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FF7F4" w14:textId="77777777" w:rsidR="0048224E" w:rsidRPr="00492E7C" w:rsidRDefault="0048224E" w:rsidP="0048224E">
      <w:pPr>
        <w:pStyle w:val="boxrule"/>
        <w:tabs>
          <w:tab w:val="left" w:pos="720"/>
          <w:tab w:val="left" w:pos="1440"/>
        </w:tabs>
        <w:rPr>
          <w:ins w:id="0" w:author="Author"/>
        </w:rPr>
      </w:pPr>
      <w:bookmarkStart w:id="1" w:name="_Hlk131758333"/>
      <w:ins w:id="2" w:author="Author">
        <w:r w:rsidRPr="00492E7C">
          <w:t>284.  ALL-TERRAIN VEHICLES AND UTILITY TASK VEHICLES</w:t>
        </w:r>
      </w:ins>
    </w:p>
    <w:p w14:paraId="17882E53" w14:textId="77777777" w:rsidR="0048224E" w:rsidRPr="00492E7C" w:rsidRDefault="0048224E">
      <w:pPr>
        <w:pStyle w:val="blocktext1"/>
        <w:rPr>
          <w:ins w:id="3" w:author="Author"/>
        </w:rPr>
        <w:pPrChange w:id="4" w:author="Author">
          <w:pPr>
            <w:pStyle w:val="isonormal"/>
          </w:pPr>
        </w:pPrChange>
      </w:pPr>
      <w:ins w:id="5" w:author="Author">
        <w:r w:rsidRPr="0048224E">
          <w:rPr>
            <w:rPrChange w:id="6" w:author="Author">
              <w:rPr>
                <w:b/>
              </w:rPr>
            </w:rPrChange>
          </w:rPr>
          <w:t xml:space="preserve">Paragraph </w:t>
        </w:r>
        <w:r w:rsidRPr="00492E7C">
          <w:rPr>
            <w:b/>
          </w:rPr>
          <w:t>B.3.</w:t>
        </w:r>
        <w:r w:rsidRPr="0048224E">
          <w:rPr>
            <w:rPrChange w:id="7" w:author="Author">
              <w:rPr>
                <w:b/>
              </w:rPr>
            </w:rPrChange>
          </w:rPr>
          <w:t xml:space="preserve"> is replaced by the following: </w:t>
        </w:r>
      </w:ins>
    </w:p>
    <w:p w14:paraId="5E65E218" w14:textId="77777777" w:rsidR="0048224E" w:rsidRPr="00492E7C" w:rsidRDefault="0048224E" w:rsidP="0048224E">
      <w:pPr>
        <w:pStyle w:val="outlinehd2"/>
        <w:tabs>
          <w:tab w:val="left" w:pos="720"/>
        </w:tabs>
        <w:rPr>
          <w:ins w:id="8" w:author="Author"/>
        </w:rPr>
      </w:pPr>
      <w:ins w:id="9" w:author="Author">
        <w:r w:rsidRPr="00492E7C">
          <w:tab/>
          <w:t>B.</w:t>
        </w:r>
        <w:r w:rsidRPr="00492E7C">
          <w:tab/>
          <w:t>Application</w:t>
        </w:r>
      </w:ins>
    </w:p>
    <w:p w14:paraId="511BF1B0" w14:textId="1DC1AE99" w:rsidR="00E11D70" w:rsidRDefault="0048224E" w:rsidP="0048224E">
      <w:pPr>
        <w:pStyle w:val="outlinetxt3"/>
        <w:rPr>
          <w:b/>
        </w:rPr>
      </w:pPr>
      <w:ins w:id="10" w:author="Author">
        <w:r w:rsidRPr="00492E7C">
          <w:rPr>
            <w:b/>
          </w:rPr>
          <w:tab/>
          <w:t>3.</w:t>
        </w:r>
        <w:r w:rsidRPr="00492E7C">
          <w:rPr>
            <w:b/>
          </w:rPr>
          <w:tab/>
        </w:r>
        <w:r w:rsidRPr="00492E7C">
          <w:t xml:space="preserve">If provided, Physical Damage Coverages must be written on a stated amount basis. Use New Hampshire Stated Amount Insurance Endorsement </w:t>
        </w:r>
        <w:bookmarkStart w:id="11" w:name="_Hlk140146617"/>
        <w:r w:rsidRPr="00492E7C">
          <w:rPr>
            <w:rStyle w:val="formlink"/>
          </w:rPr>
          <w:t>CA 04 58</w:t>
        </w:r>
        <w:bookmarkEnd w:id="11"/>
        <w:r w:rsidRPr="00492E7C">
          <w:rPr>
            <w:b/>
          </w:rPr>
          <w:t>.</w:t>
        </w:r>
      </w:ins>
      <w:bookmarkEnd w:id="1"/>
    </w:p>
    <w:p w14:paraId="2A53DA35" w14:textId="6DE6F230" w:rsidR="0048224E" w:rsidRDefault="0048224E" w:rsidP="0048224E">
      <w:pPr>
        <w:pStyle w:val="isonormal"/>
        <w:jc w:val="left"/>
      </w:pPr>
    </w:p>
    <w:p w14:paraId="4FE61635" w14:textId="48EECDBD" w:rsidR="0048224E" w:rsidRDefault="0048224E" w:rsidP="0048224E">
      <w:pPr>
        <w:pStyle w:val="isonormal"/>
        <w:jc w:val="left"/>
      </w:pPr>
    </w:p>
    <w:p w14:paraId="19BCCDF1" w14:textId="77777777" w:rsidR="0048224E" w:rsidRPr="00707F6D" w:rsidRDefault="0048224E" w:rsidP="0048224E">
      <w:pPr>
        <w:pStyle w:val="boxrule"/>
      </w:pPr>
      <w:bookmarkStart w:id="12" w:name="_Hlk118706492"/>
      <w:r w:rsidRPr="00707F6D">
        <w:t>301.  VEHICLE AGE AND PRICE BRACKET</w:t>
      </w:r>
    </w:p>
    <w:p w14:paraId="7B3555A3" w14:textId="77777777" w:rsidR="0048224E" w:rsidRPr="00707F6D" w:rsidRDefault="0048224E" w:rsidP="0048224E">
      <w:pPr>
        <w:pStyle w:val="blocktext1"/>
      </w:pPr>
      <w:ins w:id="13" w:author="Author">
        <w:r w:rsidRPr="00707F6D">
          <w:t xml:space="preserve">Paragraph </w:t>
        </w:r>
        <w:r w:rsidRPr="00707F6D">
          <w:rPr>
            <w:b/>
            <w:bCs/>
          </w:rPr>
          <w:t>B.1.b.</w:t>
        </w:r>
        <w:r w:rsidRPr="00707F6D">
          <w:t xml:space="preserve"> is replaced by the following:</w:t>
        </w:r>
      </w:ins>
    </w:p>
    <w:p w14:paraId="48234C2B" w14:textId="77777777" w:rsidR="0048224E" w:rsidRPr="00707F6D" w:rsidRDefault="0048224E" w:rsidP="0048224E">
      <w:pPr>
        <w:pStyle w:val="outlinehd2"/>
        <w:rPr>
          <w:ins w:id="14" w:author="Author"/>
        </w:rPr>
      </w:pPr>
      <w:r w:rsidRPr="00707F6D">
        <w:tab/>
      </w:r>
      <w:ins w:id="15" w:author="Author">
        <w:r w:rsidRPr="0048224E">
          <w:rPr>
            <w:rPrChange w:id="16" w:author="Author">
              <w:rPr>
                <w:b w:val="0"/>
              </w:rPr>
            </w:rPrChange>
          </w:rPr>
          <w:t>B.</w:t>
        </w:r>
        <w:r w:rsidRPr="00707F6D">
          <w:tab/>
        </w:r>
        <w:r w:rsidRPr="0048224E">
          <w:rPr>
            <w:rPrChange w:id="17" w:author="Author">
              <w:rPr>
                <w:b w:val="0"/>
              </w:rPr>
            </w:rPrChange>
          </w:rPr>
          <w:t>Stated Amount Basis</w:t>
        </w:r>
      </w:ins>
    </w:p>
    <w:p w14:paraId="0D2DF480" w14:textId="77777777" w:rsidR="0048224E" w:rsidRPr="00707F6D" w:rsidRDefault="0048224E" w:rsidP="0048224E">
      <w:pPr>
        <w:pStyle w:val="outlinehd3"/>
      </w:pPr>
      <w:r w:rsidRPr="00707F6D">
        <w:tab/>
      </w:r>
      <w:ins w:id="18" w:author="Author">
        <w:r w:rsidRPr="00707F6D">
          <w:t>1.</w:t>
        </w:r>
        <w:r w:rsidRPr="00707F6D">
          <w:tab/>
          <w:t>Application</w:t>
        </w:r>
      </w:ins>
    </w:p>
    <w:p w14:paraId="3709950A" w14:textId="77777777" w:rsidR="0048224E" w:rsidRPr="00707F6D" w:rsidRDefault="0048224E" w:rsidP="0048224E">
      <w:pPr>
        <w:pStyle w:val="outlinetxt4"/>
      </w:pPr>
      <w:r w:rsidRPr="00707F6D">
        <w:tab/>
      </w:r>
      <w:ins w:id="19" w:author="Author">
        <w:r w:rsidRPr="00707F6D">
          <w:rPr>
            <w:b/>
            <w:bCs/>
          </w:rPr>
          <w:t>b.</w:t>
        </w:r>
        <w:r w:rsidRPr="0048224E">
          <w:rPr>
            <w:rPrChange w:id="20" w:author="Author">
              <w:rPr>
                <w:b/>
              </w:rPr>
            </w:rPrChange>
          </w:rPr>
          <w:tab/>
        </w:r>
        <w:r w:rsidRPr="00707F6D">
          <w:t xml:space="preserve">Use New Hampshire Stated Amount Insurance Endorsement </w:t>
        </w:r>
        <w:r w:rsidRPr="0048224E">
          <w:rPr>
            <w:rStyle w:val="formlink"/>
            <w:rPrChange w:id="21" w:author="Author">
              <w:rPr>
                <w:rStyle w:val="formlink"/>
                <w:color w:val="000000"/>
              </w:rPr>
            </w:rPrChange>
          </w:rPr>
          <w:t xml:space="preserve">CA </w:t>
        </w:r>
        <w:r w:rsidRPr="0048224E">
          <w:rPr>
            <w:rStyle w:val="formlink"/>
            <w:rPrChange w:id="22" w:author="Author">
              <w:rPr/>
            </w:rPrChange>
          </w:rPr>
          <w:t>04 58</w:t>
        </w:r>
        <w:r w:rsidRPr="00707F6D">
          <w:rPr>
            <w:b/>
            <w:bCs/>
          </w:rPr>
          <w:t>.</w:t>
        </w:r>
        <w:r w:rsidRPr="00707F6D">
          <w:t xml:space="preserve"> Note that coverage is not provided on an agreed value basis.</w:t>
        </w:r>
      </w:ins>
    </w:p>
    <w:p w14:paraId="05A75F80" w14:textId="77777777" w:rsidR="0048224E" w:rsidRPr="00707F6D" w:rsidRDefault="0048224E" w:rsidP="0048224E">
      <w:pPr>
        <w:pStyle w:val="blocktext1"/>
      </w:pPr>
      <w:r w:rsidRPr="00707F6D">
        <w:t xml:space="preserve">Paragraph </w:t>
      </w:r>
      <w:r w:rsidRPr="00707F6D">
        <w:rPr>
          <w:b/>
        </w:rPr>
        <w:t>C.1.</w:t>
      </w:r>
      <w:r w:rsidRPr="00707F6D">
        <w:t xml:space="preserve"> is replaced by the following:</w:t>
      </w:r>
    </w:p>
    <w:p w14:paraId="01077431" w14:textId="77777777" w:rsidR="0048224E" w:rsidRPr="00707F6D" w:rsidRDefault="0048224E" w:rsidP="0048224E">
      <w:pPr>
        <w:pStyle w:val="outlinehd3"/>
      </w:pPr>
      <w:r w:rsidRPr="00707F6D">
        <w:tab/>
        <w:t>1.</w:t>
      </w:r>
      <w:r w:rsidRPr="00707F6D">
        <w:tab/>
        <w:t>Vehicle Value Factors For Use With The Stated Amount Endorsement</w:t>
      </w:r>
    </w:p>
    <w:p w14:paraId="1601223E" w14:textId="77777777" w:rsidR="0048224E" w:rsidRPr="00707F6D" w:rsidRDefault="0048224E" w:rsidP="0048224E">
      <w:pPr>
        <w:pStyle w:val="outlinehd4"/>
      </w:pPr>
      <w:r w:rsidRPr="00707F6D">
        <w:tab/>
        <w:t>a.</w:t>
      </w:r>
      <w:r w:rsidRPr="00707F6D">
        <w:tab/>
        <w:t>Collision</w:t>
      </w:r>
    </w:p>
    <w:p w14:paraId="448B5EF8" w14:textId="77777777" w:rsidR="0048224E" w:rsidRPr="00707F6D" w:rsidRDefault="0048224E" w:rsidP="0048224E">
      <w:pPr>
        <w:pStyle w:val="outlinehd5"/>
      </w:pPr>
      <w:r w:rsidRPr="00707F6D">
        <w:tab/>
        <w:t>(1)</w:t>
      </w:r>
      <w:r w:rsidRPr="00707F6D">
        <w:tab/>
        <w:t xml:space="preserve">Zone-rated Trailers Vehicle Value Factors </w:t>
      </w:r>
      <w:r w:rsidRPr="00707F6D">
        <w:rPr>
          <w:rFonts w:cs="Arial"/>
        </w:rPr>
        <w:t>–</w:t>
      </w:r>
      <w:r w:rsidRPr="00707F6D">
        <w:t xml:space="preserve"> Collision With Stated Amount Rating</w:t>
      </w:r>
    </w:p>
    <w:p w14:paraId="31C72926" w14:textId="77777777" w:rsidR="0048224E" w:rsidRPr="00707F6D" w:rsidRDefault="0048224E" w:rsidP="0048224E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360"/>
        <w:gridCol w:w="2040"/>
        <w:gridCol w:w="2400"/>
      </w:tblGrid>
      <w:tr w:rsidR="0048224E" w:rsidRPr="00707F6D" w14:paraId="7F3A068B" w14:textId="77777777" w:rsidTr="00FA7CA7">
        <w:trPr>
          <w:trHeight w:val="190"/>
        </w:trPr>
        <w:tc>
          <w:tcPr>
            <w:tcW w:w="200" w:type="dxa"/>
            <w:hideMark/>
          </w:tcPr>
          <w:p w14:paraId="408258E4" w14:textId="77777777" w:rsidR="0048224E" w:rsidRPr="00707F6D" w:rsidRDefault="0048224E" w:rsidP="00FA7CA7">
            <w:pPr>
              <w:pStyle w:val="tablehead"/>
            </w:pP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99049C" w14:textId="77777777" w:rsidR="0048224E" w:rsidRPr="00707F6D" w:rsidRDefault="0048224E" w:rsidP="00FA7CA7">
            <w:pPr>
              <w:pStyle w:val="tablehead"/>
            </w:pPr>
            <w:r w:rsidRPr="00707F6D">
              <w:t>Price Bracket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52B017" w14:textId="77777777" w:rsidR="0048224E" w:rsidRPr="00707F6D" w:rsidRDefault="0048224E" w:rsidP="00FA7CA7">
            <w:pPr>
              <w:pStyle w:val="tablehead"/>
            </w:pPr>
            <w:r w:rsidRPr="00707F6D">
              <w:t>Vehicle Value Factor</w:t>
            </w:r>
          </w:p>
        </w:tc>
      </w:tr>
      <w:tr w:rsidR="0048224E" w:rsidRPr="00707F6D" w14:paraId="6FF5D71A" w14:textId="77777777" w:rsidTr="00FA7CA7">
        <w:trPr>
          <w:cantSplit/>
          <w:trHeight w:val="190"/>
        </w:trPr>
        <w:tc>
          <w:tcPr>
            <w:tcW w:w="200" w:type="dxa"/>
          </w:tcPr>
          <w:p w14:paraId="7019F86F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2F5C9ECE" w14:textId="77777777" w:rsidR="0048224E" w:rsidRPr="00707F6D" w:rsidRDefault="0048224E" w:rsidP="00FA7CA7">
            <w:pPr>
              <w:pStyle w:val="tabletext11"/>
              <w:jc w:val="right"/>
            </w:pPr>
            <w:r w:rsidRPr="00707F6D">
              <w:t>$</w:t>
            </w:r>
          </w:p>
        </w:tc>
        <w:tc>
          <w:tcPr>
            <w:tcW w:w="204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F450EA5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0 to 999</w:t>
            </w:r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74F803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</w:tr>
      <w:tr w:rsidR="0048224E" w:rsidRPr="00707F6D" w14:paraId="42112775" w14:textId="77777777" w:rsidTr="00FA7CA7">
        <w:trPr>
          <w:trHeight w:val="190"/>
        </w:trPr>
        <w:tc>
          <w:tcPr>
            <w:tcW w:w="200" w:type="dxa"/>
          </w:tcPr>
          <w:p w14:paraId="4549F196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0C5EC1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40038EF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1,000 to 1,999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94C9D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0.06</w:t>
            </w:r>
          </w:p>
        </w:tc>
      </w:tr>
      <w:tr w:rsidR="0048224E" w:rsidRPr="00707F6D" w14:paraId="766B75C4" w14:textId="77777777" w:rsidTr="00FA7CA7">
        <w:trPr>
          <w:trHeight w:val="190"/>
        </w:trPr>
        <w:tc>
          <w:tcPr>
            <w:tcW w:w="200" w:type="dxa"/>
          </w:tcPr>
          <w:p w14:paraId="27239D3B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C539F3A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F102FCA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2,000 to 2,999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B06294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0.09</w:t>
            </w:r>
          </w:p>
        </w:tc>
      </w:tr>
      <w:tr w:rsidR="0048224E" w:rsidRPr="00707F6D" w14:paraId="4BCC8DE9" w14:textId="77777777" w:rsidTr="00FA7CA7">
        <w:trPr>
          <w:trHeight w:val="190"/>
        </w:trPr>
        <w:tc>
          <w:tcPr>
            <w:tcW w:w="200" w:type="dxa"/>
          </w:tcPr>
          <w:p w14:paraId="1391D7A4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D0A76BC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579E110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3,000 to 3,999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FBC09B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</w:tr>
      <w:tr w:rsidR="0048224E" w:rsidRPr="00707F6D" w14:paraId="0B720E8E" w14:textId="77777777" w:rsidTr="00FA7CA7">
        <w:trPr>
          <w:trHeight w:val="190"/>
        </w:trPr>
        <w:tc>
          <w:tcPr>
            <w:tcW w:w="200" w:type="dxa"/>
          </w:tcPr>
          <w:p w14:paraId="016D0FD8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0059009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0737673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4,000 to 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893DC2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</w:tr>
      <w:tr w:rsidR="0048224E" w:rsidRPr="00707F6D" w14:paraId="0B0DF9CA" w14:textId="77777777" w:rsidTr="00FA7CA7">
        <w:trPr>
          <w:trHeight w:val="190"/>
        </w:trPr>
        <w:tc>
          <w:tcPr>
            <w:tcW w:w="200" w:type="dxa"/>
          </w:tcPr>
          <w:p w14:paraId="31A50D9E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4082A6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850BB77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5,000 to 5,999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C34A79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</w:tr>
      <w:tr w:rsidR="0048224E" w:rsidRPr="00707F6D" w14:paraId="1AAB42FE" w14:textId="77777777" w:rsidTr="00FA7CA7">
        <w:trPr>
          <w:trHeight w:val="190"/>
        </w:trPr>
        <w:tc>
          <w:tcPr>
            <w:tcW w:w="200" w:type="dxa"/>
          </w:tcPr>
          <w:p w14:paraId="32347B32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2670B93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633DB25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6,000 to 7,999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E6B04F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</w:tr>
      <w:tr w:rsidR="0048224E" w:rsidRPr="00707F6D" w14:paraId="61DB9D3D" w14:textId="77777777" w:rsidTr="00FA7CA7">
        <w:trPr>
          <w:trHeight w:val="190"/>
        </w:trPr>
        <w:tc>
          <w:tcPr>
            <w:tcW w:w="200" w:type="dxa"/>
          </w:tcPr>
          <w:p w14:paraId="3735BF19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3F0FE19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F50BAA7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8,000 to 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715940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0.21</w:t>
            </w:r>
          </w:p>
        </w:tc>
      </w:tr>
      <w:tr w:rsidR="0048224E" w:rsidRPr="00707F6D" w14:paraId="5986E1CB" w14:textId="77777777" w:rsidTr="00FA7CA7">
        <w:trPr>
          <w:trHeight w:val="190"/>
        </w:trPr>
        <w:tc>
          <w:tcPr>
            <w:tcW w:w="200" w:type="dxa"/>
          </w:tcPr>
          <w:p w14:paraId="412C13D0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300E68E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499C72D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10,000 to 11,999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7AF14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0.26</w:t>
            </w:r>
          </w:p>
        </w:tc>
      </w:tr>
      <w:tr w:rsidR="0048224E" w:rsidRPr="00707F6D" w14:paraId="32D903B6" w14:textId="77777777" w:rsidTr="00FA7CA7">
        <w:trPr>
          <w:trHeight w:val="190"/>
        </w:trPr>
        <w:tc>
          <w:tcPr>
            <w:tcW w:w="200" w:type="dxa"/>
          </w:tcPr>
          <w:p w14:paraId="26912128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8B1D167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8BB160A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12,000 to 13,999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494B4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0.31</w:t>
            </w:r>
          </w:p>
        </w:tc>
      </w:tr>
      <w:tr w:rsidR="0048224E" w:rsidRPr="00707F6D" w14:paraId="35B589E3" w14:textId="77777777" w:rsidTr="00FA7CA7">
        <w:trPr>
          <w:trHeight w:val="190"/>
        </w:trPr>
        <w:tc>
          <w:tcPr>
            <w:tcW w:w="200" w:type="dxa"/>
          </w:tcPr>
          <w:p w14:paraId="4A7023B3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B1667EA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59D4656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14,000 to 15,999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DA0324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0.37</w:t>
            </w:r>
          </w:p>
        </w:tc>
      </w:tr>
      <w:tr w:rsidR="0048224E" w:rsidRPr="00707F6D" w14:paraId="566B0ADC" w14:textId="77777777" w:rsidTr="00FA7CA7">
        <w:trPr>
          <w:trHeight w:val="190"/>
        </w:trPr>
        <w:tc>
          <w:tcPr>
            <w:tcW w:w="200" w:type="dxa"/>
          </w:tcPr>
          <w:p w14:paraId="10779705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6E94E37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F6A850C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16,000 to 17,999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47EFAD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0.42</w:t>
            </w:r>
          </w:p>
        </w:tc>
      </w:tr>
      <w:tr w:rsidR="0048224E" w:rsidRPr="00707F6D" w14:paraId="258A63CC" w14:textId="77777777" w:rsidTr="00FA7CA7">
        <w:trPr>
          <w:trHeight w:val="190"/>
        </w:trPr>
        <w:tc>
          <w:tcPr>
            <w:tcW w:w="200" w:type="dxa"/>
          </w:tcPr>
          <w:p w14:paraId="638C8F8F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26C4189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E1ADD6B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18,000 to 19,999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7AD11A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</w:tr>
      <w:tr w:rsidR="0048224E" w:rsidRPr="00707F6D" w14:paraId="5C98F744" w14:textId="77777777" w:rsidTr="00FA7CA7">
        <w:trPr>
          <w:trHeight w:val="190"/>
        </w:trPr>
        <w:tc>
          <w:tcPr>
            <w:tcW w:w="200" w:type="dxa"/>
          </w:tcPr>
          <w:p w14:paraId="49234AD2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9FA3F97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06673E0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20,000 to 24,999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578210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0.56</w:t>
            </w:r>
          </w:p>
        </w:tc>
      </w:tr>
      <w:tr w:rsidR="0048224E" w:rsidRPr="00707F6D" w14:paraId="4CA62623" w14:textId="77777777" w:rsidTr="00FA7CA7">
        <w:trPr>
          <w:trHeight w:val="190"/>
        </w:trPr>
        <w:tc>
          <w:tcPr>
            <w:tcW w:w="200" w:type="dxa"/>
          </w:tcPr>
          <w:p w14:paraId="7352DC18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CD2703E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028C72D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25,000 to 29,999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76DDC3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0.70</w:t>
            </w:r>
          </w:p>
        </w:tc>
      </w:tr>
      <w:tr w:rsidR="0048224E" w:rsidRPr="00707F6D" w14:paraId="362C40F0" w14:textId="77777777" w:rsidTr="00FA7CA7">
        <w:trPr>
          <w:trHeight w:val="190"/>
        </w:trPr>
        <w:tc>
          <w:tcPr>
            <w:tcW w:w="200" w:type="dxa"/>
          </w:tcPr>
          <w:p w14:paraId="1D11E5CF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2A9E88D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B4B4575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30,000 to 34,999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1B48A5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</w:tr>
      <w:tr w:rsidR="0048224E" w:rsidRPr="00707F6D" w14:paraId="116512A1" w14:textId="77777777" w:rsidTr="00FA7CA7">
        <w:trPr>
          <w:trHeight w:val="190"/>
        </w:trPr>
        <w:tc>
          <w:tcPr>
            <w:tcW w:w="200" w:type="dxa"/>
          </w:tcPr>
          <w:p w14:paraId="5AC4117A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EDF4A71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73791B7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35,000 to 39,999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9DDE9F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0.98</w:t>
            </w:r>
          </w:p>
        </w:tc>
      </w:tr>
      <w:tr w:rsidR="0048224E" w:rsidRPr="00707F6D" w14:paraId="3EF101D6" w14:textId="77777777" w:rsidTr="00FA7CA7">
        <w:trPr>
          <w:trHeight w:val="190"/>
        </w:trPr>
        <w:tc>
          <w:tcPr>
            <w:tcW w:w="200" w:type="dxa"/>
          </w:tcPr>
          <w:p w14:paraId="6D886DEC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5EDE2DC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224C998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40,000 to 44,999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856A47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1.09</w:t>
            </w:r>
          </w:p>
        </w:tc>
      </w:tr>
      <w:tr w:rsidR="0048224E" w:rsidRPr="00707F6D" w14:paraId="444CAC78" w14:textId="77777777" w:rsidTr="00FA7CA7">
        <w:trPr>
          <w:trHeight w:val="190"/>
        </w:trPr>
        <w:tc>
          <w:tcPr>
            <w:tcW w:w="200" w:type="dxa"/>
          </w:tcPr>
          <w:p w14:paraId="3EE051F3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EB49DA3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2103F32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45,000 to 49,999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45537D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</w:tr>
      <w:tr w:rsidR="0048224E" w:rsidRPr="00707F6D" w14:paraId="4A3414DB" w14:textId="77777777" w:rsidTr="00FA7CA7">
        <w:trPr>
          <w:trHeight w:val="190"/>
        </w:trPr>
        <w:tc>
          <w:tcPr>
            <w:tcW w:w="200" w:type="dxa"/>
          </w:tcPr>
          <w:p w14:paraId="4C813E40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53E021B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6E38C05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50,000 to 54,999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27F56D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1.18</w:t>
            </w:r>
          </w:p>
        </w:tc>
      </w:tr>
      <w:tr w:rsidR="0048224E" w:rsidRPr="00707F6D" w14:paraId="3FD5863F" w14:textId="77777777" w:rsidTr="00FA7CA7">
        <w:trPr>
          <w:trHeight w:val="190"/>
        </w:trPr>
        <w:tc>
          <w:tcPr>
            <w:tcW w:w="200" w:type="dxa"/>
          </w:tcPr>
          <w:p w14:paraId="4B10F4B8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489048B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7803032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55,000 to 64,999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BC5D6F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1.25</w:t>
            </w:r>
          </w:p>
        </w:tc>
      </w:tr>
      <w:tr w:rsidR="0048224E" w:rsidRPr="00707F6D" w14:paraId="180F0BE8" w14:textId="77777777" w:rsidTr="00FA7CA7">
        <w:trPr>
          <w:trHeight w:val="190"/>
        </w:trPr>
        <w:tc>
          <w:tcPr>
            <w:tcW w:w="200" w:type="dxa"/>
          </w:tcPr>
          <w:p w14:paraId="7D8BECA9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C02FE0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9D99098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65,000 to 74,999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8CD68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1.32</w:t>
            </w:r>
          </w:p>
        </w:tc>
      </w:tr>
      <w:tr w:rsidR="0048224E" w:rsidRPr="00707F6D" w14:paraId="758C0C08" w14:textId="77777777" w:rsidTr="00FA7CA7">
        <w:trPr>
          <w:trHeight w:val="190"/>
        </w:trPr>
        <w:tc>
          <w:tcPr>
            <w:tcW w:w="200" w:type="dxa"/>
          </w:tcPr>
          <w:p w14:paraId="1448775C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B17C11D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9585452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75,000 to 84,999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CA79F0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1.40</w:t>
            </w:r>
          </w:p>
        </w:tc>
      </w:tr>
      <w:tr w:rsidR="0048224E" w:rsidRPr="00707F6D" w14:paraId="22A50CC8" w14:textId="77777777" w:rsidTr="00FA7CA7">
        <w:trPr>
          <w:trHeight w:val="190"/>
        </w:trPr>
        <w:tc>
          <w:tcPr>
            <w:tcW w:w="200" w:type="dxa"/>
          </w:tcPr>
          <w:p w14:paraId="18B675EF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AD72260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A4E7A78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85,000 to 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BD0CE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1.47</w:t>
            </w:r>
          </w:p>
        </w:tc>
      </w:tr>
      <w:tr w:rsidR="0048224E" w:rsidRPr="00707F6D" w14:paraId="634F5B68" w14:textId="77777777" w:rsidTr="00FA7CA7">
        <w:trPr>
          <w:trHeight w:val="190"/>
        </w:trPr>
        <w:tc>
          <w:tcPr>
            <w:tcW w:w="200" w:type="dxa"/>
          </w:tcPr>
          <w:p w14:paraId="30E808BC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0A3D0FD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79558B2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100,000 to 114,999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77875E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1.56</w:t>
            </w:r>
          </w:p>
        </w:tc>
      </w:tr>
      <w:tr w:rsidR="0048224E" w:rsidRPr="00707F6D" w14:paraId="5B408C3B" w14:textId="77777777" w:rsidTr="00FA7CA7">
        <w:trPr>
          <w:trHeight w:val="190"/>
        </w:trPr>
        <w:tc>
          <w:tcPr>
            <w:tcW w:w="200" w:type="dxa"/>
          </w:tcPr>
          <w:p w14:paraId="76728BCE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36A54AD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13F279F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115,000 to 129,999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EDFD02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1.64</w:t>
            </w:r>
          </w:p>
        </w:tc>
      </w:tr>
      <w:tr w:rsidR="0048224E" w:rsidRPr="00707F6D" w14:paraId="0B8B3D93" w14:textId="77777777" w:rsidTr="00FA7CA7">
        <w:trPr>
          <w:trHeight w:val="190"/>
        </w:trPr>
        <w:tc>
          <w:tcPr>
            <w:tcW w:w="200" w:type="dxa"/>
          </w:tcPr>
          <w:p w14:paraId="56509224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C035FB1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87B09BA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130,000 to 149,999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3310B4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1.73</w:t>
            </w:r>
          </w:p>
        </w:tc>
      </w:tr>
      <w:tr w:rsidR="0048224E" w:rsidRPr="00707F6D" w14:paraId="3DD5FCF0" w14:textId="77777777" w:rsidTr="00FA7CA7">
        <w:trPr>
          <w:trHeight w:val="190"/>
        </w:trPr>
        <w:tc>
          <w:tcPr>
            <w:tcW w:w="200" w:type="dxa"/>
          </w:tcPr>
          <w:p w14:paraId="77C5F782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0B53586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2D3113F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150,000 to 174,999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649873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1.83</w:t>
            </w:r>
          </w:p>
        </w:tc>
      </w:tr>
      <w:tr w:rsidR="0048224E" w:rsidRPr="00707F6D" w14:paraId="60CE3611" w14:textId="77777777" w:rsidTr="00FA7CA7">
        <w:trPr>
          <w:trHeight w:val="190"/>
        </w:trPr>
        <w:tc>
          <w:tcPr>
            <w:tcW w:w="200" w:type="dxa"/>
          </w:tcPr>
          <w:p w14:paraId="55554B7E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43E057A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A64F7F5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175,000 to 199,999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E89354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1.94</w:t>
            </w:r>
          </w:p>
        </w:tc>
      </w:tr>
      <w:tr w:rsidR="0048224E" w:rsidRPr="00707F6D" w14:paraId="14AD01DA" w14:textId="77777777" w:rsidTr="00FA7CA7">
        <w:trPr>
          <w:trHeight w:val="190"/>
        </w:trPr>
        <w:tc>
          <w:tcPr>
            <w:tcW w:w="200" w:type="dxa"/>
          </w:tcPr>
          <w:p w14:paraId="61FD1060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46A29C9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7D1E7FA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200,000 to 229,999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BD212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2.04</w:t>
            </w:r>
          </w:p>
        </w:tc>
      </w:tr>
      <w:tr w:rsidR="0048224E" w:rsidRPr="00707F6D" w14:paraId="70E55504" w14:textId="77777777" w:rsidTr="00FA7CA7">
        <w:trPr>
          <w:trHeight w:val="190"/>
        </w:trPr>
        <w:tc>
          <w:tcPr>
            <w:tcW w:w="200" w:type="dxa"/>
          </w:tcPr>
          <w:p w14:paraId="4C2CBC45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B3F861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F09320B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230,000 to 259,999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ED1C7A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2.14</w:t>
            </w:r>
          </w:p>
        </w:tc>
      </w:tr>
      <w:tr w:rsidR="0048224E" w:rsidRPr="00707F6D" w14:paraId="6F217E86" w14:textId="77777777" w:rsidTr="00FA7CA7">
        <w:trPr>
          <w:trHeight w:val="190"/>
        </w:trPr>
        <w:tc>
          <w:tcPr>
            <w:tcW w:w="200" w:type="dxa"/>
          </w:tcPr>
          <w:p w14:paraId="28FB6441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F41D75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BF03579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260,000 to 299,999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940344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2.25</w:t>
            </w:r>
          </w:p>
        </w:tc>
      </w:tr>
      <w:tr w:rsidR="0048224E" w:rsidRPr="00707F6D" w14:paraId="3CCFE0A7" w14:textId="77777777" w:rsidTr="00FA7CA7">
        <w:trPr>
          <w:trHeight w:val="190"/>
        </w:trPr>
        <w:tc>
          <w:tcPr>
            <w:tcW w:w="200" w:type="dxa"/>
          </w:tcPr>
          <w:p w14:paraId="72FFBD82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816148B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21EFD1F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300,000 to 349,999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E18C4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2.38</w:t>
            </w:r>
          </w:p>
        </w:tc>
      </w:tr>
      <w:tr w:rsidR="0048224E" w:rsidRPr="00707F6D" w14:paraId="1D199D22" w14:textId="77777777" w:rsidTr="00FA7CA7">
        <w:trPr>
          <w:trHeight w:val="190"/>
        </w:trPr>
        <w:tc>
          <w:tcPr>
            <w:tcW w:w="200" w:type="dxa"/>
          </w:tcPr>
          <w:p w14:paraId="0DEA447B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F51E60B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3F31926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350,000 to 399,999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018A90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2.52</w:t>
            </w:r>
          </w:p>
        </w:tc>
      </w:tr>
      <w:tr w:rsidR="0048224E" w:rsidRPr="00707F6D" w14:paraId="0B90B99B" w14:textId="77777777" w:rsidTr="00FA7CA7">
        <w:trPr>
          <w:trHeight w:val="190"/>
        </w:trPr>
        <w:tc>
          <w:tcPr>
            <w:tcW w:w="200" w:type="dxa"/>
          </w:tcPr>
          <w:p w14:paraId="7AADD32D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98B5D88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29011BB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400,000 to 449,999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C051F5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2.65</w:t>
            </w:r>
          </w:p>
        </w:tc>
      </w:tr>
      <w:tr w:rsidR="0048224E" w:rsidRPr="00707F6D" w14:paraId="721090CA" w14:textId="77777777" w:rsidTr="00FA7CA7">
        <w:trPr>
          <w:trHeight w:val="190"/>
        </w:trPr>
        <w:tc>
          <w:tcPr>
            <w:tcW w:w="200" w:type="dxa"/>
          </w:tcPr>
          <w:p w14:paraId="4A2D3717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3A747A5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3745A10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450,000 to 499,999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1AFD87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2.77</w:t>
            </w:r>
          </w:p>
        </w:tc>
      </w:tr>
      <w:tr w:rsidR="0048224E" w:rsidRPr="00707F6D" w14:paraId="03E5AA0D" w14:textId="77777777" w:rsidTr="00FA7CA7">
        <w:trPr>
          <w:trHeight w:val="190"/>
        </w:trPr>
        <w:tc>
          <w:tcPr>
            <w:tcW w:w="200" w:type="dxa"/>
          </w:tcPr>
          <w:p w14:paraId="008F98BC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FE327C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87AFCED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500,000 to 599,999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145F57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2.90</w:t>
            </w:r>
          </w:p>
        </w:tc>
      </w:tr>
      <w:tr w:rsidR="0048224E" w:rsidRPr="00707F6D" w14:paraId="248E39D9" w14:textId="77777777" w:rsidTr="00FA7CA7">
        <w:trPr>
          <w:trHeight w:val="190"/>
        </w:trPr>
        <w:tc>
          <w:tcPr>
            <w:tcW w:w="200" w:type="dxa"/>
          </w:tcPr>
          <w:p w14:paraId="1CB95877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D83995C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C9F26E2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600,000 to 699,999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0A3520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3.11</w:t>
            </w:r>
          </w:p>
        </w:tc>
      </w:tr>
      <w:tr w:rsidR="0048224E" w:rsidRPr="00707F6D" w14:paraId="49F10B81" w14:textId="77777777" w:rsidTr="00FA7CA7">
        <w:trPr>
          <w:trHeight w:val="190"/>
        </w:trPr>
        <w:tc>
          <w:tcPr>
            <w:tcW w:w="200" w:type="dxa"/>
          </w:tcPr>
          <w:p w14:paraId="7F4DFDDD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E1104CA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DF19CD1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700,000 to 799,999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19B2E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3.29</w:t>
            </w:r>
          </w:p>
        </w:tc>
      </w:tr>
      <w:tr w:rsidR="0048224E" w:rsidRPr="00707F6D" w14:paraId="1B9DEE44" w14:textId="77777777" w:rsidTr="00FA7CA7">
        <w:trPr>
          <w:trHeight w:val="190"/>
        </w:trPr>
        <w:tc>
          <w:tcPr>
            <w:tcW w:w="200" w:type="dxa"/>
          </w:tcPr>
          <w:p w14:paraId="3F53278F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right w:val="nil"/>
            </w:tcBorders>
          </w:tcPr>
          <w:p w14:paraId="74216EAA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right w:val="single" w:sz="6" w:space="0" w:color="auto"/>
            </w:tcBorders>
            <w:hideMark/>
          </w:tcPr>
          <w:p w14:paraId="419F682B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800,000 to 899,999</w:t>
            </w:r>
          </w:p>
        </w:tc>
        <w:tc>
          <w:tcPr>
            <w:tcW w:w="2400" w:type="dxa"/>
            <w:tcBorders>
              <w:top w:val="nil"/>
              <w:left w:val="nil"/>
              <w:right w:val="single" w:sz="6" w:space="0" w:color="auto"/>
            </w:tcBorders>
            <w:vAlign w:val="bottom"/>
            <w:hideMark/>
          </w:tcPr>
          <w:p w14:paraId="1B6C0F9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3.46</w:t>
            </w:r>
          </w:p>
        </w:tc>
      </w:tr>
      <w:tr w:rsidR="0048224E" w:rsidRPr="00707F6D" w14:paraId="4D47C6BD" w14:textId="77777777" w:rsidTr="00FA7CA7">
        <w:trPr>
          <w:trHeight w:val="190"/>
        </w:trPr>
        <w:tc>
          <w:tcPr>
            <w:tcW w:w="200" w:type="dxa"/>
          </w:tcPr>
          <w:p w14:paraId="14CA7036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53F825D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078ECD8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900,000 or greater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A230A1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3.61</w:t>
            </w:r>
          </w:p>
        </w:tc>
      </w:tr>
    </w:tbl>
    <w:p w14:paraId="55A01015" w14:textId="77777777" w:rsidR="0048224E" w:rsidRPr="00707F6D" w:rsidRDefault="0048224E" w:rsidP="0048224E">
      <w:pPr>
        <w:pStyle w:val="tablecaption"/>
      </w:pPr>
      <w:r w:rsidRPr="00707F6D">
        <w:t xml:space="preserve">Table 301.C.1.a.(1) Zone-rated Trailers Vehicle Value Factors </w:t>
      </w:r>
      <w:r w:rsidRPr="00707F6D">
        <w:rPr>
          <w:rFonts w:cs="Arial"/>
        </w:rPr>
        <w:t>–</w:t>
      </w:r>
      <w:r w:rsidRPr="00707F6D">
        <w:t xml:space="preserve"> Collision With Stated Amount Rating</w:t>
      </w:r>
    </w:p>
    <w:p w14:paraId="7895E425" w14:textId="77777777" w:rsidR="0048224E" w:rsidRPr="00707F6D" w:rsidRDefault="0048224E" w:rsidP="0048224E">
      <w:pPr>
        <w:pStyle w:val="isonormal"/>
      </w:pPr>
    </w:p>
    <w:p w14:paraId="295E5C93" w14:textId="77777777" w:rsidR="0048224E" w:rsidRPr="00707F6D" w:rsidRDefault="0048224E" w:rsidP="0048224E">
      <w:pPr>
        <w:pStyle w:val="outlinehd5"/>
      </w:pPr>
      <w:r w:rsidRPr="00707F6D">
        <w:tab/>
        <w:t>(2)</w:t>
      </w:r>
      <w:r w:rsidRPr="00707F6D">
        <w:tab/>
        <w:t xml:space="preserve">Zone-rated Non-trailers Vehicle Value Factors </w:t>
      </w:r>
      <w:r w:rsidRPr="00707F6D">
        <w:rPr>
          <w:rFonts w:cs="Arial"/>
        </w:rPr>
        <w:t>–</w:t>
      </w:r>
      <w:r w:rsidRPr="00707F6D">
        <w:t xml:space="preserve"> Collision With Stated Amount Rating</w:t>
      </w:r>
    </w:p>
    <w:p w14:paraId="24123411" w14:textId="77777777" w:rsidR="0048224E" w:rsidRPr="00707F6D" w:rsidRDefault="0048224E" w:rsidP="0048224E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360"/>
        <w:gridCol w:w="2040"/>
        <w:gridCol w:w="2400"/>
      </w:tblGrid>
      <w:tr w:rsidR="0048224E" w:rsidRPr="00707F6D" w14:paraId="53FEA455" w14:textId="77777777" w:rsidTr="00FA7CA7">
        <w:trPr>
          <w:trHeight w:val="190"/>
        </w:trPr>
        <w:tc>
          <w:tcPr>
            <w:tcW w:w="200" w:type="dxa"/>
            <w:vAlign w:val="bottom"/>
            <w:hideMark/>
          </w:tcPr>
          <w:p w14:paraId="696440A6" w14:textId="77777777" w:rsidR="0048224E" w:rsidRPr="00707F6D" w:rsidRDefault="0048224E" w:rsidP="00FA7CA7">
            <w:pPr>
              <w:pStyle w:val="tablehead"/>
            </w:pP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610FD4A" w14:textId="77777777" w:rsidR="0048224E" w:rsidRPr="00707F6D" w:rsidRDefault="0048224E" w:rsidP="00FA7CA7">
            <w:pPr>
              <w:pStyle w:val="tablehead"/>
            </w:pPr>
            <w:r w:rsidRPr="00707F6D">
              <w:t>Price Bracket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4D1E9AF" w14:textId="77777777" w:rsidR="0048224E" w:rsidRPr="00707F6D" w:rsidRDefault="0048224E" w:rsidP="00FA7CA7">
            <w:pPr>
              <w:pStyle w:val="tablehead"/>
            </w:pPr>
            <w:r w:rsidRPr="00707F6D">
              <w:t>Vehicle Value Factor</w:t>
            </w:r>
          </w:p>
        </w:tc>
      </w:tr>
      <w:tr w:rsidR="0048224E" w:rsidRPr="00707F6D" w14:paraId="14DEE61B" w14:textId="77777777" w:rsidTr="00FA7CA7">
        <w:trPr>
          <w:cantSplit/>
          <w:trHeight w:val="190"/>
        </w:trPr>
        <w:tc>
          <w:tcPr>
            <w:tcW w:w="200" w:type="dxa"/>
          </w:tcPr>
          <w:p w14:paraId="6AF32ED6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0E58BF68" w14:textId="77777777" w:rsidR="0048224E" w:rsidRPr="00707F6D" w:rsidRDefault="0048224E" w:rsidP="00FA7CA7">
            <w:pPr>
              <w:pStyle w:val="tabletext11"/>
              <w:jc w:val="right"/>
            </w:pPr>
            <w:r w:rsidRPr="00707F6D">
              <w:t>$</w:t>
            </w:r>
          </w:p>
        </w:tc>
        <w:tc>
          <w:tcPr>
            <w:tcW w:w="204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DB3AF67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0 to 999</w:t>
            </w:r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15CEC3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0.67</w:t>
            </w:r>
          </w:p>
        </w:tc>
      </w:tr>
      <w:tr w:rsidR="0048224E" w:rsidRPr="00707F6D" w14:paraId="260BC2D5" w14:textId="77777777" w:rsidTr="00FA7CA7">
        <w:trPr>
          <w:trHeight w:val="190"/>
        </w:trPr>
        <w:tc>
          <w:tcPr>
            <w:tcW w:w="200" w:type="dxa"/>
          </w:tcPr>
          <w:p w14:paraId="462E517B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9F8B3F2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51C4A11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1,000 to 1,999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95251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0.67</w:t>
            </w:r>
          </w:p>
        </w:tc>
      </w:tr>
      <w:tr w:rsidR="0048224E" w:rsidRPr="00707F6D" w14:paraId="4DA9E419" w14:textId="77777777" w:rsidTr="00FA7CA7">
        <w:trPr>
          <w:trHeight w:val="190"/>
        </w:trPr>
        <w:tc>
          <w:tcPr>
            <w:tcW w:w="200" w:type="dxa"/>
          </w:tcPr>
          <w:p w14:paraId="2C3E2A3D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7E73D3A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D24B675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2,000 to 2,999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4787EE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0.67</w:t>
            </w:r>
          </w:p>
        </w:tc>
      </w:tr>
      <w:tr w:rsidR="0048224E" w:rsidRPr="00707F6D" w14:paraId="25ADA547" w14:textId="77777777" w:rsidTr="00FA7CA7">
        <w:trPr>
          <w:trHeight w:val="190"/>
        </w:trPr>
        <w:tc>
          <w:tcPr>
            <w:tcW w:w="200" w:type="dxa"/>
          </w:tcPr>
          <w:p w14:paraId="09A06E20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AAD6956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9AEEC6D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3,000 to 3,999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6B0BF7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0.67</w:t>
            </w:r>
          </w:p>
        </w:tc>
      </w:tr>
      <w:tr w:rsidR="0048224E" w:rsidRPr="00707F6D" w14:paraId="4B006B84" w14:textId="77777777" w:rsidTr="00FA7CA7">
        <w:trPr>
          <w:trHeight w:val="190"/>
        </w:trPr>
        <w:tc>
          <w:tcPr>
            <w:tcW w:w="200" w:type="dxa"/>
          </w:tcPr>
          <w:p w14:paraId="11AA49FF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CE56DC3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8B0BF8A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4,000 to 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B0C19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0.67</w:t>
            </w:r>
          </w:p>
        </w:tc>
      </w:tr>
      <w:tr w:rsidR="0048224E" w:rsidRPr="00707F6D" w14:paraId="4DA2F54D" w14:textId="77777777" w:rsidTr="00FA7CA7">
        <w:trPr>
          <w:trHeight w:val="190"/>
        </w:trPr>
        <w:tc>
          <w:tcPr>
            <w:tcW w:w="200" w:type="dxa"/>
          </w:tcPr>
          <w:p w14:paraId="6A298BBB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6E26A89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71DEF4C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5,000 to 5,999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272152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0.67</w:t>
            </w:r>
          </w:p>
        </w:tc>
      </w:tr>
      <w:tr w:rsidR="0048224E" w:rsidRPr="00707F6D" w14:paraId="5E74C719" w14:textId="77777777" w:rsidTr="00FA7CA7">
        <w:trPr>
          <w:trHeight w:val="190"/>
        </w:trPr>
        <w:tc>
          <w:tcPr>
            <w:tcW w:w="200" w:type="dxa"/>
          </w:tcPr>
          <w:p w14:paraId="7FA96D46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1D2229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58701E9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6,000 to 7,999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760FA7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0.67</w:t>
            </w:r>
          </w:p>
        </w:tc>
      </w:tr>
      <w:tr w:rsidR="0048224E" w:rsidRPr="00707F6D" w14:paraId="7E55D440" w14:textId="77777777" w:rsidTr="00FA7CA7">
        <w:trPr>
          <w:trHeight w:val="190"/>
        </w:trPr>
        <w:tc>
          <w:tcPr>
            <w:tcW w:w="200" w:type="dxa"/>
          </w:tcPr>
          <w:p w14:paraId="4106E246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0236940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989A394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8,000 to 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552AC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0.67</w:t>
            </w:r>
          </w:p>
        </w:tc>
      </w:tr>
      <w:tr w:rsidR="0048224E" w:rsidRPr="00707F6D" w14:paraId="39102C74" w14:textId="77777777" w:rsidTr="00FA7CA7">
        <w:trPr>
          <w:trHeight w:val="190"/>
        </w:trPr>
        <w:tc>
          <w:tcPr>
            <w:tcW w:w="200" w:type="dxa"/>
          </w:tcPr>
          <w:p w14:paraId="3DBC868C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48286E6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E7DD776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10,000 to 11,999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CBF7C4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0.67</w:t>
            </w:r>
          </w:p>
        </w:tc>
      </w:tr>
      <w:tr w:rsidR="0048224E" w:rsidRPr="00707F6D" w14:paraId="53F34F2D" w14:textId="77777777" w:rsidTr="00FA7CA7">
        <w:trPr>
          <w:trHeight w:val="190"/>
        </w:trPr>
        <w:tc>
          <w:tcPr>
            <w:tcW w:w="200" w:type="dxa"/>
          </w:tcPr>
          <w:p w14:paraId="3C862480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1330B7C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E4C4461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12,000 to 13,999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EE7F6C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0.67</w:t>
            </w:r>
          </w:p>
        </w:tc>
      </w:tr>
      <w:tr w:rsidR="0048224E" w:rsidRPr="00707F6D" w14:paraId="3BF467D2" w14:textId="77777777" w:rsidTr="00FA7CA7">
        <w:trPr>
          <w:trHeight w:val="190"/>
        </w:trPr>
        <w:tc>
          <w:tcPr>
            <w:tcW w:w="200" w:type="dxa"/>
          </w:tcPr>
          <w:p w14:paraId="383164F6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9FB159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0794FF4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14,000 to 15,999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8FCF94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0.65</w:t>
            </w:r>
          </w:p>
        </w:tc>
      </w:tr>
      <w:tr w:rsidR="0048224E" w:rsidRPr="00707F6D" w14:paraId="613F4EA7" w14:textId="77777777" w:rsidTr="00FA7CA7">
        <w:trPr>
          <w:trHeight w:val="190"/>
        </w:trPr>
        <w:tc>
          <w:tcPr>
            <w:tcW w:w="200" w:type="dxa"/>
          </w:tcPr>
          <w:p w14:paraId="2A3FB842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98C9510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13F85E4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16,000 to 17,999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D00581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0.64</w:t>
            </w:r>
          </w:p>
        </w:tc>
      </w:tr>
      <w:tr w:rsidR="0048224E" w:rsidRPr="00707F6D" w14:paraId="5EE55AE3" w14:textId="77777777" w:rsidTr="00FA7CA7">
        <w:trPr>
          <w:trHeight w:val="190"/>
        </w:trPr>
        <w:tc>
          <w:tcPr>
            <w:tcW w:w="200" w:type="dxa"/>
          </w:tcPr>
          <w:p w14:paraId="54B94BA3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397866D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70CF81C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18,000 to 19,999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797355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0.63</w:t>
            </w:r>
          </w:p>
        </w:tc>
      </w:tr>
      <w:tr w:rsidR="0048224E" w:rsidRPr="00707F6D" w14:paraId="30261FF6" w14:textId="77777777" w:rsidTr="00FA7CA7">
        <w:trPr>
          <w:trHeight w:val="190"/>
        </w:trPr>
        <w:tc>
          <w:tcPr>
            <w:tcW w:w="200" w:type="dxa"/>
          </w:tcPr>
          <w:p w14:paraId="1FDC96FA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C98A67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7384063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20,000 to 24,999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40ADF5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0.63</w:t>
            </w:r>
          </w:p>
        </w:tc>
      </w:tr>
      <w:tr w:rsidR="0048224E" w:rsidRPr="00707F6D" w14:paraId="6BEF9140" w14:textId="77777777" w:rsidTr="00FA7CA7">
        <w:trPr>
          <w:trHeight w:val="190"/>
        </w:trPr>
        <w:tc>
          <w:tcPr>
            <w:tcW w:w="200" w:type="dxa"/>
          </w:tcPr>
          <w:p w14:paraId="41A4EBAC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EF1EE03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244E2B3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25,000 to 29,999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7B9BF6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0.70</w:t>
            </w:r>
          </w:p>
        </w:tc>
      </w:tr>
      <w:tr w:rsidR="0048224E" w:rsidRPr="00707F6D" w14:paraId="371314AF" w14:textId="77777777" w:rsidTr="00FA7CA7">
        <w:trPr>
          <w:trHeight w:val="190"/>
        </w:trPr>
        <w:tc>
          <w:tcPr>
            <w:tcW w:w="200" w:type="dxa"/>
          </w:tcPr>
          <w:p w14:paraId="60A43A1C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75639BD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1F1BAE9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30,000 to 34,999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19C5FC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0.77</w:t>
            </w:r>
          </w:p>
        </w:tc>
      </w:tr>
      <w:tr w:rsidR="0048224E" w:rsidRPr="00707F6D" w14:paraId="46D56483" w14:textId="77777777" w:rsidTr="00FA7CA7">
        <w:trPr>
          <w:trHeight w:val="190"/>
        </w:trPr>
        <w:tc>
          <w:tcPr>
            <w:tcW w:w="200" w:type="dxa"/>
          </w:tcPr>
          <w:p w14:paraId="720D4AAC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2F6A52B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B2B1FB0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35,000 to 39,999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06B7E3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0.81</w:t>
            </w:r>
          </w:p>
        </w:tc>
      </w:tr>
      <w:tr w:rsidR="0048224E" w:rsidRPr="00707F6D" w14:paraId="384366E4" w14:textId="77777777" w:rsidTr="00FA7CA7">
        <w:trPr>
          <w:trHeight w:val="190"/>
        </w:trPr>
        <w:tc>
          <w:tcPr>
            <w:tcW w:w="200" w:type="dxa"/>
          </w:tcPr>
          <w:p w14:paraId="037DC458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AE213C7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E1D686D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40,000 to 44,999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93BDAB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0.83</w:t>
            </w:r>
          </w:p>
        </w:tc>
      </w:tr>
      <w:tr w:rsidR="0048224E" w:rsidRPr="00707F6D" w14:paraId="54DDB706" w14:textId="77777777" w:rsidTr="00FA7CA7">
        <w:trPr>
          <w:trHeight w:val="190"/>
        </w:trPr>
        <w:tc>
          <w:tcPr>
            <w:tcW w:w="200" w:type="dxa"/>
          </w:tcPr>
          <w:p w14:paraId="0CCF17B1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FCC9320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6352ACF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45,000 to 49,999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B82E8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0.86</w:t>
            </w:r>
          </w:p>
        </w:tc>
      </w:tr>
      <w:tr w:rsidR="0048224E" w:rsidRPr="00707F6D" w14:paraId="256F7E07" w14:textId="77777777" w:rsidTr="00FA7CA7">
        <w:trPr>
          <w:trHeight w:val="190"/>
        </w:trPr>
        <w:tc>
          <w:tcPr>
            <w:tcW w:w="200" w:type="dxa"/>
          </w:tcPr>
          <w:p w14:paraId="58C3540B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87C154B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B49BC48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50,000 to 54,999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6C8EE6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0.88</w:t>
            </w:r>
          </w:p>
        </w:tc>
      </w:tr>
      <w:tr w:rsidR="0048224E" w:rsidRPr="00707F6D" w14:paraId="2338E4E8" w14:textId="77777777" w:rsidTr="00FA7CA7">
        <w:trPr>
          <w:trHeight w:val="190"/>
        </w:trPr>
        <w:tc>
          <w:tcPr>
            <w:tcW w:w="200" w:type="dxa"/>
          </w:tcPr>
          <w:p w14:paraId="41428F63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1838F53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F1E2C23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55,000 to 64,999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38FEB0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0.91</w:t>
            </w:r>
          </w:p>
        </w:tc>
      </w:tr>
      <w:tr w:rsidR="0048224E" w:rsidRPr="00707F6D" w14:paraId="7076948A" w14:textId="77777777" w:rsidTr="00FA7CA7">
        <w:trPr>
          <w:trHeight w:val="190"/>
        </w:trPr>
        <w:tc>
          <w:tcPr>
            <w:tcW w:w="200" w:type="dxa"/>
          </w:tcPr>
          <w:p w14:paraId="58B25EF0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DF1020A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1E82635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65,000 to 74,999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0E7A4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0.95</w:t>
            </w:r>
          </w:p>
        </w:tc>
      </w:tr>
      <w:tr w:rsidR="0048224E" w:rsidRPr="00707F6D" w14:paraId="01639C84" w14:textId="77777777" w:rsidTr="00FA7CA7">
        <w:trPr>
          <w:trHeight w:val="190"/>
        </w:trPr>
        <w:tc>
          <w:tcPr>
            <w:tcW w:w="200" w:type="dxa"/>
          </w:tcPr>
          <w:p w14:paraId="102D77A9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B5435E2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8A3EE61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75,000 to 84,999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FCB9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0.99</w:t>
            </w:r>
          </w:p>
        </w:tc>
      </w:tr>
      <w:tr w:rsidR="0048224E" w:rsidRPr="00707F6D" w14:paraId="6B29035D" w14:textId="77777777" w:rsidTr="00FA7CA7">
        <w:trPr>
          <w:trHeight w:val="190"/>
        </w:trPr>
        <w:tc>
          <w:tcPr>
            <w:tcW w:w="200" w:type="dxa"/>
          </w:tcPr>
          <w:p w14:paraId="657833B7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F64E36D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C7599C5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85,000 to 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6991E3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1.03</w:t>
            </w:r>
          </w:p>
        </w:tc>
      </w:tr>
      <w:tr w:rsidR="0048224E" w:rsidRPr="00707F6D" w14:paraId="7AEDA710" w14:textId="77777777" w:rsidTr="00FA7CA7">
        <w:trPr>
          <w:trHeight w:val="190"/>
        </w:trPr>
        <w:tc>
          <w:tcPr>
            <w:tcW w:w="200" w:type="dxa"/>
          </w:tcPr>
          <w:p w14:paraId="1F72E978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6735C9D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2B4B977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100,000 to 114,999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3C008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</w:tr>
      <w:tr w:rsidR="0048224E" w:rsidRPr="00707F6D" w14:paraId="206E78E7" w14:textId="77777777" w:rsidTr="00FA7CA7">
        <w:trPr>
          <w:trHeight w:val="190"/>
        </w:trPr>
        <w:tc>
          <w:tcPr>
            <w:tcW w:w="200" w:type="dxa"/>
          </w:tcPr>
          <w:p w14:paraId="0A2F1776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BA3CD14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5FF4F7B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115,000 to 129,999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990C0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1.11</w:t>
            </w:r>
          </w:p>
        </w:tc>
      </w:tr>
      <w:tr w:rsidR="0048224E" w:rsidRPr="00707F6D" w14:paraId="1F939A50" w14:textId="77777777" w:rsidTr="00FA7CA7">
        <w:trPr>
          <w:trHeight w:val="190"/>
        </w:trPr>
        <w:tc>
          <w:tcPr>
            <w:tcW w:w="200" w:type="dxa"/>
          </w:tcPr>
          <w:p w14:paraId="4920F708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0B1C1D4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E65A647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130,000 to 149,999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CA8B77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1.15</w:t>
            </w:r>
          </w:p>
        </w:tc>
      </w:tr>
      <w:tr w:rsidR="0048224E" w:rsidRPr="00707F6D" w14:paraId="02BF78E4" w14:textId="77777777" w:rsidTr="00FA7CA7">
        <w:trPr>
          <w:trHeight w:val="190"/>
        </w:trPr>
        <w:tc>
          <w:tcPr>
            <w:tcW w:w="200" w:type="dxa"/>
          </w:tcPr>
          <w:p w14:paraId="7C93C48D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BE85F17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C94D797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150,000 to 174,999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1F745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1.19</w:t>
            </w:r>
          </w:p>
        </w:tc>
      </w:tr>
      <w:tr w:rsidR="0048224E" w:rsidRPr="00707F6D" w14:paraId="109B3D04" w14:textId="77777777" w:rsidTr="00FA7CA7">
        <w:trPr>
          <w:trHeight w:val="190"/>
        </w:trPr>
        <w:tc>
          <w:tcPr>
            <w:tcW w:w="200" w:type="dxa"/>
          </w:tcPr>
          <w:p w14:paraId="068D6E4A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ACCCDD8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E01DAD0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175,000 to 199,999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83411C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1.24</w:t>
            </w:r>
          </w:p>
        </w:tc>
      </w:tr>
      <w:tr w:rsidR="0048224E" w:rsidRPr="00707F6D" w14:paraId="27C253C5" w14:textId="77777777" w:rsidTr="00FA7CA7">
        <w:trPr>
          <w:trHeight w:val="190"/>
        </w:trPr>
        <w:tc>
          <w:tcPr>
            <w:tcW w:w="200" w:type="dxa"/>
          </w:tcPr>
          <w:p w14:paraId="2E8072A2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0BA82D4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E39A78D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200,000 to 229,999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4DDB05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1.29</w:t>
            </w:r>
          </w:p>
        </w:tc>
      </w:tr>
      <w:tr w:rsidR="0048224E" w:rsidRPr="00707F6D" w14:paraId="00D0150C" w14:textId="77777777" w:rsidTr="00FA7CA7">
        <w:trPr>
          <w:trHeight w:val="190"/>
        </w:trPr>
        <w:tc>
          <w:tcPr>
            <w:tcW w:w="200" w:type="dxa"/>
          </w:tcPr>
          <w:p w14:paraId="65146A75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B44E5B1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D2C934F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230,000 to 259,999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1C400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</w:tr>
      <w:tr w:rsidR="0048224E" w:rsidRPr="00707F6D" w14:paraId="66A4544E" w14:textId="77777777" w:rsidTr="00FA7CA7">
        <w:trPr>
          <w:trHeight w:val="190"/>
        </w:trPr>
        <w:tc>
          <w:tcPr>
            <w:tcW w:w="200" w:type="dxa"/>
          </w:tcPr>
          <w:p w14:paraId="49C4270E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51B18A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B8EB348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260,000 to 299,999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80DCD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1.39</w:t>
            </w:r>
          </w:p>
        </w:tc>
      </w:tr>
      <w:tr w:rsidR="0048224E" w:rsidRPr="00707F6D" w14:paraId="52B511DC" w14:textId="77777777" w:rsidTr="00FA7CA7">
        <w:trPr>
          <w:trHeight w:val="190"/>
        </w:trPr>
        <w:tc>
          <w:tcPr>
            <w:tcW w:w="200" w:type="dxa"/>
          </w:tcPr>
          <w:p w14:paraId="49432361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FB1216C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95BF644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300,000 to 349,999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80353D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1.44</w:t>
            </w:r>
          </w:p>
        </w:tc>
      </w:tr>
      <w:tr w:rsidR="0048224E" w:rsidRPr="00707F6D" w14:paraId="2AF10331" w14:textId="77777777" w:rsidTr="00FA7CA7">
        <w:trPr>
          <w:trHeight w:val="190"/>
        </w:trPr>
        <w:tc>
          <w:tcPr>
            <w:tcW w:w="200" w:type="dxa"/>
          </w:tcPr>
          <w:p w14:paraId="077B1731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835665B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3A46356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350,000 to 399,999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483AF8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1.50</w:t>
            </w:r>
          </w:p>
        </w:tc>
      </w:tr>
      <w:tr w:rsidR="0048224E" w:rsidRPr="00707F6D" w14:paraId="643E4EC3" w14:textId="77777777" w:rsidTr="00FA7CA7">
        <w:trPr>
          <w:trHeight w:val="190"/>
        </w:trPr>
        <w:tc>
          <w:tcPr>
            <w:tcW w:w="200" w:type="dxa"/>
          </w:tcPr>
          <w:p w14:paraId="7B143707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1900BA4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E1B7569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400,000 to 449,999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E74070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1.55</w:t>
            </w:r>
          </w:p>
        </w:tc>
      </w:tr>
      <w:tr w:rsidR="0048224E" w:rsidRPr="00707F6D" w14:paraId="507E25F4" w14:textId="77777777" w:rsidTr="00FA7CA7">
        <w:trPr>
          <w:trHeight w:val="190"/>
        </w:trPr>
        <w:tc>
          <w:tcPr>
            <w:tcW w:w="200" w:type="dxa"/>
          </w:tcPr>
          <w:p w14:paraId="45608A06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39BD356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C0744D6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450,000 to 499,999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DE8A13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1.60</w:t>
            </w:r>
          </w:p>
        </w:tc>
      </w:tr>
      <w:tr w:rsidR="0048224E" w:rsidRPr="00707F6D" w14:paraId="61653131" w14:textId="77777777" w:rsidTr="00FA7CA7">
        <w:trPr>
          <w:trHeight w:val="190"/>
        </w:trPr>
        <w:tc>
          <w:tcPr>
            <w:tcW w:w="200" w:type="dxa"/>
          </w:tcPr>
          <w:p w14:paraId="1282F376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4C2A5F9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A660C75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500,000 to 599,999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7F8DDE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1.66</w:t>
            </w:r>
          </w:p>
        </w:tc>
      </w:tr>
      <w:tr w:rsidR="0048224E" w:rsidRPr="00707F6D" w14:paraId="2E0F982A" w14:textId="77777777" w:rsidTr="00FA7CA7">
        <w:trPr>
          <w:trHeight w:val="190"/>
        </w:trPr>
        <w:tc>
          <w:tcPr>
            <w:tcW w:w="200" w:type="dxa"/>
          </w:tcPr>
          <w:p w14:paraId="021D1BF1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1C598A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47F4AE5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600,000 to 699,999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268EB1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1.74</w:t>
            </w:r>
          </w:p>
        </w:tc>
      </w:tr>
      <w:tr w:rsidR="0048224E" w:rsidRPr="00707F6D" w14:paraId="3C1BC80F" w14:textId="77777777" w:rsidTr="00FA7CA7">
        <w:trPr>
          <w:trHeight w:val="190"/>
        </w:trPr>
        <w:tc>
          <w:tcPr>
            <w:tcW w:w="200" w:type="dxa"/>
          </w:tcPr>
          <w:p w14:paraId="274D4FB0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BF6D0E7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6B91013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700,000 to 799,999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AA80C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1.81</w:t>
            </w:r>
          </w:p>
        </w:tc>
      </w:tr>
      <w:tr w:rsidR="0048224E" w:rsidRPr="00707F6D" w14:paraId="1F4EA8C9" w14:textId="77777777" w:rsidTr="00FA7CA7">
        <w:trPr>
          <w:trHeight w:val="190"/>
        </w:trPr>
        <w:tc>
          <w:tcPr>
            <w:tcW w:w="200" w:type="dxa"/>
          </w:tcPr>
          <w:p w14:paraId="10D6B8E6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right w:val="nil"/>
            </w:tcBorders>
          </w:tcPr>
          <w:p w14:paraId="1880140B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right w:val="single" w:sz="6" w:space="0" w:color="auto"/>
            </w:tcBorders>
            <w:hideMark/>
          </w:tcPr>
          <w:p w14:paraId="048D9E3A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800,000 to 899,999</w:t>
            </w:r>
          </w:p>
        </w:tc>
        <w:tc>
          <w:tcPr>
            <w:tcW w:w="2400" w:type="dxa"/>
            <w:tcBorders>
              <w:top w:val="nil"/>
              <w:left w:val="nil"/>
              <w:right w:val="single" w:sz="6" w:space="0" w:color="auto"/>
            </w:tcBorders>
            <w:vAlign w:val="bottom"/>
            <w:hideMark/>
          </w:tcPr>
          <w:p w14:paraId="47FBBB5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1.87</w:t>
            </w:r>
          </w:p>
        </w:tc>
      </w:tr>
      <w:tr w:rsidR="0048224E" w:rsidRPr="00707F6D" w14:paraId="7943308F" w14:textId="77777777" w:rsidTr="00FA7CA7">
        <w:trPr>
          <w:trHeight w:val="190"/>
        </w:trPr>
        <w:tc>
          <w:tcPr>
            <w:tcW w:w="200" w:type="dxa"/>
          </w:tcPr>
          <w:p w14:paraId="27ADF8FE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835F72C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9583717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900,000 or greater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8463A9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1.93</w:t>
            </w:r>
          </w:p>
        </w:tc>
      </w:tr>
    </w:tbl>
    <w:p w14:paraId="21AADF81" w14:textId="77777777" w:rsidR="0048224E" w:rsidRPr="00707F6D" w:rsidRDefault="0048224E" w:rsidP="0048224E">
      <w:pPr>
        <w:pStyle w:val="tablecaption"/>
      </w:pPr>
      <w:r w:rsidRPr="00707F6D">
        <w:lastRenderedPageBreak/>
        <w:t xml:space="preserve">Table 301.C.1.a.(2) Zone-rated Non-trailers Vehicle Value Factors </w:t>
      </w:r>
      <w:r w:rsidRPr="00707F6D">
        <w:rPr>
          <w:rFonts w:cs="Arial"/>
        </w:rPr>
        <w:t>–</w:t>
      </w:r>
      <w:r w:rsidRPr="00707F6D">
        <w:t xml:space="preserve"> Collision With Stated Amount Rating</w:t>
      </w:r>
    </w:p>
    <w:p w14:paraId="334D0D97" w14:textId="77777777" w:rsidR="0048224E" w:rsidRPr="00707F6D" w:rsidRDefault="0048224E" w:rsidP="0048224E">
      <w:pPr>
        <w:pStyle w:val="isonormal"/>
      </w:pPr>
    </w:p>
    <w:p w14:paraId="2E0F1666" w14:textId="77777777" w:rsidR="0048224E" w:rsidRPr="00707F6D" w:rsidRDefault="0048224E" w:rsidP="0048224E">
      <w:pPr>
        <w:pStyle w:val="outlinehd5"/>
      </w:pPr>
      <w:r w:rsidRPr="00707F6D">
        <w:tab/>
        <w:t>(3)</w:t>
      </w:r>
      <w:r w:rsidRPr="00707F6D">
        <w:tab/>
        <w:t xml:space="preserve">Private Passenger Types Vehicle Value Factors </w:t>
      </w:r>
      <w:r w:rsidRPr="00707F6D">
        <w:rPr>
          <w:rFonts w:cs="Arial"/>
        </w:rPr>
        <w:t>–</w:t>
      </w:r>
      <w:r w:rsidRPr="00707F6D">
        <w:t xml:space="preserve"> Collision With Stated Amount Rating</w:t>
      </w:r>
    </w:p>
    <w:p w14:paraId="13DB17E8" w14:textId="77777777" w:rsidR="0048224E" w:rsidRPr="00707F6D" w:rsidRDefault="0048224E" w:rsidP="0048224E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360"/>
        <w:gridCol w:w="2040"/>
        <w:gridCol w:w="2403"/>
      </w:tblGrid>
      <w:tr w:rsidR="0048224E" w:rsidRPr="00707F6D" w14:paraId="6C31585F" w14:textId="77777777" w:rsidTr="00FA7CA7">
        <w:trPr>
          <w:trHeight w:val="190"/>
        </w:trPr>
        <w:tc>
          <w:tcPr>
            <w:tcW w:w="200" w:type="dxa"/>
            <w:hideMark/>
          </w:tcPr>
          <w:p w14:paraId="5730D262" w14:textId="77777777" w:rsidR="0048224E" w:rsidRPr="00707F6D" w:rsidRDefault="0048224E" w:rsidP="00FA7CA7">
            <w:pPr>
              <w:pStyle w:val="tablehead"/>
            </w:pP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03CECD" w14:textId="77777777" w:rsidR="0048224E" w:rsidRPr="00707F6D" w:rsidRDefault="0048224E" w:rsidP="00FA7CA7">
            <w:pPr>
              <w:pStyle w:val="tablehead"/>
            </w:pPr>
            <w:r w:rsidRPr="00707F6D">
              <w:t>Price Bracket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212FBE" w14:textId="77777777" w:rsidR="0048224E" w:rsidRPr="00707F6D" w:rsidRDefault="0048224E" w:rsidP="00FA7CA7">
            <w:pPr>
              <w:pStyle w:val="tablehead"/>
            </w:pPr>
            <w:r w:rsidRPr="00707F6D">
              <w:t>Vehicle Value Factor</w:t>
            </w:r>
          </w:p>
        </w:tc>
      </w:tr>
      <w:tr w:rsidR="0048224E" w:rsidRPr="00707F6D" w14:paraId="45CD23D9" w14:textId="77777777" w:rsidTr="00FA7CA7">
        <w:trPr>
          <w:trHeight w:val="190"/>
        </w:trPr>
        <w:tc>
          <w:tcPr>
            <w:tcW w:w="200" w:type="dxa"/>
          </w:tcPr>
          <w:p w14:paraId="3C18383C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8323C3A" w14:textId="77777777" w:rsidR="0048224E" w:rsidRPr="00707F6D" w:rsidRDefault="0048224E" w:rsidP="00FA7CA7">
            <w:pPr>
              <w:pStyle w:val="tabletext11"/>
              <w:jc w:val="right"/>
            </w:pPr>
            <w:r w:rsidRPr="00707F6D">
              <w:t>$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A3D3C2A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0 to 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A39C87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</w:tr>
      <w:tr w:rsidR="0048224E" w:rsidRPr="00707F6D" w14:paraId="376E0FF9" w14:textId="77777777" w:rsidTr="00FA7CA7">
        <w:trPr>
          <w:trHeight w:val="190"/>
        </w:trPr>
        <w:tc>
          <w:tcPr>
            <w:tcW w:w="200" w:type="dxa"/>
          </w:tcPr>
          <w:p w14:paraId="69E51DC3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5B3AB31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8BB391D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1,000 to 1,999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18ADDD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0.74</w:t>
            </w:r>
          </w:p>
        </w:tc>
      </w:tr>
      <w:tr w:rsidR="0048224E" w:rsidRPr="00707F6D" w14:paraId="03F64D02" w14:textId="77777777" w:rsidTr="00FA7CA7">
        <w:trPr>
          <w:trHeight w:val="190"/>
        </w:trPr>
        <w:tc>
          <w:tcPr>
            <w:tcW w:w="200" w:type="dxa"/>
          </w:tcPr>
          <w:p w14:paraId="14678F23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3EAF6B9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807FC36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2,000 to 2,999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6377C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0.75</w:t>
            </w:r>
          </w:p>
        </w:tc>
      </w:tr>
      <w:tr w:rsidR="0048224E" w:rsidRPr="00707F6D" w14:paraId="655AFBAB" w14:textId="77777777" w:rsidTr="00FA7CA7">
        <w:trPr>
          <w:trHeight w:val="190"/>
        </w:trPr>
        <w:tc>
          <w:tcPr>
            <w:tcW w:w="200" w:type="dxa"/>
          </w:tcPr>
          <w:p w14:paraId="1AF4FF33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3EF0737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3F4B1F5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3,000 to 3,999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D5BC9D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0.75</w:t>
            </w:r>
          </w:p>
        </w:tc>
      </w:tr>
      <w:tr w:rsidR="0048224E" w:rsidRPr="00707F6D" w14:paraId="1EE532FE" w14:textId="77777777" w:rsidTr="00FA7CA7">
        <w:trPr>
          <w:trHeight w:val="190"/>
        </w:trPr>
        <w:tc>
          <w:tcPr>
            <w:tcW w:w="200" w:type="dxa"/>
          </w:tcPr>
          <w:p w14:paraId="6E75C2A8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6B9AAAE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BD5B499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4,000 to 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7E0DD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0.76</w:t>
            </w:r>
          </w:p>
        </w:tc>
      </w:tr>
      <w:tr w:rsidR="0048224E" w:rsidRPr="00707F6D" w14:paraId="118488DC" w14:textId="77777777" w:rsidTr="00FA7CA7">
        <w:trPr>
          <w:trHeight w:val="190"/>
        </w:trPr>
        <w:tc>
          <w:tcPr>
            <w:tcW w:w="200" w:type="dxa"/>
          </w:tcPr>
          <w:p w14:paraId="59E1FDDC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DD4B49E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421E71D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5,000 to 5,999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3AC3BF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0.76</w:t>
            </w:r>
          </w:p>
        </w:tc>
      </w:tr>
      <w:tr w:rsidR="0048224E" w:rsidRPr="00707F6D" w14:paraId="63D8688B" w14:textId="77777777" w:rsidTr="00FA7CA7">
        <w:trPr>
          <w:trHeight w:val="190"/>
        </w:trPr>
        <w:tc>
          <w:tcPr>
            <w:tcW w:w="200" w:type="dxa"/>
          </w:tcPr>
          <w:p w14:paraId="24832083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5830B18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F4D78D4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6,000 to 7,999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21201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0.77</w:t>
            </w:r>
          </w:p>
        </w:tc>
      </w:tr>
      <w:tr w:rsidR="0048224E" w:rsidRPr="00707F6D" w14:paraId="002FBA97" w14:textId="77777777" w:rsidTr="00FA7CA7">
        <w:trPr>
          <w:trHeight w:val="190"/>
        </w:trPr>
        <w:tc>
          <w:tcPr>
            <w:tcW w:w="200" w:type="dxa"/>
          </w:tcPr>
          <w:p w14:paraId="002F8F37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B95E7FA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0F1481A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8,000 to 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367CCF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0.77</w:t>
            </w:r>
          </w:p>
        </w:tc>
      </w:tr>
      <w:tr w:rsidR="0048224E" w:rsidRPr="00707F6D" w14:paraId="6B4D9A9F" w14:textId="77777777" w:rsidTr="00FA7CA7">
        <w:trPr>
          <w:trHeight w:val="190"/>
        </w:trPr>
        <w:tc>
          <w:tcPr>
            <w:tcW w:w="200" w:type="dxa"/>
          </w:tcPr>
          <w:p w14:paraId="4215E608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D269D11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D648D70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10,000 to 11,999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592C99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0.77</w:t>
            </w:r>
          </w:p>
        </w:tc>
      </w:tr>
      <w:tr w:rsidR="0048224E" w:rsidRPr="00707F6D" w14:paraId="48E463FF" w14:textId="77777777" w:rsidTr="00FA7CA7">
        <w:trPr>
          <w:trHeight w:val="190"/>
        </w:trPr>
        <w:tc>
          <w:tcPr>
            <w:tcW w:w="200" w:type="dxa"/>
          </w:tcPr>
          <w:p w14:paraId="1B31B901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D931CED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FC98776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12,000 to 13,999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15EB22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0.78</w:t>
            </w:r>
          </w:p>
        </w:tc>
      </w:tr>
      <w:tr w:rsidR="0048224E" w:rsidRPr="00707F6D" w14:paraId="28B0F06E" w14:textId="77777777" w:rsidTr="00FA7CA7">
        <w:trPr>
          <w:trHeight w:val="190"/>
        </w:trPr>
        <w:tc>
          <w:tcPr>
            <w:tcW w:w="200" w:type="dxa"/>
          </w:tcPr>
          <w:p w14:paraId="7CDCF677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3E82259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B7A988F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14,000 to 15,999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93B72D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0.78</w:t>
            </w:r>
          </w:p>
        </w:tc>
      </w:tr>
      <w:tr w:rsidR="0048224E" w:rsidRPr="00707F6D" w14:paraId="796887FD" w14:textId="77777777" w:rsidTr="00FA7CA7">
        <w:trPr>
          <w:trHeight w:val="190"/>
        </w:trPr>
        <w:tc>
          <w:tcPr>
            <w:tcW w:w="200" w:type="dxa"/>
          </w:tcPr>
          <w:p w14:paraId="27047564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1185777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DE05DC6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16,000 to 17,999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7A645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0.77</w:t>
            </w:r>
          </w:p>
        </w:tc>
      </w:tr>
      <w:tr w:rsidR="0048224E" w:rsidRPr="00707F6D" w14:paraId="75C2462B" w14:textId="77777777" w:rsidTr="00FA7CA7">
        <w:trPr>
          <w:trHeight w:val="190"/>
        </w:trPr>
        <w:tc>
          <w:tcPr>
            <w:tcW w:w="200" w:type="dxa"/>
          </w:tcPr>
          <w:p w14:paraId="3A35F710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353E7EB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4F50AAD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18,000 to 19,999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7A73C5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0.75</w:t>
            </w:r>
          </w:p>
        </w:tc>
      </w:tr>
      <w:tr w:rsidR="0048224E" w:rsidRPr="00707F6D" w14:paraId="36FB3633" w14:textId="77777777" w:rsidTr="00FA7CA7">
        <w:trPr>
          <w:trHeight w:val="190"/>
        </w:trPr>
        <w:tc>
          <w:tcPr>
            <w:tcW w:w="200" w:type="dxa"/>
          </w:tcPr>
          <w:p w14:paraId="390ACFCA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ED24F13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5306BD0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20,000 to 24,999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DA4D13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0.71</w:t>
            </w:r>
          </w:p>
        </w:tc>
      </w:tr>
      <w:tr w:rsidR="0048224E" w:rsidRPr="00707F6D" w14:paraId="20858D81" w14:textId="77777777" w:rsidTr="00FA7CA7">
        <w:trPr>
          <w:trHeight w:val="190"/>
        </w:trPr>
        <w:tc>
          <w:tcPr>
            <w:tcW w:w="200" w:type="dxa"/>
          </w:tcPr>
          <w:p w14:paraId="5E5B08E2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570B571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FEDAD1B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25,000 to 29,999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16C4B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0.70</w:t>
            </w:r>
          </w:p>
        </w:tc>
      </w:tr>
      <w:tr w:rsidR="0048224E" w:rsidRPr="00707F6D" w14:paraId="5AC152F7" w14:textId="77777777" w:rsidTr="00FA7CA7">
        <w:trPr>
          <w:trHeight w:val="190"/>
        </w:trPr>
        <w:tc>
          <w:tcPr>
            <w:tcW w:w="200" w:type="dxa"/>
          </w:tcPr>
          <w:p w14:paraId="3E924C5B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D880545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63EE31C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30,000 to 34,999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59B881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0.75</w:t>
            </w:r>
          </w:p>
        </w:tc>
      </w:tr>
      <w:tr w:rsidR="0048224E" w:rsidRPr="00707F6D" w14:paraId="58874E0A" w14:textId="77777777" w:rsidTr="00FA7CA7">
        <w:trPr>
          <w:trHeight w:val="190"/>
        </w:trPr>
        <w:tc>
          <w:tcPr>
            <w:tcW w:w="200" w:type="dxa"/>
          </w:tcPr>
          <w:p w14:paraId="4598C1CB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04F7073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299AE3D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35,000 to 39,999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CBE386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0.80</w:t>
            </w:r>
          </w:p>
        </w:tc>
      </w:tr>
      <w:tr w:rsidR="0048224E" w:rsidRPr="00707F6D" w14:paraId="3D0F3CBA" w14:textId="77777777" w:rsidTr="00FA7CA7">
        <w:trPr>
          <w:trHeight w:val="190"/>
        </w:trPr>
        <w:tc>
          <w:tcPr>
            <w:tcW w:w="200" w:type="dxa"/>
          </w:tcPr>
          <w:p w14:paraId="59C9C87F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D1D9B6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3E0CF5B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40,000 to 44,999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27FD4B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0.85</w:t>
            </w:r>
          </w:p>
        </w:tc>
      </w:tr>
      <w:tr w:rsidR="0048224E" w:rsidRPr="00707F6D" w14:paraId="2486614A" w14:textId="77777777" w:rsidTr="00FA7CA7">
        <w:trPr>
          <w:trHeight w:val="190"/>
        </w:trPr>
        <w:tc>
          <w:tcPr>
            <w:tcW w:w="200" w:type="dxa"/>
          </w:tcPr>
          <w:p w14:paraId="0C998EC7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A072EA6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09585A7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45,000 to 49,999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335082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0.89</w:t>
            </w:r>
          </w:p>
        </w:tc>
      </w:tr>
      <w:tr w:rsidR="0048224E" w:rsidRPr="00707F6D" w14:paraId="5C1A5284" w14:textId="77777777" w:rsidTr="00FA7CA7">
        <w:trPr>
          <w:trHeight w:val="190"/>
        </w:trPr>
        <w:tc>
          <w:tcPr>
            <w:tcW w:w="200" w:type="dxa"/>
          </w:tcPr>
          <w:p w14:paraId="524F1DCC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036F85C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7E2AA1B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50,000 to 54,999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DA488A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0.94</w:t>
            </w:r>
          </w:p>
        </w:tc>
      </w:tr>
      <w:tr w:rsidR="0048224E" w:rsidRPr="00707F6D" w14:paraId="5B5A5B4B" w14:textId="77777777" w:rsidTr="00FA7CA7">
        <w:trPr>
          <w:trHeight w:val="190"/>
        </w:trPr>
        <w:tc>
          <w:tcPr>
            <w:tcW w:w="200" w:type="dxa"/>
          </w:tcPr>
          <w:p w14:paraId="78DC7D79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DC67DE6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2D8AC9C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55,000 to 64,999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D629E2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1.03</w:t>
            </w:r>
          </w:p>
        </w:tc>
      </w:tr>
      <w:tr w:rsidR="0048224E" w:rsidRPr="00707F6D" w14:paraId="565A9F1F" w14:textId="77777777" w:rsidTr="00FA7CA7">
        <w:trPr>
          <w:trHeight w:val="190"/>
        </w:trPr>
        <w:tc>
          <w:tcPr>
            <w:tcW w:w="200" w:type="dxa"/>
          </w:tcPr>
          <w:p w14:paraId="346D3945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D3ACA8E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3799628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65,000 to 74,999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A825DF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1.15</w:t>
            </w:r>
          </w:p>
        </w:tc>
      </w:tr>
      <w:tr w:rsidR="0048224E" w:rsidRPr="00707F6D" w14:paraId="798BE103" w14:textId="77777777" w:rsidTr="00FA7CA7">
        <w:trPr>
          <w:trHeight w:val="190"/>
        </w:trPr>
        <w:tc>
          <w:tcPr>
            <w:tcW w:w="200" w:type="dxa"/>
          </w:tcPr>
          <w:p w14:paraId="6D97476B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F9BC7E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6520399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75,000 to 84,999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360F46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</w:tr>
      <w:tr w:rsidR="0048224E" w:rsidRPr="00707F6D" w14:paraId="787ACE31" w14:textId="77777777" w:rsidTr="00FA7CA7">
        <w:trPr>
          <w:trHeight w:val="190"/>
        </w:trPr>
        <w:tc>
          <w:tcPr>
            <w:tcW w:w="200" w:type="dxa"/>
          </w:tcPr>
          <w:p w14:paraId="06441DA4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E31BF44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58397BA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85,000 to 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460968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1.40</w:t>
            </w:r>
          </w:p>
        </w:tc>
      </w:tr>
      <w:tr w:rsidR="0048224E" w:rsidRPr="00707F6D" w14:paraId="01F52B08" w14:textId="77777777" w:rsidTr="00FA7CA7">
        <w:trPr>
          <w:trHeight w:val="190"/>
        </w:trPr>
        <w:tc>
          <w:tcPr>
            <w:tcW w:w="200" w:type="dxa"/>
          </w:tcPr>
          <w:p w14:paraId="1A452D42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AE5EF67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21E25A0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100,000 to 114,999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996317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1.55</w:t>
            </w:r>
          </w:p>
        </w:tc>
      </w:tr>
      <w:tr w:rsidR="0048224E" w:rsidRPr="00707F6D" w14:paraId="393948A4" w14:textId="77777777" w:rsidTr="00FA7CA7">
        <w:trPr>
          <w:trHeight w:val="190"/>
        </w:trPr>
        <w:tc>
          <w:tcPr>
            <w:tcW w:w="200" w:type="dxa"/>
          </w:tcPr>
          <w:p w14:paraId="3580823C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E1117B6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0C7586B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115,000 to 129,999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97B64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1.70</w:t>
            </w:r>
          </w:p>
        </w:tc>
      </w:tr>
      <w:tr w:rsidR="0048224E" w:rsidRPr="00707F6D" w14:paraId="558758D3" w14:textId="77777777" w:rsidTr="00FA7CA7">
        <w:trPr>
          <w:trHeight w:val="190"/>
        </w:trPr>
        <w:tc>
          <w:tcPr>
            <w:tcW w:w="200" w:type="dxa"/>
          </w:tcPr>
          <w:p w14:paraId="65A49CE8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7246E9B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BB439F4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130,000 to 149,999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C20130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1.86</w:t>
            </w:r>
          </w:p>
        </w:tc>
      </w:tr>
      <w:tr w:rsidR="0048224E" w:rsidRPr="00707F6D" w14:paraId="53FC719E" w14:textId="77777777" w:rsidTr="00FA7CA7">
        <w:trPr>
          <w:trHeight w:val="190"/>
        </w:trPr>
        <w:tc>
          <w:tcPr>
            <w:tcW w:w="200" w:type="dxa"/>
          </w:tcPr>
          <w:p w14:paraId="44676999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E4AEF58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BCCD7DD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150,000 to 174,999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C820B6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2.06</w:t>
            </w:r>
          </w:p>
        </w:tc>
      </w:tr>
      <w:tr w:rsidR="0048224E" w:rsidRPr="00707F6D" w14:paraId="64F86DD4" w14:textId="77777777" w:rsidTr="00FA7CA7">
        <w:trPr>
          <w:trHeight w:val="190"/>
        </w:trPr>
        <w:tc>
          <w:tcPr>
            <w:tcW w:w="200" w:type="dxa"/>
          </w:tcPr>
          <w:p w14:paraId="169F9657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3573637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3C78EB5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175,000 to 199,999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BA8E7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2.28</w:t>
            </w:r>
          </w:p>
        </w:tc>
      </w:tr>
      <w:tr w:rsidR="0048224E" w:rsidRPr="00707F6D" w14:paraId="07774BC7" w14:textId="77777777" w:rsidTr="00FA7CA7">
        <w:trPr>
          <w:trHeight w:val="190"/>
        </w:trPr>
        <w:tc>
          <w:tcPr>
            <w:tcW w:w="200" w:type="dxa"/>
          </w:tcPr>
          <w:p w14:paraId="299A4EDC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FD01688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CFD1343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200,000 to 229,999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3D8992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2.50</w:t>
            </w:r>
          </w:p>
        </w:tc>
      </w:tr>
      <w:tr w:rsidR="0048224E" w:rsidRPr="00707F6D" w14:paraId="1DD4D890" w14:textId="77777777" w:rsidTr="00FA7CA7">
        <w:trPr>
          <w:trHeight w:val="190"/>
        </w:trPr>
        <w:tc>
          <w:tcPr>
            <w:tcW w:w="200" w:type="dxa"/>
          </w:tcPr>
          <w:p w14:paraId="06A2BB08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BEDDC0D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F1FB6C3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230,000 to 259,999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B3411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2.74</w:t>
            </w:r>
          </w:p>
        </w:tc>
      </w:tr>
      <w:tr w:rsidR="0048224E" w:rsidRPr="00707F6D" w14:paraId="40068B24" w14:textId="77777777" w:rsidTr="00FA7CA7">
        <w:trPr>
          <w:trHeight w:val="190"/>
        </w:trPr>
        <w:tc>
          <w:tcPr>
            <w:tcW w:w="200" w:type="dxa"/>
          </w:tcPr>
          <w:p w14:paraId="0984D18D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767BB67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18D4C8F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260,000 to 299,999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4BF0A9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3.00</w:t>
            </w:r>
          </w:p>
        </w:tc>
      </w:tr>
      <w:tr w:rsidR="0048224E" w:rsidRPr="00707F6D" w14:paraId="2FE639A1" w14:textId="77777777" w:rsidTr="00FA7CA7">
        <w:trPr>
          <w:trHeight w:val="190"/>
        </w:trPr>
        <w:tc>
          <w:tcPr>
            <w:tcW w:w="200" w:type="dxa"/>
          </w:tcPr>
          <w:p w14:paraId="5614ABB5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20C3177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8D2A5F4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300,000 to 349,999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35681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3.31</w:t>
            </w:r>
          </w:p>
        </w:tc>
      </w:tr>
      <w:tr w:rsidR="0048224E" w:rsidRPr="00707F6D" w14:paraId="5FE20134" w14:textId="77777777" w:rsidTr="00FA7CA7">
        <w:trPr>
          <w:trHeight w:val="190"/>
        </w:trPr>
        <w:tc>
          <w:tcPr>
            <w:tcW w:w="200" w:type="dxa"/>
          </w:tcPr>
          <w:p w14:paraId="2E3DAD15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F25BF12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61FD11C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350,000 to 399,999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DA5E22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3.66</w:t>
            </w:r>
          </w:p>
        </w:tc>
      </w:tr>
      <w:tr w:rsidR="0048224E" w:rsidRPr="00707F6D" w14:paraId="70D1B1F2" w14:textId="77777777" w:rsidTr="00FA7CA7">
        <w:trPr>
          <w:trHeight w:val="190"/>
        </w:trPr>
        <w:tc>
          <w:tcPr>
            <w:tcW w:w="200" w:type="dxa"/>
          </w:tcPr>
          <w:p w14:paraId="7C551EA6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885C2A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E8AA17E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400,000 to 449,999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7624A8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3.99</w:t>
            </w:r>
          </w:p>
        </w:tc>
      </w:tr>
      <w:tr w:rsidR="0048224E" w:rsidRPr="00707F6D" w14:paraId="07BFAAB7" w14:textId="77777777" w:rsidTr="00FA7CA7">
        <w:trPr>
          <w:trHeight w:val="190"/>
        </w:trPr>
        <w:tc>
          <w:tcPr>
            <w:tcW w:w="200" w:type="dxa"/>
          </w:tcPr>
          <w:p w14:paraId="37A484C1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D85B30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D332336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450,000 to 499,999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DDAA38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4.31</w:t>
            </w:r>
          </w:p>
        </w:tc>
      </w:tr>
      <w:tr w:rsidR="0048224E" w:rsidRPr="00707F6D" w14:paraId="647C017A" w14:textId="77777777" w:rsidTr="00FA7CA7">
        <w:trPr>
          <w:trHeight w:val="190"/>
        </w:trPr>
        <w:tc>
          <w:tcPr>
            <w:tcW w:w="200" w:type="dxa"/>
          </w:tcPr>
          <w:p w14:paraId="5F04E4F4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9D04080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54762DE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500,000 to 599,999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EA8957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4.71</w:t>
            </w:r>
          </w:p>
        </w:tc>
      </w:tr>
      <w:tr w:rsidR="0048224E" w:rsidRPr="00707F6D" w14:paraId="4E491452" w14:textId="77777777" w:rsidTr="00FA7CA7">
        <w:trPr>
          <w:trHeight w:val="190"/>
        </w:trPr>
        <w:tc>
          <w:tcPr>
            <w:tcW w:w="200" w:type="dxa"/>
          </w:tcPr>
          <w:p w14:paraId="04518515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66B2F59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904566E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600,000 to 699,999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6747F6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5.32</w:t>
            </w:r>
          </w:p>
        </w:tc>
      </w:tr>
      <w:tr w:rsidR="0048224E" w:rsidRPr="00707F6D" w14:paraId="34C0DD41" w14:textId="77777777" w:rsidTr="00FA7CA7">
        <w:trPr>
          <w:trHeight w:val="190"/>
        </w:trPr>
        <w:tc>
          <w:tcPr>
            <w:tcW w:w="200" w:type="dxa"/>
          </w:tcPr>
          <w:p w14:paraId="649D6F92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6CE0F75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A339FB2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700,000 to 799,999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9823F3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5.90</w:t>
            </w:r>
          </w:p>
        </w:tc>
      </w:tr>
      <w:tr w:rsidR="0048224E" w:rsidRPr="00707F6D" w14:paraId="2334F06D" w14:textId="77777777" w:rsidTr="00FA7CA7">
        <w:trPr>
          <w:trHeight w:val="190"/>
        </w:trPr>
        <w:tc>
          <w:tcPr>
            <w:tcW w:w="200" w:type="dxa"/>
          </w:tcPr>
          <w:p w14:paraId="65F4D523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right w:val="nil"/>
            </w:tcBorders>
          </w:tcPr>
          <w:p w14:paraId="7CA18756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right w:val="single" w:sz="6" w:space="0" w:color="auto"/>
            </w:tcBorders>
            <w:hideMark/>
          </w:tcPr>
          <w:p w14:paraId="5BD1F676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800,000 to 899,999</w:t>
            </w:r>
          </w:p>
        </w:tc>
        <w:tc>
          <w:tcPr>
            <w:tcW w:w="2400" w:type="dxa"/>
            <w:tcBorders>
              <w:top w:val="nil"/>
              <w:left w:val="nil"/>
              <w:right w:val="single" w:sz="6" w:space="0" w:color="auto"/>
            </w:tcBorders>
            <w:vAlign w:val="bottom"/>
            <w:hideMark/>
          </w:tcPr>
          <w:p w14:paraId="20E8EF6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6.60</w:t>
            </w:r>
          </w:p>
        </w:tc>
      </w:tr>
      <w:tr w:rsidR="0048224E" w:rsidRPr="00707F6D" w14:paraId="7B74B1D6" w14:textId="77777777" w:rsidTr="00FA7CA7">
        <w:trPr>
          <w:trHeight w:val="190"/>
        </w:trPr>
        <w:tc>
          <w:tcPr>
            <w:tcW w:w="200" w:type="dxa"/>
          </w:tcPr>
          <w:p w14:paraId="40F84D4E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0BA7CA9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D4D1245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900,000 or greater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C2C7B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7.35</w:t>
            </w:r>
          </w:p>
        </w:tc>
      </w:tr>
    </w:tbl>
    <w:p w14:paraId="46D75069" w14:textId="77777777" w:rsidR="0048224E" w:rsidRPr="00707F6D" w:rsidRDefault="0048224E" w:rsidP="0048224E">
      <w:pPr>
        <w:pStyle w:val="tablecaption"/>
      </w:pPr>
      <w:r w:rsidRPr="00707F6D">
        <w:t>Table 301.C.1.a.(3)</w:t>
      </w:r>
      <w:del w:id="23" w:author="Author">
        <w:r w:rsidRPr="00707F6D" w:rsidDel="007D3103">
          <w:delText>.</w:delText>
        </w:r>
      </w:del>
      <w:r w:rsidRPr="00707F6D">
        <w:t xml:space="preserve"> Private Passenger Types Vehicle Value Factors </w:t>
      </w:r>
      <w:r w:rsidRPr="00707F6D">
        <w:rPr>
          <w:rFonts w:cs="Arial"/>
        </w:rPr>
        <w:t>–</w:t>
      </w:r>
      <w:r w:rsidRPr="00707F6D">
        <w:t xml:space="preserve"> Collision With Stated Amount Rating</w:t>
      </w:r>
    </w:p>
    <w:p w14:paraId="4D3494C0" w14:textId="77777777" w:rsidR="0048224E" w:rsidRPr="00707F6D" w:rsidRDefault="0048224E" w:rsidP="0048224E">
      <w:pPr>
        <w:pStyle w:val="isonormal"/>
      </w:pPr>
    </w:p>
    <w:p w14:paraId="753B63F6" w14:textId="77777777" w:rsidR="0048224E" w:rsidRPr="00707F6D" w:rsidRDefault="0048224E" w:rsidP="0048224E">
      <w:pPr>
        <w:pStyle w:val="outlinehd5"/>
      </w:pPr>
      <w:r w:rsidRPr="00707F6D">
        <w:tab/>
        <w:t>(4)</w:t>
      </w:r>
      <w:r w:rsidRPr="00707F6D">
        <w:tab/>
        <w:t xml:space="preserve">Non-zone-rated Trailers Vehicle Value Factors </w:t>
      </w:r>
      <w:r w:rsidRPr="00707F6D">
        <w:rPr>
          <w:rFonts w:cs="Arial"/>
        </w:rPr>
        <w:t>–</w:t>
      </w:r>
      <w:r w:rsidRPr="00707F6D">
        <w:t xml:space="preserve"> Collision With Stated Amount Rating</w:t>
      </w:r>
    </w:p>
    <w:p w14:paraId="0276C8E3" w14:textId="77777777" w:rsidR="0048224E" w:rsidRPr="00707F6D" w:rsidRDefault="0048224E" w:rsidP="0048224E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360"/>
        <w:gridCol w:w="2040"/>
        <w:gridCol w:w="2400"/>
      </w:tblGrid>
      <w:tr w:rsidR="0048224E" w:rsidRPr="00707F6D" w14:paraId="7ADA22D4" w14:textId="77777777" w:rsidTr="00FA7CA7">
        <w:trPr>
          <w:trHeight w:val="190"/>
        </w:trPr>
        <w:tc>
          <w:tcPr>
            <w:tcW w:w="200" w:type="dxa"/>
            <w:hideMark/>
          </w:tcPr>
          <w:p w14:paraId="22054AF6" w14:textId="77777777" w:rsidR="0048224E" w:rsidRPr="00707F6D" w:rsidRDefault="0048224E" w:rsidP="00FA7CA7">
            <w:pPr>
              <w:pStyle w:val="tablehead"/>
            </w:pP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199670" w14:textId="77777777" w:rsidR="0048224E" w:rsidRPr="00707F6D" w:rsidRDefault="0048224E" w:rsidP="00FA7CA7">
            <w:pPr>
              <w:pStyle w:val="tablehead"/>
            </w:pPr>
            <w:r w:rsidRPr="00707F6D">
              <w:t>Price Bracket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AD13B7" w14:textId="77777777" w:rsidR="0048224E" w:rsidRPr="00707F6D" w:rsidRDefault="0048224E" w:rsidP="00FA7CA7">
            <w:pPr>
              <w:pStyle w:val="tablehead"/>
            </w:pPr>
            <w:r w:rsidRPr="00707F6D">
              <w:t>Vehicle Value Factor</w:t>
            </w:r>
          </w:p>
        </w:tc>
      </w:tr>
      <w:tr w:rsidR="0048224E" w:rsidRPr="00707F6D" w14:paraId="610DEB2A" w14:textId="77777777" w:rsidTr="00FA7CA7">
        <w:trPr>
          <w:cantSplit/>
          <w:trHeight w:val="190"/>
        </w:trPr>
        <w:tc>
          <w:tcPr>
            <w:tcW w:w="200" w:type="dxa"/>
          </w:tcPr>
          <w:p w14:paraId="1D770692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7A43C3B6" w14:textId="77777777" w:rsidR="0048224E" w:rsidRPr="00707F6D" w:rsidRDefault="0048224E" w:rsidP="00FA7CA7">
            <w:pPr>
              <w:pStyle w:val="tabletext11"/>
              <w:jc w:val="right"/>
            </w:pPr>
            <w:r w:rsidRPr="00707F6D">
              <w:t>$</w:t>
            </w:r>
          </w:p>
        </w:tc>
        <w:tc>
          <w:tcPr>
            <w:tcW w:w="204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4B8118F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0 to 999</w:t>
            </w:r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48658E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</w:tr>
      <w:tr w:rsidR="0048224E" w:rsidRPr="00707F6D" w14:paraId="0071D90A" w14:textId="77777777" w:rsidTr="00FA7CA7">
        <w:trPr>
          <w:trHeight w:val="190"/>
        </w:trPr>
        <w:tc>
          <w:tcPr>
            <w:tcW w:w="200" w:type="dxa"/>
          </w:tcPr>
          <w:p w14:paraId="6E03824C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7AA87DC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42ACC48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1,000 to 1,999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8EB92F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0.06</w:t>
            </w:r>
          </w:p>
        </w:tc>
      </w:tr>
      <w:tr w:rsidR="0048224E" w:rsidRPr="00707F6D" w14:paraId="2C76A0FE" w14:textId="77777777" w:rsidTr="00FA7CA7">
        <w:trPr>
          <w:trHeight w:val="190"/>
        </w:trPr>
        <w:tc>
          <w:tcPr>
            <w:tcW w:w="200" w:type="dxa"/>
          </w:tcPr>
          <w:p w14:paraId="2A9FF6E0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5CEC997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9187F81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2,000 to 2,999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BE071B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0.09</w:t>
            </w:r>
          </w:p>
        </w:tc>
      </w:tr>
      <w:tr w:rsidR="0048224E" w:rsidRPr="00707F6D" w14:paraId="060A4A98" w14:textId="77777777" w:rsidTr="00FA7CA7">
        <w:trPr>
          <w:trHeight w:val="190"/>
        </w:trPr>
        <w:tc>
          <w:tcPr>
            <w:tcW w:w="200" w:type="dxa"/>
          </w:tcPr>
          <w:p w14:paraId="5E0AF641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5960E7A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8B6499E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3,000 to 3,999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433107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</w:tr>
      <w:tr w:rsidR="0048224E" w:rsidRPr="00707F6D" w14:paraId="02FBD302" w14:textId="77777777" w:rsidTr="00FA7CA7">
        <w:trPr>
          <w:trHeight w:val="190"/>
        </w:trPr>
        <w:tc>
          <w:tcPr>
            <w:tcW w:w="200" w:type="dxa"/>
          </w:tcPr>
          <w:p w14:paraId="53DC5BA5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7B4AC25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93CF429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4,000 to 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6FB83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</w:tr>
      <w:tr w:rsidR="0048224E" w:rsidRPr="00707F6D" w14:paraId="741F9B2E" w14:textId="77777777" w:rsidTr="00FA7CA7">
        <w:trPr>
          <w:trHeight w:val="190"/>
        </w:trPr>
        <w:tc>
          <w:tcPr>
            <w:tcW w:w="200" w:type="dxa"/>
          </w:tcPr>
          <w:p w14:paraId="11DA94D9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98D0741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25BF87F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5,000 to 5,999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D58D63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</w:tr>
      <w:tr w:rsidR="0048224E" w:rsidRPr="00707F6D" w14:paraId="7A4B8881" w14:textId="77777777" w:rsidTr="00FA7CA7">
        <w:trPr>
          <w:trHeight w:val="190"/>
        </w:trPr>
        <w:tc>
          <w:tcPr>
            <w:tcW w:w="200" w:type="dxa"/>
          </w:tcPr>
          <w:p w14:paraId="7B912D51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B847524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38E8B2A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6,000 to 7,999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E7DC71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</w:tr>
      <w:tr w:rsidR="0048224E" w:rsidRPr="00707F6D" w14:paraId="26A90D0A" w14:textId="77777777" w:rsidTr="00FA7CA7">
        <w:trPr>
          <w:trHeight w:val="190"/>
        </w:trPr>
        <w:tc>
          <w:tcPr>
            <w:tcW w:w="200" w:type="dxa"/>
          </w:tcPr>
          <w:p w14:paraId="3EC0C42F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4331AB7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7949794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8,000 to 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A87CBF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0.21</w:t>
            </w:r>
          </w:p>
        </w:tc>
      </w:tr>
      <w:tr w:rsidR="0048224E" w:rsidRPr="00707F6D" w14:paraId="77426ABC" w14:textId="77777777" w:rsidTr="00FA7CA7">
        <w:trPr>
          <w:trHeight w:val="190"/>
        </w:trPr>
        <w:tc>
          <w:tcPr>
            <w:tcW w:w="200" w:type="dxa"/>
          </w:tcPr>
          <w:p w14:paraId="3E65FC98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9982364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C929ACF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10,000 to 11,999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49A4C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0.26</w:t>
            </w:r>
          </w:p>
        </w:tc>
      </w:tr>
      <w:tr w:rsidR="0048224E" w:rsidRPr="00707F6D" w14:paraId="7B181E82" w14:textId="77777777" w:rsidTr="00FA7CA7">
        <w:trPr>
          <w:trHeight w:val="190"/>
        </w:trPr>
        <w:tc>
          <w:tcPr>
            <w:tcW w:w="200" w:type="dxa"/>
          </w:tcPr>
          <w:p w14:paraId="4A059A6B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401D8E8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5EB148B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12,000 to 13,999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68017A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0.31</w:t>
            </w:r>
          </w:p>
        </w:tc>
      </w:tr>
      <w:tr w:rsidR="0048224E" w:rsidRPr="00707F6D" w14:paraId="238FAFC5" w14:textId="77777777" w:rsidTr="00FA7CA7">
        <w:trPr>
          <w:trHeight w:val="190"/>
        </w:trPr>
        <w:tc>
          <w:tcPr>
            <w:tcW w:w="200" w:type="dxa"/>
          </w:tcPr>
          <w:p w14:paraId="67574DF2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B562C56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3EF968A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14,000 to 15,999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96F07E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0.37</w:t>
            </w:r>
          </w:p>
        </w:tc>
      </w:tr>
      <w:tr w:rsidR="0048224E" w:rsidRPr="00707F6D" w14:paraId="72FD7193" w14:textId="77777777" w:rsidTr="00FA7CA7">
        <w:trPr>
          <w:trHeight w:val="190"/>
        </w:trPr>
        <w:tc>
          <w:tcPr>
            <w:tcW w:w="200" w:type="dxa"/>
          </w:tcPr>
          <w:p w14:paraId="5A56D389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FFE06BC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F553D93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16,000 to 17,999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428241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0.42</w:t>
            </w:r>
          </w:p>
        </w:tc>
      </w:tr>
      <w:tr w:rsidR="0048224E" w:rsidRPr="00707F6D" w14:paraId="0A1A67E3" w14:textId="77777777" w:rsidTr="00FA7CA7">
        <w:trPr>
          <w:trHeight w:val="190"/>
        </w:trPr>
        <w:tc>
          <w:tcPr>
            <w:tcW w:w="200" w:type="dxa"/>
          </w:tcPr>
          <w:p w14:paraId="7FFB11D4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DE7F4EA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6AB9B70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18,000 to 19,999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76D6C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</w:tr>
      <w:tr w:rsidR="0048224E" w:rsidRPr="00707F6D" w14:paraId="66E15749" w14:textId="77777777" w:rsidTr="00FA7CA7">
        <w:trPr>
          <w:trHeight w:val="190"/>
        </w:trPr>
        <w:tc>
          <w:tcPr>
            <w:tcW w:w="200" w:type="dxa"/>
          </w:tcPr>
          <w:p w14:paraId="32102FE8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20A92DA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AB0782E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20,000 to 24,999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EFF656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0.56</w:t>
            </w:r>
          </w:p>
        </w:tc>
      </w:tr>
      <w:tr w:rsidR="0048224E" w:rsidRPr="00707F6D" w14:paraId="2AEF7E61" w14:textId="77777777" w:rsidTr="00FA7CA7">
        <w:trPr>
          <w:trHeight w:val="190"/>
        </w:trPr>
        <w:tc>
          <w:tcPr>
            <w:tcW w:w="200" w:type="dxa"/>
          </w:tcPr>
          <w:p w14:paraId="6DDE80EE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C051C81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B234606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25,000 to 29,999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34220C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0.70</w:t>
            </w:r>
          </w:p>
        </w:tc>
      </w:tr>
      <w:tr w:rsidR="0048224E" w:rsidRPr="00707F6D" w14:paraId="5DEDBB65" w14:textId="77777777" w:rsidTr="00FA7CA7">
        <w:trPr>
          <w:trHeight w:val="190"/>
        </w:trPr>
        <w:tc>
          <w:tcPr>
            <w:tcW w:w="200" w:type="dxa"/>
          </w:tcPr>
          <w:p w14:paraId="40D02927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CC795D0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FCAFB77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30,000 to 34,999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1DF93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</w:tr>
      <w:tr w:rsidR="0048224E" w:rsidRPr="00707F6D" w14:paraId="16DE0FEB" w14:textId="77777777" w:rsidTr="00FA7CA7">
        <w:trPr>
          <w:trHeight w:val="190"/>
        </w:trPr>
        <w:tc>
          <w:tcPr>
            <w:tcW w:w="200" w:type="dxa"/>
          </w:tcPr>
          <w:p w14:paraId="043AEF6E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4000B5A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0C064F8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35,000 to 39,999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FEE5FC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0.98</w:t>
            </w:r>
          </w:p>
        </w:tc>
      </w:tr>
      <w:tr w:rsidR="0048224E" w:rsidRPr="00707F6D" w14:paraId="10399ECF" w14:textId="77777777" w:rsidTr="00FA7CA7">
        <w:trPr>
          <w:trHeight w:val="190"/>
        </w:trPr>
        <w:tc>
          <w:tcPr>
            <w:tcW w:w="200" w:type="dxa"/>
          </w:tcPr>
          <w:p w14:paraId="6015790B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2D1908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CA39791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40,000 to 44,999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AFA527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1.09</w:t>
            </w:r>
          </w:p>
        </w:tc>
      </w:tr>
      <w:tr w:rsidR="0048224E" w:rsidRPr="00707F6D" w14:paraId="5D03F05B" w14:textId="77777777" w:rsidTr="00FA7CA7">
        <w:trPr>
          <w:trHeight w:val="190"/>
        </w:trPr>
        <w:tc>
          <w:tcPr>
            <w:tcW w:w="200" w:type="dxa"/>
          </w:tcPr>
          <w:p w14:paraId="0D8E11F1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E52FA82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0610A4A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45,000 to 49,999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5D4BA8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</w:tr>
      <w:tr w:rsidR="0048224E" w:rsidRPr="00707F6D" w14:paraId="36062E08" w14:textId="77777777" w:rsidTr="00FA7CA7">
        <w:trPr>
          <w:trHeight w:val="190"/>
        </w:trPr>
        <w:tc>
          <w:tcPr>
            <w:tcW w:w="200" w:type="dxa"/>
          </w:tcPr>
          <w:p w14:paraId="7B28B8CF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446D0A9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BBFE027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50,000 to 54,999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B06FC3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1.18</w:t>
            </w:r>
          </w:p>
        </w:tc>
      </w:tr>
      <w:tr w:rsidR="0048224E" w:rsidRPr="00707F6D" w14:paraId="5898FD7E" w14:textId="77777777" w:rsidTr="00FA7CA7">
        <w:trPr>
          <w:trHeight w:val="190"/>
        </w:trPr>
        <w:tc>
          <w:tcPr>
            <w:tcW w:w="200" w:type="dxa"/>
          </w:tcPr>
          <w:p w14:paraId="2620CC43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348FAA2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1C3FFF4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55,000 to 64,999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73F0B1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1.25</w:t>
            </w:r>
          </w:p>
        </w:tc>
      </w:tr>
      <w:tr w:rsidR="0048224E" w:rsidRPr="00707F6D" w14:paraId="00690B5C" w14:textId="77777777" w:rsidTr="00FA7CA7">
        <w:trPr>
          <w:trHeight w:val="190"/>
        </w:trPr>
        <w:tc>
          <w:tcPr>
            <w:tcW w:w="200" w:type="dxa"/>
          </w:tcPr>
          <w:p w14:paraId="0041B4F3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3C79083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9FFE14F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65,000 to 74,999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873755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1.32</w:t>
            </w:r>
          </w:p>
        </w:tc>
      </w:tr>
      <w:tr w:rsidR="0048224E" w:rsidRPr="00707F6D" w14:paraId="5B4CE466" w14:textId="77777777" w:rsidTr="00FA7CA7">
        <w:trPr>
          <w:trHeight w:val="190"/>
        </w:trPr>
        <w:tc>
          <w:tcPr>
            <w:tcW w:w="200" w:type="dxa"/>
          </w:tcPr>
          <w:p w14:paraId="58E57501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5C6841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BC7A2E7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75,000 to 84,999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4C16BA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1.40</w:t>
            </w:r>
          </w:p>
        </w:tc>
      </w:tr>
      <w:tr w:rsidR="0048224E" w:rsidRPr="00707F6D" w14:paraId="30F759A2" w14:textId="77777777" w:rsidTr="00FA7CA7">
        <w:trPr>
          <w:trHeight w:val="190"/>
        </w:trPr>
        <w:tc>
          <w:tcPr>
            <w:tcW w:w="200" w:type="dxa"/>
          </w:tcPr>
          <w:p w14:paraId="2FE3165D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5DDCA8C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8B031C1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85,000 to 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718B3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1.47</w:t>
            </w:r>
          </w:p>
        </w:tc>
      </w:tr>
      <w:tr w:rsidR="0048224E" w:rsidRPr="00707F6D" w14:paraId="6BBB522A" w14:textId="77777777" w:rsidTr="00FA7CA7">
        <w:trPr>
          <w:trHeight w:val="190"/>
        </w:trPr>
        <w:tc>
          <w:tcPr>
            <w:tcW w:w="200" w:type="dxa"/>
          </w:tcPr>
          <w:p w14:paraId="1C3677B7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09B757A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6F6CCE6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100,000 to 114,999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51F458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1.56</w:t>
            </w:r>
          </w:p>
        </w:tc>
      </w:tr>
      <w:tr w:rsidR="0048224E" w:rsidRPr="00707F6D" w14:paraId="526CC524" w14:textId="77777777" w:rsidTr="00FA7CA7">
        <w:trPr>
          <w:trHeight w:val="190"/>
        </w:trPr>
        <w:tc>
          <w:tcPr>
            <w:tcW w:w="200" w:type="dxa"/>
          </w:tcPr>
          <w:p w14:paraId="0C4BF458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8E99AC6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4E390B9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115,000 to 129,999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933C72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1.64</w:t>
            </w:r>
          </w:p>
        </w:tc>
      </w:tr>
      <w:tr w:rsidR="0048224E" w:rsidRPr="00707F6D" w14:paraId="62B469B2" w14:textId="77777777" w:rsidTr="00FA7CA7">
        <w:trPr>
          <w:trHeight w:val="190"/>
        </w:trPr>
        <w:tc>
          <w:tcPr>
            <w:tcW w:w="200" w:type="dxa"/>
          </w:tcPr>
          <w:p w14:paraId="31D3CE1F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5973F26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65E5E03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130,000 to 149,999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D495E5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1.73</w:t>
            </w:r>
          </w:p>
        </w:tc>
      </w:tr>
      <w:tr w:rsidR="0048224E" w:rsidRPr="00707F6D" w14:paraId="1BBC3704" w14:textId="77777777" w:rsidTr="00FA7CA7">
        <w:trPr>
          <w:trHeight w:val="190"/>
        </w:trPr>
        <w:tc>
          <w:tcPr>
            <w:tcW w:w="200" w:type="dxa"/>
          </w:tcPr>
          <w:p w14:paraId="3E47BFCF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196427C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C818A87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150,000 to 174,999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0AC441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1.83</w:t>
            </w:r>
          </w:p>
        </w:tc>
      </w:tr>
      <w:tr w:rsidR="0048224E" w:rsidRPr="00707F6D" w14:paraId="602BCE3D" w14:textId="77777777" w:rsidTr="00FA7CA7">
        <w:trPr>
          <w:trHeight w:val="190"/>
        </w:trPr>
        <w:tc>
          <w:tcPr>
            <w:tcW w:w="200" w:type="dxa"/>
          </w:tcPr>
          <w:p w14:paraId="1E974B3A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D2DC172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F62EFEE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175,000 to 199,999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19B5C2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1.94</w:t>
            </w:r>
          </w:p>
        </w:tc>
      </w:tr>
      <w:tr w:rsidR="0048224E" w:rsidRPr="00707F6D" w14:paraId="2232E8CF" w14:textId="77777777" w:rsidTr="00FA7CA7">
        <w:trPr>
          <w:trHeight w:val="190"/>
        </w:trPr>
        <w:tc>
          <w:tcPr>
            <w:tcW w:w="200" w:type="dxa"/>
          </w:tcPr>
          <w:p w14:paraId="0B93D43A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1417549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73D3E8D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200,000 to 229,999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395503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2.04</w:t>
            </w:r>
          </w:p>
        </w:tc>
      </w:tr>
      <w:tr w:rsidR="0048224E" w:rsidRPr="00707F6D" w14:paraId="22C31DFA" w14:textId="77777777" w:rsidTr="00FA7CA7">
        <w:trPr>
          <w:trHeight w:val="190"/>
        </w:trPr>
        <w:tc>
          <w:tcPr>
            <w:tcW w:w="200" w:type="dxa"/>
          </w:tcPr>
          <w:p w14:paraId="161A01BA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EC0FCB5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CAB982D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230,000 to 259,999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DF9C9E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2.14</w:t>
            </w:r>
          </w:p>
        </w:tc>
      </w:tr>
      <w:tr w:rsidR="0048224E" w:rsidRPr="00707F6D" w14:paraId="75C1FEB2" w14:textId="77777777" w:rsidTr="00FA7CA7">
        <w:trPr>
          <w:trHeight w:val="190"/>
        </w:trPr>
        <w:tc>
          <w:tcPr>
            <w:tcW w:w="200" w:type="dxa"/>
          </w:tcPr>
          <w:p w14:paraId="3261B3E6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93F3B3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9D0BEAC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260,000 to 299,999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82F9DB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2.25</w:t>
            </w:r>
          </w:p>
        </w:tc>
      </w:tr>
      <w:tr w:rsidR="0048224E" w:rsidRPr="00707F6D" w14:paraId="090304FF" w14:textId="77777777" w:rsidTr="00FA7CA7">
        <w:trPr>
          <w:trHeight w:val="190"/>
        </w:trPr>
        <w:tc>
          <w:tcPr>
            <w:tcW w:w="200" w:type="dxa"/>
          </w:tcPr>
          <w:p w14:paraId="2E54D99E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82D4C0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CCB7DC4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300,000 to 349,999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5A4A96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2.38</w:t>
            </w:r>
          </w:p>
        </w:tc>
      </w:tr>
      <w:tr w:rsidR="0048224E" w:rsidRPr="00707F6D" w14:paraId="3E385A75" w14:textId="77777777" w:rsidTr="00FA7CA7">
        <w:trPr>
          <w:trHeight w:val="190"/>
        </w:trPr>
        <w:tc>
          <w:tcPr>
            <w:tcW w:w="200" w:type="dxa"/>
          </w:tcPr>
          <w:p w14:paraId="53E36FCB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744B1A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16178D8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350,000 to 399,999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365AA0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2.52</w:t>
            </w:r>
          </w:p>
        </w:tc>
      </w:tr>
      <w:tr w:rsidR="0048224E" w:rsidRPr="00707F6D" w14:paraId="006EFC3A" w14:textId="77777777" w:rsidTr="00FA7CA7">
        <w:trPr>
          <w:trHeight w:val="190"/>
        </w:trPr>
        <w:tc>
          <w:tcPr>
            <w:tcW w:w="200" w:type="dxa"/>
          </w:tcPr>
          <w:p w14:paraId="12F31B47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36A29A5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ACC50EB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400,000 to 449,999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B49272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2.65</w:t>
            </w:r>
          </w:p>
        </w:tc>
      </w:tr>
      <w:tr w:rsidR="0048224E" w:rsidRPr="00707F6D" w14:paraId="1E4A41CF" w14:textId="77777777" w:rsidTr="00FA7CA7">
        <w:trPr>
          <w:trHeight w:val="190"/>
        </w:trPr>
        <w:tc>
          <w:tcPr>
            <w:tcW w:w="200" w:type="dxa"/>
          </w:tcPr>
          <w:p w14:paraId="3CCEEB60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928A574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76047CE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450,000 to 499,999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AF7C8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2.77</w:t>
            </w:r>
          </w:p>
        </w:tc>
      </w:tr>
      <w:tr w:rsidR="0048224E" w:rsidRPr="00707F6D" w14:paraId="5B21258A" w14:textId="77777777" w:rsidTr="00FA7CA7">
        <w:trPr>
          <w:trHeight w:val="190"/>
        </w:trPr>
        <w:tc>
          <w:tcPr>
            <w:tcW w:w="200" w:type="dxa"/>
          </w:tcPr>
          <w:p w14:paraId="21CB5D18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1BF32B8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F097DE1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500,000 to 599,999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A2F140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2.90</w:t>
            </w:r>
          </w:p>
        </w:tc>
      </w:tr>
      <w:tr w:rsidR="0048224E" w:rsidRPr="00707F6D" w14:paraId="04DB3833" w14:textId="77777777" w:rsidTr="00FA7CA7">
        <w:trPr>
          <w:trHeight w:val="190"/>
        </w:trPr>
        <w:tc>
          <w:tcPr>
            <w:tcW w:w="200" w:type="dxa"/>
          </w:tcPr>
          <w:p w14:paraId="21AA11C6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478AF53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4EAC72F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600,000 to 699,999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DE8539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3.11</w:t>
            </w:r>
          </w:p>
        </w:tc>
      </w:tr>
      <w:tr w:rsidR="0048224E" w:rsidRPr="00707F6D" w14:paraId="149C39E6" w14:textId="77777777" w:rsidTr="00FA7CA7">
        <w:trPr>
          <w:trHeight w:val="190"/>
        </w:trPr>
        <w:tc>
          <w:tcPr>
            <w:tcW w:w="200" w:type="dxa"/>
          </w:tcPr>
          <w:p w14:paraId="6907B180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7316572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D0DC078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700,000 to 799,999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39DB7A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3.29</w:t>
            </w:r>
          </w:p>
        </w:tc>
      </w:tr>
      <w:tr w:rsidR="0048224E" w:rsidRPr="00707F6D" w14:paraId="1E56D6AD" w14:textId="77777777" w:rsidTr="00FA7CA7">
        <w:trPr>
          <w:trHeight w:val="190"/>
        </w:trPr>
        <w:tc>
          <w:tcPr>
            <w:tcW w:w="200" w:type="dxa"/>
          </w:tcPr>
          <w:p w14:paraId="4865DC0F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right w:val="nil"/>
            </w:tcBorders>
          </w:tcPr>
          <w:p w14:paraId="06B80B70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right w:val="single" w:sz="6" w:space="0" w:color="auto"/>
            </w:tcBorders>
            <w:hideMark/>
          </w:tcPr>
          <w:p w14:paraId="5D9B6EF3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800,000 to 899,999</w:t>
            </w:r>
          </w:p>
        </w:tc>
        <w:tc>
          <w:tcPr>
            <w:tcW w:w="2400" w:type="dxa"/>
            <w:tcBorders>
              <w:top w:val="nil"/>
              <w:left w:val="nil"/>
              <w:right w:val="single" w:sz="6" w:space="0" w:color="auto"/>
            </w:tcBorders>
            <w:vAlign w:val="bottom"/>
            <w:hideMark/>
          </w:tcPr>
          <w:p w14:paraId="2EFC410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3.46</w:t>
            </w:r>
          </w:p>
        </w:tc>
      </w:tr>
      <w:tr w:rsidR="0048224E" w:rsidRPr="00707F6D" w14:paraId="06B8238A" w14:textId="77777777" w:rsidTr="00FA7CA7">
        <w:trPr>
          <w:trHeight w:val="190"/>
        </w:trPr>
        <w:tc>
          <w:tcPr>
            <w:tcW w:w="200" w:type="dxa"/>
          </w:tcPr>
          <w:p w14:paraId="04766260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CA8A0D7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C2F3922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900,000 or greater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AAFD62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3.61</w:t>
            </w:r>
          </w:p>
        </w:tc>
      </w:tr>
    </w:tbl>
    <w:p w14:paraId="61381888" w14:textId="77777777" w:rsidR="0048224E" w:rsidRPr="00707F6D" w:rsidRDefault="0048224E" w:rsidP="0048224E">
      <w:pPr>
        <w:pStyle w:val="tablecaption"/>
      </w:pPr>
      <w:r w:rsidRPr="00707F6D">
        <w:t xml:space="preserve">Table 301.C.1.a.(4) Non-zone-rated Trailers Vehicle Value Factors </w:t>
      </w:r>
      <w:r w:rsidRPr="00707F6D">
        <w:rPr>
          <w:rFonts w:cs="Arial"/>
        </w:rPr>
        <w:t>–</w:t>
      </w:r>
      <w:r w:rsidRPr="00707F6D">
        <w:t xml:space="preserve"> Collision With Stated Amount Rating</w:t>
      </w:r>
    </w:p>
    <w:p w14:paraId="40120A79" w14:textId="77777777" w:rsidR="0048224E" w:rsidRPr="00707F6D" w:rsidRDefault="0048224E" w:rsidP="0048224E">
      <w:pPr>
        <w:pStyle w:val="isonormal"/>
      </w:pPr>
    </w:p>
    <w:p w14:paraId="0F28A179" w14:textId="77777777" w:rsidR="0048224E" w:rsidRPr="00707F6D" w:rsidRDefault="0048224E" w:rsidP="0048224E">
      <w:pPr>
        <w:pStyle w:val="outlinehd5"/>
      </w:pPr>
      <w:r w:rsidRPr="00707F6D">
        <w:tab/>
        <w:t>(5)</w:t>
      </w:r>
      <w:r w:rsidRPr="00707F6D">
        <w:tab/>
        <w:t xml:space="preserve">All Other Vehicles Vehicle Value Factors </w:t>
      </w:r>
      <w:r w:rsidRPr="00707F6D">
        <w:rPr>
          <w:rFonts w:cs="Arial"/>
        </w:rPr>
        <w:t>–</w:t>
      </w:r>
      <w:r w:rsidRPr="00707F6D">
        <w:t xml:space="preserve"> Collision With Stated Amount Rating</w:t>
      </w:r>
    </w:p>
    <w:p w14:paraId="24C74672" w14:textId="77777777" w:rsidR="0048224E" w:rsidRPr="00707F6D" w:rsidRDefault="0048224E" w:rsidP="0048224E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360"/>
        <w:gridCol w:w="2040"/>
        <w:gridCol w:w="2400"/>
      </w:tblGrid>
      <w:tr w:rsidR="0048224E" w:rsidRPr="00707F6D" w14:paraId="2212A948" w14:textId="77777777" w:rsidTr="00FA7CA7">
        <w:trPr>
          <w:trHeight w:val="190"/>
        </w:trPr>
        <w:tc>
          <w:tcPr>
            <w:tcW w:w="200" w:type="dxa"/>
            <w:hideMark/>
          </w:tcPr>
          <w:p w14:paraId="0BE652B1" w14:textId="77777777" w:rsidR="0048224E" w:rsidRPr="00707F6D" w:rsidRDefault="0048224E" w:rsidP="00FA7CA7">
            <w:pPr>
              <w:pStyle w:val="tablehead"/>
            </w:pP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FF0A86" w14:textId="77777777" w:rsidR="0048224E" w:rsidRPr="00707F6D" w:rsidRDefault="0048224E" w:rsidP="00FA7CA7">
            <w:pPr>
              <w:pStyle w:val="tablehead"/>
            </w:pPr>
            <w:r w:rsidRPr="00707F6D">
              <w:t>Price Bracket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436F53" w14:textId="77777777" w:rsidR="0048224E" w:rsidRPr="00707F6D" w:rsidRDefault="0048224E" w:rsidP="00FA7CA7">
            <w:pPr>
              <w:pStyle w:val="tablehead"/>
            </w:pPr>
            <w:r w:rsidRPr="00707F6D">
              <w:t>Vehicle Value Factor</w:t>
            </w:r>
          </w:p>
        </w:tc>
      </w:tr>
      <w:tr w:rsidR="0048224E" w:rsidRPr="00707F6D" w14:paraId="2808B0E3" w14:textId="77777777" w:rsidTr="00FA7CA7">
        <w:trPr>
          <w:cantSplit/>
          <w:trHeight w:val="190"/>
        </w:trPr>
        <w:tc>
          <w:tcPr>
            <w:tcW w:w="200" w:type="dxa"/>
          </w:tcPr>
          <w:p w14:paraId="40F4F8BC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10F72C60" w14:textId="77777777" w:rsidR="0048224E" w:rsidRPr="00707F6D" w:rsidRDefault="0048224E" w:rsidP="00FA7CA7">
            <w:pPr>
              <w:pStyle w:val="tabletext11"/>
              <w:jc w:val="right"/>
            </w:pPr>
            <w:r w:rsidRPr="00707F6D">
              <w:t>$</w:t>
            </w:r>
          </w:p>
        </w:tc>
        <w:tc>
          <w:tcPr>
            <w:tcW w:w="204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6E1DD0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0 to 999</w:t>
            </w:r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C7AA49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0.67</w:t>
            </w:r>
          </w:p>
        </w:tc>
      </w:tr>
      <w:tr w:rsidR="0048224E" w:rsidRPr="00707F6D" w14:paraId="1DAC7AD3" w14:textId="77777777" w:rsidTr="00FA7CA7">
        <w:trPr>
          <w:trHeight w:val="190"/>
        </w:trPr>
        <w:tc>
          <w:tcPr>
            <w:tcW w:w="200" w:type="dxa"/>
          </w:tcPr>
          <w:p w14:paraId="7076B640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53AA186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553574B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1,000 to 1,999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94881E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0.67</w:t>
            </w:r>
          </w:p>
        </w:tc>
      </w:tr>
      <w:tr w:rsidR="0048224E" w:rsidRPr="00707F6D" w14:paraId="5B3412F8" w14:textId="77777777" w:rsidTr="00FA7CA7">
        <w:trPr>
          <w:trHeight w:val="190"/>
        </w:trPr>
        <w:tc>
          <w:tcPr>
            <w:tcW w:w="200" w:type="dxa"/>
          </w:tcPr>
          <w:p w14:paraId="7CF0A673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72E73A7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C179A79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2,000 to 2,999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8DCE6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0.67</w:t>
            </w:r>
          </w:p>
        </w:tc>
      </w:tr>
      <w:tr w:rsidR="0048224E" w:rsidRPr="00707F6D" w14:paraId="08134342" w14:textId="77777777" w:rsidTr="00FA7CA7">
        <w:trPr>
          <w:trHeight w:val="190"/>
        </w:trPr>
        <w:tc>
          <w:tcPr>
            <w:tcW w:w="200" w:type="dxa"/>
          </w:tcPr>
          <w:p w14:paraId="77C88DDB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3F70716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6D7D300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3,000 to 3,999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0C6721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0.67</w:t>
            </w:r>
          </w:p>
        </w:tc>
      </w:tr>
      <w:tr w:rsidR="0048224E" w:rsidRPr="00707F6D" w14:paraId="0B404630" w14:textId="77777777" w:rsidTr="00FA7CA7">
        <w:trPr>
          <w:trHeight w:val="190"/>
        </w:trPr>
        <w:tc>
          <w:tcPr>
            <w:tcW w:w="200" w:type="dxa"/>
          </w:tcPr>
          <w:p w14:paraId="6607F44B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A33DFB9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31AAD6D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4,000 to 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17BF3B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0.67</w:t>
            </w:r>
          </w:p>
        </w:tc>
      </w:tr>
      <w:tr w:rsidR="0048224E" w:rsidRPr="00707F6D" w14:paraId="7DEC3C77" w14:textId="77777777" w:rsidTr="00FA7CA7">
        <w:trPr>
          <w:trHeight w:val="190"/>
        </w:trPr>
        <w:tc>
          <w:tcPr>
            <w:tcW w:w="200" w:type="dxa"/>
          </w:tcPr>
          <w:p w14:paraId="3BD14919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6EE291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9AC751C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5,000 to 5,999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8158DC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0.67</w:t>
            </w:r>
          </w:p>
        </w:tc>
      </w:tr>
      <w:tr w:rsidR="0048224E" w:rsidRPr="00707F6D" w14:paraId="1F71792E" w14:textId="77777777" w:rsidTr="00FA7CA7">
        <w:trPr>
          <w:trHeight w:val="190"/>
        </w:trPr>
        <w:tc>
          <w:tcPr>
            <w:tcW w:w="200" w:type="dxa"/>
          </w:tcPr>
          <w:p w14:paraId="6AD89E22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33776C4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1D3ECC8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6,000 to 7,999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2F9B9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0.67</w:t>
            </w:r>
          </w:p>
        </w:tc>
      </w:tr>
      <w:tr w:rsidR="0048224E" w:rsidRPr="00707F6D" w14:paraId="6D697DAD" w14:textId="77777777" w:rsidTr="00FA7CA7">
        <w:trPr>
          <w:trHeight w:val="190"/>
        </w:trPr>
        <w:tc>
          <w:tcPr>
            <w:tcW w:w="200" w:type="dxa"/>
          </w:tcPr>
          <w:p w14:paraId="5F429474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8460F91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2CFF6F4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8,000 to 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F41E13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0.67</w:t>
            </w:r>
          </w:p>
        </w:tc>
      </w:tr>
      <w:tr w:rsidR="0048224E" w:rsidRPr="00707F6D" w14:paraId="778907BA" w14:textId="77777777" w:rsidTr="00FA7CA7">
        <w:trPr>
          <w:trHeight w:val="190"/>
        </w:trPr>
        <w:tc>
          <w:tcPr>
            <w:tcW w:w="200" w:type="dxa"/>
          </w:tcPr>
          <w:p w14:paraId="0307445F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8D6A0FD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CEAF7C1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10,000 to 11,999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D2FA2E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0.67</w:t>
            </w:r>
          </w:p>
        </w:tc>
      </w:tr>
      <w:tr w:rsidR="0048224E" w:rsidRPr="00707F6D" w14:paraId="4F518673" w14:textId="77777777" w:rsidTr="00FA7CA7">
        <w:trPr>
          <w:trHeight w:val="190"/>
        </w:trPr>
        <w:tc>
          <w:tcPr>
            <w:tcW w:w="200" w:type="dxa"/>
          </w:tcPr>
          <w:p w14:paraId="5EFA50EC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3FF4C5E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4219BCC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12,000 to 13,999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62BF4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0.67</w:t>
            </w:r>
          </w:p>
        </w:tc>
      </w:tr>
      <w:tr w:rsidR="0048224E" w:rsidRPr="00707F6D" w14:paraId="5C4F42EF" w14:textId="77777777" w:rsidTr="00FA7CA7">
        <w:trPr>
          <w:trHeight w:val="190"/>
        </w:trPr>
        <w:tc>
          <w:tcPr>
            <w:tcW w:w="200" w:type="dxa"/>
          </w:tcPr>
          <w:p w14:paraId="059FBA54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BBBE61B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2777F7C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14,000 to 15,999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D62A48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0.65</w:t>
            </w:r>
          </w:p>
        </w:tc>
      </w:tr>
      <w:tr w:rsidR="0048224E" w:rsidRPr="00707F6D" w14:paraId="37199DE0" w14:textId="77777777" w:rsidTr="00FA7CA7">
        <w:trPr>
          <w:trHeight w:val="190"/>
        </w:trPr>
        <w:tc>
          <w:tcPr>
            <w:tcW w:w="200" w:type="dxa"/>
          </w:tcPr>
          <w:p w14:paraId="67C7ADE1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2666F85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ED138E7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16,000 to 17,999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B80CBD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0.64</w:t>
            </w:r>
          </w:p>
        </w:tc>
      </w:tr>
      <w:tr w:rsidR="0048224E" w:rsidRPr="00707F6D" w14:paraId="0BC7EA2A" w14:textId="77777777" w:rsidTr="00FA7CA7">
        <w:trPr>
          <w:trHeight w:val="190"/>
        </w:trPr>
        <w:tc>
          <w:tcPr>
            <w:tcW w:w="200" w:type="dxa"/>
          </w:tcPr>
          <w:p w14:paraId="6CCA63E1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B668FD9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8A93AE5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18,000 to 19,999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F452C7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0.63</w:t>
            </w:r>
          </w:p>
        </w:tc>
      </w:tr>
      <w:tr w:rsidR="0048224E" w:rsidRPr="00707F6D" w14:paraId="5F6A9BE4" w14:textId="77777777" w:rsidTr="00FA7CA7">
        <w:trPr>
          <w:trHeight w:val="190"/>
        </w:trPr>
        <w:tc>
          <w:tcPr>
            <w:tcW w:w="200" w:type="dxa"/>
          </w:tcPr>
          <w:p w14:paraId="0F6EF652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EEC6FF2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F8F6DAE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20,000 to 24,999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C6F931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0.63</w:t>
            </w:r>
          </w:p>
        </w:tc>
      </w:tr>
      <w:tr w:rsidR="0048224E" w:rsidRPr="00707F6D" w14:paraId="187D4A65" w14:textId="77777777" w:rsidTr="00FA7CA7">
        <w:trPr>
          <w:trHeight w:val="190"/>
        </w:trPr>
        <w:tc>
          <w:tcPr>
            <w:tcW w:w="200" w:type="dxa"/>
          </w:tcPr>
          <w:p w14:paraId="17EB5F0F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BAA8523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7C25C85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25,000 to 29,999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66414C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0.70</w:t>
            </w:r>
          </w:p>
        </w:tc>
      </w:tr>
      <w:tr w:rsidR="0048224E" w:rsidRPr="00707F6D" w14:paraId="4BCE1F6F" w14:textId="77777777" w:rsidTr="00FA7CA7">
        <w:trPr>
          <w:trHeight w:val="190"/>
        </w:trPr>
        <w:tc>
          <w:tcPr>
            <w:tcW w:w="200" w:type="dxa"/>
          </w:tcPr>
          <w:p w14:paraId="199BB818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5F23B6D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8DE7BBF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30,000 to 34,999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3E1C3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0.77</w:t>
            </w:r>
          </w:p>
        </w:tc>
      </w:tr>
      <w:tr w:rsidR="0048224E" w:rsidRPr="00707F6D" w14:paraId="1DBDFD33" w14:textId="77777777" w:rsidTr="00FA7CA7">
        <w:trPr>
          <w:trHeight w:val="190"/>
        </w:trPr>
        <w:tc>
          <w:tcPr>
            <w:tcW w:w="200" w:type="dxa"/>
          </w:tcPr>
          <w:p w14:paraId="3D98C5E8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8ED344B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EFBE103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35,000 to 39,999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FF3F9A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0.81</w:t>
            </w:r>
          </w:p>
        </w:tc>
      </w:tr>
      <w:tr w:rsidR="0048224E" w:rsidRPr="00707F6D" w14:paraId="7EC87EF8" w14:textId="77777777" w:rsidTr="00FA7CA7">
        <w:trPr>
          <w:trHeight w:val="190"/>
        </w:trPr>
        <w:tc>
          <w:tcPr>
            <w:tcW w:w="200" w:type="dxa"/>
          </w:tcPr>
          <w:p w14:paraId="1CA74C78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92D613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CF89CEE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40,000 to 44,999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8A937A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0.83</w:t>
            </w:r>
          </w:p>
        </w:tc>
      </w:tr>
      <w:tr w:rsidR="0048224E" w:rsidRPr="00707F6D" w14:paraId="1F1F78DE" w14:textId="77777777" w:rsidTr="00FA7CA7">
        <w:trPr>
          <w:trHeight w:val="190"/>
        </w:trPr>
        <w:tc>
          <w:tcPr>
            <w:tcW w:w="200" w:type="dxa"/>
          </w:tcPr>
          <w:p w14:paraId="6CBBDB9D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DE5090C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6990AAB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45,000 to 49,999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83B1EF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0.86</w:t>
            </w:r>
          </w:p>
        </w:tc>
      </w:tr>
      <w:tr w:rsidR="0048224E" w:rsidRPr="00707F6D" w14:paraId="0A5CA99A" w14:textId="77777777" w:rsidTr="00FA7CA7">
        <w:trPr>
          <w:trHeight w:val="190"/>
        </w:trPr>
        <w:tc>
          <w:tcPr>
            <w:tcW w:w="200" w:type="dxa"/>
          </w:tcPr>
          <w:p w14:paraId="156CAAA7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4DB7F85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3B7C34A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50,000 to 54,999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BCBF40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0.88</w:t>
            </w:r>
          </w:p>
        </w:tc>
      </w:tr>
      <w:tr w:rsidR="0048224E" w:rsidRPr="00707F6D" w14:paraId="3071D1C7" w14:textId="77777777" w:rsidTr="00FA7CA7">
        <w:trPr>
          <w:trHeight w:val="190"/>
        </w:trPr>
        <w:tc>
          <w:tcPr>
            <w:tcW w:w="200" w:type="dxa"/>
          </w:tcPr>
          <w:p w14:paraId="1FE32754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86885B3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CDE091C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55,000 to 64,999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D102BE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0.91</w:t>
            </w:r>
          </w:p>
        </w:tc>
      </w:tr>
      <w:tr w:rsidR="0048224E" w:rsidRPr="00707F6D" w14:paraId="61ACD515" w14:textId="77777777" w:rsidTr="00FA7CA7">
        <w:trPr>
          <w:trHeight w:val="190"/>
        </w:trPr>
        <w:tc>
          <w:tcPr>
            <w:tcW w:w="200" w:type="dxa"/>
          </w:tcPr>
          <w:p w14:paraId="19899F5B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FB3144A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41E377F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65,000 to 74,999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643CA1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0.95</w:t>
            </w:r>
          </w:p>
        </w:tc>
      </w:tr>
      <w:tr w:rsidR="0048224E" w:rsidRPr="00707F6D" w14:paraId="797395BC" w14:textId="77777777" w:rsidTr="00FA7CA7">
        <w:trPr>
          <w:trHeight w:val="190"/>
        </w:trPr>
        <w:tc>
          <w:tcPr>
            <w:tcW w:w="200" w:type="dxa"/>
          </w:tcPr>
          <w:p w14:paraId="3E7762B7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512E964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1904BD0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75,000 to 84,999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7B9440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0.99</w:t>
            </w:r>
          </w:p>
        </w:tc>
      </w:tr>
      <w:tr w:rsidR="0048224E" w:rsidRPr="00707F6D" w14:paraId="7A9F6545" w14:textId="77777777" w:rsidTr="00FA7CA7">
        <w:trPr>
          <w:trHeight w:val="190"/>
        </w:trPr>
        <w:tc>
          <w:tcPr>
            <w:tcW w:w="200" w:type="dxa"/>
          </w:tcPr>
          <w:p w14:paraId="62443B4A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EA37898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05662F2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85,000 to 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D1E9DF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1.03</w:t>
            </w:r>
          </w:p>
        </w:tc>
      </w:tr>
      <w:tr w:rsidR="0048224E" w:rsidRPr="00707F6D" w14:paraId="1BCEE52A" w14:textId="77777777" w:rsidTr="00FA7CA7">
        <w:trPr>
          <w:trHeight w:val="190"/>
        </w:trPr>
        <w:tc>
          <w:tcPr>
            <w:tcW w:w="200" w:type="dxa"/>
          </w:tcPr>
          <w:p w14:paraId="4FFD0605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8DCD4B2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AD87334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100,000 to 114,999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C850C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</w:tr>
      <w:tr w:rsidR="0048224E" w:rsidRPr="00707F6D" w14:paraId="49E645E7" w14:textId="77777777" w:rsidTr="00FA7CA7">
        <w:trPr>
          <w:trHeight w:val="190"/>
        </w:trPr>
        <w:tc>
          <w:tcPr>
            <w:tcW w:w="200" w:type="dxa"/>
          </w:tcPr>
          <w:p w14:paraId="6B3A490F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611A542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DFDA287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115,000 to 129,999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650EEC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1.11</w:t>
            </w:r>
          </w:p>
        </w:tc>
      </w:tr>
      <w:tr w:rsidR="0048224E" w:rsidRPr="00707F6D" w14:paraId="24273C2A" w14:textId="77777777" w:rsidTr="00FA7CA7">
        <w:trPr>
          <w:trHeight w:val="190"/>
        </w:trPr>
        <w:tc>
          <w:tcPr>
            <w:tcW w:w="200" w:type="dxa"/>
          </w:tcPr>
          <w:p w14:paraId="22148C6E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95C25D1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F236BD7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130,000 to 149,999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CECD15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1.15</w:t>
            </w:r>
          </w:p>
        </w:tc>
      </w:tr>
      <w:tr w:rsidR="0048224E" w:rsidRPr="00707F6D" w14:paraId="04406EB4" w14:textId="77777777" w:rsidTr="00FA7CA7">
        <w:trPr>
          <w:trHeight w:val="190"/>
        </w:trPr>
        <w:tc>
          <w:tcPr>
            <w:tcW w:w="200" w:type="dxa"/>
          </w:tcPr>
          <w:p w14:paraId="103BD706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2B4CAC2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CD35C8D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150,000 to 174,999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392728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1.19</w:t>
            </w:r>
          </w:p>
        </w:tc>
      </w:tr>
      <w:tr w:rsidR="0048224E" w:rsidRPr="00707F6D" w14:paraId="3392F071" w14:textId="77777777" w:rsidTr="00FA7CA7">
        <w:trPr>
          <w:trHeight w:val="190"/>
        </w:trPr>
        <w:tc>
          <w:tcPr>
            <w:tcW w:w="200" w:type="dxa"/>
          </w:tcPr>
          <w:p w14:paraId="36E391B5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359ADE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2729A38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175,000 to 199,999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1931B8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1.24</w:t>
            </w:r>
          </w:p>
        </w:tc>
      </w:tr>
      <w:tr w:rsidR="0048224E" w:rsidRPr="00707F6D" w14:paraId="31A670F2" w14:textId="77777777" w:rsidTr="00FA7CA7">
        <w:trPr>
          <w:trHeight w:val="190"/>
        </w:trPr>
        <w:tc>
          <w:tcPr>
            <w:tcW w:w="200" w:type="dxa"/>
          </w:tcPr>
          <w:p w14:paraId="271EEB1B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82E2C4B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E663002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200,000 to 229,999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14C92B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1.29</w:t>
            </w:r>
          </w:p>
        </w:tc>
      </w:tr>
      <w:tr w:rsidR="0048224E" w:rsidRPr="00707F6D" w14:paraId="06D64488" w14:textId="77777777" w:rsidTr="00FA7CA7">
        <w:trPr>
          <w:trHeight w:val="190"/>
        </w:trPr>
        <w:tc>
          <w:tcPr>
            <w:tcW w:w="200" w:type="dxa"/>
          </w:tcPr>
          <w:p w14:paraId="5947B94C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F9C7A18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104AA43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230,000 to 259,999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B04810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</w:tr>
      <w:tr w:rsidR="0048224E" w:rsidRPr="00707F6D" w14:paraId="4BFE5620" w14:textId="77777777" w:rsidTr="00FA7CA7">
        <w:trPr>
          <w:trHeight w:val="190"/>
        </w:trPr>
        <w:tc>
          <w:tcPr>
            <w:tcW w:w="200" w:type="dxa"/>
          </w:tcPr>
          <w:p w14:paraId="650FD338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B2705EE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31B353C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260,000 to 299,999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5D5F40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1.39</w:t>
            </w:r>
          </w:p>
        </w:tc>
      </w:tr>
      <w:tr w:rsidR="0048224E" w:rsidRPr="00707F6D" w14:paraId="46123E86" w14:textId="77777777" w:rsidTr="00FA7CA7">
        <w:trPr>
          <w:trHeight w:val="190"/>
        </w:trPr>
        <w:tc>
          <w:tcPr>
            <w:tcW w:w="200" w:type="dxa"/>
          </w:tcPr>
          <w:p w14:paraId="773AF751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C2EDBA2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CAC9D69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300,000 to 349,999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51F8A8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1.44</w:t>
            </w:r>
          </w:p>
        </w:tc>
      </w:tr>
      <w:tr w:rsidR="0048224E" w:rsidRPr="00707F6D" w14:paraId="24E164B1" w14:textId="77777777" w:rsidTr="00FA7CA7">
        <w:trPr>
          <w:trHeight w:val="190"/>
        </w:trPr>
        <w:tc>
          <w:tcPr>
            <w:tcW w:w="200" w:type="dxa"/>
          </w:tcPr>
          <w:p w14:paraId="44F58095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952AF2B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416D2B3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350,000 to 399,999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9DDAD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1.50</w:t>
            </w:r>
          </w:p>
        </w:tc>
      </w:tr>
      <w:tr w:rsidR="0048224E" w:rsidRPr="00707F6D" w14:paraId="03669DF2" w14:textId="77777777" w:rsidTr="00FA7CA7">
        <w:trPr>
          <w:trHeight w:val="190"/>
        </w:trPr>
        <w:tc>
          <w:tcPr>
            <w:tcW w:w="200" w:type="dxa"/>
          </w:tcPr>
          <w:p w14:paraId="75E09411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39D521A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5638817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400,000 to 449,999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668894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1.55</w:t>
            </w:r>
          </w:p>
        </w:tc>
      </w:tr>
      <w:tr w:rsidR="0048224E" w:rsidRPr="00707F6D" w14:paraId="26FD28A0" w14:textId="77777777" w:rsidTr="00FA7CA7">
        <w:trPr>
          <w:trHeight w:val="190"/>
        </w:trPr>
        <w:tc>
          <w:tcPr>
            <w:tcW w:w="200" w:type="dxa"/>
          </w:tcPr>
          <w:p w14:paraId="12C5EEC9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E664C64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58D7B15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450,000 to 499,999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FB7BDE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1.60</w:t>
            </w:r>
          </w:p>
        </w:tc>
      </w:tr>
      <w:tr w:rsidR="0048224E" w:rsidRPr="00707F6D" w14:paraId="118F31C9" w14:textId="77777777" w:rsidTr="00FA7CA7">
        <w:trPr>
          <w:trHeight w:val="190"/>
        </w:trPr>
        <w:tc>
          <w:tcPr>
            <w:tcW w:w="200" w:type="dxa"/>
          </w:tcPr>
          <w:p w14:paraId="590C5691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961EDB7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CE954AE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500,000 to 599,999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E6270D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1.66</w:t>
            </w:r>
          </w:p>
        </w:tc>
      </w:tr>
      <w:tr w:rsidR="0048224E" w:rsidRPr="00707F6D" w14:paraId="55CD620D" w14:textId="77777777" w:rsidTr="00FA7CA7">
        <w:trPr>
          <w:trHeight w:val="190"/>
        </w:trPr>
        <w:tc>
          <w:tcPr>
            <w:tcW w:w="200" w:type="dxa"/>
          </w:tcPr>
          <w:p w14:paraId="3D75AB69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63DA83E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66C4F34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600,000 to 699,999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427615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1.74</w:t>
            </w:r>
          </w:p>
        </w:tc>
      </w:tr>
      <w:tr w:rsidR="0048224E" w:rsidRPr="00707F6D" w14:paraId="0D799D48" w14:textId="77777777" w:rsidTr="00FA7CA7">
        <w:trPr>
          <w:trHeight w:val="190"/>
        </w:trPr>
        <w:tc>
          <w:tcPr>
            <w:tcW w:w="200" w:type="dxa"/>
          </w:tcPr>
          <w:p w14:paraId="43376FB4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0C52435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60ADA98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700,000 to 799,999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970F52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1.81</w:t>
            </w:r>
          </w:p>
        </w:tc>
      </w:tr>
      <w:tr w:rsidR="0048224E" w:rsidRPr="00707F6D" w14:paraId="60061ABA" w14:textId="77777777" w:rsidTr="00FA7CA7">
        <w:trPr>
          <w:trHeight w:val="190"/>
        </w:trPr>
        <w:tc>
          <w:tcPr>
            <w:tcW w:w="200" w:type="dxa"/>
          </w:tcPr>
          <w:p w14:paraId="0D938AE8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right w:val="nil"/>
            </w:tcBorders>
          </w:tcPr>
          <w:p w14:paraId="70449F26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right w:val="single" w:sz="6" w:space="0" w:color="auto"/>
            </w:tcBorders>
            <w:hideMark/>
          </w:tcPr>
          <w:p w14:paraId="139A6FD7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800,000 to 899,999</w:t>
            </w:r>
          </w:p>
        </w:tc>
        <w:tc>
          <w:tcPr>
            <w:tcW w:w="2400" w:type="dxa"/>
            <w:tcBorders>
              <w:top w:val="nil"/>
              <w:left w:val="nil"/>
              <w:right w:val="single" w:sz="6" w:space="0" w:color="auto"/>
            </w:tcBorders>
            <w:vAlign w:val="bottom"/>
            <w:hideMark/>
          </w:tcPr>
          <w:p w14:paraId="26C1487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1.87</w:t>
            </w:r>
          </w:p>
        </w:tc>
      </w:tr>
      <w:tr w:rsidR="0048224E" w:rsidRPr="00707F6D" w14:paraId="2DA74930" w14:textId="77777777" w:rsidTr="00FA7CA7">
        <w:trPr>
          <w:trHeight w:val="190"/>
        </w:trPr>
        <w:tc>
          <w:tcPr>
            <w:tcW w:w="200" w:type="dxa"/>
          </w:tcPr>
          <w:p w14:paraId="653C4A6D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5003746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455660E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900,000 or greater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B38D09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1.93</w:t>
            </w:r>
          </w:p>
        </w:tc>
      </w:tr>
    </w:tbl>
    <w:p w14:paraId="05AF747B" w14:textId="77777777" w:rsidR="0048224E" w:rsidRPr="00707F6D" w:rsidRDefault="0048224E" w:rsidP="0048224E">
      <w:pPr>
        <w:pStyle w:val="tablecaption"/>
      </w:pPr>
      <w:r w:rsidRPr="00707F6D">
        <w:t xml:space="preserve">Table 301.C.1.a.(5) All Other Vehicles Vehicle Value Factors </w:t>
      </w:r>
      <w:r w:rsidRPr="00707F6D">
        <w:rPr>
          <w:rFonts w:cs="Arial"/>
        </w:rPr>
        <w:t>–</w:t>
      </w:r>
      <w:r w:rsidRPr="00707F6D">
        <w:t xml:space="preserve"> Collision With Stated Amount Rating</w:t>
      </w:r>
    </w:p>
    <w:p w14:paraId="37145572" w14:textId="77777777" w:rsidR="0048224E" w:rsidRPr="00707F6D" w:rsidRDefault="0048224E" w:rsidP="0048224E">
      <w:pPr>
        <w:pStyle w:val="isonormal"/>
      </w:pPr>
    </w:p>
    <w:p w14:paraId="221ECA30" w14:textId="77777777" w:rsidR="0048224E" w:rsidRPr="00707F6D" w:rsidRDefault="0048224E" w:rsidP="0048224E">
      <w:pPr>
        <w:pStyle w:val="outlinehd4"/>
      </w:pPr>
      <w:r w:rsidRPr="00707F6D">
        <w:tab/>
        <w:t>b.</w:t>
      </w:r>
      <w:r w:rsidRPr="00707F6D">
        <w:tab/>
        <w:t>Other Than Collision</w:t>
      </w:r>
    </w:p>
    <w:p w14:paraId="123F49C3" w14:textId="77777777" w:rsidR="0048224E" w:rsidRPr="00707F6D" w:rsidRDefault="0048224E" w:rsidP="0048224E">
      <w:pPr>
        <w:pStyle w:val="outlinehd5"/>
      </w:pPr>
      <w:r w:rsidRPr="00707F6D">
        <w:tab/>
        <w:t>(1)</w:t>
      </w:r>
      <w:r w:rsidRPr="00707F6D">
        <w:tab/>
        <w:t xml:space="preserve">Zone-rated Vehicles Vehicle Value Factors </w:t>
      </w:r>
      <w:r w:rsidRPr="00707F6D">
        <w:rPr>
          <w:rFonts w:cs="Arial"/>
        </w:rPr>
        <w:t>–</w:t>
      </w:r>
      <w:r w:rsidRPr="00707F6D">
        <w:t xml:space="preserve"> Other Than Collision With Stated Amount Rating</w:t>
      </w:r>
    </w:p>
    <w:p w14:paraId="20FD8BC4" w14:textId="77777777" w:rsidR="0048224E" w:rsidRPr="00707F6D" w:rsidRDefault="0048224E" w:rsidP="0048224E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360"/>
        <w:gridCol w:w="2040"/>
        <w:gridCol w:w="2400"/>
      </w:tblGrid>
      <w:tr w:rsidR="0048224E" w:rsidRPr="00707F6D" w14:paraId="163E6216" w14:textId="77777777" w:rsidTr="00FA7CA7">
        <w:trPr>
          <w:trHeight w:val="190"/>
        </w:trPr>
        <w:tc>
          <w:tcPr>
            <w:tcW w:w="200" w:type="dxa"/>
            <w:hideMark/>
          </w:tcPr>
          <w:p w14:paraId="39E7B472" w14:textId="77777777" w:rsidR="0048224E" w:rsidRPr="00707F6D" w:rsidRDefault="0048224E" w:rsidP="00FA7CA7">
            <w:pPr>
              <w:pStyle w:val="tablehead"/>
            </w:pP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0255E1" w14:textId="77777777" w:rsidR="0048224E" w:rsidRPr="00707F6D" w:rsidRDefault="0048224E" w:rsidP="00FA7CA7">
            <w:pPr>
              <w:pStyle w:val="tablehead"/>
            </w:pPr>
            <w:r w:rsidRPr="00707F6D">
              <w:t>Price Bracket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A551C2" w14:textId="77777777" w:rsidR="0048224E" w:rsidRPr="00707F6D" w:rsidRDefault="0048224E" w:rsidP="00FA7CA7">
            <w:pPr>
              <w:pStyle w:val="tablehead"/>
            </w:pPr>
            <w:r w:rsidRPr="00707F6D">
              <w:t>Vehicle Value Factor</w:t>
            </w:r>
          </w:p>
        </w:tc>
      </w:tr>
      <w:tr w:rsidR="0048224E" w:rsidRPr="00707F6D" w14:paraId="780668B2" w14:textId="77777777" w:rsidTr="00FA7CA7">
        <w:trPr>
          <w:cantSplit/>
          <w:trHeight w:val="190"/>
        </w:trPr>
        <w:tc>
          <w:tcPr>
            <w:tcW w:w="200" w:type="dxa"/>
          </w:tcPr>
          <w:p w14:paraId="72459AF7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7356DFAD" w14:textId="77777777" w:rsidR="0048224E" w:rsidRPr="00707F6D" w:rsidRDefault="0048224E" w:rsidP="00FA7CA7">
            <w:pPr>
              <w:pStyle w:val="tabletext11"/>
              <w:jc w:val="right"/>
            </w:pPr>
            <w:r w:rsidRPr="00707F6D">
              <w:t>$</w:t>
            </w:r>
          </w:p>
        </w:tc>
        <w:tc>
          <w:tcPr>
            <w:tcW w:w="204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6CFEA0E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0 to 999</w:t>
            </w:r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152FED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</w:tr>
      <w:tr w:rsidR="0048224E" w:rsidRPr="00707F6D" w14:paraId="190DE7FC" w14:textId="77777777" w:rsidTr="00FA7CA7">
        <w:trPr>
          <w:trHeight w:val="190"/>
        </w:trPr>
        <w:tc>
          <w:tcPr>
            <w:tcW w:w="200" w:type="dxa"/>
          </w:tcPr>
          <w:p w14:paraId="28EB6D86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AD58711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CAB8BC4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1,000 to 1,999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C1DA9F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</w:tr>
      <w:tr w:rsidR="0048224E" w:rsidRPr="00707F6D" w14:paraId="7BFE8304" w14:textId="77777777" w:rsidTr="00FA7CA7">
        <w:trPr>
          <w:trHeight w:val="190"/>
        </w:trPr>
        <w:tc>
          <w:tcPr>
            <w:tcW w:w="200" w:type="dxa"/>
          </w:tcPr>
          <w:p w14:paraId="45896937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3964570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6F2A716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2,000 to 2,999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600E92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0.25</w:t>
            </w:r>
          </w:p>
        </w:tc>
      </w:tr>
      <w:tr w:rsidR="0048224E" w:rsidRPr="00707F6D" w14:paraId="2C77596A" w14:textId="77777777" w:rsidTr="00FA7CA7">
        <w:trPr>
          <w:trHeight w:val="190"/>
        </w:trPr>
        <w:tc>
          <w:tcPr>
            <w:tcW w:w="200" w:type="dxa"/>
          </w:tcPr>
          <w:p w14:paraId="6DF53393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2C889CE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25BAA56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3,000 to 3,999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A25A8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</w:tr>
      <w:tr w:rsidR="0048224E" w:rsidRPr="00707F6D" w14:paraId="5E4D3612" w14:textId="77777777" w:rsidTr="00FA7CA7">
        <w:trPr>
          <w:trHeight w:val="190"/>
        </w:trPr>
        <w:tc>
          <w:tcPr>
            <w:tcW w:w="200" w:type="dxa"/>
          </w:tcPr>
          <w:p w14:paraId="79ADFAB7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2783C10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9A4F5C5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4,000 to 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8757D1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0.30</w:t>
            </w:r>
          </w:p>
        </w:tc>
      </w:tr>
      <w:tr w:rsidR="0048224E" w:rsidRPr="00707F6D" w14:paraId="487DF372" w14:textId="77777777" w:rsidTr="00FA7CA7">
        <w:trPr>
          <w:trHeight w:val="190"/>
        </w:trPr>
        <w:tc>
          <w:tcPr>
            <w:tcW w:w="200" w:type="dxa"/>
          </w:tcPr>
          <w:p w14:paraId="53203265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53A2F13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42CB255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5,000 to 5,999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1C25D3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</w:tr>
      <w:tr w:rsidR="0048224E" w:rsidRPr="00707F6D" w14:paraId="5DCD2F2F" w14:textId="77777777" w:rsidTr="00FA7CA7">
        <w:trPr>
          <w:trHeight w:val="190"/>
        </w:trPr>
        <w:tc>
          <w:tcPr>
            <w:tcW w:w="200" w:type="dxa"/>
          </w:tcPr>
          <w:p w14:paraId="22F143BE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CC09602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347973B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6,000 to 7,999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C81775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0.34</w:t>
            </w:r>
          </w:p>
        </w:tc>
      </w:tr>
      <w:tr w:rsidR="0048224E" w:rsidRPr="00707F6D" w14:paraId="2B333011" w14:textId="77777777" w:rsidTr="00FA7CA7">
        <w:trPr>
          <w:trHeight w:val="190"/>
        </w:trPr>
        <w:tc>
          <w:tcPr>
            <w:tcW w:w="200" w:type="dxa"/>
          </w:tcPr>
          <w:p w14:paraId="2397F658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7D24066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7FD45E5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8,000 to 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6F4EE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0.37</w:t>
            </w:r>
          </w:p>
        </w:tc>
      </w:tr>
      <w:tr w:rsidR="0048224E" w:rsidRPr="00707F6D" w14:paraId="5271CEEE" w14:textId="77777777" w:rsidTr="00FA7CA7">
        <w:trPr>
          <w:trHeight w:val="190"/>
        </w:trPr>
        <w:tc>
          <w:tcPr>
            <w:tcW w:w="200" w:type="dxa"/>
          </w:tcPr>
          <w:p w14:paraId="65C7B379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93D04B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4EBDA6A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10,000 to 11,999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271C3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</w:tr>
      <w:tr w:rsidR="0048224E" w:rsidRPr="00707F6D" w14:paraId="44CDAA43" w14:textId="77777777" w:rsidTr="00FA7CA7">
        <w:trPr>
          <w:trHeight w:val="190"/>
        </w:trPr>
        <w:tc>
          <w:tcPr>
            <w:tcW w:w="200" w:type="dxa"/>
          </w:tcPr>
          <w:p w14:paraId="731C6AB5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4369153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C71E276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12,000 to 13,999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809A36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0.45</w:t>
            </w:r>
          </w:p>
        </w:tc>
      </w:tr>
      <w:tr w:rsidR="0048224E" w:rsidRPr="00707F6D" w14:paraId="70BABD4F" w14:textId="77777777" w:rsidTr="00FA7CA7">
        <w:trPr>
          <w:trHeight w:val="190"/>
        </w:trPr>
        <w:tc>
          <w:tcPr>
            <w:tcW w:w="200" w:type="dxa"/>
          </w:tcPr>
          <w:p w14:paraId="2109A701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A58A2F7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57089CB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14,000 to 15,999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962DCB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0.49</w:t>
            </w:r>
          </w:p>
        </w:tc>
      </w:tr>
      <w:tr w:rsidR="0048224E" w:rsidRPr="00707F6D" w14:paraId="1CB7E292" w14:textId="77777777" w:rsidTr="00FA7CA7">
        <w:trPr>
          <w:trHeight w:val="190"/>
        </w:trPr>
        <w:tc>
          <w:tcPr>
            <w:tcW w:w="200" w:type="dxa"/>
          </w:tcPr>
          <w:p w14:paraId="46FD7590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493E484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8B24F34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16,000 to 17,999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95610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0.53</w:t>
            </w:r>
          </w:p>
        </w:tc>
      </w:tr>
      <w:tr w:rsidR="0048224E" w:rsidRPr="00707F6D" w14:paraId="7AE49CA8" w14:textId="77777777" w:rsidTr="00FA7CA7">
        <w:trPr>
          <w:trHeight w:val="190"/>
        </w:trPr>
        <w:tc>
          <w:tcPr>
            <w:tcW w:w="200" w:type="dxa"/>
          </w:tcPr>
          <w:p w14:paraId="557BC824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8B9E366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E557D1F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18,000 to 19,999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0ADE98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0.56</w:t>
            </w:r>
          </w:p>
        </w:tc>
      </w:tr>
      <w:tr w:rsidR="0048224E" w:rsidRPr="00707F6D" w14:paraId="097015B9" w14:textId="77777777" w:rsidTr="00FA7CA7">
        <w:trPr>
          <w:trHeight w:val="190"/>
        </w:trPr>
        <w:tc>
          <w:tcPr>
            <w:tcW w:w="200" w:type="dxa"/>
          </w:tcPr>
          <w:p w14:paraId="2F5AD736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AFF07F6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4E13DF0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20,000 to 24,999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011E44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0.62</w:t>
            </w:r>
          </w:p>
        </w:tc>
      </w:tr>
      <w:tr w:rsidR="0048224E" w:rsidRPr="00707F6D" w14:paraId="14DB7624" w14:textId="77777777" w:rsidTr="00FA7CA7">
        <w:trPr>
          <w:trHeight w:val="190"/>
        </w:trPr>
        <w:tc>
          <w:tcPr>
            <w:tcW w:w="200" w:type="dxa"/>
          </w:tcPr>
          <w:p w14:paraId="2BFE1314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D2EBAE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4C64668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25,000 to 29,999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587C69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0.70</w:t>
            </w:r>
          </w:p>
        </w:tc>
      </w:tr>
      <w:tr w:rsidR="0048224E" w:rsidRPr="00707F6D" w14:paraId="67E16D5A" w14:textId="77777777" w:rsidTr="00FA7CA7">
        <w:trPr>
          <w:trHeight w:val="190"/>
        </w:trPr>
        <w:tc>
          <w:tcPr>
            <w:tcW w:w="200" w:type="dxa"/>
          </w:tcPr>
          <w:p w14:paraId="424FF548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0819976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6E8F039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30,000 to 34,999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154A8E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0.77</w:t>
            </w:r>
          </w:p>
        </w:tc>
      </w:tr>
      <w:tr w:rsidR="0048224E" w:rsidRPr="00707F6D" w14:paraId="488F73EE" w14:textId="77777777" w:rsidTr="00FA7CA7">
        <w:trPr>
          <w:trHeight w:val="190"/>
        </w:trPr>
        <w:tc>
          <w:tcPr>
            <w:tcW w:w="200" w:type="dxa"/>
          </w:tcPr>
          <w:p w14:paraId="4E2D0D0E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15AB97D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08ABD5E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35,000 to 39,999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8F612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</w:tr>
      <w:tr w:rsidR="0048224E" w:rsidRPr="00707F6D" w14:paraId="21550D57" w14:textId="77777777" w:rsidTr="00FA7CA7">
        <w:trPr>
          <w:trHeight w:val="190"/>
        </w:trPr>
        <w:tc>
          <w:tcPr>
            <w:tcW w:w="200" w:type="dxa"/>
          </w:tcPr>
          <w:p w14:paraId="425F5770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EAA45B1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540879E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40,000 to 44,999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79F9CF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0.89</w:t>
            </w:r>
          </w:p>
        </w:tc>
      </w:tr>
      <w:tr w:rsidR="0048224E" w:rsidRPr="00707F6D" w14:paraId="3787F608" w14:textId="77777777" w:rsidTr="00FA7CA7">
        <w:trPr>
          <w:trHeight w:val="190"/>
        </w:trPr>
        <w:tc>
          <w:tcPr>
            <w:tcW w:w="200" w:type="dxa"/>
          </w:tcPr>
          <w:p w14:paraId="56ED8E22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2728BC9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F698B44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45,000 to 49,999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F10833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</w:tr>
      <w:tr w:rsidR="0048224E" w:rsidRPr="00707F6D" w14:paraId="4467DC5D" w14:textId="77777777" w:rsidTr="00FA7CA7">
        <w:trPr>
          <w:trHeight w:val="190"/>
        </w:trPr>
        <w:tc>
          <w:tcPr>
            <w:tcW w:w="200" w:type="dxa"/>
          </w:tcPr>
          <w:p w14:paraId="75F66B57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980F207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2D1AF1D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50,000 to 54,999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137CAB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</w:tr>
      <w:tr w:rsidR="0048224E" w:rsidRPr="00707F6D" w14:paraId="784A5966" w14:textId="77777777" w:rsidTr="00FA7CA7">
        <w:trPr>
          <w:trHeight w:val="190"/>
        </w:trPr>
        <w:tc>
          <w:tcPr>
            <w:tcW w:w="200" w:type="dxa"/>
          </w:tcPr>
          <w:p w14:paraId="5F7DC37C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6C154DE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1E1CD45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55,000 to 64,999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E8CBD6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1.02</w:t>
            </w:r>
          </w:p>
        </w:tc>
      </w:tr>
      <w:tr w:rsidR="0048224E" w:rsidRPr="00707F6D" w14:paraId="4A8AB28A" w14:textId="77777777" w:rsidTr="00FA7CA7">
        <w:trPr>
          <w:trHeight w:val="190"/>
        </w:trPr>
        <w:tc>
          <w:tcPr>
            <w:tcW w:w="200" w:type="dxa"/>
          </w:tcPr>
          <w:p w14:paraId="5754A78C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5AC8BA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777B302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65,000 to 74,999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61B25E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1.09</w:t>
            </w:r>
          </w:p>
        </w:tc>
      </w:tr>
      <w:tr w:rsidR="0048224E" w:rsidRPr="00707F6D" w14:paraId="3790BBA7" w14:textId="77777777" w:rsidTr="00FA7CA7">
        <w:trPr>
          <w:trHeight w:val="190"/>
        </w:trPr>
        <w:tc>
          <w:tcPr>
            <w:tcW w:w="200" w:type="dxa"/>
          </w:tcPr>
          <w:p w14:paraId="45F02FE0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A6972C0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A640971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75,000 to 84,999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ACAF7C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1.15</w:t>
            </w:r>
          </w:p>
        </w:tc>
      </w:tr>
      <w:tr w:rsidR="0048224E" w:rsidRPr="00707F6D" w14:paraId="177B35F3" w14:textId="77777777" w:rsidTr="00FA7CA7">
        <w:trPr>
          <w:trHeight w:val="190"/>
        </w:trPr>
        <w:tc>
          <w:tcPr>
            <w:tcW w:w="200" w:type="dxa"/>
          </w:tcPr>
          <w:p w14:paraId="467BC325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4FA353D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DD933FC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85,000 to 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0AC27A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1.21</w:t>
            </w:r>
          </w:p>
        </w:tc>
      </w:tr>
      <w:tr w:rsidR="0048224E" w:rsidRPr="00707F6D" w14:paraId="67018F3A" w14:textId="77777777" w:rsidTr="00FA7CA7">
        <w:trPr>
          <w:trHeight w:val="190"/>
        </w:trPr>
        <w:tc>
          <w:tcPr>
            <w:tcW w:w="200" w:type="dxa"/>
          </w:tcPr>
          <w:p w14:paraId="6CD168F1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8B3D233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593B0B0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100,000 to 114,999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DEE38A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1.29</w:t>
            </w:r>
          </w:p>
        </w:tc>
      </w:tr>
      <w:tr w:rsidR="0048224E" w:rsidRPr="00707F6D" w14:paraId="662C02C8" w14:textId="77777777" w:rsidTr="00FA7CA7">
        <w:trPr>
          <w:trHeight w:val="190"/>
        </w:trPr>
        <w:tc>
          <w:tcPr>
            <w:tcW w:w="200" w:type="dxa"/>
          </w:tcPr>
          <w:p w14:paraId="41E09570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FD1BCB5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C414F7D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115,000 to 129,999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09318D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1.36</w:t>
            </w:r>
          </w:p>
        </w:tc>
      </w:tr>
      <w:tr w:rsidR="0048224E" w:rsidRPr="00707F6D" w14:paraId="57D9F4B9" w14:textId="77777777" w:rsidTr="00FA7CA7">
        <w:trPr>
          <w:trHeight w:val="190"/>
        </w:trPr>
        <w:tc>
          <w:tcPr>
            <w:tcW w:w="200" w:type="dxa"/>
          </w:tcPr>
          <w:p w14:paraId="4173B256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E8D5481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EEF825F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130,000 to 149,999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569687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1.43</w:t>
            </w:r>
          </w:p>
        </w:tc>
      </w:tr>
      <w:tr w:rsidR="0048224E" w:rsidRPr="00707F6D" w14:paraId="2B4392A4" w14:textId="77777777" w:rsidTr="00FA7CA7">
        <w:trPr>
          <w:trHeight w:val="190"/>
        </w:trPr>
        <w:tc>
          <w:tcPr>
            <w:tcW w:w="200" w:type="dxa"/>
          </w:tcPr>
          <w:p w14:paraId="5F8E4654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02CFEA5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93202FF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150,000 to 174,999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A9984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1.52</w:t>
            </w:r>
          </w:p>
        </w:tc>
      </w:tr>
      <w:tr w:rsidR="0048224E" w:rsidRPr="00707F6D" w14:paraId="27FE06AD" w14:textId="77777777" w:rsidTr="00FA7CA7">
        <w:trPr>
          <w:trHeight w:val="190"/>
        </w:trPr>
        <w:tc>
          <w:tcPr>
            <w:tcW w:w="200" w:type="dxa"/>
          </w:tcPr>
          <w:p w14:paraId="5A5D75EB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E819821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CB60912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175,000 to 199,999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E86E4A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1.60</w:t>
            </w:r>
          </w:p>
        </w:tc>
      </w:tr>
      <w:tr w:rsidR="0048224E" w:rsidRPr="00707F6D" w14:paraId="0456326B" w14:textId="77777777" w:rsidTr="00FA7CA7">
        <w:trPr>
          <w:trHeight w:val="190"/>
        </w:trPr>
        <w:tc>
          <w:tcPr>
            <w:tcW w:w="200" w:type="dxa"/>
          </w:tcPr>
          <w:p w14:paraId="5752DCEF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0F29E9C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6BB7BB9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200,000 to 229,999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18632C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1.69</w:t>
            </w:r>
          </w:p>
        </w:tc>
      </w:tr>
      <w:tr w:rsidR="0048224E" w:rsidRPr="00707F6D" w14:paraId="634C1BE8" w14:textId="77777777" w:rsidTr="00FA7CA7">
        <w:trPr>
          <w:trHeight w:val="190"/>
        </w:trPr>
        <w:tc>
          <w:tcPr>
            <w:tcW w:w="200" w:type="dxa"/>
          </w:tcPr>
          <w:p w14:paraId="79D8E299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079FC79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2D76F39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230,000 to 259,999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DD2993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1.78</w:t>
            </w:r>
          </w:p>
        </w:tc>
      </w:tr>
      <w:tr w:rsidR="0048224E" w:rsidRPr="00707F6D" w14:paraId="5CB72040" w14:textId="77777777" w:rsidTr="00FA7CA7">
        <w:trPr>
          <w:trHeight w:val="190"/>
        </w:trPr>
        <w:tc>
          <w:tcPr>
            <w:tcW w:w="200" w:type="dxa"/>
          </w:tcPr>
          <w:p w14:paraId="79D78013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B594F36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C40C3A1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260,000 to 299,999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9DB86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1.88</w:t>
            </w:r>
          </w:p>
        </w:tc>
      </w:tr>
      <w:tr w:rsidR="0048224E" w:rsidRPr="00707F6D" w14:paraId="2D3D2FE8" w14:textId="77777777" w:rsidTr="00FA7CA7">
        <w:trPr>
          <w:trHeight w:val="190"/>
        </w:trPr>
        <w:tc>
          <w:tcPr>
            <w:tcW w:w="200" w:type="dxa"/>
          </w:tcPr>
          <w:p w14:paraId="785D2E3C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9C39EB9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0ACDA7A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300,000 to 349,999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24647C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1.99</w:t>
            </w:r>
          </w:p>
        </w:tc>
      </w:tr>
      <w:tr w:rsidR="0048224E" w:rsidRPr="00707F6D" w14:paraId="29FFB6C4" w14:textId="77777777" w:rsidTr="00FA7CA7">
        <w:trPr>
          <w:trHeight w:val="190"/>
        </w:trPr>
        <w:tc>
          <w:tcPr>
            <w:tcW w:w="200" w:type="dxa"/>
          </w:tcPr>
          <w:p w14:paraId="1F63A61C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CE836F2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390B34A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350,000 to 399,999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3ADB6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2.10</w:t>
            </w:r>
          </w:p>
        </w:tc>
      </w:tr>
      <w:tr w:rsidR="0048224E" w:rsidRPr="00707F6D" w14:paraId="7654CEED" w14:textId="77777777" w:rsidTr="00FA7CA7">
        <w:trPr>
          <w:trHeight w:val="190"/>
        </w:trPr>
        <w:tc>
          <w:tcPr>
            <w:tcW w:w="200" w:type="dxa"/>
          </w:tcPr>
          <w:p w14:paraId="52134775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8A92D91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D45FA41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400,000 to 449,999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9E5CA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2.21</w:t>
            </w:r>
          </w:p>
        </w:tc>
      </w:tr>
      <w:tr w:rsidR="0048224E" w:rsidRPr="00707F6D" w14:paraId="19F9DA92" w14:textId="77777777" w:rsidTr="00FA7CA7">
        <w:trPr>
          <w:trHeight w:val="190"/>
        </w:trPr>
        <w:tc>
          <w:tcPr>
            <w:tcW w:w="200" w:type="dxa"/>
          </w:tcPr>
          <w:p w14:paraId="2E9341A6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24A5857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92BF60B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450,000 to 499,999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68AE82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2.31</w:t>
            </w:r>
          </w:p>
        </w:tc>
      </w:tr>
      <w:tr w:rsidR="0048224E" w:rsidRPr="00707F6D" w14:paraId="44FE2776" w14:textId="77777777" w:rsidTr="00FA7CA7">
        <w:trPr>
          <w:trHeight w:val="190"/>
        </w:trPr>
        <w:tc>
          <w:tcPr>
            <w:tcW w:w="200" w:type="dxa"/>
          </w:tcPr>
          <w:p w14:paraId="2142CCD0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AB7FCC4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F689D55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500,000 to 599,999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B688D3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2.43</w:t>
            </w:r>
          </w:p>
        </w:tc>
      </w:tr>
      <w:tr w:rsidR="0048224E" w:rsidRPr="00707F6D" w14:paraId="2462BB11" w14:textId="77777777" w:rsidTr="00FA7CA7">
        <w:trPr>
          <w:trHeight w:val="190"/>
        </w:trPr>
        <w:tc>
          <w:tcPr>
            <w:tcW w:w="200" w:type="dxa"/>
          </w:tcPr>
          <w:p w14:paraId="653CA159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206B81C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6D1EFC7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600,000 to 699,999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EE864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2.60</w:t>
            </w:r>
          </w:p>
        </w:tc>
      </w:tr>
      <w:tr w:rsidR="0048224E" w:rsidRPr="00707F6D" w14:paraId="23A1DB95" w14:textId="77777777" w:rsidTr="00FA7CA7">
        <w:trPr>
          <w:trHeight w:val="190"/>
        </w:trPr>
        <w:tc>
          <w:tcPr>
            <w:tcW w:w="200" w:type="dxa"/>
          </w:tcPr>
          <w:p w14:paraId="7AAF377D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EF0BF15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4DF4817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700,000 to 799,999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4DD94C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2.76</w:t>
            </w:r>
          </w:p>
        </w:tc>
      </w:tr>
      <w:tr w:rsidR="0048224E" w:rsidRPr="00707F6D" w14:paraId="4E188451" w14:textId="77777777" w:rsidTr="00FA7CA7">
        <w:trPr>
          <w:trHeight w:val="190"/>
        </w:trPr>
        <w:tc>
          <w:tcPr>
            <w:tcW w:w="200" w:type="dxa"/>
          </w:tcPr>
          <w:p w14:paraId="1371A093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right w:val="nil"/>
            </w:tcBorders>
          </w:tcPr>
          <w:p w14:paraId="0929D8C9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right w:val="single" w:sz="6" w:space="0" w:color="auto"/>
            </w:tcBorders>
            <w:hideMark/>
          </w:tcPr>
          <w:p w14:paraId="256E3F08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800,000 to 899,999</w:t>
            </w:r>
          </w:p>
        </w:tc>
        <w:tc>
          <w:tcPr>
            <w:tcW w:w="2400" w:type="dxa"/>
            <w:tcBorders>
              <w:top w:val="nil"/>
              <w:left w:val="nil"/>
              <w:right w:val="single" w:sz="6" w:space="0" w:color="auto"/>
            </w:tcBorders>
            <w:vAlign w:val="bottom"/>
            <w:hideMark/>
          </w:tcPr>
          <w:p w14:paraId="1174EF9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2.90</w:t>
            </w:r>
          </w:p>
        </w:tc>
      </w:tr>
      <w:tr w:rsidR="0048224E" w:rsidRPr="00707F6D" w14:paraId="2F1B2197" w14:textId="77777777" w:rsidTr="00FA7CA7">
        <w:trPr>
          <w:trHeight w:val="190"/>
        </w:trPr>
        <w:tc>
          <w:tcPr>
            <w:tcW w:w="200" w:type="dxa"/>
          </w:tcPr>
          <w:p w14:paraId="1D98F90F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09781EE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F6033E5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900,000 or greater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8B3A70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3.04</w:t>
            </w:r>
          </w:p>
        </w:tc>
      </w:tr>
    </w:tbl>
    <w:p w14:paraId="3EE46F3A" w14:textId="77777777" w:rsidR="0048224E" w:rsidRPr="00707F6D" w:rsidRDefault="0048224E" w:rsidP="0048224E">
      <w:pPr>
        <w:pStyle w:val="tablecaption"/>
      </w:pPr>
      <w:r w:rsidRPr="00707F6D">
        <w:t xml:space="preserve">Table 301.C.1.b.(1) Zone-rated Vehicles Vehicle Value Factors </w:t>
      </w:r>
      <w:r w:rsidRPr="00707F6D">
        <w:rPr>
          <w:rFonts w:cs="Arial"/>
        </w:rPr>
        <w:t>–</w:t>
      </w:r>
      <w:r w:rsidRPr="00707F6D">
        <w:t xml:space="preserve"> Other Than Collision With Stated Amount Rating</w:t>
      </w:r>
    </w:p>
    <w:p w14:paraId="5C8BE7F3" w14:textId="77777777" w:rsidR="0048224E" w:rsidRPr="00707F6D" w:rsidRDefault="0048224E" w:rsidP="0048224E">
      <w:pPr>
        <w:pStyle w:val="isonormal"/>
      </w:pPr>
    </w:p>
    <w:p w14:paraId="7E4E33FC" w14:textId="77777777" w:rsidR="0048224E" w:rsidRPr="00707F6D" w:rsidRDefault="0048224E" w:rsidP="0048224E">
      <w:pPr>
        <w:pStyle w:val="outlinehd5"/>
      </w:pPr>
      <w:r w:rsidRPr="00707F6D">
        <w:tab/>
        <w:t>(2)</w:t>
      </w:r>
      <w:r w:rsidRPr="00707F6D">
        <w:tab/>
        <w:t xml:space="preserve">Private Passenger Types Vehicle Value Factors </w:t>
      </w:r>
      <w:r w:rsidRPr="00707F6D">
        <w:rPr>
          <w:rFonts w:cs="Arial"/>
        </w:rPr>
        <w:t>–</w:t>
      </w:r>
      <w:r w:rsidRPr="00707F6D">
        <w:t xml:space="preserve"> Other Than Collision With Stated Amount Rating</w:t>
      </w:r>
    </w:p>
    <w:p w14:paraId="192D3B2B" w14:textId="77777777" w:rsidR="0048224E" w:rsidRPr="00707F6D" w:rsidRDefault="0048224E" w:rsidP="0048224E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360"/>
        <w:gridCol w:w="2040"/>
        <w:gridCol w:w="2400"/>
      </w:tblGrid>
      <w:tr w:rsidR="0048224E" w:rsidRPr="00707F6D" w14:paraId="4004A8B7" w14:textId="77777777" w:rsidTr="00FA7CA7">
        <w:trPr>
          <w:trHeight w:val="190"/>
        </w:trPr>
        <w:tc>
          <w:tcPr>
            <w:tcW w:w="200" w:type="dxa"/>
            <w:hideMark/>
          </w:tcPr>
          <w:p w14:paraId="77439465" w14:textId="77777777" w:rsidR="0048224E" w:rsidRPr="00707F6D" w:rsidRDefault="0048224E" w:rsidP="00FA7CA7">
            <w:pPr>
              <w:pStyle w:val="tablehead"/>
            </w:pP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A0D43C" w14:textId="77777777" w:rsidR="0048224E" w:rsidRPr="00707F6D" w:rsidRDefault="0048224E" w:rsidP="00FA7CA7">
            <w:pPr>
              <w:pStyle w:val="tablehead"/>
            </w:pPr>
            <w:r w:rsidRPr="00707F6D">
              <w:t>Price Bracket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FAF138" w14:textId="77777777" w:rsidR="0048224E" w:rsidRPr="00707F6D" w:rsidRDefault="0048224E" w:rsidP="00FA7CA7">
            <w:pPr>
              <w:pStyle w:val="tablehead"/>
            </w:pPr>
            <w:r w:rsidRPr="00707F6D">
              <w:t>Vehicle Value Factor</w:t>
            </w:r>
          </w:p>
        </w:tc>
      </w:tr>
      <w:tr w:rsidR="0048224E" w:rsidRPr="00707F6D" w14:paraId="183468ED" w14:textId="77777777" w:rsidTr="00FA7CA7">
        <w:trPr>
          <w:cantSplit/>
          <w:trHeight w:val="190"/>
        </w:trPr>
        <w:tc>
          <w:tcPr>
            <w:tcW w:w="200" w:type="dxa"/>
          </w:tcPr>
          <w:p w14:paraId="0DC9573D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00248213" w14:textId="77777777" w:rsidR="0048224E" w:rsidRPr="00707F6D" w:rsidRDefault="0048224E" w:rsidP="00FA7CA7">
            <w:pPr>
              <w:pStyle w:val="tabletext11"/>
              <w:jc w:val="right"/>
            </w:pPr>
            <w:r w:rsidRPr="00707F6D">
              <w:t>$</w:t>
            </w:r>
          </w:p>
        </w:tc>
        <w:tc>
          <w:tcPr>
            <w:tcW w:w="204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39ECE40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0 to 999</w:t>
            </w:r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E5B1B55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0.22</w:t>
            </w:r>
          </w:p>
        </w:tc>
      </w:tr>
      <w:tr w:rsidR="0048224E" w:rsidRPr="00707F6D" w14:paraId="345D2271" w14:textId="77777777" w:rsidTr="00FA7CA7">
        <w:trPr>
          <w:trHeight w:val="190"/>
        </w:trPr>
        <w:tc>
          <w:tcPr>
            <w:tcW w:w="200" w:type="dxa"/>
          </w:tcPr>
          <w:p w14:paraId="2DA9F802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C9C2922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DE2F756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1,000 to 1,999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7376CFE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0.27</w:t>
            </w:r>
          </w:p>
        </w:tc>
      </w:tr>
      <w:tr w:rsidR="0048224E" w:rsidRPr="00707F6D" w14:paraId="28B8BB70" w14:textId="77777777" w:rsidTr="00FA7CA7">
        <w:trPr>
          <w:trHeight w:val="190"/>
        </w:trPr>
        <w:tc>
          <w:tcPr>
            <w:tcW w:w="200" w:type="dxa"/>
          </w:tcPr>
          <w:p w14:paraId="73FF1E8B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D439E01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611483B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2,000 to 2,999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0CDE4C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0.33</w:t>
            </w:r>
          </w:p>
        </w:tc>
      </w:tr>
      <w:tr w:rsidR="0048224E" w:rsidRPr="00707F6D" w14:paraId="1D696A6F" w14:textId="77777777" w:rsidTr="00FA7CA7">
        <w:trPr>
          <w:trHeight w:val="190"/>
        </w:trPr>
        <w:tc>
          <w:tcPr>
            <w:tcW w:w="200" w:type="dxa"/>
          </w:tcPr>
          <w:p w14:paraId="51FB8982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9D7278E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E153893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3,000 to 3,999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F28058A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0.37</w:t>
            </w:r>
          </w:p>
        </w:tc>
      </w:tr>
      <w:tr w:rsidR="0048224E" w:rsidRPr="00707F6D" w14:paraId="6917E881" w14:textId="77777777" w:rsidTr="00FA7CA7">
        <w:trPr>
          <w:trHeight w:val="190"/>
        </w:trPr>
        <w:tc>
          <w:tcPr>
            <w:tcW w:w="200" w:type="dxa"/>
          </w:tcPr>
          <w:p w14:paraId="7024DBFE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1189DE7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86E7FDC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4,000 to 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22BE5B4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0.40</w:t>
            </w:r>
          </w:p>
        </w:tc>
      </w:tr>
      <w:tr w:rsidR="0048224E" w:rsidRPr="00707F6D" w14:paraId="7784C57E" w14:textId="77777777" w:rsidTr="00FA7CA7">
        <w:trPr>
          <w:trHeight w:val="190"/>
        </w:trPr>
        <w:tc>
          <w:tcPr>
            <w:tcW w:w="200" w:type="dxa"/>
          </w:tcPr>
          <w:p w14:paraId="553F8CF5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20F79A9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6BAF607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5,000 to 5,999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D7D35C5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0.43</w:t>
            </w:r>
          </w:p>
        </w:tc>
      </w:tr>
      <w:tr w:rsidR="0048224E" w:rsidRPr="00707F6D" w14:paraId="65EA32EA" w14:textId="77777777" w:rsidTr="00FA7CA7">
        <w:trPr>
          <w:trHeight w:val="190"/>
        </w:trPr>
        <w:tc>
          <w:tcPr>
            <w:tcW w:w="200" w:type="dxa"/>
          </w:tcPr>
          <w:p w14:paraId="3B996796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727C63A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BEC65A8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6,000 to 7,999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704958D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0.47</w:t>
            </w:r>
          </w:p>
        </w:tc>
      </w:tr>
      <w:tr w:rsidR="0048224E" w:rsidRPr="00707F6D" w14:paraId="08696649" w14:textId="77777777" w:rsidTr="00FA7CA7">
        <w:trPr>
          <w:trHeight w:val="190"/>
        </w:trPr>
        <w:tc>
          <w:tcPr>
            <w:tcW w:w="200" w:type="dxa"/>
          </w:tcPr>
          <w:p w14:paraId="64B01C0A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3308E16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8C7D5C3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8,000 to 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603F4D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0.50</w:t>
            </w:r>
          </w:p>
        </w:tc>
      </w:tr>
      <w:tr w:rsidR="0048224E" w:rsidRPr="00707F6D" w14:paraId="369CBF83" w14:textId="77777777" w:rsidTr="00FA7CA7">
        <w:trPr>
          <w:trHeight w:val="190"/>
        </w:trPr>
        <w:tc>
          <w:tcPr>
            <w:tcW w:w="200" w:type="dxa"/>
          </w:tcPr>
          <w:p w14:paraId="4E85B4FE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A7D5022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4781CB7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10,000 to 11,999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EF275C3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0.53</w:t>
            </w:r>
          </w:p>
        </w:tc>
      </w:tr>
      <w:tr w:rsidR="0048224E" w:rsidRPr="00707F6D" w14:paraId="68B7595B" w14:textId="77777777" w:rsidTr="00FA7CA7">
        <w:trPr>
          <w:trHeight w:val="190"/>
        </w:trPr>
        <w:tc>
          <w:tcPr>
            <w:tcW w:w="200" w:type="dxa"/>
          </w:tcPr>
          <w:p w14:paraId="366BE03A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385F087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469549E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12,000 to 13,999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7E0089D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0.56</w:t>
            </w:r>
          </w:p>
        </w:tc>
      </w:tr>
      <w:tr w:rsidR="0048224E" w:rsidRPr="00707F6D" w14:paraId="0F51432B" w14:textId="77777777" w:rsidTr="00FA7CA7">
        <w:trPr>
          <w:trHeight w:val="190"/>
        </w:trPr>
        <w:tc>
          <w:tcPr>
            <w:tcW w:w="200" w:type="dxa"/>
          </w:tcPr>
          <w:p w14:paraId="5CEBEEAB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2300490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72BFE79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14,000 to 15,999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DCE52F5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0.59</w:t>
            </w:r>
          </w:p>
        </w:tc>
      </w:tr>
      <w:tr w:rsidR="0048224E" w:rsidRPr="00707F6D" w14:paraId="02F9188B" w14:textId="77777777" w:rsidTr="00FA7CA7">
        <w:trPr>
          <w:trHeight w:val="190"/>
        </w:trPr>
        <w:tc>
          <w:tcPr>
            <w:tcW w:w="200" w:type="dxa"/>
          </w:tcPr>
          <w:p w14:paraId="3B8A8B02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D03A304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F91C1BF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16,000 to 17,999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5C28871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0.61</w:t>
            </w:r>
          </w:p>
        </w:tc>
      </w:tr>
      <w:tr w:rsidR="0048224E" w:rsidRPr="00707F6D" w14:paraId="118BB3ED" w14:textId="77777777" w:rsidTr="00FA7CA7">
        <w:trPr>
          <w:trHeight w:val="190"/>
        </w:trPr>
        <w:tc>
          <w:tcPr>
            <w:tcW w:w="200" w:type="dxa"/>
          </w:tcPr>
          <w:p w14:paraId="292F3688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34BD56E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F479528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18,000 to 19,999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8320236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0.63</w:t>
            </w:r>
          </w:p>
        </w:tc>
      </w:tr>
      <w:tr w:rsidR="0048224E" w:rsidRPr="00707F6D" w14:paraId="613D24BF" w14:textId="77777777" w:rsidTr="00FA7CA7">
        <w:trPr>
          <w:trHeight w:val="190"/>
        </w:trPr>
        <w:tc>
          <w:tcPr>
            <w:tcW w:w="200" w:type="dxa"/>
          </w:tcPr>
          <w:p w14:paraId="37824A90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C734A62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DF963CD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20,000 to 24,999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766CEA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0.66</w:t>
            </w:r>
          </w:p>
        </w:tc>
      </w:tr>
      <w:tr w:rsidR="0048224E" w:rsidRPr="00707F6D" w14:paraId="64444EAF" w14:textId="77777777" w:rsidTr="00FA7CA7">
        <w:trPr>
          <w:trHeight w:val="190"/>
        </w:trPr>
        <w:tc>
          <w:tcPr>
            <w:tcW w:w="200" w:type="dxa"/>
          </w:tcPr>
          <w:p w14:paraId="01B7A821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DB9AD50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73AC02A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25,000 to 29,999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3EADD9C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0.70</w:t>
            </w:r>
          </w:p>
        </w:tc>
      </w:tr>
      <w:tr w:rsidR="0048224E" w:rsidRPr="00707F6D" w14:paraId="45C9A83E" w14:textId="77777777" w:rsidTr="00FA7CA7">
        <w:trPr>
          <w:trHeight w:val="190"/>
        </w:trPr>
        <w:tc>
          <w:tcPr>
            <w:tcW w:w="200" w:type="dxa"/>
          </w:tcPr>
          <w:p w14:paraId="2B8B8570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28AE8D0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6124635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30,000 to 34,999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61C4681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0.76</w:t>
            </w:r>
          </w:p>
        </w:tc>
      </w:tr>
      <w:tr w:rsidR="0048224E" w:rsidRPr="00707F6D" w14:paraId="4BF2773D" w14:textId="77777777" w:rsidTr="00FA7CA7">
        <w:trPr>
          <w:trHeight w:val="190"/>
        </w:trPr>
        <w:tc>
          <w:tcPr>
            <w:tcW w:w="200" w:type="dxa"/>
          </w:tcPr>
          <w:p w14:paraId="64482325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E792D5D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9CE2A57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35,000 to 39,999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53B387B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0.85</w:t>
            </w:r>
          </w:p>
        </w:tc>
      </w:tr>
      <w:tr w:rsidR="0048224E" w:rsidRPr="00707F6D" w14:paraId="27D6F79D" w14:textId="77777777" w:rsidTr="00FA7CA7">
        <w:trPr>
          <w:trHeight w:val="190"/>
        </w:trPr>
        <w:tc>
          <w:tcPr>
            <w:tcW w:w="200" w:type="dxa"/>
          </w:tcPr>
          <w:p w14:paraId="2FD52D9D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0439A55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C846E7E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40,000 to 44,999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F8FB9C7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0.94</w:t>
            </w:r>
          </w:p>
        </w:tc>
      </w:tr>
      <w:tr w:rsidR="0048224E" w:rsidRPr="00707F6D" w14:paraId="79D82B4E" w14:textId="77777777" w:rsidTr="00FA7CA7">
        <w:trPr>
          <w:trHeight w:val="190"/>
        </w:trPr>
        <w:tc>
          <w:tcPr>
            <w:tcW w:w="200" w:type="dxa"/>
          </w:tcPr>
          <w:p w14:paraId="7CE60039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EA381C5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1B62E2C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45,000 to 49,999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5160C06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1.03</w:t>
            </w:r>
          </w:p>
        </w:tc>
      </w:tr>
      <w:tr w:rsidR="0048224E" w:rsidRPr="00707F6D" w14:paraId="455CC2CB" w14:textId="77777777" w:rsidTr="00FA7CA7">
        <w:trPr>
          <w:trHeight w:val="190"/>
        </w:trPr>
        <w:tc>
          <w:tcPr>
            <w:tcW w:w="200" w:type="dxa"/>
          </w:tcPr>
          <w:p w14:paraId="75023A1B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17C17DD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0AC7571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50,000 to 54,999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224924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1.12</w:t>
            </w:r>
          </w:p>
        </w:tc>
      </w:tr>
      <w:tr w:rsidR="0048224E" w:rsidRPr="00707F6D" w14:paraId="4AD9FDF7" w14:textId="77777777" w:rsidTr="00FA7CA7">
        <w:trPr>
          <w:trHeight w:val="190"/>
        </w:trPr>
        <w:tc>
          <w:tcPr>
            <w:tcW w:w="200" w:type="dxa"/>
          </w:tcPr>
          <w:p w14:paraId="12A9C1FC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583AB07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744F425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55,000 to 64,999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573005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1.25</w:t>
            </w:r>
          </w:p>
        </w:tc>
      </w:tr>
      <w:tr w:rsidR="0048224E" w:rsidRPr="00707F6D" w14:paraId="622D8034" w14:textId="77777777" w:rsidTr="00FA7CA7">
        <w:trPr>
          <w:trHeight w:val="190"/>
        </w:trPr>
        <w:tc>
          <w:tcPr>
            <w:tcW w:w="200" w:type="dxa"/>
          </w:tcPr>
          <w:p w14:paraId="27F0D7E1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D96A2D6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6F1CC3F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65,000 to 74,999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5358B4B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1.41</w:t>
            </w:r>
          </w:p>
        </w:tc>
      </w:tr>
      <w:tr w:rsidR="0048224E" w:rsidRPr="00707F6D" w14:paraId="4017BEB1" w14:textId="77777777" w:rsidTr="00FA7CA7">
        <w:trPr>
          <w:trHeight w:val="190"/>
        </w:trPr>
        <w:tc>
          <w:tcPr>
            <w:tcW w:w="200" w:type="dxa"/>
          </w:tcPr>
          <w:p w14:paraId="069C416E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386DA13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768DED2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75,000 to 84,999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D3908E9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1.58</w:t>
            </w:r>
          </w:p>
        </w:tc>
      </w:tr>
      <w:tr w:rsidR="0048224E" w:rsidRPr="00707F6D" w14:paraId="148FC4AE" w14:textId="77777777" w:rsidTr="00FA7CA7">
        <w:trPr>
          <w:trHeight w:val="190"/>
        </w:trPr>
        <w:tc>
          <w:tcPr>
            <w:tcW w:w="200" w:type="dxa"/>
          </w:tcPr>
          <w:p w14:paraId="69FB6371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C22C967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D956F14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85,000 to 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D31314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1.77</w:t>
            </w:r>
          </w:p>
        </w:tc>
      </w:tr>
      <w:tr w:rsidR="0048224E" w:rsidRPr="00707F6D" w14:paraId="253C934C" w14:textId="77777777" w:rsidTr="00FA7CA7">
        <w:trPr>
          <w:trHeight w:val="190"/>
        </w:trPr>
        <w:tc>
          <w:tcPr>
            <w:tcW w:w="200" w:type="dxa"/>
          </w:tcPr>
          <w:p w14:paraId="6A78F597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D728C67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E81307E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100,000 to 114,999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D2E533F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2.00</w:t>
            </w:r>
          </w:p>
        </w:tc>
      </w:tr>
      <w:tr w:rsidR="0048224E" w:rsidRPr="00707F6D" w14:paraId="79D7C3A7" w14:textId="77777777" w:rsidTr="00FA7CA7">
        <w:trPr>
          <w:trHeight w:val="190"/>
        </w:trPr>
        <w:tc>
          <w:tcPr>
            <w:tcW w:w="200" w:type="dxa"/>
          </w:tcPr>
          <w:p w14:paraId="1FEB8462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94258CD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15588F6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115,000 to 129,999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974330F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2.22</w:t>
            </w:r>
          </w:p>
        </w:tc>
      </w:tr>
      <w:tr w:rsidR="0048224E" w:rsidRPr="00707F6D" w14:paraId="467634ED" w14:textId="77777777" w:rsidTr="00FA7CA7">
        <w:trPr>
          <w:trHeight w:val="190"/>
        </w:trPr>
        <w:tc>
          <w:tcPr>
            <w:tcW w:w="200" w:type="dxa"/>
          </w:tcPr>
          <w:p w14:paraId="6579CB96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C842551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4985683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130,000 to 149,999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3BC160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2.47</w:t>
            </w:r>
          </w:p>
        </w:tc>
      </w:tr>
      <w:tr w:rsidR="0048224E" w:rsidRPr="00707F6D" w14:paraId="180F145D" w14:textId="77777777" w:rsidTr="00FA7CA7">
        <w:trPr>
          <w:trHeight w:val="190"/>
        </w:trPr>
        <w:tc>
          <w:tcPr>
            <w:tcW w:w="200" w:type="dxa"/>
          </w:tcPr>
          <w:p w14:paraId="3FD932A7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A79003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F0B209D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150,000 to 174,999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8EF1BEC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2.78</w:t>
            </w:r>
          </w:p>
        </w:tc>
      </w:tr>
      <w:tr w:rsidR="0048224E" w:rsidRPr="00707F6D" w14:paraId="008315E2" w14:textId="77777777" w:rsidTr="00FA7CA7">
        <w:trPr>
          <w:trHeight w:val="190"/>
        </w:trPr>
        <w:tc>
          <w:tcPr>
            <w:tcW w:w="200" w:type="dxa"/>
          </w:tcPr>
          <w:p w14:paraId="158CEF48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AC4592C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99DD9C8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175,000 to 199,999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7B89D9A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3.12</w:t>
            </w:r>
          </w:p>
        </w:tc>
      </w:tr>
      <w:tr w:rsidR="0048224E" w:rsidRPr="00707F6D" w14:paraId="1C917746" w14:textId="77777777" w:rsidTr="00FA7CA7">
        <w:trPr>
          <w:trHeight w:val="190"/>
        </w:trPr>
        <w:tc>
          <w:tcPr>
            <w:tcW w:w="200" w:type="dxa"/>
          </w:tcPr>
          <w:p w14:paraId="3FEB392C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DFD1E0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276F8EC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200,000 to 229,999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938368D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3.48</w:t>
            </w:r>
          </w:p>
        </w:tc>
      </w:tr>
      <w:tr w:rsidR="0048224E" w:rsidRPr="00707F6D" w14:paraId="494969E2" w14:textId="77777777" w:rsidTr="00FA7CA7">
        <w:trPr>
          <w:trHeight w:val="190"/>
        </w:trPr>
        <w:tc>
          <w:tcPr>
            <w:tcW w:w="200" w:type="dxa"/>
          </w:tcPr>
          <w:p w14:paraId="139966D0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F09FDBE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D586D77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230,000 to 259,999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46C496C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3.87</w:t>
            </w:r>
          </w:p>
        </w:tc>
      </w:tr>
      <w:tr w:rsidR="0048224E" w:rsidRPr="00707F6D" w14:paraId="05C714A9" w14:textId="77777777" w:rsidTr="00FA7CA7">
        <w:trPr>
          <w:trHeight w:val="190"/>
        </w:trPr>
        <w:tc>
          <w:tcPr>
            <w:tcW w:w="200" w:type="dxa"/>
          </w:tcPr>
          <w:p w14:paraId="206FDF0A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ECC5799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049880A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260,000 to 299,999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FF49A10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4.29</w:t>
            </w:r>
          </w:p>
        </w:tc>
      </w:tr>
      <w:tr w:rsidR="0048224E" w:rsidRPr="00707F6D" w14:paraId="2BC7F2AB" w14:textId="77777777" w:rsidTr="00FA7CA7">
        <w:trPr>
          <w:trHeight w:val="190"/>
        </w:trPr>
        <w:tc>
          <w:tcPr>
            <w:tcW w:w="200" w:type="dxa"/>
          </w:tcPr>
          <w:p w14:paraId="417045C6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B31A77B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AF2D867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300,000 to 349,999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1649C2B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4.82</w:t>
            </w:r>
          </w:p>
        </w:tc>
      </w:tr>
      <w:tr w:rsidR="0048224E" w:rsidRPr="00707F6D" w14:paraId="4DD9FB3C" w14:textId="77777777" w:rsidTr="00FA7CA7">
        <w:trPr>
          <w:trHeight w:val="190"/>
        </w:trPr>
        <w:tc>
          <w:tcPr>
            <w:tcW w:w="200" w:type="dxa"/>
          </w:tcPr>
          <w:p w14:paraId="30B543D1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4F77D85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59733EE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350,000 to 399,999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4AFF86B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5.41</w:t>
            </w:r>
          </w:p>
        </w:tc>
      </w:tr>
      <w:tr w:rsidR="0048224E" w:rsidRPr="00707F6D" w14:paraId="1CC68BD8" w14:textId="77777777" w:rsidTr="00FA7CA7">
        <w:trPr>
          <w:trHeight w:val="190"/>
        </w:trPr>
        <w:tc>
          <w:tcPr>
            <w:tcW w:w="200" w:type="dxa"/>
          </w:tcPr>
          <w:p w14:paraId="3E8808E2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3C9A903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A658292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400,000 to 449,999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34F1ADE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5.99</w:t>
            </w:r>
          </w:p>
        </w:tc>
      </w:tr>
      <w:tr w:rsidR="0048224E" w:rsidRPr="00707F6D" w14:paraId="3C7D5087" w14:textId="77777777" w:rsidTr="00FA7CA7">
        <w:trPr>
          <w:trHeight w:val="190"/>
        </w:trPr>
        <w:tc>
          <w:tcPr>
            <w:tcW w:w="200" w:type="dxa"/>
          </w:tcPr>
          <w:p w14:paraId="07EFA51B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F9DA2CD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D7B4979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450,000 to 499,999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DBE66DE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6.55</w:t>
            </w:r>
          </w:p>
        </w:tc>
      </w:tr>
      <w:tr w:rsidR="0048224E" w:rsidRPr="00707F6D" w14:paraId="4C03A6BA" w14:textId="77777777" w:rsidTr="00FA7CA7">
        <w:trPr>
          <w:trHeight w:val="190"/>
        </w:trPr>
        <w:tc>
          <w:tcPr>
            <w:tcW w:w="200" w:type="dxa"/>
          </w:tcPr>
          <w:p w14:paraId="2E872AE1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284B96E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8CA7393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500,000 to 599,999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C0943C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7.25</w:t>
            </w:r>
          </w:p>
        </w:tc>
      </w:tr>
      <w:tr w:rsidR="0048224E" w:rsidRPr="00707F6D" w14:paraId="69E76D22" w14:textId="77777777" w:rsidTr="00FA7CA7">
        <w:trPr>
          <w:trHeight w:val="190"/>
        </w:trPr>
        <w:tc>
          <w:tcPr>
            <w:tcW w:w="200" w:type="dxa"/>
          </w:tcPr>
          <w:p w14:paraId="431FFABF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CE34EAC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74DFBCA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600,000 to 699,999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5C17663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8.35</w:t>
            </w:r>
          </w:p>
        </w:tc>
      </w:tr>
      <w:tr w:rsidR="0048224E" w:rsidRPr="00707F6D" w14:paraId="4500DB45" w14:textId="77777777" w:rsidTr="00FA7CA7">
        <w:trPr>
          <w:trHeight w:val="190"/>
        </w:trPr>
        <w:tc>
          <w:tcPr>
            <w:tcW w:w="200" w:type="dxa"/>
          </w:tcPr>
          <w:p w14:paraId="6E52A1E4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319A149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94D584B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700,000 to 799,999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74108F0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9.41</w:t>
            </w:r>
          </w:p>
        </w:tc>
      </w:tr>
      <w:tr w:rsidR="0048224E" w:rsidRPr="00707F6D" w14:paraId="0F37D4BB" w14:textId="77777777" w:rsidTr="00FA7CA7">
        <w:trPr>
          <w:trHeight w:val="190"/>
        </w:trPr>
        <w:tc>
          <w:tcPr>
            <w:tcW w:w="200" w:type="dxa"/>
          </w:tcPr>
          <w:p w14:paraId="4CE8B81D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right w:val="nil"/>
            </w:tcBorders>
          </w:tcPr>
          <w:p w14:paraId="16EC0668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right w:val="single" w:sz="6" w:space="0" w:color="auto"/>
            </w:tcBorders>
            <w:hideMark/>
          </w:tcPr>
          <w:p w14:paraId="77BE7D66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800,000 to 899,999</w:t>
            </w:r>
          </w:p>
        </w:tc>
        <w:tc>
          <w:tcPr>
            <w:tcW w:w="2400" w:type="dxa"/>
            <w:tcBorders>
              <w:top w:val="nil"/>
              <w:left w:val="nil"/>
              <w:right w:val="single" w:sz="6" w:space="0" w:color="auto"/>
            </w:tcBorders>
            <w:vAlign w:val="bottom"/>
            <w:hideMark/>
          </w:tcPr>
          <w:p w14:paraId="61DDA60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10.44</w:t>
            </w:r>
          </w:p>
        </w:tc>
      </w:tr>
      <w:tr w:rsidR="0048224E" w:rsidRPr="00707F6D" w14:paraId="1FA92168" w14:textId="77777777" w:rsidTr="00FA7CA7">
        <w:trPr>
          <w:trHeight w:val="190"/>
        </w:trPr>
        <w:tc>
          <w:tcPr>
            <w:tcW w:w="200" w:type="dxa"/>
          </w:tcPr>
          <w:p w14:paraId="6BE8D084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D9435D6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9E24383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900,000 or greater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844BA3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11.45</w:t>
            </w:r>
          </w:p>
        </w:tc>
      </w:tr>
    </w:tbl>
    <w:p w14:paraId="3673608F" w14:textId="77777777" w:rsidR="0048224E" w:rsidRPr="00707F6D" w:rsidRDefault="0048224E" w:rsidP="0048224E">
      <w:pPr>
        <w:pStyle w:val="tablecaption"/>
      </w:pPr>
      <w:r w:rsidRPr="00707F6D">
        <w:t xml:space="preserve">Table 301.C.1.b.(2) Private Passenger Types Vehicle Value Factors </w:t>
      </w:r>
      <w:r w:rsidRPr="00707F6D">
        <w:rPr>
          <w:rFonts w:cs="Arial"/>
        </w:rPr>
        <w:t>–</w:t>
      </w:r>
      <w:r w:rsidRPr="00707F6D">
        <w:t xml:space="preserve"> Other Than Collision With Stated Amount Rating</w:t>
      </w:r>
    </w:p>
    <w:p w14:paraId="034C1642" w14:textId="77777777" w:rsidR="0048224E" w:rsidRPr="00707F6D" w:rsidRDefault="0048224E" w:rsidP="0048224E">
      <w:pPr>
        <w:pStyle w:val="isonormal"/>
      </w:pPr>
    </w:p>
    <w:p w14:paraId="18FEA052" w14:textId="77777777" w:rsidR="0048224E" w:rsidRPr="00707F6D" w:rsidRDefault="0048224E" w:rsidP="0048224E">
      <w:pPr>
        <w:pStyle w:val="outlinehd5"/>
      </w:pPr>
      <w:r w:rsidRPr="00707F6D">
        <w:tab/>
        <w:t>(3)</w:t>
      </w:r>
      <w:r w:rsidRPr="00707F6D">
        <w:tab/>
        <w:t xml:space="preserve">All Other Vehicles Vehicle Value Factors </w:t>
      </w:r>
      <w:r w:rsidRPr="00707F6D">
        <w:rPr>
          <w:rFonts w:cs="Arial"/>
        </w:rPr>
        <w:t>–</w:t>
      </w:r>
      <w:r w:rsidRPr="00707F6D">
        <w:t xml:space="preserve"> Other Than Collision With Stated Amount Rating</w:t>
      </w:r>
    </w:p>
    <w:p w14:paraId="7B59220F" w14:textId="77777777" w:rsidR="0048224E" w:rsidRPr="00707F6D" w:rsidRDefault="0048224E" w:rsidP="0048224E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360"/>
        <w:gridCol w:w="2040"/>
        <w:gridCol w:w="2400"/>
      </w:tblGrid>
      <w:tr w:rsidR="0048224E" w:rsidRPr="00707F6D" w14:paraId="645BFEF8" w14:textId="77777777" w:rsidTr="00FA7CA7">
        <w:trPr>
          <w:trHeight w:val="190"/>
        </w:trPr>
        <w:tc>
          <w:tcPr>
            <w:tcW w:w="200" w:type="dxa"/>
            <w:hideMark/>
          </w:tcPr>
          <w:p w14:paraId="257C9A1A" w14:textId="77777777" w:rsidR="0048224E" w:rsidRPr="00707F6D" w:rsidRDefault="0048224E" w:rsidP="00FA7CA7">
            <w:pPr>
              <w:pStyle w:val="tablehead"/>
            </w:pP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30ACA4" w14:textId="77777777" w:rsidR="0048224E" w:rsidRPr="00707F6D" w:rsidRDefault="0048224E" w:rsidP="00FA7CA7">
            <w:pPr>
              <w:pStyle w:val="tablehead"/>
            </w:pPr>
            <w:r w:rsidRPr="00707F6D">
              <w:t>Price Bracket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5BD736" w14:textId="77777777" w:rsidR="0048224E" w:rsidRPr="00707F6D" w:rsidRDefault="0048224E" w:rsidP="00FA7CA7">
            <w:pPr>
              <w:pStyle w:val="tablehead"/>
            </w:pPr>
            <w:r w:rsidRPr="00707F6D">
              <w:t>Vehicle Value Factor</w:t>
            </w:r>
          </w:p>
        </w:tc>
      </w:tr>
      <w:tr w:rsidR="0048224E" w:rsidRPr="00707F6D" w14:paraId="24585E2A" w14:textId="77777777" w:rsidTr="00FA7CA7">
        <w:trPr>
          <w:cantSplit/>
          <w:trHeight w:val="190"/>
        </w:trPr>
        <w:tc>
          <w:tcPr>
            <w:tcW w:w="200" w:type="dxa"/>
          </w:tcPr>
          <w:p w14:paraId="38514D75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2215416B" w14:textId="77777777" w:rsidR="0048224E" w:rsidRPr="00707F6D" w:rsidRDefault="0048224E" w:rsidP="00FA7CA7">
            <w:pPr>
              <w:pStyle w:val="tabletext11"/>
              <w:jc w:val="right"/>
            </w:pPr>
            <w:r w:rsidRPr="00707F6D">
              <w:t>$</w:t>
            </w:r>
          </w:p>
        </w:tc>
        <w:tc>
          <w:tcPr>
            <w:tcW w:w="204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7B7D64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0 to 999</w:t>
            </w:r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0861EC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</w:tr>
      <w:tr w:rsidR="0048224E" w:rsidRPr="00707F6D" w14:paraId="5E94E0B8" w14:textId="77777777" w:rsidTr="00FA7CA7">
        <w:trPr>
          <w:trHeight w:val="190"/>
        </w:trPr>
        <w:tc>
          <w:tcPr>
            <w:tcW w:w="200" w:type="dxa"/>
          </w:tcPr>
          <w:p w14:paraId="6D2133DE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DCFB7D9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4CCBE66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1,000 to 1,999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DB11C3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</w:tr>
      <w:tr w:rsidR="0048224E" w:rsidRPr="00707F6D" w14:paraId="6DA03C81" w14:textId="77777777" w:rsidTr="00FA7CA7">
        <w:trPr>
          <w:trHeight w:val="190"/>
        </w:trPr>
        <w:tc>
          <w:tcPr>
            <w:tcW w:w="200" w:type="dxa"/>
          </w:tcPr>
          <w:p w14:paraId="107DD228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5F3FDCE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C5CA74C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2,000 to 2,999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98AD1D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0.25</w:t>
            </w:r>
          </w:p>
        </w:tc>
      </w:tr>
      <w:tr w:rsidR="0048224E" w:rsidRPr="00707F6D" w14:paraId="6FD1CD08" w14:textId="77777777" w:rsidTr="00FA7CA7">
        <w:trPr>
          <w:trHeight w:val="190"/>
        </w:trPr>
        <w:tc>
          <w:tcPr>
            <w:tcW w:w="200" w:type="dxa"/>
          </w:tcPr>
          <w:p w14:paraId="373E0B30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24000A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C672805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3,000 to 3,999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77179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</w:tr>
      <w:tr w:rsidR="0048224E" w:rsidRPr="00707F6D" w14:paraId="41858D28" w14:textId="77777777" w:rsidTr="00FA7CA7">
        <w:trPr>
          <w:trHeight w:val="190"/>
        </w:trPr>
        <w:tc>
          <w:tcPr>
            <w:tcW w:w="200" w:type="dxa"/>
          </w:tcPr>
          <w:p w14:paraId="5EB3946E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A5228CA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CF38548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4,000 to 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54CE1F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0.30</w:t>
            </w:r>
          </w:p>
        </w:tc>
      </w:tr>
      <w:tr w:rsidR="0048224E" w:rsidRPr="00707F6D" w14:paraId="254D5DDD" w14:textId="77777777" w:rsidTr="00FA7CA7">
        <w:trPr>
          <w:trHeight w:val="190"/>
        </w:trPr>
        <w:tc>
          <w:tcPr>
            <w:tcW w:w="200" w:type="dxa"/>
          </w:tcPr>
          <w:p w14:paraId="3B851BDC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C8AA913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E853C27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5,000 to 5,999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61A6E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</w:tr>
      <w:tr w:rsidR="0048224E" w:rsidRPr="00707F6D" w14:paraId="0D6C0DAF" w14:textId="77777777" w:rsidTr="00FA7CA7">
        <w:trPr>
          <w:trHeight w:val="190"/>
        </w:trPr>
        <w:tc>
          <w:tcPr>
            <w:tcW w:w="200" w:type="dxa"/>
          </w:tcPr>
          <w:p w14:paraId="2416AE9E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535BA3E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936A401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6,000 to 7,999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03E9F2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0.34</w:t>
            </w:r>
          </w:p>
        </w:tc>
      </w:tr>
      <w:tr w:rsidR="0048224E" w:rsidRPr="00707F6D" w14:paraId="7B3357DF" w14:textId="77777777" w:rsidTr="00FA7CA7">
        <w:trPr>
          <w:trHeight w:val="190"/>
        </w:trPr>
        <w:tc>
          <w:tcPr>
            <w:tcW w:w="200" w:type="dxa"/>
          </w:tcPr>
          <w:p w14:paraId="0555B1BE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3907E38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9470D07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8,000 to 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5CB817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0.37</w:t>
            </w:r>
          </w:p>
        </w:tc>
      </w:tr>
      <w:tr w:rsidR="0048224E" w:rsidRPr="00707F6D" w14:paraId="03A6C57D" w14:textId="77777777" w:rsidTr="00FA7CA7">
        <w:trPr>
          <w:trHeight w:val="190"/>
        </w:trPr>
        <w:tc>
          <w:tcPr>
            <w:tcW w:w="200" w:type="dxa"/>
          </w:tcPr>
          <w:p w14:paraId="7BBF0071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980E7C2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147EF4C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10,000 to 11,999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FB3E6B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</w:tr>
      <w:tr w:rsidR="0048224E" w:rsidRPr="00707F6D" w14:paraId="655EFD71" w14:textId="77777777" w:rsidTr="00FA7CA7">
        <w:trPr>
          <w:trHeight w:val="190"/>
        </w:trPr>
        <w:tc>
          <w:tcPr>
            <w:tcW w:w="200" w:type="dxa"/>
          </w:tcPr>
          <w:p w14:paraId="2FF2F912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749E4E8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8DF690F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12,000 to 13,999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DCE109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0.45</w:t>
            </w:r>
          </w:p>
        </w:tc>
      </w:tr>
      <w:tr w:rsidR="0048224E" w:rsidRPr="00707F6D" w14:paraId="14935F42" w14:textId="77777777" w:rsidTr="00FA7CA7">
        <w:trPr>
          <w:trHeight w:val="190"/>
        </w:trPr>
        <w:tc>
          <w:tcPr>
            <w:tcW w:w="200" w:type="dxa"/>
          </w:tcPr>
          <w:p w14:paraId="082DC5AD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F05275B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3C3C006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14,000 to 15,999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7AA8A9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0.49</w:t>
            </w:r>
          </w:p>
        </w:tc>
      </w:tr>
      <w:tr w:rsidR="0048224E" w:rsidRPr="00707F6D" w14:paraId="0ACAD868" w14:textId="77777777" w:rsidTr="00FA7CA7">
        <w:trPr>
          <w:trHeight w:val="190"/>
        </w:trPr>
        <w:tc>
          <w:tcPr>
            <w:tcW w:w="200" w:type="dxa"/>
          </w:tcPr>
          <w:p w14:paraId="74BA1461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1ACD04A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DBF74E1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16,000 to 17,999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4F3DF5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0.53</w:t>
            </w:r>
          </w:p>
        </w:tc>
      </w:tr>
      <w:tr w:rsidR="0048224E" w:rsidRPr="00707F6D" w14:paraId="6D3219BB" w14:textId="77777777" w:rsidTr="00FA7CA7">
        <w:trPr>
          <w:trHeight w:val="190"/>
        </w:trPr>
        <w:tc>
          <w:tcPr>
            <w:tcW w:w="200" w:type="dxa"/>
          </w:tcPr>
          <w:p w14:paraId="22DCC72E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AD1E86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1CEB10F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18,000 to 19,999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6B51E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0.56</w:t>
            </w:r>
          </w:p>
        </w:tc>
      </w:tr>
      <w:tr w:rsidR="0048224E" w:rsidRPr="00707F6D" w14:paraId="4C1E4BAA" w14:textId="77777777" w:rsidTr="00FA7CA7">
        <w:trPr>
          <w:trHeight w:val="190"/>
        </w:trPr>
        <w:tc>
          <w:tcPr>
            <w:tcW w:w="200" w:type="dxa"/>
          </w:tcPr>
          <w:p w14:paraId="3611FCB7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B18D3F7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288A29E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20,000 to 24,999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ED352D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0.62</w:t>
            </w:r>
          </w:p>
        </w:tc>
      </w:tr>
      <w:tr w:rsidR="0048224E" w:rsidRPr="00707F6D" w14:paraId="5E99F9B2" w14:textId="77777777" w:rsidTr="00FA7CA7">
        <w:trPr>
          <w:trHeight w:val="190"/>
        </w:trPr>
        <w:tc>
          <w:tcPr>
            <w:tcW w:w="200" w:type="dxa"/>
          </w:tcPr>
          <w:p w14:paraId="414983C3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C50A2DC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C84B5A6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25,000 to 29,999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39987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0.70</w:t>
            </w:r>
          </w:p>
        </w:tc>
      </w:tr>
      <w:tr w:rsidR="0048224E" w:rsidRPr="00707F6D" w14:paraId="63352110" w14:textId="77777777" w:rsidTr="00FA7CA7">
        <w:trPr>
          <w:trHeight w:val="190"/>
        </w:trPr>
        <w:tc>
          <w:tcPr>
            <w:tcW w:w="200" w:type="dxa"/>
          </w:tcPr>
          <w:p w14:paraId="540D08EA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31BDE64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F2F4C97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30,000 to 34,999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49A016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0.77</w:t>
            </w:r>
          </w:p>
        </w:tc>
      </w:tr>
      <w:tr w:rsidR="0048224E" w:rsidRPr="00707F6D" w14:paraId="28C793A3" w14:textId="77777777" w:rsidTr="00FA7CA7">
        <w:trPr>
          <w:trHeight w:val="190"/>
        </w:trPr>
        <w:tc>
          <w:tcPr>
            <w:tcW w:w="200" w:type="dxa"/>
          </w:tcPr>
          <w:p w14:paraId="08424FB0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2F7C37D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613873A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35,000 to 39,999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637767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</w:tr>
      <w:tr w:rsidR="0048224E" w:rsidRPr="00707F6D" w14:paraId="610FBB20" w14:textId="77777777" w:rsidTr="00FA7CA7">
        <w:trPr>
          <w:trHeight w:val="190"/>
        </w:trPr>
        <w:tc>
          <w:tcPr>
            <w:tcW w:w="200" w:type="dxa"/>
          </w:tcPr>
          <w:p w14:paraId="0B778BBE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4389BFE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AC519F2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40,000 to 44,999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681150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0.89</w:t>
            </w:r>
          </w:p>
        </w:tc>
      </w:tr>
      <w:tr w:rsidR="0048224E" w:rsidRPr="00707F6D" w14:paraId="52C4CFC6" w14:textId="77777777" w:rsidTr="00FA7CA7">
        <w:trPr>
          <w:trHeight w:val="190"/>
        </w:trPr>
        <w:tc>
          <w:tcPr>
            <w:tcW w:w="200" w:type="dxa"/>
          </w:tcPr>
          <w:p w14:paraId="338AACD1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A14A0D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46C67C6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45,000 to 49,999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DD5EBD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</w:tr>
      <w:tr w:rsidR="0048224E" w:rsidRPr="00707F6D" w14:paraId="6057114A" w14:textId="77777777" w:rsidTr="00FA7CA7">
        <w:trPr>
          <w:trHeight w:val="190"/>
        </w:trPr>
        <w:tc>
          <w:tcPr>
            <w:tcW w:w="200" w:type="dxa"/>
          </w:tcPr>
          <w:p w14:paraId="6363BBC4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4272A12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D859C2C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50,000 to 54,999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9C5478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</w:tr>
      <w:tr w:rsidR="0048224E" w:rsidRPr="00707F6D" w14:paraId="671377F5" w14:textId="77777777" w:rsidTr="00FA7CA7">
        <w:trPr>
          <w:trHeight w:val="190"/>
        </w:trPr>
        <w:tc>
          <w:tcPr>
            <w:tcW w:w="200" w:type="dxa"/>
          </w:tcPr>
          <w:p w14:paraId="073F23A5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C4729AA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116257D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55,000 to 64,999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9A9183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1.02</w:t>
            </w:r>
          </w:p>
        </w:tc>
      </w:tr>
      <w:tr w:rsidR="0048224E" w:rsidRPr="00707F6D" w14:paraId="30B3977E" w14:textId="77777777" w:rsidTr="00FA7CA7">
        <w:trPr>
          <w:trHeight w:val="190"/>
        </w:trPr>
        <w:tc>
          <w:tcPr>
            <w:tcW w:w="200" w:type="dxa"/>
          </w:tcPr>
          <w:p w14:paraId="70EDDAD3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FF0D546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532CBC1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65,000 to 74,999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BF5F3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1.09</w:t>
            </w:r>
          </w:p>
        </w:tc>
      </w:tr>
      <w:tr w:rsidR="0048224E" w:rsidRPr="00707F6D" w14:paraId="5476F63A" w14:textId="77777777" w:rsidTr="00FA7CA7">
        <w:trPr>
          <w:trHeight w:val="190"/>
        </w:trPr>
        <w:tc>
          <w:tcPr>
            <w:tcW w:w="200" w:type="dxa"/>
          </w:tcPr>
          <w:p w14:paraId="74C79B8E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8A78E2C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F0603ED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75,000 to 84,999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4D1820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1.15</w:t>
            </w:r>
          </w:p>
        </w:tc>
      </w:tr>
      <w:tr w:rsidR="0048224E" w:rsidRPr="00707F6D" w14:paraId="4570389B" w14:textId="77777777" w:rsidTr="00FA7CA7">
        <w:trPr>
          <w:trHeight w:val="190"/>
        </w:trPr>
        <w:tc>
          <w:tcPr>
            <w:tcW w:w="200" w:type="dxa"/>
          </w:tcPr>
          <w:p w14:paraId="72D0F02D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49AD7C5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3549049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85,000 to 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E3013B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1.21</w:t>
            </w:r>
          </w:p>
        </w:tc>
      </w:tr>
      <w:tr w:rsidR="0048224E" w:rsidRPr="00707F6D" w14:paraId="422944B9" w14:textId="77777777" w:rsidTr="00FA7CA7">
        <w:trPr>
          <w:trHeight w:val="190"/>
        </w:trPr>
        <w:tc>
          <w:tcPr>
            <w:tcW w:w="200" w:type="dxa"/>
          </w:tcPr>
          <w:p w14:paraId="7D385AE9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6049D38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A1061DC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100,000 to 114,999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186F9C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1.29</w:t>
            </w:r>
          </w:p>
        </w:tc>
      </w:tr>
      <w:tr w:rsidR="0048224E" w:rsidRPr="00707F6D" w14:paraId="4E9EBE0A" w14:textId="77777777" w:rsidTr="00FA7CA7">
        <w:trPr>
          <w:trHeight w:val="190"/>
        </w:trPr>
        <w:tc>
          <w:tcPr>
            <w:tcW w:w="200" w:type="dxa"/>
          </w:tcPr>
          <w:p w14:paraId="443E4998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49A24A3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87C4194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115,000 to 129,999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ECA5B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1.36</w:t>
            </w:r>
          </w:p>
        </w:tc>
      </w:tr>
      <w:tr w:rsidR="0048224E" w:rsidRPr="00707F6D" w14:paraId="406B4DB3" w14:textId="77777777" w:rsidTr="00FA7CA7">
        <w:trPr>
          <w:trHeight w:val="190"/>
        </w:trPr>
        <w:tc>
          <w:tcPr>
            <w:tcW w:w="200" w:type="dxa"/>
          </w:tcPr>
          <w:p w14:paraId="3AED6DEF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19F3DAB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50DACC7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130,000 to 149,999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8AA181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1.43</w:t>
            </w:r>
          </w:p>
        </w:tc>
      </w:tr>
      <w:tr w:rsidR="0048224E" w:rsidRPr="00707F6D" w14:paraId="6FEAC64A" w14:textId="77777777" w:rsidTr="00FA7CA7">
        <w:trPr>
          <w:trHeight w:val="190"/>
        </w:trPr>
        <w:tc>
          <w:tcPr>
            <w:tcW w:w="200" w:type="dxa"/>
          </w:tcPr>
          <w:p w14:paraId="6F90A4F7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B1588E0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430B7A4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150,000 to 174,999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C01E63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1.52</w:t>
            </w:r>
          </w:p>
        </w:tc>
      </w:tr>
      <w:tr w:rsidR="0048224E" w:rsidRPr="00707F6D" w14:paraId="71040DC9" w14:textId="77777777" w:rsidTr="00FA7CA7">
        <w:trPr>
          <w:trHeight w:val="190"/>
        </w:trPr>
        <w:tc>
          <w:tcPr>
            <w:tcW w:w="200" w:type="dxa"/>
          </w:tcPr>
          <w:p w14:paraId="1CC60922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45927C1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B56FF1E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175,000 to 199,999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385D9D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1.60</w:t>
            </w:r>
          </w:p>
        </w:tc>
      </w:tr>
      <w:tr w:rsidR="0048224E" w:rsidRPr="00707F6D" w14:paraId="758DE6D3" w14:textId="77777777" w:rsidTr="00FA7CA7">
        <w:trPr>
          <w:trHeight w:val="190"/>
        </w:trPr>
        <w:tc>
          <w:tcPr>
            <w:tcW w:w="200" w:type="dxa"/>
          </w:tcPr>
          <w:p w14:paraId="4391C6D7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A85F275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FB34FDE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200,000 to 229,999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D0BB78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1.69</w:t>
            </w:r>
          </w:p>
        </w:tc>
      </w:tr>
      <w:tr w:rsidR="0048224E" w:rsidRPr="00707F6D" w14:paraId="0761A838" w14:textId="77777777" w:rsidTr="00FA7CA7">
        <w:trPr>
          <w:trHeight w:val="190"/>
        </w:trPr>
        <w:tc>
          <w:tcPr>
            <w:tcW w:w="200" w:type="dxa"/>
          </w:tcPr>
          <w:p w14:paraId="5FDD32D9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3F494F6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9036AF3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230,000 to 259,999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2AADF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1.78</w:t>
            </w:r>
          </w:p>
        </w:tc>
      </w:tr>
      <w:tr w:rsidR="0048224E" w:rsidRPr="00707F6D" w14:paraId="71750F70" w14:textId="77777777" w:rsidTr="00FA7CA7">
        <w:trPr>
          <w:trHeight w:val="190"/>
        </w:trPr>
        <w:tc>
          <w:tcPr>
            <w:tcW w:w="200" w:type="dxa"/>
          </w:tcPr>
          <w:p w14:paraId="487F0FA3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D87A8E5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8673A5F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260,000 to 299,999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B373EE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1.88</w:t>
            </w:r>
          </w:p>
        </w:tc>
      </w:tr>
      <w:tr w:rsidR="0048224E" w:rsidRPr="00707F6D" w14:paraId="51BFA7EE" w14:textId="77777777" w:rsidTr="00FA7CA7">
        <w:trPr>
          <w:trHeight w:val="190"/>
        </w:trPr>
        <w:tc>
          <w:tcPr>
            <w:tcW w:w="200" w:type="dxa"/>
          </w:tcPr>
          <w:p w14:paraId="32DE2EA1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0AFA28B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CFB6FFC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300,000 to 349,999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503E6F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1.99</w:t>
            </w:r>
          </w:p>
        </w:tc>
      </w:tr>
      <w:tr w:rsidR="0048224E" w:rsidRPr="00707F6D" w14:paraId="1FC13E53" w14:textId="77777777" w:rsidTr="00FA7CA7">
        <w:trPr>
          <w:trHeight w:val="190"/>
        </w:trPr>
        <w:tc>
          <w:tcPr>
            <w:tcW w:w="200" w:type="dxa"/>
          </w:tcPr>
          <w:p w14:paraId="409A4362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917CBFB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0F96408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350,000 to 399,999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A7F468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2.10</w:t>
            </w:r>
          </w:p>
        </w:tc>
      </w:tr>
      <w:tr w:rsidR="0048224E" w:rsidRPr="00707F6D" w14:paraId="71BAF4D6" w14:textId="77777777" w:rsidTr="00FA7CA7">
        <w:trPr>
          <w:trHeight w:val="190"/>
        </w:trPr>
        <w:tc>
          <w:tcPr>
            <w:tcW w:w="200" w:type="dxa"/>
          </w:tcPr>
          <w:p w14:paraId="5380C01B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D56B05E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1B8B07B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400,000 to 449,999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557509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2.21</w:t>
            </w:r>
          </w:p>
        </w:tc>
      </w:tr>
      <w:tr w:rsidR="0048224E" w:rsidRPr="00707F6D" w14:paraId="407FFF65" w14:textId="77777777" w:rsidTr="00FA7CA7">
        <w:trPr>
          <w:trHeight w:val="190"/>
        </w:trPr>
        <w:tc>
          <w:tcPr>
            <w:tcW w:w="200" w:type="dxa"/>
          </w:tcPr>
          <w:p w14:paraId="2C4FA2FD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62C9776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7BB2B48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450,000 to 499,999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27869C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2.31</w:t>
            </w:r>
          </w:p>
        </w:tc>
      </w:tr>
      <w:tr w:rsidR="0048224E" w:rsidRPr="00707F6D" w14:paraId="56E495CE" w14:textId="77777777" w:rsidTr="00FA7CA7">
        <w:trPr>
          <w:trHeight w:val="190"/>
        </w:trPr>
        <w:tc>
          <w:tcPr>
            <w:tcW w:w="200" w:type="dxa"/>
          </w:tcPr>
          <w:p w14:paraId="09758D54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DBB7580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B97B33A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500,000 to 599,999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5C3782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2.43</w:t>
            </w:r>
          </w:p>
        </w:tc>
      </w:tr>
      <w:tr w:rsidR="0048224E" w:rsidRPr="00707F6D" w14:paraId="58A462DD" w14:textId="77777777" w:rsidTr="00FA7CA7">
        <w:trPr>
          <w:trHeight w:val="190"/>
        </w:trPr>
        <w:tc>
          <w:tcPr>
            <w:tcW w:w="200" w:type="dxa"/>
          </w:tcPr>
          <w:p w14:paraId="1A53D76E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D7C5767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631C5FC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600,000 to 699,999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E853DE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2.60</w:t>
            </w:r>
          </w:p>
        </w:tc>
      </w:tr>
      <w:tr w:rsidR="0048224E" w:rsidRPr="00707F6D" w14:paraId="465C3741" w14:textId="77777777" w:rsidTr="00FA7CA7">
        <w:trPr>
          <w:trHeight w:val="190"/>
        </w:trPr>
        <w:tc>
          <w:tcPr>
            <w:tcW w:w="200" w:type="dxa"/>
          </w:tcPr>
          <w:p w14:paraId="3571AF0C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5553560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0ED91CC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700,000 to 799,999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4FF047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2.76</w:t>
            </w:r>
          </w:p>
        </w:tc>
      </w:tr>
      <w:tr w:rsidR="0048224E" w:rsidRPr="00707F6D" w14:paraId="461FFDCF" w14:textId="77777777" w:rsidTr="00FA7CA7">
        <w:trPr>
          <w:trHeight w:val="190"/>
        </w:trPr>
        <w:tc>
          <w:tcPr>
            <w:tcW w:w="200" w:type="dxa"/>
          </w:tcPr>
          <w:p w14:paraId="5AC09E84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right w:val="nil"/>
            </w:tcBorders>
          </w:tcPr>
          <w:p w14:paraId="2A8E08FE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right w:val="single" w:sz="6" w:space="0" w:color="auto"/>
            </w:tcBorders>
            <w:hideMark/>
          </w:tcPr>
          <w:p w14:paraId="25FBC65A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800,000 to 899,999</w:t>
            </w:r>
          </w:p>
        </w:tc>
        <w:tc>
          <w:tcPr>
            <w:tcW w:w="2400" w:type="dxa"/>
            <w:tcBorders>
              <w:top w:val="nil"/>
              <w:left w:val="nil"/>
              <w:right w:val="single" w:sz="6" w:space="0" w:color="auto"/>
            </w:tcBorders>
            <w:vAlign w:val="bottom"/>
            <w:hideMark/>
          </w:tcPr>
          <w:p w14:paraId="46F5288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2.90</w:t>
            </w:r>
          </w:p>
        </w:tc>
      </w:tr>
      <w:tr w:rsidR="0048224E" w:rsidRPr="00707F6D" w14:paraId="58552FBA" w14:textId="77777777" w:rsidTr="00FA7CA7">
        <w:trPr>
          <w:trHeight w:val="190"/>
        </w:trPr>
        <w:tc>
          <w:tcPr>
            <w:tcW w:w="200" w:type="dxa"/>
          </w:tcPr>
          <w:p w14:paraId="5458CE55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DF06E70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2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BC9BD8B" w14:textId="77777777" w:rsidR="0048224E" w:rsidRPr="00707F6D" w:rsidRDefault="0048224E" w:rsidP="00FA7CA7">
            <w:pPr>
              <w:pStyle w:val="tabletext11"/>
              <w:tabs>
                <w:tab w:val="decimal" w:pos="850"/>
              </w:tabs>
            </w:pPr>
            <w:r w:rsidRPr="00707F6D">
              <w:t>900,000 or greater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57944E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3.04</w:t>
            </w:r>
          </w:p>
        </w:tc>
      </w:tr>
    </w:tbl>
    <w:p w14:paraId="5714DC4B" w14:textId="77777777" w:rsidR="0048224E" w:rsidRPr="00707F6D" w:rsidRDefault="0048224E" w:rsidP="0048224E">
      <w:pPr>
        <w:pStyle w:val="tablecaption"/>
      </w:pPr>
      <w:r w:rsidRPr="00707F6D">
        <w:t xml:space="preserve">Table 301.C.1.b.(3) All Other Vehicles Vehicle Value Factors </w:t>
      </w:r>
      <w:r w:rsidRPr="00707F6D">
        <w:rPr>
          <w:rFonts w:cs="Arial"/>
        </w:rPr>
        <w:t>–</w:t>
      </w:r>
      <w:r w:rsidRPr="00707F6D">
        <w:t xml:space="preserve"> Other Than Collision With Stated Amount Rating</w:t>
      </w:r>
    </w:p>
    <w:p w14:paraId="56540E66" w14:textId="77777777" w:rsidR="0048224E" w:rsidRPr="00707F6D" w:rsidRDefault="0048224E" w:rsidP="0048224E">
      <w:pPr>
        <w:pStyle w:val="isonormal"/>
        <w:sectPr w:rsidR="0048224E" w:rsidRPr="00707F6D" w:rsidSect="00BA279E">
          <w:headerReference w:type="default" r:id="rId11"/>
          <w:footerReference w:type="default" r:id="rId12"/>
          <w:type w:val="oddPage"/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71B94122" w14:textId="77777777" w:rsidR="0048224E" w:rsidRPr="00707F6D" w:rsidRDefault="0048224E" w:rsidP="0048224E">
      <w:pPr>
        <w:pStyle w:val="blocktext1"/>
      </w:pPr>
      <w:r w:rsidRPr="00707F6D">
        <w:lastRenderedPageBreak/>
        <w:t xml:space="preserve">Paragraph </w:t>
      </w:r>
      <w:r w:rsidRPr="00707F6D">
        <w:rPr>
          <w:b/>
        </w:rPr>
        <w:t>C.2.</w:t>
      </w:r>
      <w:r w:rsidRPr="00707F6D">
        <w:t xml:space="preserve"> is replaced by the following:</w:t>
      </w:r>
    </w:p>
    <w:p w14:paraId="6B04ACA3" w14:textId="77777777" w:rsidR="0048224E" w:rsidRPr="00707F6D" w:rsidRDefault="0048224E" w:rsidP="0048224E">
      <w:pPr>
        <w:pStyle w:val="outlinehd3"/>
      </w:pPr>
      <w:r w:rsidRPr="00707F6D">
        <w:tab/>
        <w:t>2.</w:t>
      </w:r>
      <w:r w:rsidRPr="00707F6D">
        <w:tab/>
        <w:t>Vehicle Value Factors For Actual Cash Value Rating</w:t>
      </w:r>
    </w:p>
    <w:p w14:paraId="2D5FC9A6" w14:textId="77777777" w:rsidR="0048224E" w:rsidRPr="00707F6D" w:rsidRDefault="0048224E" w:rsidP="0048224E">
      <w:pPr>
        <w:pStyle w:val="outlinehd4"/>
      </w:pPr>
      <w:r w:rsidRPr="00707F6D">
        <w:tab/>
        <w:t>a.</w:t>
      </w:r>
      <w:r w:rsidRPr="00707F6D">
        <w:tab/>
        <w:t>Collision</w:t>
      </w:r>
    </w:p>
    <w:p w14:paraId="4EC7B674" w14:textId="77777777" w:rsidR="0048224E" w:rsidRPr="00707F6D" w:rsidRDefault="0048224E" w:rsidP="0048224E">
      <w:pPr>
        <w:pStyle w:val="outlinehd5"/>
      </w:pPr>
      <w:r w:rsidRPr="00707F6D">
        <w:tab/>
        <w:t>(1)</w:t>
      </w:r>
      <w:r w:rsidRPr="00707F6D">
        <w:tab/>
        <w:t xml:space="preserve">Zone-rated Trailers Vehicle Value Factors </w:t>
      </w:r>
      <w:r w:rsidRPr="00707F6D">
        <w:rPr>
          <w:rFonts w:cs="Arial"/>
        </w:rPr>
        <w:t>–</w:t>
      </w:r>
      <w:r w:rsidRPr="00707F6D">
        <w:t xml:space="preserve"> Collision With Actual Cash Value Rating</w:t>
      </w:r>
    </w:p>
    <w:p w14:paraId="5EAF4F1D" w14:textId="77777777" w:rsidR="0048224E" w:rsidRPr="00707F6D" w:rsidRDefault="0048224E" w:rsidP="0048224E">
      <w:pPr>
        <w:pStyle w:val="space4"/>
      </w:pPr>
    </w:p>
    <w:tbl>
      <w:tblPr>
        <w:tblW w:w="13860" w:type="dxa"/>
        <w:tblInd w:w="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1580"/>
        <w:gridCol w:w="680"/>
        <w:gridCol w:w="9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40"/>
        <w:gridCol w:w="400"/>
        <w:gridCol w:w="400"/>
        <w:gridCol w:w="400"/>
        <w:gridCol w:w="400"/>
        <w:gridCol w:w="460"/>
      </w:tblGrid>
      <w:tr w:rsidR="0048224E" w:rsidRPr="00707F6D" w14:paraId="05454EE8" w14:textId="77777777" w:rsidTr="00FA7CA7">
        <w:trPr>
          <w:trHeight w:val="190"/>
        </w:trPr>
        <w:tc>
          <w:tcPr>
            <w:tcW w:w="1780" w:type="dxa"/>
            <w:gridSpan w:val="2"/>
            <w:vAlign w:val="bottom"/>
            <w:hideMark/>
          </w:tcPr>
          <w:p w14:paraId="067AF69D" w14:textId="77777777" w:rsidR="0048224E" w:rsidRPr="00707F6D" w:rsidRDefault="0048224E" w:rsidP="00FA7CA7">
            <w:pPr>
              <w:pStyle w:val="tablehead"/>
            </w:pPr>
            <w:r w:rsidRPr="00707F6D">
              <w:t>OCN Price Bracket</w:t>
            </w:r>
          </w:p>
        </w:tc>
        <w:tc>
          <w:tcPr>
            <w:tcW w:w="680" w:type="dxa"/>
            <w:vAlign w:val="bottom"/>
            <w:hideMark/>
          </w:tcPr>
          <w:p w14:paraId="365387CE" w14:textId="77777777" w:rsidR="0048224E" w:rsidRPr="00707F6D" w:rsidRDefault="0048224E" w:rsidP="00FA7CA7">
            <w:pPr>
              <w:pStyle w:val="tablehead"/>
            </w:pPr>
            <w:r w:rsidRPr="00707F6D">
              <w:t xml:space="preserve">Current Model Year </w:t>
            </w:r>
          </w:p>
        </w:tc>
        <w:tc>
          <w:tcPr>
            <w:tcW w:w="900" w:type="dxa"/>
            <w:vAlign w:val="bottom"/>
            <w:hideMark/>
          </w:tcPr>
          <w:p w14:paraId="3D8DA81A" w14:textId="77777777" w:rsidR="0048224E" w:rsidRPr="00707F6D" w:rsidRDefault="0048224E" w:rsidP="00FA7CA7">
            <w:pPr>
              <w:pStyle w:val="tablehead"/>
            </w:pPr>
            <w:r w:rsidRPr="00707F6D">
              <w:t xml:space="preserve">First Preceding Model Year </w:t>
            </w:r>
          </w:p>
        </w:tc>
        <w:tc>
          <w:tcPr>
            <w:tcW w:w="400" w:type="dxa"/>
            <w:vAlign w:val="bottom"/>
            <w:hideMark/>
          </w:tcPr>
          <w:p w14:paraId="7E76C51C" w14:textId="77777777" w:rsidR="0048224E" w:rsidRPr="00707F6D" w:rsidRDefault="0048224E" w:rsidP="00FA7CA7">
            <w:pPr>
              <w:pStyle w:val="tablehead"/>
            </w:pPr>
            <w:r w:rsidRPr="00707F6D">
              <w:t>2nd</w:t>
            </w:r>
          </w:p>
        </w:tc>
        <w:tc>
          <w:tcPr>
            <w:tcW w:w="400" w:type="dxa"/>
            <w:vAlign w:val="bottom"/>
            <w:hideMark/>
          </w:tcPr>
          <w:p w14:paraId="2D74B0F1" w14:textId="77777777" w:rsidR="0048224E" w:rsidRPr="00707F6D" w:rsidRDefault="0048224E" w:rsidP="00FA7CA7">
            <w:pPr>
              <w:pStyle w:val="tablehead"/>
            </w:pPr>
            <w:r w:rsidRPr="00707F6D">
              <w:t>3rd</w:t>
            </w:r>
          </w:p>
        </w:tc>
        <w:tc>
          <w:tcPr>
            <w:tcW w:w="400" w:type="dxa"/>
            <w:vAlign w:val="bottom"/>
            <w:hideMark/>
          </w:tcPr>
          <w:p w14:paraId="70B4EB6F" w14:textId="77777777" w:rsidR="0048224E" w:rsidRPr="00707F6D" w:rsidRDefault="0048224E" w:rsidP="00FA7CA7">
            <w:pPr>
              <w:pStyle w:val="tablehead"/>
            </w:pPr>
            <w:r w:rsidRPr="00707F6D">
              <w:t>4th</w:t>
            </w:r>
          </w:p>
        </w:tc>
        <w:tc>
          <w:tcPr>
            <w:tcW w:w="400" w:type="dxa"/>
            <w:vAlign w:val="bottom"/>
            <w:hideMark/>
          </w:tcPr>
          <w:p w14:paraId="67B8F204" w14:textId="77777777" w:rsidR="0048224E" w:rsidRPr="00707F6D" w:rsidRDefault="0048224E" w:rsidP="00FA7CA7">
            <w:pPr>
              <w:pStyle w:val="tablehead"/>
            </w:pPr>
            <w:r w:rsidRPr="00707F6D">
              <w:t>5th</w:t>
            </w:r>
          </w:p>
        </w:tc>
        <w:tc>
          <w:tcPr>
            <w:tcW w:w="400" w:type="dxa"/>
            <w:vAlign w:val="bottom"/>
            <w:hideMark/>
          </w:tcPr>
          <w:p w14:paraId="3D29647C" w14:textId="77777777" w:rsidR="0048224E" w:rsidRPr="00707F6D" w:rsidRDefault="0048224E" w:rsidP="00FA7CA7">
            <w:pPr>
              <w:pStyle w:val="tablehead"/>
            </w:pPr>
            <w:r w:rsidRPr="00707F6D">
              <w:t>6th</w:t>
            </w:r>
          </w:p>
        </w:tc>
        <w:tc>
          <w:tcPr>
            <w:tcW w:w="400" w:type="dxa"/>
            <w:vAlign w:val="bottom"/>
            <w:hideMark/>
          </w:tcPr>
          <w:p w14:paraId="7800CB80" w14:textId="77777777" w:rsidR="0048224E" w:rsidRPr="00707F6D" w:rsidRDefault="0048224E" w:rsidP="00FA7CA7">
            <w:pPr>
              <w:pStyle w:val="tablehead"/>
            </w:pPr>
            <w:r w:rsidRPr="00707F6D">
              <w:t>7th</w:t>
            </w:r>
          </w:p>
        </w:tc>
        <w:tc>
          <w:tcPr>
            <w:tcW w:w="400" w:type="dxa"/>
            <w:vAlign w:val="bottom"/>
            <w:hideMark/>
          </w:tcPr>
          <w:p w14:paraId="518BE143" w14:textId="77777777" w:rsidR="0048224E" w:rsidRPr="00707F6D" w:rsidRDefault="0048224E" w:rsidP="00FA7CA7">
            <w:pPr>
              <w:pStyle w:val="tablehead"/>
            </w:pPr>
            <w:r w:rsidRPr="00707F6D">
              <w:t>8th</w:t>
            </w:r>
          </w:p>
        </w:tc>
        <w:tc>
          <w:tcPr>
            <w:tcW w:w="400" w:type="dxa"/>
            <w:vAlign w:val="bottom"/>
            <w:hideMark/>
          </w:tcPr>
          <w:p w14:paraId="7E4DB99A" w14:textId="77777777" w:rsidR="0048224E" w:rsidRPr="00707F6D" w:rsidRDefault="0048224E" w:rsidP="00FA7CA7">
            <w:pPr>
              <w:pStyle w:val="tablehead"/>
            </w:pPr>
            <w:r w:rsidRPr="00707F6D">
              <w:t>9th</w:t>
            </w:r>
          </w:p>
        </w:tc>
        <w:tc>
          <w:tcPr>
            <w:tcW w:w="400" w:type="dxa"/>
            <w:vAlign w:val="bottom"/>
            <w:hideMark/>
          </w:tcPr>
          <w:p w14:paraId="06D6493A" w14:textId="77777777" w:rsidR="0048224E" w:rsidRPr="00707F6D" w:rsidRDefault="0048224E" w:rsidP="00FA7CA7">
            <w:pPr>
              <w:pStyle w:val="tablehead"/>
            </w:pPr>
            <w:r w:rsidRPr="00707F6D">
              <w:t>10th</w:t>
            </w:r>
          </w:p>
        </w:tc>
        <w:tc>
          <w:tcPr>
            <w:tcW w:w="400" w:type="dxa"/>
            <w:vAlign w:val="bottom"/>
            <w:hideMark/>
          </w:tcPr>
          <w:p w14:paraId="65C3E858" w14:textId="77777777" w:rsidR="0048224E" w:rsidRPr="00707F6D" w:rsidRDefault="0048224E" w:rsidP="00FA7CA7">
            <w:pPr>
              <w:pStyle w:val="tablehead"/>
            </w:pPr>
            <w:r w:rsidRPr="00707F6D">
              <w:t>11th</w:t>
            </w:r>
          </w:p>
        </w:tc>
        <w:tc>
          <w:tcPr>
            <w:tcW w:w="400" w:type="dxa"/>
            <w:vAlign w:val="bottom"/>
            <w:hideMark/>
          </w:tcPr>
          <w:p w14:paraId="27B5739A" w14:textId="77777777" w:rsidR="0048224E" w:rsidRPr="00707F6D" w:rsidRDefault="0048224E" w:rsidP="00FA7CA7">
            <w:pPr>
              <w:pStyle w:val="tablehead"/>
            </w:pPr>
            <w:r w:rsidRPr="00707F6D">
              <w:t>12th</w:t>
            </w:r>
          </w:p>
        </w:tc>
        <w:tc>
          <w:tcPr>
            <w:tcW w:w="400" w:type="dxa"/>
            <w:vAlign w:val="bottom"/>
            <w:hideMark/>
          </w:tcPr>
          <w:p w14:paraId="7720A98B" w14:textId="77777777" w:rsidR="0048224E" w:rsidRPr="00707F6D" w:rsidRDefault="0048224E" w:rsidP="00FA7CA7">
            <w:pPr>
              <w:pStyle w:val="tablehead"/>
            </w:pPr>
            <w:r w:rsidRPr="00707F6D">
              <w:t>13th</w:t>
            </w:r>
          </w:p>
        </w:tc>
        <w:tc>
          <w:tcPr>
            <w:tcW w:w="400" w:type="dxa"/>
            <w:vAlign w:val="bottom"/>
            <w:hideMark/>
          </w:tcPr>
          <w:p w14:paraId="3B152817" w14:textId="77777777" w:rsidR="0048224E" w:rsidRPr="00707F6D" w:rsidRDefault="0048224E" w:rsidP="00FA7CA7">
            <w:pPr>
              <w:pStyle w:val="tablehead"/>
            </w:pPr>
            <w:r w:rsidRPr="00707F6D">
              <w:t>14th</w:t>
            </w:r>
          </w:p>
        </w:tc>
        <w:tc>
          <w:tcPr>
            <w:tcW w:w="400" w:type="dxa"/>
            <w:vAlign w:val="bottom"/>
            <w:hideMark/>
          </w:tcPr>
          <w:p w14:paraId="35AFD817" w14:textId="77777777" w:rsidR="0048224E" w:rsidRPr="00707F6D" w:rsidRDefault="0048224E" w:rsidP="00FA7CA7">
            <w:pPr>
              <w:pStyle w:val="tablehead"/>
            </w:pPr>
            <w:r w:rsidRPr="00707F6D">
              <w:t>15th</w:t>
            </w:r>
          </w:p>
        </w:tc>
        <w:tc>
          <w:tcPr>
            <w:tcW w:w="400" w:type="dxa"/>
            <w:vAlign w:val="bottom"/>
            <w:hideMark/>
          </w:tcPr>
          <w:p w14:paraId="3601CD1D" w14:textId="77777777" w:rsidR="0048224E" w:rsidRPr="00707F6D" w:rsidRDefault="0048224E" w:rsidP="00FA7CA7">
            <w:pPr>
              <w:pStyle w:val="tablehead"/>
            </w:pPr>
            <w:r w:rsidRPr="00707F6D">
              <w:t>16th</w:t>
            </w:r>
          </w:p>
        </w:tc>
        <w:tc>
          <w:tcPr>
            <w:tcW w:w="400" w:type="dxa"/>
            <w:vAlign w:val="bottom"/>
            <w:hideMark/>
          </w:tcPr>
          <w:p w14:paraId="7E269471" w14:textId="77777777" w:rsidR="0048224E" w:rsidRPr="00707F6D" w:rsidRDefault="0048224E" w:rsidP="00FA7CA7">
            <w:pPr>
              <w:pStyle w:val="tablehead"/>
            </w:pPr>
            <w:r w:rsidRPr="00707F6D">
              <w:t>17th</w:t>
            </w:r>
          </w:p>
        </w:tc>
        <w:tc>
          <w:tcPr>
            <w:tcW w:w="400" w:type="dxa"/>
            <w:vAlign w:val="bottom"/>
            <w:hideMark/>
          </w:tcPr>
          <w:p w14:paraId="2919BB1F" w14:textId="77777777" w:rsidR="0048224E" w:rsidRPr="00707F6D" w:rsidRDefault="0048224E" w:rsidP="00FA7CA7">
            <w:pPr>
              <w:pStyle w:val="tablehead"/>
            </w:pPr>
            <w:r w:rsidRPr="00707F6D">
              <w:t>18th</w:t>
            </w:r>
          </w:p>
        </w:tc>
        <w:tc>
          <w:tcPr>
            <w:tcW w:w="400" w:type="dxa"/>
            <w:vAlign w:val="bottom"/>
            <w:hideMark/>
          </w:tcPr>
          <w:p w14:paraId="5B2C68B4" w14:textId="77777777" w:rsidR="0048224E" w:rsidRPr="00707F6D" w:rsidRDefault="0048224E" w:rsidP="00FA7CA7">
            <w:pPr>
              <w:pStyle w:val="tablehead"/>
            </w:pPr>
            <w:r w:rsidRPr="00707F6D">
              <w:t>19th</w:t>
            </w:r>
          </w:p>
        </w:tc>
        <w:tc>
          <w:tcPr>
            <w:tcW w:w="400" w:type="dxa"/>
            <w:vAlign w:val="bottom"/>
            <w:hideMark/>
          </w:tcPr>
          <w:p w14:paraId="51B9B66E" w14:textId="77777777" w:rsidR="0048224E" w:rsidRPr="00707F6D" w:rsidRDefault="0048224E" w:rsidP="00FA7CA7">
            <w:pPr>
              <w:pStyle w:val="tablehead"/>
            </w:pPr>
            <w:r w:rsidRPr="00707F6D">
              <w:t>20th</w:t>
            </w:r>
          </w:p>
        </w:tc>
        <w:tc>
          <w:tcPr>
            <w:tcW w:w="400" w:type="dxa"/>
            <w:vAlign w:val="bottom"/>
            <w:hideMark/>
          </w:tcPr>
          <w:p w14:paraId="5C986929" w14:textId="77777777" w:rsidR="0048224E" w:rsidRPr="00707F6D" w:rsidRDefault="0048224E" w:rsidP="00FA7CA7">
            <w:pPr>
              <w:pStyle w:val="tablehead"/>
            </w:pPr>
            <w:r w:rsidRPr="00707F6D">
              <w:t>21st</w:t>
            </w:r>
          </w:p>
        </w:tc>
        <w:tc>
          <w:tcPr>
            <w:tcW w:w="440" w:type="dxa"/>
            <w:vAlign w:val="bottom"/>
            <w:hideMark/>
          </w:tcPr>
          <w:p w14:paraId="5E072382" w14:textId="77777777" w:rsidR="0048224E" w:rsidRPr="00707F6D" w:rsidRDefault="0048224E" w:rsidP="00FA7CA7">
            <w:pPr>
              <w:pStyle w:val="tablehead"/>
            </w:pPr>
            <w:r w:rsidRPr="00707F6D">
              <w:t>22nd</w:t>
            </w:r>
          </w:p>
        </w:tc>
        <w:tc>
          <w:tcPr>
            <w:tcW w:w="400" w:type="dxa"/>
            <w:vAlign w:val="bottom"/>
            <w:hideMark/>
          </w:tcPr>
          <w:p w14:paraId="52EA155B" w14:textId="77777777" w:rsidR="0048224E" w:rsidRPr="00707F6D" w:rsidRDefault="0048224E" w:rsidP="00FA7CA7">
            <w:pPr>
              <w:pStyle w:val="tablehead"/>
            </w:pPr>
            <w:r w:rsidRPr="00707F6D">
              <w:t>23rd</w:t>
            </w:r>
          </w:p>
        </w:tc>
        <w:tc>
          <w:tcPr>
            <w:tcW w:w="400" w:type="dxa"/>
            <w:vAlign w:val="bottom"/>
            <w:hideMark/>
          </w:tcPr>
          <w:p w14:paraId="794229CF" w14:textId="77777777" w:rsidR="0048224E" w:rsidRPr="00707F6D" w:rsidRDefault="0048224E" w:rsidP="00FA7CA7">
            <w:pPr>
              <w:pStyle w:val="tablehead"/>
            </w:pPr>
            <w:r w:rsidRPr="00707F6D">
              <w:t>24th</w:t>
            </w:r>
          </w:p>
        </w:tc>
        <w:tc>
          <w:tcPr>
            <w:tcW w:w="400" w:type="dxa"/>
            <w:vAlign w:val="bottom"/>
            <w:hideMark/>
          </w:tcPr>
          <w:p w14:paraId="7A4ADDA9" w14:textId="77777777" w:rsidR="0048224E" w:rsidRPr="00707F6D" w:rsidRDefault="0048224E" w:rsidP="00FA7CA7">
            <w:pPr>
              <w:pStyle w:val="tablehead"/>
            </w:pPr>
            <w:r w:rsidRPr="00707F6D">
              <w:t>25th</w:t>
            </w:r>
          </w:p>
        </w:tc>
        <w:tc>
          <w:tcPr>
            <w:tcW w:w="400" w:type="dxa"/>
            <w:vAlign w:val="bottom"/>
            <w:hideMark/>
          </w:tcPr>
          <w:p w14:paraId="25269927" w14:textId="77777777" w:rsidR="0048224E" w:rsidRPr="00707F6D" w:rsidRDefault="0048224E" w:rsidP="00FA7CA7">
            <w:pPr>
              <w:pStyle w:val="tablehead"/>
            </w:pPr>
            <w:r w:rsidRPr="00707F6D">
              <w:t>26th</w:t>
            </w:r>
          </w:p>
        </w:tc>
        <w:tc>
          <w:tcPr>
            <w:tcW w:w="460" w:type="dxa"/>
            <w:vAlign w:val="bottom"/>
            <w:hideMark/>
          </w:tcPr>
          <w:p w14:paraId="54CE3147" w14:textId="77777777" w:rsidR="0048224E" w:rsidRPr="00707F6D" w:rsidRDefault="0048224E" w:rsidP="00FA7CA7">
            <w:pPr>
              <w:pStyle w:val="tablehead"/>
            </w:pPr>
            <w:r w:rsidRPr="00707F6D">
              <w:t>27th and older</w:t>
            </w:r>
          </w:p>
        </w:tc>
      </w:tr>
      <w:tr w:rsidR="0048224E" w:rsidRPr="00707F6D" w14:paraId="37DDB6AC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  <w:hideMark/>
          </w:tcPr>
          <w:p w14:paraId="4EF0D327" w14:textId="77777777" w:rsidR="0048224E" w:rsidRPr="00707F6D" w:rsidRDefault="0048224E" w:rsidP="00FA7CA7">
            <w:pPr>
              <w:pStyle w:val="tabletext11"/>
              <w:jc w:val="right"/>
            </w:pPr>
            <w:r w:rsidRPr="00707F6D">
              <w:t>$</w:t>
            </w: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07E153D7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0 to 999</w:t>
            </w:r>
          </w:p>
        </w:tc>
        <w:tc>
          <w:tcPr>
            <w:tcW w:w="680" w:type="dxa"/>
            <w:noWrap/>
            <w:vAlign w:val="bottom"/>
            <w:hideMark/>
          </w:tcPr>
          <w:p w14:paraId="6A5A1C5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0.06</w:t>
            </w:r>
          </w:p>
        </w:tc>
        <w:tc>
          <w:tcPr>
            <w:tcW w:w="900" w:type="dxa"/>
            <w:noWrap/>
            <w:vAlign w:val="bottom"/>
            <w:hideMark/>
          </w:tcPr>
          <w:p w14:paraId="1DFD5EF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00" w:type="dxa"/>
            <w:noWrap/>
            <w:vAlign w:val="bottom"/>
            <w:hideMark/>
          </w:tcPr>
          <w:p w14:paraId="1C31EAA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00" w:type="dxa"/>
            <w:noWrap/>
            <w:vAlign w:val="bottom"/>
            <w:hideMark/>
          </w:tcPr>
          <w:p w14:paraId="4203BAD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00" w:type="dxa"/>
            <w:noWrap/>
            <w:vAlign w:val="bottom"/>
            <w:hideMark/>
          </w:tcPr>
          <w:p w14:paraId="2424CB5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00" w:type="dxa"/>
            <w:noWrap/>
            <w:vAlign w:val="bottom"/>
            <w:hideMark/>
          </w:tcPr>
          <w:p w14:paraId="32988EC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00" w:type="dxa"/>
            <w:noWrap/>
            <w:vAlign w:val="bottom"/>
            <w:hideMark/>
          </w:tcPr>
          <w:p w14:paraId="21AA7CE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00" w:type="dxa"/>
            <w:noWrap/>
            <w:vAlign w:val="bottom"/>
            <w:hideMark/>
          </w:tcPr>
          <w:p w14:paraId="24857EA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00" w:type="dxa"/>
            <w:noWrap/>
            <w:vAlign w:val="bottom"/>
            <w:hideMark/>
          </w:tcPr>
          <w:p w14:paraId="3057DDD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00" w:type="dxa"/>
            <w:noWrap/>
            <w:vAlign w:val="bottom"/>
            <w:hideMark/>
          </w:tcPr>
          <w:p w14:paraId="35E6B53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00" w:type="dxa"/>
            <w:noWrap/>
            <w:vAlign w:val="bottom"/>
            <w:hideMark/>
          </w:tcPr>
          <w:p w14:paraId="6EC38BB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00" w:type="dxa"/>
            <w:noWrap/>
            <w:vAlign w:val="bottom"/>
            <w:hideMark/>
          </w:tcPr>
          <w:p w14:paraId="5ED50D2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00" w:type="dxa"/>
            <w:noWrap/>
            <w:vAlign w:val="bottom"/>
            <w:hideMark/>
          </w:tcPr>
          <w:p w14:paraId="2E6596D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00" w:type="dxa"/>
            <w:noWrap/>
            <w:vAlign w:val="bottom"/>
            <w:hideMark/>
          </w:tcPr>
          <w:p w14:paraId="0A576BA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00" w:type="dxa"/>
            <w:noWrap/>
            <w:vAlign w:val="bottom"/>
            <w:hideMark/>
          </w:tcPr>
          <w:p w14:paraId="56C9A11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00" w:type="dxa"/>
            <w:noWrap/>
            <w:vAlign w:val="bottom"/>
            <w:hideMark/>
          </w:tcPr>
          <w:p w14:paraId="1035A46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00" w:type="dxa"/>
            <w:noWrap/>
            <w:vAlign w:val="bottom"/>
            <w:hideMark/>
          </w:tcPr>
          <w:p w14:paraId="74F0F45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00" w:type="dxa"/>
            <w:noWrap/>
            <w:vAlign w:val="bottom"/>
            <w:hideMark/>
          </w:tcPr>
          <w:p w14:paraId="5ADA56D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00" w:type="dxa"/>
            <w:noWrap/>
            <w:vAlign w:val="bottom"/>
            <w:hideMark/>
          </w:tcPr>
          <w:p w14:paraId="0541662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00" w:type="dxa"/>
            <w:noWrap/>
            <w:vAlign w:val="bottom"/>
            <w:hideMark/>
          </w:tcPr>
          <w:p w14:paraId="38F95C1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00" w:type="dxa"/>
            <w:noWrap/>
            <w:vAlign w:val="bottom"/>
            <w:hideMark/>
          </w:tcPr>
          <w:p w14:paraId="514E710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00" w:type="dxa"/>
            <w:noWrap/>
            <w:vAlign w:val="bottom"/>
            <w:hideMark/>
          </w:tcPr>
          <w:p w14:paraId="495262B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40" w:type="dxa"/>
            <w:noWrap/>
            <w:vAlign w:val="bottom"/>
            <w:hideMark/>
          </w:tcPr>
          <w:p w14:paraId="78A1220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00" w:type="dxa"/>
            <w:noWrap/>
            <w:vAlign w:val="bottom"/>
            <w:hideMark/>
          </w:tcPr>
          <w:p w14:paraId="58A243F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00" w:type="dxa"/>
            <w:noWrap/>
            <w:vAlign w:val="bottom"/>
            <w:hideMark/>
          </w:tcPr>
          <w:p w14:paraId="6415951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00" w:type="dxa"/>
            <w:noWrap/>
            <w:vAlign w:val="bottom"/>
            <w:hideMark/>
          </w:tcPr>
          <w:p w14:paraId="2B06A9E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00" w:type="dxa"/>
            <w:noWrap/>
            <w:vAlign w:val="bottom"/>
            <w:hideMark/>
          </w:tcPr>
          <w:p w14:paraId="39B1662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60" w:type="dxa"/>
            <w:noWrap/>
            <w:vAlign w:val="bottom"/>
            <w:hideMark/>
          </w:tcPr>
          <w:p w14:paraId="65A9A2F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</w:tr>
      <w:tr w:rsidR="0048224E" w:rsidRPr="00707F6D" w14:paraId="7324C3C1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4FB5AF43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081181D3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1,000 to 1,999</w:t>
            </w:r>
          </w:p>
        </w:tc>
        <w:tc>
          <w:tcPr>
            <w:tcW w:w="680" w:type="dxa"/>
            <w:noWrap/>
            <w:vAlign w:val="bottom"/>
            <w:hideMark/>
          </w:tcPr>
          <w:p w14:paraId="22AE1F0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0.09</w:t>
            </w:r>
          </w:p>
        </w:tc>
        <w:tc>
          <w:tcPr>
            <w:tcW w:w="900" w:type="dxa"/>
            <w:noWrap/>
            <w:vAlign w:val="bottom"/>
            <w:hideMark/>
          </w:tcPr>
          <w:p w14:paraId="0CE8D27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0.07</w:t>
            </w:r>
          </w:p>
        </w:tc>
        <w:tc>
          <w:tcPr>
            <w:tcW w:w="400" w:type="dxa"/>
            <w:noWrap/>
            <w:vAlign w:val="bottom"/>
            <w:hideMark/>
          </w:tcPr>
          <w:p w14:paraId="5ADEFC4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0.07</w:t>
            </w:r>
          </w:p>
        </w:tc>
        <w:tc>
          <w:tcPr>
            <w:tcW w:w="400" w:type="dxa"/>
            <w:noWrap/>
            <w:vAlign w:val="bottom"/>
            <w:hideMark/>
          </w:tcPr>
          <w:p w14:paraId="378193A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0.07</w:t>
            </w:r>
          </w:p>
        </w:tc>
        <w:tc>
          <w:tcPr>
            <w:tcW w:w="400" w:type="dxa"/>
            <w:noWrap/>
            <w:vAlign w:val="bottom"/>
            <w:hideMark/>
          </w:tcPr>
          <w:p w14:paraId="010A2F4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0.07</w:t>
            </w:r>
          </w:p>
        </w:tc>
        <w:tc>
          <w:tcPr>
            <w:tcW w:w="400" w:type="dxa"/>
            <w:noWrap/>
            <w:vAlign w:val="bottom"/>
            <w:hideMark/>
          </w:tcPr>
          <w:p w14:paraId="7EC5A1A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0.06</w:t>
            </w:r>
          </w:p>
        </w:tc>
        <w:tc>
          <w:tcPr>
            <w:tcW w:w="400" w:type="dxa"/>
            <w:noWrap/>
            <w:vAlign w:val="bottom"/>
            <w:hideMark/>
          </w:tcPr>
          <w:p w14:paraId="7ED8114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0.06</w:t>
            </w:r>
          </w:p>
        </w:tc>
        <w:tc>
          <w:tcPr>
            <w:tcW w:w="400" w:type="dxa"/>
            <w:noWrap/>
            <w:vAlign w:val="bottom"/>
            <w:hideMark/>
          </w:tcPr>
          <w:p w14:paraId="421B0B2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0.06</w:t>
            </w:r>
          </w:p>
        </w:tc>
        <w:tc>
          <w:tcPr>
            <w:tcW w:w="400" w:type="dxa"/>
            <w:noWrap/>
            <w:vAlign w:val="bottom"/>
            <w:hideMark/>
          </w:tcPr>
          <w:p w14:paraId="2288EDC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00" w:type="dxa"/>
            <w:noWrap/>
            <w:vAlign w:val="bottom"/>
            <w:hideMark/>
          </w:tcPr>
          <w:p w14:paraId="7A17C89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00" w:type="dxa"/>
            <w:noWrap/>
            <w:vAlign w:val="bottom"/>
            <w:hideMark/>
          </w:tcPr>
          <w:p w14:paraId="7D77DB2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00" w:type="dxa"/>
            <w:noWrap/>
            <w:vAlign w:val="bottom"/>
            <w:hideMark/>
          </w:tcPr>
          <w:p w14:paraId="7A1FDA0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00" w:type="dxa"/>
            <w:noWrap/>
            <w:vAlign w:val="bottom"/>
            <w:hideMark/>
          </w:tcPr>
          <w:p w14:paraId="32FB736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00" w:type="dxa"/>
            <w:noWrap/>
            <w:vAlign w:val="bottom"/>
            <w:hideMark/>
          </w:tcPr>
          <w:p w14:paraId="7386961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00" w:type="dxa"/>
            <w:noWrap/>
            <w:vAlign w:val="bottom"/>
            <w:hideMark/>
          </w:tcPr>
          <w:p w14:paraId="0D3A187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00" w:type="dxa"/>
            <w:noWrap/>
            <w:vAlign w:val="bottom"/>
            <w:hideMark/>
          </w:tcPr>
          <w:p w14:paraId="08C8D0E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00" w:type="dxa"/>
            <w:noWrap/>
            <w:vAlign w:val="bottom"/>
            <w:hideMark/>
          </w:tcPr>
          <w:p w14:paraId="1B03726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00" w:type="dxa"/>
            <w:noWrap/>
            <w:vAlign w:val="bottom"/>
            <w:hideMark/>
          </w:tcPr>
          <w:p w14:paraId="6E47D71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00" w:type="dxa"/>
            <w:noWrap/>
            <w:vAlign w:val="bottom"/>
            <w:hideMark/>
          </w:tcPr>
          <w:p w14:paraId="5514789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00" w:type="dxa"/>
            <w:noWrap/>
            <w:vAlign w:val="bottom"/>
            <w:hideMark/>
          </w:tcPr>
          <w:p w14:paraId="0D63C2E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00" w:type="dxa"/>
            <w:noWrap/>
            <w:vAlign w:val="bottom"/>
            <w:hideMark/>
          </w:tcPr>
          <w:p w14:paraId="4739D82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00" w:type="dxa"/>
            <w:noWrap/>
            <w:vAlign w:val="bottom"/>
            <w:hideMark/>
          </w:tcPr>
          <w:p w14:paraId="1126837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40" w:type="dxa"/>
            <w:noWrap/>
            <w:vAlign w:val="bottom"/>
            <w:hideMark/>
          </w:tcPr>
          <w:p w14:paraId="0D8E85F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00" w:type="dxa"/>
            <w:noWrap/>
            <w:vAlign w:val="bottom"/>
            <w:hideMark/>
          </w:tcPr>
          <w:p w14:paraId="2FB6E3E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00" w:type="dxa"/>
            <w:noWrap/>
            <w:vAlign w:val="bottom"/>
            <w:hideMark/>
          </w:tcPr>
          <w:p w14:paraId="1651AFB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00" w:type="dxa"/>
            <w:noWrap/>
            <w:vAlign w:val="bottom"/>
            <w:hideMark/>
          </w:tcPr>
          <w:p w14:paraId="56CFE6E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00" w:type="dxa"/>
            <w:noWrap/>
            <w:vAlign w:val="bottom"/>
            <w:hideMark/>
          </w:tcPr>
          <w:p w14:paraId="00DA5F2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60" w:type="dxa"/>
            <w:noWrap/>
            <w:vAlign w:val="bottom"/>
            <w:hideMark/>
          </w:tcPr>
          <w:p w14:paraId="5480FAD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</w:tr>
      <w:tr w:rsidR="0048224E" w:rsidRPr="00707F6D" w14:paraId="521944ED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6476B5C0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392783A8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2,000 to 2,999</w:t>
            </w:r>
          </w:p>
        </w:tc>
        <w:tc>
          <w:tcPr>
            <w:tcW w:w="680" w:type="dxa"/>
            <w:noWrap/>
            <w:vAlign w:val="bottom"/>
            <w:hideMark/>
          </w:tcPr>
          <w:p w14:paraId="3BF2960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0.13</w:t>
            </w:r>
          </w:p>
        </w:tc>
        <w:tc>
          <w:tcPr>
            <w:tcW w:w="900" w:type="dxa"/>
            <w:noWrap/>
            <w:vAlign w:val="bottom"/>
            <w:hideMark/>
          </w:tcPr>
          <w:p w14:paraId="6471734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6F5FB57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45C0A3A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0A53951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438B4F2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0.09</w:t>
            </w:r>
          </w:p>
        </w:tc>
        <w:tc>
          <w:tcPr>
            <w:tcW w:w="400" w:type="dxa"/>
            <w:noWrap/>
            <w:vAlign w:val="bottom"/>
            <w:hideMark/>
          </w:tcPr>
          <w:p w14:paraId="52683CB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0.09</w:t>
            </w:r>
          </w:p>
        </w:tc>
        <w:tc>
          <w:tcPr>
            <w:tcW w:w="400" w:type="dxa"/>
            <w:noWrap/>
            <w:vAlign w:val="bottom"/>
            <w:hideMark/>
          </w:tcPr>
          <w:p w14:paraId="03ED54F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00" w:type="dxa"/>
            <w:noWrap/>
            <w:vAlign w:val="bottom"/>
            <w:hideMark/>
          </w:tcPr>
          <w:p w14:paraId="42E1CC4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00" w:type="dxa"/>
            <w:noWrap/>
            <w:vAlign w:val="bottom"/>
            <w:hideMark/>
          </w:tcPr>
          <w:p w14:paraId="6B66378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00" w:type="dxa"/>
            <w:noWrap/>
            <w:vAlign w:val="bottom"/>
            <w:hideMark/>
          </w:tcPr>
          <w:p w14:paraId="4B6DF6D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00" w:type="dxa"/>
            <w:noWrap/>
            <w:vAlign w:val="bottom"/>
            <w:hideMark/>
          </w:tcPr>
          <w:p w14:paraId="54A2544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00" w:type="dxa"/>
            <w:noWrap/>
            <w:vAlign w:val="bottom"/>
            <w:hideMark/>
          </w:tcPr>
          <w:p w14:paraId="7287923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00" w:type="dxa"/>
            <w:noWrap/>
            <w:vAlign w:val="bottom"/>
            <w:hideMark/>
          </w:tcPr>
          <w:p w14:paraId="560115D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00" w:type="dxa"/>
            <w:noWrap/>
            <w:vAlign w:val="bottom"/>
            <w:hideMark/>
          </w:tcPr>
          <w:p w14:paraId="02AF5BB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00" w:type="dxa"/>
            <w:noWrap/>
            <w:vAlign w:val="bottom"/>
            <w:hideMark/>
          </w:tcPr>
          <w:p w14:paraId="1C5ED62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00" w:type="dxa"/>
            <w:noWrap/>
            <w:vAlign w:val="bottom"/>
            <w:hideMark/>
          </w:tcPr>
          <w:p w14:paraId="7D493E2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00" w:type="dxa"/>
            <w:noWrap/>
            <w:vAlign w:val="bottom"/>
            <w:hideMark/>
          </w:tcPr>
          <w:p w14:paraId="7DE2354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00" w:type="dxa"/>
            <w:noWrap/>
            <w:vAlign w:val="bottom"/>
            <w:hideMark/>
          </w:tcPr>
          <w:p w14:paraId="6A23FB2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00" w:type="dxa"/>
            <w:noWrap/>
            <w:vAlign w:val="bottom"/>
            <w:hideMark/>
          </w:tcPr>
          <w:p w14:paraId="0165FC5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00" w:type="dxa"/>
            <w:noWrap/>
            <w:vAlign w:val="bottom"/>
            <w:hideMark/>
          </w:tcPr>
          <w:p w14:paraId="408DE61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00" w:type="dxa"/>
            <w:noWrap/>
            <w:vAlign w:val="bottom"/>
            <w:hideMark/>
          </w:tcPr>
          <w:p w14:paraId="1EC1472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40" w:type="dxa"/>
            <w:noWrap/>
            <w:vAlign w:val="bottom"/>
            <w:hideMark/>
          </w:tcPr>
          <w:p w14:paraId="77D3114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00" w:type="dxa"/>
            <w:noWrap/>
            <w:vAlign w:val="bottom"/>
            <w:hideMark/>
          </w:tcPr>
          <w:p w14:paraId="774A015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00" w:type="dxa"/>
            <w:noWrap/>
            <w:vAlign w:val="bottom"/>
            <w:hideMark/>
          </w:tcPr>
          <w:p w14:paraId="6D235EA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00" w:type="dxa"/>
            <w:noWrap/>
            <w:vAlign w:val="bottom"/>
            <w:hideMark/>
          </w:tcPr>
          <w:p w14:paraId="00F3B92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00" w:type="dxa"/>
            <w:noWrap/>
            <w:vAlign w:val="bottom"/>
            <w:hideMark/>
          </w:tcPr>
          <w:p w14:paraId="211246A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60" w:type="dxa"/>
            <w:noWrap/>
            <w:vAlign w:val="bottom"/>
            <w:hideMark/>
          </w:tcPr>
          <w:p w14:paraId="552D9E2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</w:tr>
      <w:tr w:rsidR="0048224E" w:rsidRPr="00707F6D" w14:paraId="689A92A5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2E7618E8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03A649D6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3,000 to 3,999</w:t>
            </w:r>
          </w:p>
        </w:tc>
        <w:tc>
          <w:tcPr>
            <w:tcW w:w="680" w:type="dxa"/>
            <w:noWrap/>
            <w:vAlign w:val="bottom"/>
            <w:hideMark/>
          </w:tcPr>
          <w:p w14:paraId="1D6B4A2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  <w:tc>
          <w:tcPr>
            <w:tcW w:w="900" w:type="dxa"/>
            <w:noWrap/>
            <w:vAlign w:val="bottom"/>
            <w:hideMark/>
          </w:tcPr>
          <w:p w14:paraId="3808382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0.13</w:t>
            </w:r>
          </w:p>
        </w:tc>
        <w:tc>
          <w:tcPr>
            <w:tcW w:w="400" w:type="dxa"/>
            <w:noWrap/>
            <w:vAlign w:val="bottom"/>
            <w:hideMark/>
          </w:tcPr>
          <w:p w14:paraId="2E5EC0F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0.13</w:t>
            </w:r>
          </w:p>
        </w:tc>
        <w:tc>
          <w:tcPr>
            <w:tcW w:w="400" w:type="dxa"/>
            <w:noWrap/>
            <w:vAlign w:val="bottom"/>
            <w:hideMark/>
          </w:tcPr>
          <w:p w14:paraId="041D1E7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0.13</w:t>
            </w:r>
          </w:p>
        </w:tc>
        <w:tc>
          <w:tcPr>
            <w:tcW w:w="400" w:type="dxa"/>
            <w:noWrap/>
            <w:vAlign w:val="bottom"/>
            <w:hideMark/>
          </w:tcPr>
          <w:p w14:paraId="6C27970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45DA87F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6B9E07A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0.11</w:t>
            </w:r>
          </w:p>
        </w:tc>
        <w:tc>
          <w:tcPr>
            <w:tcW w:w="400" w:type="dxa"/>
            <w:noWrap/>
            <w:vAlign w:val="bottom"/>
            <w:hideMark/>
          </w:tcPr>
          <w:p w14:paraId="2897BEF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0.11</w:t>
            </w:r>
          </w:p>
        </w:tc>
        <w:tc>
          <w:tcPr>
            <w:tcW w:w="400" w:type="dxa"/>
            <w:noWrap/>
            <w:vAlign w:val="bottom"/>
            <w:hideMark/>
          </w:tcPr>
          <w:p w14:paraId="608535B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716B55B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3DC5622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5853E71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25D5EEB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1B32EE1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0BE5CB5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09B7A02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6487CB3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488AD42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10FA466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6C6B632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6EC901C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3055105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40" w:type="dxa"/>
            <w:noWrap/>
            <w:vAlign w:val="bottom"/>
            <w:hideMark/>
          </w:tcPr>
          <w:p w14:paraId="4A61DC7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27536D7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469A41F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26E1B09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3B40877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60" w:type="dxa"/>
            <w:noWrap/>
            <w:vAlign w:val="bottom"/>
            <w:hideMark/>
          </w:tcPr>
          <w:p w14:paraId="3599CEA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</w:tr>
      <w:tr w:rsidR="0048224E" w:rsidRPr="00707F6D" w14:paraId="738D2403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0CF8AEF1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3B5C15B7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4,000 to 4,999</w:t>
            </w:r>
          </w:p>
        </w:tc>
        <w:tc>
          <w:tcPr>
            <w:tcW w:w="680" w:type="dxa"/>
            <w:noWrap/>
            <w:vAlign w:val="bottom"/>
            <w:hideMark/>
          </w:tcPr>
          <w:p w14:paraId="56B9CFD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  <w:tc>
          <w:tcPr>
            <w:tcW w:w="900" w:type="dxa"/>
            <w:noWrap/>
            <w:vAlign w:val="bottom"/>
            <w:hideMark/>
          </w:tcPr>
          <w:p w14:paraId="31684EF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0.15</w:t>
            </w:r>
          </w:p>
        </w:tc>
        <w:tc>
          <w:tcPr>
            <w:tcW w:w="400" w:type="dxa"/>
            <w:noWrap/>
            <w:vAlign w:val="bottom"/>
            <w:hideMark/>
          </w:tcPr>
          <w:p w14:paraId="09A93E7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0.15</w:t>
            </w:r>
          </w:p>
        </w:tc>
        <w:tc>
          <w:tcPr>
            <w:tcW w:w="400" w:type="dxa"/>
            <w:noWrap/>
            <w:vAlign w:val="bottom"/>
            <w:hideMark/>
          </w:tcPr>
          <w:p w14:paraId="3CCEC0B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0.15</w:t>
            </w:r>
          </w:p>
        </w:tc>
        <w:tc>
          <w:tcPr>
            <w:tcW w:w="400" w:type="dxa"/>
            <w:noWrap/>
            <w:vAlign w:val="bottom"/>
            <w:hideMark/>
          </w:tcPr>
          <w:p w14:paraId="62C4D42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340B863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39284EE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0.13</w:t>
            </w:r>
          </w:p>
        </w:tc>
        <w:tc>
          <w:tcPr>
            <w:tcW w:w="400" w:type="dxa"/>
            <w:noWrap/>
            <w:vAlign w:val="bottom"/>
            <w:hideMark/>
          </w:tcPr>
          <w:p w14:paraId="5A68083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0.13</w:t>
            </w:r>
          </w:p>
        </w:tc>
        <w:tc>
          <w:tcPr>
            <w:tcW w:w="400" w:type="dxa"/>
            <w:noWrap/>
            <w:vAlign w:val="bottom"/>
            <w:hideMark/>
          </w:tcPr>
          <w:p w14:paraId="640F784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4085F6E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6E5E2E8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2E2C8BE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7DFFC4B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582A188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61FC366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23BF15A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74AFAA5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1227E98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203608C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53FA968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4F6C83C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1108CDA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40" w:type="dxa"/>
            <w:noWrap/>
            <w:vAlign w:val="bottom"/>
            <w:hideMark/>
          </w:tcPr>
          <w:p w14:paraId="19C731E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09D22C6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5EFE622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600954B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6104517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60" w:type="dxa"/>
            <w:noWrap/>
            <w:vAlign w:val="bottom"/>
            <w:hideMark/>
          </w:tcPr>
          <w:p w14:paraId="7DB7142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</w:tr>
      <w:tr w:rsidR="0048224E" w:rsidRPr="00707F6D" w14:paraId="1C866BAA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08AB6D12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33840742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5,000 to 5,999</w:t>
            </w:r>
          </w:p>
        </w:tc>
        <w:tc>
          <w:tcPr>
            <w:tcW w:w="680" w:type="dxa"/>
            <w:noWrap/>
            <w:vAlign w:val="bottom"/>
            <w:hideMark/>
          </w:tcPr>
          <w:p w14:paraId="6B173FE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0.23</w:t>
            </w:r>
          </w:p>
        </w:tc>
        <w:tc>
          <w:tcPr>
            <w:tcW w:w="900" w:type="dxa"/>
            <w:noWrap/>
            <w:vAlign w:val="bottom"/>
            <w:hideMark/>
          </w:tcPr>
          <w:p w14:paraId="75FB3AF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  <w:tc>
          <w:tcPr>
            <w:tcW w:w="400" w:type="dxa"/>
            <w:noWrap/>
            <w:vAlign w:val="bottom"/>
            <w:hideMark/>
          </w:tcPr>
          <w:p w14:paraId="4212CD0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  <w:tc>
          <w:tcPr>
            <w:tcW w:w="400" w:type="dxa"/>
            <w:noWrap/>
            <w:vAlign w:val="bottom"/>
            <w:hideMark/>
          </w:tcPr>
          <w:p w14:paraId="6651877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  <w:tc>
          <w:tcPr>
            <w:tcW w:w="400" w:type="dxa"/>
            <w:noWrap/>
            <w:vAlign w:val="bottom"/>
            <w:hideMark/>
          </w:tcPr>
          <w:p w14:paraId="60C8052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747B7AB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401FC9D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0.15</w:t>
            </w:r>
          </w:p>
        </w:tc>
        <w:tc>
          <w:tcPr>
            <w:tcW w:w="400" w:type="dxa"/>
            <w:noWrap/>
            <w:vAlign w:val="bottom"/>
            <w:hideMark/>
          </w:tcPr>
          <w:p w14:paraId="1E8F5DF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7D1518F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2D6C5B3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30F4BEA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3841D1F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5020183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7A4EC88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3B6EEFB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29EF9DF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688B0B8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39471AB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77D9511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67090BC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6115366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05D4928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40" w:type="dxa"/>
            <w:noWrap/>
            <w:vAlign w:val="bottom"/>
            <w:hideMark/>
          </w:tcPr>
          <w:p w14:paraId="470592E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3BE2075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6940FA8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7CD92B3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325CEDE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60" w:type="dxa"/>
            <w:noWrap/>
            <w:vAlign w:val="bottom"/>
            <w:hideMark/>
          </w:tcPr>
          <w:p w14:paraId="32204F1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</w:tr>
      <w:tr w:rsidR="0048224E" w:rsidRPr="00707F6D" w14:paraId="4A3F7346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6BDD117A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1AF4626B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6,000 to 7,999</w:t>
            </w:r>
          </w:p>
        </w:tc>
        <w:tc>
          <w:tcPr>
            <w:tcW w:w="680" w:type="dxa"/>
            <w:noWrap/>
            <w:vAlign w:val="bottom"/>
            <w:hideMark/>
          </w:tcPr>
          <w:p w14:paraId="2C70685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0.26</w:t>
            </w:r>
          </w:p>
        </w:tc>
        <w:tc>
          <w:tcPr>
            <w:tcW w:w="900" w:type="dxa"/>
            <w:noWrap/>
            <w:vAlign w:val="bottom"/>
            <w:hideMark/>
          </w:tcPr>
          <w:p w14:paraId="6F5F46F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  <w:tc>
          <w:tcPr>
            <w:tcW w:w="400" w:type="dxa"/>
            <w:noWrap/>
            <w:vAlign w:val="bottom"/>
            <w:hideMark/>
          </w:tcPr>
          <w:p w14:paraId="3532538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  <w:tc>
          <w:tcPr>
            <w:tcW w:w="400" w:type="dxa"/>
            <w:noWrap/>
            <w:vAlign w:val="bottom"/>
            <w:hideMark/>
          </w:tcPr>
          <w:p w14:paraId="66BAA41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  <w:tc>
          <w:tcPr>
            <w:tcW w:w="400" w:type="dxa"/>
            <w:noWrap/>
            <w:vAlign w:val="bottom"/>
            <w:hideMark/>
          </w:tcPr>
          <w:p w14:paraId="213564C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0.19</w:t>
            </w:r>
          </w:p>
        </w:tc>
        <w:tc>
          <w:tcPr>
            <w:tcW w:w="400" w:type="dxa"/>
            <w:noWrap/>
            <w:vAlign w:val="bottom"/>
            <w:hideMark/>
          </w:tcPr>
          <w:p w14:paraId="186864D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77F13C3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  <w:tc>
          <w:tcPr>
            <w:tcW w:w="400" w:type="dxa"/>
            <w:noWrap/>
            <w:vAlign w:val="bottom"/>
            <w:hideMark/>
          </w:tcPr>
          <w:p w14:paraId="7C9FAE9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  <w:tc>
          <w:tcPr>
            <w:tcW w:w="400" w:type="dxa"/>
            <w:noWrap/>
            <w:vAlign w:val="bottom"/>
            <w:hideMark/>
          </w:tcPr>
          <w:p w14:paraId="14FADCD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76F7A85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1601988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5644354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11BBAE6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681F145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0B5D174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0D53541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50CEBB6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25F7E9E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32D454E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16CAC91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7C9030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42ACCE9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40" w:type="dxa"/>
            <w:noWrap/>
            <w:vAlign w:val="bottom"/>
            <w:hideMark/>
          </w:tcPr>
          <w:p w14:paraId="7A7F220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7A49E4F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7FE3052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434935A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6A9D3AE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60" w:type="dxa"/>
            <w:noWrap/>
            <w:vAlign w:val="bottom"/>
            <w:hideMark/>
          </w:tcPr>
          <w:p w14:paraId="2CEAE42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</w:tr>
      <w:tr w:rsidR="0048224E" w:rsidRPr="00707F6D" w14:paraId="79564830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7F362CBA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5C5ED5C7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8,000 to 9,999</w:t>
            </w:r>
          </w:p>
        </w:tc>
        <w:tc>
          <w:tcPr>
            <w:tcW w:w="680" w:type="dxa"/>
            <w:noWrap/>
            <w:vAlign w:val="bottom"/>
            <w:hideMark/>
          </w:tcPr>
          <w:p w14:paraId="3D3C170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0.31</w:t>
            </w:r>
          </w:p>
        </w:tc>
        <w:tc>
          <w:tcPr>
            <w:tcW w:w="900" w:type="dxa"/>
            <w:noWrap/>
            <w:vAlign w:val="bottom"/>
            <w:hideMark/>
          </w:tcPr>
          <w:p w14:paraId="454C11F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0.23</w:t>
            </w:r>
          </w:p>
        </w:tc>
        <w:tc>
          <w:tcPr>
            <w:tcW w:w="400" w:type="dxa"/>
            <w:noWrap/>
            <w:vAlign w:val="bottom"/>
            <w:hideMark/>
          </w:tcPr>
          <w:p w14:paraId="1259902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0.23</w:t>
            </w:r>
          </w:p>
        </w:tc>
        <w:tc>
          <w:tcPr>
            <w:tcW w:w="400" w:type="dxa"/>
            <w:noWrap/>
            <w:vAlign w:val="bottom"/>
            <w:hideMark/>
          </w:tcPr>
          <w:p w14:paraId="10FB680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0.23</w:t>
            </w:r>
          </w:p>
        </w:tc>
        <w:tc>
          <w:tcPr>
            <w:tcW w:w="400" w:type="dxa"/>
            <w:noWrap/>
            <w:vAlign w:val="bottom"/>
            <w:hideMark/>
          </w:tcPr>
          <w:p w14:paraId="17D2C22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noWrap/>
            <w:vAlign w:val="bottom"/>
            <w:hideMark/>
          </w:tcPr>
          <w:p w14:paraId="0B6F952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0.21</w:t>
            </w:r>
          </w:p>
        </w:tc>
        <w:tc>
          <w:tcPr>
            <w:tcW w:w="400" w:type="dxa"/>
            <w:noWrap/>
            <w:vAlign w:val="bottom"/>
            <w:hideMark/>
          </w:tcPr>
          <w:p w14:paraId="52B904F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  <w:tc>
          <w:tcPr>
            <w:tcW w:w="400" w:type="dxa"/>
            <w:noWrap/>
            <w:vAlign w:val="bottom"/>
            <w:hideMark/>
          </w:tcPr>
          <w:p w14:paraId="1EFFE90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0.19</w:t>
            </w:r>
          </w:p>
        </w:tc>
        <w:tc>
          <w:tcPr>
            <w:tcW w:w="400" w:type="dxa"/>
            <w:noWrap/>
            <w:vAlign w:val="bottom"/>
            <w:hideMark/>
          </w:tcPr>
          <w:p w14:paraId="5A9C341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35885D0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4B65D89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1D330D2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4A8C1AA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7BE8880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22B7A0A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799B095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4BC27DA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7F5ABC0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56ECC61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54774C8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7FBF7C0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70071AF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40" w:type="dxa"/>
            <w:noWrap/>
            <w:vAlign w:val="bottom"/>
            <w:hideMark/>
          </w:tcPr>
          <w:p w14:paraId="5BA1AB7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643C410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7696D3D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1349274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7874E91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60" w:type="dxa"/>
            <w:noWrap/>
            <w:vAlign w:val="bottom"/>
            <w:hideMark/>
          </w:tcPr>
          <w:p w14:paraId="381E314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</w:tr>
      <w:tr w:rsidR="0048224E" w:rsidRPr="00707F6D" w14:paraId="35460735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7E1C44E2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1D8B7E3A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10,000 to 11,999</w:t>
            </w:r>
          </w:p>
        </w:tc>
        <w:tc>
          <w:tcPr>
            <w:tcW w:w="680" w:type="dxa"/>
            <w:noWrap/>
            <w:vAlign w:val="bottom"/>
            <w:hideMark/>
          </w:tcPr>
          <w:p w14:paraId="0B762EB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0.37</w:t>
            </w:r>
          </w:p>
        </w:tc>
        <w:tc>
          <w:tcPr>
            <w:tcW w:w="900" w:type="dxa"/>
            <w:noWrap/>
            <w:vAlign w:val="bottom"/>
            <w:hideMark/>
          </w:tcPr>
          <w:p w14:paraId="4FEC074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0.28</w:t>
            </w:r>
          </w:p>
        </w:tc>
        <w:tc>
          <w:tcPr>
            <w:tcW w:w="400" w:type="dxa"/>
            <w:noWrap/>
            <w:vAlign w:val="bottom"/>
            <w:hideMark/>
          </w:tcPr>
          <w:p w14:paraId="2CE07AA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0.28</w:t>
            </w:r>
          </w:p>
        </w:tc>
        <w:tc>
          <w:tcPr>
            <w:tcW w:w="400" w:type="dxa"/>
            <w:noWrap/>
            <w:vAlign w:val="bottom"/>
            <w:hideMark/>
          </w:tcPr>
          <w:p w14:paraId="3ACEFBB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0.28</w:t>
            </w:r>
          </w:p>
        </w:tc>
        <w:tc>
          <w:tcPr>
            <w:tcW w:w="400" w:type="dxa"/>
            <w:noWrap/>
            <w:vAlign w:val="bottom"/>
            <w:hideMark/>
          </w:tcPr>
          <w:p w14:paraId="319A7BA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0E86CB6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0.26</w:t>
            </w:r>
          </w:p>
        </w:tc>
        <w:tc>
          <w:tcPr>
            <w:tcW w:w="400" w:type="dxa"/>
            <w:noWrap/>
            <w:vAlign w:val="bottom"/>
            <w:hideMark/>
          </w:tcPr>
          <w:p w14:paraId="6434F89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0.25</w:t>
            </w:r>
          </w:p>
        </w:tc>
        <w:tc>
          <w:tcPr>
            <w:tcW w:w="400" w:type="dxa"/>
            <w:noWrap/>
            <w:vAlign w:val="bottom"/>
            <w:hideMark/>
          </w:tcPr>
          <w:p w14:paraId="5F30B29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0.23</w:t>
            </w:r>
          </w:p>
        </w:tc>
        <w:tc>
          <w:tcPr>
            <w:tcW w:w="400" w:type="dxa"/>
            <w:noWrap/>
            <w:vAlign w:val="bottom"/>
            <w:hideMark/>
          </w:tcPr>
          <w:p w14:paraId="6A3FEB2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noWrap/>
            <w:vAlign w:val="bottom"/>
            <w:hideMark/>
          </w:tcPr>
          <w:p w14:paraId="312CF5A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noWrap/>
            <w:vAlign w:val="bottom"/>
            <w:hideMark/>
          </w:tcPr>
          <w:p w14:paraId="24D91A9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noWrap/>
            <w:vAlign w:val="bottom"/>
            <w:hideMark/>
          </w:tcPr>
          <w:p w14:paraId="37DE675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noWrap/>
            <w:vAlign w:val="bottom"/>
            <w:hideMark/>
          </w:tcPr>
          <w:p w14:paraId="6A2FC6A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noWrap/>
            <w:vAlign w:val="bottom"/>
            <w:hideMark/>
          </w:tcPr>
          <w:p w14:paraId="45E3EDA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noWrap/>
            <w:vAlign w:val="bottom"/>
            <w:hideMark/>
          </w:tcPr>
          <w:p w14:paraId="5420C70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noWrap/>
            <w:vAlign w:val="bottom"/>
            <w:hideMark/>
          </w:tcPr>
          <w:p w14:paraId="087F591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noWrap/>
            <w:vAlign w:val="bottom"/>
            <w:hideMark/>
          </w:tcPr>
          <w:p w14:paraId="1888A3A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noWrap/>
            <w:vAlign w:val="bottom"/>
            <w:hideMark/>
          </w:tcPr>
          <w:p w14:paraId="4CFA827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noWrap/>
            <w:vAlign w:val="bottom"/>
            <w:hideMark/>
          </w:tcPr>
          <w:p w14:paraId="416C492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noWrap/>
            <w:vAlign w:val="bottom"/>
            <w:hideMark/>
          </w:tcPr>
          <w:p w14:paraId="723E436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noWrap/>
            <w:vAlign w:val="bottom"/>
            <w:hideMark/>
          </w:tcPr>
          <w:p w14:paraId="59AD1DD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noWrap/>
            <w:vAlign w:val="bottom"/>
            <w:hideMark/>
          </w:tcPr>
          <w:p w14:paraId="615E7CF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40" w:type="dxa"/>
            <w:noWrap/>
            <w:vAlign w:val="bottom"/>
            <w:hideMark/>
          </w:tcPr>
          <w:p w14:paraId="00ED3B5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noWrap/>
            <w:vAlign w:val="bottom"/>
            <w:hideMark/>
          </w:tcPr>
          <w:p w14:paraId="28096A9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noWrap/>
            <w:vAlign w:val="bottom"/>
            <w:hideMark/>
          </w:tcPr>
          <w:p w14:paraId="0C4C013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noWrap/>
            <w:vAlign w:val="bottom"/>
            <w:hideMark/>
          </w:tcPr>
          <w:p w14:paraId="5AD7B42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noWrap/>
            <w:vAlign w:val="bottom"/>
            <w:hideMark/>
          </w:tcPr>
          <w:p w14:paraId="2027D09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60" w:type="dxa"/>
            <w:noWrap/>
            <w:vAlign w:val="bottom"/>
            <w:hideMark/>
          </w:tcPr>
          <w:p w14:paraId="327B0A4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</w:tr>
      <w:tr w:rsidR="0048224E" w:rsidRPr="00707F6D" w14:paraId="20133A24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5A8F45A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457124B7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12,000 to 13,999</w:t>
            </w:r>
          </w:p>
        </w:tc>
        <w:tc>
          <w:tcPr>
            <w:tcW w:w="680" w:type="dxa"/>
            <w:noWrap/>
            <w:vAlign w:val="bottom"/>
            <w:hideMark/>
          </w:tcPr>
          <w:p w14:paraId="209A47A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0.45</w:t>
            </w:r>
          </w:p>
        </w:tc>
        <w:tc>
          <w:tcPr>
            <w:tcW w:w="900" w:type="dxa"/>
            <w:noWrap/>
            <w:vAlign w:val="bottom"/>
            <w:hideMark/>
          </w:tcPr>
          <w:p w14:paraId="59BC0DA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0.34</w:t>
            </w:r>
          </w:p>
        </w:tc>
        <w:tc>
          <w:tcPr>
            <w:tcW w:w="400" w:type="dxa"/>
            <w:noWrap/>
            <w:vAlign w:val="bottom"/>
            <w:hideMark/>
          </w:tcPr>
          <w:p w14:paraId="1E65027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0.34</w:t>
            </w:r>
          </w:p>
        </w:tc>
        <w:tc>
          <w:tcPr>
            <w:tcW w:w="400" w:type="dxa"/>
            <w:noWrap/>
            <w:vAlign w:val="bottom"/>
            <w:hideMark/>
          </w:tcPr>
          <w:p w14:paraId="241D0CB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0.34</w:t>
            </w:r>
          </w:p>
        </w:tc>
        <w:tc>
          <w:tcPr>
            <w:tcW w:w="400" w:type="dxa"/>
            <w:noWrap/>
            <w:vAlign w:val="bottom"/>
            <w:hideMark/>
          </w:tcPr>
          <w:p w14:paraId="097D8EC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noWrap/>
            <w:vAlign w:val="bottom"/>
            <w:hideMark/>
          </w:tcPr>
          <w:p w14:paraId="30DAB73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0.31</w:t>
            </w:r>
          </w:p>
        </w:tc>
        <w:tc>
          <w:tcPr>
            <w:tcW w:w="400" w:type="dxa"/>
            <w:noWrap/>
            <w:vAlign w:val="bottom"/>
            <w:hideMark/>
          </w:tcPr>
          <w:p w14:paraId="51B393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0.30</w:t>
            </w:r>
          </w:p>
        </w:tc>
        <w:tc>
          <w:tcPr>
            <w:tcW w:w="400" w:type="dxa"/>
            <w:noWrap/>
            <w:vAlign w:val="bottom"/>
            <w:hideMark/>
          </w:tcPr>
          <w:p w14:paraId="7139B24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0.28</w:t>
            </w:r>
          </w:p>
        </w:tc>
        <w:tc>
          <w:tcPr>
            <w:tcW w:w="400" w:type="dxa"/>
            <w:noWrap/>
            <w:vAlign w:val="bottom"/>
            <w:hideMark/>
          </w:tcPr>
          <w:p w14:paraId="4D793E5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3F593C7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5D7259A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06E752F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7367612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60077D5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1A617BC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28D5779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205921C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1671FEA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2E421B7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392467D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44AF909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1E4BF97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40" w:type="dxa"/>
            <w:noWrap/>
            <w:vAlign w:val="bottom"/>
            <w:hideMark/>
          </w:tcPr>
          <w:p w14:paraId="63AEB5B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407E9CC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5452447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73190A2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22A674B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60" w:type="dxa"/>
            <w:noWrap/>
            <w:vAlign w:val="bottom"/>
            <w:hideMark/>
          </w:tcPr>
          <w:p w14:paraId="66D8A3D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</w:tr>
      <w:tr w:rsidR="0048224E" w:rsidRPr="00707F6D" w14:paraId="5A62E426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1CAA3D4A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49FDFAED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14,000 to 15,999</w:t>
            </w:r>
          </w:p>
        </w:tc>
        <w:tc>
          <w:tcPr>
            <w:tcW w:w="680" w:type="dxa"/>
            <w:noWrap/>
            <w:vAlign w:val="bottom"/>
            <w:hideMark/>
          </w:tcPr>
          <w:p w14:paraId="2F90350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0.53</w:t>
            </w:r>
          </w:p>
        </w:tc>
        <w:tc>
          <w:tcPr>
            <w:tcW w:w="900" w:type="dxa"/>
            <w:noWrap/>
            <w:vAlign w:val="bottom"/>
            <w:hideMark/>
          </w:tcPr>
          <w:p w14:paraId="4A4F531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0.39</w:t>
            </w:r>
          </w:p>
        </w:tc>
        <w:tc>
          <w:tcPr>
            <w:tcW w:w="400" w:type="dxa"/>
            <w:noWrap/>
            <w:vAlign w:val="bottom"/>
            <w:hideMark/>
          </w:tcPr>
          <w:p w14:paraId="603280E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0.39</w:t>
            </w:r>
          </w:p>
        </w:tc>
        <w:tc>
          <w:tcPr>
            <w:tcW w:w="400" w:type="dxa"/>
            <w:noWrap/>
            <w:vAlign w:val="bottom"/>
            <w:hideMark/>
          </w:tcPr>
          <w:p w14:paraId="0C86F91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0.39</w:t>
            </w:r>
          </w:p>
        </w:tc>
        <w:tc>
          <w:tcPr>
            <w:tcW w:w="400" w:type="dxa"/>
            <w:noWrap/>
            <w:vAlign w:val="bottom"/>
            <w:hideMark/>
          </w:tcPr>
          <w:p w14:paraId="310E36B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0.38</w:t>
            </w:r>
          </w:p>
        </w:tc>
        <w:tc>
          <w:tcPr>
            <w:tcW w:w="400" w:type="dxa"/>
            <w:noWrap/>
            <w:vAlign w:val="bottom"/>
            <w:hideMark/>
          </w:tcPr>
          <w:p w14:paraId="09565BD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noWrap/>
            <w:vAlign w:val="bottom"/>
            <w:hideMark/>
          </w:tcPr>
          <w:p w14:paraId="510DC12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0.35</w:t>
            </w:r>
          </w:p>
        </w:tc>
        <w:tc>
          <w:tcPr>
            <w:tcW w:w="400" w:type="dxa"/>
            <w:noWrap/>
            <w:vAlign w:val="bottom"/>
            <w:hideMark/>
          </w:tcPr>
          <w:p w14:paraId="17B91AD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0.33</w:t>
            </w:r>
          </w:p>
        </w:tc>
        <w:tc>
          <w:tcPr>
            <w:tcW w:w="400" w:type="dxa"/>
            <w:noWrap/>
            <w:vAlign w:val="bottom"/>
            <w:hideMark/>
          </w:tcPr>
          <w:p w14:paraId="3348749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noWrap/>
            <w:vAlign w:val="bottom"/>
            <w:hideMark/>
          </w:tcPr>
          <w:p w14:paraId="7DAE8D3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noWrap/>
            <w:vAlign w:val="bottom"/>
            <w:hideMark/>
          </w:tcPr>
          <w:p w14:paraId="2C6B68B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noWrap/>
            <w:vAlign w:val="bottom"/>
            <w:hideMark/>
          </w:tcPr>
          <w:p w14:paraId="2F9C2AB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noWrap/>
            <w:vAlign w:val="bottom"/>
            <w:hideMark/>
          </w:tcPr>
          <w:p w14:paraId="151E7A5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noWrap/>
            <w:vAlign w:val="bottom"/>
            <w:hideMark/>
          </w:tcPr>
          <w:p w14:paraId="4D48B56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noWrap/>
            <w:vAlign w:val="bottom"/>
            <w:hideMark/>
          </w:tcPr>
          <w:p w14:paraId="7964CB3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noWrap/>
            <w:vAlign w:val="bottom"/>
            <w:hideMark/>
          </w:tcPr>
          <w:p w14:paraId="2AD42AA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noWrap/>
            <w:vAlign w:val="bottom"/>
            <w:hideMark/>
          </w:tcPr>
          <w:p w14:paraId="2874713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noWrap/>
            <w:vAlign w:val="bottom"/>
            <w:hideMark/>
          </w:tcPr>
          <w:p w14:paraId="162898E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noWrap/>
            <w:vAlign w:val="bottom"/>
            <w:hideMark/>
          </w:tcPr>
          <w:p w14:paraId="2E7DF5A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noWrap/>
            <w:vAlign w:val="bottom"/>
            <w:hideMark/>
          </w:tcPr>
          <w:p w14:paraId="3145386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noWrap/>
            <w:vAlign w:val="bottom"/>
            <w:hideMark/>
          </w:tcPr>
          <w:p w14:paraId="47914DC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noWrap/>
            <w:vAlign w:val="bottom"/>
            <w:hideMark/>
          </w:tcPr>
          <w:p w14:paraId="2C6202B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40" w:type="dxa"/>
            <w:noWrap/>
            <w:vAlign w:val="bottom"/>
            <w:hideMark/>
          </w:tcPr>
          <w:p w14:paraId="470F197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noWrap/>
            <w:vAlign w:val="bottom"/>
            <w:hideMark/>
          </w:tcPr>
          <w:p w14:paraId="2951F00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noWrap/>
            <w:vAlign w:val="bottom"/>
            <w:hideMark/>
          </w:tcPr>
          <w:p w14:paraId="4771528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noWrap/>
            <w:vAlign w:val="bottom"/>
            <w:hideMark/>
          </w:tcPr>
          <w:p w14:paraId="6177915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noWrap/>
            <w:vAlign w:val="bottom"/>
            <w:hideMark/>
          </w:tcPr>
          <w:p w14:paraId="430F3BA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60" w:type="dxa"/>
            <w:noWrap/>
            <w:vAlign w:val="bottom"/>
            <w:hideMark/>
          </w:tcPr>
          <w:p w14:paraId="3A6F497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</w:tr>
      <w:tr w:rsidR="0048224E" w:rsidRPr="00707F6D" w14:paraId="47F1A43C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1ED7784C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4B2EC411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16,000 to 17,999</w:t>
            </w:r>
          </w:p>
        </w:tc>
        <w:tc>
          <w:tcPr>
            <w:tcW w:w="680" w:type="dxa"/>
            <w:noWrap/>
            <w:vAlign w:val="bottom"/>
            <w:hideMark/>
          </w:tcPr>
          <w:p w14:paraId="5C248C7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900" w:type="dxa"/>
            <w:noWrap/>
            <w:vAlign w:val="bottom"/>
            <w:hideMark/>
          </w:tcPr>
          <w:p w14:paraId="012D148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0.45</w:t>
            </w:r>
          </w:p>
        </w:tc>
        <w:tc>
          <w:tcPr>
            <w:tcW w:w="400" w:type="dxa"/>
            <w:noWrap/>
            <w:vAlign w:val="bottom"/>
            <w:hideMark/>
          </w:tcPr>
          <w:p w14:paraId="39798FC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0.45</w:t>
            </w:r>
          </w:p>
        </w:tc>
        <w:tc>
          <w:tcPr>
            <w:tcW w:w="400" w:type="dxa"/>
            <w:noWrap/>
            <w:vAlign w:val="bottom"/>
            <w:hideMark/>
          </w:tcPr>
          <w:p w14:paraId="078EA8F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0.45</w:t>
            </w:r>
          </w:p>
        </w:tc>
        <w:tc>
          <w:tcPr>
            <w:tcW w:w="400" w:type="dxa"/>
            <w:noWrap/>
            <w:vAlign w:val="bottom"/>
            <w:hideMark/>
          </w:tcPr>
          <w:p w14:paraId="06F56DA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0.43</w:t>
            </w:r>
          </w:p>
        </w:tc>
        <w:tc>
          <w:tcPr>
            <w:tcW w:w="400" w:type="dxa"/>
            <w:noWrap/>
            <w:vAlign w:val="bottom"/>
            <w:hideMark/>
          </w:tcPr>
          <w:p w14:paraId="107BF8D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0.42</w:t>
            </w:r>
          </w:p>
        </w:tc>
        <w:tc>
          <w:tcPr>
            <w:tcW w:w="400" w:type="dxa"/>
            <w:noWrap/>
            <w:vAlign w:val="bottom"/>
            <w:hideMark/>
          </w:tcPr>
          <w:p w14:paraId="7F06BFF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0.40</w:t>
            </w:r>
          </w:p>
        </w:tc>
        <w:tc>
          <w:tcPr>
            <w:tcW w:w="400" w:type="dxa"/>
            <w:noWrap/>
            <w:vAlign w:val="bottom"/>
            <w:hideMark/>
          </w:tcPr>
          <w:p w14:paraId="40FEB7A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0.38</w:t>
            </w:r>
          </w:p>
        </w:tc>
        <w:tc>
          <w:tcPr>
            <w:tcW w:w="400" w:type="dxa"/>
            <w:noWrap/>
            <w:vAlign w:val="bottom"/>
            <w:hideMark/>
          </w:tcPr>
          <w:p w14:paraId="06D93EF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noWrap/>
            <w:vAlign w:val="bottom"/>
            <w:hideMark/>
          </w:tcPr>
          <w:p w14:paraId="5752534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noWrap/>
            <w:vAlign w:val="bottom"/>
            <w:hideMark/>
          </w:tcPr>
          <w:p w14:paraId="0C512C0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noWrap/>
            <w:vAlign w:val="bottom"/>
            <w:hideMark/>
          </w:tcPr>
          <w:p w14:paraId="2111BCB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noWrap/>
            <w:vAlign w:val="bottom"/>
            <w:hideMark/>
          </w:tcPr>
          <w:p w14:paraId="4082761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noWrap/>
            <w:vAlign w:val="bottom"/>
            <w:hideMark/>
          </w:tcPr>
          <w:p w14:paraId="67F99C4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noWrap/>
            <w:vAlign w:val="bottom"/>
            <w:hideMark/>
          </w:tcPr>
          <w:p w14:paraId="6DEE6CD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noWrap/>
            <w:vAlign w:val="bottom"/>
            <w:hideMark/>
          </w:tcPr>
          <w:p w14:paraId="6ED38F9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noWrap/>
            <w:vAlign w:val="bottom"/>
            <w:hideMark/>
          </w:tcPr>
          <w:p w14:paraId="4539436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noWrap/>
            <w:vAlign w:val="bottom"/>
            <w:hideMark/>
          </w:tcPr>
          <w:p w14:paraId="40DB269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noWrap/>
            <w:vAlign w:val="bottom"/>
            <w:hideMark/>
          </w:tcPr>
          <w:p w14:paraId="3263A7A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noWrap/>
            <w:vAlign w:val="bottom"/>
            <w:hideMark/>
          </w:tcPr>
          <w:p w14:paraId="34245C4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noWrap/>
            <w:vAlign w:val="bottom"/>
            <w:hideMark/>
          </w:tcPr>
          <w:p w14:paraId="71F4239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noWrap/>
            <w:vAlign w:val="bottom"/>
            <w:hideMark/>
          </w:tcPr>
          <w:p w14:paraId="3E06735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40" w:type="dxa"/>
            <w:noWrap/>
            <w:vAlign w:val="bottom"/>
            <w:hideMark/>
          </w:tcPr>
          <w:p w14:paraId="18835A2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noWrap/>
            <w:vAlign w:val="bottom"/>
            <w:hideMark/>
          </w:tcPr>
          <w:p w14:paraId="022533B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noWrap/>
            <w:vAlign w:val="bottom"/>
            <w:hideMark/>
          </w:tcPr>
          <w:p w14:paraId="683E1F9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noWrap/>
            <w:vAlign w:val="bottom"/>
            <w:hideMark/>
          </w:tcPr>
          <w:p w14:paraId="324EC67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noWrap/>
            <w:vAlign w:val="bottom"/>
            <w:hideMark/>
          </w:tcPr>
          <w:p w14:paraId="13208F3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60" w:type="dxa"/>
            <w:noWrap/>
            <w:vAlign w:val="bottom"/>
            <w:hideMark/>
          </w:tcPr>
          <w:p w14:paraId="6322C52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</w:tr>
      <w:tr w:rsidR="0048224E" w:rsidRPr="00707F6D" w14:paraId="0E3F1445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1C366771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6E2B2520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18,000 to 19,999</w:t>
            </w:r>
          </w:p>
        </w:tc>
        <w:tc>
          <w:tcPr>
            <w:tcW w:w="680" w:type="dxa"/>
            <w:noWrap/>
            <w:vAlign w:val="bottom"/>
            <w:hideMark/>
          </w:tcPr>
          <w:p w14:paraId="083C3CF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0.68</w:t>
            </w:r>
          </w:p>
        </w:tc>
        <w:tc>
          <w:tcPr>
            <w:tcW w:w="900" w:type="dxa"/>
            <w:noWrap/>
            <w:vAlign w:val="bottom"/>
            <w:hideMark/>
          </w:tcPr>
          <w:p w14:paraId="09FC228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0.51</w:t>
            </w:r>
          </w:p>
        </w:tc>
        <w:tc>
          <w:tcPr>
            <w:tcW w:w="400" w:type="dxa"/>
            <w:noWrap/>
            <w:vAlign w:val="bottom"/>
            <w:hideMark/>
          </w:tcPr>
          <w:p w14:paraId="28C486F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0.51</w:t>
            </w:r>
          </w:p>
        </w:tc>
        <w:tc>
          <w:tcPr>
            <w:tcW w:w="400" w:type="dxa"/>
            <w:noWrap/>
            <w:vAlign w:val="bottom"/>
            <w:hideMark/>
          </w:tcPr>
          <w:p w14:paraId="167B160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0.51</w:t>
            </w:r>
          </w:p>
        </w:tc>
        <w:tc>
          <w:tcPr>
            <w:tcW w:w="400" w:type="dxa"/>
            <w:noWrap/>
            <w:vAlign w:val="bottom"/>
            <w:hideMark/>
          </w:tcPr>
          <w:p w14:paraId="0B0942B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0.49</w:t>
            </w:r>
          </w:p>
        </w:tc>
        <w:tc>
          <w:tcPr>
            <w:tcW w:w="400" w:type="dxa"/>
            <w:noWrap/>
            <w:vAlign w:val="bottom"/>
            <w:hideMark/>
          </w:tcPr>
          <w:p w14:paraId="7D51527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0.47</w:t>
            </w:r>
          </w:p>
        </w:tc>
        <w:tc>
          <w:tcPr>
            <w:tcW w:w="400" w:type="dxa"/>
            <w:noWrap/>
            <w:vAlign w:val="bottom"/>
            <w:hideMark/>
          </w:tcPr>
          <w:p w14:paraId="33D4FC2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0.45</w:t>
            </w:r>
          </w:p>
        </w:tc>
        <w:tc>
          <w:tcPr>
            <w:tcW w:w="400" w:type="dxa"/>
            <w:noWrap/>
            <w:vAlign w:val="bottom"/>
            <w:hideMark/>
          </w:tcPr>
          <w:p w14:paraId="0CDAB0C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0.43</w:t>
            </w:r>
          </w:p>
        </w:tc>
        <w:tc>
          <w:tcPr>
            <w:tcW w:w="400" w:type="dxa"/>
            <w:noWrap/>
            <w:vAlign w:val="bottom"/>
            <w:hideMark/>
          </w:tcPr>
          <w:p w14:paraId="3CBD5E4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noWrap/>
            <w:vAlign w:val="bottom"/>
            <w:hideMark/>
          </w:tcPr>
          <w:p w14:paraId="47D666F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noWrap/>
            <w:vAlign w:val="bottom"/>
            <w:hideMark/>
          </w:tcPr>
          <w:p w14:paraId="0737F84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noWrap/>
            <w:vAlign w:val="bottom"/>
            <w:hideMark/>
          </w:tcPr>
          <w:p w14:paraId="093C95A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noWrap/>
            <w:vAlign w:val="bottom"/>
            <w:hideMark/>
          </w:tcPr>
          <w:p w14:paraId="7445398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noWrap/>
            <w:vAlign w:val="bottom"/>
            <w:hideMark/>
          </w:tcPr>
          <w:p w14:paraId="1EBCA31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noWrap/>
            <w:vAlign w:val="bottom"/>
            <w:hideMark/>
          </w:tcPr>
          <w:p w14:paraId="45C8B7D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noWrap/>
            <w:vAlign w:val="bottom"/>
            <w:hideMark/>
          </w:tcPr>
          <w:p w14:paraId="404185D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noWrap/>
            <w:vAlign w:val="bottom"/>
            <w:hideMark/>
          </w:tcPr>
          <w:p w14:paraId="2CB7DDE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noWrap/>
            <w:vAlign w:val="bottom"/>
            <w:hideMark/>
          </w:tcPr>
          <w:p w14:paraId="24C7954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noWrap/>
            <w:vAlign w:val="bottom"/>
            <w:hideMark/>
          </w:tcPr>
          <w:p w14:paraId="17B6491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noWrap/>
            <w:vAlign w:val="bottom"/>
            <w:hideMark/>
          </w:tcPr>
          <w:p w14:paraId="471DD23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noWrap/>
            <w:vAlign w:val="bottom"/>
            <w:hideMark/>
          </w:tcPr>
          <w:p w14:paraId="5E1654E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noWrap/>
            <w:vAlign w:val="bottom"/>
            <w:hideMark/>
          </w:tcPr>
          <w:p w14:paraId="19C51D3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40" w:type="dxa"/>
            <w:noWrap/>
            <w:vAlign w:val="bottom"/>
            <w:hideMark/>
          </w:tcPr>
          <w:p w14:paraId="39FE3F9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noWrap/>
            <w:vAlign w:val="bottom"/>
            <w:hideMark/>
          </w:tcPr>
          <w:p w14:paraId="69D951D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noWrap/>
            <w:vAlign w:val="bottom"/>
            <w:hideMark/>
          </w:tcPr>
          <w:p w14:paraId="5124F5A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noWrap/>
            <w:vAlign w:val="bottom"/>
            <w:hideMark/>
          </w:tcPr>
          <w:p w14:paraId="11F1C88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noWrap/>
            <w:vAlign w:val="bottom"/>
            <w:hideMark/>
          </w:tcPr>
          <w:p w14:paraId="03A61B3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60" w:type="dxa"/>
            <w:noWrap/>
            <w:vAlign w:val="bottom"/>
            <w:hideMark/>
          </w:tcPr>
          <w:p w14:paraId="166DD2D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</w:tr>
      <w:tr w:rsidR="0048224E" w:rsidRPr="00707F6D" w14:paraId="2F7DC81C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24F96672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0EDBF2EB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20,000 to 24,999</w:t>
            </w:r>
          </w:p>
        </w:tc>
        <w:tc>
          <w:tcPr>
            <w:tcW w:w="680" w:type="dxa"/>
            <w:noWrap/>
            <w:vAlign w:val="bottom"/>
            <w:hideMark/>
          </w:tcPr>
          <w:p w14:paraId="2702CA2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0.80</w:t>
            </w:r>
          </w:p>
        </w:tc>
        <w:tc>
          <w:tcPr>
            <w:tcW w:w="900" w:type="dxa"/>
            <w:noWrap/>
            <w:vAlign w:val="bottom"/>
            <w:hideMark/>
          </w:tcPr>
          <w:p w14:paraId="31114D0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noWrap/>
            <w:vAlign w:val="bottom"/>
            <w:hideMark/>
          </w:tcPr>
          <w:p w14:paraId="7FC3B9E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noWrap/>
            <w:vAlign w:val="bottom"/>
            <w:hideMark/>
          </w:tcPr>
          <w:p w14:paraId="12BF1ED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noWrap/>
            <w:vAlign w:val="bottom"/>
            <w:hideMark/>
          </w:tcPr>
          <w:p w14:paraId="490F152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0.58</w:t>
            </w:r>
          </w:p>
        </w:tc>
        <w:tc>
          <w:tcPr>
            <w:tcW w:w="400" w:type="dxa"/>
            <w:noWrap/>
            <w:vAlign w:val="bottom"/>
            <w:hideMark/>
          </w:tcPr>
          <w:p w14:paraId="62ABDE2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0.55</w:t>
            </w:r>
          </w:p>
        </w:tc>
        <w:tc>
          <w:tcPr>
            <w:tcW w:w="400" w:type="dxa"/>
            <w:noWrap/>
            <w:vAlign w:val="bottom"/>
            <w:hideMark/>
          </w:tcPr>
          <w:p w14:paraId="7676353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0.53</w:t>
            </w:r>
          </w:p>
        </w:tc>
        <w:tc>
          <w:tcPr>
            <w:tcW w:w="400" w:type="dxa"/>
            <w:noWrap/>
            <w:vAlign w:val="bottom"/>
            <w:hideMark/>
          </w:tcPr>
          <w:p w14:paraId="2FE5526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0.50</w:t>
            </w:r>
          </w:p>
        </w:tc>
        <w:tc>
          <w:tcPr>
            <w:tcW w:w="400" w:type="dxa"/>
            <w:noWrap/>
            <w:vAlign w:val="bottom"/>
            <w:hideMark/>
          </w:tcPr>
          <w:p w14:paraId="0B97335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noWrap/>
            <w:vAlign w:val="bottom"/>
            <w:hideMark/>
          </w:tcPr>
          <w:p w14:paraId="4298E54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noWrap/>
            <w:vAlign w:val="bottom"/>
            <w:hideMark/>
          </w:tcPr>
          <w:p w14:paraId="7EA16EE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noWrap/>
            <w:vAlign w:val="bottom"/>
            <w:hideMark/>
          </w:tcPr>
          <w:p w14:paraId="122842A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noWrap/>
            <w:vAlign w:val="bottom"/>
            <w:hideMark/>
          </w:tcPr>
          <w:p w14:paraId="2D92A78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noWrap/>
            <w:vAlign w:val="bottom"/>
            <w:hideMark/>
          </w:tcPr>
          <w:p w14:paraId="6E311D0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noWrap/>
            <w:vAlign w:val="bottom"/>
            <w:hideMark/>
          </w:tcPr>
          <w:p w14:paraId="6D34CBC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noWrap/>
            <w:vAlign w:val="bottom"/>
            <w:hideMark/>
          </w:tcPr>
          <w:p w14:paraId="1D7B3AF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noWrap/>
            <w:vAlign w:val="bottom"/>
            <w:hideMark/>
          </w:tcPr>
          <w:p w14:paraId="1B92A25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noWrap/>
            <w:vAlign w:val="bottom"/>
            <w:hideMark/>
          </w:tcPr>
          <w:p w14:paraId="636B112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noWrap/>
            <w:vAlign w:val="bottom"/>
            <w:hideMark/>
          </w:tcPr>
          <w:p w14:paraId="1D7D5FA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noWrap/>
            <w:vAlign w:val="bottom"/>
            <w:hideMark/>
          </w:tcPr>
          <w:p w14:paraId="6DCA7D4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noWrap/>
            <w:vAlign w:val="bottom"/>
            <w:hideMark/>
          </w:tcPr>
          <w:p w14:paraId="0C33F15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noWrap/>
            <w:vAlign w:val="bottom"/>
            <w:hideMark/>
          </w:tcPr>
          <w:p w14:paraId="3FBD8E0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40" w:type="dxa"/>
            <w:noWrap/>
            <w:vAlign w:val="bottom"/>
            <w:hideMark/>
          </w:tcPr>
          <w:p w14:paraId="65FDDDE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noWrap/>
            <w:vAlign w:val="bottom"/>
            <w:hideMark/>
          </w:tcPr>
          <w:p w14:paraId="5736FEC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noWrap/>
            <w:vAlign w:val="bottom"/>
            <w:hideMark/>
          </w:tcPr>
          <w:p w14:paraId="73D9B91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noWrap/>
            <w:vAlign w:val="bottom"/>
            <w:hideMark/>
          </w:tcPr>
          <w:p w14:paraId="029D9CA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noWrap/>
            <w:vAlign w:val="bottom"/>
            <w:hideMark/>
          </w:tcPr>
          <w:p w14:paraId="738FF75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60" w:type="dxa"/>
            <w:noWrap/>
            <w:vAlign w:val="bottom"/>
            <w:hideMark/>
          </w:tcPr>
          <w:p w14:paraId="7511307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</w:tr>
      <w:tr w:rsidR="0048224E" w:rsidRPr="00707F6D" w14:paraId="473CB217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0772A388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53F84536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25,000 to 29,999</w:t>
            </w:r>
          </w:p>
        </w:tc>
        <w:tc>
          <w:tcPr>
            <w:tcW w:w="680" w:type="dxa"/>
            <w:noWrap/>
            <w:vAlign w:val="bottom"/>
            <w:hideMark/>
          </w:tcPr>
          <w:p w14:paraId="76841A4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1.00</w:t>
            </w:r>
          </w:p>
        </w:tc>
        <w:tc>
          <w:tcPr>
            <w:tcW w:w="900" w:type="dxa"/>
            <w:noWrap/>
            <w:vAlign w:val="bottom"/>
            <w:hideMark/>
          </w:tcPr>
          <w:p w14:paraId="44F12B0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0.75</w:t>
            </w:r>
          </w:p>
        </w:tc>
        <w:tc>
          <w:tcPr>
            <w:tcW w:w="400" w:type="dxa"/>
            <w:noWrap/>
            <w:vAlign w:val="bottom"/>
            <w:hideMark/>
          </w:tcPr>
          <w:p w14:paraId="730D64F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0.75</w:t>
            </w:r>
          </w:p>
        </w:tc>
        <w:tc>
          <w:tcPr>
            <w:tcW w:w="400" w:type="dxa"/>
            <w:noWrap/>
            <w:vAlign w:val="bottom"/>
            <w:hideMark/>
          </w:tcPr>
          <w:p w14:paraId="63E7505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0.75</w:t>
            </w:r>
          </w:p>
        </w:tc>
        <w:tc>
          <w:tcPr>
            <w:tcW w:w="400" w:type="dxa"/>
            <w:noWrap/>
            <w:vAlign w:val="bottom"/>
            <w:hideMark/>
          </w:tcPr>
          <w:p w14:paraId="3C02EAB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  <w:tc>
          <w:tcPr>
            <w:tcW w:w="400" w:type="dxa"/>
            <w:noWrap/>
            <w:vAlign w:val="bottom"/>
            <w:hideMark/>
          </w:tcPr>
          <w:p w14:paraId="56F3034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0.69</w:t>
            </w:r>
          </w:p>
        </w:tc>
        <w:tc>
          <w:tcPr>
            <w:tcW w:w="400" w:type="dxa"/>
            <w:noWrap/>
            <w:vAlign w:val="bottom"/>
            <w:hideMark/>
          </w:tcPr>
          <w:p w14:paraId="43D2DA9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0.66</w:t>
            </w:r>
          </w:p>
        </w:tc>
        <w:tc>
          <w:tcPr>
            <w:tcW w:w="400" w:type="dxa"/>
            <w:noWrap/>
            <w:vAlign w:val="bottom"/>
            <w:hideMark/>
          </w:tcPr>
          <w:p w14:paraId="0B17E9F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0.63</w:t>
            </w:r>
          </w:p>
        </w:tc>
        <w:tc>
          <w:tcPr>
            <w:tcW w:w="400" w:type="dxa"/>
            <w:noWrap/>
            <w:vAlign w:val="bottom"/>
            <w:hideMark/>
          </w:tcPr>
          <w:p w14:paraId="2F772A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noWrap/>
            <w:vAlign w:val="bottom"/>
            <w:hideMark/>
          </w:tcPr>
          <w:p w14:paraId="09A484C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noWrap/>
            <w:vAlign w:val="bottom"/>
            <w:hideMark/>
          </w:tcPr>
          <w:p w14:paraId="07876C1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noWrap/>
            <w:vAlign w:val="bottom"/>
            <w:hideMark/>
          </w:tcPr>
          <w:p w14:paraId="714A69F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noWrap/>
            <w:vAlign w:val="bottom"/>
            <w:hideMark/>
          </w:tcPr>
          <w:p w14:paraId="4ED14BF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noWrap/>
            <w:vAlign w:val="bottom"/>
            <w:hideMark/>
          </w:tcPr>
          <w:p w14:paraId="4E5BB44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noWrap/>
            <w:vAlign w:val="bottom"/>
            <w:hideMark/>
          </w:tcPr>
          <w:p w14:paraId="2F1F92B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noWrap/>
            <w:vAlign w:val="bottom"/>
            <w:hideMark/>
          </w:tcPr>
          <w:p w14:paraId="694CFDB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noWrap/>
            <w:vAlign w:val="bottom"/>
            <w:hideMark/>
          </w:tcPr>
          <w:p w14:paraId="49ADC03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noWrap/>
            <w:vAlign w:val="bottom"/>
            <w:hideMark/>
          </w:tcPr>
          <w:p w14:paraId="29B34E4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noWrap/>
            <w:vAlign w:val="bottom"/>
            <w:hideMark/>
          </w:tcPr>
          <w:p w14:paraId="5ECDD26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noWrap/>
            <w:vAlign w:val="bottom"/>
            <w:hideMark/>
          </w:tcPr>
          <w:p w14:paraId="190D9B8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noWrap/>
            <w:vAlign w:val="bottom"/>
            <w:hideMark/>
          </w:tcPr>
          <w:p w14:paraId="3A134E6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noWrap/>
            <w:vAlign w:val="bottom"/>
            <w:hideMark/>
          </w:tcPr>
          <w:p w14:paraId="11B465A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40" w:type="dxa"/>
            <w:noWrap/>
            <w:vAlign w:val="bottom"/>
            <w:hideMark/>
          </w:tcPr>
          <w:p w14:paraId="50AD223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noWrap/>
            <w:vAlign w:val="bottom"/>
            <w:hideMark/>
          </w:tcPr>
          <w:p w14:paraId="1D05A02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noWrap/>
            <w:vAlign w:val="bottom"/>
            <w:hideMark/>
          </w:tcPr>
          <w:p w14:paraId="7BDE80D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noWrap/>
            <w:vAlign w:val="bottom"/>
            <w:hideMark/>
          </w:tcPr>
          <w:p w14:paraId="22009AA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noWrap/>
            <w:vAlign w:val="bottom"/>
            <w:hideMark/>
          </w:tcPr>
          <w:p w14:paraId="0C3AED7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60" w:type="dxa"/>
            <w:noWrap/>
            <w:vAlign w:val="bottom"/>
            <w:hideMark/>
          </w:tcPr>
          <w:p w14:paraId="4BB3AE9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</w:tr>
      <w:tr w:rsidR="0048224E" w:rsidRPr="00707F6D" w14:paraId="65EA3915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7E88E5C8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64E42A28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30,000 to 34,999</w:t>
            </w:r>
          </w:p>
        </w:tc>
        <w:tc>
          <w:tcPr>
            <w:tcW w:w="680" w:type="dxa"/>
            <w:noWrap/>
            <w:vAlign w:val="bottom"/>
            <w:hideMark/>
          </w:tcPr>
          <w:p w14:paraId="20322E2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900" w:type="dxa"/>
            <w:noWrap/>
            <w:vAlign w:val="bottom"/>
            <w:hideMark/>
          </w:tcPr>
          <w:p w14:paraId="40215E0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0.90</w:t>
            </w:r>
          </w:p>
        </w:tc>
        <w:tc>
          <w:tcPr>
            <w:tcW w:w="400" w:type="dxa"/>
            <w:noWrap/>
            <w:vAlign w:val="bottom"/>
            <w:hideMark/>
          </w:tcPr>
          <w:p w14:paraId="5B21979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0.90</w:t>
            </w:r>
          </w:p>
        </w:tc>
        <w:tc>
          <w:tcPr>
            <w:tcW w:w="400" w:type="dxa"/>
            <w:noWrap/>
            <w:vAlign w:val="bottom"/>
            <w:hideMark/>
          </w:tcPr>
          <w:p w14:paraId="32C1ACF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0.90</w:t>
            </w:r>
          </w:p>
        </w:tc>
        <w:tc>
          <w:tcPr>
            <w:tcW w:w="400" w:type="dxa"/>
            <w:noWrap/>
            <w:vAlign w:val="bottom"/>
            <w:hideMark/>
          </w:tcPr>
          <w:p w14:paraId="4B1628A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0.87</w:t>
            </w:r>
          </w:p>
        </w:tc>
        <w:tc>
          <w:tcPr>
            <w:tcW w:w="400" w:type="dxa"/>
            <w:noWrap/>
            <w:vAlign w:val="bottom"/>
            <w:hideMark/>
          </w:tcPr>
          <w:p w14:paraId="2C23224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0.83</w:t>
            </w:r>
          </w:p>
        </w:tc>
        <w:tc>
          <w:tcPr>
            <w:tcW w:w="400" w:type="dxa"/>
            <w:noWrap/>
            <w:vAlign w:val="bottom"/>
            <w:hideMark/>
          </w:tcPr>
          <w:p w14:paraId="5AE5F44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0.79</w:t>
            </w:r>
          </w:p>
        </w:tc>
        <w:tc>
          <w:tcPr>
            <w:tcW w:w="400" w:type="dxa"/>
            <w:noWrap/>
            <w:vAlign w:val="bottom"/>
            <w:hideMark/>
          </w:tcPr>
          <w:p w14:paraId="42D9FBE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0.76</w:t>
            </w:r>
          </w:p>
        </w:tc>
        <w:tc>
          <w:tcPr>
            <w:tcW w:w="400" w:type="dxa"/>
            <w:noWrap/>
            <w:vAlign w:val="bottom"/>
            <w:hideMark/>
          </w:tcPr>
          <w:p w14:paraId="3FA17CC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  <w:tc>
          <w:tcPr>
            <w:tcW w:w="400" w:type="dxa"/>
            <w:noWrap/>
            <w:vAlign w:val="bottom"/>
            <w:hideMark/>
          </w:tcPr>
          <w:p w14:paraId="313D7A9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  <w:tc>
          <w:tcPr>
            <w:tcW w:w="400" w:type="dxa"/>
            <w:noWrap/>
            <w:vAlign w:val="bottom"/>
            <w:hideMark/>
          </w:tcPr>
          <w:p w14:paraId="1E94126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  <w:tc>
          <w:tcPr>
            <w:tcW w:w="400" w:type="dxa"/>
            <w:noWrap/>
            <w:vAlign w:val="bottom"/>
            <w:hideMark/>
          </w:tcPr>
          <w:p w14:paraId="31939BD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  <w:tc>
          <w:tcPr>
            <w:tcW w:w="400" w:type="dxa"/>
            <w:noWrap/>
            <w:vAlign w:val="bottom"/>
            <w:hideMark/>
          </w:tcPr>
          <w:p w14:paraId="06CE627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  <w:tc>
          <w:tcPr>
            <w:tcW w:w="400" w:type="dxa"/>
            <w:noWrap/>
            <w:vAlign w:val="bottom"/>
            <w:hideMark/>
          </w:tcPr>
          <w:p w14:paraId="36A3730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  <w:tc>
          <w:tcPr>
            <w:tcW w:w="400" w:type="dxa"/>
            <w:noWrap/>
            <w:vAlign w:val="bottom"/>
            <w:hideMark/>
          </w:tcPr>
          <w:p w14:paraId="377F9AB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  <w:tc>
          <w:tcPr>
            <w:tcW w:w="400" w:type="dxa"/>
            <w:noWrap/>
            <w:vAlign w:val="bottom"/>
            <w:hideMark/>
          </w:tcPr>
          <w:p w14:paraId="355E746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  <w:tc>
          <w:tcPr>
            <w:tcW w:w="400" w:type="dxa"/>
            <w:noWrap/>
            <w:vAlign w:val="bottom"/>
            <w:hideMark/>
          </w:tcPr>
          <w:p w14:paraId="03A3A5A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  <w:tc>
          <w:tcPr>
            <w:tcW w:w="400" w:type="dxa"/>
            <w:noWrap/>
            <w:vAlign w:val="bottom"/>
            <w:hideMark/>
          </w:tcPr>
          <w:p w14:paraId="3816A72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  <w:tc>
          <w:tcPr>
            <w:tcW w:w="400" w:type="dxa"/>
            <w:noWrap/>
            <w:vAlign w:val="bottom"/>
            <w:hideMark/>
          </w:tcPr>
          <w:p w14:paraId="581822F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  <w:tc>
          <w:tcPr>
            <w:tcW w:w="400" w:type="dxa"/>
            <w:noWrap/>
            <w:vAlign w:val="bottom"/>
            <w:hideMark/>
          </w:tcPr>
          <w:p w14:paraId="310251B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  <w:tc>
          <w:tcPr>
            <w:tcW w:w="400" w:type="dxa"/>
            <w:noWrap/>
            <w:vAlign w:val="bottom"/>
            <w:hideMark/>
          </w:tcPr>
          <w:p w14:paraId="4105E09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  <w:tc>
          <w:tcPr>
            <w:tcW w:w="400" w:type="dxa"/>
            <w:noWrap/>
            <w:vAlign w:val="bottom"/>
            <w:hideMark/>
          </w:tcPr>
          <w:p w14:paraId="1985545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  <w:tc>
          <w:tcPr>
            <w:tcW w:w="440" w:type="dxa"/>
            <w:noWrap/>
            <w:vAlign w:val="bottom"/>
            <w:hideMark/>
          </w:tcPr>
          <w:p w14:paraId="2B01B83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  <w:tc>
          <w:tcPr>
            <w:tcW w:w="400" w:type="dxa"/>
            <w:noWrap/>
            <w:vAlign w:val="bottom"/>
            <w:hideMark/>
          </w:tcPr>
          <w:p w14:paraId="7C0506A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  <w:tc>
          <w:tcPr>
            <w:tcW w:w="400" w:type="dxa"/>
            <w:noWrap/>
            <w:vAlign w:val="bottom"/>
            <w:hideMark/>
          </w:tcPr>
          <w:p w14:paraId="67DDD58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  <w:tc>
          <w:tcPr>
            <w:tcW w:w="400" w:type="dxa"/>
            <w:noWrap/>
            <w:vAlign w:val="bottom"/>
            <w:hideMark/>
          </w:tcPr>
          <w:p w14:paraId="44550B7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  <w:tc>
          <w:tcPr>
            <w:tcW w:w="400" w:type="dxa"/>
            <w:noWrap/>
            <w:vAlign w:val="bottom"/>
            <w:hideMark/>
          </w:tcPr>
          <w:p w14:paraId="0DA6686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  <w:tc>
          <w:tcPr>
            <w:tcW w:w="460" w:type="dxa"/>
            <w:noWrap/>
            <w:vAlign w:val="bottom"/>
            <w:hideMark/>
          </w:tcPr>
          <w:p w14:paraId="4400989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</w:tr>
      <w:tr w:rsidR="0048224E" w:rsidRPr="00707F6D" w14:paraId="48350591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659CDA3B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4D6CF016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35,000 to 39,999</w:t>
            </w:r>
          </w:p>
        </w:tc>
        <w:tc>
          <w:tcPr>
            <w:tcW w:w="680" w:type="dxa"/>
            <w:noWrap/>
            <w:vAlign w:val="bottom"/>
            <w:hideMark/>
          </w:tcPr>
          <w:p w14:paraId="67434FF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1.41</w:t>
            </w:r>
          </w:p>
        </w:tc>
        <w:tc>
          <w:tcPr>
            <w:tcW w:w="900" w:type="dxa"/>
            <w:noWrap/>
            <w:vAlign w:val="bottom"/>
            <w:hideMark/>
          </w:tcPr>
          <w:p w14:paraId="1C60682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1.05</w:t>
            </w:r>
          </w:p>
        </w:tc>
        <w:tc>
          <w:tcPr>
            <w:tcW w:w="400" w:type="dxa"/>
            <w:noWrap/>
            <w:vAlign w:val="bottom"/>
            <w:hideMark/>
          </w:tcPr>
          <w:p w14:paraId="3987EEA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1.05</w:t>
            </w:r>
          </w:p>
        </w:tc>
        <w:tc>
          <w:tcPr>
            <w:tcW w:w="400" w:type="dxa"/>
            <w:noWrap/>
            <w:vAlign w:val="bottom"/>
            <w:hideMark/>
          </w:tcPr>
          <w:p w14:paraId="2EDAE0F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1.05</w:t>
            </w:r>
          </w:p>
        </w:tc>
        <w:tc>
          <w:tcPr>
            <w:tcW w:w="400" w:type="dxa"/>
            <w:noWrap/>
            <w:vAlign w:val="bottom"/>
            <w:hideMark/>
          </w:tcPr>
          <w:p w14:paraId="1DF475D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00" w:type="dxa"/>
            <w:noWrap/>
            <w:vAlign w:val="bottom"/>
            <w:hideMark/>
          </w:tcPr>
          <w:p w14:paraId="4658747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00" w:type="dxa"/>
            <w:noWrap/>
            <w:vAlign w:val="bottom"/>
            <w:hideMark/>
          </w:tcPr>
          <w:p w14:paraId="4A79EE0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400" w:type="dxa"/>
            <w:noWrap/>
            <w:vAlign w:val="bottom"/>
            <w:hideMark/>
          </w:tcPr>
          <w:p w14:paraId="42AC42E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0.89</w:t>
            </w:r>
          </w:p>
        </w:tc>
        <w:tc>
          <w:tcPr>
            <w:tcW w:w="400" w:type="dxa"/>
            <w:noWrap/>
            <w:vAlign w:val="bottom"/>
            <w:hideMark/>
          </w:tcPr>
          <w:p w14:paraId="658E732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00" w:type="dxa"/>
            <w:noWrap/>
            <w:vAlign w:val="bottom"/>
            <w:hideMark/>
          </w:tcPr>
          <w:p w14:paraId="24E4689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00" w:type="dxa"/>
            <w:noWrap/>
            <w:vAlign w:val="bottom"/>
            <w:hideMark/>
          </w:tcPr>
          <w:p w14:paraId="698D8FB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00" w:type="dxa"/>
            <w:noWrap/>
            <w:vAlign w:val="bottom"/>
            <w:hideMark/>
          </w:tcPr>
          <w:p w14:paraId="76CF736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00" w:type="dxa"/>
            <w:noWrap/>
            <w:vAlign w:val="bottom"/>
            <w:hideMark/>
          </w:tcPr>
          <w:p w14:paraId="0F8A8C3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00" w:type="dxa"/>
            <w:noWrap/>
            <w:vAlign w:val="bottom"/>
            <w:hideMark/>
          </w:tcPr>
          <w:p w14:paraId="5132A99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00" w:type="dxa"/>
            <w:noWrap/>
            <w:vAlign w:val="bottom"/>
            <w:hideMark/>
          </w:tcPr>
          <w:p w14:paraId="1FA1173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00" w:type="dxa"/>
            <w:noWrap/>
            <w:vAlign w:val="bottom"/>
            <w:hideMark/>
          </w:tcPr>
          <w:p w14:paraId="0204818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00" w:type="dxa"/>
            <w:noWrap/>
            <w:vAlign w:val="bottom"/>
            <w:hideMark/>
          </w:tcPr>
          <w:p w14:paraId="01E91A9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00" w:type="dxa"/>
            <w:noWrap/>
            <w:vAlign w:val="bottom"/>
            <w:hideMark/>
          </w:tcPr>
          <w:p w14:paraId="66AED05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00" w:type="dxa"/>
            <w:noWrap/>
            <w:vAlign w:val="bottom"/>
            <w:hideMark/>
          </w:tcPr>
          <w:p w14:paraId="5B7B087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00" w:type="dxa"/>
            <w:noWrap/>
            <w:vAlign w:val="bottom"/>
            <w:hideMark/>
          </w:tcPr>
          <w:p w14:paraId="19FFB8C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00" w:type="dxa"/>
            <w:noWrap/>
            <w:vAlign w:val="bottom"/>
            <w:hideMark/>
          </w:tcPr>
          <w:p w14:paraId="025FBEE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00" w:type="dxa"/>
            <w:noWrap/>
            <w:vAlign w:val="bottom"/>
            <w:hideMark/>
          </w:tcPr>
          <w:p w14:paraId="2E2C326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40" w:type="dxa"/>
            <w:noWrap/>
            <w:vAlign w:val="bottom"/>
            <w:hideMark/>
          </w:tcPr>
          <w:p w14:paraId="7096B55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00" w:type="dxa"/>
            <w:noWrap/>
            <w:vAlign w:val="bottom"/>
            <w:hideMark/>
          </w:tcPr>
          <w:p w14:paraId="60B7E19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00" w:type="dxa"/>
            <w:noWrap/>
            <w:vAlign w:val="bottom"/>
            <w:hideMark/>
          </w:tcPr>
          <w:p w14:paraId="095611A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00" w:type="dxa"/>
            <w:noWrap/>
            <w:vAlign w:val="bottom"/>
            <w:hideMark/>
          </w:tcPr>
          <w:p w14:paraId="45EF3B0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00" w:type="dxa"/>
            <w:noWrap/>
            <w:vAlign w:val="bottom"/>
            <w:hideMark/>
          </w:tcPr>
          <w:p w14:paraId="05B8912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60" w:type="dxa"/>
            <w:noWrap/>
            <w:vAlign w:val="bottom"/>
            <w:hideMark/>
          </w:tcPr>
          <w:p w14:paraId="14A63B1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</w:tr>
      <w:tr w:rsidR="0048224E" w:rsidRPr="00707F6D" w14:paraId="2A3F532C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35237853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2CCBCA2A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40,000 to 44,999</w:t>
            </w:r>
          </w:p>
        </w:tc>
        <w:tc>
          <w:tcPr>
            <w:tcW w:w="680" w:type="dxa"/>
            <w:noWrap/>
            <w:vAlign w:val="bottom"/>
            <w:hideMark/>
          </w:tcPr>
          <w:p w14:paraId="2117881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1.55</w:t>
            </w:r>
          </w:p>
        </w:tc>
        <w:tc>
          <w:tcPr>
            <w:tcW w:w="900" w:type="dxa"/>
            <w:noWrap/>
            <w:vAlign w:val="bottom"/>
            <w:hideMark/>
          </w:tcPr>
          <w:p w14:paraId="1ECBFA1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1.17</w:t>
            </w:r>
          </w:p>
        </w:tc>
        <w:tc>
          <w:tcPr>
            <w:tcW w:w="400" w:type="dxa"/>
            <w:noWrap/>
            <w:vAlign w:val="bottom"/>
            <w:hideMark/>
          </w:tcPr>
          <w:p w14:paraId="1245751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1.17</w:t>
            </w:r>
          </w:p>
        </w:tc>
        <w:tc>
          <w:tcPr>
            <w:tcW w:w="400" w:type="dxa"/>
            <w:noWrap/>
            <w:vAlign w:val="bottom"/>
            <w:hideMark/>
          </w:tcPr>
          <w:p w14:paraId="0DA979B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1.17</w:t>
            </w:r>
          </w:p>
        </w:tc>
        <w:tc>
          <w:tcPr>
            <w:tcW w:w="400" w:type="dxa"/>
            <w:noWrap/>
            <w:vAlign w:val="bottom"/>
            <w:hideMark/>
          </w:tcPr>
          <w:p w14:paraId="39AF98E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1.12</w:t>
            </w:r>
          </w:p>
        </w:tc>
        <w:tc>
          <w:tcPr>
            <w:tcW w:w="400" w:type="dxa"/>
            <w:noWrap/>
            <w:vAlign w:val="bottom"/>
            <w:hideMark/>
          </w:tcPr>
          <w:p w14:paraId="2089C8E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400" w:type="dxa"/>
            <w:noWrap/>
            <w:vAlign w:val="bottom"/>
            <w:hideMark/>
          </w:tcPr>
          <w:p w14:paraId="60EE4BB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1.03</w:t>
            </w:r>
          </w:p>
        </w:tc>
        <w:tc>
          <w:tcPr>
            <w:tcW w:w="400" w:type="dxa"/>
            <w:noWrap/>
            <w:vAlign w:val="bottom"/>
            <w:hideMark/>
          </w:tcPr>
          <w:p w14:paraId="30DAC1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0.98</w:t>
            </w:r>
          </w:p>
        </w:tc>
        <w:tc>
          <w:tcPr>
            <w:tcW w:w="400" w:type="dxa"/>
            <w:noWrap/>
            <w:vAlign w:val="bottom"/>
            <w:hideMark/>
          </w:tcPr>
          <w:p w14:paraId="533C7E8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400" w:type="dxa"/>
            <w:noWrap/>
            <w:vAlign w:val="bottom"/>
            <w:hideMark/>
          </w:tcPr>
          <w:p w14:paraId="52CE861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400" w:type="dxa"/>
            <w:noWrap/>
            <w:vAlign w:val="bottom"/>
            <w:hideMark/>
          </w:tcPr>
          <w:p w14:paraId="57F9F42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400" w:type="dxa"/>
            <w:noWrap/>
            <w:vAlign w:val="bottom"/>
            <w:hideMark/>
          </w:tcPr>
          <w:p w14:paraId="2B19061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400" w:type="dxa"/>
            <w:noWrap/>
            <w:vAlign w:val="bottom"/>
            <w:hideMark/>
          </w:tcPr>
          <w:p w14:paraId="7A0B6C7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400" w:type="dxa"/>
            <w:noWrap/>
            <w:vAlign w:val="bottom"/>
            <w:hideMark/>
          </w:tcPr>
          <w:p w14:paraId="234D998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400" w:type="dxa"/>
            <w:noWrap/>
            <w:vAlign w:val="bottom"/>
            <w:hideMark/>
          </w:tcPr>
          <w:p w14:paraId="7306B63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400" w:type="dxa"/>
            <w:noWrap/>
            <w:vAlign w:val="bottom"/>
            <w:hideMark/>
          </w:tcPr>
          <w:p w14:paraId="6389395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400" w:type="dxa"/>
            <w:noWrap/>
            <w:vAlign w:val="bottom"/>
            <w:hideMark/>
          </w:tcPr>
          <w:p w14:paraId="2269A50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400" w:type="dxa"/>
            <w:noWrap/>
            <w:vAlign w:val="bottom"/>
            <w:hideMark/>
          </w:tcPr>
          <w:p w14:paraId="49ED095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400" w:type="dxa"/>
            <w:noWrap/>
            <w:vAlign w:val="bottom"/>
            <w:hideMark/>
          </w:tcPr>
          <w:p w14:paraId="258CE60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400" w:type="dxa"/>
            <w:noWrap/>
            <w:vAlign w:val="bottom"/>
            <w:hideMark/>
          </w:tcPr>
          <w:p w14:paraId="2960E7E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400" w:type="dxa"/>
            <w:noWrap/>
            <w:vAlign w:val="bottom"/>
            <w:hideMark/>
          </w:tcPr>
          <w:p w14:paraId="05ACF7C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400" w:type="dxa"/>
            <w:noWrap/>
            <w:vAlign w:val="bottom"/>
            <w:hideMark/>
          </w:tcPr>
          <w:p w14:paraId="57A9B6D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440" w:type="dxa"/>
            <w:noWrap/>
            <w:vAlign w:val="bottom"/>
            <w:hideMark/>
          </w:tcPr>
          <w:p w14:paraId="24D7A55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400" w:type="dxa"/>
            <w:noWrap/>
            <w:vAlign w:val="bottom"/>
            <w:hideMark/>
          </w:tcPr>
          <w:p w14:paraId="7FEE57D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400" w:type="dxa"/>
            <w:noWrap/>
            <w:vAlign w:val="bottom"/>
            <w:hideMark/>
          </w:tcPr>
          <w:p w14:paraId="75ACA22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400" w:type="dxa"/>
            <w:noWrap/>
            <w:vAlign w:val="bottom"/>
            <w:hideMark/>
          </w:tcPr>
          <w:p w14:paraId="7AD5A44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400" w:type="dxa"/>
            <w:noWrap/>
            <w:vAlign w:val="bottom"/>
            <w:hideMark/>
          </w:tcPr>
          <w:p w14:paraId="710C509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460" w:type="dxa"/>
            <w:noWrap/>
            <w:vAlign w:val="bottom"/>
            <w:hideMark/>
          </w:tcPr>
          <w:p w14:paraId="007BD8F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</w:tr>
      <w:tr w:rsidR="0048224E" w:rsidRPr="00707F6D" w14:paraId="6285C3C6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5A6697D9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2CDC5582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45,000 to 49,999</w:t>
            </w:r>
          </w:p>
        </w:tc>
        <w:tc>
          <w:tcPr>
            <w:tcW w:w="680" w:type="dxa"/>
            <w:noWrap/>
            <w:vAlign w:val="bottom"/>
            <w:hideMark/>
          </w:tcPr>
          <w:p w14:paraId="1BC92D2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1.62</w:t>
            </w:r>
          </w:p>
        </w:tc>
        <w:tc>
          <w:tcPr>
            <w:tcW w:w="900" w:type="dxa"/>
            <w:noWrap/>
            <w:vAlign w:val="bottom"/>
            <w:hideMark/>
          </w:tcPr>
          <w:p w14:paraId="0FD5EB3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1.22</w:t>
            </w:r>
          </w:p>
        </w:tc>
        <w:tc>
          <w:tcPr>
            <w:tcW w:w="400" w:type="dxa"/>
            <w:noWrap/>
            <w:vAlign w:val="bottom"/>
            <w:hideMark/>
          </w:tcPr>
          <w:p w14:paraId="1CAE543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1.22</w:t>
            </w:r>
          </w:p>
        </w:tc>
        <w:tc>
          <w:tcPr>
            <w:tcW w:w="400" w:type="dxa"/>
            <w:noWrap/>
            <w:vAlign w:val="bottom"/>
            <w:hideMark/>
          </w:tcPr>
          <w:p w14:paraId="66E249C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1.22</w:t>
            </w:r>
          </w:p>
        </w:tc>
        <w:tc>
          <w:tcPr>
            <w:tcW w:w="400" w:type="dxa"/>
            <w:noWrap/>
            <w:vAlign w:val="bottom"/>
            <w:hideMark/>
          </w:tcPr>
          <w:p w14:paraId="12362CA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1.17</w:t>
            </w:r>
          </w:p>
        </w:tc>
        <w:tc>
          <w:tcPr>
            <w:tcW w:w="400" w:type="dxa"/>
            <w:noWrap/>
            <w:vAlign w:val="bottom"/>
            <w:hideMark/>
          </w:tcPr>
          <w:p w14:paraId="435C64E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1.12</w:t>
            </w:r>
          </w:p>
        </w:tc>
        <w:tc>
          <w:tcPr>
            <w:tcW w:w="400" w:type="dxa"/>
            <w:noWrap/>
            <w:vAlign w:val="bottom"/>
            <w:hideMark/>
          </w:tcPr>
          <w:p w14:paraId="4A96CD8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400" w:type="dxa"/>
            <w:noWrap/>
            <w:vAlign w:val="bottom"/>
            <w:hideMark/>
          </w:tcPr>
          <w:p w14:paraId="165779F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1.02</w:t>
            </w:r>
          </w:p>
        </w:tc>
        <w:tc>
          <w:tcPr>
            <w:tcW w:w="400" w:type="dxa"/>
            <w:noWrap/>
            <w:vAlign w:val="bottom"/>
            <w:hideMark/>
          </w:tcPr>
          <w:p w14:paraId="34EE4B2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00" w:type="dxa"/>
            <w:noWrap/>
            <w:vAlign w:val="bottom"/>
            <w:hideMark/>
          </w:tcPr>
          <w:p w14:paraId="34C6C66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00" w:type="dxa"/>
            <w:noWrap/>
            <w:vAlign w:val="bottom"/>
            <w:hideMark/>
          </w:tcPr>
          <w:p w14:paraId="48B63B1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00" w:type="dxa"/>
            <w:noWrap/>
            <w:vAlign w:val="bottom"/>
            <w:hideMark/>
          </w:tcPr>
          <w:p w14:paraId="12054A0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00" w:type="dxa"/>
            <w:noWrap/>
            <w:vAlign w:val="bottom"/>
            <w:hideMark/>
          </w:tcPr>
          <w:p w14:paraId="6FF6C21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00" w:type="dxa"/>
            <w:noWrap/>
            <w:vAlign w:val="bottom"/>
            <w:hideMark/>
          </w:tcPr>
          <w:p w14:paraId="6881DA3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00" w:type="dxa"/>
            <w:noWrap/>
            <w:vAlign w:val="bottom"/>
            <w:hideMark/>
          </w:tcPr>
          <w:p w14:paraId="589DE17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00" w:type="dxa"/>
            <w:noWrap/>
            <w:vAlign w:val="bottom"/>
            <w:hideMark/>
          </w:tcPr>
          <w:p w14:paraId="3BDFC93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00" w:type="dxa"/>
            <w:noWrap/>
            <w:vAlign w:val="bottom"/>
            <w:hideMark/>
          </w:tcPr>
          <w:p w14:paraId="1336BF7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00" w:type="dxa"/>
            <w:noWrap/>
            <w:vAlign w:val="bottom"/>
            <w:hideMark/>
          </w:tcPr>
          <w:p w14:paraId="365BD71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00" w:type="dxa"/>
            <w:noWrap/>
            <w:vAlign w:val="bottom"/>
            <w:hideMark/>
          </w:tcPr>
          <w:p w14:paraId="7C57D3F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00" w:type="dxa"/>
            <w:noWrap/>
            <w:vAlign w:val="bottom"/>
            <w:hideMark/>
          </w:tcPr>
          <w:p w14:paraId="506C7F0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00" w:type="dxa"/>
            <w:noWrap/>
            <w:vAlign w:val="bottom"/>
            <w:hideMark/>
          </w:tcPr>
          <w:p w14:paraId="6D53168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00" w:type="dxa"/>
            <w:noWrap/>
            <w:vAlign w:val="bottom"/>
            <w:hideMark/>
          </w:tcPr>
          <w:p w14:paraId="2793F5B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40" w:type="dxa"/>
            <w:noWrap/>
            <w:vAlign w:val="bottom"/>
            <w:hideMark/>
          </w:tcPr>
          <w:p w14:paraId="72470C3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00" w:type="dxa"/>
            <w:noWrap/>
            <w:vAlign w:val="bottom"/>
            <w:hideMark/>
          </w:tcPr>
          <w:p w14:paraId="2AAD129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00" w:type="dxa"/>
            <w:noWrap/>
            <w:vAlign w:val="bottom"/>
            <w:hideMark/>
          </w:tcPr>
          <w:p w14:paraId="4CAF1F1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00" w:type="dxa"/>
            <w:noWrap/>
            <w:vAlign w:val="bottom"/>
            <w:hideMark/>
          </w:tcPr>
          <w:p w14:paraId="7547C4C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00" w:type="dxa"/>
            <w:noWrap/>
            <w:vAlign w:val="bottom"/>
            <w:hideMark/>
          </w:tcPr>
          <w:p w14:paraId="5D56402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60" w:type="dxa"/>
            <w:noWrap/>
            <w:vAlign w:val="bottom"/>
            <w:hideMark/>
          </w:tcPr>
          <w:p w14:paraId="50E7AA8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</w:tr>
      <w:tr w:rsidR="0048224E" w:rsidRPr="00707F6D" w14:paraId="468DDBBF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40B46EC0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6509A433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50,000 to 54,999</w:t>
            </w:r>
          </w:p>
        </w:tc>
        <w:tc>
          <w:tcPr>
            <w:tcW w:w="680" w:type="dxa"/>
            <w:noWrap/>
            <w:vAlign w:val="bottom"/>
            <w:hideMark/>
          </w:tcPr>
          <w:p w14:paraId="3DED1A4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1.69</w:t>
            </w:r>
          </w:p>
        </w:tc>
        <w:tc>
          <w:tcPr>
            <w:tcW w:w="900" w:type="dxa"/>
            <w:noWrap/>
            <w:vAlign w:val="bottom"/>
            <w:hideMark/>
          </w:tcPr>
          <w:p w14:paraId="4C17241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1.27</w:t>
            </w:r>
          </w:p>
        </w:tc>
        <w:tc>
          <w:tcPr>
            <w:tcW w:w="400" w:type="dxa"/>
            <w:noWrap/>
            <w:vAlign w:val="bottom"/>
            <w:hideMark/>
          </w:tcPr>
          <w:p w14:paraId="2ED1371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1.27</w:t>
            </w:r>
          </w:p>
        </w:tc>
        <w:tc>
          <w:tcPr>
            <w:tcW w:w="400" w:type="dxa"/>
            <w:noWrap/>
            <w:vAlign w:val="bottom"/>
            <w:hideMark/>
          </w:tcPr>
          <w:p w14:paraId="2B3B3CE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1.27</w:t>
            </w:r>
          </w:p>
        </w:tc>
        <w:tc>
          <w:tcPr>
            <w:tcW w:w="400" w:type="dxa"/>
            <w:noWrap/>
            <w:vAlign w:val="bottom"/>
            <w:hideMark/>
          </w:tcPr>
          <w:p w14:paraId="1A9D4C8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1.22</w:t>
            </w:r>
          </w:p>
        </w:tc>
        <w:tc>
          <w:tcPr>
            <w:tcW w:w="400" w:type="dxa"/>
            <w:noWrap/>
            <w:vAlign w:val="bottom"/>
            <w:hideMark/>
          </w:tcPr>
          <w:p w14:paraId="1F8EB21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1.17</w:t>
            </w:r>
          </w:p>
        </w:tc>
        <w:tc>
          <w:tcPr>
            <w:tcW w:w="400" w:type="dxa"/>
            <w:noWrap/>
            <w:vAlign w:val="bottom"/>
            <w:hideMark/>
          </w:tcPr>
          <w:p w14:paraId="4053C3C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1.12</w:t>
            </w:r>
          </w:p>
        </w:tc>
        <w:tc>
          <w:tcPr>
            <w:tcW w:w="400" w:type="dxa"/>
            <w:noWrap/>
            <w:vAlign w:val="bottom"/>
            <w:hideMark/>
          </w:tcPr>
          <w:p w14:paraId="688B4AF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1.06</w:t>
            </w:r>
          </w:p>
        </w:tc>
        <w:tc>
          <w:tcPr>
            <w:tcW w:w="400" w:type="dxa"/>
            <w:noWrap/>
            <w:vAlign w:val="bottom"/>
            <w:hideMark/>
          </w:tcPr>
          <w:p w14:paraId="42C7C81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00" w:type="dxa"/>
            <w:noWrap/>
            <w:vAlign w:val="bottom"/>
            <w:hideMark/>
          </w:tcPr>
          <w:p w14:paraId="0554C6F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00" w:type="dxa"/>
            <w:noWrap/>
            <w:vAlign w:val="bottom"/>
            <w:hideMark/>
          </w:tcPr>
          <w:p w14:paraId="2061E80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00" w:type="dxa"/>
            <w:noWrap/>
            <w:vAlign w:val="bottom"/>
            <w:hideMark/>
          </w:tcPr>
          <w:p w14:paraId="670FC09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00" w:type="dxa"/>
            <w:noWrap/>
            <w:vAlign w:val="bottom"/>
            <w:hideMark/>
          </w:tcPr>
          <w:p w14:paraId="625B5AF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00" w:type="dxa"/>
            <w:noWrap/>
            <w:vAlign w:val="bottom"/>
            <w:hideMark/>
          </w:tcPr>
          <w:p w14:paraId="65BD528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00" w:type="dxa"/>
            <w:noWrap/>
            <w:vAlign w:val="bottom"/>
            <w:hideMark/>
          </w:tcPr>
          <w:p w14:paraId="2B12EF1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00" w:type="dxa"/>
            <w:noWrap/>
            <w:vAlign w:val="bottom"/>
            <w:hideMark/>
          </w:tcPr>
          <w:p w14:paraId="106BF39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00" w:type="dxa"/>
            <w:noWrap/>
            <w:vAlign w:val="bottom"/>
            <w:hideMark/>
          </w:tcPr>
          <w:p w14:paraId="186DC43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00" w:type="dxa"/>
            <w:noWrap/>
            <w:vAlign w:val="bottom"/>
            <w:hideMark/>
          </w:tcPr>
          <w:p w14:paraId="460C9D2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00" w:type="dxa"/>
            <w:noWrap/>
            <w:vAlign w:val="bottom"/>
            <w:hideMark/>
          </w:tcPr>
          <w:p w14:paraId="6CF6166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00" w:type="dxa"/>
            <w:noWrap/>
            <w:vAlign w:val="bottom"/>
            <w:hideMark/>
          </w:tcPr>
          <w:p w14:paraId="37C6EF9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00" w:type="dxa"/>
            <w:noWrap/>
            <w:vAlign w:val="bottom"/>
            <w:hideMark/>
          </w:tcPr>
          <w:p w14:paraId="65E37E3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00" w:type="dxa"/>
            <w:noWrap/>
            <w:vAlign w:val="bottom"/>
            <w:hideMark/>
          </w:tcPr>
          <w:p w14:paraId="636D69C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40" w:type="dxa"/>
            <w:noWrap/>
            <w:vAlign w:val="bottom"/>
            <w:hideMark/>
          </w:tcPr>
          <w:p w14:paraId="777EFB4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00" w:type="dxa"/>
            <w:noWrap/>
            <w:vAlign w:val="bottom"/>
            <w:hideMark/>
          </w:tcPr>
          <w:p w14:paraId="5D7B081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00" w:type="dxa"/>
            <w:noWrap/>
            <w:vAlign w:val="bottom"/>
            <w:hideMark/>
          </w:tcPr>
          <w:p w14:paraId="53F3569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00" w:type="dxa"/>
            <w:noWrap/>
            <w:vAlign w:val="bottom"/>
            <w:hideMark/>
          </w:tcPr>
          <w:p w14:paraId="394EBE9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00" w:type="dxa"/>
            <w:noWrap/>
            <w:vAlign w:val="bottom"/>
            <w:hideMark/>
          </w:tcPr>
          <w:p w14:paraId="1CF1B25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60" w:type="dxa"/>
            <w:noWrap/>
            <w:vAlign w:val="bottom"/>
            <w:hideMark/>
          </w:tcPr>
          <w:p w14:paraId="7F53A27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</w:tr>
      <w:tr w:rsidR="0048224E" w:rsidRPr="00707F6D" w14:paraId="639DA121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4B3400BC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250CF7AD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55,000 to 64,999</w:t>
            </w:r>
          </w:p>
        </w:tc>
        <w:tc>
          <w:tcPr>
            <w:tcW w:w="680" w:type="dxa"/>
            <w:noWrap/>
            <w:vAlign w:val="bottom"/>
            <w:hideMark/>
          </w:tcPr>
          <w:p w14:paraId="7D86775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1.78</w:t>
            </w:r>
          </w:p>
        </w:tc>
        <w:tc>
          <w:tcPr>
            <w:tcW w:w="900" w:type="dxa"/>
            <w:noWrap/>
            <w:vAlign w:val="bottom"/>
            <w:hideMark/>
          </w:tcPr>
          <w:p w14:paraId="2A9D60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400" w:type="dxa"/>
            <w:noWrap/>
            <w:vAlign w:val="bottom"/>
            <w:hideMark/>
          </w:tcPr>
          <w:p w14:paraId="728A3B2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400" w:type="dxa"/>
            <w:noWrap/>
            <w:vAlign w:val="bottom"/>
            <w:hideMark/>
          </w:tcPr>
          <w:p w14:paraId="3C0C080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400" w:type="dxa"/>
            <w:noWrap/>
            <w:vAlign w:val="bottom"/>
            <w:hideMark/>
          </w:tcPr>
          <w:p w14:paraId="349DE69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1.28</w:t>
            </w:r>
          </w:p>
        </w:tc>
        <w:tc>
          <w:tcPr>
            <w:tcW w:w="400" w:type="dxa"/>
            <w:noWrap/>
            <w:vAlign w:val="bottom"/>
            <w:hideMark/>
          </w:tcPr>
          <w:p w14:paraId="28A4F39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1.23</w:t>
            </w:r>
          </w:p>
        </w:tc>
        <w:tc>
          <w:tcPr>
            <w:tcW w:w="400" w:type="dxa"/>
            <w:noWrap/>
            <w:vAlign w:val="bottom"/>
            <w:hideMark/>
          </w:tcPr>
          <w:p w14:paraId="5B21F0E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1.18</w:t>
            </w:r>
          </w:p>
        </w:tc>
        <w:tc>
          <w:tcPr>
            <w:tcW w:w="400" w:type="dxa"/>
            <w:noWrap/>
            <w:vAlign w:val="bottom"/>
            <w:hideMark/>
          </w:tcPr>
          <w:p w14:paraId="402389D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1.12</w:t>
            </w:r>
          </w:p>
        </w:tc>
        <w:tc>
          <w:tcPr>
            <w:tcW w:w="400" w:type="dxa"/>
            <w:noWrap/>
            <w:vAlign w:val="bottom"/>
            <w:hideMark/>
          </w:tcPr>
          <w:p w14:paraId="2E6CA2C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400" w:type="dxa"/>
            <w:noWrap/>
            <w:vAlign w:val="bottom"/>
            <w:hideMark/>
          </w:tcPr>
          <w:p w14:paraId="18AC73D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400" w:type="dxa"/>
            <w:noWrap/>
            <w:vAlign w:val="bottom"/>
            <w:hideMark/>
          </w:tcPr>
          <w:p w14:paraId="2AE4117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400" w:type="dxa"/>
            <w:noWrap/>
            <w:vAlign w:val="bottom"/>
            <w:hideMark/>
          </w:tcPr>
          <w:p w14:paraId="0A7FA5D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400" w:type="dxa"/>
            <w:noWrap/>
            <w:vAlign w:val="bottom"/>
            <w:hideMark/>
          </w:tcPr>
          <w:p w14:paraId="5E0A73E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400" w:type="dxa"/>
            <w:noWrap/>
            <w:vAlign w:val="bottom"/>
            <w:hideMark/>
          </w:tcPr>
          <w:p w14:paraId="520E8C9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400" w:type="dxa"/>
            <w:noWrap/>
            <w:vAlign w:val="bottom"/>
            <w:hideMark/>
          </w:tcPr>
          <w:p w14:paraId="13334A0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400" w:type="dxa"/>
            <w:noWrap/>
            <w:vAlign w:val="bottom"/>
            <w:hideMark/>
          </w:tcPr>
          <w:p w14:paraId="31AACC1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400" w:type="dxa"/>
            <w:noWrap/>
            <w:vAlign w:val="bottom"/>
            <w:hideMark/>
          </w:tcPr>
          <w:p w14:paraId="0064BCB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400" w:type="dxa"/>
            <w:noWrap/>
            <w:vAlign w:val="bottom"/>
            <w:hideMark/>
          </w:tcPr>
          <w:p w14:paraId="33A885F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400" w:type="dxa"/>
            <w:noWrap/>
            <w:vAlign w:val="bottom"/>
            <w:hideMark/>
          </w:tcPr>
          <w:p w14:paraId="6327DAC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400" w:type="dxa"/>
            <w:noWrap/>
            <w:vAlign w:val="bottom"/>
            <w:hideMark/>
          </w:tcPr>
          <w:p w14:paraId="0B01C7B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400" w:type="dxa"/>
            <w:noWrap/>
            <w:vAlign w:val="bottom"/>
            <w:hideMark/>
          </w:tcPr>
          <w:p w14:paraId="5E565CE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400" w:type="dxa"/>
            <w:noWrap/>
            <w:vAlign w:val="bottom"/>
            <w:hideMark/>
          </w:tcPr>
          <w:p w14:paraId="32375CC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440" w:type="dxa"/>
            <w:noWrap/>
            <w:vAlign w:val="bottom"/>
            <w:hideMark/>
          </w:tcPr>
          <w:p w14:paraId="10EEAA4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400" w:type="dxa"/>
            <w:noWrap/>
            <w:vAlign w:val="bottom"/>
            <w:hideMark/>
          </w:tcPr>
          <w:p w14:paraId="2F079F9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400" w:type="dxa"/>
            <w:noWrap/>
            <w:vAlign w:val="bottom"/>
            <w:hideMark/>
          </w:tcPr>
          <w:p w14:paraId="528335D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400" w:type="dxa"/>
            <w:noWrap/>
            <w:vAlign w:val="bottom"/>
            <w:hideMark/>
          </w:tcPr>
          <w:p w14:paraId="0EB5FB0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400" w:type="dxa"/>
            <w:noWrap/>
            <w:vAlign w:val="bottom"/>
            <w:hideMark/>
          </w:tcPr>
          <w:p w14:paraId="766B5D8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460" w:type="dxa"/>
            <w:noWrap/>
            <w:vAlign w:val="bottom"/>
            <w:hideMark/>
          </w:tcPr>
          <w:p w14:paraId="0FEF1FA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</w:tr>
      <w:tr w:rsidR="0048224E" w:rsidRPr="00707F6D" w14:paraId="369166E1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313B64ED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4E9BAE31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65,000 to 74,999</w:t>
            </w:r>
          </w:p>
        </w:tc>
        <w:tc>
          <w:tcPr>
            <w:tcW w:w="680" w:type="dxa"/>
            <w:noWrap/>
            <w:vAlign w:val="bottom"/>
            <w:hideMark/>
          </w:tcPr>
          <w:p w14:paraId="45765C5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1.89</w:t>
            </w:r>
          </w:p>
        </w:tc>
        <w:tc>
          <w:tcPr>
            <w:tcW w:w="900" w:type="dxa"/>
            <w:noWrap/>
            <w:vAlign w:val="bottom"/>
            <w:hideMark/>
          </w:tcPr>
          <w:p w14:paraId="68C0C3C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1.42</w:t>
            </w:r>
          </w:p>
        </w:tc>
        <w:tc>
          <w:tcPr>
            <w:tcW w:w="400" w:type="dxa"/>
            <w:noWrap/>
            <w:vAlign w:val="bottom"/>
            <w:hideMark/>
          </w:tcPr>
          <w:p w14:paraId="46238B2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1.42</w:t>
            </w:r>
          </w:p>
        </w:tc>
        <w:tc>
          <w:tcPr>
            <w:tcW w:w="400" w:type="dxa"/>
            <w:noWrap/>
            <w:vAlign w:val="bottom"/>
            <w:hideMark/>
          </w:tcPr>
          <w:p w14:paraId="5C9E132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1.42</w:t>
            </w:r>
          </w:p>
        </w:tc>
        <w:tc>
          <w:tcPr>
            <w:tcW w:w="400" w:type="dxa"/>
            <w:noWrap/>
            <w:vAlign w:val="bottom"/>
            <w:hideMark/>
          </w:tcPr>
          <w:p w14:paraId="3752DED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1.36</w:t>
            </w:r>
          </w:p>
        </w:tc>
        <w:tc>
          <w:tcPr>
            <w:tcW w:w="400" w:type="dxa"/>
            <w:noWrap/>
            <w:vAlign w:val="bottom"/>
            <w:hideMark/>
          </w:tcPr>
          <w:p w14:paraId="013CE0F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1.31</w:t>
            </w:r>
          </w:p>
        </w:tc>
        <w:tc>
          <w:tcPr>
            <w:tcW w:w="400" w:type="dxa"/>
            <w:noWrap/>
            <w:vAlign w:val="bottom"/>
            <w:hideMark/>
          </w:tcPr>
          <w:p w14:paraId="178F0FF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1.25</w:t>
            </w:r>
          </w:p>
        </w:tc>
        <w:tc>
          <w:tcPr>
            <w:tcW w:w="400" w:type="dxa"/>
            <w:noWrap/>
            <w:vAlign w:val="bottom"/>
            <w:hideMark/>
          </w:tcPr>
          <w:p w14:paraId="66634A7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1.19</w:t>
            </w:r>
          </w:p>
        </w:tc>
        <w:tc>
          <w:tcPr>
            <w:tcW w:w="400" w:type="dxa"/>
            <w:noWrap/>
            <w:vAlign w:val="bottom"/>
            <w:hideMark/>
          </w:tcPr>
          <w:p w14:paraId="0A2CD29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  <w:tc>
          <w:tcPr>
            <w:tcW w:w="400" w:type="dxa"/>
            <w:noWrap/>
            <w:vAlign w:val="bottom"/>
            <w:hideMark/>
          </w:tcPr>
          <w:p w14:paraId="7497F01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  <w:tc>
          <w:tcPr>
            <w:tcW w:w="400" w:type="dxa"/>
            <w:noWrap/>
            <w:vAlign w:val="bottom"/>
            <w:hideMark/>
          </w:tcPr>
          <w:p w14:paraId="03E2077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  <w:tc>
          <w:tcPr>
            <w:tcW w:w="400" w:type="dxa"/>
            <w:noWrap/>
            <w:vAlign w:val="bottom"/>
            <w:hideMark/>
          </w:tcPr>
          <w:p w14:paraId="1144E56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  <w:tc>
          <w:tcPr>
            <w:tcW w:w="400" w:type="dxa"/>
            <w:noWrap/>
            <w:vAlign w:val="bottom"/>
            <w:hideMark/>
          </w:tcPr>
          <w:p w14:paraId="1B21685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  <w:tc>
          <w:tcPr>
            <w:tcW w:w="400" w:type="dxa"/>
            <w:noWrap/>
            <w:vAlign w:val="bottom"/>
            <w:hideMark/>
          </w:tcPr>
          <w:p w14:paraId="6BAD068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  <w:tc>
          <w:tcPr>
            <w:tcW w:w="400" w:type="dxa"/>
            <w:noWrap/>
            <w:vAlign w:val="bottom"/>
            <w:hideMark/>
          </w:tcPr>
          <w:p w14:paraId="67E168D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  <w:tc>
          <w:tcPr>
            <w:tcW w:w="400" w:type="dxa"/>
            <w:noWrap/>
            <w:vAlign w:val="bottom"/>
            <w:hideMark/>
          </w:tcPr>
          <w:p w14:paraId="4D7F4E9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  <w:tc>
          <w:tcPr>
            <w:tcW w:w="400" w:type="dxa"/>
            <w:noWrap/>
            <w:vAlign w:val="bottom"/>
            <w:hideMark/>
          </w:tcPr>
          <w:p w14:paraId="27F65B2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  <w:tc>
          <w:tcPr>
            <w:tcW w:w="400" w:type="dxa"/>
            <w:noWrap/>
            <w:vAlign w:val="bottom"/>
            <w:hideMark/>
          </w:tcPr>
          <w:p w14:paraId="3112F94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  <w:tc>
          <w:tcPr>
            <w:tcW w:w="400" w:type="dxa"/>
            <w:noWrap/>
            <w:vAlign w:val="bottom"/>
            <w:hideMark/>
          </w:tcPr>
          <w:p w14:paraId="3FF0D42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  <w:tc>
          <w:tcPr>
            <w:tcW w:w="400" w:type="dxa"/>
            <w:noWrap/>
            <w:vAlign w:val="bottom"/>
            <w:hideMark/>
          </w:tcPr>
          <w:p w14:paraId="1508D0F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  <w:tc>
          <w:tcPr>
            <w:tcW w:w="400" w:type="dxa"/>
            <w:noWrap/>
            <w:vAlign w:val="bottom"/>
            <w:hideMark/>
          </w:tcPr>
          <w:p w14:paraId="0E44541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  <w:tc>
          <w:tcPr>
            <w:tcW w:w="400" w:type="dxa"/>
            <w:noWrap/>
            <w:vAlign w:val="bottom"/>
            <w:hideMark/>
          </w:tcPr>
          <w:p w14:paraId="6E59D19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  <w:tc>
          <w:tcPr>
            <w:tcW w:w="440" w:type="dxa"/>
            <w:noWrap/>
            <w:vAlign w:val="bottom"/>
            <w:hideMark/>
          </w:tcPr>
          <w:p w14:paraId="06CA574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  <w:tc>
          <w:tcPr>
            <w:tcW w:w="400" w:type="dxa"/>
            <w:noWrap/>
            <w:vAlign w:val="bottom"/>
            <w:hideMark/>
          </w:tcPr>
          <w:p w14:paraId="1B8365A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  <w:tc>
          <w:tcPr>
            <w:tcW w:w="400" w:type="dxa"/>
            <w:noWrap/>
            <w:vAlign w:val="bottom"/>
            <w:hideMark/>
          </w:tcPr>
          <w:p w14:paraId="1ADFCB9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  <w:tc>
          <w:tcPr>
            <w:tcW w:w="400" w:type="dxa"/>
            <w:noWrap/>
            <w:vAlign w:val="bottom"/>
            <w:hideMark/>
          </w:tcPr>
          <w:p w14:paraId="1691B5A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  <w:tc>
          <w:tcPr>
            <w:tcW w:w="400" w:type="dxa"/>
            <w:noWrap/>
            <w:vAlign w:val="bottom"/>
            <w:hideMark/>
          </w:tcPr>
          <w:p w14:paraId="6EF3573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  <w:tc>
          <w:tcPr>
            <w:tcW w:w="460" w:type="dxa"/>
            <w:noWrap/>
            <w:vAlign w:val="bottom"/>
            <w:hideMark/>
          </w:tcPr>
          <w:p w14:paraId="0865704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</w:tr>
      <w:tr w:rsidR="0048224E" w:rsidRPr="00707F6D" w14:paraId="433B7B0B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03248EB9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2C83FF8A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75,000 to 84,999</w:t>
            </w:r>
          </w:p>
        </w:tc>
        <w:tc>
          <w:tcPr>
            <w:tcW w:w="680" w:type="dxa"/>
            <w:noWrap/>
            <w:vAlign w:val="bottom"/>
            <w:hideMark/>
          </w:tcPr>
          <w:p w14:paraId="5EEF0AA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1.99</w:t>
            </w:r>
          </w:p>
        </w:tc>
        <w:tc>
          <w:tcPr>
            <w:tcW w:w="900" w:type="dxa"/>
            <w:noWrap/>
            <w:vAlign w:val="bottom"/>
            <w:hideMark/>
          </w:tcPr>
          <w:p w14:paraId="137992E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1.50</w:t>
            </w:r>
          </w:p>
        </w:tc>
        <w:tc>
          <w:tcPr>
            <w:tcW w:w="400" w:type="dxa"/>
            <w:noWrap/>
            <w:vAlign w:val="bottom"/>
            <w:hideMark/>
          </w:tcPr>
          <w:p w14:paraId="3A0450C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1.50</w:t>
            </w:r>
          </w:p>
        </w:tc>
        <w:tc>
          <w:tcPr>
            <w:tcW w:w="400" w:type="dxa"/>
            <w:noWrap/>
            <w:vAlign w:val="bottom"/>
            <w:hideMark/>
          </w:tcPr>
          <w:p w14:paraId="529C8F8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1.50</w:t>
            </w:r>
          </w:p>
        </w:tc>
        <w:tc>
          <w:tcPr>
            <w:tcW w:w="400" w:type="dxa"/>
            <w:noWrap/>
            <w:vAlign w:val="bottom"/>
            <w:hideMark/>
          </w:tcPr>
          <w:p w14:paraId="5B3A293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1.44</w:t>
            </w:r>
          </w:p>
        </w:tc>
        <w:tc>
          <w:tcPr>
            <w:tcW w:w="400" w:type="dxa"/>
            <w:noWrap/>
            <w:vAlign w:val="bottom"/>
            <w:hideMark/>
          </w:tcPr>
          <w:p w14:paraId="614B3B2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1.38</w:t>
            </w:r>
          </w:p>
        </w:tc>
        <w:tc>
          <w:tcPr>
            <w:tcW w:w="400" w:type="dxa"/>
            <w:noWrap/>
            <w:vAlign w:val="bottom"/>
            <w:hideMark/>
          </w:tcPr>
          <w:p w14:paraId="1E28444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1.32</w:t>
            </w:r>
          </w:p>
        </w:tc>
        <w:tc>
          <w:tcPr>
            <w:tcW w:w="400" w:type="dxa"/>
            <w:noWrap/>
            <w:vAlign w:val="bottom"/>
            <w:hideMark/>
          </w:tcPr>
          <w:p w14:paraId="09CFD86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  <w:tc>
          <w:tcPr>
            <w:tcW w:w="400" w:type="dxa"/>
            <w:noWrap/>
            <w:vAlign w:val="bottom"/>
            <w:hideMark/>
          </w:tcPr>
          <w:p w14:paraId="05AD5F8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400" w:type="dxa"/>
            <w:noWrap/>
            <w:vAlign w:val="bottom"/>
            <w:hideMark/>
          </w:tcPr>
          <w:p w14:paraId="67377B4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400" w:type="dxa"/>
            <w:noWrap/>
            <w:vAlign w:val="bottom"/>
            <w:hideMark/>
          </w:tcPr>
          <w:p w14:paraId="5681A24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400" w:type="dxa"/>
            <w:noWrap/>
            <w:vAlign w:val="bottom"/>
            <w:hideMark/>
          </w:tcPr>
          <w:p w14:paraId="463B097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400" w:type="dxa"/>
            <w:noWrap/>
            <w:vAlign w:val="bottom"/>
            <w:hideMark/>
          </w:tcPr>
          <w:p w14:paraId="61E79A6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400" w:type="dxa"/>
            <w:noWrap/>
            <w:vAlign w:val="bottom"/>
            <w:hideMark/>
          </w:tcPr>
          <w:p w14:paraId="0D1B891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400" w:type="dxa"/>
            <w:noWrap/>
            <w:vAlign w:val="bottom"/>
            <w:hideMark/>
          </w:tcPr>
          <w:p w14:paraId="7467BE4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400" w:type="dxa"/>
            <w:noWrap/>
            <w:vAlign w:val="bottom"/>
            <w:hideMark/>
          </w:tcPr>
          <w:p w14:paraId="4AFB921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400" w:type="dxa"/>
            <w:noWrap/>
            <w:vAlign w:val="bottom"/>
            <w:hideMark/>
          </w:tcPr>
          <w:p w14:paraId="3020769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400" w:type="dxa"/>
            <w:noWrap/>
            <w:vAlign w:val="bottom"/>
            <w:hideMark/>
          </w:tcPr>
          <w:p w14:paraId="687155F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400" w:type="dxa"/>
            <w:noWrap/>
            <w:vAlign w:val="bottom"/>
            <w:hideMark/>
          </w:tcPr>
          <w:p w14:paraId="5EFBD4E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400" w:type="dxa"/>
            <w:noWrap/>
            <w:vAlign w:val="bottom"/>
            <w:hideMark/>
          </w:tcPr>
          <w:p w14:paraId="7E23522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400" w:type="dxa"/>
            <w:noWrap/>
            <w:vAlign w:val="bottom"/>
            <w:hideMark/>
          </w:tcPr>
          <w:p w14:paraId="2C143AE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400" w:type="dxa"/>
            <w:noWrap/>
            <w:vAlign w:val="bottom"/>
            <w:hideMark/>
          </w:tcPr>
          <w:p w14:paraId="1F2560F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440" w:type="dxa"/>
            <w:noWrap/>
            <w:vAlign w:val="bottom"/>
            <w:hideMark/>
          </w:tcPr>
          <w:p w14:paraId="780535B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400" w:type="dxa"/>
            <w:noWrap/>
            <w:vAlign w:val="bottom"/>
            <w:hideMark/>
          </w:tcPr>
          <w:p w14:paraId="7AEAE62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400" w:type="dxa"/>
            <w:noWrap/>
            <w:vAlign w:val="bottom"/>
            <w:hideMark/>
          </w:tcPr>
          <w:p w14:paraId="208D42D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400" w:type="dxa"/>
            <w:noWrap/>
            <w:vAlign w:val="bottom"/>
            <w:hideMark/>
          </w:tcPr>
          <w:p w14:paraId="6648DFC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400" w:type="dxa"/>
            <w:noWrap/>
            <w:vAlign w:val="bottom"/>
            <w:hideMark/>
          </w:tcPr>
          <w:p w14:paraId="14BDDAA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460" w:type="dxa"/>
            <w:noWrap/>
            <w:vAlign w:val="bottom"/>
            <w:hideMark/>
          </w:tcPr>
          <w:p w14:paraId="527A91E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</w:tr>
      <w:tr w:rsidR="0048224E" w:rsidRPr="00707F6D" w14:paraId="412133F9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5BEC3D12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10EFC0D8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85,000 to 99,999</w:t>
            </w:r>
          </w:p>
        </w:tc>
        <w:tc>
          <w:tcPr>
            <w:tcW w:w="680" w:type="dxa"/>
            <w:noWrap/>
            <w:vAlign w:val="bottom"/>
            <w:hideMark/>
          </w:tcPr>
          <w:p w14:paraId="58C5E81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2.11</w:t>
            </w:r>
          </w:p>
        </w:tc>
        <w:tc>
          <w:tcPr>
            <w:tcW w:w="900" w:type="dxa"/>
            <w:noWrap/>
            <w:vAlign w:val="bottom"/>
            <w:hideMark/>
          </w:tcPr>
          <w:p w14:paraId="3B66DC4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1.58</w:t>
            </w:r>
          </w:p>
        </w:tc>
        <w:tc>
          <w:tcPr>
            <w:tcW w:w="400" w:type="dxa"/>
            <w:noWrap/>
            <w:vAlign w:val="bottom"/>
            <w:hideMark/>
          </w:tcPr>
          <w:p w14:paraId="741E7D8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1.58</w:t>
            </w:r>
          </w:p>
        </w:tc>
        <w:tc>
          <w:tcPr>
            <w:tcW w:w="400" w:type="dxa"/>
            <w:noWrap/>
            <w:vAlign w:val="bottom"/>
            <w:hideMark/>
          </w:tcPr>
          <w:p w14:paraId="50C2215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1.58</w:t>
            </w:r>
          </w:p>
        </w:tc>
        <w:tc>
          <w:tcPr>
            <w:tcW w:w="400" w:type="dxa"/>
            <w:noWrap/>
            <w:vAlign w:val="bottom"/>
            <w:hideMark/>
          </w:tcPr>
          <w:p w14:paraId="4286187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1.52</w:t>
            </w:r>
          </w:p>
        </w:tc>
        <w:tc>
          <w:tcPr>
            <w:tcW w:w="400" w:type="dxa"/>
            <w:noWrap/>
            <w:vAlign w:val="bottom"/>
            <w:hideMark/>
          </w:tcPr>
          <w:p w14:paraId="2D66665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1.45</w:t>
            </w:r>
          </w:p>
        </w:tc>
        <w:tc>
          <w:tcPr>
            <w:tcW w:w="400" w:type="dxa"/>
            <w:noWrap/>
            <w:vAlign w:val="bottom"/>
            <w:hideMark/>
          </w:tcPr>
          <w:p w14:paraId="4C71569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1.39</w:t>
            </w:r>
          </w:p>
        </w:tc>
        <w:tc>
          <w:tcPr>
            <w:tcW w:w="400" w:type="dxa"/>
            <w:noWrap/>
            <w:vAlign w:val="bottom"/>
            <w:hideMark/>
          </w:tcPr>
          <w:p w14:paraId="3314057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1.33</w:t>
            </w:r>
          </w:p>
        </w:tc>
        <w:tc>
          <w:tcPr>
            <w:tcW w:w="400" w:type="dxa"/>
            <w:noWrap/>
            <w:vAlign w:val="bottom"/>
            <w:hideMark/>
          </w:tcPr>
          <w:p w14:paraId="2223B1C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  <w:tc>
          <w:tcPr>
            <w:tcW w:w="400" w:type="dxa"/>
            <w:noWrap/>
            <w:vAlign w:val="bottom"/>
            <w:hideMark/>
          </w:tcPr>
          <w:p w14:paraId="4E67F49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  <w:tc>
          <w:tcPr>
            <w:tcW w:w="400" w:type="dxa"/>
            <w:noWrap/>
            <w:vAlign w:val="bottom"/>
            <w:hideMark/>
          </w:tcPr>
          <w:p w14:paraId="051E06E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  <w:tc>
          <w:tcPr>
            <w:tcW w:w="400" w:type="dxa"/>
            <w:noWrap/>
            <w:vAlign w:val="bottom"/>
            <w:hideMark/>
          </w:tcPr>
          <w:p w14:paraId="6BFC073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  <w:tc>
          <w:tcPr>
            <w:tcW w:w="400" w:type="dxa"/>
            <w:noWrap/>
            <w:vAlign w:val="bottom"/>
            <w:hideMark/>
          </w:tcPr>
          <w:p w14:paraId="3EAE8CE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  <w:tc>
          <w:tcPr>
            <w:tcW w:w="400" w:type="dxa"/>
            <w:noWrap/>
            <w:vAlign w:val="bottom"/>
            <w:hideMark/>
          </w:tcPr>
          <w:p w14:paraId="4960100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  <w:tc>
          <w:tcPr>
            <w:tcW w:w="400" w:type="dxa"/>
            <w:noWrap/>
            <w:vAlign w:val="bottom"/>
            <w:hideMark/>
          </w:tcPr>
          <w:p w14:paraId="0553801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  <w:tc>
          <w:tcPr>
            <w:tcW w:w="400" w:type="dxa"/>
            <w:noWrap/>
            <w:vAlign w:val="bottom"/>
            <w:hideMark/>
          </w:tcPr>
          <w:p w14:paraId="6F649D0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  <w:tc>
          <w:tcPr>
            <w:tcW w:w="400" w:type="dxa"/>
            <w:noWrap/>
            <w:vAlign w:val="bottom"/>
            <w:hideMark/>
          </w:tcPr>
          <w:p w14:paraId="01E9371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  <w:tc>
          <w:tcPr>
            <w:tcW w:w="400" w:type="dxa"/>
            <w:noWrap/>
            <w:vAlign w:val="bottom"/>
            <w:hideMark/>
          </w:tcPr>
          <w:p w14:paraId="6AF3388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  <w:tc>
          <w:tcPr>
            <w:tcW w:w="400" w:type="dxa"/>
            <w:noWrap/>
            <w:vAlign w:val="bottom"/>
            <w:hideMark/>
          </w:tcPr>
          <w:p w14:paraId="0FCBB43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  <w:tc>
          <w:tcPr>
            <w:tcW w:w="400" w:type="dxa"/>
            <w:noWrap/>
            <w:vAlign w:val="bottom"/>
            <w:hideMark/>
          </w:tcPr>
          <w:p w14:paraId="14CC61A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  <w:tc>
          <w:tcPr>
            <w:tcW w:w="400" w:type="dxa"/>
            <w:noWrap/>
            <w:vAlign w:val="bottom"/>
            <w:hideMark/>
          </w:tcPr>
          <w:p w14:paraId="7FCAA00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  <w:tc>
          <w:tcPr>
            <w:tcW w:w="400" w:type="dxa"/>
            <w:noWrap/>
            <w:vAlign w:val="bottom"/>
            <w:hideMark/>
          </w:tcPr>
          <w:p w14:paraId="1B690E8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  <w:tc>
          <w:tcPr>
            <w:tcW w:w="440" w:type="dxa"/>
            <w:noWrap/>
            <w:vAlign w:val="bottom"/>
            <w:hideMark/>
          </w:tcPr>
          <w:p w14:paraId="285EDB2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  <w:tc>
          <w:tcPr>
            <w:tcW w:w="400" w:type="dxa"/>
            <w:noWrap/>
            <w:vAlign w:val="bottom"/>
            <w:hideMark/>
          </w:tcPr>
          <w:p w14:paraId="5A0A7B6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  <w:tc>
          <w:tcPr>
            <w:tcW w:w="400" w:type="dxa"/>
            <w:noWrap/>
            <w:vAlign w:val="bottom"/>
            <w:hideMark/>
          </w:tcPr>
          <w:p w14:paraId="5F2BF6A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  <w:tc>
          <w:tcPr>
            <w:tcW w:w="400" w:type="dxa"/>
            <w:noWrap/>
            <w:vAlign w:val="bottom"/>
            <w:hideMark/>
          </w:tcPr>
          <w:p w14:paraId="34A24A4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  <w:tc>
          <w:tcPr>
            <w:tcW w:w="400" w:type="dxa"/>
            <w:noWrap/>
            <w:vAlign w:val="bottom"/>
            <w:hideMark/>
          </w:tcPr>
          <w:p w14:paraId="51081E9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  <w:tc>
          <w:tcPr>
            <w:tcW w:w="460" w:type="dxa"/>
            <w:noWrap/>
            <w:vAlign w:val="bottom"/>
            <w:hideMark/>
          </w:tcPr>
          <w:p w14:paraId="3F8A8BC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</w:tr>
      <w:tr w:rsidR="0048224E" w:rsidRPr="00707F6D" w14:paraId="5A171352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31D3B9C4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228A53AB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100,000 to 114,999</w:t>
            </w:r>
          </w:p>
        </w:tc>
        <w:tc>
          <w:tcPr>
            <w:tcW w:w="680" w:type="dxa"/>
            <w:noWrap/>
            <w:vAlign w:val="bottom"/>
            <w:hideMark/>
          </w:tcPr>
          <w:p w14:paraId="2FB89B3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2.23</w:t>
            </w:r>
          </w:p>
        </w:tc>
        <w:tc>
          <w:tcPr>
            <w:tcW w:w="900" w:type="dxa"/>
            <w:noWrap/>
            <w:vAlign w:val="bottom"/>
            <w:hideMark/>
          </w:tcPr>
          <w:p w14:paraId="582678F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1.67</w:t>
            </w:r>
          </w:p>
        </w:tc>
        <w:tc>
          <w:tcPr>
            <w:tcW w:w="400" w:type="dxa"/>
            <w:noWrap/>
            <w:vAlign w:val="bottom"/>
            <w:hideMark/>
          </w:tcPr>
          <w:p w14:paraId="56FCB27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1.67</w:t>
            </w:r>
          </w:p>
        </w:tc>
        <w:tc>
          <w:tcPr>
            <w:tcW w:w="400" w:type="dxa"/>
            <w:noWrap/>
            <w:vAlign w:val="bottom"/>
            <w:hideMark/>
          </w:tcPr>
          <w:p w14:paraId="375670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1.67</w:t>
            </w:r>
          </w:p>
        </w:tc>
        <w:tc>
          <w:tcPr>
            <w:tcW w:w="400" w:type="dxa"/>
            <w:noWrap/>
            <w:vAlign w:val="bottom"/>
            <w:hideMark/>
          </w:tcPr>
          <w:p w14:paraId="0A31EA2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1.61</w:t>
            </w:r>
          </w:p>
        </w:tc>
        <w:tc>
          <w:tcPr>
            <w:tcW w:w="400" w:type="dxa"/>
            <w:noWrap/>
            <w:vAlign w:val="bottom"/>
            <w:hideMark/>
          </w:tcPr>
          <w:p w14:paraId="37EF80F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1.54</w:t>
            </w:r>
          </w:p>
        </w:tc>
        <w:tc>
          <w:tcPr>
            <w:tcW w:w="400" w:type="dxa"/>
            <w:noWrap/>
            <w:vAlign w:val="bottom"/>
            <w:hideMark/>
          </w:tcPr>
          <w:p w14:paraId="7A32D45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1.47</w:t>
            </w:r>
          </w:p>
        </w:tc>
        <w:tc>
          <w:tcPr>
            <w:tcW w:w="400" w:type="dxa"/>
            <w:noWrap/>
            <w:vAlign w:val="bottom"/>
            <w:hideMark/>
          </w:tcPr>
          <w:p w14:paraId="0B0A488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1.41</w:t>
            </w:r>
          </w:p>
        </w:tc>
        <w:tc>
          <w:tcPr>
            <w:tcW w:w="400" w:type="dxa"/>
            <w:noWrap/>
            <w:vAlign w:val="bottom"/>
            <w:hideMark/>
          </w:tcPr>
          <w:p w14:paraId="248C70C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400" w:type="dxa"/>
            <w:noWrap/>
            <w:vAlign w:val="bottom"/>
            <w:hideMark/>
          </w:tcPr>
          <w:p w14:paraId="3ACF5C0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400" w:type="dxa"/>
            <w:noWrap/>
            <w:vAlign w:val="bottom"/>
            <w:hideMark/>
          </w:tcPr>
          <w:p w14:paraId="400B762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400" w:type="dxa"/>
            <w:noWrap/>
            <w:vAlign w:val="bottom"/>
            <w:hideMark/>
          </w:tcPr>
          <w:p w14:paraId="12C093A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400" w:type="dxa"/>
            <w:noWrap/>
            <w:vAlign w:val="bottom"/>
            <w:hideMark/>
          </w:tcPr>
          <w:p w14:paraId="00EE481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400" w:type="dxa"/>
            <w:noWrap/>
            <w:vAlign w:val="bottom"/>
            <w:hideMark/>
          </w:tcPr>
          <w:p w14:paraId="504F5D1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400" w:type="dxa"/>
            <w:noWrap/>
            <w:vAlign w:val="bottom"/>
            <w:hideMark/>
          </w:tcPr>
          <w:p w14:paraId="0FB2F59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400" w:type="dxa"/>
            <w:noWrap/>
            <w:vAlign w:val="bottom"/>
            <w:hideMark/>
          </w:tcPr>
          <w:p w14:paraId="5F83F2E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400" w:type="dxa"/>
            <w:noWrap/>
            <w:vAlign w:val="bottom"/>
            <w:hideMark/>
          </w:tcPr>
          <w:p w14:paraId="6409597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400" w:type="dxa"/>
            <w:noWrap/>
            <w:vAlign w:val="bottom"/>
            <w:hideMark/>
          </w:tcPr>
          <w:p w14:paraId="55BAC94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400" w:type="dxa"/>
            <w:noWrap/>
            <w:vAlign w:val="bottom"/>
            <w:hideMark/>
          </w:tcPr>
          <w:p w14:paraId="79C8A3D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400" w:type="dxa"/>
            <w:noWrap/>
            <w:vAlign w:val="bottom"/>
            <w:hideMark/>
          </w:tcPr>
          <w:p w14:paraId="2141B93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400" w:type="dxa"/>
            <w:noWrap/>
            <w:vAlign w:val="bottom"/>
            <w:hideMark/>
          </w:tcPr>
          <w:p w14:paraId="716BF5B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400" w:type="dxa"/>
            <w:noWrap/>
            <w:vAlign w:val="bottom"/>
            <w:hideMark/>
          </w:tcPr>
          <w:p w14:paraId="55BE027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440" w:type="dxa"/>
            <w:noWrap/>
            <w:vAlign w:val="bottom"/>
            <w:hideMark/>
          </w:tcPr>
          <w:p w14:paraId="75713D4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400" w:type="dxa"/>
            <w:noWrap/>
            <w:vAlign w:val="bottom"/>
            <w:hideMark/>
          </w:tcPr>
          <w:p w14:paraId="1449F4B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400" w:type="dxa"/>
            <w:noWrap/>
            <w:vAlign w:val="bottom"/>
            <w:hideMark/>
          </w:tcPr>
          <w:p w14:paraId="743EC60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400" w:type="dxa"/>
            <w:noWrap/>
            <w:vAlign w:val="bottom"/>
            <w:hideMark/>
          </w:tcPr>
          <w:p w14:paraId="273F224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400" w:type="dxa"/>
            <w:noWrap/>
            <w:vAlign w:val="bottom"/>
            <w:hideMark/>
          </w:tcPr>
          <w:p w14:paraId="3C12D8D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460" w:type="dxa"/>
            <w:noWrap/>
            <w:vAlign w:val="bottom"/>
            <w:hideMark/>
          </w:tcPr>
          <w:p w14:paraId="3A15317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</w:tr>
      <w:tr w:rsidR="0048224E" w:rsidRPr="00707F6D" w14:paraId="1EA5E21A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424D0502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1FC5FDDD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115,000 to 129,999</w:t>
            </w:r>
          </w:p>
        </w:tc>
        <w:tc>
          <w:tcPr>
            <w:tcW w:w="680" w:type="dxa"/>
            <w:noWrap/>
            <w:vAlign w:val="bottom"/>
            <w:hideMark/>
          </w:tcPr>
          <w:p w14:paraId="09A8BC7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2.35</w:t>
            </w:r>
          </w:p>
        </w:tc>
        <w:tc>
          <w:tcPr>
            <w:tcW w:w="900" w:type="dxa"/>
            <w:noWrap/>
            <w:vAlign w:val="bottom"/>
            <w:hideMark/>
          </w:tcPr>
          <w:p w14:paraId="2953B98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1.76</w:t>
            </w:r>
          </w:p>
        </w:tc>
        <w:tc>
          <w:tcPr>
            <w:tcW w:w="400" w:type="dxa"/>
            <w:noWrap/>
            <w:vAlign w:val="bottom"/>
            <w:hideMark/>
          </w:tcPr>
          <w:p w14:paraId="0C01AA7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1.76</w:t>
            </w:r>
          </w:p>
        </w:tc>
        <w:tc>
          <w:tcPr>
            <w:tcW w:w="400" w:type="dxa"/>
            <w:noWrap/>
            <w:vAlign w:val="bottom"/>
            <w:hideMark/>
          </w:tcPr>
          <w:p w14:paraId="36F56E1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1.76</w:t>
            </w:r>
          </w:p>
        </w:tc>
        <w:tc>
          <w:tcPr>
            <w:tcW w:w="400" w:type="dxa"/>
            <w:noWrap/>
            <w:vAlign w:val="bottom"/>
            <w:hideMark/>
          </w:tcPr>
          <w:p w14:paraId="008C966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1.69</w:t>
            </w:r>
          </w:p>
        </w:tc>
        <w:tc>
          <w:tcPr>
            <w:tcW w:w="400" w:type="dxa"/>
            <w:noWrap/>
            <w:vAlign w:val="bottom"/>
            <w:hideMark/>
          </w:tcPr>
          <w:p w14:paraId="2C72126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1.62</w:t>
            </w:r>
          </w:p>
        </w:tc>
        <w:tc>
          <w:tcPr>
            <w:tcW w:w="400" w:type="dxa"/>
            <w:noWrap/>
            <w:vAlign w:val="bottom"/>
            <w:hideMark/>
          </w:tcPr>
          <w:p w14:paraId="2F37F8D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1.55</w:t>
            </w:r>
          </w:p>
        </w:tc>
        <w:tc>
          <w:tcPr>
            <w:tcW w:w="400" w:type="dxa"/>
            <w:noWrap/>
            <w:vAlign w:val="bottom"/>
            <w:hideMark/>
          </w:tcPr>
          <w:p w14:paraId="1152412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400" w:type="dxa"/>
            <w:noWrap/>
            <w:vAlign w:val="bottom"/>
            <w:hideMark/>
          </w:tcPr>
          <w:p w14:paraId="1B99A29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1.41</w:t>
            </w:r>
          </w:p>
        </w:tc>
        <w:tc>
          <w:tcPr>
            <w:tcW w:w="400" w:type="dxa"/>
            <w:noWrap/>
            <w:vAlign w:val="bottom"/>
            <w:hideMark/>
          </w:tcPr>
          <w:p w14:paraId="6FFE2B0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1.41</w:t>
            </w:r>
          </w:p>
        </w:tc>
        <w:tc>
          <w:tcPr>
            <w:tcW w:w="400" w:type="dxa"/>
            <w:noWrap/>
            <w:vAlign w:val="bottom"/>
            <w:hideMark/>
          </w:tcPr>
          <w:p w14:paraId="04C6141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1.41</w:t>
            </w:r>
          </w:p>
        </w:tc>
        <w:tc>
          <w:tcPr>
            <w:tcW w:w="400" w:type="dxa"/>
            <w:noWrap/>
            <w:vAlign w:val="bottom"/>
            <w:hideMark/>
          </w:tcPr>
          <w:p w14:paraId="3DFD4C0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1.41</w:t>
            </w:r>
          </w:p>
        </w:tc>
        <w:tc>
          <w:tcPr>
            <w:tcW w:w="400" w:type="dxa"/>
            <w:noWrap/>
            <w:vAlign w:val="bottom"/>
            <w:hideMark/>
          </w:tcPr>
          <w:p w14:paraId="3959D58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1.41</w:t>
            </w:r>
          </w:p>
        </w:tc>
        <w:tc>
          <w:tcPr>
            <w:tcW w:w="400" w:type="dxa"/>
            <w:noWrap/>
            <w:vAlign w:val="bottom"/>
            <w:hideMark/>
          </w:tcPr>
          <w:p w14:paraId="466145A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1.41</w:t>
            </w:r>
          </w:p>
        </w:tc>
        <w:tc>
          <w:tcPr>
            <w:tcW w:w="400" w:type="dxa"/>
            <w:noWrap/>
            <w:vAlign w:val="bottom"/>
            <w:hideMark/>
          </w:tcPr>
          <w:p w14:paraId="1CB9041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1.41</w:t>
            </w:r>
          </w:p>
        </w:tc>
        <w:tc>
          <w:tcPr>
            <w:tcW w:w="400" w:type="dxa"/>
            <w:noWrap/>
            <w:vAlign w:val="bottom"/>
            <w:hideMark/>
          </w:tcPr>
          <w:p w14:paraId="00DD93B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1.41</w:t>
            </w:r>
          </w:p>
        </w:tc>
        <w:tc>
          <w:tcPr>
            <w:tcW w:w="400" w:type="dxa"/>
            <w:noWrap/>
            <w:vAlign w:val="bottom"/>
            <w:hideMark/>
          </w:tcPr>
          <w:p w14:paraId="4F79566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1.41</w:t>
            </w:r>
          </w:p>
        </w:tc>
        <w:tc>
          <w:tcPr>
            <w:tcW w:w="400" w:type="dxa"/>
            <w:noWrap/>
            <w:vAlign w:val="bottom"/>
            <w:hideMark/>
          </w:tcPr>
          <w:p w14:paraId="7CF5B09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1.41</w:t>
            </w:r>
          </w:p>
        </w:tc>
        <w:tc>
          <w:tcPr>
            <w:tcW w:w="400" w:type="dxa"/>
            <w:noWrap/>
            <w:vAlign w:val="bottom"/>
            <w:hideMark/>
          </w:tcPr>
          <w:p w14:paraId="7883CAF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1.41</w:t>
            </w:r>
          </w:p>
        </w:tc>
        <w:tc>
          <w:tcPr>
            <w:tcW w:w="400" w:type="dxa"/>
            <w:noWrap/>
            <w:vAlign w:val="bottom"/>
            <w:hideMark/>
          </w:tcPr>
          <w:p w14:paraId="730D942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1.41</w:t>
            </w:r>
          </w:p>
        </w:tc>
        <w:tc>
          <w:tcPr>
            <w:tcW w:w="400" w:type="dxa"/>
            <w:noWrap/>
            <w:vAlign w:val="bottom"/>
            <w:hideMark/>
          </w:tcPr>
          <w:p w14:paraId="6AF8BDA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1.41</w:t>
            </w:r>
          </w:p>
        </w:tc>
        <w:tc>
          <w:tcPr>
            <w:tcW w:w="400" w:type="dxa"/>
            <w:noWrap/>
            <w:vAlign w:val="bottom"/>
            <w:hideMark/>
          </w:tcPr>
          <w:p w14:paraId="6391BA9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1.41</w:t>
            </w:r>
          </w:p>
        </w:tc>
        <w:tc>
          <w:tcPr>
            <w:tcW w:w="440" w:type="dxa"/>
            <w:noWrap/>
            <w:vAlign w:val="bottom"/>
            <w:hideMark/>
          </w:tcPr>
          <w:p w14:paraId="68B1035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1.41</w:t>
            </w:r>
          </w:p>
        </w:tc>
        <w:tc>
          <w:tcPr>
            <w:tcW w:w="400" w:type="dxa"/>
            <w:noWrap/>
            <w:vAlign w:val="bottom"/>
            <w:hideMark/>
          </w:tcPr>
          <w:p w14:paraId="69DAB09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1.41</w:t>
            </w:r>
          </w:p>
        </w:tc>
        <w:tc>
          <w:tcPr>
            <w:tcW w:w="400" w:type="dxa"/>
            <w:noWrap/>
            <w:vAlign w:val="bottom"/>
            <w:hideMark/>
          </w:tcPr>
          <w:p w14:paraId="05B59EB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1.41</w:t>
            </w:r>
          </w:p>
        </w:tc>
        <w:tc>
          <w:tcPr>
            <w:tcW w:w="400" w:type="dxa"/>
            <w:noWrap/>
            <w:vAlign w:val="bottom"/>
            <w:hideMark/>
          </w:tcPr>
          <w:p w14:paraId="2395E69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1.41</w:t>
            </w:r>
          </w:p>
        </w:tc>
        <w:tc>
          <w:tcPr>
            <w:tcW w:w="400" w:type="dxa"/>
            <w:noWrap/>
            <w:vAlign w:val="bottom"/>
            <w:hideMark/>
          </w:tcPr>
          <w:p w14:paraId="48BBCCC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1.41</w:t>
            </w:r>
          </w:p>
        </w:tc>
        <w:tc>
          <w:tcPr>
            <w:tcW w:w="460" w:type="dxa"/>
            <w:noWrap/>
            <w:vAlign w:val="bottom"/>
            <w:hideMark/>
          </w:tcPr>
          <w:p w14:paraId="67AACD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1.41</w:t>
            </w:r>
          </w:p>
        </w:tc>
      </w:tr>
      <w:tr w:rsidR="0048224E" w:rsidRPr="00707F6D" w14:paraId="55BE3A0A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5CDFD4DD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11F5FED3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130,000 to 149,999</w:t>
            </w:r>
          </w:p>
        </w:tc>
        <w:tc>
          <w:tcPr>
            <w:tcW w:w="680" w:type="dxa"/>
            <w:noWrap/>
            <w:vAlign w:val="bottom"/>
            <w:hideMark/>
          </w:tcPr>
          <w:p w14:paraId="253DA4A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2.47</w:t>
            </w:r>
          </w:p>
        </w:tc>
        <w:tc>
          <w:tcPr>
            <w:tcW w:w="900" w:type="dxa"/>
            <w:noWrap/>
            <w:vAlign w:val="bottom"/>
            <w:hideMark/>
          </w:tcPr>
          <w:p w14:paraId="48E2061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1.85</w:t>
            </w:r>
          </w:p>
        </w:tc>
        <w:tc>
          <w:tcPr>
            <w:tcW w:w="400" w:type="dxa"/>
            <w:noWrap/>
            <w:vAlign w:val="bottom"/>
            <w:hideMark/>
          </w:tcPr>
          <w:p w14:paraId="220F6F8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1.85</w:t>
            </w:r>
          </w:p>
        </w:tc>
        <w:tc>
          <w:tcPr>
            <w:tcW w:w="400" w:type="dxa"/>
            <w:noWrap/>
            <w:vAlign w:val="bottom"/>
            <w:hideMark/>
          </w:tcPr>
          <w:p w14:paraId="45364E1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1.85</w:t>
            </w:r>
          </w:p>
        </w:tc>
        <w:tc>
          <w:tcPr>
            <w:tcW w:w="400" w:type="dxa"/>
            <w:noWrap/>
            <w:vAlign w:val="bottom"/>
            <w:hideMark/>
          </w:tcPr>
          <w:p w14:paraId="4F5F474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1.78</w:t>
            </w:r>
          </w:p>
        </w:tc>
        <w:tc>
          <w:tcPr>
            <w:tcW w:w="400" w:type="dxa"/>
            <w:noWrap/>
            <w:vAlign w:val="bottom"/>
            <w:hideMark/>
          </w:tcPr>
          <w:p w14:paraId="153DACE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1.70</w:t>
            </w:r>
          </w:p>
        </w:tc>
        <w:tc>
          <w:tcPr>
            <w:tcW w:w="400" w:type="dxa"/>
            <w:noWrap/>
            <w:vAlign w:val="bottom"/>
            <w:hideMark/>
          </w:tcPr>
          <w:p w14:paraId="7A200D4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1.63</w:t>
            </w:r>
          </w:p>
        </w:tc>
        <w:tc>
          <w:tcPr>
            <w:tcW w:w="400" w:type="dxa"/>
            <w:noWrap/>
            <w:vAlign w:val="bottom"/>
            <w:hideMark/>
          </w:tcPr>
          <w:p w14:paraId="3AA9A54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1.56</w:t>
            </w:r>
          </w:p>
        </w:tc>
        <w:tc>
          <w:tcPr>
            <w:tcW w:w="400" w:type="dxa"/>
            <w:noWrap/>
            <w:vAlign w:val="bottom"/>
            <w:hideMark/>
          </w:tcPr>
          <w:p w14:paraId="1936317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400" w:type="dxa"/>
            <w:noWrap/>
            <w:vAlign w:val="bottom"/>
            <w:hideMark/>
          </w:tcPr>
          <w:p w14:paraId="4F15780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400" w:type="dxa"/>
            <w:noWrap/>
            <w:vAlign w:val="bottom"/>
            <w:hideMark/>
          </w:tcPr>
          <w:p w14:paraId="05AB7D4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400" w:type="dxa"/>
            <w:noWrap/>
            <w:vAlign w:val="bottom"/>
            <w:hideMark/>
          </w:tcPr>
          <w:p w14:paraId="1EF24F4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400" w:type="dxa"/>
            <w:noWrap/>
            <w:vAlign w:val="bottom"/>
            <w:hideMark/>
          </w:tcPr>
          <w:p w14:paraId="50D951D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400" w:type="dxa"/>
            <w:noWrap/>
            <w:vAlign w:val="bottom"/>
            <w:hideMark/>
          </w:tcPr>
          <w:p w14:paraId="3C26155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400" w:type="dxa"/>
            <w:noWrap/>
            <w:vAlign w:val="bottom"/>
            <w:hideMark/>
          </w:tcPr>
          <w:p w14:paraId="1C0CF80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400" w:type="dxa"/>
            <w:noWrap/>
            <w:vAlign w:val="bottom"/>
            <w:hideMark/>
          </w:tcPr>
          <w:p w14:paraId="38940D7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400" w:type="dxa"/>
            <w:noWrap/>
            <w:vAlign w:val="bottom"/>
            <w:hideMark/>
          </w:tcPr>
          <w:p w14:paraId="22D48D4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400" w:type="dxa"/>
            <w:noWrap/>
            <w:vAlign w:val="bottom"/>
            <w:hideMark/>
          </w:tcPr>
          <w:p w14:paraId="4F3CC5D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400" w:type="dxa"/>
            <w:noWrap/>
            <w:vAlign w:val="bottom"/>
            <w:hideMark/>
          </w:tcPr>
          <w:p w14:paraId="697EBC4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400" w:type="dxa"/>
            <w:noWrap/>
            <w:vAlign w:val="bottom"/>
            <w:hideMark/>
          </w:tcPr>
          <w:p w14:paraId="3E0983E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400" w:type="dxa"/>
            <w:noWrap/>
            <w:vAlign w:val="bottom"/>
            <w:hideMark/>
          </w:tcPr>
          <w:p w14:paraId="0E14F5E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400" w:type="dxa"/>
            <w:noWrap/>
            <w:vAlign w:val="bottom"/>
            <w:hideMark/>
          </w:tcPr>
          <w:p w14:paraId="552B5ED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440" w:type="dxa"/>
            <w:noWrap/>
            <w:vAlign w:val="bottom"/>
            <w:hideMark/>
          </w:tcPr>
          <w:p w14:paraId="7BE30EF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400" w:type="dxa"/>
            <w:noWrap/>
            <w:vAlign w:val="bottom"/>
            <w:hideMark/>
          </w:tcPr>
          <w:p w14:paraId="50C2DD6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400" w:type="dxa"/>
            <w:noWrap/>
            <w:vAlign w:val="bottom"/>
            <w:hideMark/>
          </w:tcPr>
          <w:p w14:paraId="5EB5461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400" w:type="dxa"/>
            <w:noWrap/>
            <w:vAlign w:val="bottom"/>
            <w:hideMark/>
          </w:tcPr>
          <w:p w14:paraId="6B4E894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400" w:type="dxa"/>
            <w:noWrap/>
            <w:vAlign w:val="bottom"/>
            <w:hideMark/>
          </w:tcPr>
          <w:p w14:paraId="3EF4D64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460" w:type="dxa"/>
            <w:noWrap/>
            <w:vAlign w:val="bottom"/>
            <w:hideMark/>
          </w:tcPr>
          <w:p w14:paraId="51CD8D9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</w:tr>
      <w:tr w:rsidR="0048224E" w:rsidRPr="00707F6D" w14:paraId="5C0208A7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7DC57D74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1C6AB398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150,000 to 174,999</w:t>
            </w:r>
          </w:p>
        </w:tc>
        <w:tc>
          <w:tcPr>
            <w:tcW w:w="680" w:type="dxa"/>
            <w:noWrap/>
            <w:vAlign w:val="bottom"/>
            <w:hideMark/>
          </w:tcPr>
          <w:p w14:paraId="447889C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2.61</w:t>
            </w:r>
          </w:p>
        </w:tc>
        <w:tc>
          <w:tcPr>
            <w:tcW w:w="900" w:type="dxa"/>
            <w:noWrap/>
            <w:vAlign w:val="bottom"/>
            <w:hideMark/>
          </w:tcPr>
          <w:p w14:paraId="5F4ACD5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1.96</w:t>
            </w:r>
          </w:p>
        </w:tc>
        <w:tc>
          <w:tcPr>
            <w:tcW w:w="400" w:type="dxa"/>
            <w:noWrap/>
            <w:vAlign w:val="bottom"/>
            <w:hideMark/>
          </w:tcPr>
          <w:p w14:paraId="53B577D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1.96</w:t>
            </w:r>
          </w:p>
        </w:tc>
        <w:tc>
          <w:tcPr>
            <w:tcW w:w="400" w:type="dxa"/>
            <w:noWrap/>
            <w:vAlign w:val="bottom"/>
            <w:hideMark/>
          </w:tcPr>
          <w:p w14:paraId="73C2A9F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1.96</w:t>
            </w:r>
          </w:p>
        </w:tc>
        <w:tc>
          <w:tcPr>
            <w:tcW w:w="400" w:type="dxa"/>
            <w:noWrap/>
            <w:vAlign w:val="bottom"/>
            <w:hideMark/>
          </w:tcPr>
          <w:p w14:paraId="0DFFAAE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1.88</w:t>
            </w:r>
          </w:p>
        </w:tc>
        <w:tc>
          <w:tcPr>
            <w:tcW w:w="400" w:type="dxa"/>
            <w:noWrap/>
            <w:vAlign w:val="bottom"/>
            <w:hideMark/>
          </w:tcPr>
          <w:p w14:paraId="244AF8C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1.80</w:t>
            </w:r>
          </w:p>
        </w:tc>
        <w:tc>
          <w:tcPr>
            <w:tcW w:w="400" w:type="dxa"/>
            <w:noWrap/>
            <w:vAlign w:val="bottom"/>
            <w:hideMark/>
          </w:tcPr>
          <w:p w14:paraId="6B36432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1.73</w:t>
            </w:r>
          </w:p>
        </w:tc>
        <w:tc>
          <w:tcPr>
            <w:tcW w:w="400" w:type="dxa"/>
            <w:noWrap/>
            <w:vAlign w:val="bottom"/>
            <w:hideMark/>
          </w:tcPr>
          <w:p w14:paraId="1BBC1C9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1.65</w:t>
            </w:r>
          </w:p>
        </w:tc>
        <w:tc>
          <w:tcPr>
            <w:tcW w:w="400" w:type="dxa"/>
            <w:noWrap/>
            <w:vAlign w:val="bottom"/>
            <w:hideMark/>
          </w:tcPr>
          <w:p w14:paraId="1AA1C7D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1.57</w:t>
            </w:r>
          </w:p>
        </w:tc>
        <w:tc>
          <w:tcPr>
            <w:tcW w:w="400" w:type="dxa"/>
            <w:noWrap/>
            <w:vAlign w:val="bottom"/>
            <w:hideMark/>
          </w:tcPr>
          <w:p w14:paraId="4B7B532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1.57</w:t>
            </w:r>
          </w:p>
        </w:tc>
        <w:tc>
          <w:tcPr>
            <w:tcW w:w="400" w:type="dxa"/>
            <w:noWrap/>
            <w:vAlign w:val="bottom"/>
            <w:hideMark/>
          </w:tcPr>
          <w:p w14:paraId="5532AC4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1.57</w:t>
            </w:r>
          </w:p>
        </w:tc>
        <w:tc>
          <w:tcPr>
            <w:tcW w:w="400" w:type="dxa"/>
            <w:noWrap/>
            <w:vAlign w:val="bottom"/>
            <w:hideMark/>
          </w:tcPr>
          <w:p w14:paraId="140906B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1.57</w:t>
            </w:r>
          </w:p>
        </w:tc>
        <w:tc>
          <w:tcPr>
            <w:tcW w:w="400" w:type="dxa"/>
            <w:noWrap/>
            <w:vAlign w:val="bottom"/>
            <w:hideMark/>
          </w:tcPr>
          <w:p w14:paraId="3952DD1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1.57</w:t>
            </w:r>
          </w:p>
        </w:tc>
        <w:tc>
          <w:tcPr>
            <w:tcW w:w="400" w:type="dxa"/>
            <w:noWrap/>
            <w:vAlign w:val="bottom"/>
            <w:hideMark/>
          </w:tcPr>
          <w:p w14:paraId="3AF9847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1.57</w:t>
            </w:r>
          </w:p>
        </w:tc>
        <w:tc>
          <w:tcPr>
            <w:tcW w:w="400" w:type="dxa"/>
            <w:noWrap/>
            <w:vAlign w:val="bottom"/>
            <w:hideMark/>
          </w:tcPr>
          <w:p w14:paraId="115AB3E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1.57</w:t>
            </w:r>
          </w:p>
        </w:tc>
        <w:tc>
          <w:tcPr>
            <w:tcW w:w="400" w:type="dxa"/>
            <w:noWrap/>
            <w:vAlign w:val="bottom"/>
            <w:hideMark/>
          </w:tcPr>
          <w:p w14:paraId="5FB4580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1.57</w:t>
            </w:r>
          </w:p>
        </w:tc>
        <w:tc>
          <w:tcPr>
            <w:tcW w:w="400" w:type="dxa"/>
            <w:noWrap/>
            <w:vAlign w:val="bottom"/>
            <w:hideMark/>
          </w:tcPr>
          <w:p w14:paraId="24A18D0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1.57</w:t>
            </w:r>
          </w:p>
        </w:tc>
        <w:tc>
          <w:tcPr>
            <w:tcW w:w="400" w:type="dxa"/>
            <w:noWrap/>
            <w:vAlign w:val="bottom"/>
            <w:hideMark/>
          </w:tcPr>
          <w:p w14:paraId="64AB73B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1.57</w:t>
            </w:r>
          </w:p>
        </w:tc>
        <w:tc>
          <w:tcPr>
            <w:tcW w:w="400" w:type="dxa"/>
            <w:noWrap/>
            <w:vAlign w:val="bottom"/>
            <w:hideMark/>
          </w:tcPr>
          <w:p w14:paraId="20834C9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1.57</w:t>
            </w:r>
          </w:p>
        </w:tc>
        <w:tc>
          <w:tcPr>
            <w:tcW w:w="400" w:type="dxa"/>
            <w:noWrap/>
            <w:vAlign w:val="bottom"/>
            <w:hideMark/>
          </w:tcPr>
          <w:p w14:paraId="681CE74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1.57</w:t>
            </w:r>
          </w:p>
        </w:tc>
        <w:tc>
          <w:tcPr>
            <w:tcW w:w="400" w:type="dxa"/>
            <w:noWrap/>
            <w:vAlign w:val="bottom"/>
            <w:hideMark/>
          </w:tcPr>
          <w:p w14:paraId="37E2A7F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1.57</w:t>
            </w:r>
          </w:p>
        </w:tc>
        <w:tc>
          <w:tcPr>
            <w:tcW w:w="400" w:type="dxa"/>
            <w:noWrap/>
            <w:vAlign w:val="bottom"/>
            <w:hideMark/>
          </w:tcPr>
          <w:p w14:paraId="0D52F95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1.57</w:t>
            </w:r>
          </w:p>
        </w:tc>
        <w:tc>
          <w:tcPr>
            <w:tcW w:w="440" w:type="dxa"/>
            <w:noWrap/>
            <w:vAlign w:val="bottom"/>
            <w:hideMark/>
          </w:tcPr>
          <w:p w14:paraId="4334381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1.57</w:t>
            </w:r>
          </w:p>
        </w:tc>
        <w:tc>
          <w:tcPr>
            <w:tcW w:w="400" w:type="dxa"/>
            <w:noWrap/>
            <w:vAlign w:val="bottom"/>
            <w:hideMark/>
          </w:tcPr>
          <w:p w14:paraId="455816F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1.57</w:t>
            </w:r>
          </w:p>
        </w:tc>
        <w:tc>
          <w:tcPr>
            <w:tcW w:w="400" w:type="dxa"/>
            <w:noWrap/>
            <w:vAlign w:val="bottom"/>
            <w:hideMark/>
          </w:tcPr>
          <w:p w14:paraId="5F75779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1.57</w:t>
            </w:r>
          </w:p>
        </w:tc>
        <w:tc>
          <w:tcPr>
            <w:tcW w:w="400" w:type="dxa"/>
            <w:noWrap/>
            <w:vAlign w:val="bottom"/>
            <w:hideMark/>
          </w:tcPr>
          <w:p w14:paraId="387AAE3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1.57</w:t>
            </w:r>
          </w:p>
        </w:tc>
        <w:tc>
          <w:tcPr>
            <w:tcW w:w="400" w:type="dxa"/>
            <w:noWrap/>
            <w:vAlign w:val="bottom"/>
            <w:hideMark/>
          </w:tcPr>
          <w:p w14:paraId="557AF25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1.57</w:t>
            </w:r>
          </w:p>
        </w:tc>
        <w:tc>
          <w:tcPr>
            <w:tcW w:w="460" w:type="dxa"/>
            <w:noWrap/>
            <w:vAlign w:val="bottom"/>
            <w:hideMark/>
          </w:tcPr>
          <w:p w14:paraId="68B0A6F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1.57</w:t>
            </w:r>
          </w:p>
        </w:tc>
      </w:tr>
      <w:tr w:rsidR="0048224E" w:rsidRPr="00707F6D" w14:paraId="7A2FA8D5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5512CDFA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4D74CB75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175,000 to 199,999</w:t>
            </w:r>
          </w:p>
        </w:tc>
        <w:tc>
          <w:tcPr>
            <w:tcW w:w="680" w:type="dxa"/>
            <w:noWrap/>
            <w:vAlign w:val="bottom"/>
            <w:hideMark/>
          </w:tcPr>
          <w:p w14:paraId="14AE26F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2.76</w:t>
            </w:r>
          </w:p>
        </w:tc>
        <w:tc>
          <w:tcPr>
            <w:tcW w:w="900" w:type="dxa"/>
            <w:noWrap/>
            <w:vAlign w:val="bottom"/>
            <w:hideMark/>
          </w:tcPr>
          <w:p w14:paraId="781994F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2.07</w:t>
            </w:r>
          </w:p>
        </w:tc>
        <w:tc>
          <w:tcPr>
            <w:tcW w:w="400" w:type="dxa"/>
            <w:noWrap/>
            <w:vAlign w:val="bottom"/>
            <w:hideMark/>
          </w:tcPr>
          <w:p w14:paraId="0873B8C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2.07</w:t>
            </w:r>
          </w:p>
        </w:tc>
        <w:tc>
          <w:tcPr>
            <w:tcW w:w="400" w:type="dxa"/>
            <w:noWrap/>
            <w:vAlign w:val="bottom"/>
            <w:hideMark/>
          </w:tcPr>
          <w:p w14:paraId="5A84218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2.07</w:t>
            </w:r>
          </w:p>
        </w:tc>
        <w:tc>
          <w:tcPr>
            <w:tcW w:w="400" w:type="dxa"/>
            <w:noWrap/>
            <w:vAlign w:val="bottom"/>
            <w:hideMark/>
          </w:tcPr>
          <w:p w14:paraId="1A07083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1.99</w:t>
            </w:r>
          </w:p>
        </w:tc>
        <w:tc>
          <w:tcPr>
            <w:tcW w:w="400" w:type="dxa"/>
            <w:noWrap/>
            <w:vAlign w:val="bottom"/>
            <w:hideMark/>
          </w:tcPr>
          <w:p w14:paraId="1AD30D7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1.91</w:t>
            </w:r>
          </w:p>
        </w:tc>
        <w:tc>
          <w:tcPr>
            <w:tcW w:w="400" w:type="dxa"/>
            <w:noWrap/>
            <w:vAlign w:val="bottom"/>
            <w:hideMark/>
          </w:tcPr>
          <w:p w14:paraId="2DB8156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1.82</w:t>
            </w:r>
          </w:p>
        </w:tc>
        <w:tc>
          <w:tcPr>
            <w:tcW w:w="400" w:type="dxa"/>
            <w:noWrap/>
            <w:vAlign w:val="bottom"/>
            <w:hideMark/>
          </w:tcPr>
          <w:p w14:paraId="0A1ABAD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1.74</w:t>
            </w:r>
          </w:p>
        </w:tc>
        <w:tc>
          <w:tcPr>
            <w:tcW w:w="400" w:type="dxa"/>
            <w:noWrap/>
            <w:vAlign w:val="bottom"/>
            <w:hideMark/>
          </w:tcPr>
          <w:p w14:paraId="3E7F4F9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1.66</w:t>
            </w:r>
          </w:p>
        </w:tc>
        <w:tc>
          <w:tcPr>
            <w:tcW w:w="400" w:type="dxa"/>
            <w:noWrap/>
            <w:vAlign w:val="bottom"/>
            <w:hideMark/>
          </w:tcPr>
          <w:p w14:paraId="351DC44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1.66</w:t>
            </w:r>
          </w:p>
        </w:tc>
        <w:tc>
          <w:tcPr>
            <w:tcW w:w="400" w:type="dxa"/>
            <w:noWrap/>
            <w:vAlign w:val="bottom"/>
            <w:hideMark/>
          </w:tcPr>
          <w:p w14:paraId="5200936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1.66</w:t>
            </w:r>
          </w:p>
        </w:tc>
        <w:tc>
          <w:tcPr>
            <w:tcW w:w="400" w:type="dxa"/>
            <w:noWrap/>
            <w:vAlign w:val="bottom"/>
            <w:hideMark/>
          </w:tcPr>
          <w:p w14:paraId="7B233FD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1.66</w:t>
            </w:r>
          </w:p>
        </w:tc>
        <w:tc>
          <w:tcPr>
            <w:tcW w:w="400" w:type="dxa"/>
            <w:noWrap/>
            <w:vAlign w:val="bottom"/>
            <w:hideMark/>
          </w:tcPr>
          <w:p w14:paraId="1255E7A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1.66</w:t>
            </w:r>
          </w:p>
        </w:tc>
        <w:tc>
          <w:tcPr>
            <w:tcW w:w="400" w:type="dxa"/>
            <w:noWrap/>
            <w:vAlign w:val="bottom"/>
            <w:hideMark/>
          </w:tcPr>
          <w:p w14:paraId="04A436D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1.66</w:t>
            </w:r>
          </w:p>
        </w:tc>
        <w:tc>
          <w:tcPr>
            <w:tcW w:w="400" w:type="dxa"/>
            <w:noWrap/>
            <w:vAlign w:val="bottom"/>
            <w:hideMark/>
          </w:tcPr>
          <w:p w14:paraId="2AD90C7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1.66</w:t>
            </w:r>
          </w:p>
        </w:tc>
        <w:tc>
          <w:tcPr>
            <w:tcW w:w="400" w:type="dxa"/>
            <w:noWrap/>
            <w:vAlign w:val="bottom"/>
            <w:hideMark/>
          </w:tcPr>
          <w:p w14:paraId="63C0A8D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1.66</w:t>
            </w:r>
          </w:p>
        </w:tc>
        <w:tc>
          <w:tcPr>
            <w:tcW w:w="400" w:type="dxa"/>
            <w:noWrap/>
            <w:vAlign w:val="bottom"/>
            <w:hideMark/>
          </w:tcPr>
          <w:p w14:paraId="711B32D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1.66</w:t>
            </w:r>
          </w:p>
        </w:tc>
        <w:tc>
          <w:tcPr>
            <w:tcW w:w="400" w:type="dxa"/>
            <w:noWrap/>
            <w:vAlign w:val="bottom"/>
            <w:hideMark/>
          </w:tcPr>
          <w:p w14:paraId="3B7AA5B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1.66</w:t>
            </w:r>
          </w:p>
        </w:tc>
        <w:tc>
          <w:tcPr>
            <w:tcW w:w="400" w:type="dxa"/>
            <w:noWrap/>
            <w:vAlign w:val="bottom"/>
            <w:hideMark/>
          </w:tcPr>
          <w:p w14:paraId="6B354E0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1.66</w:t>
            </w:r>
          </w:p>
        </w:tc>
        <w:tc>
          <w:tcPr>
            <w:tcW w:w="400" w:type="dxa"/>
            <w:noWrap/>
            <w:vAlign w:val="bottom"/>
            <w:hideMark/>
          </w:tcPr>
          <w:p w14:paraId="7700355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1.66</w:t>
            </w:r>
          </w:p>
        </w:tc>
        <w:tc>
          <w:tcPr>
            <w:tcW w:w="400" w:type="dxa"/>
            <w:noWrap/>
            <w:vAlign w:val="bottom"/>
            <w:hideMark/>
          </w:tcPr>
          <w:p w14:paraId="5E0C3FA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1.66</w:t>
            </w:r>
          </w:p>
        </w:tc>
        <w:tc>
          <w:tcPr>
            <w:tcW w:w="400" w:type="dxa"/>
            <w:noWrap/>
            <w:vAlign w:val="bottom"/>
            <w:hideMark/>
          </w:tcPr>
          <w:p w14:paraId="16F3925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1.66</w:t>
            </w:r>
          </w:p>
        </w:tc>
        <w:tc>
          <w:tcPr>
            <w:tcW w:w="440" w:type="dxa"/>
            <w:noWrap/>
            <w:vAlign w:val="bottom"/>
            <w:hideMark/>
          </w:tcPr>
          <w:p w14:paraId="1940BEF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1.66</w:t>
            </w:r>
          </w:p>
        </w:tc>
        <w:tc>
          <w:tcPr>
            <w:tcW w:w="400" w:type="dxa"/>
            <w:noWrap/>
            <w:vAlign w:val="bottom"/>
            <w:hideMark/>
          </w:tcPr>
          <w:p w14:paraId="63EAAA2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1.66</w:t>
            </w:r>
          </w:p>
        </w:tc>
        <w:tc>
          <w:tcPr>
            <w:tcW w:w="400" w:type="dxa"/>
            <w:noWrap/>
            <w:vAlign w:val="bottom"/>
            <w:hideMark/>
          </w:tcPr>
          <w:p w14:paraId="3C8F4CC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1.66</w:t>
            </w:r>
          </w:p>
        </w:tc>
        <w:tc>
          <w:tcPr>
            <w:tcW w:w="400" w:type="dxa"/>
            <w:noWrap/>
            <w:vAlign w:val="bottom"/>
            <w:hideMark/>
          </w:tcPr>
          <w:p w14:paraId="60812C4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1.66</w:t>
            </w:r>
          </w:p>
        </w:tc>
        <w:tc>
          <w:tcPr>
            <w:tcW w:w="400" w:type="dxa"/>
            <w:noWrap/>
            <w:vAlign w:val="bottom"/>
            <w:hideMark/>
          </w:tcPr>
          <w:p w14:paraId="568BC22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1.66</w:t>
            </w:r>
          </w:p>
        </w:tc>
        <w:tc>
          <w:tcPr>
            <w:tcW w:w="460" w:type="dxa"/>
            <w:noWrap/>
            <w:vAlign w:val="bottom"/>
            <w:hideMark/>
          </w:tcPr>
          <w:p w14:paraId="4AA36A3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1.66</w:t>
            </w:r>
          </w:p>
        </w:tc>
      </w:tr>
      <w:tr w:rsidR="0048224E" w:rsidRPr="00707F6D" w14:paraId="1EF74CC2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116CEB31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1A877B5D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200,000 to 229,999</w:t>
            </w:r>
          </w:p>
        </w:tc>
        <w:tc>
          <w:tcPr>
            <w:tcW w:w="680" w:type="dxa"/>
            <w:noWrap/>
            <w:vAlign w:val="bottom"/>
            <w:hideMark/>
          </w:tcPr>
          <w:p w14:paraId="5A9459F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2.91</w:t>
            </w:r>
          </w:p>
        </w:tc>
        <w:tc>
          <w:tcPr>
            <w:tcW w:w="900" w:type="dxa"/>
            <w:noWrap/>
            <w:vAlign w:val="bottom"/>
            <w:hideMark/>
          </w:tcPr>
          <w:p w14:paraId="084CB8B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2.18</w:t>
            </w:r>
          </w:p>
        </w:tc>
        <w:tc>
          <w:tcPr>
            <w:tcW w:w="400" w:type="dxa"/>
            <w:noWrap/>
            <w:vAlign w:val="bottom"/>
            <w:hideMark/>
          </w:tcPr>
          <w:p w14:paraId="0256353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2.18</w:t>
            </w:r>
          </w:p>
        </w:tc>
        <w:tc>
          <w:tcPr>
            <w:tcW w:w="400" w:type="dxa"/>
            <w:noWrap/>
            <w:vAlign w:val="bottom"/>
            <w:hideMark/>
          </w:tcPr>
          <w:p w14:paraId="404473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2.18</w:t>
            </w:r>
          </w:p>
        </w:tc>
        <w:tc>
          <w:tcPr>
            <w:tcW w:w="400" w:type="dxa"/>
            <w:noWrap/>
            <w:vAlign w:val="bottom"/>
            <w:hideMark/>
          </w:tcPr>
          <w:p w14:paraId="1D1B136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2.10</w:t>
            </w:r>
          </w:p>
        </w:tc>
        <w:tc>
          <w:tcPr>
            <w:tcW w:w="400" w:type="dxa"/>
            <w:noWrap/>
            <w:vAlign w:val="bottom"/>
            <w:hideMark/>
          </w:tcPr>
          <w:p w14:paraId="32C4536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2.01</w:t>
            </w:r>
          </w:p>
        </w:tc>
        <w:tc>
          <w:tcPr>
            <w:tcW w:w="400" w:type="dxa"/>
            <w:noWrap/>
            <w:vAlign w:val="bottom"/>
            <w:hideMark/>
          </w:tcPr>
          <w:p w14:paraId="30C048F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1.92</w:t>
            </w:r>
          </w:p>
        </w:tc>
        <w:tc>
          <w:tcPr>
            <w:tcW w:w="400" w:type="dxa"/>
            <w:noWrap/>
            <w:vAlign w:val="bottom"/>
            <w:hideMark/>
          </w:tcPr>
          <w:p w14:paraId="5BBD296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1.83</w:t>
            </w:r>
          </w:p>
        </w:tc>
        <w:tc>
          <w:tcPr>
            <w:tcW w:w="400" w:type="dxa"/>
            <w:noWrap/>
            <w:vAlign w:val="bottom"/>
            <w:hideMark/>
          </w:tcPr>
          <w:p w14:paraId="02EAABF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1.75</w:t>
            </w:r>
          </w:p>
        </w:tc>
        <w:tc>
          <w:tcPr>
            <w:tcW w:w="400" w:type="dxa"/>
            <w:noWrap/>
            <w:vAlign w:val="bottom"/>
            <w:hideMark/>
          </w:tcPr>
          <w:p w14:paraId="7FD4D2A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1.75</w:t>
            </w:r>
          </w:p>
        </w:tc>
        <w:tc>
          <w:tcPr>
            <w:tcW w:w="400" w:type="dxa"/>
            <w:noWrap/>
            <w:vAlign w:val="bottom"/>
            <w:hideMark/>
          </w:tcPr>
          <w:p w14:paraId="22A1AD3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1.75</w:t>
            </w:r>
          </w:p>
        </w:tc>
        <w:tc>
          <w:tcPr>
            <w:tcW w:w="400" w:type="dxa"/>
            <w:noWrap/>
            <w:vAlign w:val="bottom"/>
            <w:hideMark/>
          </w:tcPr>
          <w:p w14:paraId="2F7F7E2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1.75</w:t>
            </w:r>
          </w:p>
        </w:tc>
        <w:tc>
          <w:tcPr>
            <w:tcW w:w="400" w:type="dxa"/>
            <w:noWrap/>
            <w:vAlign w:val="bottom"/>
            <w:hideMark/>
          </w:tcPr>
          <w:p w14:paraId="4916C60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1.75</w:t>
            </w:r>
          </w:p>
        </w:tc>
        <w:tc>
          <w:tcPr>
            <w:tcW w:w="400" w:type="dxa"/>
            <w:noWrap/>
            <w:vAlign w:val="bottom"/>
            <w:hideMark/>
          </w:tcPr>
          <w:p w14:paraId="09B8C98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1.75</w:t>
            </w:r>
          </w:p>
        </w:tc>
        <w:tc>
          <w:tcPr>
            <w:tcW w:w="400" w:type="dxa"/>
            <w:noWrap/>
            <w:vAlign w:val="bottom"/>
            <w:hideMark/>
          </w:tcPr>
          <w:p w14:paraId="1118DE1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1.75</w:t>
            </w:r>
          </w:p>
        </w:tc>
        <w:tc>
          <w:tcPr>
            <w:tcW w:w="400" w:type="dxa"/>
            <w:noWrap/>
            <w:vAlign w:val="bottom"/>
            <w:hideMark/>
          </w:tcPr>
          <w:p w14:paraId="020E121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1.75</w:t>
            </w:r>
          </w:p>
        </w:tc>
        <w:tc>
          <w:tcPr>
            <w:tcW w:w="400" w:type="dxa"/>
            <w:noWrap/>
            <w:vAlign w:val="bottom"/>
            <w:hideMark/>
          </w:tcPr>
          <w:p w14:paraId="70D808F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1.75</w:t>
            </w:r>
          </w:p>
        </w:tc>
        <w:tc>
          <w:tcPr>
            <w:tcW w:w="400" w:type="dxa"/>
            <w:noWrap/>
            <w:vAlign w:val="bottom"/>
            <w:hideMark/>
          </w:tcPr>
          <w:p w14:paraId="2ADCD01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1.75</w:t>
            </w:r>
          </w:p>
        </w:tc>
        <w:tc>
          <w:tcPr>
            <w:tcW w:w="400" w:type="dxa"/>
            <w:noWrap/>
            <w:vAlign w:val="bottom"/>
            <w:hideMark/>
          </w:tcPr>
          <w:p w14:paraId="7426C89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1.75</w:t>
            </w:r>
          </w:p>
        </w:tc>
        <w:tc>
          <w:tcPr>
            <w:tcW w:w="400" w:type="dxa"/>
            <w:noWrap/>
            <w:vAlign w:val="bottom"/>
            <w:hideMark/>
          </w:tcPr>
          <w:p w14:paraId="0EEAD78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1.75</w:t>
            </w:r>
          </w:p>
        </w:tc>
        <w:tc>
          <w:tcPr>
            <w:tcW w:w="400" w:type="dxa"/>
            <w:noWrap/>
            <w:vAlign w:val="bottom"/>
            <w:hideMark/>
          </w:tcPr>
          <w:p w14:paraId="625A004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1.75</w:t>
            </w:r>
          </w:p>
        </w:tc>
        <w:tc>
          <w:tcPr>
            <w:tcW w:w="400" w:type="dxa"/>
            <w:noWrap/>
            <w:vAlign w:val="bottom"/>
            <w:hideMark/>
          </w:tcPr>
          <w:p w14:paraId="31C94EC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1.75</w:t>
            </w:r>
          </w:p>
        </w:tc>
        <w:tc>
          <w:tcPr>
            <w:tcW w:w="440" w:type="dxa"/>
            <w:noWrap/>
            <w:vAlign w:val="bottom"/>
            <w:hideMark/>
          </w:tcPr>
          <w:p w14:paraId="12E0F25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1.75</w:t>
            </w:r>
          </w:p>
        </w:tc>
        <w:tc>
          <w:tcPr>
            <w:tcW w:w="400" w:type="dxa"/>
            <w:noWrap/>
            <w:vAlign w:val="bottom"/>
            <w:hideMark/>
          </w:tcPr>
          <w:p w14:paraId="5ABE456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1.75</w:t>
            </w:r>
          </w:p>
        </w:tc>
        <w:tc>
          <w:tcPr>
            <w:tcW w:w="400" w:type="dxa"/>
            <w:noWrap/>
            <w:vAlign w:val="bottom"/>
            <w:hideMark/>
          </w:tcPr>
          <w:p w14:paraId="5079710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1.75</w:t>
            </w:r>
          </w:p>
        </w:tc>
        <w:tc>
          <w:tcPr>
            <w:tcW w:w="400" w:type="dxa"/>
            <w:noWrap/>
            <w:vAlign w:val="bottom"/>
            <w:hideMark/>
          </w:tcPr>
          <w:p w14:paraId="5DF2405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1.75</w:t>
            </w:r>
          </w:p>
        </w:tc>
        <w:tc>
          <w:tcPr>
            <w:tcW w:w="400" w:type="dxa"/>
            <w:noWrap/>
            <w:vAlign w:val="bottom"/>
            <w:hideMark/>
          </w:tcPr>
          <w:p w14:paraId="319AE3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1.75</w:t>
            </w:r>
          </w:p>
        </w:tc>
        <w:tc>
          <w:tcPr>
            <w:tcW w:w="460" w:type="dxa"/>
            <w:noWrap/>
            <w:vAlign w:val="bottom"/>
            <w:hideMark/>
          </w:tcPr>
          <w:p w14:paraId="1E14CC8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1.75</w:t>
            </w:r>
          </w:p>
        </w:tc>
      </w:tr>
      <w:tr w:rsidR="0048224E" w:rsidRPr="00707F6D" w14:paraId="1C57C267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10486FAB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45F0A7A5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230,000 to 259,999</w:t>
            </w:r>
          </w:p>
        </w:tc>
        <w:tc>
          <w:tcPr>
            <w:tcW w:w="680" w:type="dxa"/>
            <w:noWrap/>
            <w:vAlign w:val="bottom"/>
            <w:hideMark/>
          </w:tcPr>
          <w:p w14:paraId="3C5C4B7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3.06</w:t>
            </w:r>
          </w:p>
        </w:tc>
        <w:tc>
          <w:tcPr>
            <w:tcW w:w="900" w:type="dxa"/>
            <w:noWrap/>
            <w:vAlign w:val="bottom"/>
            <w:hideMark/>
          </w:tcPr>
          <w:p w14:paraId="3BC71A7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2.30</w:t>
            </w:r>
          </w:p>
        </w:tc>
        <w:tc>
          <w:tcPr>
            <w:tcW w:w="400" w:type="dxa"/>
            <w:noWrap/>
            <w:vAlign w:val="bottom"/>
            <w:hideMark/>
          </w:tcPr>
          <w:p w14:paraId="604F676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2.30</w:t>
            </w:r>
          </w:p>
        </w:tc>
        <w:tc>
          <w:tcPr>
            <w:tcW w:w="400" w:type="dxa"/>
            <w:noWrap/>
            <w:vAlign w:val="bottom"/>
            <w:hideMark/>
          </w:tcPr>
          <w:p w14:paraId="613FA7C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2.30</w:t>
            </w:r>
          </w:p>
        </w:tc>
        <w:tc>
          <w:tcPr>
            <w:tcW w:w="400" w:type="dxa"/>
            <w:noWrap/>
            <w:vAlign w:val="bottom"/>
            <w:hideMark/>
          </w:tcPr>
          <w:p w14:paraId="6214355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2.21</w:t>
            </w:r>
          </w:p>
        </w:tc>
        <w:tc>
          <w:tcPr>
            <w:tcW w:w="400" w:type="dxa"/>
            <w:noWrap/>
            <w:vAlign w:val="bottom"/>
            <w:hideMark/>
          </w:tcPr>
          <w:p w14:paraId="3C4F1F5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2.11</w:t>
            </w:r>
          </w:p>
        </w:tc>
        <w:tc>
          <w:tcPr>
            <w:tcW w:w="400" w:type="dxa"/>
            <w:noWrap/>
            <w:vAlign w:val="bottom"/>
            <w:hideMark/>
          </w:tcPr>
          <w:p w14:paraId="427283E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2.02</w:t>
            </w:r>
          </w:p>
        </w:tc>
        <w:tc>
          <w:tcPr>
            <w:tcW w:w="400" w:type="dxa"/>
            <w:noWrap/>
            <w:vAlign w:val="bottom"/>
            <w:hideMark/>
          </w:tcPr>
          <w:p w14:paraId="3E3A33D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1.93</w:t>
            </w:r>
          </w:p>
        </w:tc>
        <w:tc>
          <w:tcPr>
            <w:tcW w:w="400" w:type="dxa"/>
            <w:noWrap/>
            <w:vAlign w:val="bottom"/>
            <w:hideMark/>
          </w:tcPr>
          <w:p w14:paraId="59E2B40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1.84</w:t>
            </w:r>
          </w:p>
        </w:tc>
        <w:tc>
          <w:tcPr>
            <w:tcW w:w="400" w:type="dxa"/>
            <w:noWrap/>
            <w:vAlign w:val="bottom"/>
            <w:hideMark/>
          </w:tcPr>
          <w:p w14:paraId="6921B8A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1.84</w:t>
            </w:r>
          </w:p>
        </w:tc>
        <w:tc>
          <w:tcPr>
            <w:tcW w:w="400" w:type="dxa"/>
            <w:noWrap/>
            <w:vAlign w:val="bottom"/>
            <w:hideMark/>
          </w:tcPr>
          <w:p w14:paraId="4DB6A4E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1.84</w:t>
            </w:r>
          </w:p>
        </w:tc>
        <w:tc>
          <w:tcPr>
            <w:tcW w:w="400" w:type="dxa"/>
            <w:noWrap/>
            <w:vAlign w:val="bottom"/>
            <w:hideMark/>
          </w:tcPr>
          <w:p w14:paraId="72E12CD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1.84</w:t>
            </w:r>
          </w:p>
        </w:tc>
        <w:tc>
          <w:tcPr>
            <w:tcW w:w="400" w:type="dxa"/>
            <w:noWrap/>
            <w:vAlign w:val="bottom"/>
            <w:hideMark/>
          </w:tcPr>
          <w:p w14:paraId="438369F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1.84</w:t>
            </w:r>
          </w:p>
        </w:tc>
        <w:tc>
          <w:tcPr>
            <w:tcW w:w="400" w:type="dxa"/>
            <w:noWrap/>
            <w:vAlign w:val="bottom"/>
            <w:hideMark/>
          </w:tcPr>
          <w:p w14:paraId="2385D5D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1.84</w:t>
            </w:r>
          </w:p>
        </w:tc>
        <w:tc>
          <w:tcPr>
            <w:tcW w:w="400" w:type="dxa"/>
            <w:noWrap/>
            <w:vAlign w:val="bottom"/>
            <w:hideMark/>
          </w:tcPr>
          <w:p w14:paraId="606A800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1.84</w:t>
            </w:r>
          </w:p>
        </w:tc>
        <w:tc>
          <w:tcPr>
            <w:tcW w:w="400" w:type="dxa"/>
            <w:noWrap/>
            <w:vAlign w:val="bottom"/>
            <w:hideMark/>
          </w:tcPr>
          <w:p w14:paraId="70BDCF2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1.84</w:t>
            </w:r>
          </w:p>
        </w:tc>
        <w:tc>
          <w:tcPr>
            <w:tcW w:w="400" w:type="dxa"/>
            <w:noWrap/>
            <w:vAlign w:val="bottom"/>
            <w:hideMark/>
          </w:tcPr>
          <w:p w14:paraId="3CC1D44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1.84</w:t>
            </w:r>
          </w:p>
        </w:tc>
        <w:tc>
          <w:tcPr>
            <w:tcW w:w="400" w:type="dxa"/>
            <w:noWrap/>
            <w:vAlign w:val="bottom"/>
            <w:hideMark/>
          </w:tcPr>
          <w:p w14:paraId="72F892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1.84</w:t>
            </w:r>
          </w:p>
        </w:tc>
        <w:tc>
          <w:tcPr>
            <w:tcW w:w="400" w:type="dxa"/>
            <w:noWrap/>
            <w:vAlign w:val="bottom"/>
            <w:hideMark/>
          </w:tcPr>
          <w:p w14:paraId="4517925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1.84</w:t>
            </w:r>
          </w:p>
        </w:tc>
        <w:tc>
          <w:tcPr>
            <w:tcW w:w="400" w:type="dxa"/>
            <w:noWrap/>
            <w:vAlign w:val="bottom"/>
            <w:hideMark/>
          </w:tcPr>
          <w:p w14:paraId="34559C3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1.84</w:t>
            </w:r>
          </w:p>
        </w:tc>
        <w:tc>
          <w:tcPr>
            <w:tcW w:w="400" w:type="dxa"/>
            <w:noWrap/>
            <w:vAlign w:val="bottom"/>
            <w:hideMark/>
          </w:tcPr>
          <w:p w14:paraId="53570C4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1.84</w:t>
            </w:r>
          </w:p>
        </w:tc>
        <w:tc>
          <w:tcPr>
            <w:tcW w:w="400" w:type="dxa"/>
            <w:noWrap/>
            <w:vAlign w:val="bottom"/>
            <w:hideMark/>
          </w:tcPr>
          <w:p w14:paraId="4D7EC3E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1.84</w:t>
            </w:r>
          </w:p>
        </w:tc>
        <w:tc>
          <w:tcPr>
            <w:tcW w:w="440" w:type="dxa"/>
            <w:noWrap/>
            <w:vAlign w:val="bottom"/>
            <w:hideMark/>
          </w:tcPr>
          <w:p w14:paraId="132E530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1.84</w:t>
            </w:r>
          </w:p>
        </w:tc>
        <w:tc>
          <w:tcPr>
            <w:tcW w:w="400" w:type="dxa"/>
            <w:noWrap/>
            <w:vAlign w:val="bottom"/>
            <w:hideMark/>
          </w:tcPr>
          <w:p w14:paraId="733412C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1.84</w:t>
            </w:r>
          </w:p>
        </w:tc>
        <w:tc>
          <w:tcPr>
            <w:tcW w:w="400" w:type="dxa"/>
            <w:noWrap/>
            <w:vAlign w:val="bottom"/>
            <w:hideMark/>
          </w:tcPr>
          <w:p w14:paraId="2FC130F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1.84</w:t>
            </w:r>
          </w:p>
        </w:tc>
        <w:tc>
          <w:tcPr>
            <w:tcW w:w="400" w:type="dxa"/>
            <w:noWrap/>
            <w:vAlign w:val="bottom"/>
            <w:hideMark/>
          </w:tcPr>
          <w:p w14:paraId="2180311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1.84</w:t>
            </w:r>
          </w:p>
        </w:tc>
        <w:tc>
          <w:tcPr>
            <w:tcW w:w="400" w:type="dxa"/>
            <w:noWrap/>
            <w:vAlign w:val="bottom"/>
            <w:hideMark/>
          </w:tcPr>
          <w:p w14:paraId="4DE85CD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1.84</w:t>
            </w:r>
          </w:p>
        </w:tc>
        <w:tc>
          <w:tcPr>
            <w:tcW w:w="460" w:type="dxa"/>
            <w:noWrap/>
            <w:vAlign w:val="bottom"/>
            <w:hideMark/>
          </w:tcPr>
          <w:p w14:paraId="663F100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1.84</w:t>
            </w:r>
          </w:p>
        </w:tc>
      </w:tr>
      <w:tr w:rsidR="0048224E" w:rsidRPr="00707F6D" w14:paraId="499C06AB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6DC9B0AC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6D8BACB8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260,000 to 299,999</w:t>
            </w:r>
          </w:p>
        </w:tc>
        <w:tc>
          <w:tcPr>
            <w:tcW w:w="680" w:type="dxa"/>
            <w:noWrap/>
            <w:vAlign w:val="bottom"/>
            <w:hideMark/>
          </w:tcPr>
          <w:p w14:paraId="226E00F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3.22</w:t>
            </w:r>
          </w:p>
        </w:tc>
        <w:tc>
          <w:tcPr>
            <w:tcW w:w="900" w:type="dxa"/>
            <w:noWrap/>
            <w:vAlign w:val="bottom"/>
            <w:hideMark/>
          </w:tcPr>
          <w:p w14:paraId="7127A96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2.41</w:t>
            </w:r>
          </w:p>
        </w:tc>
        <w:tc>
          <w:tcPr>
            <w:tcW w:w="400" w:type="dxa"/>
            <w:noWrap/>
            <w:vAlign w:val="bottom"/>
            <w:hideMark/>
          </w:tcPr>
          <w:p w14:paraId="199B55B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2.41</w:t>
            </w:r>
          </w:p>
        </w:tc>
        <w:tc>
          <w:tcPr>
            <w:tcW w:w="400" w:type="dxa"/>
            <w:noWrap/>
            <w:vAlign w:val="bottom"/>
            <w:hideMark/>
          </w:tcPr>
          <w:p w14:paraId="77346AC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2.41</w:t>
            </w:r>
          </w:p>
        </w:tc>
        <w:tc>
          <w:tcPr>
            <w:tcW w:w="400" w:type="dxa"/>
            <w:noWrap/>
            <w:vAlign w:val="bottom"/>
            <w:hideMark/>
          </w:tcPr>
          <w:p w14:paraId="30F0521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2.32</w:t>
            </w:r>
          </w:p>
        </w:tc>
        <w:tc>
          <w:tcPr>
            <w:tcW w:w="400" w:type="dxa"/>
            <w:noWrap/>
            <w:vAlign w:val="bottom"/>
            <w:hideMark/>
          </w:tcPr>
          <w:p w14:paraId="0E893C0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2.22</w:t>
            </w:r>
          </w:p>
        </w:tc>
        <w:tc>
          <w:tcPr>
            <w:tcW w:w="400" w:type="dxa"/>
            <w:noWrap/>
            <w:vAlign w:val="bottom"/>
            <w:hideMark/>
          </w:tcPr>
          <w:p w14:paraId="41CFC66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2.12</w:t>
            </w:r>
          </w:p>
        </w:tc>
        <w:tc>
          <w:tcPr>
            <w:tcW w:w="400" w:type="dxa"/>
            <w:noWrap/>
            <w:vAlign w:val="bottom"/>
            <w:hideMark/>
          </w:tcPr>
          <w:p w14:paraId="5AFC628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2.03</w:t>
            </w:r>
          </w:p>
        </w:tc>
        <w:tc>
          <w:tcPr>
            <w:tcW w:w="400" w:type="dxa"/>
            <w:noWrap/>
            <w:vAlign w:val="bottom"/>
            <w:hideMark/>
          </w:tcPr>
          <w:p w14:paraId="1F5C6C2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1.93</w:t>
            </w:r>
          </w:p>
        </w:tc>
        <w:tc>
          <w:tcPr>
            <w:tcW w:w="400" w:type="dxa"/>
            <w:noWrap/>
            <w:vAlign w:val="bottom"/>
            <w:hideMark/>
          </w:tcPr>
          <w:p w14:paraId="37ACB90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1.93</w:t>
            </w:r>
          </w:p>
        </w:tc>
        <w:tc>
          <w:tcPr>
            <w:tcW w:w="400" w:type="dxa"/>
            <w:noWrap/>
            <w:vAlign w:val="bottom"/>
            <w:hideMark/>
          </w:tcPr>
          <w:p w14:paraId="784229B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1.93</w:t>
            </w:r>
          </w:p>
        </w:tc>
        <w:tc>
          <w:tcPr>
            <w:tcW w:w="400" w:type="dxa"/>
            <w:noWrap/>
            <w:vAlign w:val="bottom"/>
            <w:hideMark/>
          </w:tcPr>
          <w:p w14:paraId="1D48115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1.93</w:t>
            </w:r>
          </w:p>
        </w:tc>
        <w:tc>
          <w:tcPr>
            <w:tcW w:w="400" w:type="dxa"/>
            <w:noWrap/>
            <w:vAlign w:val="bottom"/>
            <w:hideMark/>
          </w:tcPr>
          <w:p w14:paraId="70CE6D8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1.93</w:t>
            </w:r>
          </w:p>
        </w:tc>
        <w:tc>
          <w:tcPr>
            <w:tcW w:w="400" w:type="dxa"/>
            <w:noWrap/>
            <w:vAlign w:val="bottom"/>
            <w:hideMark/>
          </w:tcPr>
          <w:p w14:paraId="3A4BD67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1.93</w:t>
            </w:r>
          </w:p>
        </w:tc>
        <w:tc>
          <w:tcPr>
            <w:tcW w:w="400" w:type="dxa"/>
            <w:noWrap/>
            <w:vAlign w:val="bottom"/>
            <w:hideMark/>
          </w:tcPr>
          <w:p w14:paraId="0A6F5C9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1.93</w:t>
            </w:r>
          </w:p>
        </w:tc>
        <w:tc>
          <w:tcPr>
            <w:tcW w:w="400" w:type="dxa"/>
            <w:noWrap/>
            <w:vAlign w:val="bottom"/>
            <w:hideMark/>
          </w:tcPr>
          <w:p w14:paraId="6D3FB9A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1.93</w:t>
            </w:r>
          </w:p>
        </w:tc>
        <w:tc>
          <w:tcPr>
            <w:tcW w:w="400" w:type="dxa"/>
            <w:noWrap/>
            <w:vAlign w:val="bottom"/>
            <w:hideMark/>
          </w:tcPr>
          <w:p w14:paraId="40C27A1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1.93</w:t>
            </w:r>
          </w:p>
        </w:tc>
        <w:tc>
          <w:tcPr>
            <w:tcW w:w="400" w:type="dxa"/>
            <w:noWrap/>
            <w:vAlign w:val="bottom"/>
            <w:hideMark/>
          </w:tcPr>
          <w:p w14:paraId="7FD1806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1.93</w:t>
            </w:r>
          </w:p>
        </w:tc>
        <w:tc>
          <w:tcPr>
            <w:tcW w:w="400" w:type="dxa"/>
            <w:noWrap/>
            <w:vAlign w:val="bottom"/>
            <w:hideMark/>
          </w:tcPr>
          <w:p w14:paraId="2338631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1.93</w:t>
            </w:r>
          </w:p>
        </w:tc>
        <w:tc>
          <w:tcPr>
            <w:tcW w:w="400" w:type="dxa"/>
            <w:noWrap/>
            <w:vAlign w:val="bottom"/>
            <w:hideMark/>
          </w:tcPr>
          <w:p w14:paraId="453E112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1.93</w:t>
            </w:r>
          </w:p>
        </w:tc>
        <w:tc>
          <w:tcPr>
            <w:tcW w:w="400" w:type="dxa"/>
            <w:noWrap/>
            <w:vAlign w:val="bottom"/>
            <w:hideMark/>
          </w:tcPr>
          <w:p w14:paraId="79247D3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1.93</w:t>
            </w:r>
          </w:p>
        </w:tc>
        <w:tc>
          <w:tcPr>
            <w:tcW w:w="400" w:type="dxa"/>
            <w:noWrap/>
            <w:vAlign w:val="bottom"/>
            <w:hideMark/>
          </w:tcPr>
          <w:p w14:paraId="07E4EA2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1.93</w:t>
            </w:r>
          </w:p>
        </w:tc>
        <w:tc>
          <w:tcPr>
            <w:tcW w:w="440" w:type="dxa"/>
            <w:noWrap/>
            <w:vAlign w:val="bottom"/>
            <w:hideMark/>
          </w:tcPr>
          <w:p w14:paraId="73F8543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1.93</w:t>
            </w:r>
          </w:p>
        </w:tc>
        <w:tc>
          <w:tcPr>
            <w:tcW w:w="400" w:type="dxa"/>
            <w:noWrap/>
            <w:vAlign w:val="bottom"/>
            <w:hideMark/>
          </w:tcPr>
          <w:p w14:paraId="18C32DE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1.93</w:t>
            </w:r>
          </w:p>
        </w:tc>
        <w:tc>
          <w:tcPr>
            <w:tcW w:w="400" w:type="dxa"/>
            <w:noWrap/>
            <w:vAlign w:val="bottom"/>
            <w:hideMark/>
          </w:tcPr>
          <w:p w14:paraId="12C4B6A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1.93</w:t>
            </w:r>
          </w:p>
        </w:tc>
        <w:tc>
          <w:tcPr>
            <w:tcW w:w="400" w:type="dxa"/>
            <w:noWrap/>
            <w:vAlign w:val="bottom"/>
            <w:hideMark/>
          </w:tcPr>
          <w:p w14:paraId="1FA1212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1.93</w:t>
            </w:r>
          </w:p>
        </w:tc>
        <w:tc>
          <w:tcPr>
            <w:tcW w:w="400" w:type="dxa"/>
            <w:noWrap/>
            <w:vAlign w:val="bottom"/>
            <w:hideMark/>
          </w:tcPr>
          <w:p w14:paraId="0381BD3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1.93</w:t>
            </w:r>
          </w:p>
        </w:tc>
        <w:tc>
          <w:tcPr>
            <w:tcW w:w="460" w:type="dxa"/>
            <w:noWrap/>
            <w:vAlign w:val="bottom"/>
            <w:hideMark/>
          </w:tcPr>
          <w:p w14:paraId="2345D8D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1.93</w:t>
            </w:r>
          </w:p>
        </w:tc>
      </w:tr>
      <w:tr w:rsidR="0048224E" w:rsidRPr="00707F6D" w14:paraId="0E75FB40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01B8BD2B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273DD571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300,000 to 349,999</w:t>
            </w:r>
          </w:p>
        </w:tc>
        <w:tc>
          <w:tcPr>
            <w:tcW w:w="680" w:type="dxa"/>
            <w:noWrap/>
            <w:vAlign w:val="bottom"/>
            <w:hideMark/>
          </w:tcPr>
          <w:p w14:paraId="0A321A1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3.40</w:t>
            </w:r>
          </w:p>
        </w:tc>
        <w:tc>
          <w:tcPr>
            <w:tcW w:w="900" w:type="dxa"/>
            <w:noWrap/>
            <w:vAlign w:val="bottom"/>
            <w:hideMark/>
          </w:tcPr>
          <w:p w14:paraId="3F1F73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2.55</w:t>
            </w:r>
          </w:p>
        </w:tc>
        <w:tc>
          <w:tcPr>
            <w:tcW w:w="400" w:type="dxa"/>
            <w:noWrap/>
            <w:vAlign w:val="bottom"/>
            <w:hideMark/>
          </w:tcPr>
          <w:p w14:paraId="34A9F64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2.55</w:t>
            </w:r>
          </w:p>
        </w:tc>
        <w:tc>
          <w:tcPr>
            <w:tcW w:w="400" w:type="dxa"/>
            <w:noWrap/>
            <w:vAlign w:val="bottom"/>
            <w:hideMark/>
          </w:tcPr>
          <w:p w14:paraId="77590EB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2.55</w:t>
            </w:r>
          </w:p>
        </w:tc>
        <w:tc>
          <w:tcPr>
            <w:tcW w:w="400" w:type="dxa"/>
            <w:noWrap/>
            <w:vAlign w:val="bottom"/>
            <w:hideMark/>
          </w:tcPr>
          <w:p w14:paraId="2E95E93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2.45</w:t>
            </w:r>
          </w:p>
        </w:tc>
        <w:tc>
          <w:tcPr>
            <w:tcW w:w="400" w:type="dxa"/>
            <w:noWrap/>
            <w:vAlign w:val="bottom"/>
            <w:hideMark/>
          </w:tcPr>
          <w:p w14:paraId="48214E2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2.35</w:t>
            </w:r>
          </w:p>
        </w:tc>
        <w:tc>
          <w:tcPr>
            <w:tcW w:w="400" w:type="dxa"/>
            <w:noWrap/>
            <w:vAlign w:val="bottom"/>
            <w:hideMark/>
          </w:tcPr>
          <w:p w14:paraId="40C11B1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2.25</w:t>
            </w:r>
          </w:p>
        </w:tc>
        <w:tc>
          <w:tcPr>
            <w:tcW w:w="400" w:type="dxa"/>
            <w:noWrap/>
            <w:vAlign w:val="bottom"/>
            <w:hideMark/>
          </w:tcPr>
          <w:p w14:paraId="4B384BA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2.14</w:t>
            </w:r>
          </w:p>
        </w:tc>
        <w:tc>
          <w:tcPr>
            <w:tcW w:w="400" w:type="dxa"/>
            <w:noWrap/>
            <w:vAlign w:val="bottom"/>
            <w:hideMark/>
          </w:tcPr>
          <w:p w14:paraId="49BAC51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2.04</w:t>
            </w:r>
          </w:p>
        </w:tc>
        <w:tc>
          <w:tcPr>
            <w:tcW w:w="400" w:type="dxa"/>
            <w:noWrap/>
            <w:vAlign w:val="bottom"/>
            <w:hideMark/>
          </w:tcPr>
          <w:p w14:paraId="1D270BF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2.04</w:t>
            </w:r>
          </w:p>
        </w:tc>
        <w:tc>
          <w:tcPr>
            <w:tcW w:w="400" w:type="dxa"/>
            <w:noWrap/>
            <w:vAlign w:val="bottom"/>
            <w:hideMark/>
          </w:tcPr>
          <w:p w14:paraId="7E0401E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2.04</w:t>
            </w:r>
          </w:p>
        </w:tc>
        <w:tc>
          <w:tcPr>
            <w:tcW w:w="400" w:type="dxa"/>
            <w:noWrap/>
            <w:vAlign w:val="bottom"/>
            <w:hideMark/>
          </w:tcPr>
          <w:p w14:paraId="7ACA446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2.04</w:t>
            </w:r>
          </w:p>
        </w:tc>
        <w:tc>
          <w:tcPr>
            <w:tcW w:w="400" w:type="dxa"/>
            <w:noWrap/>
            <w:vAlign w:val="bottom"/>
            <w:hideMark/>
          </w:tcPr>
          <w:p w14:paraId="3CAEE78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2.04</w:t>
            </w:r>
          </w:p>
        </w:tc>
        <w:tc>
          <w:tcPr>
            <w:tcW w:w="400" w:type="dxa"/>
            <w:noWrap/>
            <w:vAlign w:val="bottom"/>
            <w:hideMark/>
          </w:tcPr>
          <w:p w14:paraId="1CF5043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2.04</w:t>
            </w:r>
          </w:p>
        </w:tc>
        <w:tc>
          <w:tcPr>
            <w:tcW w:w="400" w:type="dxa"/>
            <w:noWrap/>
            <w:vAlign w:val="bottom"/>
            <w:hideMark/>
          </w:tcPr>
          <w:p w14:paraId="7EB00B4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2.04</w:t>
            </w:r>
          </w:p>
        </w:tc>
        <w:tc>
          <w:tcPr>
            <w:tcW w:w="400" w:type="dxa"/>
            <w:noWrap/>
            <w:vAlign w:val="bottom"/>
            <w:hideMark/>
          </w:tcPr>
          <w:p w14:paraId="42AD4CF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2.04</w:t>
            </w:r>
          </w:p>
        </w:tc>
        <w:tc>
          <w:tcPr>
            <w:tcW w:w="400" w:type="dxa"/>
            <w:noWrap/>
            <w:vAlign w:val="bottom"/>
            <w:hideMark/>
          </w:tcPr>
          <w:p w14:paraId="0D6EF6D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2.04</w:t>
            </w:r>
          </w:p>
        </w:tc>
        <w:tc>
          <w:tcPr>
            <w:tcW w:w="400" w:type="dxa"/>
            <w:noWrap/>
            <w:vAlign w:val="bottom"/>
            <w:hideMark/>
          </w:tcPr>
          <w:p w14:paraId="7500CF7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2.04</w:t>
            </w:r>
          </w:p>
        </w:tc>
        <w:tc>
          <w:tcPr>
            <w:tcW w:w="400" w:type="dxa"/>
            <w:noWrap/>
            <w:vAlign w:val="bottom"/>
            <w:hideMark/>
          </w:tcPr>
          <w:p w14:paraId="3B2463B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2.04</w:t>
            </w:r>
          </w:p>
        </w:tc>
        <w:tc>
          <w:tcPr>
            <w:tcW w:w="400" w:type="dxa"/>
            <w:noWrap/>
            <w:vAlign w:val="bottom"/>
            <w:hideMark/>
          </w:tcPr>
          <w:p w14:paraId="7E117E8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2.04</w:t>
            </w:r>
          </w:p>
        </w:tc>
        <w:tc>
          <w:tcPr>
            <w:tcW w:w="400" w:type="dxa"/>
            <w:noWrap/>
            <w:vAlign w:val="bottom"/>
            <w:hideMark/>
          </w:tcPr>
          <w:p w14:paraId="0030CDB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2.04</w:t>
            </w:r>
          </w:p>
        </w:tc>
        <w:tc>
          <w:tcPr>
            <w:tcW w:w="400" w:type="dxa"/>
            <w:noWrap/>
            <w:vAlign w:val="bottom"/>
            <w:hideMark/>
          </w:tcPr>
          <w:p w14:paraId="6B511EA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2.04</w:t>
            </w:r>
          </w:p>
        </w:tc>
        <w:tc>
          <w:tcPr>
            <w:tcW w:w="440" w:type="dxa"/>
            <w:noWrap/>
            <w:vAlign w:val="bottom"/>
            <w:hideMark/>
          </w:tcPr>
          <w:p w14:paraId="2210D9F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2.04</w:t>
            </w:r>
          </w:p>
        </w:tc>
        <w:tc>
          <w:tcPr>
            <w:tcW w:w="400" w:type="dxa"/>
            <w:noWrap/>
            <w:vAlign w:val="bottom"/>
            <w:hideMark/>
          </w:tcPr>
          <w:p w14:paraId="7B86819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2.04</w:t>
            </w:r>
          </w:p>
        </w:tc>
        <w:tc>
          <w:tcPr>
            <w:tcW w:w="400" w:type="dxa"/>
            <w:noWrap/>
            <w:vAlign w:val="bottom"/>
            <w:hideMark/>
          </w:tcPr>
          <w:p w14:paraId="7225714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2.04</w:t>
            </w:r>
          </w:p>
        </w:tc>
        <w:tc>
          <w:tcPr>
            <w:tcW w:w="400" w:type="dxa"/>
            <w:noWrap/>
            <w:vAlign w:val="bottom"/>
            <w:hideMark/>
          </w:tcPr>
          <w:p w14:paraId="2178070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2.04</w:t>
            </w:r>
          </w:p>
        </w:tc>
        <w:tc>
          <w:tcPr>
            <w:tcW w:w="400" w:type="dxa"/>
            <w:noWrap/>
            <w:vAlign w:val="bottom"/>
            <w:hideMark/>
          </w:tcPr>
          <w:p w14:paraId="14B1E3E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2.04</w:t>
            </w:r>
          </w:p>
        </w:tc>
        <w:tc>
          <w:tcPr>
            <w:tcW w:w="460" w:type="dxa"/>
            <w:noWrap/>
            <w:vAlign w:val="bottom"/>
            <w:hideMark/>
          </w:tcPr>
          <w:p w14:paraId="0781827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2.04</w:t>
            </w:r>
          </w:p>
        </w:tc>
      </w:tr>
      <w:tr w:rsidR="0048224E" w:rsidRPr="00707F6D" w14:paraId="5459F31F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5F3483B1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7CACF50A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350,000 to 399,999</w:t>
            </w:r>
          </w:p>
        </w:tc>
        <w:tc>
          <w:tcPr>
            <w:tcW w:w="680" w:type="dxa"/>
            <w:noWrap/>
            <w:vAlign w:val="bottom"/>
            <w:hideMark/>
          </w:tcPr>
          <w:p w14:paraId="1241756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3.60</w:t>
            </w:r>
          </w:p>
        </w:tc>
        <w:tc>
          <w:tcPr>
            <w:tcW w:w="900" w:type="dxa"/>
            <w:noWrap/>
            <w:vAlign w:val="bottom"/>
            <w:hideMark/>
          </w:tcPr>
          <w:p w14:paraId="7440975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2.70</w:t>
            </w:r>
          </w:p>
        </w:tc>
        <w:tc>
          <w:tcPr>
            <w:tcW w:w="400" w:type="dxa"/>
            <w:noWrap/>
            <w:vAlign w:val="bottom"/>
            <w:hideMark/>
          </w:tcPr>
          <w:p w14:paraId="6CFB295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2.70</w:t>
            </w:r>
          </w:p>
        </w:tc>
        <w:tc>
          <w:tcPr>
            <w:tcW w:w="400" w:type="dxa"/>
            <w:noWrap/>
            <w:vAlign w:val="bottom"/>
            <w:hideMark/>
          </w:tcPr>
          <w:p w14:paraId="7A6ED4A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2.70</w:t>
            </w:r>
          </w:p>
        </w:tc>
        <w:tc>
          <w:tcPr>
            <w:tcW w:w="400" w:type="dxa"/>
            <w:noWrap/>
            <w:vAlign w:val="bottom"/>
            <w:hideMark/>
          </w:tcPr>
          <w:p w14:paraId="08E2402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2.59</w:t>
            </w:r>
          </w:p>
        </w:tc>
        <w:tc>
          <w:tcPr>
            <w:tcW w:w="400" w:type="dxa"/>
            <w:noWrap/>
            <w:vAlign w:val="bottom"/>
            <w:hideMark/>
          </w:tcPr>
          <w:p w14:paraId="6AC4C8E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2.48</w:t>
            </w:r>
          </w:p>
        </w:tc>
        <w:tc>
          <w:tcPr>
            <w:tcW w:w="400" w:type="dxa"/>
            <w:noWrap/>
            <w:vAlign w:val="bottom"/>
            <w:hideMark/>
          </w:tcPr>
          <w:p w14:paraId="1A5C157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2.37</w:t>
            </w:r>
          </w:p>
        </w:tc>
        <w:tc>
          <w:tcPr>
            <w:tcW w:w="400" w:type="dxa"/>
            <w:noWrap/>
            <w:vAlign w:val="bottom"/>
            <w:hideMark/>
          </w:tcPr>
          <w:p w14:paraId="59B158D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2.27</w:t>
            </w:r>
          </w:p>
        </w:tc>
        <w:tc>
          <w:tcPr>
            <w:tcW w:w="400" w:type="dxa"/>
            <w:noWrap/>
            <w:vAlign w:val="bottom"/>
            <w:hideMark/>
          </w:tcPr>
          <w:p w14:paraId="03AB0B2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2.16</w:t>
            </w:r>
          </w:p>
        </w:tc>
        <w:tc>
          <w:tcPr>
            <w:tcW w:w="400" w:type="dxa"/>
            <w:noWrap/>
            <w:vAlign w:val="bottom"/>
            <w:hideMark/>
          </w:tcPr>
          <w:p w14:paraId="53D87E9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2.16</w:t>
            </w:r>
          </w:p>
        </w:tc>
        <w:tc>
          <w:tcPr>
            <w:tcW w:w="400" w:type="dxa"/>
            <w:noWrap/>
            <w:vAlign w:val="bottom"/>
            <w:hideMark/>
          </w:tcPr>
          <w:p w14:paraId="337E088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2.16</w:t>
            </w:r>
          </w:p>
        </w:tc>
        <w:tc>
          <w:tcPr>
            <w:tcW w:w="400" w:type="dxa"/>
            <w:noWrap/>
            <w:vAlign w:val="bottom"/>
            <w:hideMark/>
          </w:tcPr>
          <w:p w14:paraId="051A056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2.16</w:t>
            </w:r>
          </w:p>
        </w:tc>
        <w:tc>
          <w:tcPr>
            <w:tcW w:w="400" w:type="dxa"/>
            <w:noWrap/>
            <w:vAlign w:val="bottom"/>
            <w:hideMark/>
          </w:tcPr>
          <w:p w14:paraId="524EED0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2.16</w:t>
            </w:r>
          </w:p>
        </w:tc>
        <w:tc>
          <w:tcPr>
            <w:tcW w:w="400" w:type="dxa"/>
            <w:noWrap/>
            <w:vAlign w:val="bottom"/>
            <w:hideMark/>
          </w:tcPr>
          <w:p w14:paraId="38E81BD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2.16</w:t>
            </w:r>
          </w:p>
        </w:tc>
        <w:tc>
          <w:tcPr>
            <w:tcW w:w="400" w:type="dxa"/>
            <w:noWrap/>
            <w:vAlign w:val="bottom"/>
            <w:hideMark/>
          </w:tcPr>
          <w:p w14:paraId="3B81732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2.16</w:t>
            </w:r>
          </w:p>
        </w:tc>
        <w:tc>
          <w:tcPr>
            <w:tcW w:w="400" w:type="dxa"/>
            <w:noWrap/>
            <w:vAlign w:val="bottom"/>
            <w:hideMark/>
          </w:tcPr>
          <w:p w14:paraId="702A994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2.16</w:t>
            </w:r>
          </w:p>
        </w:tc>
        <w:tc>
          <w:tcPr>
            <w:tcW w:w="400" w:type="dxa"/>
            <w:noWrap/>
            <w:vAlign w:val="bottom"/>
            <w:hideMark/>
          </w:tcPr>
          <w:p w14:paraId="2D46D59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2.16</w:t>
            </w:r>
          </w:p>
        </w:tc>
        <w:tc>
          <w:tcPr>
            <w:tcW w:w="400" w:type="dxa"/>
            <w:noWrap/>
            <w:vAlign w:val="bottom"/>
            <w:hideMark/>
          </w:tcPr>
          <w:p w14:paraId="117BEBE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2.16</w:t>
            </w:r>
          </w:p>
        </w:tc>
        <w:tc>
          <w:tcPr>
            <w:tcW w:w="400" w:type="dxa"/>
            <w:noWrap/>
            <w:vAlign w:val="bottom"/>
            <w:hideMark/>
          </w:tcPr>
          <w:p w14:paraId="5A16AB2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2.16</w:t>
            </w:r>
          </w:p>
        </w:tc>
        <w:tc>
          <w:tcPr>
            <w:tcW w:w="400" w:type="dxa"/>
            <w:noWrap/>
            <w:vAlign w:val="bottom"/>
            <w:hideMark/>
          </w:tcPr>
          <w:p w14:paraId="32B1D38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2.16</w:t>
            </w:r>
          </w:p>
        </w:tc>
        <w:tc>
          <w:tcPr>
            <w:tcW w:w="400" w:type="dxa"/>
            <w:noWrap/>
            <w:vAlign w:val="bottom"/>
            <w:hideMark/>
          </w:tcPr>
          <w:p w14:paraId="6B0C0D3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2.16</w:t>
            </w:r>
          </w:p>
        </w:tc>
        <w:tc>
          <w:tcPr>
            <w:tcW w:w="400" w:type="dxa"/>
            <w:noWrap/>
            <w:vAlign w:val="bottom"/>
            <w:hideMark/>
          </w:tcPr>
          <w:p w14:paraId="48642C3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2.16</w:t>
            </w:r>
          </w:p>
        </w:tc>
        <w:tc>
          <w:tcPr>
            <w:tcW w:w="440" w:type="dxa"/>
            <w:noWrap/>
            <w:vAlign w:val="bottom"/>
            <w:hideMark/>
          </w:tcPr>
          <w:p w14:paraId="4601BC4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2.16</w:t>
            </w:r>
          </w:p>
        </w:tc>
        <w:tc>
          <w:tcPr>
            <w:tcW w:w="400" w:type="dxa"/>
            <w:noWrap/>
            <w:vAlign w:val="bottom"/>
            <w:hideMark/>
          </w:tcPr>
          <w:p w14:paraId="4BA00E3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2.16</w:t>
            </w:r>
          </w:p>
        </w:tc>
        <w:tc>
          <w:tcPr>
            <w:tcW w:w="400" w:type="dxa"/>
            <w:noWrap/>
            <w:vAlign w:val="bottom"/>
            <w:hideMark/>
          </w:tcPr>
          <w:p w14:paraId="564F00F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2.16</w:t>
            </w:r>
          </w:p>
        </w:tc>
        <w:tc>
          <w:tcPr>
            <w:tcW w:w="400" w:type="dxa"/>
            <w:noWrap/>
            <w:vAlign w:val="bottom"/>
            <w:hideMark/>
          </w:tcPr>
          <w:p w14:paraId="2FE4F68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2.16</w:t>
            </w:r>
          </w:p>
        </w:tc>
        <w:tc>
          <w:tcPr>
            <w:tcW w:w="400" w:type="dxa"/>
            <w:noWrap/>
            <w:vAlign w:val="bottom"/>
            <w:hideMark/>
          </w:tcPr>
          <w:p w14:paraId="7DD230A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2.16</w:t>
            </w:r>
          </w:p>
        </w:tc>
        <w:tc>
          <w:tcPr>
            <w:tcW w:w="460" w:type="dxa"/>
            <w:noWrap/>
            <w:vAlign w:val="bottom"/>
            <w:hideMark/>
          </w:tcPr>
          <w:p w14:paraId="03A10C1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2.16</w:t>
            </w:r>
          </w:p>
        </w:tc>
      </w:tr>
      <w:tr w:rsidR="0048224E" w:rsidRPr="00707F6D" w14:paraId="3E149E33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19D0D683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7BC228CB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400,000 to 449,999</w:t>
            </w:r>
          </w:p>
        </w:tc>
        <w:tc>
          <w:tcPr>
            <w:tcW w:w="680" w:type="dxa"/>
            <w:noWrap/>
            <w:vAlign w:val="bottom"/>
            <w:hideMark/>
          </w:tcPr>
          <w:p w14:paraId="62A3DF5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3.78</w:t>
            </w:r>
          </w:p>
        </w:tc>
        <w:tc>
          <w:tcPr>
            <w:tcW w:w="900" w:type="dxa"/>
            <w:noWrap/>
            <w:vAlign w:val="bottom"/>
            <w:hideMark/>
          </w:tcPr>
          <w:p w14:paraId="43BC068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2.84</w:t>
            </w:r>
          </w:p>
        </w:tc>
        <w:tc>
          <w:tcPr>
            <w:tcW w:w="400" w:type="dxa"/>
            <w:noWrap/>
            <w:vAlign w:val="bottom"/>
            <w:hideMark/>
          </w:tcPr>
          <w:p w14:paraId="1F52BDB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2.84</w:t>
            </w:r>
          </w:p>
        </w:tc>
        <w:tc>
          <w:tcPr>
            <w:tcW w:w="400" w:type="dxa"/>
            <w:noWrap/>
            <w:vAlign w:val="bottom"/>
            <w:hideMark/>
          </w:tcPr>
          <w:p w14:paraId="4445AF9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2.84</w:t>
            </w:r>
          </w:p>
        </w:tc>
        <w:tc>
          <w:tcPr>
            <w:tcW w:w="400" w:type="dxa"/>
            <w:noWrap/>
            <w:vAlign w:val="bottom"/>
            <w:hideMark/>
          </w:tcPr>
          <w:p w14:paraId="406DE29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2.72</w:t>
            </w:r>
          </w:p>
        </w:tc>
        <w:tc>
          <w:tcPr>
            <w:tcW w:w="400" w:type="dxa"/>
            <w:noWrap/>
            <w:vAlign w:val="bottom"/>
            <w:hideMark/>
          </w:tcPr>
          <w:p w14:paraId="529B61B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2.61</w:t>
            </w:r>
          </w:p>
        </w:tc>
        <w:tc>
          <w:tcPr>
            <w:tcW w:w="400" w:type="dxa"/>
            <w:noWrap/>
            <w:vAlign w:val="bottom"/>
            <w:hideMark/>
          </w:tcPr>
          <w:p w14:paraId="2DFFE08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2.50</w:t>
            </w:r>
          </w:p>
        </w:tc>
        <w:tc>
          <w:tcPr>
            <w:tcW w:w="400" w:type="dxa"/>
            <w:noWrap/>
            <w:vAlign w:val="bottom"/>
            <w:hideMark/>
          </w:tcPr>
          <w:p w14:paraId="4C546B7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2.38</w:t>
            </w:r>
          </w:p>
        </w:tc>
        <w:tc>
          <w:tcPr>
            <w:tcW w:w="400" w:type="dxa"/>
            <w:noWrap/>
            <w:vAlign w:val="bottom"/>
            <w:hideMark/>
          </w:tcPr>
          <w:p w14:paraId="5DAC5DD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2.27</w:t>
            </w:r>
          </w:p>
        </w:tc>
        <w:tc>
          <w:tcPr>
            <w:tcW w:w="400" w:type="dxa"/>
            <w:noWrap/>
            <w:vAlign w:val="bottom"/>
            <w:hideMark/>
          </w:tcPr>
          <w:p w14:paraId="3899139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2.27</w:t>
            </w:r>
          </w:p>
        </w:tc>
        <w:tc>
          <w:tcPr>
            <w:tcW w:w="400" w:type="dxa"/>
            <w:noWrap/>
            <w:vAlign w:val="bottom"/>
            <w:hideMark/>
          </w:tcPr>
          <w:p w14:paraId="639165D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2.27</w:t>
            </w:r>
          </w:p>
        </w:tc>
        <w:tc>
          <w:tcPr>
            <w:tcW w:w="400" w:type="dxa"/>
            <w:noWrap/>
            <w:vAlign w:val="bottom"/>
            <w:hideMark/>
          </w:tcPr>
          <w:p w14:paraId="5BFBD43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2.27</w:t>
            </w:r>
          </w:p>
        </w:tc>
        <w:tc>
          <w:tcPr>
            <w:tcW w:w="400" w:type="dxa"/>
            <w:noWrap/>
            <w:vAlign w:val="bottom"/>
            <w:hideMark/>
          </w:tcPr>
          <w:p w14:paraId="67096B9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2.27</w:t>
            </w:r>
          </w:p>
        </w:tc>
        <w:tc>
          <w:tcPr>
            <w:tcW w:w="400" w:type="dxa"/>
            <w:noWrap/>
            <w:vAlign w:val="bottom"/>
            <w:hideMark/>
          </w:tcPr>
          <w:p w14:paraId="6F726F3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2.27</w:t>
            </w:r>
          </w:p>
        </w:tc>
        <w:tc>
          <w:tcPr>
            <w:tcW w:w="400" w:type="dxa"/>
            <w:noWrap/>
            <w:vAlign w:val="bottom"/>
            <w:hideMark/>
          </w:tcPr>
          <w:p w14:paraId="1421F45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2.27</w:t>
            </w:r>
          </w:p>
        </w:tc>
        <w:tc>
          <w:tcPr>
            <w:tcW w:w="400" w:type="dxa"/>
            <w:noWrap/>
            <w:vAlign w:val="bottom"/>
            <w:hideMark/>
          </w:tcPr>
          <w:p w14:paraId="75A67E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2.27</w:t>
            </w:r>
          </w:p>
        </w:tc>
        <w:tc>
          <w:tcPr>
            <w:tcW w:w="400" w:type="dxa"/>
            <w:noWrap/>
            <w:vAlign w:val="bottom"/>
            <w:hideMark/>
          </w:tcPr>
          <w:p w14:paraId="0F5B3AD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2.27</w:t>
            </w:r>
          </w:p>
        </w:tc>
        <w:tc>
          <w:tcPr>
            <w:tcW w:w="400" w:type="dxa"/>
            <w:noWrap/>
            <w:vAlign w:val="bottom"/>
            <w:hideMark/>
          </w:tcPr>
          <w:p w14:paraId="39EE19B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2.27</w:t>
            </w:r>
          </w:p>
        </w:tc>
        <w:tc>
          <w:tcPr>
            <w:tcW w:w="400" w:type="dxa"/>
            <w:noWrap/>
            <w:vAlign w:val="bottom"/>
            <w:hideMark/>
          </w:tcPr>
          <w:p w14:paraId="7E5D246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2.27</w:t>
            </w:r>
          </w:p>
        </w:tc>
        <w:tc>
          <w:tcPr>
            <w:tcW w:w="400" w:type="dxa"/>
            <w:noWrap/>
            <w:vAlign w:val="bottom"/>
            <w:hideMark/>
          </w:tcPr>
          <w:p w14:paraId="564A294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2.27</w:t>
            </w:r>
          </w:p>
        </w:tc>
        <w:tc>
          <w:tcPr>
            <w:tcW w:w="400" w:type="dxa"/>
            <w:noWrap/>
            <w:vAlign w:val="bottom"/>
            <w:hideMark/>
          </w:tcPr>
          <w:p w14:paraId="761D987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2.27</w:t>
            </w:r>
          </w:p>
        </w:tc>
        <w:tc>
          <w:tcPr>
            <w:tcW w:w="400" w:type="dxa"/>
            <w:noWrap/>
            <w:vAlign w:val="bottom"/>
            <w:hideMark/>
          </w:tcPr>
          <w:p w14:paraId="686F4F7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2.27</w:t>
            </w:r>
          </w:p>
        </w:tc>
        <w:tc>
          <w:tcPr>
            <w:tcW w:w="440" w:type="dxa"/>
            <w:noWrap/>
            <w:vAlign w:val="bottom"/>
            <w:hideMark/>
          </w:tcPr>
          <w:p w14:paraId="11479B1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2.27</w:t>
            </w:r>
          </w:p>
        </w:tc>
        <w:tc>
          <w:tcPr>
            <w:tcW w:w="400" w:type="dxa"/>
            <w:noWrap/>
            <w:vAlign w:val="bottom"/>
            <w:hideMark/>
          </w:tcPr>
          <w:p w14:paraId="031475B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2.27</w:t>
            </w:r>
          </w:p>
        </w:tc>
        <w:tc>
          <w:tcPr>
            <w:tcW w:w="400" w:type="dxa"/>
            <w:noWrap/>
            <w:vAlign w:val="bottom"/>
            <w:hideMark/>
          </w:tcPr>
          <w:p w14:paraId="42F4396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2.27</w:t>
            </w:r>
          </w:p>
        </w:tc>
        <w:tc>
          <w:tcPr>
            <w:tcW w:w="400" w:type="dxa"/>
            <w:noWrap/>
            <w:vAlign w:val="bottom"/>
            <w:hideMark/>
          </w:tcPr>
          <w:p w14:paraId="2E4B1B6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2.27</w:t>
            </w:r>
          </w:p>
        </w:tc>
        <w:tc>
          <w:tcPr>
            <w:tcW w:w="400" w:type="dxa"/>
            <w:noWrap/>
            <w:vAlign w:val="bottom"/>
            <w:hideMark/>
          </w:tcPr>
          <w:p w14:paraId="1267405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2.27</w:t>
            </w:r>
          </w:p>
        </w:tc>
        <w:tc>
          <w:tcPr>
            <w:tcW w:w="460" w:type="dxa"/>
            <w:noWrap/>
            <w:vAlign w:val="bottom"/>
            <w:hideMark/>
          </w:tcPr>
          <w:p w14:paraId="1E1C487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2.27</w:t>
            </w:r>
          </w:p>
        </w:tc>
      </w:tr>
      <w:tr w:rsidR="0048224E" w:rsidRPr="00707F6D" w14:paraId="454E407E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3805E15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54A3C0FE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450,000 to 499,999</w:t>
            </w:r>
          </w:p>
        </w:tc>
        <w:tc>
          <w:tcPr>
            <w:tcW w:w="680" w:type="dxa"/>
            <w:noWrap/>
            <w:vAlign w:val="bottom"/>
            <w:hideMark/>
          </w:tcPr>
          <w:p w14:paraId="292FB50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3.95</w:t>
            </w:r>
          </w:p>
        </w:tc>
        <w:tc>
          <w:tcPr>
            <w:tcW w:w="900" w:type="dxa"/>
            <w:noWrap/>
            <w:vAlign w:val="bottom"/>
            <w:hideMark/>
          </w:tcPr>
          <w:p w14:paraId="2641995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2.96</w:t>
            </w:r>
          </w:p>
        </w:tc>
        <w:tc>
          <w:tcPr>
            <w:tcW w:w="400" w:type="dxa"/>
            <w:noWrap/>
            <w:vAlign w:val="bottom"/>
            <w:hideMark/>
          </w:tcPr>
          <w:p w14:paraId="3DA3EAA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2.96</w:t>
            </w:r>
          </w:p>
        </w:tc>
        <w:tc>
          <w:tcPr>
            <w:tcW w:w="400" w:type="dxa"/>
            <w:noWrap/>
            <w:vAlign w:val="bottom"/>
            <w:hideMark/>
          </w:tcPr>
          <w:p w14:paraId="546EF3C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2.96</w:t>
            </w:r>
          </w:p>
        </w:tc>
        <w:tc>
          <w:tcPr>
            <w:tcW w:w="400" w:type="dxa"/>
            <w:noWrap/>
            <w:vAlign w:val="bottom"/>
            <w:hideMark/>
          </w:tcPr>
          <w:p w14:paraId="3F8AAF3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2.85</w:t>
            </w:r>
          </w:p>
        </w:tc>
        <w:tc>
          <w:tcPr>
            <w:tcW w:w="400" w:type="dxa"/>
            <w:noWrap/>
            <w:vAlign w:val="bottom"/>
            <w:hideMark/>
          </w:tcPr>
          <w:p w14:paraId="4671E63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2.73</w:t>
            </w:r>
          </w:p>
        </w:tc>
        <w:tc>
          <w:tcPr>
            <w:tcW w:w="400" w:type="dxa"/>
            <w:noWrap/>
            <w:vAlign w:val="bottom"/>
            <w:hideMark/>
          </w:tcPr>
          <w:p w14:paraId="1A98CBA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2.61</w:t>
            </w:r>
          </w:p>
        </w:tc>
        <w:tc>
          <w:tcPr>
            <w:tcW w:w="400" w:type="dxa"/>
            <w:noWrap/>
            <w:vAlign w:val="bottom"/>
            <w:hideMark/>
          </w:tcPr>
          <w:p w14:paraId="72C8B38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2.49</w:t>
            </w:r>
          </w:p>
        </w:tc>
        <w:tc>
          <w:tcPr>
            <w:tcW w:w="400" w:type="dxa"/>
            <w:noWrap/>
            <w:vAlign w:val="bottom"/>
            <w:hideMark/>
          </w:tcPr>
          <w:p w14:paraId="189D472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2.37</w:t>
            </w:r>
          </w:p>
        </w:tc>
        <w:tc>
          <w:tcPr>
            <w:tcW w:w="400" w:type="dxa"/>
            <w:noWrap/>
            <w:vAlign w:val="bottom"/>
            <w:hideMark/>
          </w:tcPr>
          <w:p w14:paraId="64BF3A5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2.37</w:t>
            </w:r>
          </w:p>
        </w:tc>
        <w:tc>
          <w:tcPr>
            <w:tcW w:w="400" w:type="dxa"/>
            <w:noWrap/>
            <w:vAlign w:val="bottom"/>
            <w:hideMark/>
          </w:tcPr>
          <w:p w14:paraId="172D3A8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2.37</w:t>
            </w:r>
          </w:p>
        </w:tc>
        <w:tc>
          <w:tcPr>
            <w:tcW w:w="400" w:type="dxa"/>
            <w:noWrap/>
            <w:vAlign w:val="bottom"/>
            <w:hideMark/>
          </w:tcPr>
          <w:p w14:paraId="3D2A0AC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2.37</w:t>
            </w:r>
          </w:p>
        </w:tc>
        <w:tc>
          <w:tcPr>
            <w:tcW w:w="400" w:type="dxa"/>
            <w:noWrap/>
            <w:vAlign w:val="bottom"/>
            <w:hideMark/>
          </w:tcPr>
          <w:p w14:paraId="10EB682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2.37</w:t>
            </w:r>
          </w:p>
        </w:tc>
        <w:tc>
          <w:tcPr>
            <w:tcW w:w="400" w:type="dxa"/>
            <w:noWrap/>
            <w:vAlign w:val="bottom"/>
            <w:hideMark/>
          </w:tcPr>
          <w:p w14:paraId="32086CE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2.37</w:t>
            </w:r>
          </w:p>
        </w:tc>
        <w:tc>
          <w:tcPr>
            <w:tcW w:w="400" w:type="dxa"/>
            <w:noWrap/>
            <w:vAlign w:val="bottom"/>
            <w:hideMark/>
          </w:tcPr>
          <w:p w14:paraId="08478D2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2.37</w:t>
            </w:r>
          </w:p>
        </w:tc>
        <w:tc>
          <w:tcPr>
            <w:tcW w:w="400" w:type="dxa"/>
            <w:noWrap/>
            <w:vAlign w:val="bottom"/>
            <w:hideMark/>
          </w:tcPr>
          <w:p w14:paraId="3BFDD3F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2.37</w:t>
            </w:r>
          </w:p>
        </w:tc>
        <w:tc>
          <w:tcPr>
            <w:tcW w:w="400" w:type="dxa"/>
            <w:noWrap/>
            <w:vAlign w:val="bottom"/>
            <w:hideMark/>
          </w:tcPr>
          <w:p w14:paraId="13B9DF0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2.37</w:t>
            </w:r>
          </w:p>
        </w:tc>
        <w:tc>
          <w:tcPr>
            <w:tcW w:w="400" w:type="dxa"/>
            <w:noWrap/>
            <w:vAlign w:val="bottom"/>
            <w:hideMark/>
          </w:tcPr>
          <w:p w14:paraId="5CAD2A9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2.37</w:t>
            </w:r>
          </w:p>
        </w:tc>
        <w:tc>
          <w:tcPr>
            <w:tcW w:w="400" w:type="dxa"/>
            <w:noWrap/>
            <w:vAlign w:val="bottom"/>
            <w:hideMark/>
          </w:tcPr>
          <w:p w14:paraId="7A48AF8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2.37</w:t>
            </w:r>
          </w:p>
        </w:tc>
        <w:tc>
          <w:tcPr>
            <w:tcW w:w="400" w:type="dxa"/>
            <w:noWrap/>
            <w:vAlign w:val="bottom"/>
            <w:hideMark/>
          </w:tcPr>
          <w:p w14:paraId="5183073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2.37</w:t>
            </w:r>
          </w:p>
        </w:tc>
        <w:tc>
          <w:tcPr>
            <w:tcW w:w="400" w:type="dxa"/>
            <w:noWrap/>
            <w:vAlign w:val="bottom"/>
            <w:hideMark/>
          </w:tcPr>
          <w:p w14:paraId="2AB7B65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2.37</w:t>
            </w:r>
          </w:p>
        </w:tc>
        <w:tc>
          <w:tcPr>
            <w:tcW w:w="400" w:type="dxa"/>
            <w:noWrap/>
            <w:vAlign w:val="bottom"/>
            <w:hideMark/>
          </w:tcPr>
          <w:p w14:paraId="64DB3C1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2.37</w:t>
            </w:r>
          </w:p>
        </w:tc>
        <w:tc>
          <w:tcPr>
            <w:tcW w:w="440" w:type="dxa"/>
            <w:noWrap/>
            <w:vAlign w:val="bottom"/>
            <w:hideMark/>
          </w:tcPr>
          <w:p w14:paraId="499DFED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2.37</w:t>
            </w:r>
          </w:p>
        </w:tc>
        <w:tc>
          <w:tcPr>
            <w:tcW w:w="400" w:type="dxa"/>
            <w:noWrap/>
            <w:vAlign w:val="bottom"/>
            <w:hideMark/>
          </w:tcPr>
          <w:p w14:paraId="4D45B9C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2.37</w:t>
            </w:r>
          </w:p>
        </w:tc>
        <w:tc>
          <w:tcPr>
            <w:tcW w:w="400" w:type="dxa"/>
            <w:noWrap/>
            <w:vAlign w:val="bottom"/>
            <w:hideMark/>
          </w:tcPr>
          <w:p w14:paraId="06F4A19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2.37</w:t>
            </w:r>
          </w:p>
        </w:tc>
        <w:tc>
          <w:tcPr>
            <w:tcW w:w="400" w:type="dxa"/>
            <w:noWrap/>
            <w:vAlign w:val="bottom"/>
            <w:hideMark/>
          </w:tcPr>
          <w:p w14:paraId="71E814B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2.37</w:t>
            </w:r>
          </w:p>
        </w:tc>
        <w:tc>
          <w:tcPr>
            <w:tcW w:w="400" w:type="dxa"/>
            <w:noWrap/>
            <w:vAlign w:val="bottom"/>
            <w:hideMark/>
          </w:tcPr>
          <w:p w14:paraId="6F6EA74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2.37</w:t>
            </w:r>
          </w:p>
        </w:tc>
        <w:tc>
          <w:tcPr>
            <w:tcW w:w="460" w:type="dxa"/>
            <w:noWrap/>
            <w:vAlign w:val="bottom"/>
            <w:hideMark/>
          </w:tcPr>
          <w:p w14:paraId="0314856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2.37</w:t>
            </w:r>
          </w:p>
        </w:tc>
      </w:tr>
      <w:tr w:rsidR="0048224E" w:rsidRPr="00707F6D" w14:paraId="3B099B98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660D0295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1C28F2AF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500,000 to 599,999</w:t>
            </w:r>
          </w:p>
        </w:tc>
        <w:tc>
          <w:tcPr>
            <w:tcW w:w="680" w:type="dxa"/>
            <w:noWrap/>
            <w:vAlign w:val="bottom"/>
            <w:hideMark/>
          </w:tcPr>
          <w:p w14:paraId="69F2F44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4.15</w:t>
            </w:r>
          </w:p>
        </w:tc>
        <w:tc>
          <w:tcPr>
            <w:tcW w:w="900" w:type="dxa"/>
            <w:noWrap/>
            <w:vAlign w:val="bottom"/>
            <w:hideMark/>
          </w:tcPr>
          <w:p w14:paraId="2891ECF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3.11</w:t>
            </w:r>
          </w:p>
        </w:tc>
        <w:tc>
          <w:tcPr>
            <w:tcW w:w="400" w:type="dxa"/>
            <w:noWrap/>
            <w:vAlign w:val="bottom"/>
            <w:hideMark/>
          </w:tcPr>
          <w:p w14:paraId="013C507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3.11</w:t>
            </w:r>
          </w:p>
        </w:tc>
        <w:tc>
          <w:tcPr>
            <w:tcW w:w="400" w:type="dxa"/>
            <w:noWrap/>
            <w:vAlign w:val="bottom"/>
            <w:hideMark/>
          </w:tcPr>
          <w:p w14:paraId="01E6C5F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3.11</w:t>
            </w:r>
          </w:p>
        </w:tc>
        <w:tc>
          <w:tcPr>
            <w:tcW w:w="400" w:type="dxa"/>
            <w:noWrap/>
            <w:vAlign w:val="bottom"/>
            <w:hideMark/>
          </w:tcPr>
          <w:p w14:paraId="0D44353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2.99</w:t>
            </w:r>
          </w:p>
        </w:tc>
        <w:tc>
          <w:tcPr>
            <w:tcW w:w="400" w:type="dxa"/>
            <w:noWrap/>
            <w:vAlign w:val="bottom"/>
            <w:hideMark/>
          </w:tcPr>
          <w:p w14:paraId="0CBA910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2.86</w:t>
            </w:r>
          </w:p>
        </w:tc>
        <w:tc>
          <w:tcPr>
            <w:tcW w:w="400" w:type="dxa"/>
            <w:noWrap/>
            <w:vAlign w:val="bottom"/>
            <w:hideMark/>
          </w:tcPr>
          <w:p w14:paraId="6C5B79E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2.74</w:t>
            </w:r>
          </w:p>
        </w:tc>
        <w:tc>
          <w:tcPr>
            <w:tcW w:w="400" w:type="dxa"/>
            <w:noWrap/>
            <w:vAlign w:val="bottom"/>
            <w:hideMark/>
          </w:tcPr>
          <w:p w14:paraId="0C60A66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2.61</w:t>
            </w:r>
          </w:p>
        </w:tc>
        <w:tc>
          <w:tcPr>
            <w:tcW w:w="400" w:type="dxa"/>
            <w:noWrap/>
            <w:vAlign w:val="bottom"/>
            <w:hideMark/>
          </w:tcPr>
          <w:p w14:paraId="72DBF8B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2.49</w:t>
            </w:r>
          </w:p>
        </w:tc>
        <w:tc>
          <w:tcPr>
            <w:tcW w:w="400" w:type="dxa"/>
            <w:noWrap/>
            <w:vAlign w:val="bottom"/>
            <w:hideMark/>
          </w:tcPr>
          <w:p w14:paraId="7BE1224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2.49</w:t>
            </w:r>
          </w:p>
        </w:tc>
        <w:tc>
          <w:tcPr>
            <w:tcW w:w="400" w:type="dxa"/>
            <w:noWrap/>
            <w:vAlign w:val="bottom"/>
            <w:hideMark/>
          </w:tcPr>
          <w:p w14:paraId="06EDC93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2.49</w:t>
            </w:r>
          </w:p>
        </w:tc>
        <w:tc>
          <w:tcPr>
            <w:tcW w:w="400" w:type="dxa"/>
            <w:noWrap/>
            <w:vAlign w:val="bottom"/>
            <w:hideMark/>
          </w:tcPr>
          <w:p w14:paraId="6B4C92A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2.49</w:t>
            </w:r>
          </w:p>
        </w:tc>
        <w:tc>
          <w:tcPr>
            <w:tcW w:w="400" w:type="dxa"/>
            <w:noWrap/>
            <w:vAlign w:val="bottom"/>
            <w:hideMark/>
          </w:tcPr>
          <w:p w14:paraId="73A2E46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2.49</w:t>
            </w:r>
          </w:p>
        </w:tc>
        <w:tc>
          <w:tcPr>
            <w:tcW w:w="400" w:type="dxa"/>
            <w:noWrap/>
            <w:vAlign w:val="bottom"/>
            <w:hideMark/>
          </w:tcPr>
          <w:p w14:paraId="4B22798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2.49</w:t>
            </w:r>
          </w:p>
        </w:tc>
        <w:tc>
          <w:tcPr>
            <w:tcW w:w="400" w:type="dxa"/>
            <w:noWrap/>
            <w:vAlign w:val="bottom"/>
            <w:hideMark/>
          </w:tcPr>
          <w:p w14:paraId="049CE59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2.49</w:t>
            </w:r>
          </w:p>
        </w:tc>
        <w:tc>
          <w:tcPr>
            <w:tcW w:w="400" w:type="dxa"/>
            <w:noWrap/>
            <w:vAlign w:val="bottom"/>
            <w:hideMark/>
          </w:tcPr>
          <w:p w14:paraId="1221B35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2.49</w:t>
            </w:r>
          </w:p>
        </w:tc>
        <w:tc>
          <w:tcPr>
            <w:tcW w:w="400" w:type="dxa"/>
            <w:noWrap/>
            <w:vAlign w:val="bottom"/>
            <w:hideMark/>
          </w:tcPr>
          <w:p w14:paraId="31EAF63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2.49</w:t>
            </w:r>
          </w:p>
        </w:tc>
        <w:tc>
          <w:tcPr>
            <w:tcW w:w="400" w:type="dxa"/>
            <w:noWrap/>
            <w:vAlign w:val="bottom"/>
            <w:hideMark/>
          </w:tcPr>
          <w:p w14:paraId="1DF55AE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2.49</w:t>
            </w:r>
          </w:p>
        </w:tc>
        <w:tc>
          <w:tcPr>
            <w:tcW w:w="400" w:type="dxa"/>
            <w:noWrap/>
            <w:vAlign w:val="bottom"/>
            <w:hideMark/>
          </w:tcPr>
          <w:p w14:paraId="68AC1F9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2.49</w:t>
            </w:r>
          </w:p>
        </w:tc>
        <w:tc>
          <w:tcPr>
            <w:tcW w:w="400" w:type="dxa"/>
            <w:noWrap/>
            <w:vAlign w:val="bottom"/>
            <w:hideMark/>
          </w:tcPr>
          <w:p w14:paraId="2E45948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2.49</w:t>
            </w:r>
          </w:p>
        </w:tc>
        <w:tc>
          <w:tcPr>
            <w:tcW w:w="400" w:type="dxa"/>
            <w:noWrap/>
            <w:vAlign w:val="bottom"/>
            <w:hideMark/>
          </w:tcPr>
          <w:p w14:paraId="3E5F548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2.49</w:t>
            </w:r>
          </w:p>
        </w:tc>
        <w:tc>
          <w:tcPr>
            <w:tcW w:w="400" w:type="dxa"/>
            <w:noWrap/>
            <w:vAlign w:val="bottom"/>
            <w:hideMark/>
          </w:tcPr>
          <w:p w14:paraId="6A3BCC2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2.49</w:t>
            </w:r>
          </w:p>
        </w:tc>
        <w:tc>
          <w:tcPr>
            <w:tcW w:w="440" w:type="dxa"/>
            <w:noWrap/>
            <w:vAlign w:val="bottom"/>
            <w:hideMark/>
          </w:tcPr>
          <w:p w14:paraId="1314356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2.49</w:t>
            </w:r>
          </w:p>
        </w:tc>
        <w:tc>
          <w:tcPr>
            <w:tcW w:w="400" w:type="dxa"/>
            <w:noWrap/>
            <w:vAlign w:val="bottom"/>
            <w:hideMark/>
          </w:tcPr>
          <w:p w14:paraId="0951C1E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2.49</w:t>
            </w:r>
          </w:p>
        </w:tc>
        <w:tc>
          <w:tcPr>
            <w:tcW w:w="400" w:type="dxa"/>
            <w:noWrap/>
            <w:vAlign w:val="bottom"/>
            <w:hideMark/>
          </w:tcPr>
          <w:p w14:paraId="2089979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2.49</w:t>
            </w:r>
          </w:p>
        </w:tc>
        <w:tc>
          <w:tcPr>
            <w:tcW w:w="400" w:type="dxa"/>
            <w:noWrap/>
            <w:vAlign w:val="bottom"/>
            <w:hideMark/>
          </w:tcPr>
          <w:p w14:paraId="598829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2.49</w:t>
            </w:r>
          </w:p>
        </w:tc>
        <w:tc>
          <w:tcPr>
            <w:tcW w:w="400" w:type="dxa"/>
            <w:noWrap/>
            <w:vAlign w:val="bottom"/>
            <w:hideMark/>
          </w:tcPr>
          <w:p w14:paraId="57AB458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2.49</w:t>
            </w:r>
          </w:p>
        </w:tc>
        <w:tc>
          <w:tcPr>
            <w:tcW w:w="460" w:type="dxa"/>
            <w:noWrap/>
            <w:vAlign w:val="bottom"/>
            <w:hideMark/>
          </w:tcPr>
          <w:p w14:paraId="6097CFB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2.49</w:t>
            </w:r>
          </w:p>
        </w:tc>
      </w:tr>
      <w:tr w:rsidR="0048224E" w:rsidRPr="00707F6D" w14:paraId="45DE22C6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7AA2DB73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54C9C4AF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600,000 to 699,999</w:t>
            </w:r>
          </w:p>
        </w:tc>
        <w:tc>
          <w:tcPr>
            <w:tcW w:w="680" w:type="dxa"/>
            <w:noWrap/>
            <w:vAlign w:val="bottom"/>
            <w:hideMark/>
          </w:tcPr>
          <w:p w14:paraId="5B8B5B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4.44</w:t>
            </w:r>
          </w:p>
        </w:tc>
        <w:tc>
          <w:tcPr>
            <w:tcW w:w="900" w:type="dxa"/>
            <w:noWrap/>
            <w:vAlign w:val="bottom"/>
            <w:hideMark/>
          </w:tcPr>
          <w:p w14:paraId="0C4D5C0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3.33</w:t>
            </w:r>
          </w:p>
        </w:tc>
        <w:tc>
          <w:tcPr>
            <w:tcW w:w="400" w:type="dxa"/>
            <w:noWrap/>
            <w:vAlign w:val="bottom"/>
            <w:hideMark/>
          </w:tcPr>
          <w:p w14:paraId="0ECF635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3.33</w:t>
            </w:r>
          </w:p>
        </w:tc>
        <w:tc>
          <w:tcPr>
            <w:tcW w:w="400" w:type="dxa"/>
            <w:noWrap/>
            <w:vAlign w:val="bottom"/>
            <w:hideMark/>
          </w:tcPr>
          <w:p w14:paraId="4523A7D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3.33</w:t>
            </w:r>
          </w:p>
        </w:tc>
        <w:tc>
          <w:tcPr>
            <w:tcW w:w="400" w:type="dxa"/>
            <w:noWrap/>
            <w:vAlign w:val="bottom"/>
            <w:hideMark/>
          </w:tcPr>
          <w:p w14:paraId="03EA169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3.20</w:t>
            </w:r>
          </w:p>
        </w:tc>
        <w:tc>
          <w:tcPr>
            <w:tcW w:w="400" w:type="dxa"/>
            <w:noWrap/>
            <w:vAlign w:val="bottom"/>
            <w:hideMark/>
          </w:tcPr>
          <w:p w14:paraId="467200B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3.06</w:t>
            </w:r>
          </w:p>
        </w:tc>
        <w:tc>
          <w:tcPr>
            <w:tcW w:w="400" w:type="dxa"/>
            <w:noWrap/>
            <w:vAlign w:val="bottom"/>
            <w:hideMark/>
          </w:tcPr>
          <w:p w14:paraId="1E914B9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2.93</w:t>
            </w:r>
          </w:p>
        </w:tc>
        <w:tc>
          <w:tcPr>
            <w:tcW w:w="400" w:type="dxa"/>
            <w:noWrap/>
            <w:vAlign w:val="bottom"/>
            <w:hideMark/>
          </w:tcPr>
          <w:p w14:paraId="470E7A2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2.80</w:t>
            </w:r>
          </w:p>
        </w:tc>
        <w:tc>
          <w:tcPr>
            <w:tcW w:w="400" w:type="dxa"/>
            <w:noWrap/>
            <w:vAlign w:val="bottom"/>
            <w:hideMark/>
          </w:tcPr>
          <w:p w14:paraId="1172471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2.66</w:t>
            </w:r>
          </w:p>
        </w:tc>
        <w:tc>
          <w:tcPr>
            <w:tcW w:w="400" w:type="dxa"/>
            <w:noWrap/>
            <w:vAlign w:val="bottom"/>
            <w:hideMark/>
          </w:tcPr>
          <w:p w14:paraId="681E64B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2.66</w:t>
            </w:r>
          </w:p>
        </w:tc>
        <w:tc>
          <w:tcPr>
            <w:tcW w:w="400" w:type="dxa"/>
            <w:noWrap/>
            <w:vAlign w:val="bottom"/>
            <w:hideMark/>
          </w:tcPr>
          <w:p w14:paraId="710BC4F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2.66</w:t>
            </w:r>
          </w:p>
        </w:tc>
        <w:tc>
          <w:tcPr>
            <w:tcW w:w="400" w:type="dxa"/>
            <w:noWrap/>
            <w:vAlign w:val="bottom"/>
            <w:hideMark/>
          </w:tcPr>
          <w:p w14:paraId="6B90C9F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2.66</w:t>
            </w:r>
          </w:p>
        </w:tc>
        <w:tc>
          <w:tcPr>
            <w:tcW w:w="400" w:type="dxa"/>
            <w:noWrap/>
            <w:vAlign w:val="bottom"/>
            <w:hideMark/>
          </w:tcPr>
          <w:p w14:paraId="2CA1017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2.66</w:t>
            </w:r>
          </w:p>
        </w:tc>
        <w:tc>
          <w:tcPr>
            <w:tcW w:w="400" w:type="dxa"/>
            <w:noWrap/>
            <w:vAlign w:val="bottom"/>
            <w:hideMark/>
          </w:tcPr>
          <w:p w14:paraId="37C1178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2.66</w:t>
            </w:r>
          </w:p>
        </w:tc>
        <w:tc>
          <w:tcPr>
            <w:tcW w:w="400" w:type="dxa"/>
            <w:noWrap/>
            <w:vAlign w:val="bottom"/>
            <w:hideMark/>
          </w:tcPr>
          <w:p w14:paraId="05AF865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2.66</w:t>
            </w:r>
          </w:p>
        </w:tc>
        <w:tc>
          <w:tcPr>
            <w:tcW w:w="400" w:type="dxa"/>
            <w:noWrap/>
            <w:vAlign w:val="bottom"/>
            <w:hideMark/>
          </w:tcPr>
          <w:p w14:paraId="39C135E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2.66</w:t>
            </w:r>
          </w:p>
        </w:tc>
        <w:tc>
          <w:tcPr>
            <w:tcW w:w="400" w:type="dxa"/>
            <w:noWrap/>
            <w:vAlign w:val="bottom"/>
            <w:hideMark/>
          </w:tcPr>
          <w:p w14:paraId="443CF21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2.66</w:t>
            </w:r>
          </w:p>
        </w:tc>
        <w:tc>
          <w:tcPr>
            <w:tcW w:w="400" w:type="dxa"/>
            <w:noWrap/>
            <w:vAlign w:val="bottom"/>
            <w:hideMark/>
          </w:tcPr>
          <w:p w14:paraId="712172F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2.66</w:t>
            </w:r>
          </w:p>
        </w:tc>
        <w:tc>
          <w:tcPr>
            <w:tcW w:w="400" w:type="dxa"/>
            <w:noWrap/>
            <w:vAlign w:val="bottom"/>
            <w:hideMark/>
          </w:tcPr>
          <w:p w14:paraId="2B454B0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2.66</w:t>
            </w:r>
          </w:p>
        </w:tc>
        <w:tc>
          <w:tcPr>
            <w:tcW w:w="400" w:type="dxa"/>
            <w:noWrap/>
            <w:vAlign w:val="bottom"/>
            <w:hideMark/>
          </w:tcPr>
          <w:p w14:paraId="1C5CDE0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2.66</w:t>
            </w:r>
          </w:p>
        </w:tc>
        <w:tc>
          <w:tcPr>
            <w:tcW w:w="400" w:type="dxa"/>
            <w:noWrap/>
            <w:vAlign w:val="bottom"/>
            <w:hideMark/>
          </w:tcPr>
          <w:p w14:paraId="31BDB39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2.66</w:t>
            </w:r>
          </w:p>
        </w:tc>
        <w:tc>
          <w:tcPr>
            <w:tcW w:w="400" w:type="dxa"/>
            <w:noWrap/>
            <w:vAlign w:val="bottom"/>
            <w:hideMark/>
          </w:tcPr>
          <w:p w14:paraId="55A0736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2.66</w:t>
            </w:r>
          </w:p>
        </w:tc>
        <w:tc>
          <w:tcPr>
            <w:tcW w:w="440" w:type="dxa"/>
            <w:noWrap/>
            <w:vAlign w:val="bottom"/>
            <w:hideMark/>
          </w:tcPr>
          <w:p w14:paraId="07787A2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2.66</w:t>
            </w:r>
          </w:p>
        </w:tc>
        <w:tc>
          <w:tcPr>
            <w:tcW w:w="400" w:type="dxa"/>
            <w:noWrap/>
            <w:vAlign w:val="bottom"/>
            <w:hideMark/>
          </w:tcPr>
          <w:p w14:paraId="33F22EE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2.66</w:t>
            </w:r>
          </w:p>
        </w:tc>
        <w:tc>
          <w:tcPr>
            <w:tcW w:w="400" w:type="dxa"/>
            <w:noWrap/>
            <w:vAlign w:val="bottom"/>
            <w:hideMark/>
          </w:tcPr>
          <w:p w14:paraId="6CFE823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2.66</w:t>
            </w:r>
          </w:p>
        </w:tc>
        <w:tc>
          <w:tcPr>
            <w:tcW w:w="400" w:type="dxa"/>
            <w:noWrap/>
            <w:vAlign w:val="bottom"/>
            <w:hideMark/>
          </w:tcPr>
          <w:p w14:paraId="7AD5CB6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2.66</w:t>
            </w:r>
          </w:p>
        </w:tc>
        <w:tc>
          <w:tcPr>
            <w:tcW w:w="400" w:type="dxa"/>
            <w:noWrap/>
            <w:vAlign w:val="bottom"/>
            <w:hideMark/>
          </w:tcPr>
          <w:p w14:paraId="76E8DF0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2.66</w:t>
            </w:r>
          </w:p>
        </w:tc>
        <w:tc>
          <w:tcPr>
            <w:tcW w:w="460" w:type="dxa"/>
            <w:noWrap/>
            <w:vAlign w:val="bottom"/>
            <w:hideMark/>
          </w:tcPr>
          <w:p w14:paraId="5EC1A4D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2.66</w:t>
            </w:r>
          </w:p>
        </w:tc>
      </w:tr>
      <w:tr w:rsidR="0048224E" w:rsidRPr="00707F6D" w14:paraId="3D4DFDC3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75E8EF20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042A9FBB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700,000 to 799,999</w:t>
            </w:r>
          </w:p>
        </w:tc>
        <w:tc>
          <w:tcPr>
            <w:tcW w:w="680" w:type="dxa"/>
            <w:noWrap/>
            <w:vAlign w:val="bottom"/>
            <w:hideMark/>
          </w:tcPr>
          <w:p w14:paraId="723E7B3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4.70</w:t>
            </w:r>
          </w:p>
        </w:tc>
        <w:tc>
          <w:tcPr>
            <w:tcW w:w="900" w:type="dxa"/>
            <w:noWrap/>
            <w:vAlign w:val="bottom"/>
            <w:hideMark/>
          </w:tcPr>
          <w:p w14:paraId="62099BE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3.53</w:t>
            </w:r>
          </w:p>
        </w:tc>
        <w:tc>
          <w:tcPr>
            <w:tcW w:w="400" w:type="dxa"/>
            <w:noWrap/>
            <w:vAlign w:val="bottom"/>
            <w:hideMark/>
          </w:tcPr>
          <w:p w14:paraId="25AE223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3.53</w:t>
            </w:r>
          </w:p>
        </w:tc>
        <w:tc>
          <w:tcPr>
            <w:tcW w:w="400" w:type="dxa"/>
            <w:noWrap/>
            <w:vAlign w:val="bottom"/>
            <w:hideMark/>
          </w:tcPr>
          <w:p w14:paraId="24636E2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3.53</w:t>
            </w:r>
          </w:p>
        </w:tc>
        <w:tc>
          <w:tcPr>
            <w:tcW w:w="400" w:type="dxa"/>
            <w:noWrap/>
            <w:vAlign w:val="bottom"/>
            <w:hideMark/>
          </w:tcPr>
          <w:p w14:paraId="15857D4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3.38</w:t>
            </w:r>
          </w:p>
        </w:tc>
        <w:tc>
          <w:tcPr>
            <w:tcW w:w="400" w:type="dxa"/>
            <w:noWrap/>
            <w:vAlign w:val="bottom"/>
            <w:hideMark/>
          </w:tcPr>
          <w:p w14:paraId="3D24B01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3.24</w:t>
            </w:r>
          </w:p>
        </w:tc>
        <w:tc>
          <w:tcPr>
            <w:tcW w:w="400" w:type="dxa"/>
            <w:noWrap/>
            <w:vAlign w:val="bottom"/>
            <w:hideMark/>
          </w:tcPr>
          <w:p w14:paraId="43852AC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3.10</w:t>
            </w:r>
          </w:p>
        </w:tc>
        <w:tc>
          <w:tcPr>
            <w:tcW w:w="400" w:type="dxa"/>
            <w:noWrap/>
            <w:vAlign w:val="bottom"/>
            <w:hideMark/>
          </w:tcPr>
          <w:p w14:paraId="66C6800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2.96</w:t>
            </w:r>
          </w:p>
        </w:tc>
        <w:tc>
          <w:tcPr>
            <w:tcW w:w="400" w:type="dxa"/>
            <w:noWrap/>
            <w:vAlign w:val="bottom"/>
            <w:hideMark/>
          </w:tcPr>
          <w:p w14:paraId="682BBE0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2.82</w:t>
            </w:r>
          </w:p>
        </w:tc>
        <w:tc>
          <w:tcPr>
            <w:tcW w:w="400" w:type="dxa"/>
            <w:noWrap/>
            <w:vAlign w:val="bottom"/>
            <w:hideMark/>
          </w:tcPr>
          <w:p w14:paraId="7124FE2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2.82</w:t>
            </w:r>
          </w:p>
        </w:tc>
        <w:tc>
          <w:tcPr>
            <w:tcW w:w="400" w:type="dxa"/>
            <w:noWrap/>
            <w:vAlign w:val="bottom"/>
            <w:hideMark/>
          </w:tcPr>
          <w:p w14:paraId="3338386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2.82</w:t>
            </w:r>
          </w:p>
        </w:tc>
        <w:tc>
          <w:tcPr>
            <w:tcW w:w="400" w:type="dxa"/>
            <w:noWrap/>
            <w:vAlign w:val="bottom"/>
            <w:hideMark/>
          </w:tcPr>
          <w:p w14:paraId="0ED88D7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2.82</w:t>
            </w:r>
          </w:p>
        </w:tc>
        <w:tc>
          <w:tcPr>
            <w:tcW w:w="400" w:type="dxa"/>
            <w:noWrap/>
            <w:vAlign w:val="bottom"/>
            <w:hideMark/>
          </w:tcPr>
          <w:p w14:paraId="24B854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2.82</w:t>
            </w:r>
          </w:p>
        </w:tc>
        <w:tc>
          <w:tcPr>
            <w:tcW w:w="400" w:type="dxa"/>
            <w:noWrap/>
            <w:vAlign w:val="bottom"/>
            <w:hideMark/>
          </w:tcPr>
          <w:p w14:paraId="4E99B08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2.82</w:t>
            </w:r>
          </w:p>
        </w:tc>
        <w:tc>
          <w:tcPr>
            <w:tcW w:w="400" w:type="dxa"/>
            <w:noWrap/>
            <w:vAlign w:val="bottom"/>
            <w:hideMark/>
          </w:tcPr>
          <w:p w14:paraId="79173C5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2.82</w:t>
            </w:r>
          </w:p>
        </w:tc>
        <w:tc>
          <w:tcPr>
            <w:tcW w:w="400" w:type="dxa"/>
            <w:noWrap/>
            <w:vAlign w:val="bottom"/>
            <w:hideMark/>
          </w:tcPr>
          <w:p w14:paraId="0B736A2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2.82</w:t>
            </w:r>
          </w:p>
        </w:tc>
        <w:tc>
          <w:tcPr>
            <w:tcW w:w="400" w:type="dxa"/>
            <w:noWrap/>
            <w:vAlign w:val="bottom"/>
            <w:hideMark/>
          </w:tcPr>
          <w:p w14:paraId="65BCB7E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2.82</w:t>
            </w:r>
          </w:p>
        </w:tc>
        <w:tc>
          <w:tcPr>
            <w:tcW w:w="400" w:type="dxa"/>
            <w:noWrap/>
            <w:vAlign w:val="bottom"/>
            <w:hideMark/>
          </w:tcPr>
          <w:p w14:paraId="13E71EC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2.82</w:t>
            </w:r>
          </w:p>
        </w:tc>
        <w:tc>
          <w:tcPr>
            <w:tcW w:w="400" w:type="dxa"/>
            <w:noWrap/>
            <w:vAlign w:val="bottom"/>
            <w:hideMark/>
          </w:tcPr>
          <w:p w14:paraId="2494DC0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2.82</w:t>
            </w:r>
          </w:p>
        </w:tc>
        <w:tc>
          <w:tcPr>
            <w:tcW w:w="400" w:type="dxa"/>
            <w:noWrap/>
            <w:vAlign w:val="bottom"/>
            <w:hideMark/>
          </w:tcPr>
          <w:p w14:paraId="7DC9348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2.82</w:t>
            </w:r>
          </w:p>
        </w:tc>
        <w:tc>
          <w:tcPr>
            <w:tcW w:w="400" w:type="dxa"/>
            <w:noWrap/>
            <w:vAlign w:val="bottom"/>
            <w:hideMark/>
          </w:tcPr>
          <w:p w14:paraId="2AF03BC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2.82</w:t>
            </w:r>
          </w:p>
        </w:tc>
        <w:tc>
          <w:tcPr>
            <w:tcW w:w="400" w:type="dxa"/>
            <w:noWrap/>
            <w:vAlign w:val="bottom"/>
            <w:hideMark/>
          </w:tcPr>
          <w:p w14:paraId="5D318E4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2.82</w:t>
            </w:r>
          </w:p>
        </w:tc>
        <w:tc>
          <w:tcPr>
            <w:tcW w:w="440" w:type="dxa"/>
            <w:noWrap/>
            <w:vAlign w:val="bottom"/>
            <w:hideMark/>
          </w:tcPr>
          <w:p w14:paraId="512BAC2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2.82</w:t>
            </w:r>
          </w:p>
        </w:tc>
        <w:tc>
          <w:tcPr>
            <w:tcW w:w="400" w:type="dxa"/>
            <w:noWrap/>
            <w:vAlign w:val="bottom"/>
            <w:hideMark/>
          </w:tcPr>
          <w:p w14:paraId="1378522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2.82</w:t>
            </w:r>
          </w:p>
        </w:tc>
        <w:tc>
          <w:tcPr>
            <w:tcW w:w="400" w:type="dxa"/>
            <w:noWrap/>
            <w:vAlign w:val="bottom"/>
            <w:hideMark/>
          </w:tcPr>
          <w:p w14:paraId="09F3561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2.82</w:t>
            </w:r>
          </w:p>
        </w:tc>
        <w:tc>
          <w:tcPr>
            <w:tcW w:w="400" w:type="dxa"/>
            <w:noWrap/>
            <w:vAlign w:val="bottom"/>
            <w:hideMark/>
          </w:tcPr>
          <w:p w14:paraId="573985B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2.82</w:t>
            </w:r>
          </w:p>
        </w:tc>
        <w:tc>
          <w:tcPr>
            <w:tcW w:w="400" w:type="dxa"/>
            <w:noWrap/>
            <w:vAlign w:val="bottom"/>
            <w:hideMark/>
          </w:tcPr>
          <w:p w14:paraId="54CCB35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2.82</w:t>
            </w:r>
          </w:p>
        </w:tc>
        <w:tc>
          <w:tcPr>
            <w:tcW w:w="460" w:type="dxa"/>
            <w:noWrap/>
            <w:vAlign w:val="bottom"/>
            <w:hideMark/>
          </w:tcPr>
          <w:p w14:paraId="4C0A2C3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2.82</w:t>
            </w:r>
          </w:p>
        </w:tc>
      </w:tr>
      <w:tr w:rsidR="0048224E" w:rsidRPr="00707F6D" w14:paraId="49C88129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740CF0E3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2F822682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800,000 to 899,999</w:t>
            </w:r>
          </w:p>
        </w:tc>
        <w:tc>
          <w:tcPr>
            <w:tcW w:w="680" w:type="dxa"/>
            <w:noWrap/>
            <w:vAlign w:val="bottom"/>
            <w:hideMark/>
          </w:tcPr>
          <w:p w14:paraId="2F0C0E6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4.94</w:t>
            </w:r>
          </w:p>
        </w:tc>
        <w:tc>
          <w:tcPr>
            <w:tcW w:w="900" w:type="dxa"/>
            <w:noWrap/>
            <w:vAlign w:val="bottom"/>
            <w:hideMark/>
          </w:tcPr>
          <w:p w14:paraId="7C90B88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3.71</w:t>
            </w:r>
          </w:p>
        </w:tc>
        <w:tc>
          <w:tcPr>
            <w:tcW w:w="400" w:type="dxa"/>
            <w:noWrap/>
            <w:vAlign w:val="bottom"/>
            <w:hideMark/>
          </w:tcPr>
          <w:p w14:paraId="5704786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3.71</w:t>
            </w:r>
          </w:p>
        </w:tc>
        <w:tc>
          <w:tcPr>
            <w:tcW w:w="400" w:type="dxa"/>
            <w:noWrap/>
            <w:vAlign w:val="bottom"/>
            <w:hideMark/>
          </w:tcPr>
          <w:p w14:paraId="618BBB0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3.71</w:t>
            </w:r>
          </w:p>
        </w:tc>
        <w:tc>
          <w:tcPr>
            <w:tcW w:w="400" w:type="dxa"/>
            <w:noWrap/>
            <w:vAlign w:val="bottom"/>
            <w:hideMark/>
          </w:tcPr>
          <w:p w14:paraId="4893749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3.56</w:t>
            </w:r>
          </w:p>
        </w:tc>
        <w:tc>
          <w:tcPr>
            <w:tcW w:w="400" w:type="dxa"/>
            <w:noWrap/>
            <w:vAlign w:val="bottom"/>
            <w:hideMark/>
          </w:tcPr>
          <w:p w14:paraId="5BED2F7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3.41</w:t>
            </w:r>
          </w:p>
        </w:tc>
        <w:tc>
          <w:tcPr>
            <w:tcW w:w="400" w:type="dxa"/>
            <w:noWrap/>
            <w:vAlign w:val="bottom"/>
            <w:hideMark/>
          </w:tcPr>
          <w:p w14:paraId="35426A7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3.26</w:t>
            </w:r>
          </w:p>
        </w:tc>
        <w:tc>
          <w:tcPr>
            <w:tcW w:w="400" w:type="dxa"/>
            <w:noWrap/>
            <w:vAlign w:val="bottom"/>
            <w:hideMark/>
          </w:tcPr>
          <w:p w14:paraId="4FFBB56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3.11</w:t>
            </w:r>
          </w:p>
        </w:tc>
        <w:tc>
          <w:tcPr>
            <w:tcW w:w="400" w:type="dxa"/>
            <w:noWrap/>
            <w:vAlign w:val="bottom"/>
            <w:hideMark/>
          </w:tcPr>
          <w:p w14:paraId="066AACD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2.96</w:t>
            </w:r>
          </w:p>
        </w:tc>
        <w:tc>
          <w:tcPr>
            <w:tcW w:w="400" w:type="dxa"/>
            <w:noWrap/>
            <w:vAlign w:val="bottom"/>
            <w:hideMark/>
          </w:tcPr>
          <w:p w14:paraId="4574D8E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2.96</w:t>
            </w:r>
          </w:p>
        </w:tc>
        <w:tc>
          <w:tcPr>
            <w:tcW w:w="400" w:type="dxa"/>
            <w:noWrap/>
            <w:vAlign w:val="bottom"/>
            <w:hideMark/>
          </w:tcPr>
          <w:p w14:paraId="2EB2870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2.96</w:t>
            </w:r>
          </w:p>
        </w:tc>
        <w:tc>
          <w:tcPr>
            <w:tcW w:w="400" w:type="dxa"/>
            <w:noWrap/>
            <w:vAlign w:val="bottom"/>
            <w:hideMark/>
          </w:tcPr>
          <w:p w14:paraId="11F3520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2.96</w:t>
            </w:r>
          </w:p>
        </w:tc>
        <w:tc>
          <w:tcPr>
            <w:tcW w:w="400" w:type="dxa"/>
            <w:noWrap/>
            <w:vAlign w:val="bottom"/>
            <w:hideMark/>
          </w:tcPr>
          <w:p w14:paraId="3E9F277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2.96</w:t>
            </w:r>
          </w:p>
        </w:tc>
        <w:tc>
          <w:tcPr>
            <w:tcW w:w="400" w:type="dxa"/>
            <w:noWrap/>
            <w:vAlign w:val="bottom"/>
            <w:hideMark/>
          </w:tcPr>
          <w:p w14:paraId="7AB903C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2.96</w:t>
            </w:r>
          </w:p>
        </w:tc>
        <w:tc>
          <w:tcPr>
            <w:tcW w:w="400" w:type="dxa"/>
            <w:noWrap/>
            <w:vAlign w:val="bottom"/>
            <w:hideMark/>
          </w:tcPr>
          <w:p w14:paraId="26D2A81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2.96</w:t>
            </w:r>
          </w:p>
        </w:tc>
        <w:tc>
          <w:tcPr>
            <w:tcW w:w="400" w:type="dxa"/>
            <w:noWrap/>
            <w:vAlign w:val="bottom"/>
            <w:hideMark/>
          </w:tcPr>
          <w:p w14:paraId="7A870FD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2.96</w:t>
            </w:r>
          </w:p>
        </w:tc>
        <w:tc>
          <w:tcPr>
            <w:tcW w:w="400" w:type="dxa"/>
            <w:noWrap/>
            <w:vAlign w:val="bottom"/>
            <w:hideMark/>
          </w:tcPr>
          <w:p w14:paraId="2A7849C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2.96</w:t>
            </w:r>
          </w:p>
        </w:tc>
        <w:tc>
          <w:tcPr>
            <w:tcW w:w="400" w:type="dxa"/>
            <w:noWrap/>
            <w:vAlign w:val="bottom"/>
            <w:hideMark/>
          </w:tcPr>
          <w:p w14:paraId="63B355F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2.96</w:t>
            </w:r>
          </w:p>
        </w:tc>
        <w:tc>
          <w:tcPr>
            <w:tcW w:w="400" w:type="dxa"/>
            <w:noWrap/>
            <w:vAlign w:val="bottom"/>
            <w:hideMark/>
          </w:tcPr>
          <w:p w14:paraId="71F6F76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2.96</w:t>
            </w:r>
          </w:p>
        </w:tc>
        <w:tc>
          <w:tcPr>
            <w:tcW w:w="400" w:type="dxa"/>
            <w:noWrap/>
            <w:vAlign w:val="bottom"/>
            <w:hideMark/>
          </w:tcPr>
          <w:p w14:paraId="2A7DBCC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2.96</w:t>
            </w:r>
          </w:p>
        </w:tc>
        <w:tc>
          <w:tcPr>
            <w:tcW w:w="400" w:type="dxa"/>
            <w:noWrap/>
            <w:vAlign w:val="bottom"/>
            <w:hideMark/>
          </w:tcPr>
          <w:p w14:paraId="34BFE51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2.96</w:t>
            </w:r>
          </w:p>
        </w:tc>
        <w:tc>
          <w:tcPr>
            <w:tcW w:w="400" w:type="dxa"/>
            <w:noWrap/>
            <w:vAlign w:val="bottom"/>
            <w:hideMark/>
          </w:tcPr>
          <w:p w14:paraId="40C4E2D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2.96</w:t>
            </w:r>
          </w:p>
        </w:tc>
        <w:tc>
          <w:tcPr>
            <w:tcW w:w="440" w:type="dxa"/>
            <w:noWrap/>
            <w:vAlign w:val="bottom"/>
            <w:hideMark/>
          </w:tcPr>
          <w:p w14:paraId="5C40695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2.96</w:t>
            </w:r>
          </w:p>
        </w:tc>
        <w:tc>
          <w:tcPr>
            <w:tcW w:w="400" w:type="dxa"/>
            <w:noWrap/>
            <w:vAlign w:val="bottom"/>
            <w:hideMark/>
          </w:tcPr>
          <w:p w14:paraId="2E1610C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2.96</w:t>
            </w:r>
          </w:p>
        </w:tc>
        <w:tc>
          <w:tcPr>
            <w:tcW w:w="400" w:type="dxa"/>
            <w:noWrap/>
            <w:vAlign w:val="bottom"/>
            <w:hideMark/>
          </w:tcPr>
          <w:p w14:paraId="1F8DE0B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2.96</w:t>
            </w:r>
          </w:p>
        </w:tc>
        <w:tc>
          <w:tcPr>
            <w:tcW w:w="400" w:type="dxa"/>
            <w:noWrap/>
            <w:vAlign w:val="bottom"/>
            <w:hideMark/>
          </w:tcPr>
          <w:p w14:paraId="20F3423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2.96</w:t>
            </w:r>
          </w:p>
        </w:tc>
        <w:tc>
          <w:tcPr>
            <w:tcW w:w="400" w:type="dxa"/>
            <w:noWrap/>
            <w:vAlign w:val="bottom"/>
            <w:hideMark/>
          </w:tcPr>
          <w:p w14:paraId="2F413C5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2.96</w:t>
            </w:r>
          </w:p>
        </w:tc>
        <w:tc>
          <w:tcPr>
            <w:tcW w:w="460" w:type="dxa"/>
            <w:noWrap/>
            <w:vAlign w:val="bottom"/>
            <w:hideMark/>
          </w:tcPr>
          <w:p w14:paraId="74B473B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2.96</w:t>
            </w:r>
          </w:p>
        </w:tc>
      </w:tr>
      <w:tr w:rsidR="0048224E" w:rsidRPr="00707F6D" w14:paraId="4A30EEF3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2C0FCC99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7528E717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900,000 or greater</w:t>
            </w:r>
          </w:p>
        </w:tc>
        <w:tc>
          <w:tcPr>
            <w:tcW w:w="680" w:type="dxa"/>
            <w:noWrap/>
            <w:vAlign w:val="bottom"/>
            <w:hideMark/>
          </w:tcPr>
          <w:p w14:paraId="3D36519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5.16</w:t>
            </w:r>
          </w:p>
        </w:tc>
        <w:tc>
          <w:tcPr>
            <w:tcW w:w="900" w:type="dxa"/>
            <w:noWrap/>
            <w:vAlign w:val="bottom"/>
            <w:hideMark/>
          </w:tcPr>
          <w:p w14:paraId="67E41D6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3.87</w:t>
            </w:r>
          </w:p>
        </w:tc>
        <w:tc>
          <w:tcPr>
            <w:tcW w:w="400" w:type="dxa"/>
            <w:noWrap/>
            <w:vAlign w:val="bottom"/>
            <w:hideMark/>
          </w:tcPr>
          <w:p w14:paraId="3548468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3.87</w:t>
            </w:r>
          </w:p>
        </w:tc>
        <w:tc>
          <w:tcPr>
            <w:tcW w:w="400" w:type="dxa"/>
            <w:noWrap/>
            <w:vAlign w:val="bottom"/>
            <w:hideMark/>
          </w:tcPr>
          <w:p w14:paraId="30C610D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3.87</w:t>
            </w:r>
          </w:p>
        </w:tc>
        <w:tc>
          <w:tcPr>
            <w:tcW w:w="400" w:type="dxa"/>
            <w:noWrap/>
            <w:vAlign w:val="bottom"/>
            <w:hideMark/>
          </w:tcPr>
          <w:p w14:paraId="3980EE9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3.72</w:t>
            </w:r>
          </w:p>
        </w:tc>
        <w:tc>
          <w:tcPr>
            <w:tcW w:w="400" w:type="dxa"/>
            <w:noWrap/>
            <w:vAlign w:val="bottom"/>
            <w:hideMark/>
          </w:tcPr>
          <w:p w14:paraId="224E9CB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3.56</w:t>
            </w:r>
          </w:p>
        </w:tc>
        <w:tc>
          <w:tcPr>
            <w:tcW w:w="400" w:type="dxa"/>
            <w:noWrap/>
            <w:vAlign w:val="bottom"/>
            <w:hideMark/>
          </w:tcPr>
          <w:p w14:paraId="3CDF856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3.41</w:t>
            </w:r>
          </w:p>
        </w:tc>
        <w:tc>
          <w:tcPr>
            <w:tcW w:w="400" w:type="dxa"/>
            <w:noWrap/>
            <w:vAlign w:val="bottom"/>
            <w:hideMark/>
          </w:tcPr>
          <w:p w14:paraId="660DA79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3.25</w:t>
            </w:r>
          </w:p>
        </w:tc>
        <w:tc>
          <w:tcPr>
            <w:tcW w:w="400" w:type="dxa"/>
            <w:noWrap/>
            <w:vAlign w:val="bottom"/>
            <w:hideMark/>
          </w:tcPr>
          <w:p w14:paraId="34E350A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3.10</w:t>
            </w:r>
          </w:p>
        </w:tc>
        <w:tc>
          <w:tcPr>
            <w:tcW w:w="400" w:type="dxa"/>
            <w:noWrap/>
            <w:vAlign w:val="bottom"/>
            <w:hideMark/>
          </w:tcPr>
          <w:p w14:paraId="0F99053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3.10</w:t>
            </w:r>
          </w:p>
        </w:tc>
        <w:tc>
          <w:tcPr>
            <w:tcW w:w="400" w:type="dxa"/>
            <w:noWrap/>
            <w:vAlign w:val="bottom"/>
            <w:hideMark/>
          </w:tcPr>
          <w:p w14:paraId="7C6A92F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3.10</w:t>
            </w:r>
          </w:p>
        </w:tc>
        <w:tc>
          <w:tcPr>
            <w:tcW w:w="400" w:type="dxa"/>
            <w:noWrap/>
            <w:vAlign w:val="bottom"/>
            <w:hideMark/>
          </w:tcPr>
          <w:p w14:paraId="1F958C4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3.10</w:t>
            </w:r>
          </w:p>
        </w:tc>
        <w:tc>
          <w:tcPr>
            <w:tcW w:w="400" w:type="dxa"/>
            <w:noWrap/>
            <w:vAlign w:val="bottom"/>
            <w:hideMark/>
          </w:tcPr>
          <w:p w14:paraId="4732C18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3.10</w:t>
            </w:r>
          </w:p>
        </w:tc>
        <w:tc>
          <w:tcPr>
            <w:tcW w:w="400" w:type="dxa"/>
            <w:noWrap/>
            <w:vAlign w:val="bottom"/>
            <w:hideMark/>
          </w:tcPr>
          <w:p w14:paraId="0137340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3.10</w:t>
            </w:r>
          </w:p>
        </w:tc>
        <w:tc>
          <w:tcPr>
            <w:tcW w:w="400" w:type="dxa"/>
            <w:noWrap/>
            <w:vAlign w:val="bottom"/>
            <w:hideMark/>
          </w:tcPr>
          <w:p w14:paraId="3DD4D90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3.10</w:t>
            </w:r>
          </w:p>
        </w:tc>
        <w:tc>
          <w:tcPr>
            <w:tcW w:w="400" w:type="dxa"/>
            <w:noWrap/>
            <w:vAlign w:val="bottom"/>
            <w:hideMark/>
          </w:tcPr>
          <w:p w14:paraId="2996902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3.10</w:t>
            </w:r>
          </w:p>
        </w:tc>
        <w:tc>
          <w:tcPr>
            <w:tcW w:w="400" w:type="dxa"/>
            <w:noWrap/>
            <w:vAlign w:val="bottom"/>
            <w:hideMark/>
          </w:tcPr>
          <w:p w14:paraId="1024E65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3.10</w:t>
            </w:r>
          </w:p>
        </w:tc>
        <w:tc>
          <w:tcPr>
            <w:tcW w:w="400" w:type="dxa"/>
            <w:noWrap/>
            <w:vAlign w:val="bottom"/>
            <w:hideMark/>
          </w:tcPr>
          <w:p w14:paraId="72A6281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3.10</w:t>
            </w:r>
          </w:p>
        </w:tc>
        <w:tc>
          <w:tcPr>
            <w:tcW w:w="400" w:type="dxa"/>
            <w:noWrap/>
            <w:vAlign w:val="bottom"/>
            <w:hideMark/>
          </w:tcPr>
          <w:p w14:paraId="6B5DF8C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3.10</w:t>
            </w:r>
          </w:p>
        </w:tc>
        <w:tc>
          <w:tcPr>
            <w:tcW w:w="400" w:type="dxa"/>
            <w:noWrap/>
            <w:vAlign w:val="bottom"/>
            <w:hideMark/>
          </w:tcPr>
          <w:p w14:paraId="0F1E3AD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3.10</w:t>
            </w:r>
          </w:p>
        </w:tc>
        <w:tc>
          <w:tcPr>
            <w:tcW w:w="400" w:type="dxa"/>
            <w:noWrap/>
            <w:vAlign w:val="bottom"/>
            <w:hideMark/>
          </w:tcPr>
          <w:p w14:paraId="15C3514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3.10</w:t>
            </w:r>
          </w:p>
        </w:tc>
        <w:tc>
          <w:tcPr>
            <w:tcW w:w="400" w:type="dxa"/>
            <w:noWrap/>
            <w:vAlign w:val="bottom"/>
            <w:hideMark/>
          </w:tcPr>
          <w:p w14:paraId="0110B84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3.10</w:t>
            </w:r>
          </w:p>
        </w:tc>
        <w:tc>
          <w:tcPr>
            <w:tcW w:w="440" w:type="dxa"/>
            <w:noWrap/>
            <w:vAlign w:val="bottom"/>
            <w:hideMark/>
          </w:tcPr>
          <w:p w14:paraId="79794B5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3.10</w:t>
            </w:r>
          </w:p>
        </w:tc>
        <w:tc>
          <w:tcPr>
            <w:tcW w:w="400" w:type="dxa"/>
            <w:noWrap/>
            <w:vAlign w:val="bottom"/>
            <w:hideMark/>
          </w:tcPr>
          <w:p w14:paraId="3D4C052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3.10</w:t>
            </w:r>
          </w:p>
        </w:tc>
        <w:tc>
          <w:tcPr>
            <w:tcW w:w="400" w:type="dxa"/>
            <w:noWrap/>
            <w:vAlign w:val="bottom"/>
            <w:hideMark/>
          </w:tcPr>
          <w:p w14:paraId="286E5F3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3.10</w:t>
            </w:r>
          </w:p>
        </w:tc>
        <w:tc>
          <w:tcPr>
            <w:tcW w:w="400" w:type="dxa"/>
            <w:noWrap/>
            <w:vAlign w:val="bottom"/>
            <w:hideMark/>
          </w:tcPr>
          <w:p w14:paraId="2D46B33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3.10</w:t>
            </w:r>
          </w:p>
        </w:tc>
        <w:tc>
          <w:tcPr>
            <w:tcW w:w="400" w:type="dxa"/>
            <w:noWrap/>
            <w:vAlign w:val="bottom"/>
            <w:hideMark/>
          </w:tcPr>
          <w:p w14:paraId="0C562BB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3.10</w:t>
            </w:r>
          </w:p>
        </w:tc>
        <w:tc>
          <w:tcPr>
            <w:tcW w:w="460" w:type="dxa"/>
            <w:noWrap/>
            <w:vAlign w:val="bottom"/>
            <w:hideMark/>
          </w:tcPr>
          <w:p w14:paraId="60D799B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3.10</w:t>
            </w:r>
          </w:p>
        </w:tc>
      </w:tr>
    </w:tbl>
    <w:p w14:paraId="524BC894" w14:textId="77777777" w:rsidR="0048224E" w:rsidRPr="00707F6D" w:rsidRDefault="0048224E" w:rsidP="0048224E">
      <w:pPr>
        <w:pStyle w:val="tablecaption"/>
      </w:pPr>
      <w:r w:rsidRPr="00707F6D">
        <w:t xml:space="preserve">Table 301.C.2.a.(1) Zone-rated Trailers Vehicle Value Factors </w:t>
      </w:r>
      <w:r w:rsidRPr="00707F6D">
        <w:rPr>
          <w:rFonts w:cs="Arial"/>
        </w:rPr>
        <w:t>–</w:t>
      </w:r>
      <w:r w:rsidRPr="00707F6D">
        <w:t xml:space="preserve"> Collision With Actual Cash Value Rating</w:t>
      </w:r>
    </w:p>
    <w:p w14:paraId="405AA99C" w14:textId="77777777" w:rsidR="0048224E" w:rsidRPr="00707F6D" w:rsidRDefault="0048224E" w:rsidP="0048224E">
      <w:pPr>
        <w:pStyle w:val="isonormal"/>
      </w:pPr>
    </w:p>
    <w:p w14:paraId="7129A953" w14:textId="77777777" w:rsidR="0048224E" w:rsidRPr="00707F6D" w:rsidRDefault="0048224E" w:rsidP="0048224E">
      <w:pPr>
        <w:pStyle w:val="outlinehd5"/>
      </w:pPr>
      <w:r w:rsidRPr="00707F6D">
        <w:tab/>
        <w:t>(2)</w:t>
      </w:r>
      <w:r w:rsidRPr="00707F6D">
        <w:tab/>
        <w:t xml:space="preserve">Zone-rated Non-trailers Vehicle Value Factors </w:t>
      </w:r>
      <w:r w:rsidRPr="00707F6D">
        <w:rPr>
          <w:rFonts w:cs="Arial"/>
        </w:rPr>
        <w:t>–</w:t>
      </w:r>
      <w:r w:rsidRPr="00707F6D">
        <w:t xml:space="preserve"> Collision With Actual Cash Value Rating</w:t>
      </w:r>
    </w:p>
    <w:p w14:paraId="6651C551" w14:textId="77777777" w:rsidR="0048224E" w:rsidRPr="00707F6D" w:rsidRDefault="0048224E" w:rsidP="0048224E">
      <w:pPr>
        <w:pStyle w:val="space4"/>
      </w:pPr>
    </w:p>
    <w:tbl>
      <w:tblPr>
        <w:tblW w:w="13860" w:type="dxa"/>
        <w:tblInd w:w="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1580"/>
        <w:gridCol w:w="680"/>
        <w:gridCol w:w="9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40"/>
        <w:gridCol w:w="400"/>
        <w:gridCol w:w="400"/>
        <w:gridCol w:w="400"/>
        <w:gridCol w:w="400"/>
        <w:gridCol w:w="460"/>
      </w:tblGrid>
      <w:tr w:rsidR="0048224E" w:rsidRPr="00707F6D" w14:paraId="12EFF3A1" w14:textId="77777777" w:rsidTr="00FA7CA7">
        <w:trPr>
          <w:trHeight w:val="190"/>
        </w:trPr>
        <w:tc>
          <w:tcPr>
            <w:tcW w:w="1780" w:type="dxa"/>
            <w:gridSpan w:val="2"/>
            <w:vAlign w:val="bottom"/>
            <w:hideMark/>
          </w:tcPr>
          <w:p w14:paraId="6A0BB17B" w14:textId="77777777" w:rsidR="0048224E" w:rsidRPr="00707F6D" w:rsidRDefault="0048224E" w:rsidP="00FA7CA7">
            <w:pPr>
              <w:pStyle w:val="tablehead"/>
            </w:pPr>
            <w:r w:rsidRPr="00707F6D">
              <w:t>OCN Price Bracket</w:t>
            </w:r>
          </w:p>
        </w:tc>
        <w:tc>
          <w:tcPr>
            <w:tcW w:w="680" w:type="dxa"/>
            <w:vAlign w:val="bottom"/>
            <w:hideMark/>
          </w:tcPr>
          <w:p w14:paraId="5DA49B97" w14:textId="77777777" w:rsidR="0048224E" w:rsidRPr="00707F6D" w:rsidRDefault="0048224E" w:rsidP="00FA7CA7">
            <w:pPr>
              <w:pStyle w:val="tablehead"/>
            </w:pPr>
            <w:r w:rsidRPr="00707F6D">
              <w:t xml:space="preserve">Current Model Year </w:t>
            </w:r>
          </w:p>
        </w:tc>
        <w:tc>
          <w:tcPr>
            <w:tcW w:w="900" w:type="dxa"/>
            <w:vAlign w:val="bottom"/>
            <w:hideMark/>
          </w:tcPr>
          <w:p w14:paraId="0EF1DCE1" w14:textId="77777777" w:rsidR="0048224E" w:rsidRPr="00707F6D" w:rsidRDefault="0048224E" w:rsidP="00FA7CA7">
            <w:pPr>
              <w:pStyle w:val="tablehead"/>
            </w:pPr>
            <w:r w:rsidRPr="00707F6D">
              <w:t xml:space="preserve">First Preceding Model Year </w:t>
            </w:r>
          </w:p>
        </w:tc>
        <w:tc>
          <w:tcPr>
            <w:tcW w:w="400" w:type="dxa"/>
            <w:vAlign w:val="bottom"/>
            <w:hideMark/>
          </w:tcPr>
          <w:p w14:paraId="6FB3623A" w14:textId="77777777" w:rsidR="0048224E" w:rsidRPr="00707F6D" w:rsidRDefault="0048224E" w:rsidP="00FA7CA7">
            <w:pPr>
              <w:pStyle w:val="tablehead"/>
            </w:pPr>
            <w:r w:rsidRPr="00707F6D">
              <w:t>2nd</w:t>
            </w:r>
          </w:p>
        </w:tc>
        <w:tc>
          <w:tcPr>
            <w:tcW w:w="400" w:type="dxa"/>
            <w:vAlign w:val="bottom"/>
            <w:hideMark/>
          </w:tcPr>
          <w:p w14:paraId="4FCC37A4" w14:textId="77777777" w:rsidR="0048224E" w:rsidRPr="00707F6D" w:rsidRDefault="0048224E" w:rsidP="00FA7CA7">
            <w:pPr>
              <w:pStyle w:val="tablehead"/>
            </w:pPr>
            <w:r w:rsidRPr="00707F6D">
              <w:t>3rd</w:t>
            </w:r>
          </w:p>
        </w:tc>
        <w:tc>
          <w:tcPr>
            <w:tcW w:w="400" w:type="dxa"/>
            <w:vAlign w:val="bottom"/>
            <w:hideMark/>
          </w:tcPr>
          <w:p w14:paraId="687F700F" w14:textId="77777777" w:rsidR="0048224E" w:rsidRPr="00707F6D" w:rsidRDefault="0048224E" w:rsidP="00FA7CA7">
            <w:pPr>
              <w:pStyle w:val="tablehead"/>
            </w:pPr>
            <w:r w:rsidRPr="00707F6D">
              <w:t>4th</w:t>
            </w:r>
          </w:p>
        </w:tc>
        <w:tc>
          <w:tcPr>
            <w:tcW w:w="400" w:type="dxa"/>
            <w:vAlign w:val="bottom"/>
            <w:hideMark/>
          </w:tcPr>
          <w:p w14:paraId="7BFAD559" w14:textId="77777777" w:rsidR="0048224E" w:rsidRPr="00707F6D" w:rsidRDefault="0048224E" w:rsidP="00FA7CA7">
            <w:pPr>
              <w:pStyle w:val="tablehead"/>
            </w:pPr>
            <w:r w:rsidRPr="00707F6D">
              <w:t>5th</w:t>
            </w:r>
          </w:p>
        </w:tc>
        <w:tc>
          <w:tcPr>
            <w:tcW w:w="400" w:type="dxa"/>
            <w:vAlign w:val="bottom"/>
            <w:hideMark/>
          </w:tcPr>
          <w:p w14:paraId="60D7B8BB" w14:textId="77777777" w:rsidR="0048224E" w:rsidRPr="00707F6D" w:rsidRDefault="0048224E" w:rsidP="00FA7CA7">
            <w:pPr>
              <w:pStyle w:val="tablehead"/>
            </w:pPr>
            <w:r w:rsidRPr="00707F6D">
              <w:t>6th</w:t>
            </w:r>
          </w:p>
        </w:tc>
        <w:tc>
          <w:tcPr>
            <w:tcW w:w="400" w:type="dxa"/>
            <w:vAlign w:val="bottom"/>
            <w:hideMark/>
          </w:tcPr>
          <w:p w14:paraId="4ED6D272" w14:textId="77777777" w:rsidR="0048224E" w:rsidRPr="00707F6D" w:rsidRDefault="0048224E" w:rsidP="00FA7CA7">
            <w:pPr>
              <w:pStyle w:val="tablehead"/>
            </w:pPr>
            <w:r w:rsidRPr="00707F6D">
              <w:t>7th</w:t>
            </w:r>
          </w:p>
        </w:tc>
        <w:tc>
          <w:tcPr>
            <w:tcW w:w="400" w:type="dxa"/>
            <w:vAlign w:val="bottom"/>
            <w:hideMark/>
          </w:tcPr>
          <w:p w14:paraId="22544A90" w14:textId="77777777" w:rsidR="0048224E" w:rsidRPr="00707F6D" w:rsidRDefault="0048224E" w:rsidP="00FA7CA7">
            <w:pPr>
              <w:pStyle w:val="tablehead"/>
            </w:pPr>
            <w:r w:rsidRPr="00707F6D">
              <w:t>8th</w:t>
            </w:r>
          </w:p>
        </w:tc>
        <w:tc>
          <w:tcPr>
            <w:tcW w:w="400" w:type="dxa"/>
            <w:vAlign w:val="bottom"/>
            <w:hideMark/>
          </w:tcPr>
          <w:p w14:paraId="16BD466A" w14:textId="77777777" w:rsidR="0048224E" w:rsidRPr="00707F6D" w:rsidRDefault="0048224E" w:rsidP="00FA7CA7">
            <w:pPr>
              <w:pStyle w:val="tablehead"/>
            </w:pPr>
            <w:r w:rsidRPr="00707F6D">
              <w:t>9th</w:t>
            </w:r>
          </w:p>
        </w:tc>
        <w:tc>
          <w:tcPr>
            <w:tcW w:w="400" w:type="dxa"/>
            <w:vAlign w:val="bottom"/>
            <w:hideMark/>
          </w:tcPr>
          <w:p w14:paraId="76430AA6" w14:textId="77777777" w:rsidR="0048224E" w:rsidRPr="00707F6D" w:rsidRDefault="0048224E" w:rsidP="00FA7CA7">
            <w:pPr>
              <w:pStyle w:val="tablehead"/>
            </w:pPr>
            <w:r w:rsidRPr="00707F6D">
              <w:t>10th</w:t>
            </w:r>
          </w:p>
        </w:tc>
        <w:tc>
          <w:tcPr>
            <w:tcW w:w="400" w:type="dxa"/>
            <w:vAlign w:val="bottom"/>
            <w:hideMark/>
          </w:tcPr>
          <w:p w14:paraId="04FC80B6" w14:textId="77777777" w:rsidR="0048224E" w:rsidRPr="00707F6D" w:rsidRDefault="0048224E" w:rsidP="00FA7CA7">
            <w:pPr>
              <w:pStyle w:val="tablehead"/>
            </w:pPr>
            <w:r w:rsidRPr="00707F6D">
              <w:t>11th</w:t>
            </w:r>
          </w:p>
        </w:tc>
        <w:tc>
          <w:tcPr>
            <w:tcW w:w="400" w:type="dxa"/>
            <w:vAlign w:val="bottom"/>
            <w:hideMark/>
          </w:tcPr>
          <w:p w14:paraId="65E28A13" w14:textId="77777777" w:rsidR="0048224E" w:rsidRPr="00707F6D" w:rsidRDefault="0048224E" w:rsidP="00FA7CA7">
            <w:pPr>
              <w:pStyle w:val="tablehead"/>
            </w:pPr>
            <w:r w:rsidRPr="00707F6D">
              <w:t>12th</w:t>
            </w:r>
          </w:p>
        </w:tc>
        <w:tc>
          <w:tcPr>
            <w:tcW w:w="400" w:type="dxa"/>
            <w:vAlign w:val="bottom"/>
            <w:hideMark/>
          </w:tcPr>
          <w:p w14:paraId="3ED7F170" w14:textId="77777777" w:rsidR="0048224E" w:rsidRPr="00707F6D" w:rsidRDefault="0048224E" w:rsidP="00FA7CA7">
            <w:pPr>
              <w:pStyle w:val="tablehead"/>
            </w:pPr>
            <w:r w:rsidRPr="00707F6D">
              <w:t>13th</w:t>
            </w:r>
          </w:p>
        </w:tc>
        <w:tc>
          <w:tcPr>
            <w:tcW w:w="400" w:type="dxa"/>
            <w:vAlign w:val="bottom"/>
            <w:hideMark/>
          </w:tcPr>
          <w:p w14:paraId="7D563D29" w14:textId="77777777" w:rsidR="0048224E" w:rsidRPr="00707F6D" w:rsidRDefault="0048224E" w:rsidP="00FA7CA7">
            <w:pPr>
              <w:pStyle w:val="tablehead"/>
            </w:pPr>
            <w:r w:rsidRPr="00707F6D">
              <w:t>14th</w:t>
            </w:r>
          </w:p>
        </w:tc>
        <w:tc>
          <w:tcPr>
            <w:tcW w:w="400" w:type="dxa"/>
            <w:vAlign w:val="bottom"/>
            <w:hideMark/>
          </w:tcPr>
          <w:p w14:paraId="7075482D" w14:textId="77777777" w:rsidR="0048224E" w:rsidRPr="00707F6D" w:rsidRDefault="0048224E" w:rsidP="00FA7CA7">
            <w:pPr>
              <w:pStyle w:val="tablehead"/>
            </w:pPr>
            <w:r w:rsidRPr="00707F6D">
              <w:t>15th</w:t>
            </w:r>
          </w:p>
        </w:tc>
        <w:tc>
          <w:tcPr>
            <w:tcW w:w="400" w:type="dxa"/>
            <w:vAlign w:val="bottom"/>
            <w:hideMark/>
          </w:tcPr>
          <w:p w14:paraId="5E5ED0F8" w14:textId="77777777" w:rsidR="0048224E" w:rsidRPr="00707F6D" w:rsidRDefault="0048224E" w:rsidP="00FA7CA7">
            <w:pPr>
              <w:pStyle w:val="tablehead"/>
            </w:pPr>
            <w:r w:rsidRPr="00707F6D">
              <w:t>16th</w:t>
            </w:r>
          </w:p>
        </w:tc>
        <w:tc>
          <w:tcPr>
            <w:tcW w:w="400" w:type="dxa"/>
            <w:vAlign w:val="bottom"/>
            <w:hideMark/>
          </w:tcPr>
          <w:p w14:paraId="7683A636" w14:textId="77777777" w:rsidR="0048224E" w:rsidRPr="00707F6D" w:rsidRDefault="0048224E" w:rsidP="00FA7CA7">
            <w:pPr>
              <w:pStyle w:val="tablehead"/>
            </w:pPr>
            <w:r w:rsidRPr="00707F6D">
              <w:t>17th</w:t>
            </w:r>
          </w:p>
        </w:tc>
        <w:tc>
          <w:tcPr>
            <w:tcW w:w="400" w:type="dxa"/>
            <w:vAlign w:val="bottom"/>
            <w:hideMark/>
          </w:tcPr>
          <w:p w14:paraId="338C69F1" w14:textId="77777777" w:rsidR="0048224E" w:rsidRPr="00707F6D" w:rsidRDefault="0048224E" w:rsidP="00FA7CA7">
            <w:pPr>
              <w:pStyle w:val="tablehead"/>
            </w:pPr>
            <w:r w:rsidRPr="00707F6D">
              <w:t>18th</w:t>
            </w:r>
          </w:p>
        </w:tc>
        <w:tc>
          <w:tcPr>
            <w:tcW w:w="400" w:type="dxa"/>
            <w:vAlign w:val="bottom"/>
            <w:hideMark/>
          </w:tcPr>
          <w:p w14:paraId="2CC91400" w14:textId="77777777" w:rsidR="0048224E" w:rsidRPr="00707F6D" w:rsidRDefault="0048224E" w:rsidP="00FA7CA7">
            <w:pPr>
              <w:pStyle w:val="tablehead"/>
            </w:pPr>
            <w:r w:rsidRPr="00707F6D">
              <w:t>19th</w:t>
            </w:r>
          </w:p>
        </w:tc>
        <w:tc>
          <w:tcPr>
            <w:tcW w:w="400" w:type="dxa"/>
            <w:vAlign w:val="bottom"/>
            <w:hideMark/>
          </w:tcPr>
          <w:p w14:paraId="3911087C" w14:textId="77777777" w:rsidR="0048224E" w:rsidRPr="00707F6D" w:rsidRDefault="0048224E" w:rsidP="00FA7CA7">
            <w:pPr>
              <w:pStyle w:val="tablehead"/>
            </w:pPr>
            <w:r w:rsidRPr="00707F6D">
              <w:t>20th</w:t>
            </w:r>
          </w:p>
        </w:tc>
        <w:tc>
          <w:tcPr>
            <w:tcW w:w="400" w:type="dxa"/>
            <w:vAlign w:val="bottom"/>
            <w:hideMark/>
          </w:tcPr>
          <w:p w14:paraId="5D7F57A2" w14:textId="77777777" w:rsidR="0048224E" w:rsidRPr="00707F6D" w:rsidRDefault="0048224E" w:rsidP="00FA7CA7">
            <w:pPr>
              <w:pStyle w:val="tablehead"/>
            </w:pPr>
            <w:r w:rsidRPr="00707F6D">
              <w:t>21st</w:t>
            </w:r>
          </w:p>
        </w:tc>
        <w:tc>
          <w:tcPr>
            <w:tcW w:w="440" w:type="dxa"/>
            <w:vAlign w:val="bottom"/>
            <w:hideMark/>
          </w:tcPr>
          <w:p w14:paraId="7951D2D7" w14:textId="77777777" w:rsidR="0048224E" w:rsidRPr="00707F6D" w:rsidRDefault="0048224E" w:rsidP="00FA7CA7">
            <w:pPr>
              <w:pStyle w:val="tablehead"/>
            </w:pPr>
            <w:r w:rsidRPr="00707F6D">
              <w:t>22nd</w:t>
            </w:r>
          </w:p>
        </w:tc>
        <w:tc>
          <w:tcPr>
            <w:tcW w:w="400" w:type="dxa"/>
            <w:vAlign w:val="bottom"/>
            <w:hideMark/>
          </w:tcPr>
          <w:p w14:paraId="53127F03" w14:textId="77777777" w:rsidR="0048224E" w:rsidRPr="00707F6D" w:rsidRDefault="0048224E" w:rsidP="00FA7CA7">
            <w:pPr>
              <w:pStyle w:val="tablehead"/>
            </w:pPr>
            <w:r w:rsidRPr="00707F6D">
              <w:t>23rd</w:t>
            </w:r>
          </w:p>
        </w:tc>
        <w:tc>
          <w:tcPr>
            <w:tcW w:w="400" w:type="dxa"/>
            <w:vAlign w:val="bottom"/>
            <w:hideMark/>
          </w:tcPr>
          <w:p w14:paraId="079F6824" w14:textId="77777777" w:rsidR="0048224E" w:rsidRPr="00707F6D" w:rsidRDefault="0048224E" w:rsidP="00FA7CA7">
            <w:pPr>
              <w:pStyle w:val="tablehead"/>
            </w:pPr>
            <w:r w:rsidRPr="00707F6D">
              <w:t>24th</w:t>
            </w:r>
          </w:p>
        </w:tc>
        <w:tc>
          <w:tcPr>
            <w:tcW w:w="400" w:type="dxa"/>
            <w:vAlign w:val="bottom"/>
            <w:hideMark/>
          </w:tcPr>
          <w:p w14:paraId="096ADC96" w14:textId="77777777" w:rsidR="0048224E" w:rsidRPr="00707F6D" w:rsidRDefault="0048224E" w:rsidP="00FA7CA7">
            <w:pPr>
              <w:pStyle w:val="tablehead"/>
            </w:pPr>
            <w:r w:rsidRPr="00707F6D">
              <w:t>25th</w:t>
            </w:r>
          </w:p>
        </w:tc>
        <w:tc>
          <w:tcPr>
            <w:tcW w:w="400" w:type="dxa"/>
            <w:vAlign w:val="bottom"/>
            <w:hideMark/>
          </w:tcPr>
          <w:p w14:paraId="639D201C" w14:textId="77777777" w:rsidR="0048224E" w:rsidRPr="00707F6D" w:rsidRDefault="0048224E" w:rsidP="00FA7CA7">
            <w:pPr>
              <w:pStyle w:val="tablehead"/>
            </w:pPr>
            <w:r w:rsidRPr="00707F6D">
              <w:t>26th</w:t>
            </w:r>
          </w:p>
        </w:tc>
        <w:tc>
          <w:tcPr>
            <w:tcW w:w="460" w:type="dxa"/>
            <w:vAlign w:val="bottom"/>
            <w:hideMark/>
          </w:tcPr>
          <w:p w14:paraId="1DE5C62A" w14:textId="77777777" w:rsidR="0048224E" w:rsidRPr="00707F6D" w:rsidRDefault="0048224E" w:rsidP="00FA7CA7">
            <w:pPr>
              <w:pStyle w:val="tablehead"/>
            </w:pPr>
            <w:r w:rsidRPr="00707F6D">
              <w:t>27th and older</w:t>
            </w:r>
          </w:p>
        </w:tc>
      </w:tr>
      <w:tr w:rsidR="0048224E" w:rsidRPr="00707F6D" w14:paraId="082EDD92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  <w:hideMark/>
          </w:tcPr>
          <w:p w14:paraId="1A622E13" w14:textId="77777777" w:rsidR="0048224E" w:rsidRPr="00707F6D" w:rsidRDefault="0048224E" w:rsidP="00FA7CA7">
            <w:pPr>
              <w:pStyle w:val="tabletext11"/>
              <w:jc w:val="right"/>
            </w:pPr>
            <w:r w:rsidRPr="00707F6D">
              <w:t>$</w:t>
            </w: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438E466D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0 to 999</w:t>
            </w:r>
          </w:p>
        </w:tc>
        <w:tc>
          <w:tcPr>
            <w:tcW w:w="680" w:type="dxa"/>
            <w:noWrap/>
            <w:vAlign w:val="bottom"/>
            <w:hideMark/>
          </w:tcPr>
          <w:p w14:paraId="44308DE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0.95</w:t>
            </w:r>
          </w:p>
        </w:tc>
        <w:tc>
          <w:tcPr>
            <w:tcW w:w="900" w:type="dxa"/>
            <w:noWrap/>
            <w:vAlign w:val="bottom"/>
            <w:hideMark/>
          </w:tcPr>
          <w:p w14:paraId="15C19E2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0.95</w:t>
            </w:r>
          </w:p>
        </w:tc>
        <w:tc>
          <w:tcPr>
            <w:tcW w:w="400" w:type="dxa"/>
            <w:noWrap/>
            <w:vAlign w:val="bottom"/>
            <w:hideMark/>
          </w:tcPr>
          <w:p w14:paraId="3FDC3A7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0.87</w:t>
            </w:r>
          </w:p>
        </w:tc>
        <w:tc>
          <w:tcPr>
            <w:tcW w:w="400" w:type="dxa"/>
            <w:noWrap/>
            <w:vAlign w:val="bottom"/>
            <w:hideMark/>
          </w:tcPr>
          <w:p w14:paraId="7EBAF4D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0.82</w:t>
            </w:r>
          </w:p>
        </w:tc>
        <w:tc>
          <w:tcPr>
            <w:tcW w:w="400" w:type="dxa"/>
            <w:noWrap/>
            <w:vAlign w:val="bottom"/>
            <w:hideMark/>
          </w:tcPr>
          <w:p w14:paraId="654EC1C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0.76</w:t>
            </w:r>
          </w:p>
        </w:tc>
        <w:tc>
          <w:tcPr>
            <w:tcW w:w="400" w:type="dxa"/>
            <w:noWrap/>
            <w:vAlign w:val="bottom"/>
            <w:hideMark/>
          </w:tcPr>
          <w:p w14:paraId="196BDC1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noWrap/>
            <w:vAlign w:val="bottom"/>
            <w:hideMark/>
          </w:tcPr>
          <w:p w14:paraId="59E6083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0.52</w:t>
            </w:r>
          </w:p>
        </w:tc>
        <w:tc>
          <w:tcPr>
            <w:tcW w:w="400" w:type="dxa"/>
            <w:noWrap/>
            <w:vAlign w:val="bottom"/>
            <w:hideMark/>
          </w:tcPr>
          <w:p w14:paraId="68D5D48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0.44</w:t>
            </w:r>
          </w:p>
        </w:tc>
        <w:tc>
          <w:tcPr>
            <w:tcW w:w="400" w:type="dxa"/>
            <w:noWrap/>
            <w:vAlign w:val="bottom"/>
            <w:hideMark/>
          </w:tcPr>
          <w:p w14:paraId="6E4677B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0.33</w:t>
            </w:r>
          </w:p>
        </w:tc>
        <w:tc>
          <w:tcPr>
            <w:tcW w:w="400" w:type="dxa"/>
            <w:noWrap/>
            <w:vAlign w:val="bottom"/>
            <w:hideMark/>
          </w:tcPr>
          <w:p w14:paraId="206B5DF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  <w:tc>
          <w:tcPr>
            <w:tcW w:w="400" w:type="dxa"/>
            <w:noWrap/>
            <w:vAlign w:val="bottom"/>
            <w:hideMark/>
          </w:tcPr>
          <w:p w14:paraId="5200359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noWrap/>
            <w:vAlign w:val="bottom"/>
            <w:hideMark/>
          </w:tcPr>
          <w:p w14:paraId="6D1443B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0.19</w:t>
            </w:r>
          </w:p>
        </w:tc>
        <w:tc>
          <w:tcPr>
            <w:tcW w:w="400" w:type="dxa"/>
            <w:noWrap/>
            <w:vAlign w:val="bottom"/>
            <w:hideMark/>
          </w:tcPr>
          <w:p w14:paraId="3D775C6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27201AC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0.13</w:t>
            </w:r>
          </w:p>
        </w:tc>
        <w:tc>
          <w:tcPr>
            <w:tcW w:w="400" w:type="dxa"/>
            <w:noWrap/>
            <w:vAlign w:val="bottom"/>
            <w:hideMark/>
          </w:tcPr>
          <w:p w14:paraId="15AF415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0.11</w:t>
            </w:r>
          </w:p>
        </w:tc>
        <w:tc>
          <w:tcPr>
            <w:tcW w:w="400" w:type="dxa"/>
            <w:noWrap/>
            <w:vAlign w:val="bottom"/>
            <w:hideMark/>
          </w:tcPr>
          <w:p w14:paraId="7F69AD2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142453C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00" w:type="dxa"/>
            <w:noWrap/>
            <w:vAlign w:val="bottom"/>
            <w:hideMark/>
          </w:tcPr>
          <w:p w14:paraId="50AF1CD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0.07</w:t>
            </w:r>
          </w:p>
        </w:tc>
        <w:tc>
          <w:tcPr>
            <w:tcW w:w="400" w:type="dxa"/>
            <w:noWrap/>
            <w:vAlign w:val="bottom"/>
            <w:hideMark/>
          </w:tcPr>
          <w:p w14:paraId="68F311C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0.06</w:t>
            </w:r>
          </w:p>
        </w:tc>
        <w:tc>
          <w:tcPr>
            <w:tcW w:w="400" w:type="dxa"/>
            <w:noWrap/>
            <w:vAlign w:val="bottom"/>
            <w:hideMark/>
          </w:tcPr>
          <w:p w14:paraId="4FFD70F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00" w:type="dxa"/>
            <w:noWrap/>
            <w:vAlign w:val="bottom"/>
            <w:hideMark/>
          </w:tcPr>
          <w:p w14:paraId="48E432C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00" w:type="dxa"/>
            <w:noWrap/>
            <w:vAlign w:val="bottom"/>
            <w:hideMark/>
          </w:tcPr>
          <w:p w14:paraId="757D2E8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40" w:type="dxa"/>
            <w:noWrap/>
            <w:vAlign w:val="bottom"/>
            <w:hideMark/>
          </w:tcPr>
          <w:p w14:paraId="5E6F8F6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0.03</w:t>
            </w:r>
          </w:p>
        </w:tc>
        <w:tc>
          <w:tcPr>
            <w:tcW w:w="400" w:type="dxa"/>
            <w:noWrap/>
            <w:vAlign w:val="bottom"/>
            <w:hideMark/>
          </w:tcPr>
          <w:p w14:paraId="78DDDEB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0.03</w:t>
            </w:r>
          </w:p>
        </w:tc>
        <w:tc>
          <w:tcPr>
            <w:tcW w:w="400" w:type="dxa"/>
            <w:noWrap/>
            <w:vAlign w:val="bottom"/>
            <w:hideMark/>
          </w:tcPr>
          <w:p w14:paraId="72B5694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0.02</w:t>
            </w:r>
          </w:p>
        </w:tc>
        <w:tc>
          <w:tcPr>
            <w:tcW w:w="400" w:type="dxa"/>
            <w:noWrap/>
            <w:vAlign w:val="bottom"/>
            <w:hideMark/>
          </w:tcPr>
          <w:p w14:paraId="349459C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0.02</w:t>
            </w:r>
          </w:p>
        </w:tc>
        <w:tc>
          <w:tcPr>
            <w:tcW w:w="400" w:type="dxa"/>
            <w:noWrap/>
            <w:vAlign w:val="bottom"/>
            <w:hideMark/>
          </w:tcPr>
          <w:p w14:paraId="3A45F04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0.02</w:t>
            </w:r>
          </w:p>
        </w:tc>
        <w:tc>
          <w:tcPr>
            <w:tcW w:w="460" w:type="dxa"/>
            <w:noWrap/>
            <w:vAlign w:val="bottom"/>
            <w:hideMark/>
          </w:tcPr>
          <w:p w14:paraId="2820AA3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0.01</w:t>
            </w:r>
          </w:p>
        </w:tc>
      </w:tr>
      <w:tr w:rsidR="0048224E" w:rsidRPr="00707F6D" w14:paraId="649F905B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08F6D880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00DC4B4B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1,000 to 1,999</w:t>
            </w:r>
          </w:p>
        </w:tc>
        <w:tc>
          <w:tcPr>
            <w:tcW w:w="680" w:type="dxa"/>
            <w:noWrap/>
            <w:vAlign w:val="bottom"/>
            <w:hideMark/>
          </w:tcPr>
          <w:p w14:paraId="1E4136D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0.95 </w:t>
            </w:r>
          </w:p>
        </w:tc>
        <w:tc>
          <w:tcPr>
            <w:tcW w:w="900" w:type="dxa"/>
            <w:noWrap/>
            <w:vAlign w:val="bottom"/>
            <w:hideMark/>
          </w:tcPr>
          <w:p w14:paraId="46E1B19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0.95 </w:t>
            </w:r>
          </w:p>
        </w:tc>
        <w:tc>
          <w:tcPr>
            <w:tcW w:w="400" w:type="dxa"/>
            <w:noWrap/>
            <w:vAlign w:val="bottom"/>
            <w:hideMark/>
          </w:tcPr>
          <w:p w14:paraId="5B66F13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0.87 </w:t>
            </w:r>
          </w:p>
        </w:tc>
        <w:tc>
          <w:tcPr>
            <w:tcW w:w="400" w:type="dxa"/>
            <w:noWrap/>
            <w:vAlign w:val="bottom"/>
            <w:hideMark/>
          </w:tcPr>
          <w:p w14:paraId="1741B19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0.82 </w:t>
            </w:r>
          </w:p>
        </w:tc>
        <w:tc>
          <w:tcPr>
            <w:tcW w:w="400" w:type="dxa"/>
            <w:noWrap/>
            <w:vAlign w:val="bottom"/>
            <w:hideMark/>
          </w:tcPr>
          <w:p w14:paraId="4E46AE1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0.76 </w:t>
            </w:r>
          </w:p>
        </w:tc>
        <w:tc>
          <w:tcPr>
            <w:tcW w:w="400" w:type="dxa"/>
            <w:noWrap/>
            <w:vAlign w:val="bottom"/>
            <w:hideMark/>
          </w:tcPr>
          <w:p w14:paraId="0890B59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0.60 </w:t>
            </w:r>
          </w:p>
        </w:tc>
        <w:tc>
          <w:tcPr>
            <w:tcW w:w="400" w:type="dxa"/>
            <w:noWrap/>
            <w:vAlign w:val="bottom"/>
            <w:hideMark/>
          </w:tcPr>
          <w:p w14:paraId="32924B0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0.52 </w:t>
            </w:r>
          </w:p>
        </w:tc>
        <w:tc>
          <w:tcPr>
            <w:tcW w:w="400" w:type="dxa"/>
            <w:noWrap/>
            <w:vAlign w:val="bottom"/>
            <w:hideMark/>
          </w:tcPr>
          <w:p w14:paraId="31550CB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0.44 </w:t>
            </w:r>
          </w:p>
        </w:tc>
        <w:tc>
          <w:tcPr>
            <w:tcW w:w="400" w:type="dxa"/>
            <w:noWrap/>
            <w:vAlign w:val="bottom"/>
            <w:hideMark/>
          </w:tcPr>
          <w:p w14:paraId="26D63CD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0.34 </w:t>
            </w:r>
          </w:p>
        </w:tc>
        <w:tc>
          <w:tcPr>
            <w:tcW w:w="400" w:type="dxa"/>
            <w:noWrap/>
            <w:vAlign w:val="bottom"/>
            <w:hideMark/>
          </w:tcPr>
          <w:p w14:paraId="03E82AC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0.26 </w:t>
            </w:r>
          </w:p>
        </w:tc>
        <w:tc>
          <w:tcPr>
            <w:tcW w:w="400" w:type="dxa"/>
            <w:noWrap/>
            <w:vAlign w:val="bottom"/>
            <w:hideMark/>
          </w:tcPr>
          <w:p w14:paraId="7CBE73C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0.23 </w:t>
            </w:r>
          </w:p>
        </w:tc>
        <w:tc>
          <w:tcPr>
            <w:tcW w:w="400" w:type="dxa"/>
            <w:noWrap/>
            <w:vAlign w:val="bottom"/>
            <w:hideMark/>
          </w:tcPr>
          <w:p w14:paraId="316D794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0.20 </w:t>
            </w:r>
          </w:p>
        </w:tc>
        <w:tc>
          <w:tcPr>
            <w:tcW w:w="400" w:type="dxa"/>
            <w:noWrap/>
            <w:vAlign w:val="bottom"/>
            <w:hideMark/>
          </w:tcPr>
          <w:p w14:paraId="4FD38CA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0.18 </w:t>
            </w:r>
          </w:p>
        </w:tc>
        <w:tc>
          <w:tcPr>
            <w:tcW w:w="400" w:type="dxa"/>
            <w:noWrap/>
            <w:vAlign w:val="bottom"/>
            <w:hideMark/>
          </w:tcPr>
          <w:p w14:paraId="01C81BB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0.15 </w:t>
            </w:r>
          </w:p>
        </w:tc>
        <w:tc>
          <w:tcPr>
            <w:tcW w:w="400" w:type="dxa"/>
            <w:noWrap/>
            <w:vAlign w:val="bottom"/>
            <w:hideMark/>
          </w:tcPr>
          <w:p w14:paraId="74DD148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0.13 </w:t>
            </w:r>
          </w:p>
        </w:tc>
        <w:tc>
          <w:tcPr>
            <w:tcW w:w="400" w:type="dxa"/>
            <w:noWrap/>
            <w:vAlign w:val="bottom"/>
            <w:hideMark/>
          </w:tcPr>
          <w:p w14:paraId="606943F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0.12 </w:t>
            </w:r>
          </w:p>
        </w:tc>
        <w:tc>
          <w:tcPr>
            <w:tcW w:w="400" w:type="dxa"/>
            <w:noWrap/>
            <w:vAlign w:val="bottom"/>
            <w:hideMark/>
          </w:tcPr>
          <w:p w14:paraId="4161C2E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0.10 </w:t>
            </w:r>
          </w:p>
        </w:tc>
        <w:tc>
          <w:tcPr>
            <w:tcW w:w="400" w:type="dxa"/>
            <w:noWrap/>
            <w:vAlign w:val="bottom"/>
            <w:hideMark/>
          </w:tcPr>
          <w:p w14:paraId="5E8020F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0.09 </w:t>
            </w:r>
          </w:p>
        </w:tc>
        <w:tc>
          <w:tcPr>
            <w:tcW w:w="400" w:type="dxa"/>
            <w:noWrap/>
            <w:vAlign w:val="bottom"/>
            <w:hideMark/>
          </w:tcPr>
          <w:p w14:paraId="747E85C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0.08 </w:t>
            </w:r>
          </w:p>
        </w:tc>
        <w:tc>
          <w:tcPr>
            <w:tcW w:w="400" w:type="dxa"/>
            <w:noWrap/>
            <w:vAlign w:val="bottom"/>
            <w:hideMark/>
          </w:tcPr>
          <w:p w14:paraId="34DE93B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0.07 </w:t>
            </w:r>
          </w:p>
        </w:tc>
        <w:tc>
          <w:tcPr>
            <w:tcW w:w="400" w:type="dxa"/>
            <w:noWrap/>
            <w:vAlign w:val="bottom"/>
            <w:hideMark/>
          </w:tcPr>
          <w:p w14:paraId="59D568F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0.06 </w:t>
            </w:r>
          </w:p>
        </w:tc>
        <w:tc>
          <w:tcPr>
            <w:tcW w:w="400" w:type="dxa"/>
            <w:noWrap/>
            <w:vAlign w:val="bottom"/>
            <w:hideMark/>
          </w:tcPr>
          <w:p w14:paraId="6B296A6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0.05 </w:t>
            </w:r>
          </w:p>
        </w:tc>
        <w:tc>
          <w:tcPr>
            <w:tcW w:w="440" w:type="dxa"/>
            <w:noWrap/>
            <w:vAlign w:val="bottom"/>
            <w:hideMark/>
          </w:tcPr>
          <w:p w14:paraId="2EE3EFF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0.04 </w:t>
            </w:r>
          </w:p>
        </w:tc>
        <w:tc>
          <w:tcPr>
            <w:tcW w:w="400" w:type="dxa"/>
            <w:noWrap/>
            <w:vAlign w:val="bottom"/>
            <w:hideMark/>
          </w:tcPr>
          <w:p w14:paraId="7979F55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0.04 </w:t>
            </w:r>
          </w:p>
        </w:tc>
        <w:tc>
          <w:tcPr>
            <w:tcW w:w="400" w:type="dxa"/>
            <w:noWrap/>
            <w:vAlign w:val="bottom"/>
            <w:hideMark/>
          </w:tcPr>
          <w:p w14:paraId="56C66BF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0.03 </w:t>
            </w:r>
          </w:p>
        </w:tc>
        <w:tc>
          <w:tcPr>
            <w:tcW w:w="400" w:type="dxa"/>
            <w:noWrap/>
            <w:vAlign w:val="bottom"/>
            <w:hideMark/>
          </w:tcPr>
          <w:p w14:paraId="1529B12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0.03 </w:t>
            </w:r>
          </w:p>
        </w:tc>
        <w:tc>
          <w:tcPr>
            <w:tcW w:w="400" w:type="dxa"/>
            <w:noWrap/>
            <w:vAlign w:val="bottom"/>
            <w:hideMark/>
          </w:tcPr>
          <w:p w14:paraId="7B7D589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0.03 </w:t>
            </w:r>
          </w:p>
        </w:tc>
        <w:tc>
          <w:tcPr>
            <w:tcW w:w="460" w:type="dxa"/>
            <w:noWrap/>
            <w:vAlign w:val="bottom"/>
            <w:hideMark/>
          </w:tcPr>
          <w:p w14:paraId="12BC80A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0.02 </w:t>
            </w:r>
          </w:p>
        </w:tc>
      </w:tr>
      <w:tr w:rsidR="0048224E" w:rsidRPr="00707F6D" w14:paraId="6AB5E4E4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5871D42A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21E538AF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2,000 to 2,999</w:t>
            </w:r>
          </w:p>
        </w:tc>
        <w:tc>
          <w:tcPr>
            <w:tcW w:w="680" w:type="dxa"/>
            <w:noWrap/>
            <w:vAlign w:val="bottom"/>
            <w:hideMark/>
          </w:tcPr>
          <w:p w14:paraId="71BC5AD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0.95 </w:t>
            </w:r>
          </w:p>
        </w:tc>
        <w:tc>
          <w:tcPr>
            <w:tcW w:w="900" w:type="dxa"/>
            <w:noWrap/>
            <w:vAlign w:val="bottom"/>
            <w:hideMark/>
          </w:tcPr>
          <w:p w14:paraId="61F64FC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0.95 </w:t>
            </w:r>
          </w:p>
        </w:tc>
        <w:tc>
          <w:tcPr>
            <w:tcW w:w="400" w:type="dxa"/>
            <w:noWrap/>
            <w:vAlign w:val="bottom"/>
            <w:hideMark/>
          </w:tcPr>
          <w:p w14:paraId="415EBB5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0.87 </w:t>
            </w:r>
          </w:p>
        </w:tc>
        <w:tc>
          <w:tcPr>
            <w:tcW w:w="400" w:type="dxa"/>
            <w:noWrap/>
            <w:vAlign w:val="bottom"/>
            <w:hideMark/>
          </w:tcPr>
          <w:p w14:paraId="6A45C7B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0.82 </w:t>
            </w:r>
          </w:p>
        </w:tc>
        <w:tc>
          <w:tcPr>
            <w:tcW w:w="400" w:type="dxa"/>
            <w:noWrap/>
            <w:vAlign w:val="bottom"/>
            <w:hideMark/>
          </w:tcPr>
          <w:p w14:paraId="120C239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0.76 </w:t>
            </w:r>
          </w:p>
        </w:tc>
        <w:tc>
          <w:tcPr>
            <w:tcW w:w="400" w:type="dxa"/>
            <w:noWrap/>
            <w:vAlign w:val="bottom"/>
            <w:hideMark/>
          </w:tcPr>
          <w:p w14:paraId="76BDCC0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0.60 </w:t>
            </w:r>
          </w:p>
        </w:tc>
        <w:tc>
          <w:tcPr>
            <w:tcW w:w="400" w:type="dxa"/>
            <w:noWrap/>
            <w:vAlign w:val="bottom"/>
            <w:hideMark/>
          </w:tcPr>
          <w:p w14:paraId="6A489AD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0.52 </w:t>
            </w:r>
          </w:p>
        </w:tc>
        <w:tc>
          <w:tcPr>
            <w:tcW w:w="400" w:type="dxa"/>
            <w:noWrap/>
            <w:vAlign w:val="bottom"/>
            <w:hideMark/>
          </w:tcPr>
          <w:p w14:paraId="7E68AE1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0.44 </w:t>
            </w:r>
          </w:p>
        </w:tc>
        <w:tc>
          <w:tcPr>
            <w:tcW w:w="400" w:type="dxa"/>
            <w:noWrap/>
            <w:vAlign w:val="bottom"/>
            <w:hideMark/>
          </w:tcPr>
          <w:p w14:paraId="10EB00C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0.35 </w:t>
            </w:r>
          </w:p>
        </w:tc>
        <w:tc>
          <w:tcPr>
            <w:tcW w:w="400" w:type="dxa"/>
            <w:noWrap/>
            <w:vAlign w:val="bottom"/>
            <w:hideMark/>
          </w:tcPr>
          <w:p w14:paraId="228A492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0.27 </w:t>
            </w:r>
          </w:p>
        </w:tc>
        <w:tc>
          <w:tcPr>
            <w:tcW w:w="400" w:type="dxa"/>
            <w:noWrap/>
            <w:vAlign w:val="bottom"/>
            <w:hideMark/>
          </w:tcPr>
          <w:p w14:paraId="2E2656F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0.25 </w:t>
            </w:r>
          </w:p>
        </w:tc>
        <w:tc>
          <w:tcPr>
            <w:tcW w:w="400" w:type="dxa"/>
            <w:noWrap/>
            <w:vAlign w:val="bottom"/>
            <w:hideMark/>
          </w:tcPr>
          <w:p w14:paraId="0FE2C86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0.22 </w:t>
            </w:r>
          </w:p>
        </w:tc>
        <w:tc>
          <w:tcPr>
            <w:tcW w:w="400" w:type="dxa"/>
            <w:noWrap/>
            <w:vAlign w:val="bottom"/>
            <w:hideMark/>
          </w:tcPr>
          <w:p w14:paraId="0A2ED14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0.20 </w:t>
            </w:r>
          </w:p>
        </w:tc>
        <w:tc>
          <w:tcPr>
            <w:tcW w:w="400" w:type="dxa"/>
            <w:noWrap/>
            <w:vAlign w:val="bottom"/>
            <w:hideMark/>
          </w:tcPr>
          <w:p w14:paraId="411ED9D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0.17 </w:t>
            </w:r>
          </w:p>
        </w:tc>
        <w:tc>
          <w:tcPr>
            <w:tcW w:w="400" w:type="dxa"/>
            <w:noWrap/>
            <w:vAlign w:val="bottom"/>
            <w:hideMark/>
          </w:tcPr>
          <w:p w14:paraId="5799146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0.16 </w:t>
            </w:r>
          </w:p>
        </w:tc>
        <w:tc>
          <w:tcPr>
            <w:tcW w:w="400" w:type="dxa"/>
            <w:noWrap/>
            <w:vAlign w:val="bottom"/>
            <w:hideMark/>
          </w:tcPr>
          <w:p w14:paraId="26AFBB4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0.14 </w:t>
            </w:r>
          </w:p>
        </w:tc>
        <w:tc>
          <w:tcPr>
            <w:tcW w:w="400" w:type="dxa"/>
            <w:noWrap/>
            <w:vAlign w:val="bottom"/>
            <w:hideMark/>
          </w:tcPr>
          <w:p w14:paraId="3EB1990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0.12 </w:t>
            </w:r>
          </w:p>
        </w:tc>
        <w:tc>
          <w:tcPr>
            <w:tcW w:w="400" w:type="dxa"/>
            <w:noWrap/>
            <w:vAlign w:val="bottom"/>
            <w:hideMark/>
          </w:tcPr>
          <w:p w14:paraId="3E482E0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0.11 </w:t>
            </w:r>
          </w:p>
        </w:tc>
        <w:tc>
          <w:tcPr>
            <w:tcW w:w="400" w:type="dxa"/>
            <w:noWrap/>
            <w:vAlign w:val="bottom"/>
            <w:hideMark/>
          </w:tcPr>
          <w:p w14:paraId="721BB5B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0.10 </w:t>
            </w:r>
          </w:p>
        </w:tc>
        <w:tc>
          <w:tcPr>
            <w:tcW w:w="400" w:type="dxa"/>
            <w:noWrap/>
            <w:vAlign w:val="bottom"/>
            <w:hideMark/>
          </w:tcPr>
          <w:p w14:paraId="2C17E7A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0.09 </w:t>
            </w:r>
          </w:p>
        </w:tc>
        <w:tc>
          <w:tcPr>
            <w:tcW w:w="400" w:type="dxa"/>
            <w:noWrap/>
            <w:vAlign w:val="bottom"/>
            <w:hideMark/>
          </w:tcPr>
          <w:p w14:paraId="2C1EE35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0.08 </w:t>
            </w:r>
          </w:p>
        </w:tc>
        <w:tc>
          <w:tcPr>
            <w:tcW w:w="400" w:type="dxa"/>
            <w:noWrap/>
            <w:vAlign w:val="bottom"/>
            <w:hideMark/>
          </w:tcPr>
          <w:p w14:paraId="380422C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0.07 </w:t>
            </w:r>
          </w:p>
        </w:tc>
        <w:tc>
          <w:tcPr>
            <w:tcW w:w="440" w:type="dxa"/>
            <w:noWrap/>
            <w:vAlign w:val="bottom"/>
            <w:hideMark/>
          </w:tcPr>
          <w:p w14:paraId="11B6D92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0.06 </w:t>
            </w:r>
          </w:p>
        </w:tc>
        <w:tc>
          <w:tcPr>
            <w:tcW w:w="400" w:type="dxa"/>
            <w:noWrap/>
            <w:vAlign w:val="bottom"/>
            <w:hideMark/>
          </w:tcPr>
          <w:p w14:paraId="2EB6659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0.05 </w:t>
            </w:r>
          </w:p>
        </w:tc>
        <w:tc>
          <w:tcPr>
            <w:tcW w:w="400" w:type="dxa"/>
            <w:noWrap/>
            <w:vAlign w:val="bottom"/>
            <w:hideMark/>
          </w:tcPr>
          <w:p w14:paraId="2665492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0.05 </w:t>
            </w:r>
          </w:p>
        </w:tc>
        <w:tc>
          <w:tcPr>
            <w:tcW w:w="400" w:type="dxa"/>
            <w:noWrap/>
            <w:vAlign w:val="bottom"/>
            <w:hideMark/>
          </w:tcPr>
          <w:p w14:paraId="16B4F09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0.04 </w:t>
            </w:r>
          </w:p>
        </w:tc>
        <w:tc>
          <w:tcPr>
            <w:tcW w:w="400" w:type="dxa"/>
            <w:noWrap/>
            <w:vAlign w:val="bottom"/>
            <w:hideMark/>
          </w:tcPr>
          <w:p w14:paraId="367F390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0.04 </w:t>
            </w:r>
          </w:p>
        </w:tc>
        <w:tc>
          <w:tcPr>
            <w:tcW w:w="460" w:type="dxa"/>
            <w:noWrap/>
            <w:vAlign w:val="bottom"/>
            <w:hideMark/>
          </w:tcPr>
          <w:p w14:paraId="49BCCA9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0.03 </w:t>
            </w:r>
          </w:p>
        </w:tc>
      </w:tr>
      <w:tr w:rsidR="0048224E" w:rsidRPr="00707F6D" w14:paraId="21E1A41A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5F1AE255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2569B91D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3,000 to 3,999</w:t>
            </w:r>
          </w:p>
        </w:tc>
        <w:tc>
          <w:tcPr>
            <w:tcW w:w="680" w:type="dxa"/>
            <w:noWrap/>
            <w:vAlign w:val="bottom"/>
            <w:hideMark/>
          </w:tcPr>
          <w:p w14:paraId="63EF460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0.95 </w:t>
            </w:r>
          </w:p>
        </w:tc>
        <w:tc>
          <w:tcPr>
            <w:tcW w:w="900" w:type="dxa"/>
            <w:noWrap/>
            <w:vAlign w:val="bottom"/>
            <w:hideMark/>
          </w:tcPr>
          <w:p w14:paraId="6D5E791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0.95 </w:t>
            </w:r>
          </w:p>
        </w:tc>
        <w:tc>
          <w:tcPr>
            <w:tcW w:w="400" w:type="dxa"/>
            <w:noWrap/>
            <w:vAlign w:val="bottom"/>
            <w:hideMark/>
          </w:tcPr>
          <w:p w14:paraId="5C5885E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0.87 </w:t>
            </w:r>
          </w:p>
        </w:tc>
        <w:tc>
          <w:tcPr>
            <w:tcW w:w="400" w:type="dxa"/>
            <w:noWrap/>
            <w:vAlign w:val="bottom"/>
            <w:hideMark/>
          </w:tcPr>
          <w:p w14:paraId="4B15D63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0.82 </w:t>
            </w:r>
          </w:p>
        </w:tc>
        <w:tc>
          <w:tcPr>
            <w:tcW w:w="400" w:type="dxa"/>
            <w:noWrap/>
            <w:vAlign w:val="bottom"/>
            <w:hideMark/>
          </w:tcPr>
          <w:p w14:paraId="1FC8F4D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0.76 </w:t>
            </w:r>
          </w:p>
        </w:tc>
        <w:tc>
          <w:tcPr>
            <w:tcW w:w="400" w:type="dxa"/>
            <w:noWrap/>
            <w:vAlign w:val="bottom"/>
            <w:hideMark/>
          </w:tcPr>
          <w:p w14:paraId="7B66DB8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0.60 </w:t>
            </w:r>
          </w:p>
        </w:tc>
        <w:tc>
          <w:tcPr>
            <w:tcW w:w="400" w:type="dxa"/>
            <w:noWrap/>
            <w:vAlign w:val="bottom"/>
            <w:hideMark/>
          </w:tcPr>
          <w:p w14:paraId="34001BE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0.52 </w:t>
            </w:r>
          </w:p>
        </w:tc>
        <w:tc>
          <w:tcPr>
            <w:tcW w:w="400" w:type="dxa"/>
            <w:noWrap/>
            <w:vAlign w:val="bottom"/>
            <w:hideMark/>
          </w:tcPr>
          <w:p w14:paraId="033AB18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0.44 </w:t>
            </w:r>
          </w:p>
        </w:tc>
        <w:tc>
          <w:tcPr>
            <w:tcW w:w="400" w:type="dxa"/>
            <w:noWrap/>
            <w:vAlign w:val="bottom"/>
            <w:hideMark/>
          </w:tcPr>
          <w:p w14:paraId="7DB853C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0.35 </w:t>
            </w:r>
          </w:p>
        </w:tc>
        <w:tc>
          <w:tcPr>
            <w:tcW w:w="400" w:type="dxa"/>
            <w:noWrap/>
            <w:vAlign w:val="bottom"/>
            <w:hideMark/>
          </w:tcPr>
          <w:p w14:paraId="23725EF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0.28 </w:t>
            </w:r>
          </w:p>
        </w:tc>
        <w:tc>
          <w:tcPr>
            <w:tcW w:w="400" w:type="dxa"/>
            <w:noWrap/>
            <w:vAlign w:val="bottom"/>
            <w:hideMark/>
          </w:tcPr>
          <w:p w14:paraId="75B3307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0.26 </w:t>
            </w:r>
          </w:p>
        </w:tc>
        <w:tc>
          <w:tcPr>
            <w:tcW w:w="400" w:type="dxa"/>
            <w:noWrap/>
            <w:vAlign w:val="bottom"/>
            <w:hideMark/>
          </w:tcPr>
          <w:p w14:paraId="7657C25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0.23 </w:t>
            </w:r>
          </w:p>
        </w:tc>
        <w:tc>
          <w:tcPr>
            <w:tcW w:w="400" w:type="dxa"/>
            <w:noWrap/>
            <w:vAlign w:val="bottom"/>
            <w:hideMark/>
          </w:tcPr>
          <w:p w14:paraId="1FC74D9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0.21 </w:t>
            </w:r>
          </w:p>
        </w:tc>
        <w:tc>
          <w:tcPr>
            <w:tcW w:w="400" w:type="dxa"/>
            <w:noWrap/>
            <w:vAlign w:val="bottom"/>
            <w:hideMark/>
          </w:tcPr>
          <w:p w14:paraId="3BF74B9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0.19 </w:t>
            </w:r>
          </w:p>
        </w:tc>
        <w:tc>
          <w:tcPr>
            <w:tcW w:w="400" w:type="dxa"/>
            <w:noWrap/>
            <w:vAlign w:val="bottom"/>
            <w:hideMark/>
          </w:tcPr>
          <w:p w14:paraId="191B446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0.17 </w:t>
            </w:r>
          </w:p>
        </w:tc>
        <w:tc>
          <w:tcPr>
            <w:tcW w:w="400" w:type="dxa"/>
            <w:noWrap/>
            <w:vAlign w:val="bottom"/>
            <w:hideMark/>
          </w:tcPr>
          <w:p w14:paraId="461D1DB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0.15 </w:t>
            </w:r>
          </w:p>
        </w:tc>
        <w:tc>
          <w:tcPr>
            <w:tcW w:w="400" w:type="dxa"/>
            <w:noWrap/>
            <w:vAlign w:val="bottom"/>
            <w:hideMark/>
          </w:tcPr>
          <w:p w14:paraId="660A6CB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0.14 </w:t>
            </w:r>
          </w:p>
        </w:tc>
        <w:tc>
          <w:tcPr>
            <w:tcW w:w="400" w:type="dxa"/>
            <w:noWrap/>
            <w:vAlign w:val="bottom"/>
            <w:hideMark/>
          </w:tcPr>
          <w:p w14:paraId="38FA9EB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0.12 </w:t>
            </w:r>
          </w:p>
        </w:tc>
        <w:tc>
          <w:tcPr>
            <w:tcW w:w="400" w:type="dxa"/>
            <w:noWrap/>
            <w:vAlign w:val="bottom"/>
            <w:hideMark/>
          </w:tcPr>
          <w:p w14:paraId="01A8EA8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0.11 </w:t>
            </w:r>
          </w:p>
        </w:tc>
        <w:tc>
          <w:tcPr>
            <w:tcW w:w="400" w:type="dxa"/>
            <w:noWrap/>
            <w:vAlign w:val="bottom"/>
            <w:hideMark/>
          </w:tcPr>
          <w:p w14:paraId="483A923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0.10 </w:t>
            </w:r>
          </w:p>
        </w:tc>
        <w:tc>
          <w:tcPr>
            <w:tcW w:w="400" w:type="dxa"/>
            <w:noWrap/>
            <w:vAlign w:val="bottom"/>
            <w:hideMark/>
          </w:tcPr>
          <w:p w14:paraId="0A0818E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0.09 </w:t>
            </w:r>
          </w:p>
        </w:tc>
        <w:tc>
          <w:tcPr>
            <w:tcW w:w="400" w:type="dxa"/>
            <w:noWrap/>
            <w:vAlign w:val="bottom"/>
            <w:hideMark/>
          </w:tcPr>
          <w:p w14:paraId="73B041D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0.08 </w:t>
            </w:r>
          </w:p>
        </w:tc>
        <w:tc>
          <w:tcPr>
            <w:tcW w:w="440" w:type="dxa"/>
            <w:noWrap/>
            <w:vAlign w:val="bottom"/>
            <w:hideMark/>
          </w:tcPr>
          <w:p w14:paraId="4BD9B7F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0.07 </w:t>
            </w:r>
          </w:p>
        </w:tc>
        <w:tc>
          <w:tcPr>
            <w:tcW w:w="400" w:type="dxa"/>
            <w:noWrap/>
            <w:vAlign w:val="bottom"/>
            <w:hideMark/>
          </w:tcPr>
          <w:p w14:paraId="7A73F5E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0.07 </w:t>
            </w:r>
          </w:p>
        </w:tc>
        <w:tc>
          <w:tcPr>
            <w:tcW w:w="400" w:type="dxa"/>
            <w:noWrap/>
            <w:vAlign w:val="bottom"/>
            <w:hideMark/>
          </w:tcPr>
          <w:p w14:paraId="4DAE1B2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0.06 </w:t>
            </w:r>
          </w:p>
        </w:tc>
        <w:tc>
          <w:tcPr>
            <w:tcW w:w="400" w:type="dxa"/>
            <w:noWrap/>
            <w:vAlign w:val="bottom"/>
            <w:hideMark/>
          </w:tcPr>
          <w:p w14:paraId="2B53840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0.05 </w:t>
            </w:r>
          </w:p>
        </w:tc>
        <w:tc>
          <w:tcPr>
            <w:tcW w:w="400" w:type="dxa"/>
            <w:noWrap/>
            <w:vAlign w:val="bottom"/>
            <w:hideMark/>
          </w:tcPr>
          <w:p w14:paraId="3DFDB00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0.05 </w:t>
            </w:r>
          </w:p>
        </w:tc>
        <w:tc>
          <w:tcPr>
            <w:tcW w:w="460" w:type="dxa"/>
            <w:noWrap/>
            <w:vAlign w:val="bottom"/>
            <w:hideMark/>
          </w:tcPr>
          <w:p w14:paraId="4855E29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0.04 </w:t>
            </w:r>
          </w:p>
        </w:tc>
      </w:tr>
      <w:tr w:rsidR="0048224E" w:rsidRPr="00707F6D" w14:paraId="160C62C2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68614199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761E87B6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4,000 to 4,999</w:t>
            </w:r>
          </w:p>
        </w:tc>
        <w:tc>
          <w:tcPr>
            <w:tcW w:w="680" w:type="dxa"/>
            <w:noWrap/>
            <w:vAlign w:val="bottom"/>
            <w:hideMark/>
          </w:tcPr>
          <w:p w14:paraId="0C4937F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0.95 </w:t>
            </w:r>
          </w:p>
        </w:tc>
        <w:tc>
          <w:tcPr>
            <w:tcW w:w="900" w:type="dxa"/>
            <w:noWrap/>
            <w:vAlign w:val="bottom"/>
            <w:hideMark/>
          </w:tcPr>
          <w:p w14:paraId="6FF5F43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0.95 </w:t>
            </w:r>
          </w:p>
        </w:tc>
        <w:tc>
          <w:tcPr>
            <w:tcW w:w="400" w:type="dxa"/>
            <w:noWrap/>
            <w:vAlign w:val="bottom"/>
            <w:hideMark/>
          </w:tcPr>
          <w:p w14:paraId="49A8011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0.87 </w:t>
            </w:r>
          </w:p>
        </w:tc>
        <w:tc>
          <w:tcPr>
            <w:tcW w:w="400" w:type="dxa"/>
            <w:noWrap/>
            <w:vAlign w:val="bottom"/>
            <w:hideMark/>
          </w:tcPr>
          <w:p w14:paraId="4D3E678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0.82 </w:t>
            </w:r>
          </w:p>
        </w:tc>
        <w:tc>
          <w:tcPr>
            <w:tcW w:w="400" w:type="dxa"/>
            <w:noWrap/>
            <w:vAlign w:val="bottom"/>
            <w:hideMark/>
          </w:tcPr>
          <w:p w14:paraId="6E17A61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0.76 </w:t>
            </w:r>
          </w:p>
        </w:tc>
        <w:tc>
          <w:tcPr>
            <w:tcW w:w="400" w:type="dxa"/>
            <w:noWrap/>
            <w:vAlign w:val="bottom"/>
            <w:hideMark/>
          </w:tcPr>
          <w:p w14:paraId="1C4CF6E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0.60 </w:t>
            </w:r>
          </w:p>
        </w:tc>
        <w:tc>
          <w:tcPr>
            <w:tcW w:w="400" w:type="dxa"/>
            <w:noWrap/>
            <w:vAlign w:val="bottom"/>
            <w:hideMark/>
          </w:tcPr>
          <w:p w14:paraId="4FA9280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0.52 </w:t>
            </w:r>
          </w:p>
        </w:tc>
        <w:tc>
          <w:tcPr>
            <w:tcW w:w="400" w:type="dxa"/>
            <w:noWrap/>
            <w:vAlign w:val="bottom"/>
            <w:hideMark/>
          </w:tcPr>
          <w:p w14:paraId="2771772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0.44 </w:t>
            </w:r>
          </w:p>
        </w:tc>
        <w:tc>
          <w:tcPr>
            <w:tcW w:w="400" w:type="dxa"/>
            <w:noWrap/>
            <w:vAlign w:val="bottom"/>
            <w:hideMark/>
          </w:tcPr>
          <w:p w14:paraId="46F4C82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0.36 </w:t>
            </w:r>
          </w:p>
        </w:tc>
        <w:tc>
          <w:tcPr>
            <w:tcW w:w="400" w:type="dxa"/>
            <w:noWrap/>
            <w:vAlign w:val="bottom"/>
            <w:hideMark/>
          </w:tcPr>
          <w:p w14:paraId="37AEF70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0.29 </w:t>
            </w:r>
          </w:p>
        </w:tc>
        <w:tc>
          <w:tcPr>
            <w:tcW w:w="400" w:type="dxa"/>
            <w:noWrap/>
            <w:vAlign w:val="bottom"/>
            <w:hideMark/>
          </w:tcPr>
          <w:p w14:paraId="4E479B3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0.26 </w:t>
            </w:r>
          </w:p>
        </w:tc>
        <w:tc>
          <w:tcPr>
            <w:tcW w:w="400" w:type="dxa"/>
            <w:noWrap/>
            <w:vAlign w:val="bottom"/>
            <w:hideMark/>
          </w:tcPr>
          <w:p w14:paraId="2C1B48E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0.24 </w:t>
            </w:r>
          </w:p>
        </w:tc>
        <w:tc>
          <w:tcPr>
            <w:tcW w:w="400" w:type="dxa"/>
            <w:noWrap/>
            <w:vAlign w:val="bottom"/>
            <w:hideMark/>
          </w:tcPr>
          <w:p w14:paraId="2DC7B1C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0.21 </w:t>
            </w:r>
          </w:p>
        </w:tc>
        <w:tc>
          <w:tcPr>
            <w:tcW w:w="400" w:type="dxa"/>
            <w:noWrap/>
            <w:vAlign w:val="bottom"/>
            <w:hideMark/>
          </w:tcPr>
          <w:p w14:paraId="60FC41E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0.19 </w:t>
            </w:r>
          </w:p>
        </w:tc>
        <w:tc>
          <w:tcPr>
            <w:tcW w:w="400" w:type="dxa"/>
            <w:noWrap/>
            <w:vAlign w:val="bottom"/>
            <w:hideMark/>
          </w:tcPr>
          <w:p w14:paraId="4878817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0.17 </w:t>
            </w:r>
          </w:p>
        </w:tc>
        <w:tc>
          <w:tcPr>
            <w:tcW w:w="400" w:type="dxa"/>
            <w:noWrap/>
            <w:vAlign w:val="bottom"/>
            <w:hideMark/>
          </w:tcPr>
          <w:p w14:paraId="520AE66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0.16 </w:t>
            </w:r>
          </w:p>
        </w:tc>
        <w:tc>
          <w:tcPr>
            <w:tcW w:w="400" w:type="dxa"/>
            <w:noWrap/>
            <w:vAlign w:val="bottom"/>
            <w:hideMark/>
          </w:tcPr>
          <w:p w14:paraId="0735DE2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0.14 </w:t>
            </w:r>
          </w:p>
        </w:tc>
        <w:tc>
          <w:tcPr>
            <w:tcW w:w="400" w:type="dxa"/>
            <w:noWrap/>
            <w:vAlign w:val="bottom"/>
            <w:hideMark/>
          </w:tcPr>
          <w:p w14:paraId="389844C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0.13 </w:t>
            </w:r>
          </w:p>
        </w:tc>
        <w:tc>
          <w:tcPr>
            <w:tcW w:w="400" w:type="dxa"/>
            <w:noWrap/>
            <w:vAlign w:val="bottom"/>
            <w:hideMark/>
          </w:tcPr>
          <w:p w14:paraId="449257A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0.11 </w:t>
            </w:r>
          </w:p>
        </w:tc>
        <w:tc>
          <w:tcPr>
            <w:tcW w:w="400" w:type="dxa"/>
            <w:noWrap/>
            <w:vAlign w:val="bottom"/>
            <w:hideMark/>
          </w:tcPr>
          <w:p w14:paraId="3D38D28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0.10 </w:t>
            </w:r>
          </w:p>
        </w:tc>
        <w:tc>
          <w:tcPr>
            <w:tcW w:w="400" w:type="dxa"/>
            <w:noWrap/>
            <w:vAlign w:val="bottom"/>
            <w:hideMark/>
          </w:tcPr>
          <w:p w14:paraId="47F1FF8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0.09 </w:t>
            </w:r>
          </w:p>
        </w:tc>
        <w:tc>
          <w:tcPr>
            <w:tcW w:w="400" w:type="dxa"/>
            <w:noWrap/>
            <w:vAlign w:val="bottom"/>
            <w:hideMark/>
          </w:tcPr>
          <w:p w14:paraId="29E4C08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0.08 </w:t>
            </w:r>
          </w:p>
        </w:tc>
        <w:tc>
          <w:tcPr>
            <w:tcW w:w="440" w:type="dxa"/>
            <w:noWrap/>
            <w:vAlign w:val="bottom"/>
            <w:hideMark/>
          </w:tcPr>
          <w:p w14:paraId="47B9BBE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0.07 </w:t>
            </w:r>
          </w:p>
        </w:tc>
        <w:tc>
          <w:tcPr>
            <w:tcW w:w="400" w:type="dxa"/>
            <w:noWrap/>
            <w:vAlign w:val="bottom"/>
            <w:hideMark/>
          </w:tcPr>
          <w:p w14:paraId="3B6A58B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0.07 </w:t>
            </w:r>
          </w:p>
        </w:tc>
        <w:tc>
          <w:tcPr>
            <w:tcW w:w="400" w:type="dxa"/>
            <w:noWrap/>
            <w:vAlign w:val="bottom"/>
            <w:hideMark/>
          </w:tcPr>
          <w:p w14:paraId="79DB6A5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0.06 </w:t>
            </w:r>
          </w:p>
        </w:tc>
        <w:tc>
          <w:tcPr>
            <w:tcW w:w="400" w:type="dxa"/>
            <w:noWrap/>
            <w:vAlign w:val="bottom"/>
            <w:hideMark/>
          </w:tcPr>
          <w:p w14:paraId="718B1BA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0.05 </w:t>
            </w:r>
          </w:p>
        </w:tc>
        <w:tc>
          <w:tcPr>
            <w:tcW w:w="400" w:type="dxa"/>
            <w:noWrap/>
            <w:vAlign w:val="bottom"/>
            <w:hideMark/>
          </w:tcPr>
          <w:p w14:paraId="00B037A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0.05 </w:t>
            </w:r>
          </w:p>
        </w:tc>
        <w:tc>
          <w:tcPr>
            <w:tcW w:w="460" w:type="dxa"/>
            <w:noWrap/>
            <w:vAlign w:val="bottom"/>
            <w:hideMark/>
          </w:tcPr>
          <w:p w14:paraId="0352AEE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0.04 </w:t>
            </w:r>
          </w:p>
        </w:tc>
      </w:tr>
      <w:tr w:rsidR="0048224E" w:rsidRPr="00707F6D" w14:paraId="2BEF2CE2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74356A1A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40344CC9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5,000 to 5,999</w:t>
            </w:r>
          </w:p>
        </w:tc>
        <w:tc>
          <w:tcPr>
            <w:tcW w:w="680" w:type="dxa"/>
            <w:noWrap/>
            <w:vAlign w:val="bottom"/>
            <w:hideMark/>
          </w:tcPr>
          <w:p w14:paraId="31729B7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0.95 </w:t>
            </w:r>
          </w:p>
        </w:tc>
        <w:tc>
          <w:tcPr>
            <w:tcW w:w="900" w:type="dxa"/>
            <w:noWrap/>
            <w:vAlign w:val="bottom"/>
            <w:hideMark/>
          </w:tcPr>
          <w:p w14:paraId="14C2823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0.95 </w:t>
            </w:r>
          </w:p>
        </w:tc>
        <w:tc>
          <w:tcPr>
            <w:tcW w:w="400" w:type="dxa"/>
            <w:noWrap/>
            <w:vAlign w:val="bottom"/>
            <w:hideMark/>
          </w:tcPr>
          <w:p w14:paraId="050A3FF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0.87 </w:t>
            </w:r>
          </w:p>
        </w:tc>
        <w:tc>
          <w:tcPr>
            <w:tcW w:w="400" w:type="dxa"/>
            <w:noWrap/>
            <w:vAlign w:val="bottom"/>
            <w:hideMark/>
          </w:tcPr>
          <w:p w14:paraId="754595B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0.82 </w:t>
            </w:r>
          </w:p>
        </w:tc>
        <w:tc>
          <w:tcPr>
            <w:tcW w:w="400" w:type="dxa"/>
            <w:noWrap/>
            <w:vAlign w:val="bottom"/>
            <w:hideMark/>
          </w:tcPr>
          <w:p w14:paraId="098E62C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0.76 </w:t>
            </w:r>
          </w:p>
        </w:tc>
        <w:tc>
          <w:tcPr>
            <w:tcW w:w="400" w:type="dxa"/>
            <w:noWrap/>
            <w:vAlign w:val="bottom"/>
            <w:hideMark/>
          </w:tcPr>
          <w:p w14:paraId="3670548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0.60 </w:t>
            </w:r>
          </w:p>
        </w:tc>
        <w:tc>
          <w:tcPr>
            <w:tcW w:w="400" w:type="dxa"/>
            <w:noWrap/>
            <w:vAlign w:val="bottom"/>
            <w:hideMark/>
          </w:tcPr>
          <w:p w14:paraId="0E673F3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0.52 </w:t>
            </w:r>
          </w:p>
        </w:tc>
        <w:tc>
          <w:tcPr>
            <w:tcW w:w="400" w:type="dxa"/>
            <w:noWrap/>
            <w:vAlign w:val="bottom"/>
            <w:hideMark/>
          </w:tcPr>
          <w:p w14:paraId="29F0229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0.44 </w:t>
            </w:r>
          </w:p>
        </w:tc>
        <w:tc>
          <w:tcPr>
            <w:tcW w:w="400" w:type="dxa"/>
            <w:noWrap/>
            <w:vAlign w:val="bottom"/>
            <w:hideMark/>
          </w:tcPr>
          <w:p w14:paraId="7C6B513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0.36 </w:t>
            </w:r>
          </w:p>
        </w:tc>
        <w:tc>
          <w:tcPr>
            <w:tcW w:w="400" w:type="dxa"/>
            <w:noWrap/>
            <w:vAlign w:val="bottom"/>
            <w:hideMark/>
          </w:tcPr>
          <w:p w14:paraId="3C16C54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0.30 </w:t>
            </w:r>
          </w:p>
        </w:tc>
        <w:tc>
          <w:tcPr>
            <w:tcW w:w="400" w:type="dxa"/>
            <w:noWrap/>
            <w:vAlign w:val="bottom"/>
            <w:hideMark/>
          </w:tcPr>
          <w:p w14:paraId="509C089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0.27 </w:t>
            </w:r>
          </w:p>
        </w:tc>
        <w:tc>
          <w:tcPr>
            <w:tcW w:w="400" w:type="dxa"/>
            <w:noWrap/>
            <w:vAlign w:val="bottom"/>
            <w:hideMark/>
          </w:tcPr>
          <w:p w14:paraId="0D027F1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0.25 </w:t>
            </w:r>
          </w:p>
        </w:tc>
        <w:tc>
          <w:tcPr>
            <w:tcW w:w="400" w:type="dxa"/>
            <w:noWrap/>
            <w:vAlign w:val="bottom"/>
            <w:hideMark/>
          </w:tcPr>
          <w:p w14:paraId="33D2875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0.22 </w:t>
            </w:r>
          </w:p>
        </w:tc>
        <w:tc>
          <w:tcPr>
            <w:tcW w:w="400" w:type="dxa"/>
            <w:noWrap/>
            <w:vAlign w:val="bottom"/>
            <w:hideMark/>
          </w:tcPr>
          <w:p w14:paraId="2E9E393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0.20 </w:t>
            </w:r>
          </w:p>
        </w:tc>
        <w:tc>
          <w:tcPr>
            <w:tcW w:w="400" w:type="dxa"/>
            <w:noWrap/>
            <w:vAlign w:val="bottom"/>
            <w:hideMark/>
          </w:tcPr>
          <w:p w14:paraId="0704F5E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0.19 </w:t>
            </w:r>
          </w:p>
        </w:tc>
        <w:tc>
          <w:tcPr>
            <w:tcW w:w="400" w:type="dxa"/>
            <w:noWrap/>
            <w:vAlign w:val="bottom"/>
            <w:hideMark/>
          </w:tcPr>
          <w:p w14:paraId="645B58D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0.17 </w:t>
            </w:r>
          </w:p>
        </w:tc>
        <w:tc>
          <w:tcPr>
            <w:tcW w:w="400" w:type="dxa"/>
            <w:noWrap/>
            <w:vAlign w:val="bottom"/>
            <w:hideMark/>
          </w:tcPr>
          <w:p w14:paraId="1F6D195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0.15 </w:t>
            </w:r>
          </w:p>
        </w:tc>
        <w:tc>
          <w:tcPr>
            <w:tcW w:w="400" w:type="dxa"/>
            <w:noWrap/>
            <w:vAlign w:val="bottom"/>
            <w:hideMark/>
          </w:tcPr>
          <w:p w14:paraId="3771C62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0.14 </w:t>
            </w:r>
          </w:p>
        </w:tc>
        <w:tc>
          <w:tcPr>
            <w:tcW w:w="400" w:type="dxa"/>
            <w:noWrap/>
            <w:vAlign w:val="bottom"/>
            <w:hideMark/>
          </w:tcPr>
          <w:p w14:paraId="22CC35D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0.13 </w:t>
            </w:r>
          </w:p>
        </w:tc>
        <w:tc>
          <w:tcPr>
            <w:tcW w:w="400" w:type="dxa"/>
            <w:noWrap/>
            <w:vAlign w:val="bottom"/>
            <w:hideMark/>
          </w:tcPr>
          <w:p w14:paraId="0F3B3BC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0.12 </w:t>
            </w:r>
          </w:p>
        </w:tc>
        <w:tc>
          <w:tcPr>
            <w:tcW w:w="400" w:type="dxa"/>
            <w:noWrap/>
            <w:vAlign w:val="bottom"/>
            <w:hideMark/>
          </w:tcPr>
          <w:p w14:paraId="6E6FEDC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0.11 </w:t>
            </w:r>
          </w:p>
        </w:tc>
        <w:tc>
          <w:tcPr>
            <w:tcW w:w="400" w:type="dxa"/>
            <w:noWrap/>
            <w:vAlign w:val="bottom"/>
            <w:hideMark/>
          </w:tcPr>
          <w:p w14:paraId="5701812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0.10 </w:t>
            </w:r>
          </w:p>
        </w:tc>
        <w:tc>
          <w:tcPr>
            <w:tcW w:w="440" w:type="dxa"/>
            <w:noWrap/>
            <w:vAlign w:val="bottom"/>
            <w:hideMark/>
          </w:tcPr>
          <w:p w14:paraId="6FC5505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0.09 </w:t>
            </w:r>
          </w:p>
        </w:tc>
        <w:tc>
          <w:tcPr>
            <w:tcW w:w="400" w:type="dxa"/>
            <w:noWrap/>
            <w:vAlign w:val="bottom"/>
            <w:hideMark/>
          </w:tcPr>
          <w:p w14:paraId="7FA743B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0.08 </w:t>
            </w:r>
          </w:p>
        </w:tc>
        <w:tc>
          <w:tcPr>
            <w:tcW w:w="400" w:type="dxa"/>
            <w:noWrap/>
            <w:vAlign w:val="bottom"/>
            <w:hideMark/>
          </w:tcPr>
          <w:p w14:paraId="4EDE7D8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0.07 </w:t>
            </w:r>
          </w:p>
        </w:tc>
        <w:tc>
          <w:tcPr>
            <w:tcW w:w="400" w:type="dxa"/>
            <w:noWrap/>
            <w:vAlign w:val="bottom"/>
            <w:hideMark/>
          </w:tcPr>
          <w:p w14:paraId="4881A19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0.07 </w:t>
            </w:r>
          </w:p>
        </w:tc>
        <w:tc>
          <w:tcPr>
            <w:tcW w:w="400" w:type="dxa"/>
            <w:noWrap/>
            <w:vAlign w:val="bottom"/>
            <w:hideMark/>
          </w:tcPr>
          <w:p w14:paraId="302114F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0.06 </w:t>
            </w:r>
          </w:p>
        </w:tc>
        <w:tc>
          <w:tcPr>
            <w:tcW w:w="460" w:type="dxa"/>
            <w:noWrap/>
            <w:vAlign w:val="bottom"/>
            <w:hideMark/>
          </w:tcPr>
          <w:p w14:paraId="002F26C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0.05 </w:t>
            </w:r>
          </w:p>
        </w:tc>
      </w:tr>
      <w:tr w:rsidR="0048224E" w:rsidRPr="00707F6D" w14:paraId="21445361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1199A15D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4DD024AE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6,000 to 7,999</w:t>
            </w:r>
          </w:p>
        </w:tc>
        <w:tc>
          <w:tcPr>
            <w:tcW w:w="680" w:type="dxa"/>
            <w:noWrap/>
            <w:vAlign w:val="bottom"/>
            <w:hideMark/>
          </w:tcPr>
          <w:p w14:paraId="451C146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0.95 </w:t>
            </w:r>
          </w:p>
        </w:tc>
        <w:tc>
          <w:tcPr>
            <w:tcW w:w="900" w:type="dxa"/>
            <w:noWrap/>
            <w:vAlign w:val="bottom"/>
            <w:hideMark/>
          </w:tcPr>
          <w:p w14:paraId="6146C00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0.95 </w:t>
            </w:r>
          </w:p>
        </w:tc>
        <w:tc>
          <w:tcPr>
            <w:tcW w:w="400" w:type="dxa"/>
            <w:noWrap/>
            <w:vAlign w:val="bottom"/>
            <w:hideMark/>
          </w:tcPr>
          <w:p w14:paraId="7241B0D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0.87 </w:t>
            </w:r>
          </w:p>
        </w:tc>
        <w:tc>
          <w:tcPr>
            <w:tcW w:w="400" w:type="dxa"/>
            <w:noWrap/>
            <w:vAlign w:val="bottom"/>
            <w:hideMark/>
          </w:tcPr>
          <w:p w14:paraId="5D2B3D2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0.82 </w:t>
            </w:r>
          </w:p>
        </w:tc>
        <w:tc>
          <w:tcPr>
            <w:tcW w:w="400" w:type="dxa"/>
            <w:noWrap/>
            <w:vAlign w:val="bottom"/>
            <w:hideMark/>
          </w:tcPr>
          <w:p w14:paraId="5ED672A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0.76 </w:t>
            </w:r>
          </w:p>
        </w:tc>
        <w:tc>
          <w:tcPr>
            <w:tcW w:w="400" w:type="dxa"/>
            <w:noWrap/>
            <w:vAlign w:val="bottom"/>
            <w:hideMark/>
          </w:tcPr>
          <w:p w14:paraId="63F9A7A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0.60 </w:t>
            </w:r>
          </w:p>
        </w:tc>
        <w:tc>
          <w:tcPr>
            <w:tcW w:w="400" w:type="dxa"/>
            <w:noWrap/>
            <w:vAlign w:val="bottom"/>
            <w:hideMark/>
          </w:tcPr>
          <w:p w14:paraId="7BA12E2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0.52 </w:t>
            </w:r>
          </w:p>
        </w:tc>
        <w:tc>
          <w:tcPr>
            <w:tcW w:w="400" w:type="dxa"/>
            <w:noWrap/>
            <w:vAlign w:val="bottom"/>
            <w:hideMark/>
          </w:tcPr>
          <w:p w14:paraId="71742D0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0.44 </w:t>
            </w:r>
          </w:p>
        </w:tc>
        <w:tc>
          <w:tcPr>
            <w:tcW w:w="400" w:type="dxa"/>
            <w:noWrap/>
            <w:vAlign w:val="bottom"/>
            <w:hideMark/>
          </w:tcPr>
          <w:p w14:paraId="10F0AC2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0.36 </w:t>
            </w:r>
          </w:p>
        </w:tc>
        <w:tc>
          <w:tcPr>
            <w:tcW w:w="400" w:type="dxa"/>
            <w:noWrap/>
            <w:vAlign w:val="bottom"/>
            <w:hideMark/>
          </w:tcPr>
          <w:p w14:paraId="7C0A289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0.30 </w:t>
            </w:r>
          </w:p>
        </w:tc>
        <w:tc>
          <w:tcPr>
            <w:tcW w:w="400" w:type="dxa"/>
            <w:noWrap/>
            <w:vAlign w:val="bottom"/>
            <w:hideMark/>
          </w:tcPr>
          <w:p w14:paraId="2CC323E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0.28 </w:t>
            </w:r>
          </w:p>
        </w:tc>
        <w:tc>
          <w:tcPr>
            <w:tcW w:w="400" w:type="dxa"/>
            <w:noWrap/>
            <w:vAlign w:val="bottom"/>
            <w:hideMark/>
          </w:tcPr>
          <w:p w14:paraId="554658F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0.25 </w:t>
            </w:r>
          </w:p>
        </w:tc>
        <w:tc>
          <w:tcPr>
            <w:tcW w:w="400" w:type="dxa"/>
            <w:noWrap/>
            <w:vAlign w:val="bottom"/>
            <w:hideMark/>
          </w:tcPr>
          <w:p w14:paraId="06D0176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0.23 </w:t>
            </w:r>
          </w:p>
        </w:tc>
        <w:tc>
          <w:tcPr>
            <w:tcW w:w="400" w:type="dxa"/>
            <w:noWrap/>
            <w:vAlign w:val="bottom"/>
            <w:hideMark/>
          </w:tcPr>
          <w:p w14:paraId="781FC20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0.21 </w:t>
            </w:r>
          </w:p>
        </w:tc>
        <w:tc>
          <w:tcPr>
            <w:tcW w:w="400" w:type="dxa"/>
            <w:noWrap/>
            <w:vAlign w:val="bottom"/>
            <w:hideMark/>
          </w:tcPr>
          <w:p w14:paraId="75639C6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0.19 </w:t>
            </w:r>
          </w:p>
        </w:tc>
        <w:tc>
          <w:tcPr>
            <w:tcW w:w="400" w:type="dxa"/>
            <w:noWrap/>
            <w:vAlign w:val="bottom"/>
            <w:hideMark/>
          </w:tcPr>
          <w:p w14:paraId="0973D9B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0.17 </w:t>
            </w:r>
          </w:p>
        </w:tc>
        <w:tc>
          <w:tcPr>
            <w:tcW w:w="400" w:type="dxa"/>
            <w:noWrap/>
            <w:vAlign w:val="bottom"/>
            <w:hideMark/>
          </w:tcPr>
          <w:p w14:paraId="3C72E65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0.16 </w:t>
            </w:r>
          </w:p>
        </w:tc>
        <w:tc>
          <w:tcPr>
            <w:tcW w:w="400" w:type="dxa"/>
            <w:noWrap/>
            <w:vAlign w:val="bottom"/>
            <w:hideMark/>
          </w:tcPr>
          <w:p w14:paraId="1EFA7FC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0.14 </w:t>
            </w:r>
          </w:p>
        </w:tc>
        <w:tc>
          <w:tcPr>
            <w:tcW w:w="400" w:type="dxa"/>
            <w:noWrap/>
            <w:vAlign w:val="bottom"/>
            <w:hideMark/>
          </w:tcPr>
          <w:p w14:paraId="0B05B52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0.13 </w:t>
            </w:r>
          </w:p>
        </w:tc>
        <w:tc>
          <w:tcPr>
            <w:tcW w:w="400" w:type="dxa"/>
            <w:noWrap/>
            <w:vAlign w:val="bottom"/>
            <w:hideMark/>
          </w:tcPr>
          <w:p w14:paraId="7503CFF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0.12 </w:t>
            </w:r>
          </w:p>
        </w:tc>
        <w:tc>
          <w:tcPr>
            <w:tcW w:w="400" w:type="dxa"/>
            <w:noWrap/>
            <w:vAlign w:val="bottom"/>
            <w:hideMark/>
          </w:tcPr>
          <w:p w14:paraId="2E4F24E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0.11 </w:t>
            </w:r>
          </w:p>
        </w:tc>
        <w:tc>
          <w:tcPr>
            <w:tcW w:w="400" w:type="dxa"/>
            <w:noWrap/>
            <w:vAlign w:val="bottom"/>
            <w:hideMark/>
          </w:tcPr>
          <w:p w14:paraId="2D47A5D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0.10 </w:t>
            </w:r>
          </w:p>
        </w:tc>
        <w:tc>
          <w:tcPr>
            <w:tcW w:w="440" w:type="dxa"/>
            <w:noWrap/>
            <w:vAlign w:val="bottom"/>
            <w:hideMark/>
          </w:tcPr>
          <w:p w14:paraId="30B1B62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0.09 </w:t>
            </w:r>
          </w:p>
        </w:tc>
        <w:tc>
          <w:tcPr>
            <w:tcW w:w="400" w:type="dxa"/>
            <w:noWrap/>
            <w:vAlign w:val="bottom"/>
            <w:hideMark/>
          </w:tcPr>
          <w:p w14:paraId="2CA5742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0.08 </w:t>
            </w:r>
          </w:p>
        </w:tc>
        <w:tc>
          <w:tcPr>
            <w:tcW w:w="400" w:type="dxa"/>
            <w:noWrap/>
            <w:vAlign w:val="bottom"/>
            <w:hideMark/>
          </w:tcPr>
          <w:p w14:paraId="62658CF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0.07 </w:t>
            </w:r>
          </w:p>
        </w:tc>
        <w:tc>
          <w:tcPr>
            <w:tcW w:w="400" w:type="dxa"/>
            <w:noWrap/>
            <w:vAlign w:val="bottom"/>
            <w:hideMark/>
          </w:tcPr>
          <w:p w14:paraId="6CDD3A7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0.07 </w:t>
            </w:r>
          </w:p>
        </w:tc>
        <w:tc>
          <w:tcPr>
            <w:tcW w:w="400" w:type="dxa"/>
            <w:noWrap/>
            <w:vAlign w:val="bottom"/>
            <w:hideMark/>
          </w:tcPr>
          <w:p w14:paraId="7E19C30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0.06 </w:t>
            </w:r>
          </w:p>
        </w:tc>
        <w:tc>
          <w:tcPr>
            <w:tcW w:w="460" w:type="dxa"/>
            <w:noWrap/>
            <w:vAlign w:val="bottom"/>
            <w:hideMark/>
          </w:tcPr>
          <w:p w14:paraId="3D5C841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0.06 </w:t>
            </w:r>
          </w:p>
        </w:tc>
      </w:tr>
      <w:tr w:rsidR="0048224E" w:rsidRPr="00707F6D" w14:paraId="6D1C65A1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553F6EBA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7D87C223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8,000 to 9,999</w:t>
            </w:r>
          </w:p>
        </w:tc>
        <w:tc>
          <w:tcPr>
            <w:tcW w:w="680" w:type="dxa"/>
            <w:noWrap/>
            <w:vAlign w:val="bottom"/>
            <w:hideMark/>
          </w:tcPr>
          <w:p w14:paraId="5C2FC07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0.95 </w:t>
            </w:r>
          </w:p>
        </w:tc>
        <w:tc>
          <w:tcPr>
            <w:tcW w:w="900" w:type="dxa"/>
            <w:noWrap/>
            <w:vAlign w:val="bottom"/>
            <w:hideMark/>
          </w:tcPr>
          <w:p w14:paraId="2EF833F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0.95 </w:t>
            </w:r>
          </w:p>
        </w:tc>
        <w:tc>
          <w:tcPr>
            <w:tcW w:w="400" w:type="dxa"/>
            <w:noWrap/>
            <w:vAlign w:val="bottom"/>
            <w:hideMark/>
          </w:tcPr>
          <w:p w14:paraId="02EF035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0.87 </w:t>
            </w:r>
          </w:p>
        </w:tc>
        <w:tc>
          <w:tcPr>
            <w:tcW w:w="400" w:type="dxa"/>
            <w:noWrap/>
            <w:vAlign w:val="bottom"/>
            <w:hideMark/>
          </w:tcPr>
          <w:p w14:paraId="266014A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0.82 </w:t>
            </w:r>
          </w:p>
        </w:tc>
        <w:tc>
          <w:tcPr>
            <w:tcW w:w="400" w:type="dxa"/>
            <w:noWrap/>
            <w:vAlign w:val="bottom"/>
            <w:hideMark/>
          </w:tcPr>
          <w:p w14:paraId="4F05CBD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0.76 </w:t>
            </w:r>
          </w:p>
        </w:tc>
        <w:tc>
          <w:tcPr>
            <w:tcW w:w="400" w:type="dxa"/>
            <w:noWrap/>
            <w:vAlign w:val="bottom"/>
            <w:hideMark/>
          </w:tcPr>
          <w:p w14:paraId="2C69371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0.60 </w:t>
            </w:r>
          </w:p>
        </w:tc>
        <w:tc>
          <w:tcPr>
            <w:tcW w:w="400" w:type="dxa"/>
            <w:noWrap/>
            <w:vAlign w:val="bottom"/>
            <w:hideMark/>
          </w:tcPr>
          <w:p w14:paraId="5B744F1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0.52 </w:t>
            </w:r>
          </w:p>
        </w:tc>
        <w:tc>
          <w:tcPr>
            <w:tcW w:w="400" w:type="dxa"/>
            <w:noWrap/>
            <w:vAlign w:val="bottom"/>
            <w:hideMark/>
          </w:tcPr>
          <w:p w14:paraId="180B135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0.44 </w:t>
            </w:r>
          </w:p>
        </w:tc>
        <w:tc>
          <w:tcPr>
            <w:tcW w:w="400" w:type="dxa"/>
            <w:noWrap/>
            <w:vAlign w:val="bottom"/>
            <w:hideMark/>
          </w:tcPr>
          <w:p w14:paraId="7BF2300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0.37 </w:t>
            </w:r>
          </w:p>
        </w:tc>
        <w:tc>
          <w:tcPr>
            <w:tcW w:w="400" w:type="dxa"/>
            <w:noWrap/>
            <w:vAlign w:val="bottom"/>
            <w:hideMark/>
          </w:tcPr>
          <w:p w14:paraId="152A19B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0.31 </w:t>
            </w:r>
          </w:p>
        </w:tc>
        <w:tc>
          <w:tcPr>
            <w:tcW w:w="400" w:type="dxa"/>
            <w:noWrap/>
            <w:vAlign w:val="bottom"/>
            <w:hideMark/>
          </w:tcPr>
          <w:p w14:paraId="0B298E4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0.28 </w:t>
            </w:r>
          </w:p>
        </w:tc>
        <w:tc>
          <w:tcPr>
            <w:tcW w:w="400" w:type="dxa"/>
            <w:noWrap/>
            <w:vAlign w:val="bottom"/>
            <w:hideMark/>
          </w:tcPr>
          <w:p w14:paraId="5443D28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0.26 </w:t>
            </w:r>
          </w:p>
        </w:tc>
        <w:tc>
          <w:tcPr>
            <w:tcW w:w="400" w:type="dxa"/>
            <w:noWrap/>
            <w:vAlign w:val="bottom"/>
            <w:hideMark/>
          </w:tcPr>
          <w:p w14:paraId="48F00FE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0.24 </w:t>
            </w:r>
          </w:p>
        </w:tc>
        <w:tc>
          <w:tcPr>
            <w:tcW w:w="400" w:type="dxa"/>
            <w:noWrap/>
            <w:vAlign w:val="bottom"/>
            <w:hideMark/>
          </w:tcPr>
          <w:p w14:paraId="3C9F1E1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0.22 </w:t>
            </w:r>
          </w:p>
        </w:tc>
        <w:tc>
          <w:tcPr>
            <w:tcW w:w="400" w:type="dxa"/>
            <w:noWrap/>
            <w:vAlign w:val="bottom"/>
            <w:hideMark/>
          </w:tcPr>
          <w:p w14:paraId="3F51ED9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0.20 </w:t>
            </w:r>
          </w:p>
        </w:tc>
        <w:tc>
          <w:tcPr>
            <w:tcW w:w="400" w:type="dxa"/>
            <w:noWrap/>
            <w:vAlign w:val="bottom"/>
            <w:hideMark/>
          </w:tcPr>
          <w:p w14:paraId="4513704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0.19 </w:t>
            </w:r>
          </w:p>
        </w:tc>
        <w:tc>
          <w:tcPr>
            <w:tcW w:w="400" w:type="dxa"/>
            <w:noWrap/>
            <w:vAlign w:val="bottom"/>
            <w:hideMark/>
          </w:tcPr>
          <w:p w14:paraId="15C7FC4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0.17 </w:t>
            </w:r>
          </w:p>
        </w:tc>
        <w:tc>
          <w:tcPr>
            <w:tcW w:w="400" w:type="dxa"/>
            <w:noWrap/>
            <w:vAlign w:val="bottom"/>
            <w:hideMark/>
          </w:tcPr>
          <w:p w14:paraId="34264CD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0.16 </w:t>
            </w:r>
          </w:p>
        </w:tc>
        <w:tc>
          <w:tcPr>
            <w:tcW w:w="400" w:type="dxa"/>
            <w:noWrap/>
            <w:vAlign w:val="bottom"/>
            <w:hideMark/>
          </w:tcPr>
          <w:p w14:paraId="3C5EC98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0.15 </w:t>
            </w:r>
          </w:p>
        </w:tc>
        <w:tc>
          <w:tcPr>
            <w:tcW w:w="400" w:type="dxa"/>
            <w:noWrap/>
            <w:vAlign w:val="bottom"/>
            <w:hideMark/>
          </w:tcPr>
          <w:p w14:paraId="1B65BEF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0.13 </w:t>
            </w:r>
          </w:p>
        </w:tc>
        <w:tc>
          <w:tcPr>
            <w:tcW w:w="400" w:type="dxa"/>
            <w:noWrap/>
            <w:vAlign w:val="bottom"/>
            <w:hideMark/>
          </w:tcPr>
          <w:p w14:paraId="295D01A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0.12 </w:t>
            </w:r>
          </w:p>
        </w:tc>
        <w:tc>
          <w:tcPr>
            <w:tcW w:w="400" w:type="dxa"/>
            <w:noWrap/>
            <w:vAlign w:val="bottom"/>
            <w:hideMark/>
          </w:tcPr>
          <w:p w14:paraId="7014FBF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0.11 </w:t>
            </w:r>
          </w:p>
        </w:tc>
        <w:tc>
          <w:tcPr>
            <w:tcW w:w="440" w:type="dxa"/>
            <w:noWrap/>
            <w:vAlign w:val="bottom"/>
            <w:hideMark/>
          </w:tcPr>
          <w:p w14:paraId="7012470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0.10 </w:t>
            </w:r>
          </w:p>
        </w:tc>
        <w:tc>
          <w:tcPr>
            <w:tcW w:w="400" w:type="dxa"/>
            <w:noWrap/>
            <w:vAlign w:val="bottom"/>
            <w:hideMark/>
          </w:tcPr>
          <w:p w14:paraId="083CE3B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0.10 </w:t>
            </w:r>
          </w:p>
        </w:tc>
        <w:tc>
          <w:tcPr>
            <w:tcW w:w="400" w:type="dxa"/>
            <w:noWrap/>
            <w:vAlign w:val="bottom"/>
            <w:hideMark/>
          </w:tcPr>
          <w:p w14:paraId="22F7BDA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0.09 </w:t>
            </w:r>
          </w:p>
        </w:tc>
        <w:tc>
          <w:tcPr>
            <w:tcW w:w="400" w:type="dxa"/>
            <w:noWrap/>
            <w:vAlign w:val="bottom"/>
            <w:hideMark/>
          </w:tcPr>
          <w:p w14:paraId="1533FDB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0.08 </w:t>
            </w:r>
          </w:p>
        </w:tc>
        <w:tc>
          <w:tcPr>
            <w:tcW w:w="400" w:type="dxa"/>
            <w:noWrap/>
            <w:vAlign w:val="bottom"/>
            <w:hideMark/>
          </w:tcPr>
          <w:p w14:paraId="0699695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0.07 </w:t>
            </w:r>
          </w:p>
        </w:tc>
        <w:tc>
          <w:tcPr>
            <w:tcW w:w="460" w:type="dxa"/>
            <w:noWrap/>
            <w:vAlign w:val="bottom"/>
            <w:hideMark/>
          </w:tcPr>
          <w:p w14:paraId="466A0A5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0.07 </w:t>
            </w:r>
          </w:p>
        </w:tc>
      </w:tr>
      <w:tr w:rsidR="0048224E" w:rsidRPr="00707F6D" w14:paraId="46F2FA87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7573B524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72F91665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10,000 to 11,999</w:t>
            </w:r>
          </w:p>
        </w:tc>
        <w:tc>
          <w:tcPr>
            <w:tcW w:w="680" w:type="dxa"/>
            <w:noWrap/>
            <w:vAlign w:val="bottom"/>
            <w:hideMark/>
          </w:tcPr>
          <w:p w14:paraId="58DD055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0.95 </w:t>
            </w:r>
          </w:p>
        </w:tc>
        <w:tc>
          <w:tcPr>
            <w:tcW w:w="900" w:type="dxa"/>
            <w:noWrap/>
            <w:vAlign w:val="bottom"/>
            <w:hideMark/>
          </w:tcPr>
          <w:p w14:paraId="3221F28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0.95 </w:t>
            </w:r>
          </w:p>
        </w:tc>
        <w:tc>
          <w:tcPr>
            <w:tcW w:w="400" w:type="dxa"/>
            <w:noWrap/>
            <w:vAlign w:val="bottom"/>
            <w:hideMark/>
          </w:tcPr>
          <w:p w14:paraId="5B6219C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0.87 </w:t>
            </w:r>
          </w:p>
        </w:tc>
        <w:tc>
          <w:tcPr>
            <w:tcW w:w="400" w:type="dxa"/>
            <w:noWrap/>
            <w:vAlign w:val="bottom"/>
            <w:hideMark/>
          </w:tcPr>
          <w:p w14:paraId="5D83E75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0.82 </w:t>
            </w:r>
          </w:p>
        </w:tc>
        <w:tc>
          <w:tcPr>
            <w:tcW w:w="400" w:type="dxa"/>
            <w:noWrap/>
            <w:vAlign w:val="bottom"/>
            <w:hideMark/>
          </w:tcPr>
          <w:p w14:paraId="284F051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0.76 </w:t>
            </w:r>
          </w:p>
        </w:tc>
        <w:tc>
          <w:tcPr>
            <w:tcW w:w="400" w:type="dxa"/>
            <w:noWrap/>
            <w:vAlign w:val="bottom"/>
            <w:hideMark/>
          </w:tcPr>
          <w:p w14:paraId="7A823EC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0.60 </w:t>
            </w:r>
          </w:p>
        </w:tc>
        <w:tc>
          <w:tcPr>
            <w:tcW w:w="400" w:type="dxa"/>
            <w:noWrap/>
            <w:vAlign w:val="bottom"/>
            <w:hideMark/>
          </w:tcPr>
          <w:p w14:paraId="71B058A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0.52 </w:t>
            </w:r>
          </w:p>
        </w:tc>
        <w:tc>
          <w:tcPr>
            <w:tcW w:w="400" w:type="dxa"/>
            <w:noWrap/>
            <w:vAlign w:val="bottom"/>
            <w:hideMark/>
          </w:tcPr>
          <w:p w14:paraId="1546B7C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0.44 </w:t>
            </w:r>
          </w:p>
        </w:tc>
        <w:tc>
          <w:tcPr>
            <w:tcW w:w="400" w:type="dxa"/>
            <w:noWrap/>
            <w:vAlign w:val="bottom"/>
            <w:hideMark/>
          </w:tcPr>
          <w:p w14:paraId="5505C39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0.37 </w:t>
            </w:r>
          </w:p>
        </w:tc>
        <w:tc>
          <w:tcPr>
            <w:tcW w:w="400" w:type="dxa"/>
            <w:noWrap/>
            <w:vAlign w:val="bottom"/>
            <w:hideMark/>
          </w:tcPr>
          <w:p w14:paraId="592D06F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0.32 </w:t>
            </w:r>
          </w:p>
        </w:tc>
        <w:tc>
          <w:tcPr>
            <w:tcW w:w="400" w:type="dxa"/>
            <w:noWrap/>
            <w:vAlign w:val="bottom"/>
            <w:hideMark/>
          </w:tcPr>
          <w:p w14:paraId="2F720C4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0.29 </w:t>
            </w:r>
          </w:p>
        </w:tc>
        <w:tc>
          <w:tcPr>
            <w:tcW w:w="400" w:type="dxa"/>
            <w:noWrap/>
            <w:vAlign w:val="bottom"/>
            <w:hideMark/>
          </w:tcPr>
          <w:p w14:paraId="454DB6A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0.27 </w:t>
            </w:r>
          </w:p>
        </w:tc>
        <w:tc>
          <w:tcPr>
            <w:tcW w:w="400" w:type="dxa"/>
            <w:noWrap/>
            <w:vAlign w:val="bottom"/>
            <w:hideMark/>
          </w:tcPr>
          <w:p w14:paraId="516489E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0.25 </w:t>
            </w:r>
          </w:p>
        </w:tc>
        <w:tc>
          <w:tcPr>
            <w:tcW w:w="400" w:type="dxa"/>
            <w:noWrap/>
            <w:vAlign w:val="bottom"/>
            <w:hideMark/>
          </w:tcPr>
          <w:p w14:paraId="190BDC2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0.23 </w:t>
            </w:r>
          </w:p>
        </w:tc>
        <w:tc>
          <w:tcPr>
            <w:tcW w:w="400" w:type="dxa"/>
            <w:noWrap/>
            <w:vAlign w:val="bottom"/>
            <w:hideMark/>
          </w:tcPr>
          <w:p w14:paraId="7708BD1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0.22 </w:t>
            </w:r>
          </w:p>
        </w:tc>
        <w:tc>
          <w:tcPr>
            <w:tcW w:w="400" w:type="dxa"/>
            <w:noWrap/>
            <w:vAlign w:val="bottom"/>
            <w:hideMark/>
          </w:tcPr>
          <w:p w14:paraId="254A48A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0.20 </w:t>
            </w:r>
          </w:p>
        </w:tc>
        <w:tc>
          <w:tcPr>
            <w:tcW w:w="400" w:type="dxa"/>
            <w:noWrap/>
            <w:vAlign w:val="bottom"/>
            <w:hideMark/>
          </w:tcPr>
          <w:p w14:paraId="2DD15AA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0.19 </w:t>
            </w:r>
          </w:p>
        </w:tc>
        <w:tc>
          <w:tcPr>
            <w:tcW w:w="400" w:type="dxa"/>
            <w:noWrap/>
            <w:vAlign w:val="bottom"/>
            <w:hideMark/>
          </w:tcPr>
          <w:p w14:paraId="539060E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0.17 </w:t>
            </w:r>
          </w:p>
        </w:tc>
        <w:tc>
          <w:tcPr>
            <w:tcW w:w="400" w:type="dxa"/>
            <w:noWrap/>
            <w:vAlign w:val="bottom"/>
            <w:hideMark/>
          </w:tcPr>
          <w:p w14:paraId="64E3929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0.16 </w:t>
            </w:r>
          </w:p>
        </w:tc>
        <w:tc>
          <w:tcPr>
            <w:tcW w:w="400" w:type="dxa"/>
            <w:noWrap/>
            <w:vAlign w:val="bottom"/>
            <w:hideMark/>
          </w:tcPr>
          <w:p w14:paraId="097C1FB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0.15 </w:t>
            </w:r>
          </w:p>
        </w:tc>
        <w:tc>
          <w:tcPr>
            <w:tcW w:w="400" w:type="dxa"/>
            <w:noWrap/>
            <w:vAlign w:val="bottom"/>
            <w:hideMark/>
          </w:tcPr>
          <w:p w14:paraId="79D9C6C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0.14 </w:t>
            </w:r>
          </w:p>
        </w:tc>
        <w:tc>
          <w:tcPr>
            <w:tcW w:w="400" w:type="dxa"/>
            <w:noWrap/>
            <w:vAlign w:val="bottom"/>
            <w:hideMark/>
          </w:tcPr>
          <w:p w14:paraId="32AAF66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0.13 </w:t>
            </w:r>
          </w:p>
        </w:tc>
        <w:tc>
          <w:tcPr>
            <w:tcW w:w="440" w:type="dxa"/>
            <w:noWrap/>
            <w:vAlign w:val="bottom"/>
            <w:hideMark/>
          </w:tcPr>
          <w:p w14:paraId="63BC16C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0.12 </w:t>
            </w:r>
          </w:p>
        </w:tc>
        <w:tc>
          <w:tcPr>
            <w:tcW w:w="400" w:type="dxa"/>
            <w:noWrap/>
            <w:vAlign w:val="bottom"/>
            <w:hideMark/>
          </w:tcPr>
          <w:p w14:paraId="41C1A03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0.11 </w:t>
            </w:r>
          </w:p>
        </w:tc>
        <w:tc>
          <w:tcPr>
            <w:tcW w:w="400" w:type="dxa"/>
            <w:noWrap/>
            <w:vAlign w:val="bottom"/>
            <w:hideMark/>
          </w:tcPr>
          <w:p w14:paraId="3C2C170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0.10 </w:t>
            </w:r>
          </w:p>
        </w:tc>
        <w:tc>
          <w:tcPr>
            <w:tcW w:w="400" w:type="dxa"/>
            <w:noWrap/>
            <w:vAlign w:val="bottom"/>
            <w:hideMark/>
          </w:tcPr>
          <w:p w14:paraId="027B3D9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0.10 </w:t>
            </w:r>
          </w:p>
        </w:tc>
        <w:tc>
          <w:tcPr>
            <w:tcW w:w="400" w:type="dxa"/>
            <w:noWrap/>
            <w:vAlign w:val="bottom"/>
            <w:hideMark/>
          </w:tcPr>
          <w:p w14:paraId="4CF73EA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0.09 </w:t>
            </w:r>
          </w:p>
        </w:tc>
        <w:tc>
          <w:tcPr>
            <w:tcW w:w="460" w:type="dxa"/>
            <w:noWrap/>
            <w:vAlign w:val="bottom"/>
            <w:hideMark/>
          </w:tcPr>
          <w:p w14:paraId="442B29E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0.08 </w:t>
            </w:r>
          </w:p>
        </w:tc>
      </w:tr>
      <w:tr w:rsidR="0048224E" w:rsidRPr="00707F6D" w14:paraId="02E9EF10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7281D9B1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7A895488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12,000 to 13,999</w:t>
            </w:r>
          </w:p>
        </w:tc>
        <w:tc>
          <w:tcPr>
            <w:tcW w:w="680" w:type="dxa"/>
            <w:noWrap/>
            <w:vAlign w:val="bottom"/>
            <w:hideMark/>
          </w:tcPr>
          <w:p w14:paraId="017CE1B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0.95 </w:t>
            </w:r>
          </w:p>
        </w:tc>
        <w:tc>
          <w:tcPr>
            <w:tcW w:w="900" w:type="dxa"/>
            <w:noWrap/>
            <w:vAlign w:val="bottom"/>
            <w:hideMark/>
          </w:tcPr>
          <w:p w14:paraId="2EEBEA2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0.95 </w:t>
            </w:r>
          </w:p>
        </w:tc>
        <w:tc>
          <w:tcPr>
            <w:tcW w:w="400" w:type="dxa"/>
            <w:noWrap/>
            <w:vAlign w:val="bottom"/>
            <w:hideMark/>
          </w:tcPr>
          <w:p w14:paraId="2B825DE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0.87 </w:t>
            </w:r>
          </w:p>
        </w:tc>
        <w:tc>
          <w:tcPr>
            <w:tcW w:w="400" w:type="dxa"/>
            <w:noWrap/>
            <w:vAlign w:val="bottom"/>
            <w:hideMark/>
          </w:tcPr>
          <w:p w14:paraId="4359C27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0.82 </w:t>
            </w:r>
          </w:p>
        </w:tc>
        <w:tc>
          <w:tcPr>
            <w:tcW w:w="400" w:type="dxa"/>
            <w:noWrap/>
            <w:vAlign w:val="bottom"/>
            <w:hideMark/>
          </w:tcPr>
          <w:p w14:paraId="6587543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0.76 </w:t>
            </w:r>
          </w:p>
        </w:tc>
        <w:tc>
          <w:tcPr>
            <w:tcW w:w="400" w:type="dxa"/>
            <w:noWrap/>
            <w:vAlign w:val="bottom"/>
            <w:hideMark/>
          </w:tcPr>
          <w:p w14:paraId="13B6D4D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0.60 </w:t>
            </w:r>
          </w:p>
        </w:tc>
        <w:tc>
          <w:tcPr>
            <w:tcW w:w="400" w:type="dxa"/>
            <w:noWrap/>
            <w:vAlign w:val="bottom"/>
            <w:hideMark/>
          </w:tcPr>
          <w:p w14:paraId="6810168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0.52 </w:t>
            </w:r>
          </w:p>
        </w:tc>
        <w:tc>
          <w:tcPr>
            <w:tcW w:w="400" w:type="dxa"/>
            <w:noWrap/>
            <w:vAlign w:val="bottom"/>
            <w:hideMark/>
          </w:tcPr>
          <w:p w14:paraId="4C3DB58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0.44 </w:t>
            </w:r>
          </w:p>
        </w:tc>
        <w:tc>
          <w:tcPr>
            <w:tcW w:w="400" w:type="dxa"/>
            <w:noWrap/>
            <w:vAlign w:val="bottom"/>
            <w:hideMark/>
          </w:tcPr>
          <w:p w14:paraId="766AC10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0.38 </w:t>
            </w:r>
          </w:p>
        </w:tc>
        <w:tc>
          <w:tcPr>
            <w:tcW w:w="400" w:type="dxa"/>
            <w:noWrap/>
            <w:vAlign w:val="bottom"/>
            <w:hideMark/>
          </w:tcPr>
          <w:p w14:paraId="787B3AF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0.32 </w:t>
            </w:r>
          </w:p>
        </w:tc>
        <w:tc>
          <w:tcPr>
            <w:tcW w:w="400" w:type="dxa"/>
            <w:noWrap/>
            <w:vAlign w:val="bottom"/>
            <w:hideMark/>
          </w:tcPr>
          <w:p w14:paraId="2A91523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0.29 </w:t>
            </w:r>
          </w:p>
        </w:tc>
        <w:tc>
          <w:tcPr>
            <w:tcW w:w="400" w:type="dxa"/>
            <w:noWrap/>
            <w:vAlign w:val="bottom"/>
            <w:hideMark/>
          </w:tcPr>
          <w:p w14:paraId="240C155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0.27 </w:t>
            </w:r>
          </w:p>
        </w:tc>
        <w:tc>
          <w:tcPr>
            <w:tcW w:w="400" w:type="dxa"/>
            <w:noWrap/>
            <w:vAlign w:val="bottom"/>
            <w:hideMark/>
          </w:tcPr>
          <w:p w14:paraId="7E9CADF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0.25 </w:t>
            </w:r>
          </w:p>
        </w:tc>
        <w:tc>
          <w:tcPr>
            <w:tcW w:w="400" w:type="dxa"/>
            <w:noWrap/>
            <w:vAlign w:val="bottom"/>
            <w:hideMark/>
          </w:tcPr>
          <w:p w14:paraId="5BCB798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0.24 </w:t>
            </w:r>
          </w:p>
        </w:tc>
        <w:tc>
          <w:tcPr>
            <w:tcW w:w="400" w:type="dxa"/>
            <w:noWrap/>
            <w:vAlign w:val="bottom"/>
            <w:hideMark/>
          </w:tcPr>
          <w:p w14:paraId="2802404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0.22 </w:t>
            </w:r>
          </w:p>
        </w:tc>
        <w:tc>
          <w:tcPr>
            <w:tcW w:w="400" w:type="dxa"/>
            <w:noWrap/>
            <w:vAlign w:val="bottom"/>
            <w:hideMark/>
          </w:tcPr>
          <w:p w14:paraId="7968D6E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0.20 </w:t>
            </w:r>
          </w:p>
        </w:tc>
        <w:tc>
          <w:tcPr>
            <w:tcW w:w="400" w:type="dxa"/>
            <w:noWrap/>
            <w:vAlign w:val="bottom"/>
            <w:hideMark/>
          </w:tcPr>
          <w:p w14:paraId="460875F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0.19 </w:t>
            </w:r>
          </w:p>
        </w:tc>
        <w:tc>
          <w:tcPr>
            <w:tcW w:w="400" w:type="dxa"/>
            <w:noWrap/>
            <w:vAlign w:val="bottom"/>
            <w:hideMark/>
          </w:tcPr>
          <w:p w14:paraId="4DA1704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0.18 </w:t>
            </w:r>
          </w:p>
        </w:tc>
        <w:tc>
          <w:tcPr>
            <w:tcW w:w="400" w:type="dxa"/>
            <w:noWrap/>
            <w:vAlign w:val="bottom"/>
            <w:hideMark/>
          </w:tcPr>
          <w:p w14:paraId="455DF3F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0.16 </w:t>
            </w:r>
          </w:p>
        </w:tc>
        <w:tc>
          <w:tcPr>
            <w:tcW w:w="400" w:type="dxa"/>
            <w:noWrap/>
            <w:vAlign w:val="bottom"/>
            <w:hideMark/>
          </w:tcPr>
          <w:p w14:paraId="40653B3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0.15 </w:t>
            </w:r>
          </w:p>
        </w:tc>
        <w:tc>
          <w:tcPr>
            <w:tcW w:w="400" w:type="dxa"/>
            <w:noWrap/>
            <w:vAlign w:val="bottom"/>
            <w:hideMark/>
          </w:tcPr>
          <w:p w14:paraId="069CDFA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0.14 </w:t>
            </w:r>
          </w:p>
        </w:tc>
        <w:tc>
          <w:tcPr>
            <w:tcW w:w="400" w:type="dxa"/>
            <w:noWrap/>
            <w:vAlign w:val="bottom"/>
            <w:hideMark/>
          </w:tcPr>
          <w:p w14:paraId="4B3CF87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0.13 </w:t>
            </w:r>
          </w:p>
        </w:tc>
        <w:tc>
          <w:tcPr>
            <w:tcW w:w="440" w:type="dxa"/>
            <w:noWrap/>
            <w:vAlign w:val="bottom"/>
            <w:hideMark/>
          </w:tcPr>
          <w:p w14:paraId="7D159FA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0.12 </w:t>
            </w:r>
          </w:p>
        </w:tc>
        <w:tc>
          <w:tcPr>
            <w:tcW w:w="400" w:type="dxa"/>
            <w:noWrap/>
            <w:vAlign w:val="bottom"/>
            <w:hideMark/>
          </w:tcPr>
          <w:p w14:paraId="419BF95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0.11 </w:t>
            </w:r>
          </w:p>
        </w:tc>
        <w:tc>
          <w:tcPr>
            <w:tcW w:w="400" w:type="dxa"/>
            <w:noWrap/>
            <w:vAlign w:val="bottom"/>
            <w:hideMark/>
          </w:tcPr>
          <w:p w14:paraId="17B8F5F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0.11 </w:t>
            </w:r>
          </w:p>
        </w:tc>
        <w:tc>
          <w:tcPr>
            <w:tcW w:w="400" w:type="dxa"/>
            <w:noWrap/>
            <w:vAlign w:val="bottom"/>
            <w:hideMark/>
          </w:tcPr>
          <w:p w14:paraId="2DC1C90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0.10 </w:t>
            </w:r>
          </w:p>
        </w:tc>
        <w:tc>
          <w:tcPr>
            <w:tcW w:w="400" w:type="dxa"/>
            <w:noWrap/>
            <w:vAlign w:val="bottom"/>
            <w:hideMark/>
          </w:tcPr>
          <w:p w14:paraId="7E49A40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0.09 </w:t>
            </w:r>
          </w:p>
        </w:tc>
        <w:tc>
          <w:tcPr>
            <w:tcW w:w="460" w:type="dxa"/>
            <w:noWrap/>
            <w:vAlign w:val="bottom"/>
            <w:hideMark/>
          </w:tcPr>
          <w:p w14:paraId="6A275B6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0.09 </w:t>
            </w:r>
          </w:p>
        </w:tc>
      </w:tr>
      <w:tr w:rsidR="0048224E" w:rsidRPr="00707F6D" w14:paraId="3384D77D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6384E338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7C0DD434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14,000 to 15,999</w:t>
            </w:r>
          </w:p>
        </w:tc>
        <w:tc>
          <w:tcPr>
            <w:tcW w:w="680" w:type="dxa"/>
            <w:noWrap/>
            <w:vAlign w:val="bottom"/>
            <w:hideMark/>
          </w:tcPr>
          <w:p w14:paraId="3992BF3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0.93 </w:t>
            </w:r>
          </w:p>
        </w:tc>
        <w:tc>
          <w:tcPr>
            <w:tcW w:w="900" w:type="dxa"/>
            <w:noWrap/>
            <w:vAlign w:val="bottom"/>
            <w:hideMark/>
          </w:tcPr>
          <w:p w14:paraId="4DBE38E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0.93 </w:t>
            </w:r>
          </w:p>
        </w:tc>
        <w:tc>
          <w:tcPr>
            <w:tcW w:w="400" w:type="dxa"/>
            <w:noWrap/>
            <w:vAlign w:val="bottom"/>
            <w:hideMark/>
          </w:tcPr>
          <w:p w14:paraId="15990DC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0.85 </w:t>
            </w:r>
          </w:p>
        </w:tc>
        <w:tc>
          <w:tcPr>
            <w:tcW w:w="400" w:type="dxa"/>
            <w:noWrap/>
            <w:vAlign w:val="bottom"/>
            <w:hideMark/>
          </w:tcPr>
          <w:p w14:paraId="2BB205F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0.80 </w:t>
            </w:r>
          </w:p>
        </w:tc>
        <w:tc>
          <w:tcPr>
            <w:tcW w:w="400" w:type="dxa"/>
            <w:noWrap/>
            <w:vAlign w:val="bottom"/>
            <w:hideMark/>
          </w:tcPr>
          <w:p w14:paraId="679BFF4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0.74 </w:t>
            </w:r>
          </w:p>
        </w:tc>
        <w:tc>
          <w:tcPr>
            <w:tcW w:w="400" w:type="dxa"/>
            <w:noWrap/>
            <w:vAlign w:val="bottom"/>
            <w:hideMark/>
          </w:tcPr>
          <w:p w14:paraId="669CBD6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0.59 </w:t>
            </w:r>
          </w:p>
        </w:tc>
        <w:tc>
          <w:tcPr>
            <w:tcW w:w="400" w:type="dxa"/>
            <w:noWrap/>
            <w:vAlign w:val="bottom"/>
            <w:hideMark/>
          </w:tcPr>
          <w:p w14:paraId="261BE3C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0.52 </w:t>
            </w:r>
          </w:p>
        </w:tc>
        <w:tc>
          <w:tcPr>
            <w:tcW w:w="400" w:type="dxa"/>
            <w:noWrap/>
            <w:vAlign w:val="bottom"/>
            <w:hideMark/>
          </w:tcPr>
          <w:p w14:paraId="16FD1ED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0.44 </w:t>
            </w:r>
          </w:p>
        </w:tc>
        <w:tc>
          <w:tcPr>
            <w:tcW w:w="400" w:type="dxa"/>
            <w:noWrap/>
            <w:vAlign w:val="bottom"/>
            <w:hideMark/>
          </w:tcPr>
          <w:p w14:paraId="0794A24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0.38 </w:t>
            </w:r>
          </w:p>
        </w:tc>
        <w:tc>
          <w:tcPr>
            <w:tcW w:w="400" w:type="dxa"/>
            <w:noWrap/>
            <w:vAlign w:val="bottom"/>
            <w:hideMark/>
          </w:tcPr>
          <w:p w14:paraId="6C23446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0.33 </w:t>
            </w:r>
          </w:p>
        </w:tc>
        <w:tc>
          <w:tcPr>
            <w:tcW w:w="400" w:type="dxa"/>
            <w:noWrap/>
            <w:vAlign w:val="bottom"/>
            <w:hideMark/>
          </w:tcPr>
          <w:p w14:paraId="20041AD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0.30 </w:t>
            </w:r>
          </w:p>
        </w:tc>
        <w:tc>
          <w:tcPr>
            <w:tcW w:w="400" w:type="dxa"/>
            <w:noWrap/>
            <w:vAlign w:val="bottom"/>
            <w:hideMark/>
          </w:tcPr>
          <w:p w14:paraId="58870BB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0.28 </w:t>
            </w:r>
          </w:p>
        </w:tc>
        <w:tc>
          <w:tcPr>
            <w:tcW w:w="400" w:type="dxa"/>
            <w:noWrap/>
            <w:vAlign w:val="bottom"/>
            <w:hideMark/>
          </w:tcPr>
          <w:p w14:paraId="4FD9423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0.26 </w:t>
            </w:r>
          </w:p>
        </w:tc>
        <w:tc>
          <w:tcPr>
            <w:tcW w:w="400" w:type="dxa"/>
            <w:noWrap/>
            <w:vAlign w:val="bottom"/>
            <w:hideMark/>
          </w:tcPr>
          <w:p w14:paraId="5CCF51C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0.24 </w:t>
            </w:r>
          </w:p>
        </w:tc>
        <w:tc>
          <w:tcPr>
            <w:tcW w:w="400" w:type="dxa"/>
            <w:noWrap/>
            <w:vAlign w:val="bottom"/>
            <w:hideMark/>
          </w:tcPr>
          <w:p w14:paraId="18808EB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0.22 </w:t>
            </w:r>
          </w:p>
        </w:tc>
        <w:tc>
          <w:tcPr>
            <w:tcW w:w="400" w:type="dxa"/>
            <w:noWrap/>
            <w:vAlign w:val="bottom"/>
            <w:hideMark/>
          </w:tcPr>
          <w:p w14:paraId="16F0CDE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0.21 </w:t>
            </w:r>
          </w:p>
        </w:tc>
        <w:tc>
          <w:tcPr>
            <w:tcW w:w="400" w:type="dxa"/>
            <w:noWrap/>
            <w:vAlign w:val="bottom"/>
            <w:hideMark/>
          </w:tcPr>
          <w:p w14:paraId="2F17668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0.19 </w:t>
            </w:r>
          </w:p>
        </w:tc>
        <w:tc>
          <w:tcPr>
            <w:tcW w:w="400" w:type="dxa"/>
            <w:noWrap/>
            <w:vAlign w:val="bottom"/>
            <w:hideMark/>
          </w:tcPr>
          <w:p w14:paraId="2FC4A2C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0.18 </w:t>
            </w:r>
          </w:p>
        </w:tc>
        <w:tc>
          <w:tcPr>
            <w:tcW w:w="400" w:type="dxa"/>
            <w:noWrap/>
            <w:vAlign w:val="bottom"/>
            <w:hideMark/>
          </w:tcPr>
          <w:p w14:paraId="25A4A6E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0.17 </w:t>
            </w:r>
          </w:p>
        </w:tc>
        <w:tc>
          <w:tcPr>
            <w:tcW w:w="400" w:type="dxa"/>
            <w:noWrap/>
            <w:vAlign w:val="bottom"/>
            <w:hideMark/>
          </w:tcPr>
          <w:p w14:paraId="38A4794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0.16 </w:t>
            </w:r>
          </w:p>
        </w:tc>
        <w:tc>
          <w:tcPr>
            <w:tcW w:w="400" w:type="dxa"/>
            <w:noWrap/>
            <w:vAlign w:val="bottom"/>
            <w:hideMark/>
          </w:tcPr>
          <w:p w14:paraId="18CDBF4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0.14 </w:t>
            </w:r>
          </w:p>
        </w:tc>
        <w:tc>
          <w:tcPr>
            <w:tcW w:w="400" w:type="dxa"/>
            <w:noWrap/>
            <w:vAlign w:val="bottom"/>
            <w:hideMark/>
          </w:tcPr>
          <w:p w14:paraId="28301E3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0.13 </w:t>
            </w:r>
          </w:p>
        </w:tc>
        <w:tc>
          <w:tcPr>
            <w:tcW w:w="440" w:type="dxa"/>
            <w:noWrap/>
            <w:vAlign w:val="bottom"/>
            <w:hideMark/>
          </w:tcPr>
          <w:p w14:paraId="59044E3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0.12 </w:t>
            </w:r>
          </w:p>
        </w:tc>
        <w:tc>
          <w:tcPr>
            <w:tcW w:w="400" w:type="dxa"/>
            <w:noWrap/>
            <w:vAlign w:val="bottom"/>
            <w:hideMark/>
          </w:tcPr>
          <w:p w14:paraId="1539883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0.12 </w:t>
            </w:r>
          </w:p>
        </w:tc>
        <w:tc>
          <w:tcPr>
            <w:tcW w:w="400" w:type="dxa"/>
            <w:noWrap/>
            <w:vAlign w:val="bottom"/>
            <w:hideMark/>
          </w:tcPr>
          <w:p w14:paraId="5B2AB57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0.11 </w:t>
            </w:r>
          </w:p>
        </w:tc>
        <w:tc>
          <w:tcPr>
            <w:tcW w:w="400" w:type="dxa"/>
            <w:noWrap/>
            <w:vAlign w:val="bottom"/>
            <w:hideMark/>
          </w:tcPr>
          <w:p w14:paraId="107F6A4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0.10 </w:t>
            </w:r>
          </w:p>
        </w:tc>
        <w:tc>
          <w:tcPr>
            <w:tcW w:w="400" w:type="dxa"/>
            <w:noWrap/>
            <w:vAlign w:val="bottom"/>
            <w:hideMark/>
          </w:tcPr>
          <w:p w14:paraId="031CB81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0.09 </w:t>
            </w:r>
          </w:p>
        </w:tc>
        <w:tc>
          <w:tcPr>
            <w:tcW w:w="460" w:type="dxa"/>
            <w:noWrap/>
            <w:vAlign w:val="bottom"/>
            <w:hideMark/>
          </w:tcPr>
          <w:p w14:paraId="7FCE970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0.09 </w:t>
            </w:r>
          </w:p>
        </w:tc>
      </w:tr>
      <w:tr w:rsidR="0048224E" w:rsidRPr="00707F6D" w14:paraId="79463267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0A4BAF34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148D1ABC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16,000 to 17,999</w:t>
            </w:r>
          </w:p>
        </w:tc>
        <w:tc>
          <w:tcPr>
            <w:tcW w:w="680" w:type="dxa"/>
            <w:noWrap/>
            <w:vAlign w:val="bottom"/>
            <w:hideMark/>
          </w:tcPr>
          <w:p w14:paraId="044764A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0.91 </w:t>
            </w:r>
          </w:p>
        </w:tc>
        <w:tc>
          <w:tcPr>
            <w:tcW w:w="900" w:type="dxa"/>
            <w:noWrap/>
            <w:vAlign w:val="bottom"/>
            <w:hideMark/>
          </w:tcPr>
          <w:p w14:paraId="41ED4A0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0.91 </w:t>
            </w:r>
          </w:p>
        </w:tc>
        <w:tc>
          <w:tcPr>
            <w:tcW w:w="400" w:type="dxa"/>
            <w:noWrap/>
            <w:vAlign w:val="bottom"/>
            <w:hideMark/>
          </w:tcPr>
          <w:p w14:paraId="473D2BC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0.84 </w:t>
            </w:r>
          </w:p>
        </w:tc>
        <w:tc>
          <w:tcPr>
            <w:tcW w:w="400" w:type="dxa"/>
            <w:noWrap/>
            <w:vAlign w:val="bottom"/>
            <w:hideMark/>
          </w:tcPr>
          <w:p w14:paraId="10C5779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0.79 </w:t>
            </w:r>
          </w:p>
        </w:tc>
        <w:tc>
          <w:tcPr>
            <w:tcW w:w="400" w:type="dxa"/>
            <w:noWrap/>
            <w:vAlign w:val="bottom"/>
            <w:hideMark/>
          </w:tcPr>
          <w:p w14:paraId="0288BC5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0.72 </w:t>
            </w:r>
          </w:p>
        </w:tc>
        <w:tc>
          <w:tcPr>
            <w:tcW w:w="400" w:type="dxa"/>
            <w:noWrap/>
            <w:vAlign w:val="bottom"/>
            <w:hideMark/>
          </w:tcPr>
          <w:p w14:paraId="52ADEDB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0.58 </w:t>
            </w:r>
          </w:p>
        </w:tc>
        <w:tc>
          <w:tcPr>
            <w:tcW w:w="400" w:type="dxa"/>
            <w:noWrap/>
            <w:vAlign w:val="bottom"/>
            <w:hideMark/>
          </w:tcPr>
          <w:p w14:paraId="75860B8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0.52 </w:t>
            </w:r>
          </w:p>
        </w:tc>
        <w:tc>
          <w:tcPr>
            <w:tcW w:w="400" w:type="dxa"/>
            <w:noWrap/>
            <w:vAlign w:val="bottom"/>
            <w:hideMark/>
          </w:tcPr>
          <w:p w14:paraId="32744C4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0.44 </w:t>
            </w:r>
          </w:p>
        </w:tc>
        <w:tc>
          <w:tcPr>
            <w:tcW w:w="400" w:type="dxa"/>
            <w:noWrap/>
            <w:vAlign w:val="bottom"/>
            <w:hideMark/>
          </w:tcPr>
          <w:p w14:paraId="329EEF6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0.38 </w:t>
            </w:r>
          </w:p>
        </w:tc>
        <w:tc>
          <w:tcPr>
            <w:tcW w:w="400" w:type="dxa"/>
            <w:noWrap/>
            <w:vAlign w:val="bottom"/>
            <w:hideMark/>
          </w:tcPr>
          <w:p w14:paraId="1651F67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0.33 </w:t>
            </w:r>
          </w:p>
        </w:tc>
        <w:tc>
          <w:tcPr>
            <w:tcW w:w="400" w:type="dxa"/>
            <w:noWrap/>
            <w:vAlign w:val="bottom"/>
            <w:hideMark/>
          </w:tcPr>
          <w:p w14:paraId="6168FCB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0.30 </w:t>
            </w:r>
          </w:p>
        </w:tc>
        <w:tc>
          <w:tcPr>
            <w:tcW w:w="400" w:type="dxa"/>
            <w:noWrap/>
            <w:vAlign w:val="bottom"/>
            <w:hideMark/>
          </w:tcPr>
          <w:p w14:paraId="13B4996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0.28 </w:t>
            </w:r>
          </w:p>
        </w:tc>
        <w:tc>
          <w:tcPr>
            <w:tcW w:w="400" w:type="dxa"/>
            <w:noWrap/>
            <w:vAlign w:val="bottom"/>
            <w:hideMark/>
          </w:tcPr>
          <w:p w14:paraId="126DEDD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0.27 </w:t>
            </w:r>
          </w:p>
        </w:tc>
        <w:tc>
          <w:tcPr>
            <w:tcW w:w="400" w:type="dxa"/>
            <w:noWrap/>
            <w:vAlign w:val="bottom"/>
            <w:hideMark/>
          </w:tcPr>
          <w:p w14:paraId="1E4A40C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0.25 </w:t>
            </w:r>
          </w:p>
        </w:tc>
        <w:tc>
          <w:tcPr>
            <w:tcW w:w="400" w:type="dxa"/>
            <w:noWrap/>
            <w:vAlign w:val="bottom"/>
            <w:hideMark/>
          </w:tcPr>
          <w:p w14:paraId="21A2D1F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0.24 </w:t>
            </w:r>
          </w:p>
        </w:tc>
        <w:tc>
          <w:tcPr>
            <w:tcW w:w="400" w:type="dxa"/>
            <w:noWrap/>
            <w:vAlign w:val="bottom"/>
            <w:hideMark/>
          </w:tcPr>
          <w:p w14:paraId="7E5D4D1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0.22 </w:t>
            </w:r>
          </w:p>
        </w:tc>
        <w:tc>
          <w:tcPr>
            <w:tcW w:w="400" w:type="dxa"/>
            <w:noWrap/>
            <w:vAlign w:val="bottom"/>
            <w:hideMark/>
          </w:tcPr>
          <w:p w14:paraId="5C624D5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0.21 </w:t>
            </w:r>
          </w:p>
        </w:tc>
        <w:tc>
          <w:tcPr>
            <w:tcW w:w="400" w:type="dxa"/>
            <w:noWrap/>
            <w:vAlign w:val="bottom"/>
            <w:hideMark/>
          </w:tcPr>
          <w:p w14:paraId="423D8CB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0.20 </w:t>
            </w:r>
          </w:p>
        </w:tc>
        <w:tc>
          <w:tcPr>
            <w:tcW w:w="400" w:type="dxa"/>
            <w:noWrap/>
            <w:vAlign w:val="bottom"/>
            <w:hideMark/>
          </w:tcPr>
          <w:p w14:paraId="4E4C5CB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0.18 </w:t>
            </w:r>
          </w:p>
        </w:tc>
        <w:tc>
          <w:tcPr>
            <w:tcW w:w="400" w:type="dxa"/>
            <w:noWrap/>
            <w:vAlign w:val="bottom"/>
            <w:hideMark/>
          </w:tcPr>
          <w:p w14:paraId="628CB0B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0.17 </w:t>
            </w:r>
          </w:p>
        </w:tc>
        <w:tc>
          <w:tcPr>
            <w:tcW w:w="400" w:type="dxa"/>
            <w:noWrap/>
            <w:vAlign w:val="bottom"/>
            <w:hideMark/>
          </w:tcPr>
          <w:p w14:paraId="4A64421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0.16 </w:t>
            </w:r>
          </w:p>
        </w:tc>
        <w:tc>
          <w:tcPr>
            <w:tcW w:w="400" w:type="dxa"/>
            <w:noWrap/>
            <w:vAlign w:val="bottom"/>
            <w:hideMark/>
          </w:tcPr>
          <w:p w14:paraId="0348052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0.15 </w:t>
            </w:r>
          </w:p>
        </w:tc>
        <w:tc>
          <w:tcPr>
            <w:tcW w:w="440" w:type="dxa"/>
            <w:noWrap/>
            <w:vAlign w:val="bottom"/>
            <w:hideMark/>
          </w:tcPr>
          <w:p w14:paraId="7CFAAE1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0.14 </w:t>
            </w:r>
          </w:p>
        </w:tc>
        <w:tc>
          <w:tcPr>
            <w:tcW w:w="400" w:type="dxa"/>
            <w:noWrap/>
            <w:vAlign w:val="bottom"/>
            <w:hideMark/>
          </w:tcPr>
          <w:p w14:paraId="37F58B0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0.14 </w:t>
            </w:r>
          </w:p>
        </w:tc>
        <w:tc>
          <w:tcPr>
            <w:tcW w:w="400" w:type="dxa"/>
            <w:noWrap/>
            <w:vAlign w:val="bottom"/>
            <w:hideMark/>
          </w:tcPr>
          <w:p w14:paraId="61E3D19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0.13 </w:t>
            </w:r>
          </w:p>
        </w:tc>
        <w:tc>
          <w:tcPr>
            <w:tcW w:w="400" w:type="dxa"/>
            <w:noWrap/>
            <w:vAlign w:val="bottom"/>
            <w:hideMark/>
          </w:tcPr>
          <w:p w14:paraId="7BEBF78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0.12 </w:t>
            </w:r>
          </w:p>
        </w:tc>
        <w:tc>
          <w:tcPr>
            <w:tcW w:w="400" w:type="dxa"/>
            <w:noWrap/>
            <w:vAlign w:val="bottom"/>
            <w:hideMark/>
          </w:tcPr>
          <w:p w14:paraId="2683CAF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0.11 </w:t>
            </w:r>
          </w:p>
        </w:tc>
        <w:tc>
          <w:tcPr>
            <w:tcW w:w="460" w:type="dxa"/>
            <w:noWrap/>
            <w:vAlign w:val="bottom"/>
            <w:hideMark/>
          </w:tcPr>
          <w:p w14:paraId="290D2B6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0.11 </w:t>
            </w:r>
          </w:p>
        </w:tc>
      </w:tr>
      <w:tr w:rsidR="0048224E" w:rsidRPr="00707F6D" w14:paraId="1957B3F4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15089786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05A9BE22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18,000 to 19,999</w:t>
            </w:r>
          </w:p>
        </w:tc>
        <w:tc>
          <w:tcPr>
            <w:tcW w:w="680" w:type="dxa"/>
            <w:noWrap/>
            <w:vAlign w:val="bottom"/>
            <w:hideMark/>
          </w:tcPr>
          <w:p w14:paraId="5BEFD8A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0.89 </w:t>
            </w:r>
          </w:p>
        </w:tc>
        <w:tc>
          <w:tcPr>
            <w:tcW w:w="900" w:type="dxa"/>
            <w:noWrap/>
            <w:vAlign w:val="bottom"/>
            <w:hideMark/>
          </w:tcPr>
          <w:p w14:paraId="1B5717E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0.89 </w:t>
            </w:r>
          </w:p>
        </w:tc>
        <w:tc>
          <w:tcPr>
            <w:tcW w:w="400" w:type="dxa"/>
            <w:noWrap/>
            <w:vAlign w:val="bottom"/>
            <w:hideMark/>
          </w:tcPr>
          <w:p w14:paraId="773D746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0.82 </w:t>
            </w:r>
          </w:p>
        </w:tc>
        <w:tc>
          <w:tcPr>
            <w:tcW w:w="400" w:type="dxa"/>
            <w:noWrap/>
            <w:vAlign w:val="bottom"/>
            <w:hideMark/>
          </w:tcPr>
          <w:p w14:paraId="0BA6773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0.77 </w:t>
            </w:r>
          </w:p>
        </w:tc>
        <w:tc>
          <w:tcPr>
            <w:tcW w:w="400" w:type="dxa"/>
            <w:noWrap/>
            <w:vAlign w:val="bottom"/>
            <w:hideMark/>
          </w:tcPr>
          <w:p w14:paraId="0C37776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0.71 </w:t>
            </w:r>
          </w:p>
        </w:tc>
        <w:tc>
          <w:tcPr>
            <w:tcW w:w="400" w:type="dxa"/>
            <w:noWrap/>
            <w:vAlign w:val="bottom"/>
            <w:hideMark/>
          </w:tcPr>
          <w:p w14:paraId="46ED8EA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0.58 </w:t>
            </w:r>
          </w:p>
        </w:tc>
        <w:tc>
          <w:tcPr>
            <w:tcW w:w="400" w:type="dxa"/>
            <w:noWrap/>
            <w:vAlign w:val="bottom"/>
            <w:hideMark/>
          </w:tcPr>
          <w:p w14:paraId="22857DE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0.51 </w:t>
            </w:r>
          </w:p>
        </w:tc>
        <w:tc>
          <w:tcPr>
            <w:tcW w:w="400" w:type="dxa"/>
            <w:noWrap/>
            <w:vAlign w:val="bottom"/>
            <w:hideMark/>
          </w:tcPr>
          <w:p w14:paraId="763B980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0.44 </w:t>
            </w:r>
          </w:p>
        </w:tc>
        <w:tc>
          <w:tcPr>
            <w:tcW w:w="400" w:type="dxa"/>
            <w:noWrap/>
            <w:vAlign w:val="bottom"/>
            <w:hideMark/>
          </w:tcPr>
          <w:p w14:paraId="674321B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0.38 </w:t>
            </w:r>
          </w:p>
        </w:tc>
        <w:tc>
          <w:tcPr>
            <w:tcW w:w="400" w:type="dxa"/>
            <w:noWrap/>
            <w:vAlign w:val="bottom"/>
            <w:hideMark/>
          </w:tcPr>
          <w:p w14:paraId="15719B7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0.34 </w:t>
            </w:r>
          </w:p>
        </w:tc>
        <w:tc>
          <w:tcPr>
            <w:tcW w:w="400" w:type="dxa"/>
            <w:noWrap/>
            <w:vAlign w:val="bottom"/>
            <w:hideMark/>
          </w:tcPr>
          <w:p w14:paraId="4264DA6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0.31 </w:t>
            </w:r>
          </w:p>
        </w:tc>
        <w:tc>
          <w:tcPr>
            <w:tcW w:w="400" w:type="dxa"/>
            <w:noWrap/>
            <w:vAlign w:val="bottom"/>
            <w:hideMark/>
          </w:tcPr>
          <w:p w14:paraId="321A61A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0.29 </w:t>
            </w:r>
          </w:p>
        </w:tc>
        <w:tc>
          <w:tcPr>
            <w:tcW w:w="400" w:type="dxa"/>
            <w:noWrap/>
            <w:vAlign w:val="bottom"/>
            <w:hideMark/>
          </w:tcPr>
          <w:p w14:paraId="39220AA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0.27 </w:t>
            </w:r>
          </w:p>
        </w:tc>
        <w:tc>
          <w:tcPr>
            <w:tcW w:w="400" w:type="dxa"/>
            <w:noWrap/>
            <w:vAlign w:val="bottom"/>
            <w:hideMark/>
          </w:tcPr>
          <w:p w14:paraId="69FF9C9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0.25 </w:t>
            </w:r>
          </w:p>
        </w:tc>
        <w:tc>
          <w:tcPr>
            <w:tcW w:w="400" w:type="dxa"/>
            <w:noWrap/>
            <w:vAlign w:val="bottom"/>
            <w:hideMark/>
          </w:tcPr>
          <w:p w14:paraId="0E26D9E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0.24 </w:t>
            </w:r>
          </w:p>
        </w:tc>
        <w:tc>
          <w:tcPr>
            <w:tcW w:w="400" w:type="dxa"/>
            <w:noWrap/>
            <w:vAlign w:val="bottom"/>
            <w:hideMark/>
          </w:tcPr>
          <w:p w14:paraId="0381F0E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0.22 </w:t>
            </w:r>
          </w:p>
        </w:tc>
        <w:tc>
          <w:tcPr>
            <w:tcW w:w="400" w:type="dxa"/>
            <w:noWrap/>
            <w:vAlign w:val="bottom"/>
            <w:hideMark/>
          </w:tcPr>
          <w:p w14:paraId="2B035EB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0.21 </w:t>
            </w:r>
          </w:p>
        </w:tc>
        <w:tc>
          <w:tcPr>
            <w:tcW w:w="400" w:type="dxa"/>
            <w:noWrap/>
            <w:vAlign w:val="bottom"/>
            <w:hideMark/>
          </w:tcPr>
          <w:p w14:paraId="3B54ED3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0.20 </w:t>
            </w:r>
          </w:p>
        </w:tc>
        <w:tc>
          <w:tcPr>
            <w:tcW w:w="400" w:type="dxa"/>
            <w:noWrap/>
            <w:vAlign w:val="bottom"/>
            <w:hideMark/>
          </w:tcPr>
          <w:p w14:paraId="441E32C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0.19 </w:t>
            </w:r>
          </w:p>
        </w:tc>
        <w:tc>
          <w:tcPr>
            <w:tcW w:w="400" w:type="dxa"/>
            <w:noWrap/>
            <w:vAlign w:val="bottom"/>
            <w:hideMark/>
          </w:tcPr>
          <w:p w14:paraId="558F9CB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0.17 </w:t>
            </w:r>
          </w:p>
        </w:tc>
        <w:tc>
          <w:tcPr>
            <w:tcW w:w="400" w:type="dxa"/>
            <w:noWrap/>
            <w:vAlign w:val="bottom"/>
            <w:hideMark/>
          </w:tcPr>
          <w:p w14:paraId="017B115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0.16 </w:t>
            </w:r>
          </w:p>
        </w:tc>
        <w:tc>
          <w:tcPr>
            <w:tcW w:w="400" w:type="dxa"/>
            <w:noWrap/>
            <w:vAlign w:val="bottom"/>
            <w:hideMark/>
          </w:tcPr>
          <w:p w14:paraId="6953E9D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0.15 </w:t>
            </w:r>
          </w:p>
        </w:tc>
        <w:tc>
          <w:tcPr>
            <w:tcW w:w="440" w:type="dxa"/>
            <w:noWrap/>
            <w:vAlign w:val="bottom"/>
            <w:hideMark/>
          </w:tcPr>
          <w:p w14:paraId="533E339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0.15 </w:t>
            </w:r>
          </w:p>
        </w:tc>
        <w:tc>
          <w:tcPr>
            <w:tcW w:w="400" w:type="dxa"/>
            <w:noWrap/>
            <w:vAlign w:val="bottom"/>
            <w:hideMark/>
          </w:tcPr>
          <w:p w14:paraId="144E41C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0.14 </w:t>
            </w:r>
          </w:p>
        </w:tc>
        <w:tc>
          <w:tcPr>
            <w:tcW w:w="400" w:type="dxa"/>
            <w:noWrap/>
            <w:vAlign w:val="bottom"/>
            <w:hideMark/>
          </w:tcPr>
          <w:p w14:paraId="193D8CC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0.13 </w:t>
            </w:r>
          </w:p>
        </w:tc>
        <w:tc>
          <w:tcPr>
            <w:tcW w:w="400" w:type="dxa"/>
            <w:noWrap/>
            <w:vAlign w:val="bottom"/>
            <w:hideMark/>
          </w:tcPr>
          <w:p w14:paraId="694DF42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0.12 </w:t>
            </w:r>
          </w:p>
        </w:tc>
        <w:tc>
          <w:tcPr>
            <w:tcW w:w="400" w:type="dxa"/>
            <w:noWrap/>
            <w:vAlign w:val="bottom"/>
            <w:hideMark/>
          </w:tcPr>
          <w:p w14:paraId="6E9C317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0.11 </w:t>
            </w:r>
          </w:p>
        </w:tc>
        <w:tc>
          <w:tcPr>
            <w:tcW w:w="460" w:type="dxa"/>
            <w:noWrap/>
            <w:vAlign w:val="bottom"/>
            <w:hideMark/>
          </w:tcPr>
          <w:p w14:paraId="79219B8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0.11 </w:t>
            </w:r>
          </w:p>
        </w:tc>
      </w:tr>
      <w:tr w:rsidR="0048224E" w:rsidRPr="00707F6D" w14:paraId="3BFF514D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549F5681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7FC67BE9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20,000 to 24,999</w:t>
            </w:r>
          </w:p>
        </w:tc>
        <w:tc>
          <w:tcPr>
            <w:tcW w:w="680" w:type="dxa"/>
            <w:noWrap/>
            <w:vAlign w:val="bottom"/>
            <w:hideMark/>
          </w:tcPr>
          <w:p w14:paraId="7C8C8CC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0.90 </w:t>
            </w:r>
          </w:p>
        </w:tc>
        <w:tc>
          <w:tcPr>
            <w:tcW w:w="900" w:type="dxa"/>
            <w:noWrap/>
            <w:vAlign w:val="bottom"/>
            <w:hideMark/>
          </w:tcPr>
          <w:p w14:paraId="3702C21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0.90 </w:t>
            </w:r>
          </w:p>
        </w:tc>
        <w:tc>
          <w:tcPr>
            <w:tcW w:w="400" w:type="dxa"/>
            <w:noWrap/>
            <w:vAlign w:val="bottom"/>
            <w:hideMark/>
          </w:tcPr>
          <w:p w14:paraId="7FDC743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0.82 </w:t>
            </w:r>
          </w:p>
        </w:tc>
        <w:tc>
          <w:tcPr>
            <w:tcW w:w="400" w:type="dxa"/>
            <w:noWrap/>
            <w:vAlign w:val="bottom"/>
            <w:hideMark/>
          </w:tcPr>
          <w:p w14:paraId="47638B5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0.77 </w:t>
            </w:r>
          </w:p>
        </w:tc>
        <w:tc>
          <w:tcPr>
            <w:tcW w:w="400" w:type="dxa"/>
            <w:noWrap/>
            <w:vAlign w:val="bottom"/>
            <w:hideMark/>
          </w:tcPr>
          <w:p w14:paraId="50E48FB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0.71 </w:t>
            </w:r>
          </w:p>
        </w:tc>
        <w:tc>
          <w:tcPr>
            <w:tcW w:w="400" w:type="dxa"/>
            <w:noWrap/>
            <w:vAlign w:val="bottom"/>
            <w:hideMark/>
          </w:tcPr>
          <w:p w14:paraId="6B6B6CB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0.58 </w:t>
            </w:r>
          </w:p>
        </w:tc>
        <w:tc>
          <w:tcPr>
            <w:tcW w:w="400" w:type="dxa"/>
            <w:noWrap/>
            <w:vAlign w:val="bottom"/>
            <w:hideMark/>
          </w:tcPr>
          <w:p w14:paraId="1337DDD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0.52 </w:t>
            </w:r>
          </w:p>
        </w:tc>
        <w:tc>
          <w:tcPr>
            <w:tcW w:w="400" w:type="dxa"/>
            <w:noWrap/>
            <w:vAlign w:val="bottom"/>
            <w:hideMark/>
          </w:tcPr>
          <w:p w14:paraId="61463DB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0.45 </w:t>
            </w:r>
          </w:p>
        </w:tc>
        <w:tc>
          <w:tcPr>
            <w:tcW w:w="400" w:type="dxa"/>
            <w:noWrap/>
            <w:vAlign w:val="bottom"/>
            <w:hideMark/>
          </w:tcPr>
          <w:p w14:paraId="5EBABA0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0.40 </w:t>
            </w:r>
          </w:p>
        </w:tc>
        <w:tc>
          <w:tcPr>
            <w:tcW w:w="400" w:type="dxa"/>
            <w:noWrap/>
            <w:vAlign w:val="bottom"/>
            <w:hideMark/>
          </w:tcPr>
          <w:p w14:paraId="3C7F4D8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0.35 </w:t>
            </w:r>
          </w:p>
        </w:tc>
        <w:tc>
          <w:tcPr>
            <w:tcW w:w="400" w:type="dxa"/>
            <w:noWrap/>
            <w:vAlign w:val="bottom"/>
            <w:hideMark/>
          </w:tcPr>
          <w:p w14:paraId="7ACDE33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0.32 </w:t>
            </w:r>
          </w:p>
        </w:tc>
        <w:tc>
          <w:tcPr>
            <w:tcW w:w="400" w:type="dxa"/>
            <w:noWrap/>
            <w:vAlign w:val="bottom"/>
            <w:hideMark/>
          </w:tcPr>
          <w:p w14:paraId="4793D25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0.30 </w:t>
            </w:r>
          </w:p>
        </w:tc>
        <w:tc>
          <w:tcPr>
            <w:tcW w:w="400" w:type="dxa"/>
            <w:noWrap/>
            <w:vAlign w:val="bottom"/>
            <w:hideMark/>
          </w:tcPr>
          <w:p w14:paraId="0CF9F19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0.28 </w:t>
            </w:r>
          </w:p>
        </w:tc>
        <w:tc>
          <w:tcPr>
            <w:tcW w:w="400" w:type="dxa"/>
            <w:noWrap/>
            <w:vAlign w:val="bottom"/>
            <w:hideMark/>
          </w:tcPr>
          <w:p w14:paraId="6BB6AD8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0.26 </w:t>
            </w:r>
          </w:p>
        </w:tc>
        <w:tc>
          <w:tcPr>
            <w:tcW w:w="400" w:type="dxa"/>
            <w:noWrap/>
            <w:vAlign w:val="bottom"/>
            <w:hideMark/>
          </w:tcPr>
          <w:p w14:paraId="5A2B4B2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0.25 </w:t>
            </w:r>
          </w:p>
        </w:tc>
        <w:tc>
          <w:tcPr>
            <w:tcW w:w="400" w:type="dxa"/>
            <w:noWrap/>
            <w:vAlign w:val="bottom"/>
            <w:hideMark/>
          </w:tcPr>
          <w:p w14:paraId="49EE61B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0.23 </w:t>
            </w:r>
          </w:p>
        </w:tc>
        <w:tc>
          <w:tcPr>
            <w:tcW w:w="400" w:type="dxa"/>
            <w:noWrap/>
            <w:vAlign w:val="bottom"/>
            <w:hideMark/>
          </w:tcPr>
          <w:p w14:paraId="5928A2A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0.22 </w:t>
            </w:r>
          </w:p>
        </w:tc>
        <w:tc>
          <w:tcPr>
            <w:tcW w:w="400" w:type="dxa"/>
            <w:noWrap/>
            <w:vAlign w:val="bottom"/>
            <w:hideMark/>
          </w:tcPr>
          <w:p w14:paraId="06F5628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0.21 </w:t>
            </w:r>
          </w:p>
        </w:tc>
        <w:tc>
          <w:tcPr>
            <w:tcW w:w="400" w:type="dxa"/>
            <w:noWrap/>
            <w:vAlign w:val="bottom"/>
            <w:hideMark/>
          </w:tcPr>
          <w:p w14:paraId="0ED07CF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0.19 </w:t>
            </w:r>
          </w:p>
        </w:tc>
        <w:tc>
          <w:tcPr>
            <w:tcW w:w="400" w:type="dxa"/>
            <w:noWrap/>
            <w:vAlign w:val="bottom"/>
            <w:hideMark/>
          </w:tcPr>
          <w:p w14:paraId="6F5655C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0.18 </w:t>
            </w:r>
          </w:p>
        </w:tc>
        <w:tc>
          <w:tcPr>
            <w:tcW w:w="400" w:type="dxa"/>
            <w:noWrap/>
            <w:vAlign w:val="bottom"/>
            <w:hideMark/>
          </w:tcPr>
          <w:p w14:paraId="5E26D6B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0.17 </w:t>
            </w:r>
          </w:p>
        </w:tc>
        <w:tc>
          <w:tcPr>
            <w:tcW w:w="400" w:type="dxa"/>
            <w:noWrap/>
            <w:vAlign w:val="bottom"/>
            <w:hideMark/>
          </w:tcPr>
          <w:p w14:paraId="13090A4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0.16 </w:t>
            </w:r>
          </w:p>
        </w:tc>
        <w:tc>
          <w:tcPr>
            <w:tcW w:w="440" w:type="dxa"/>
            <w:noWrap/>
            <w:vAlign w:val="bottom"/>
            <w:hideMark/>
          </w:tcPr>
          <w:p w14:paraId="5CDBCB5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0.15 </w:t>
            </w:r>
          </w:p>
        </w:tc>
        <w:tc>
          <w:tcPr>
            <w:tcW w:w="400" w:type="dxa"/>
            <w:noWrap/>
            <w:vAlign w:val="bottom"/>
            <w:hideMark/>
          </w:tcPr>
          <w:p w14:paraId="77148D0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0.14 </w:t>
            </w:r>
          </w:p>
        </w:tc>
        <w:tc>
          <w:tcPr>
            <w:tcW w:w="400" w:type="dxa"/>
            <w:noWrap/>
            <w:vAlign w:val="bottom"/>
            <w:hideMark/>
          </w:tcPr>
          <w:p w14:paraId="6A72A61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0.13 </w:t>
            </w:r>
          </w:p>
        </w:tc>
        <w:tc>
          <w:tcPr>
            <w:tcW w:w="400" w:type="dxa"/>
            <w:noWrap/>
            <w:vAlign w:val="bottom"/>
            <w:hideMark/>
          </w:tcPr>
          <w:p w14:paraId="4B59F5A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0.13 </w:t>
            </w:r>
          </w:p>
        </w:tc>
        <w:tc>
          <w:tcPr>
            <w:tcW w:w="400" w:type="dxa"/>
            <w:noWrap/>
            <w:vAlign w:val="bottom"/>
            <w:hideMark/>
          </w:tcPr>
          <w:p w14:paraId="5531DDD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0.12 </w:t>
            </w:r>
          </w:p>
        </w:tc>
        <w:tc>
          <w:tcPr>
            <w:tcW w:w="460" w:type="dxa"/>
            <w:noWrap/>
            <w:vAlign w:val="bottom"/>
            <w:hideMark/>
          </w:tcPr>
          <w:p w14:paraId="7518303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0.11 </w:t>
            </w:r>
          </w:p>
        </w:tc>
      </w:tr>
      <w:tr w:rsidR="0048224E" w:rsidRPr="00707F6D" w14:paraId="5C44C40B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4CDED934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1C3F7EC1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25,000 to 29,999</w:t>
            </w:r>
          </w:p>
        </w:tc>
        <w:tc>
          <w:tcPr>
            <w:tcW w:w="680" w:type="dxa"/>
            <w:noWrap/>
            <w:vAlign w:val="bottom"/>
            <w:hideMark/>
          </w:tcPr>
          <w:p w14:paraId="4AEE63F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1.00 </w:t>
            </w:r>
          </w:p>
        </w:tc>
        <w:tc>
          <w:tcPr>
            <w:tcW w:w="900" w:type="dxa"/>
            <w:noWrap/>
            <w:vAlign w:val="bottom"/>
            <w:hideMark/>
          </w:tcPr>
          <w:p w14:paraId="367CE66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1.00 </w:t>
            </w:r>
          </w:p>
        </w:tc>
        <w:tc>
          <w:tcPr>
            <w:tcW w:w="400" w:type="dxa"/>
            <w:noWrap/>
            <w:vAlign w:val="bottom"/>
            <w:hideMark/>
          </w:tcPr>
          <w:p w14:paraId="709EB1D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0.92 </w:t>
            </w:r>
          </w:p>
        </w:tc>
        <w:tc>
          <w:tcPr>
            <w:tcW w:w="400" w:type="dxa"/>
            <w:noWrap/>
            <w:vAlign w:val="bottom"/>
            <w:hideMark/>
          </w:tcPr>
          <w:p w14:paraId="13194B1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0.86 </w:t>
            </w:r>
          </w:p>
        </w:tc>
        <w:tc>
          <w:tcPr>
            <w:tcW w:w="400" w:type="dxa"/>
            <w:noWrap/>
            <w:vAlign w:val="bottom"/>
            <w:hideMark/>
          </w:tcPr>
          <w:p w14:paraId="4C627E0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0.79 </w:t>
            </w:r>
          </w:p>
        </w:tc>
        <w:tc>
          <w:tcPr>
            <w:tcW w:w="400" w:type="dxa"/>
            <w:noWrap/>
            <w:vAlign w:val="bottom"/>
            <w:hideMark/>
          </w:tcPr>
          <w:p w14:paraId="7988E59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0.66 </w:t>
            </w:r>
          </w:p>
        </w:tc>
        <w:tc>
          <w:tcPr>
            <w:tcW w:w="400" w:type="dxa"/>
            <w:noWrap/>
            <w:vAlign w:val="bottom"/>
            <w:hideMark/>
          </w:tcPr>
          <w:p w14:paraId="13DCF46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0.59 </w:t>
            </w:r>
          </w:p>
        </w:tc>
        <w:tc>
          <w:tcPr>
            <w:tcW w:w="400" w:type="dxa"/>
            <w:noWrap/>
            <w:vAlign w:val="bottom"/>
            <w:hideMark/>
          </w:tcPr>
          <w:p w14:paraId="1E97DFF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0.52 </w:t>
            </w:r>
          </w:p>
        </w:tc>
        <w:tc>
          <w:tcPr>
            <w:tcW w:w="400" w:type="dxa"/>
            <w:noWrap/>
            <w:vAlign w:val="bottom"/>
            <w:hideMark/>
          </w:tcPr>
          <w:p w14:paraId="4377DF7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0.46 </w:t>
            </w:r>
          </w:p>
        </w:tc>
        <w:tc>
          <w:tcPr>
            <w:tcW w:w="400" w:type="dxa"/>
            <w:noWrap/>
            <w:vAlign w:val="bottom"/>
            <w:hideMark/>
          </w:tcPr>
          <w:p w14:paraId="68C3F4A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0.41 </w:t>
            </w:r>
          </w:p>
        </w:tc>
        <w:tc>
          <w:tcPr>
            <w:tcW w:w="400" w:type="dxa"/>
            <w:noWrap/>
            <w:vAlign w:val="bottom"/>
            <w:hideMark/>
          </w:tcPr>
          <w:p w14:paraId="408D752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0.37 </w:t>
            </w:r>
          </w:p>
        </w:tc>
        <w:tc>
          <w:tcPr>
            <w:tcW w:w="400" w:type="dxa"/>
            <w:noWrap/>
            <w:vAlign w:val="bottom"/>
            <w:hideMark/>
          </w:tcPr>
          <w:p w14:paraId="0DD3FB6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0.36 </w:t>
            </w:r>
          </w:p>
        </w:tc>
        <w:tc>
          <w:tcPr>
            <w:tcW w:w="400" w:type="dxa"/>
            <w:noWrap/>
            <w:vAlign w:val="bottom"/>
            <w:hideMark/>
          </w:tcPr>
          <w:p w14:paraId="1860C55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0.34 </w:t>
            </w:r>
          </w:p>
        </w:tc>
        <w:tc>
          <w:tcPr>
            <w:tcW w:w="400" w:type="dxa"/>
            <w:noWrap/>
            <w:vAlign w:val="bottom"/>
            <w:hideMark/>
          </w:tcPr>
          <w:p w14:paraId="5380289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0.32 </w:t>
            </w:r>
          </w:p>
        </w:tc>
        <w:tc>
          <w:tcPr>
            <w:tcW w:w="400" w:type="dxa"/>
            <w:noWrap/>
            <w:vAlign w:val="bottom"/>
            <w:hideMark/>
          </w:tcPr>
          <w:p w14:paraId="76A1542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0.30 </w:t>
            </w:r>
          </w:p>
        </w:tc>
        <w:tc>
          <w:tcPr>
            <w:tcW w:w="400" w:type="dxa"/>
            <w:noWrap/>
            <w:vAlign w:val="bottom"/>
            <w:hideMark/>
          </w:tcPr>
          <w:p w14:paraId="2627858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0.29 </w:t>
            </w:r>
          </w:p>
        </w:tc>
        <w:tc>
          <w:tcPr>
            <w:tcW w:w="400" w:type="dxa"/>
            <w:noWrap/>
            <w:vAlign w:val="bottom"/>
            <w:hideMark/>
          </w:tcPr>
          <w:p w14:paraId="553AB95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0.27 </w:t>
            </w:r>
          </w:p>
        </w:tc>
        <w:tc>
          <w:tcPr>
            <w:tcW w:w="400" w:type="dxa"/>
            <w:noWrap/>
            <w:vAlign w:val="bottom"/>
            <w:hideMark/>
          </w:tcPr>
          <w:p w14:paraId="48E590B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0.26 </w:t>
            </w:r>
          </w:p>
        </w:tc>
        <w:tc>
          <w:tcPr>
            <w:tcW w:w="400" w:type="dxa"/>
            <w:noWrap/>
            <w:vAlign w:val="bottom"/>
            <w:hideMark/>
          </w:tcPr>
          <w:p w14:paraId="29ED2F8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0.25 </w:t>
            </w:r>
          </w:p>
        </w:tc>
        <w:tc>
          <w:tcPr>
            <w:tcW w:w="400" w:type="dxa"/>
            <w:noWrap/>
            <w:vAlign w:val="bottom"/>
            <w:hideMark/>
          </w:tcPr>
          <w:p w14:paraId="0B44CAE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0.24 </w:t>
            </w:r>
          </w:p>
        </w:tc>
        <w:tc>
          <w:tcPr>
            <w:tcW w:w="400" w:type="dxa"/>
            <w:noWrap/>
            <w:vAlign w:val="bottom"/>
            <w:hideMark/>
          </w:tcPr>
          <w:p w14:paraId="69289B4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0.22 </w:t>
            </w:r>
          </w:p>
        </w:tc>
        <w:tc>
          <w:tcPr>
            <w:tcW w:w="400" w:type="dxa"/>
            <w:noWrap/>
            <w:vAlign w:val="bottom"/>
            <w:hideMark/>
          </w:tcPr>
          <w:p w14:paraId="55D9650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0.21 </w:t>
            </w:r>
          </w:p>
        </w:tc>
        <w:tc>
          <w:tcPr>
            <w:tcW w:w="440" w:type="dxa"/>
            <w:noWrap/>
            <w:vAlign w:val="bottom"/>
            <w:hideMark/>
          </w:tcPr>
          <w:p w14:paraId="1004C76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0.20 </w:t>
            </w:r>
          </w:p>
        </w:tc>
        <w:tc>
          <w:tcPr>
            <w:tcW w:w="400" w:type="dxa"/>
            <w:noWrap/>
            <w:vAlign w:val="bottom"/>
            <w:hideMark/>
          </w:tcPr>
          <w:p w14:paraId="2261C34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0.19 </w:t>
            </w:r>
          </w:p>
        </w:tc>
        <w:tc>
          <w:tcPr>
            <w:tcW w:w="400" w:type="dxa"/>
            <w:noWrap/>
            <w:vAlign w:val="bottom"/>
            <w:hideMark/>
          </w:tcPr>
          <w:p w14:paraId="1B8D825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0.18 </w:t>
            </w:r>
          </w:p>
        </w:tc>
        <w:tc>
          <w:tcPr>
            <w:tcW w:w="400" w:type="dxa"/>
            <w:noWrap/>
            <w:vAlign w:val="bottom"/>
            <w:hideMark/>
          </w:tcPr>
          <w:p w14:paraId="1ECE0DA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0.17 </w:t>
            </w:r>
          </w:p>
        </w:tc>
        <w:tc>
          <w:tcPr>
            <w:tcW w:w="400" w:type="dxa"/>
            <w:noWrap/>
            <w:vAlign w:val="bottom"/>
            <w:hideMark/>
          </w:tcPr>
          <w:p w14:paraId="61EDEB5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0.16 </w:t>
            </w:r>
          </w:p>
        </w:tc>
        <w:tc>
          <w:tcPr>
            <w:tcW w:w="460" w:type="dxa"/>
            <w:noWrap/>
            <w:vAlign w:val="bottom"/>
            <w:hideMark/>
          </w:tcPr>
          <w:p w14:paraId="7F6B8E7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0.16 </w:t>
            </w:r>
          </w:p>
        </w:tc>
      </w:tr>
      <w:tr w:rsidR="0048224E" w:rsidRPr="00707F6D" w14:paraId="5E16B512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5521B3FC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0902AA29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30,000 to 34,999</w:t>
            </w:r>
          </w:p>
        </w:tc>
        <w:tc>
          <w:tcPr>
            <w:tcW w:w="680" w:type="dxa"/>
            <w:noWrap/>
            <w:vAlign w:val="bottom"/>
            <w:hideMark/>
          </w:tcPr>
          <w:p w14:paraId="464691A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1.09 </w:t>
            </w:r>
          </w:p>
        </w:tc>
        <w:tc>
          <w:tcPr>
            <w:tcW w:w="900" w:type="dxa"/>
            <w:noWrap/>
            <w:vAlign w:val="bottom"/>
            <w:hideMark/>
          </w:tcPr>
          <w:p w14:paraId="1C4F8F3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1.09 </w:t>
            </w:r>
          </w:p>
        </w:tc>
        <w:tc>
          <w:tcPr>
            <w:tcW w:w="400" w:type="dxa"/>
            <w:noWrap/>
            <w:vAlign w:val="bottom"/>
            <w:hideMark/>
          </w:tcPr>
          <w:p w14:paraId="3334E92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1.01 </w:t>
            </w:r>
          </w:p>
        </w:tc>
        <w:tc>
          <w:tcPr>
            <w:tcW w:w="400" w:type="dxa"/>
            <w:noWrap/>
            <w:vAlign w:val="bottom"/>
            <w:hideMark/>
          </w:tcPr>
          <w:p w14:paraId="0FE11FF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0.95 </w:t>
            </w:r>
          </w:p>
        </w:tc>
        <w:tc>
          <w:tcPr>
            <w:tcW w:w="400" w:type="dxa"/>
            <w:noWrap/>
            <w:vAlign w:val="bottom"/>
            <w:hideMark/>
          </w:tcPr>
          <w:p w14:paraId="4A92F87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0.87 </w:t>
            </w:r>
          </w:p>
        </w:tc>
        <w:tc>
          <w:tcPr>
            <w:tcW w:w="400" w:type="dxa"/>
            <w:noWrap/>
            <w:vAlign w:val="bottom"/>
            <w:hideMark/>
          </w:tcPr>
          <w:p w14:paraId="035251D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0.72 </w:t>
            </w:r>
          </w:p>
        </w:tc>
        <w:tc>
          <w:tcPr>
            <w:tcW w:w="400" w:type="dxa"/>
            <w:noWrap/>
            <w:vAlign w:val="bottom"/>
            <w:hideMark/>
          </w:tcPr>
          <w:p w14:paraId="0819399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0.66 </w:t>
            </w:r>
          </w:p>
        </w:tc>
        <w:tc>
          <w:tcPr>
            <w:tcW w:w="400" w:type="dxa"/>
            <w:noWrap/>
            <w:vAlign w:val="bottom"/>
            <w:hideMark/>
          </w:tcPr>
          <w:p w14:paraId="4AC3CD1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0.58 </w:t>
            </w:r>
          </w:p>
        </w:tc>
        <w:tc>
          <w:tcPr>
            <w:tcW w:w="400" w:type="dxa"/>
            <w:noWrap/>
            <w:vAlign w:val="bottom"/>
            <w:hideMark/>
          </w:tcPr>
          <w:p w14:paraId="54A0F89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0.52 </w:t>
            </w:r>
          </w:p>
        </w:tc>
        <w:tc>
          <w:tcPr>
            <w:tcW w:w="400" w:type="dxa"/>
            <w:noWrap/>
            <w:vAlign w:val="bottom"/>
            <w:hideMark/>
          </w:tcPr>
          <w:p w14:paraId="3E6E923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0.47 </w:t>
            </w:r>
          </w:p>
        </w:tc>
        <w:tc>
          <w:tcPr>
            <w:tcW w:w="400" w:type="dxa"/>
            <w:noWrap/>
            <w:vAlign w:val="bottom"/>
            <w:hideMark/>
          </w:tcPr>
          <w:p w14:paraId="32EB8F5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0.43 </w:t>
            </w:r>
          </w:p>
        </w:tc>
        <w:tc>
          <w:tcPr>
            <w:tcW w:w="400" w:type="dxa"/>
            <w:noWrap/>
            <w:vAlign w:val="bottom"/>
            <w:hideMark/>
          </w:tcPr>
          <w:p w14:paraId="11E6A3C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0.41 </w:t>
            </w:r>
          </w:p>
        </w:tc>
        <w:tc>
          <w:tcPr>
            <w:tcW w:w="400" w:type="dxa"/>
            <w:noWrap/>
            <w:vAlign w:val="bottom"/>
            <w:hideMark/>
          </w:tcPr>
          <w:p w14:paraId="58267C8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0.39 </w:t>
            </w:r>
          </w:p>
        </w:tc>
        <w:tc>
          <w:tcPr>
            <w:tcW w:w="400" w:type="dxa"/>
            <w:noWrap/>
            <w:vAlign w:val="bottom"/>
            <w:hideMark/>
          </w:tcPr>
          <w:p w14:paraId="5783784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0.37 </w:t>
            </w:r>
          </w:p>
        </w:tc>
        <w:tc>
          <w:tcPr>
            <w:tcW w:w="400" w:type="dxa"/>
            <w:noWrap/>
            <w:vAlign w:val="bottom"/>
            <w:hideMark/>
          </w:tcPr>
          <w:p w14:paraId="69AAB2C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0.35 </w:t>
            </w:r>
          </w:p>
        </w:tc>
        <w:tc>
          <w:tcPr>
            <w:tcW w:w="400" w:type="dxa"/>
            <w:noWrap/>
            <w:vAlign w:val="bottom"/>
            <w:hideMark/>
          </w:tcPr>
          <w:p w14:paraId="54988A5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0.33 </w:t>
            </w:r>
          </w:p>
        </w:tc>
        <w:tc>
          <w:tcPr>
            <w:tcW w:w="400" w:type="dxa"/>
            <w:noWrap/>
            <w:vAlign w:val="bottom"/>
            <w:hideMark/>
          </w:tcPr>
          <w:p w14:paraId="7AFF87C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0.31 </w:t>
            </w:r>
          </w:p>
        </w:tc>
        <w:tc>
          <w:tcPr>
            <w:tcW w:w="400" w:type="dxa"/>
            <w:noWrap/>
            <w:vAlign w:val="bottom"/>
            <w:hideMark/>
          </w:tcPr>
          <w:p w14:paraId="380930F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0.30 </w:t>
            </w:r>
          </w:p>
        </w:tc>
        <w:tc>
          <w:tcPr>
            <w:tcW w:w="400" w:type="dxa"/>
            <w:noWrap/>
            <w:vAlign w:val="bottom"/>
            <w:hideMark/>
          </w:tcPr>
          <w:p w14:paraId="53A852D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0.28 </w:t>
            </w:r>
          </w:p>
        </w:tc>
        <w:tc>
          <w:tcPr>
            <w:tcW w:w="400" w:type="dxa"/>
            <w:noWrap/>
            <w:vAlign w:val="bottom"/>
            <w:hideMark/>
          </w:tcPr>
          <w:p w14:paraId="7B7DE2A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0.27 </w:t>
            </w:r>
          </w:p>
        </w:tc>
        <w:tc>
          <w:tcPr>
            <w:tcW w:w="400" w:type="dxa"/>
            <w:noWrap/>
            <w:vAlign w:val="bottom"/>
            <w:hideMark/>
          </w:tcPr>
          <w:p w14:paraId="276D32D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0.26 </w:t>
            </w:r>
          </w:p>
        </w:tc>
        <w:tc>
          <w:tcPr>
            <w:tcW w:w="400" w:type="dxa"/>
            <w:noWrap/>
            <w:vAlign w:val="bottom"/>
            <w:hideMark/>
          </w:tcPr>
          <w:p w14:paraId="2344BDB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0.24 </w:t>
            </w:r>
          </w:p>
        </w:tc>
        <w:tc>
          <w:tcPr>
            <w:tcW w:w="440" w:type="dxa"/>
            <w:noWrap/>
            <w:vAlign w:val="bottom"/>
            <w:hideMark/>
          </w:tcPr>
          <w:p w14:paraId="1F2F249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0.23 </w:t>
            </w:r>
          </w:p>
        </w:tc>
        <w:tc>
          <w:tcPr>
            <w:tcW w:w="400" w:type="dxa"/>
            <w:noWrap/>
            <w:vAlign w:val="bottom"/>
            <w:hideMark/>
          </w:tcPr>
          <w:p w14:paraId="6E9BB28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0.22 </w:t>
            </w:r>
          </w:p>
        </w:tc>
        <w:tc>
          <w:tcPr>
            <w:tcW w:w="400" w:type="dxa"/>
            <w:noWrap/>
            <w:vAlign w:val="bottom"/>
            <w:hideMark/>
          </w:tcPr>
          <w:p w14:paraId="661C168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0.21 </w:t>
            </w:r>
          </w:p>
        </w:tc>
        <w:tc>
          <w:tcPr>
            <w:tcW w:w="400" w:type="dxa"/>
            <w:noWrap/>
            <w:vAlign w:val="bottom"/>
            <w:hideMark/>
          </w:tcPr>
          <w:p w14:paraId="5E98B85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0.20 </w:t>
            </w:r>
          </w:p>
        </w:tc>
        <w:tc>
          <w:tcPr>
            <w:tcW w:w="400" w:type="dxa"/>
            <w:noWrap/>
            <w:vAlign w:val="bottom"/>
            <w:hideMark/>
          </w:tcPr>
          <w:p w14:paraId="23E5D60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0.19 </w:t>
            </w:r>
          </w:p>
        </w:tc>
        <w:tc>
          <w:tcPr>
            <w:tcW w:w="460" w:type="dxa"/>
            <w:noWrap/>
            <w:vAlign w:val="bottom"/>
            <w:hideMark/>
          </w:tcPr>
          <w:p w14:paraId="434F8E6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0.18 </w:t>
            </w:r>
          </w:p>
        </w:tc>
      </w:tr>
      <w:tr w:rsidR="0048224E" w:rsidRPr="00707F6D" w14:paraId="2660A138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282D6176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7000B140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35,000 to 39,999</w:t>
            </w:r>
          </w:p>
        </w:tc>
        <w:tc>
          <w:tcPr>
            <w:tcW w:w="680" w:type="dxa"/>
            <w:noWrap/>
            <w:vAlign w:val="bottom"/>
            <w:hideMark/>
          </w:tcPr>
          <w:p w14:paraId="659CC5B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1.15 </w:t>
            </w:r>
          </w:p>
        </w:tc>
        <w:tc>
          <w:tcPr>
            <w:tcW w:w="900" w:type="dxa"/>
            <w:noWrap/>
            <w:vAlign w:val="bottom"/>
            <w:hideMark/>
          </w:tcPr>
          <w:p w14:paraId="4A5A7CE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1.15 </w:t>
            </w:r>
          </w:p>
        </w:tc>
        <w:tc>
          <w:tcPr>
            <w:tcW w:w="400" w:type="dxa"/>
            <w:noWrap/>
            <w:vAlign w:val="bottom"/>
            <w:hideMark/>
          </w:tcPr>
          <w:p w14:paraId="0C76D8A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1.06 </w:t>
            </w:r>
          </w:p>
        </w:tc>
        <w:tc>
          <w:tcPr>
            <w:tcW w:w="400" w:type="dxa"/>
            <w:noWrap/>
            <w:vAlign w:val="bottom"/>
            <w:hideMark/>
          </w:tcPr>
          <w:p w14:paraId="4662489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0.99 </w:t>
            </w:r>
          </w:p>
        </w:tc>
        <w:tc>
          <w:tcPr>
            <w:tcW w:w="400" w:type="dxa"/>
            <w:noWrap/>
            <w:vAlign w:val="bottom"/>
            <w:hideMark/>
          </w:tcPr>
          <w:p w14:paraId="4388E05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0.91 </w:t>
            </w:r>
          </w:p>
        </w:tc>
        <w:tc>
          <w:tcPr>
            <w:tcW w:w="400" w:type="dxa"/>
            <w:noWrap/>
            <w:vAlign w:val="bottom"/>
            <w:hideMark/>
          </w:tcPr>
          <w:p w14:paraId="7512541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0.77 </w:t>
            </w:r>
          </w:p>
        </w:tc>
        <w:tc>
          <w:tcPr>
            <w:tcW w:w="400" w:type="dxa"/>
            <w:noWrap/>
            <w:vAlign w:val="bottom"/>
            <w:hideMark/>
          </w:tcPr>
          <w:p w14:paraId="5B321B2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0.71 </w:t>
            </w:r>
          </w:p>
        </w:tc>
        <w:tc>
          <w:tcPr>
            <w:tcW w:w="400" w:type="dxa"/>
            <w:noWrap/>
            <w:vAlign w:val="bottom"/>
            <w:hideMark/>
          </w:tcPr>
          <w:p w14:paraId="2C48849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0.62 </w:t>
            </w:r>
          </w:p>
        </w:tc>
        <w:tc>
          <w:tcPr>
            <w:tcW w:w="400" w:type="dxa"/>
            <w:noWrap/>
            <w:vAlign w:val="bottom"/>
            <w:hideMark/>
          </w:tcPr>
          <w:p w14:paraId="7513F53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0.56 </w:t>
            </w:r>
          </w:p>
        </w:tc>
        <w:tc>
          <w:tcPr>
            <w:tcW w:w="400" w:type="dxa"/>
            <w:noWrap/>
            <w:vAlign w:val="bottom"/>
            <w:hideMark/>
          </w:tcPr>
          <w:p w14:paraId="19B22C3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0.51 </w:t>
            </w:r>
          </w:p>
        </w:tc>
        <w:tc>
          <w:tcPr>
            <w:tcW w:w="400" w:type="dxa"/>
            <w:noWrap/>
            <w:vAlign w:val="bottom"/>
            <w:hideMark/>
          </w:tcPr>
          <w:p w14:paraId="63565A7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0.47 </w:t>
            </w:r>
          </w:p>
        </w:tc>
        <w:tc>
          <w:tcPr>
            <w:tcW w:w="400" w:type="dxa"/>
            <w:noWrap/>
            <w:vAlign w:val="bottom"/>
            <w:hideMark/>
          </w:tcPr>
          <w:p w14:paraId="02D8B0E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0.44 </w:t>
            </w:r>
          </w:p>
        </w:tc>
        <w:tc>
          <w:tcPr>
            <w:tcW w:w="400" w:type="dxa"/>
            <w:noWrap/>
            <w:vAlign w:val="bottom"/>
            <w:hideMark/>
          </w:tcPr>
          <w:p w14:paraId="4E07D14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0.42 </w:t>
            </w:r>
          </w:p>
        </w:tc>
        <w:tc>
          <w:tcPr>
            <w:tcW w:w="400" w:type="dxa"/>
            <w:noWrap/>
            <w:vAlign w:val="bottom"/>
            <w:hideMark/>
          </w:tcPr>
          <w:p w14:paraId="1CF3991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0.40 </w:t>
            </w:r>
          </w:p>
        </w:tc>
        <w:tc>
          <w:tcPr>
            <w:tcW w:w="400" w:type="dxa"/>
            <w:noWrap/>
            <w:vAlign w:val="bottom"/>
            <w:hideMark/>
          </w:tcPr>
          <w:p w14:paraId="4843BB4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0.38 </w:t>
            </w:r>
          </w:p>
        </w:tc>
        <w:tc>
          <w:tcPr>
            <w:tcW w:w="400" w:type="dxa"/>
            <w:noWrap/>
            <w:vAlign w:val="bottom"/>
            <w:hideMark/>
          </w:tcPr>
          <w:p w14:paraId="6973682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0.36 </w:t>
            </w:r>
          </w:p>
        </w:tc>
        <w:tc>
          <w:tcPr>
            <w:tcW w:w="400" w:type="dxa"/>
            <w:noWrap/>
            <w:vAlign w:val="bottom"/>
            <w:hideMark/>
          </w:tcPr>
          <w:p w14:paraId="0B70961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0.34 </w:t>
            </w:r>
          </w:p>
        </w:tc>
        <w:tc>
          <w:tcPr>
            <w:tcW w:w="400" w:type="dxa"/>
            <w:noWrap/>
            <w:vAlign w:val="bottom"/>
            <w:hideMark/>
          </w:tcPr>
          <w:p w14:paraId="7939A61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0.32 </w:t>
            </w:r>
          </w:p>
        </w:tc>
        <w:tc>
          <w:tcPr>
            <w:tcW w:w="400" w:type="dxa"/>
            <w:noWrap/>
            <w:vAlign w:val="bottom"/>
            <w:hideMark/>
          </w:tcPr>
          <w:p w14:paraId="33A6E9F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0.31 </w:t>
            </w:r>
          </w:p>
        </w:tc>
        <w:tc>
          <w:tcPr>
            <w:tcW w:w="400" w:type="dxa"/>
            <w:noWrap/>
            <w:vAlign w:val="bottom"/>
            <w:hideMark/>
          </w:tcPr>
          <w:p w14:paraId="2569DE5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0.29 </w:t>
            </w:r>
          </w:p>
        </w:tc>
        <w:tc>
          <w:tcPr>
            <w:tcW w:w="400" w:type="dxa"/>
            <w:noWrap/>
            <w:vAlign w:val="bottom"/>
            <w:hideMark/>
          </w:tcPr>
          <w:p w14:paraId="6983083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0.28 </w:t>
            </w:r>
          </w:p>
        </w:tc>
        <w:tc>
          <w:tcPr>
            <w:tcW w:w="400" w:type="dxa"/>
            <w:noWrap/>
            <w:vAlign w:val="bottom"/>
            <w:hideMark/>
          </w:tcPr>
          <w:p w14:paraId="62DE2B2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0.26 </w:t>
            </w:r>
          </w:p>
        </w:tc>
        <w:tc>
          <w:tcPr>
            <w:tcW w:w="440" w:type="dxa"/>
            <w:noWrap/>
            <w:vAlign w:val="bottom"/>
            <w:hideMark/>
          </w:tcPr>
          <w:p w14:paraId="002B1BF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0.25 </w:t>
            </w:r>
          </w:p>
        </w:tc>
        <w:tc>
          <w:tcPr>
            <w:tcW w:w="400" w:type="dxa"/>
            <w:noWrap/>
            <w:vAlign w:val="bottom"/>
            <w:hideMark/>
          </w:tcPr>
          <w:p w14:paraId="10DD8D0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0.24 </w:t>
            </w:r>
          </w:p>
        </w:tc>
        <w:tc>
          <w:tcPr>
            <w:tcW w:w="400" w:type="dxa"/>
            <w:noWrap/>
            <w:vAlign w:val="bottom"/>
            <w:hideMark/>
          </w:tcPr>
          <w:p w14:paraId="1E792B4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0.23 </w:t>
            </w:r>
          </w:p>
        </w:tc>
        <w:tc>
          <w:tcPr>
            <w:tcW w:w="400" w:type="dxa"/>
            <w:noWrap/>
            <w:vAlign w:val="bottom"/>
            <w:hideMark/>
          </w:tcPr>
          <w:p w14:paraId="297D244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0.22 </w:t>
            </w:r>
          </w:p>
        </w:tc>
        <w:tc>
          <w:tcPr>
            <w:tcW w:w="400" w:type="dxa"/>
            <w:noWrap/>
            <w:vAlign w:val="bottom"/>
            <w:hideMark/>
          </w:tcPr>
          <w:p w14:paraId="40E6792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0.20 </w:t>
            </w:r>
          </w:p>
        </w:tc>
        <w:tc>
          <w:tcPr>
            <w:tcW w:w="460" w:type="dxa"/>
            <w:noWrap/>
            <w:vAlign w:val="bottom"/>
            <w:hideMark/>
          </w:tcPr>
          <w:p w14:paraId="64C2F5E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0.19 </w:t>
            </w:r>
          </w:p>
        </w:tc>
      </w:tr>
      <w:tr w:rsidR="0048224E" w:rsidRPr="00707F6D" w14:paraId="2A4EA61C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6415B650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2FFFF427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40,000 to 44,999</w:t>
            </w:r>
          </w:p>
        </w:tc>
        <w:tc>
          <w:tcPr>
            <w:tcW w:w="680" w:type="dxa"/>
            <w:noWrap/>
            <w:vAlign w:val="bottom"/>
            <w:hideMark/>
          </w:tcPr>
          <w:p w14:paraId="094654E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1.19 </w:t>
            </w:r>
          </w:p>
        </w:tc>
        <w:tc>
          <w:tcPr>
            <w:tcW w:w="900" w:type="dxa"/>
            <w:noWrap/>
            <w:vAlign w:val="bottom"/>
            <w:hideMark/>
          </w:tcPr>
          <w:p w14:paraId="6A333E5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1.19 </w:t>
            </w:r>
          </w:p>
        </w:tc>
        <w:tc>
          <w:tcPr>
            <w:tcW w:w="400" w:type="dxa"/>
            <w:noWrap/>
            <w:vAlign w:val="bottom"/>
            <w:hideMark/>
          </w:tcPr>
          <w:p w14:paraId="4AEB5A1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1.09 </w:t>
            </w:r>
          </w:p>
        </w:tc>
        <w:tc>
          <w:tcPr>
            <w:tcW w:w="400" w:type="dxa"/>
            <w:noWrap/>
            <w:vAlign w:val="bottom"/>
            <w:hideMark/>
          </w:tcPr>
          <w:p w14:paraId="41EBC69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1.03 </w:t>
            </w:r>
          </w:p>
        </w:tc>
        <w:tc>
          <w:tcPr>
            <w:tcW w:w="400" w:type="dxa"/>
            <w:noWrap/>
            <w:vAlign w:val="bottom"/>
            <w:hideMark/>
          </w:tcPr>
          <w:p w14:paraId="0D2EB5C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0.95 </w:t>
            </w:r>
          </w:p>
        </w:tc>
        <w:tc>
          <w:tcPr>
            <w:tcW w:w="400" w:type="dxa"/>
            <w:noWrap/>
            <w:vAlign w:val="bottom"/>
            <w:hideMark/>
          </w:tcPr>
          <w:p w14:paraId="5401214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0.80 </w:t>
            </w:r>
          </w:p>
        </w:tc>
        <w:tc>
          <w:tcPr>
            <w:tcW w:w="400" w:type="dxa"/>
            <w:noWrap/>
            <w:vAlign w:val="bottom"/>
            <w:hideMark/>
          </w:tcPr>
          <w:p w14:paraId="4A65CC2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0.74 </w:t>
            </w:r>
          </w:p>
        </w:tc>
        <w:tc>
          <w:tcPr>
            <w:tcW w:w="400" w:type="dxa"/>
            <w:noWrap/>
            <w:vAlign w:val="bottom"/>
            <w:hideMark/>
          </w:tcPr>
          <w:p w14:paraId="3E54B7B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0.66 </w:t>
            </w:r>
          </w:p>
        </w:tc>
        <w:tc>
          <w:tcPr>
            <w:tcW w:w="400" w:type="dxa"/>
            <w:noWrap/>
            <w:vAlign w:val="bottom"/>
            <w:hideMark/>
          </w:tcPr>
          <w:p w14:paraId="531914B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0.60 </w:t>
            </w:r>
          </w:p>
        </w:tc>
        <w:tc>
          <w:tcPr>
            <w:tcW w:w="400" w:type="dxa"/>
            <w:noWrap/>
            <w:vAlign w:val="bottom"/>
            <w:hideMark/>
          </w:tcPr>
          <w:p w14:paraId="043C888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0.55 </w:t>
            </w:r>
          </w:p>
        </w:tc>
        <w:tc>
          <w:tcPr>
            <w:tcW w:w="400" w:type="dxa"/>
            <w:noWrap/>
            <w:vAlign w:val="bottom"/>
            <w:hideMark/>
          </w:tcPr>
          <w:p w14:paraId="214E409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0.50 </w:t>
            </w:r>
          </w:p>
        </w:tc>
        <w:tc>
          <w:tcPr>
            <w:tcW w:w="400" w:type="dxa"/>
            <w:noWrap/>
            <w:vAlign w:val="bottom"/>
            <w:hideMark/>
          </w:tcPr>
          <w:p w14:paraId="520FC3E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0.47 </w:t>
            </w:r>
          </w:p>
        </w:tc>
        <w:tc>
          <w:tcPr>
            <w:tcW w:w="400" w:type="dxa"/>
            <w:noWrap/>
            <w:vAlign w:val="bottom"/>
            <w:hideMark/>
          </w:tcPr>
          <w:p w14:paraId="41DA7A5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0.45 </w:t>
            </w:r>
          </w:p>
        </w:tc>
        <w:tc>
          <w:tcPr>
            <w:tcW w:w="400" w:type="dxa"/>
            <w:noWrap/>
            <w:vAlign w:val="bottom"/>
            <w:hideMark/>
          </w:tcPr>
          <w:p w14:paraId="759408C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0.43 </w:t>
            </w:r>
          </w:p>
        </w:tc>
        <w:tc>
          <w:tcPr>
            <w:tcW w:w="400" w:type="dxa"/>
            <w:noWrap/>
            <w:vAlign w:val="bottom"/>
            <w:hideMark/>
          </w:tcPr>
          <w:p w14:paraId="4B21F52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0.40 </w:t>
            </w:r>
          </w:p>
        </w:tc>
        <w:tc>
          <w:tcPr>
            <w:tcW w:w="400" w:type="dxa"/>
            <w:noWrap/>
            <w:vAlign w:val="bottom"/>
            <w:hideMark/>
          </w:tcPr>
          <w:p w14:paraId="70C726B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0.38 </w:t>
            </w:r>
          </w:p>
        </w:tc>
        <w:tc>
          <w:tcPr>
            <w:tcW w:w="400" w:type="dxa"/>
            <w:noWrap/>
            <w:vAlign w:val="bottom"/>
            <w:hideMark/>
          </w:tcPr>
          <w:p w14:paraId="23245DB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0.36 </w:t>
            </w:r>
          </w:p>
        </w:tc>
        <w:tc>
          <w:tcPr>
            <w:tcW w:w="400" w:type="dxa"/>
            <w:noWrap/>
            <w:vAlign w:val="bottom"/>
            <w:hideMark/>
          </w:tcPr>
          <w:p w14:paraId="452C3AC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0.35 </w:t>
            </w:r>
          </w:p>
        </w:tc>
        <w:tc>
          <w:tcPr>
            <w:tcW w:w="400" w:type="dxa"/>
            <w:noWrap/>
            <w:vAlign w:val="bottom"/>
            <w:hideMark/>
          </w:tcPr>
          <w:p w14:paraId="4CD7C37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0.33 </w:t>
            </w:r>
          </w:p>
        </w:tc>
        <w:tc>
          <w:tcPr>
            <w:tcW w:w="400" w:type="dxa"/>
            <w:noWrap/>
            <w:vAlign w:val="bottom"/>
            <w:hideMark/>
          </w:tcPr>
          <w:p w14:paraId="0C7206D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0.31 </w:t>
            </w:r>
          </w:p>
        </w:tc>
        <w:tc>
          <w:tcPr>
            <w:tcW w:w="400" w:type="dxa"/>
            <w:noWrap/>
            <w:vAlign w:val="bottom"/>
            <w:hideMark/>
          </w:tcPr>
          <w:p w14:paraId="0D7D4DC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0.30 </w:t>
            </w:r>
          </w:p>
        </w:tc>
        <w:tc>
          <w:tcPr>
            <w:tcW w:w="400" w:type="dxa"/>
            <w:noWrap/>
            <w:vAlign w:val="bottom"/>
            <w:hideMark/>
          </w:tcPr>
          <w:p w14:paraId="1B1EC0A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0.28 </w:t>
            </w:r>
          </w:p>
        </w:tc>
        <w:tc>
          <w:tcPr>
            <w:tcW w:w="440" w:type="dxa"/>
            <w:noWrap/>
            <w:vAlign w:val="bottom"/>
            <w:hideMark/>
          </w:tcPr>
          <w:p w14:paraId="05D1F1A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0.27 </w:t>
            </w:r>
          </w:p>
        </w:tc>
        <w:tc>
          <w:tcPr>
            <w:tcW w:w="400" w:type="dxa"/>
            <w:noWrap/>
            <w:vAlign w:val="bottom"/>
            <w:hideMark/>
          </w:tcPr>
          <w:p w14:paraId="623080D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0.25 </w:t>
            </w:r>
          </w:p>
        </w:tc>
        <w:tc>
          <w:tcPr>
            <w:tcW w:w="400" w:type="dxa"/>
            <w:noWrap/>
            <w:vAlign w:val="bottom"/>
            <w:hideMark/>
          </w:tcPr>
          <w:p w14:paraId="79CB848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0.24 </w:t>
            </w:r>
          </w:p>
        </w:tc>
        <w:tc>
          <w:tcPr>
            <w:tcW w:w="400" w:type="dxa"/>
            <w:noWrap/>
            <w:vAlign w:val="bottom"/>
            <w:hideMark/>
          </w:tcPr>
          <w:p w14:paraId="0FA839B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0.23 </w:t>
            </w:r>
          </w:p>
        </w:tc>
        <w:tc>
          <w:tcPr>
            <w:tcW w:w="400" w:type="dxa"/>
            <w:noWrap/>
            <w:vAlign w:val="bottom"/>
            <w:hideMark/>
          </w:tcPr>
          <w:p w14:paraId="43BBC38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0.22 </w:t>
            </w:r>
          </w:p>
        </w:tc>
        <w:tc>
          <w:tcPr>
            <w:tcW w:w="460" w:type="dxa"/>
            <w:noWrap/>
            <w:vAlign w:val="bottom"/>
            <w:hideMark/>
          </w:tcPr>
          <w:p w14:paraId="1548F0E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0.21 </w:t>
            </w:r>
          </w:p>
        </w:tc>
      </w:tr>
      <w:tr w:rsidR="0048224E" w:rsidRPr="00707F6D" w14:paraId="0BDF9F4C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264751F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1921649A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45,000 to 49,999</w:t>
            </w:r>
          </w:p>
        </w:tc>
        <w:tc>
          <w:tcPr>
            <w:tcW w:w="680" w:type="dxa"/>
            <w:noWrap/>
            <w:vAlign w:val="bottom"/>
            <w:hideMark/>
          </w:tcPr>
          <w:p w14:paraId="311D2DE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1.23 </w:t>
            </w:r>
          </w:p>
        </w:tc>
        <w:tc>
          <w:tcPr>
            <w:tcW w:w="900" w:type="dxa"/>
            <w:noWrap/>
            <w:vAlign w:val="bottom"/>
            <w:hideMark/>
          </w:tcPr>
          <w:p w14:paraId="4777CFF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1.23 </w:t>
            </w:r>
          </w:p>
        </w:tc>
        <w:tc>
          <w:tcPr>
            <w:tcW w:w="400" w:type="dxa"/>
            <w:noWrap/>
            <w:vAlign w:val="bottom"/>
            <w:hideMark/>
          </w:tcPr>
          <w:p w14:paraId="5A71FBA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1.13 </w:t>
            </w:r>
          </w:p>
        </w:tc>
        <w:tc>
          <w:tcPr>
            <w:tcW w:w="400" w:type="dxa"/>
            <w:noWrap/>
            <w:vAlign w:val="bottom"/>
            <w:hideMark/>
          </w:tcPr>
          <w:p w14:paraId="61D086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1.06 </w:t>
            </w:r>
          </w:p>
        </w:tc>
        <w:tc>
          <w:tcPr>
            <w:tcW w:w="400" w:type="dxa"/>
            <w:noWrap/>
            <w:vAlign w:val="bottom"/>
            <w:hideMark/>
          </w:tcPr>
          <w:p w14:paraId="17CFF20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0.97 </w:t>
            </w:r>
          </w:p>
        </w:tc>
        <w:tc>
          <w:tcPr>
            <w:tcW w:w="400" w:type="dxa"/>
            <w:noWrap/>
            <w:vAlign w:val="bottom"/>
            <w:hideMark/>
          </w:tcPr>
          <w:p w14:paraId="1F8435E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0.83 </w:t>
            </w:r>
          </w:p>
        </w:tc>
        <w:tc>
          <w:tcPr>
            <w:tcW w:w="400" w:type="dxa"/>
            <w:noWrap/>
            <w:vAlign w:val="bottom"/>
            <w:hideMark/>
          </w:tcPr>
          <w:p w14:paraId="2E13DBF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0.77 </w:t>
            </w:r>
          </w:p>
        </w:tc>
        <w:tc>
          <w:tcPr>
            <w:tcW w:w="400" w:type="dxa"/>
            <w:noWrap/>
            <w:vAlign w:val="bottom"/>
            <w:hideMark/>
          </w:tcPr>
          <w:p w14:paraId="4AE9994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0.69 </w:t>
            </w:r>
          </w:p>
        </w:tc>
        <w:tc>
          <w:tcPr>
            <w:tcW w:w="400" w:type="dxa"/>
            <w:noWrap/>
            <w:vAlign w:val="bottom"/>
            <w:hideMark/>
          </w:tcPr>
          <w:p w14:paraId="7EA9DB6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0.63 </w:t>
            </w:r>
          </w:p>
        </w:tc>
        <w:tc>
          <w:tcPr>
            <w:tcW w:w="400" w:type="dxa"/>
            <w:noWrap/>
            <w:vAlign w:val="bottom"/>
            <w:hideMark/>
          </w:tcPr>
          <w:p w14:paraId="555321D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0.58 </w:t>
            </w:r>
          </w:p>
        </w:tc>
        <w:tc>
          <w:tcPr>
            <w:tcW w:w="400" w:type="dxa"/>
            <w:noWrap/>
            <w:vAlign w:val="bottom"/>
            <w:hideMark/>
          </w:tcPr>
          <w:p w14:paraId="7145EEB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0.53 </w:t>
            </w:r>
          </w:p>
        </w:tc>
        <w:tc>
          <w:tcPr>
            <w:tcW w:w="400" w:type="dxa"/>
            <w:noWrap/>
            <w:vAlign w:val="bottom"/>
            <w:hideMark/>
          </w:tcPr>
          <w:p w14:paraId="22E4233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0.50 </w:t>
            </w:r>
          </w:p>
        </w:tc>
        <w:tc>
          <w:tcPr>
            <w:tcW w:w="400" w:type="dxa"/>
            <w:noWrap/>
            <w:vAlign w:val="bottom"/>
            <w:hideMark/>
          </w:tcPr>
          <w:p w14:paraId="252715E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0.47 </w:t>
            </w:r>
          </w:p>
        </w:tc>
        <w:tc>
          <w:tcPr>
            <w:tcW w:w="400" w:type="dxa"/>
            <w:noWrap/>
            <w:vAlign w:val="bottom"/>
            <w:hideMark/>
          </w:tcPr>
          <w:p w14:paraId="677FDF2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0.45 </w:t>
            </w:r>
          </w:p>
        </w:tc>
        <w:tc>
          <w:tcPr>
            <w:tcW w:w="400" w:type="dxa"/>
            <w:noWrap/>
            <w:vAlign w:val="bottom"/>
            <w:hideMark/>
          </w:tcPr>
          <w:p w14:paraId="2FA01F9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0.43 </w:t>
            </w:r>
          </w:p>
        </w:tc>
        <w:tc>
          <w:tcPr>
            <w:tcW w:w="400" w:type="dxa"/>
            <w:noWrap/>
            <w:vAlign w:val="bottom"/>
            <w:hideMark/>
          </w:tcPr>
          <w:p w14:paraId="2CE9214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0.41 </w:t>
            </w:r>
          </w:p>
        </w:tc>
        <w:tc>
          <w:tcPr>
            <w:tcW w:w="400" w:type="dxa"/>
            <w:noWrap/>
            <w:vAlign w:val="bottom"/>
            <w:hideMark/>
          </w:tcPr>
          <w:p w14:paraId="06AE5B7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0.39 </w:t>
            </w:r>
          </w:p>
        </w:tc>
        <w:tc>
          <w:tcPr>
            <w:tcW w:w="400" w:type="dxa"/>
            <w:noWrap/>
            <w:vAlign w:val="bottom"/>
            <w:hideMark/>
          </w:tcPr>
          <w:p w14:paraId="69F7A05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0.37 </w:t>
            </w:r>
          </w:p>
        </w:tc>
        <w:tc>
          <w:tcPr>
            <w:tcW w:w="400" w:type="dxa"/>
            <w:noWrap/>
            <w:vAlign w:val="bottom"/>
            <w:hideMark/>
          </w:tcPr>
          <w:p w14:paraId="5BCE5D8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0.35 </w:t>
            </w:r>
          </w:p>
        </w:tc>
        <w:tc>
          <w:tcPr>
            <w:tcW w:w="400" w:type="dxa"/>
            <w:noWrap/>
            <w:vAlign w:val="bottom"/>
            <w:hideMark/>
          </w:tcPr>
          <w:p w14:paraId="16E7DC6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0.33 </w:t>
            </w:r>
          </w:p>
        </w:tc>
        <w:tc>
          <w:tcPr>
            <w:tcW w:w="400" w:type="dxa"/>
            <w:noWrap/>
            <w:vAlign w:val="bottom"/>
            <w:hideMark/>
          </w:tcPr>
          <w:p w14:paraId="57FFA17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0.31 </w:t>
            </w:r>
          </w:p>
        </w:tc>
        <w:tc>
          <w:tcPr>
            <w:tcW w:w="400" w:type="dxa"/>
            <w:noWrap/>
            <w:vAlign w:val="bottom"/>
            <w:hideMark/>
          </w:tcPr>
          <w:p w14:paraId="04E1BBE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0.30 </w:t>
            </w:r>
          </w:p>
        </w:tc>
        <w:tc>
          <w:tcPr>
            <w:tcW w:w="440" w:type="dxa"/>
            <w:noWrap/>
            <w:vAlign w:val="bottom"/>
            <w:hideMark/>
          </w:tcPr>
          <w:p w14:paraId="62F261C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0.28 </w:t>
            </w:r>
          </w:p>
        </w:tc>
        <w:tc>
          <w:tcPr>
            <w:tcW w:w="400" w:type="dxa"/>
            <w:noWrap/>
            <w:vAlign w:val="bottom"/>
            <w:hideMark/>
          </w:tcPr>
          <w:p w14:paraId="079F3AB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0.27 </w:t>
            </w:r>
          </w:p>
        </w:tc>
        <w:tc>
          <w:tcPr>
            <w:tcW w:w="400" w:type="dxa"/>
            <w:noWrap/>
            <w:vAlign w:val="bottom"/>
            <w:hideMark/>
          </w:tcPr>
          <w:p w14:paraId="029B286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0.26 </w:t>
            </w:r>
          </w:p>
        </w:tc>
        <w:tc>
          <w:tcPr>
            <w:tcW w:w="400" w:type="dxa"/>
            <w:noWrap/>
            <w:vAlign w:val="bottom"/>
            <w:hideMark/>
          </w:tcPr>
          <w:p w14:paraId="156A200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0.24 </w:t>
            </w:r>
          </w:p>
        </w:tc>
        <w:tc>
          <w:tcPr>
            <w:tcW w:w="400" w:type="dxa"/>
            <w:noWrap/>
            <w:vAlign w:val="bottom"/>
            <w:hideMark/>
          </w:tcPr>
          <w:p w14:paraId="235ABAB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0.23 </w:t>
            </w:r>
          </w:p>
        </w:tc>
        <w:tc>
          <w:tcPr>
            <w:tcW w:w="460" w:type="dxa"/>
            <w:noWrap/>
            <w:vAlign w:val="bottom"/>
            <w:hideMark/>
          </w:tcPr>
          <w:p w14:paraId="6ABA65C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0.22 </w:t>
            </w:r>
          </w:p>
        </w:tc>
      </w:tr>
      <w:tr w:rsidR="0048224E" w:rsidRPr="00707F6D" w14:paraId="4C7253BF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1CEEE0D5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13340407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50,000 to 54,999</w:t>
            </w:r>
          </w:p>
        </w:tc>
        <w:tc>
          <w:tcPr>
            <w:tcW w:w="680" w:type="dxa"/>
            <w:noWrap/>
            <w:vAlign w:val="bottom"/>
            <w:hideMark/>
          </w:tcPr>
          <w:p w14:paraId="4D8B404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1.26 </w:t>
            </w:r>
          </w:p>
        </w:tc>
        <w:tc>
          <w:tcPr>
            <w:tcW w:w="900" w:type="dxa"/>
            <w:noWrap/>
            <w:vAlign w:val="bottom"/>
            <w:hideMark/>
          </w:tcPr>
          <w:p w14:paraId="722EE04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1.26 </w:t>
            </w:r>
          </w:p>
        </w:tc>
        <w:tc>
          <w:tcPr>
            <w:tcW w:w="400" w:type="dxa"/>
            <w:noWrap/>
            <w:vAlign w:val="bottom"/>
            <w:hideMark/>
          </w:tcPr>
          <w:p w14:paraId="0B5EEBD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1.16 </w:t>
            </w:r>
          </w:p>
        </w:tc>
        <w:tc>
          <w:tcPr>
            <w:tcW w:w="400" w:type="dxa"/>
            <w:noWrap/>
            <w:vAlign w:val="bottom"/>
            <w:hideMark/>
          </w:tcPr>
          <w:p w14:paraId="538B890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1.09 </w:t>
            </w:r>
          </w:p>
        </w:tc>
        <w:tc>
          <w:tcPr>
            <w:tcW w:w="400" w:type="dxa"/>
            <w:noWrap/>
            <w:vAlign w:val="bottom"/>
            <w:hideMark/>
          </w:tcPr>
          <w:p w14:paraId="2B14A22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1.00 </w:t>
            </w:r>
          </w:p>
        </w:tc>
        <w:tc>
          <w:tcPr>
            <w:tcW w:w="400" w:type="dxa"/>
            <w:noWrap/>
            <w:vAlign w:val="bottom"/>
            <w:hideMark/>
          </w:tcPr>
          <w:p w14:paraId="519E102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0.85 </w:t>
            </w:r>
          </w:p>
        </w:tc>
        <w:tc>
          <w:tcPr>
            <w:tcW w:w="400" w:type="dxa"/>
            <w:noWrap/>
            <w:vAlign w:val="bottom"/>
            <w:hideMark/>
          </w:tcPr>
          <w:p w14:paraId="37DF964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0.80 </w:t>
            </w:r>
          </w:p>
        </w:tc>
        <w:tc>
          <w:tcPr>
            <w:tcW w:w="400" w:type="dxa"/>
            <w:noWrap/>
            <w:vAlign w:val="bottom"/>
            <w:hideMark/>
          </w:tcPr>
          <w:p w14:paraId="17949B9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0.72 </w:t>
            </w:r>
          </w:p>
        </w:tc>
        <w:tc>
          <w:tcPr>
            <w:tcW w:w="400" w:type="dxa"/>
            <w:noWrap/>
            <w:vAlign w:val="bottom"/>
            <w:hideMark/>
          </w:tcPr>
          <w:p w14:paraId="3B212D5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0.66 </w:t>
            </w:r>
          </w:p>
        </w:tc>
        <w:tc>
          <w:tcPr>
            <w:tcW w:w="400" w:type="dxa"/>
            <w:noWrap/>
            <w:vAlign w:val="bottom"/>
            <w:hideMark/>
          </w:tcPr>
          <w:p w14:paraId="02D4713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0.61 </w:t>
            </w:r>
          </w:p>
        </w:tc>
        <w:tc>
          <w:tcPr>
            <w:tcW w:w="400" w:type="dxa"/>
            <w:noWrap/>
            <w:vAlign w:val="bottom"/>
            <w:hideMark/>
          </w:tcPr>
          <w:p w14:paraId="2B0911D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0.55 </w:t>
            </w:r>
          </w:p>
        </w:tc>
        <w:tc>
          <w:tcPr>
            <w:tcW w:w="400" w:type="dxa"/>
            <w:noWrap/>
            <w:vAlign w:val="bottom"/>
            <w:hideMark/>
          </w:tcPr>
          <w:p w14:paraId="15FD64E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0.53 </w:t>
            </w:r>
          </w:p>
        </w:tc>
        <w:tc>
          <w:tcPr>
            <w:tcW w:w="400" w:type="dxa"/>
            <w:noWrap/>
            <w:vAlign w:val="bottom"/>
            <w:hideMark/>
          </w:tcPr>
          <w:p w14:paraId="3514EAE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0.51 </w:t>
            </w:r>
          </w:p>
        </w:tc>
        <w:tc>
          <w:tcPr>
            <w:tcW w:w="400" w:type="dxa"/>
            <w:noWrap/>
            <w:vAlign w:val="bottom"/>
            <w:hideMark/>
          </w:tcPr>
          <w:p w14:paraId="7E856D5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0.49 </w:t>
            </w:r>
          </w:p>
        </w:tc>
        <w:tc>
          <w:tcPr>
            <w:tcW w:w="400" w:type="dxa"/>
            <w:noWrap/>
            <w:vAlign w:val="bottom"/>
            <w:hideMark/>
          </w:tcPr>
          <w:p w14:paraId="5FC0D4B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0.47 </w:t>
            </w:r>
          </w:p>
        </w:tc>
        <w:tc>
          <w:tcPr>
            <w:tcW w:w="400" w:type="dxa"/>
            <w:noWrap/>
            <w:vAlign w:val="bottom"/>
            <w:hideMark/>
          </w:tcPr>
          <w:p w14:paraId="03AD1AD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0.45 </w:t>
            </w:r>
          </w:p>
        </w:tc>
        <w:tc>
          <w:tcPr>
            <w:tcW w:w="400" w:type="dxa"/>
            <w:noWrap/>
            <w:vAlign w:val="bottom"/>
            <w:hideMark/>
          </w:tcPr>
          <w:p w14:paraId="22EA8F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0.43 </w:t>
            </w:r>
          </w:p>
        </w:tc>
        <w:tc>
          <w:tcPr>
            <w:tcW w:w="400" w:type="dxa"/>
            <w:noWrap/>
            <w:vAlign w:val="bottom"/>
            <w:hideMark/>
          </w:tcPr>
          <w:p w14:paraId="1B8E329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0.42 </w:t>
            </w:r>
          </w:p>
        </w:tc>
        <w:tc>
          <w:tcPr>
            <w:tcW w:w="400" w:type="dxa"/>
            <w:noWrap/>
            <w:vAlign w:val="bottom"/>
            <w:hideMark/>
          </w:tcPr>
          <w:p w14:paraId="39371EA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0.40 </w:t>
            </w:r>
          </w:p>
        </w:tc>
        <w:tc>
          <w:tcPr>
            <w:tcW w:w="400" w:type="dxa"/>
            <w:noWrap/>
            <w:vAlign w:val="bottom"/>
            <w:hideMark/>
          </w:tcPr>
          <w:p w14:paraId="129F99B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0.38 </w:t>
            </w:r>
          </w:p>
        </w:tc>
        <w:tc>
          <w:tcPr>
            <w:tcW w:w="400" w:type="dxa"/>
            <w:noWrap/>
            <w:vAlign w:val="bottom"/>
            <w:hideMark/>
          </w:tcPr>
          <w:p w14:paraId="0FD8483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0.37 </w:t>
            </w:r>
          </w:p>
        </w:tc>
        <w:tc>
          <w:tcPr>
            <w:tcW w:w="400" w:type="dxa"/>
            <w:noWrap/>
            <w:vAlign w:val="bottom"/>
            <w:hideMark/>
          </w:tcPr>
          <w:p w14:paraId="7758085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0.35 </w:t>
            </w:r>
          </w:p>
        </w:tc>
        <w:tc>
          <w:tcPr>
            <w:tcW w:w="440" w:type="dxa"/>
            <w:noWrap/>
            <w:vAlign w:val="bottom"/>
            <w:hideMark/>
          </w:tcPr>
          <w:p w14:paraId="074452E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0.34 </w:t>
            </w:r>
          </w:p>
        </w:tc>
        <w:tc>
          <w:tcPr>
            <w:tcW w:w="400" w:type="dxa"/>
            <w:noWrap/>
            <w:vAlign w:val="bottom"/>
            <w:hideMark/>
          </w:tcPr>
          <w:p w14:paraId="632C965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0.33 </w:t>
            </w:r>
          </w:p>
        </w:tc>
        <w:tc>
          <w:tcPr>
            <w:tcW w:w="400" w:type="dxa"/>
            <w:noWrap/>
            <w:vAlign w:val="bottom"/>
            <w:hideMark/>
          </w:tcPr>
          <w:p w14:paraId="408FA90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0.31 </w:t>
            </w:r>
          </w:p>
        </w:tc>
        <w:tc>
          <w:tcPr>
            <w:tcW w:w="400" w:type="dxa"/>
            <w:noWrap/>
            <w:vAlign w:val="bottom"/>
            <w:hideMark/>
          </w:tcPr>
          <w:p w14:paraId="6255025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0.30 </w:t>
            </w:r>
          </w:p>
        </w:tc>
        <w:tc>
          <w:tcPr>
            <w:tcW w:w="400" w:type="dxa"/>
            <w:noWrap/>
            <w:vAlign w:val="bottom"/>
            <w:hideMark/>
          </w:tcPr>
          <w:p w14:paraId="724844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0.29 </w:t>
            </w:r>
          </w:p>
        </w:tc>
        <w:tc>
          <w:tcPr>
            <w:tcW w:w="460" w:type="dxa"/>
            <w:noWrap/>
            <w:vAlign w:val="bottom"/>
            <w:hideMark/>
          </w:tcPr>
          <w:p w14:paraId="59772FD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0.28 </w:t>
            </w:r>
          </w:p>
        </w:tc>
      </w:tr>
      <w:tr w:rsidR="0048224E" w:rsidRPr="00707F6D" w14:paraId="1C65306F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590392AA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791E5A26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55,000 to 64,999</w:t>
            </w:r>
          </w:p>
        </w:tc>
        <w:tc>
          <w:tcPr>
            <w:tcW w:w="680" w:type="dxa"/>
            <w:noWrap/>
            <w:vAlign w:val="bottom"/>
            <w:hideMark/>
          </w:tcPr>
          <w:p w14:paraId="1C754E3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1.31 </w:t>
            </w:r>
          </w:p>
        </w:tc>
        <w:tc>
          <w:tcPr>
            <w:tcW w:w="900" w:type="dxa"/>
            <w:noWrap/>
            <w:vAlign w:val="bottom"/>
            <w:hideMark/>
          </w:tcPr>
          <w:p w14:paraId="5B45F80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1.31 </w:t>
            </w:r>
          </w:p>
        </w:tc>
        <w:tc>
          <w:tcPr>
            <w:tcW w:w="400" w:type="dxa"/>
            <w:noWrap/>
            <w:vAlign w:val="bottom"/>
            <w:hideMark/>
          </w:tcPr>
          <w:p w14:paraId="26492E4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1.20 </w:t>
            </w:r>
          </w:p>
        </w:tc>
        <w:tc>
          <w:tcPr>
            <w:tcW w:w="400" w:type="dxa"/>
            <w:noWrap/>
            <w:vAlign w:val="bottom"/>
            <w:hideMark/>
          </w:tcPr>
          <w:p w14:paraId="608094A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1.13 </w:t>
            </w:r>
          </w:p>
        </w:tc>
        <w:tc>
          <w:tcPr>
            <w:tcW w:w="400" w:type="dxa"/>
            <w:noWrap/>
            <w:vAlign w:val="bottom"/>
            <w:hideMark/>
          </w:tcPr>
          <w:p w14:paraId="3FD2F1F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1.04 </w:t>
            </w:r>
          </w:p>
        </w:tc>
        <w:tc>
          <w:tcPr>
            <w:tcW w:w="400" w:type="dxa"/>
            <w:noWrap/>
            <w:vAlign w:val="bottom"/>
            <w:hideMark/>
          </w:tcPr>
          <w:p w14:paraId="1A98F51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0.89 </w:t>
            </w:r>
          </w:p>
        </w:tc>
        <w:tc>
          <w:tcPr>
            <w:tcW w:w="400" w:type="dxa"/>
            <w:noWrap/>
            <w:vAlign w:val="bottom"/>
            <w:hideMark/>
          </w:tcPr>
          <w:p w14:paraId="78FEFF7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0.84 </w:t>
            </w:r>
          </w:p>
        </w:tc>
        <w:tc>
          <w:tcPr>
            <w:tcW w:w="400" w:type="dxa"/>
            <w:noWrap/>
            <w:vAlign w:val="bottom"/>
            <w:hideMark/>
          </w:tcPr>
          <w:p w14:paraId="699C6EF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0.76 </w:t>
            </w:r>
          </w:p>
        </w:tc>
        <w:tc>
          <w:tcPr>
            <w:tcW w:w="400" w:type="dxa"/>
            <w:noWrap/>
            <w:vAlign w:val="bottom"/>
            <w:hideMark/>
          </w:tcPr>
          <w:p w14:paraId="3159229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0.70 </w:t>
            </w:r>
          </w:p>
        </w:tc>
        <w:tc>
          <w:tcPr>
            <w:tcW w:w="400" w:type="dxa"/>
            <w:noWrap/>
            <w:vAlign w:val="bottom"/>
            <w:hideMark/>
          </w:tcPr>
          <w:p w14:paraId="4390CB2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0.66 </w:t>
            </w:r>
          </w:p>
        </w:tc>
        <w:tc>
          <w:tcPr>
            <w:tcW w:w="400" w:type="dxa"/>
            <w:noWrap/>
            <w:vAlign w:val="bottom"/>
            <w:hideMark/>
          </w:tcPr>
          <w:p w14:paraId="24CF72C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0.60 </w:t>
            </w:r>
          </w:p>
        </w:tc>
        <w:tc>
          <w:tcPr>
            <w:tcW w:w="400" w:type="dxa"/>
            <w:noWrap/>
            <w:vAlign w:val="bottom"/>
            <w:hideMark/>
          </w:tcPr>
          <w:p w14:paraId="45726E8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0.57 </w:t>
            </w:r>
          </w:p>
        </w:tc>
        <w:tc>
          <w:tcPr>
            <w:tcW w:w="400" w:type="dxa"/>
            <w:noWrap/>
            <w:vAlign w:val="bottom"/>
            <w:hideMark/>
          </w:tcPr>
          <w:p w14:paraId="5206A95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0.55 </w:t>
            </w:r>
          </w:p>
        </w:tc>
        <w:tc>
          <w:tcPr>
            <w:tcW w:w="400" w:type="dxa"/>
            <w:noWrap/>
            <w:vAlign w:val="bottom"/>
            <w:hideMark/>
          </w:tcPr>
          <w:p w14:paraId="649ABA2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0.53 </w:t>
            </w:r>
          </w:p>
        </w:tc>
        <w:tc>
          <w:tcPr>
            <w:tcW w:w="400" w:type="dxa"/>
            <w:noWrap/>
            <w:vAlign w:val="bottom"/>
            <w:hideMark/>
          </w:tcPr>
          <w:p w14:paraId="1EE464A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0.51 </w:t>
            </w:r>
          </w:p>
        </w:tc>
        <w:tc>
          <w:tcPr>
            <w:tcW w:w="400" w:type="dxa"/>
            <w:noWrap/>
            <w:vAlign w:val="bottom"/>
            <w:hideMark/>
          </w:tcPr>
          <w:p w14:paraId="3AF71A0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0.49 </w:t>
            </w:r>
          </w:p>
        </w:tc>
        <w:tc>
          <w:tcPr>
            <w:tcW w:w="400" w:type="dxa"/>
            <w:noWrap/>
            <w:vAlign w:val="bottom"/>
            <w:hideMark/>
          </w:tcPr>
          <w:p w14:paraId="34ADC4C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0.47 </w:t>
            </w:r>
          </w:p>
        </w:tc>
        <w:tc>
          <w:tcPr>
            <w:tcW w:w="400" w:type="dxa"/>
            <w:noWrap/>
            <w:vAlign w:val="bottom"/>
            <w:hideMark/>
          </w:tcPr>
          <w:p w14:paraId="0962B80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0.45 </w:t>
            </w:r>
          </w:p>
        </w:tc>
        <w:tc>
          <w:tcPr>
            <w:tcW w:w="400" w:type="dxa"/>
            <w:noWrap/>
            <w:vAlign w:val="bottom"/>
            <w:hideMark/>
          </w:tcPr>
          <w:p w14:paraId="2B3B6F3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0.43 </w:t>
            </w:r>
          </w:p>
        </w:tc>
        <w:tc>
          <w:tcPr>
            <w:tcW w:w="400" w:type="dxa"/>
            <w:noWrap/>
            <w:vAlign w:val="bottom"/>
            <w:hideMark/>
          </w:tcPr>
          <w:p w14:paraId="2226561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0.41 </w:t>
            </w:r>
          </w:p>
        </w:tc>
        <w:tc>
          <w:tcPr>
            <w:tcW w:w="400" w:type="dxa"/>
            <w:noWrap/>
            <w:vAlign w:val="bottom"/>
            <w:hideMark/>
          </w:tcPr>
          <w:p w14:paraId="33C08FC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0.40 </w:t>
            </w:r>
          </w:p>
        </w:tc>
        <w:tc>
          <w:tcPr>
            <w:tcW w:w="400" w:type="dxa"/>
            <w:noWrap/>
            <w:vAlign w:val="bottom"/>
            <w:hideMark/>
          </w:tcPr>
          <w:p w14:paraId="7D58E20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0.38 </w:t>
            </w:r>
          </w:p>
        </w:tc>
        <w:tc>
          <w:tcPr>
            <w:tcW w:w="440" w:type="dxa"/>
            <w:noWrap/>
            <w:vAlign w:val="bottom"/>
            <w:hideMark/>
          </w:tcPr>
          <w:p w14:paraId="55E4998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0.36 </w:t>
            </w:r>
          </w:p>
        </w:tc>
        <w:tc>
          <w:tcPr>
            <w:tcW w:w="400" w:type="dxa"/>
            <w:noWrap/>
            <w:vAlign w:val="bottom"/>
            <w:hideMark/>
          </w:tcPr>
          <w:p w14:paraId="3DE2F90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0.35 </w:t>
            </w:r>
          </w:p>
        </w:tc>
        <w:tc>
          <w:tcPr>
            <w:tcW w:w="400" w:type="dxa"/>
            <w:noWrap/>
            <w:vAlign w:val="bottom"/>
            <w:hideMark/>
          </w:tcPr>
          <w:p w14:paraId="47778C3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0.34 </w:t>
            </w:r>
          </w:p>
        </w:tc>
        <w:tc>
          <w:tcPr>
            <w:tcW w:w="400" w:type="dxa"/>
            <w:noWrap/>
            <w:vAlign w:val="bottom"/>
            <w:hideMark/>
          </w:tcPr>
          <w:p w14:paraId="504A95D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0.32 </w:t>
            </w:r>
          </w:p>
        </w:tc>
        <w:tc>
          <w:tcPr>
            <w:tcW w:w="400" w:type="dxa"/>
            <w:noWrap/>
            <w:vAlign w:val="bottom"/>
            <w:hideMark/>
          </w:tcPr>
          <w:p w14:paraId="5863F32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0.31 </w:t>
            </w:r>
          </w:p>
        </w:tc>
        <w:tc>
          <w:tcPr>
            <w:tcW w:w="460" w:type="dxa"/>
            <w:noWrap/>
            <w:vAlign w:val="bottom"/>
            <w:hideMark/>
          </w:tcPr>
          <w:p w14:paraId="0D7353D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0.30 </w:t>
            </w:r>
          </w:p>
        </w:tc>
      </w:tr>
      <w:tr w:rsidR="0048224E" w:rsidRPr="00707F6D" w14:paraId="5177D5EF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70FFE26B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239E29BE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65,000 to 74,999</w:t>
            </w:r>
          </w:p>
        </w:tc>
        <w:tc>
          <w:tcPr>
            <w:tcW w:w="680" w:type="dxa"/>
            <w:noWrap/>
            <w:vAlign w:val="bottom"/>
            <w:hideMark/>
          </w:tcPr>
          <w:p w14:paraId="05B4361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1.36 </w:t>
            </w:r>
          </w:p>
        </w:tc>
        <w:tc>
          <w:tcPr>
            <w:tcW w:w="900" w:type="dxa"/>
            <w:noWrap/>
            <w:vAlign w:val="bottom"/>
            <w:hideMark/>
          </w:tcPr>
          <w:p w14:paraId="6D8AEE0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1.36 </w:t>
            </w:r>
          </w:p>
        </w:tc>
        <w:tc>
          <w:tcPr>
            <w:tcW w:w="400" w:type="dxa"/>
            <w:noWrap/>
            <w:vAlign w:val="bottom"/>
            <w:hideMark/>
          </w:tcPr>
          <w:p w14:paraId="05DBA50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1.25 </w:t>
            </w:r>
          </w:p>
        </w:tc>
        <w:tc>
          <w:tcPr>
            <w:tcW w:w="400" w:type="dxa"/>
            <w:noWrap/>
            <w:vAlign w:val="bottom"/>
            <w:hideMark/>
          </w:tcPr>
          <w:p w14:paraId="5656762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1.18 </w:t>
            </w:r>
          </w:p>
        </w:tc>
        <w:tc>
          <w:tcPr>
            <w:tcW w:w="400" w:type="dxa"/>
            <w:noWrap/>
            <w:vAlign w:val="bottom"/>
            <w:hideMark/>
          </w:tcPr>
          <w:p w14:paraId="4DFE842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1.08 </w:t>
            </w:r>
          </w:p>
        </w:tc>
        <w:tc>
          <w:tcPr>
            <w:tcW w:w="400" w:type="dxa"/>
            <w:noWrap/>
            <w:vAlign w:val="bottom"/>
            <w:hideMark/>
          </w:tcPr>
          <w:p w14:paraId="38201CB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0.94 </w:t>
            </w:r>
          </w:p>
        </w:tc>
        <w:tc>
          <w:tcPr>
            <w:tcW w:w="400" w:type="dxa"/>
            <w:noWrap/>
            <w:vAlign w:val="bottom"/>
            <w:hideMark/>
          </w:tcPr>
          <w:p w14:paraId="42FB595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0.89 </w:t>
            </w:r>
          </w:p>
        </w:tc>
        <w:tc>
          <w:tcPr>
            <w:tcW w:w="400" w:type="dxa"/>
            <w:noWrap/>
            <w:vAlign w:val="bottom"/>
            <w:hideMark/>
          </w:tcPr>
          <w:p w14:paraId="3F9E96C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0.81 </w:t>
            </w:r>
          </w:p>
        </w:tc>
        <w:tc>
          <w:tcPr>
            <w:tcW w:w="400" w:type="dxa"/>
            <w:noWrap/>
            <w:vAlign w:val="bottom"/>
            <w:hideMark/>
          </w:tcPr>
          <w:p w14:paraId="420A162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0.76 </w:t>
            </w:r>
          </w:p>
        </w:tc>
        <w:tc>
          <w:tcPr>
            <w:tcW w:w="400" w:type="dxa"/>
            <w:noWrap/>
            <w:vAlign w:val="bottom"/>
            <w:hideMark/>
          </w:tcPr>
          <w:p w14:paraId="1801685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0.71 </w:t>
            </w:r>
          </w:p>
        </w:tc>
        <w:tc>
          <w:tcPr>
            <w:tcW w:w="400" w:type="dxa"/>
            <w:noWrap/>
            <w:vAlign w:val="bottom"/>
            <w:hideMark/>
          </w:tcPr>
          <w:p w14:paraId="090C504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0.65 </w:t>
            </w:r>
          </w:p>
        </w:tc>
        <w:tc>
          <w:tcPr>
            <w:tcW w:w="400" w:type="dxa"/>
            <w:noWrap/>
            <w:vAlign w:val="bottom"/>
            <w:hideMark/>
          </w:tcPr>
          <w:p w14:paraId="386FC37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0.63 </w:t>
            </w:r>
          </w:p>
        </w:tc>
        <w:tc>
          <w:tcPr>
            <w:tcW w:w="400" w:type="dxa"/>
            <w:noWrap/>
            <w:vAlign w:val="bottom"/>
            <w:hideMark/>
          </w:tcPr>
          <w:p w14:paraId="32AAEE7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0.61 </w:t>
            </w:r>
          </w:p>
        </w:tc>
        <w:tc>
          <w:tcPr>
            <w:tcW w:w="400" w:type="dxa"/>
            <w:noWrap/>
            <w:vAlign w:val="bottom"/>
            <w:hideMark/>
          </w:tcPr>
          <w:p w14:paraId="628A5E0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0.59 </w:t>
            </w:r>
          </w:p>
        </w:tc>
        <w:tc>
          <w:tcPr>
            <w:tcW w:w="400" w:type="dxa"/>
            <w:noWrap/>
            <w:vAlign w:val="bottom"/>
            <w:hideMark/>
          </w:tcPr>
          <w:p w14:paraId="71474CB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0.57 </w:t>
            </w:r>
          </w:p>
        </w:tc>
        <w:tc>
          <w:tcPr>
            <w:tcW w:w="400" w:type="dxa"/>
            <w:noWrap/>
            <w:vAlign w:val="bottom"/>
            <w:hideMark/>
          </w:tcPr>
          <w:p w14:paraId="5756546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0.55 </w:t>
            </w:r>
          </w:p>
        </w:tc>
        <w:tc>
          <w:tcPr>
            <w:tcW w:w="400" w:type="dxa"/>
            <w:noWrap/>
            <w:vAlign w:val="bottom"/>
            <w:hideMark/>
          </w:tcPr>
          <w:p w14:paraId="25F0EA7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0.54 </w:t>
            </w:r>
          </w:p>
        </w:tc>
        <w:tc>
          <w:tcPr>
            <w:tcW w:w="400" w:type="dxa"/>
            <w:noWrap/>
            <w:vAlign w:val="bottom"/>
            <w:hideMark/>
          </w:tcPr>
          <w:p w14:paraId="26603C3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0.52 </w:t>
            </w:r>
          </w:p>
        </w:tc>
        <w:tc>
          <w:tcPr>
            <w:tcW w:w="400" w:type="dxa"/>
            <w:noWrap/>
            <w:vAlign w:val="bottom"/>
            <w:hideMark/>
          </w:tcPr>
          <w:p w14:paraId="54F2C10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0.51 </w:t>
            </w:r>
          </w:p>
        </w:tc>
        <w:tc>
          <w:tcPr>
            <w:tcW w:w="400" w:type="dxa"/>
            <w:noWrap/>
            <w:vAlign w:val="bottom"/>
            <w:hideMark/>
          </w:tcPr>
          <w:p w14:paraId="7FE4FCF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0.49 </w:t>
            </w:r>
          </w:p>
        </w:tc>
        <w:tc>
          <w:tcPr>
            <w:tcW w:w="400" w:type="dxa"/>
            <w:noWrap/>
            <w:vAlign w:val="bottom"/>
            <w:hideMark/>
          </w:tcPr>
          <w:p w14:paraId="0EC9897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0.48 </w:t>
            </w:r>
          </w:p>
        </w:tc>
        <w:tc>
          <w:tcPr>
            <w:tcW w:w="400" w:type="dxa"/>
            <w:noWrap/>
            <w:vAlign w:val="bottom"/>
            <w:hideMark/>
          </w:tcPr>
          <w:p w14:paraId="64AC60B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0.46 </w:t>
            </w:r>
          </w:p>
        </w:tc>
        <w:tc>
          <w:tcPr>
            <w:tcW w:w="440" w:type="dxa"/>
            <w:noWrap/>
            <w:vAlign w:val="bottom"/>
            <w:hideMark/>
          </w:tcPr>
          <w:p w14:paraId="44064FC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0.45 </w:t>
            </w:r>
          </w:p>
        </w:tc>
        <w:tc>
          <w:tcPr>
            <w:tcW w:w="400" w:type="dxa"/>
            <w:noWrap/>
            <w:vAlign w:val="bottom"/>
            <w:hideMark/>
          </w:tcPr>
          <w:p w14:paraId="41303BB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0.43 </w:t>
            </w:r>
          </w:p>
        </w:tc>
        <w:tc>
          <w:tcPr>
            <w:tcW w:w="400" w:type="dxa"/>
            <w:noWrap/>
            <w:vAlign w:val="bottom"/>
            <w:hideMark/>
          </w:tcPr>
          <w:p w14:paraId="726FF04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0.42 </w:t>
            </w:r>
          </w:p>
        </w:tc>
        <w:tc>
          <w:tcPr>
            <w:tcW w:w="400" w:type="dxa"/>
            <w:noWrap/>
            <w:vAlign w:val="bottom"/>
            <w:hideMark/>
          </w:tcPr>
          <w:p w14:paraId="4B6216A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0.41 </w:t>
            </w:r>
          </w:p>
        </w:tc>
        <w:tc>
          <w:tcPr>
            <w:tcW w:w="400" w:type="dxa"/>
            <w:noWrap/>
            <w:vAlign w:val="bottom"/>
            <w:hideMark/>
          </w:tcPr>
          <w:p w14:paraId="0D0CFC4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0.40 </w:t>
            </w:r>
          </w:p>
        </w:tc>
        <w:tc>
          <w:tcPr>
            <w:tcW w:w="460" w:type="dxa"/>
            <w:noWrap/>
            <w:vAlign w:val="bottom"/>
            <w:hideMark/>
          </w:tcPr>
          <w:p w14:paraId="463745A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0.38 </w:t>
            </w:r>
          </w:p>
        </w:tc>
      </w:tr>
      <w:tr w:rsidR="0048224E" w:rsidRPr="00707F6D" w14:paraId="3E9E0475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7D57097D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0F13EE2F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75,000 to 84,999</w:t>
            </w:r>
          </w:p>
        </w:tc>
        <w:tc>
          <w:tcPr>
            <w:tcW w:w="680" w:type="dxa"/>
            <w:noWrap/>
            <w:vAlign w:val="bottom"/>
            <w:hideMark/>
          </w:tcPr>
          <w:p w14:paraId="0AA5389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1.41 </w:t>
            </w:r>
          </w:p>
        </w:tc>
        <w:tc>
          <w:tcPr>
            <w:tcW w:w="900" w:type="dxa"/>
            <w:noWrap/>
            <w:vAlign w:val="bottom"/>
            <w:hideMark/>
          </w:tcPr>
          <w:p w14:paraId="7F790FE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1.41 </w:t>
            </w:r>
          </w:p>
        </w:tc>
        <w:tc>
          <w:tcPr>
            <w:tcW w:w="400" w:type="dxa"/>
            <w:noWrap/>
            <w:vAlign w:val="bottom"/>
            <w:hideMark/>
          </w:tcPr>
          <w:p w14:paraId="62643EA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1.30 </w:t>
            </w:r>
          </w:p>
        </w:tc>
        <w:tc>
          <w:tcPr>
            <w:tcW w:w="400" w:type="dxa"/>
            <w:noWrap/>
            <w:vAlign w:val="bottom"/>
            <w:hideMark/>
          </w:tcPr>
          <w:p w14:paraId="3AC5556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1.22 </w:t>
            </w:r>
          </w:p>
        </w:tc>
        <w:tc>
          <w:tcPr>
            <w:tcW w:w="400" w:type="dxa"/>
            <w:noWrap/>
            <w:vAlign w:val="bottom"/>
            <w:hideMark/>
          </w:tcPr>
          <w:p w14:paraId="3F693E9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1.12 </w:t>
            </w:r>
          </w:p>
        </w:tc>
        <w:tc>
          <w:tcPr>
            <w:tcW w:w="400" w:type="dxa"/>
            <w:noWrap/>
            <w:vAlign w:val="bottom"/>
            <w:hideMark/>
          </w:tcPr>
          <w:p w14:paraId="4393AE6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0.98 </w:t>
            </w:r>
          </w:p>
        </w:tc>
        <w:tc>
          <w:tcPr>
            <w:tcW w:w="400" w:type="dxa"/>
            <w:noWrap/>
            <w:vAlign w:val="bottom"/>
            <w:hideMark/>
          </w:tcPr>
          <w:p w14:paraId="1395929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0.94 </w:t>
            </w:r>
          </w:p>
        </w:tc>
        <w:tc>
          <w:tcPr>
            <w:tcW w:w="400" w:type="dxa"/>
            <w:noWrap/>
            <w:vAlign w:val="bottom"/>
            <w:hideMark/>
          </w:tcPr>
          <w:p w14:paraId="6C24513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0.86 </w:t>
            </w:r>
          </w:p>
        </w:tc>
        <w:tc>
          <w:tcPr>
            <w:tcW w:w="400" w:type="dxa"/>
            <w:noWrap/>
            <w:vAlign w:val="bottom"/>
            <w:hideMark/>
          </w:tcPr>
          <w:p w14:paraId="484B851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0.81 </w:t>
            </w:r>
          </w:p>
        </w:tc>
        <w:tc>
          <w:tcPr>
            <w:tcW w:w="400" w:type="dxa"/>
            <w:noWrap/>
            <w:vAlign w:val="bottom"/>
            <w:hideMark/>
          </w:tcPr>
          <w:p w14:paraId="143D978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0.76 </w:t>
            </w:r>
          </w:p>
        </w:tc>
        <w:tc>
          <w:tcPr>
            <w:tcW w:w="400" w:type="dxa"/>
            <w:noWrap/>
            <w:vAlign w:val="bottom"/>
            <w:hideMark/>
          </w:tcPr>
          <w:p w14:paraId="19E9E2A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0.69 </w:t>
            </w:r>
          </w:p>
        </w:tc>
        <w:tc>
          <w:tcPr>
            <w:tcW w:w="400" w:type="dxa"/>
            <w:noWrap/>
            <w:vAlign w:val="bottom"/>
            <w:hideMark/>
          </w:tcPr>
          <w:p w14:paraId="3CA9737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0.67 </w:t>
            </w:r>
          </w:p>
        </w:tc>
        <w:tc>
          <w:tcPr>
            <w:tcW w:w="400" w:type="dxa"/>
            <w:noWrap/>
            <w:vAlign w:val="bottom"/>
            <w:hideMark/>
          </w:tcPr>
          <w:p w14:paraId="4BBE8E2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0.65 </w:t>
            </w:r>
          </w:p>
        </w:tc>
        <w:tc>
          <w:tcPr>
            <w:tcW w:w="400" w:type="dxa"/>
            <w:noWrap/>
            <w:vAlign w:val="bottom"/>
            <w:hideMark/>
          </w:tcPr>
          <w:p w14:paraId="6860D27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0.63 </w:t>
            </w:r>
          </w:p>
        </w:tc>
        <w:tc>
          <w:tcPr>
            <w:tcW w:w="400" w:type="dxa"/>
            <w:noWrap/>
            <w:vAlign w:val="bottom"/>
            <w:hideMark/>
          </w:tcPr>
          <w:p w14:paraId="6577576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0.61 </w:t>
            </w:r>
          </w:p>
        </w:tc>
        <w:tc>
          <w:tcPr>
            <w:tcW w:w="400" w:type="dxa"/>
            <w:noWrap/>
            <w:vAlign w:val="bottom"/>
            <w:hideMark/>
          </w:tcPr>
          <w:p w14:paraId="2E60F66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0.59 </w:t>
            </w:r>
          </w:p>
        </w:tc>
        <w:tc>
          <w:tcPr>
            <w:tcW w:w="400" w:type="dxa"/>
            <w:noWrap/>
            <w:vAlign w:val="bottom"/>
            <w:hideMark/>
          </w:tcPr>
          <w:p w14:paraId="58D92A5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0.58 </w:t>
            </w:r>
          </w:p>
        </w:tc>
        <w:tc>
          <w:tcPr>
            <w:tcW w:w="400" w:type="dxa"/>
            <w:noWrap/>
            <w:vAlign w:val="bottom"/>
            <w:hideMark/>
          </w:tcPr>
          <w:p w14:paraId="1E3A983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0.56 </w:t>
            </w:r>
          </w:p>
        </w:tc>
        <w:tc>
          <w:tcPr>
            <w:tcW w:w="400" w:type="dxa"/>
            <w:noWrap/>
            <w:vAlign w:val="bottom"/>
            <w:hideMark/>
          </w:tcPr>
          <w:p w14:paraId="48EF11F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0.54 </w:t>
            </w:r>
          </w:p>
        </w:tc>
        <w:tc>
          <w:tcPr>
            <w:tcW w:w="400" w:type="dxa"/>
            <w:noWrap/>
            <w:vAlign w:val="bottom"/>
            <w:hideMark/>
          </w:tcPr>
          <w:p w14:paraId="1690CDE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0.53 </w:t>
            </w:r>
          </w:p>
        </w:tc>
        <w:tc>
          <w:tcPr>
            <w:tcW w:w="400" w:type="dxa"/>
            <w:noWrap/>
            <w:vAlign w:val="bottom"/>
            <w:hideMark/>
          </w:tcPr>
          <w:p w14:paraId="4C36FD7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0.51 </w:t>
            </w:r>
          </w:p>
        </w:tc>
        <w:tc>
          <w:tcPr>
            <w:tcW w:w="400" w:type="dxa"/>
            <w:noWrap/>
            <w:vAlign w:val="bottom"/>
            <w:hideMark/>
          </w:tcPr>
          <w:p w14:paraId="74A6981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0.50 </w:t>
            </w:r>
          </w:p>
        </w:tc>
        <w:tc>
          <w:tcPr>
            <w:tcW w:w="440" w:type="dxa"/>
            <w:noWrap/>
            <w:vAlign w:val="bottom"/>
            <w:hideMark/>
          </w:tcPr>
          <w:p w14:paraId="3624BC3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0.48 </w:t>
            </w:r>
          </w:p>
        </w:tc>
        <w:tc>
          <w:tcPr>
            <w:tcW w:w="400" w:type="dxa"/>
            <w:noWrap/>
            <w:vAlign w:val="bottom"/>
            <w:hideMark/>
          </w:tcPr>
          <w:p w14:paraId="3A553D2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0.47 </w:t>
            </w:r>
          </w:p>
        </w:tc>
        <w:tc>
          <w:tcPr>
            <w:tcW w:w="400" w:type="dxa"/>
            <w:noWrap/>
            <w:vAlign w:val="bottom"/>
            <w:hideMark/>
          </w:tcPr>
          <w:p w14:paraId="731803B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0.45 </w:t>
            </w:r>
          </w:p>
        </w:tc>
        <w:tc>
          <w:tcPr>
            <w:tcW w:w="400" w:type="dxa"/>
            <w:noWrap/>
            <w:vAlign w:val="bottom"/>
            <w:hideMark/>
          </w:tcPr>
          <w:p w14:paraId="7B52872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0.44 </w:t>
            </w:r>
          </w:p>
        </w:tc>
        <w:tc>
          <w:tcPr>
            <w:tcW w:w="400" w:type="dxa"/>
            <w:noWrap/>
            <w:vAlign w:val="bottom"/>
            <w:hideMark/>
          </w:tcPr>
          <w:p w14:paraId="2818962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0.43 </w:t>
            </w:r>
          </w:p>
        </w:tc>
        <w:tc>
          <w:tcPr>
            <w:tcW w:w="460" w:type="dxa"/>
            <w:noWrap/>
            <w:vAlign w:val="bottom"/>
            <w:hideMark/>
          </w:tcPr>
          <w:p w14:paraId="524510B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0.41 </w:t>
            </w:r>
          </w:p>
        </w:tc>
      </w:tr>
      <w:tr w:rsidR="0048224E" w:rsidRPr="00707F6D" w14:paraId="5C86C3CC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4F1DD225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4613C6E2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85,000 to 99,999</w:t>
            </w:r>
          </w:p>
        </w:tc>
        <w:tc>
          <w:tcPr>
            <w:tcW w:w="680" w:type="dxa"/>
            <w:noWrap/>
            <w:vAlign w:val="bottom"/>
            <w:hideMark/>
          </w:tcPr>
          <w:p w14:paraId="7FC1A61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1.47 </w:t>
            </w:r>
          </w:p>
        </w:tc>
        <w:tc>
          <w:tcPr>
            <w:tcW w:w="900" w:type="dxa"/>
            <w:noWrap/>
            <w:vAlign w:val="bottom"/>
            <w:hideMark/>
          </w:tcPr>
          <w:p w14:paraId="430D9FF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1.47 </w:t>
            </w:r>
          </w:p>
        </w:tc>
        <w:tc>
          <w:tcPr>
            <w:tcW w:w="400" w:type="dxa"/>
            <w:noWrap/>
            <w:vAlign w:val="bottom"/>
            <w:hideMark/>
          </w:tcPr>
          <w:p w14:paraId="7CBE97E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1.35 </w:t>
            </w:r>
          </w:p>
        </w:tc>
        <w:tc>
          <w:tcPr>
            <w:tcW w:w="400" w:type="dxa"/>
            <w:noWrap/>
            <w:vAlign w:val="bottom"/>
            <w:hideMark/>
          </w:tcPr>
          <w:p w14:paraId="36D561B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1.27 </w:t>
            </w:r>
          </w:p>
        </w:tc>
        <w:tc>
          <w:tcPr>
            <w:tcW w:w="400" w:type="dxa"/>
            <w:noWrap/>
            <w:vAlign w:val="bottom"/>
            <w:hideMark/>
          </w:tcPr>
          <w:p w14:paraId="33126E5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1.17 </w:t>
            </w:r>
          </w:p>
        </w:tc>
        <w:tc>
          <w:tcPr>
            <w:tcW w:w="400" w:type="dxa"/>
            <w:noWrap/>
            <w:vAlign w:val="bottom"/>
            <w:hideMark/>
          </w:tcPr>
          <w:p w14:paraId="651FD6A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1.02 </w:t>
            </w:r>
          </w:p>
        </w:tc>
        <w:tc>
          <w:tcPr>
            <w:tcW w:w="400" w:type="dxa"/>
            <w:noWrap/>
            <w:vAlign w:val="bottom"/>
            <w:hideMark/>
          </w:tcPr>
          <w:p w14:paraId="117B60E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0.99 </w:t>
            </w:r>
          </w:p>
        </w:tc>
        <w:tc>
          <w:tcPr>
            <w:tcW w:w="400" w:type="dxa"/>
            <w:noWrap/>
            <w:vAlign w:val="bottom"/>
            <w:hideMark/>
          </w:tcPr>
          <w:p w14:paraId="4540236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0.91 </w:t>
            </w:r>
          </w:p>
        </w:tc>
        <w:tc>
          <w:tcPr>
            <w:tcW w:w="400" w:type="dxa"/>
            <w:noWrap/>
            <w:vAlign w:val="bottom"/>
            <w:hideMark/>
          </w:tcPr>
          <w:p w14:paraId="489BF35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0.86 </w:t>
            </w:r>
          </w:p>
        </w:tc>
        <w:tc>
          <w:tcPr>
            <w:tcW w:w="400" w:type="dxa"/>
            <w:noWrap/>
            <w:vAlign w:val="bottom"/>
            <w:hideMark/>
          </w:tcPr>
          <w:p w14:paraId="21D2921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0.82 </w:t>
            </w:r>
          </w:p>
        </w:tc>
        <w:tc>
          <w:tcPr>
            <w:tcW w:w="400" w:type="dxa"/>
            <w:noWrap/>
            <w:vAlign w:val="bottom"/>
            <w:hideMark/>
          </w:tcPr>
          <w:p w14:paraId="263C500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0.75 </w:t>
            </w:r>
          </w:p>
        </w:tc>
        <w:tc>
          <w:tcPr>
            <w:tcW w:w="400" w:type="dxa"/>
            <w:noWrap/>
            <w:vAlign w:val="bottom"/>
            <w:hideMark/>
          </w:tcPr>
          <w:p w14:paraId="72D61EA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0.72 </w:t>
            </w:r>
          </w:p>
        </w:tc>
        <w:tc>
          <w:tcPr>
            <w:tcW w:w="400" w:type="dxa"/>
            <w:noWrap/>
            <w:vAlign w:val="bottom"/>
            <w:hideMark/>
          </w:tcPr>
          <w:p w14:paraId="1B63339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0.70 </w:t>
            </w:r>
          </w:p>
        </w:tc>
        <w:tc>
          <w:tcPr>
            <w:tcW w:w="400" w:type="dxa"/>
            <w:noWrap/>
            <w:vAlign w:val="bottom"/>
            <w:hideMark/>
          </w:tcPr>
          <w:p w14:paraId="47BF7EA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0.68 </w:t>
            </w:r>
          </w:p>
        </w:tc>
        <w:tc>
          <w:tcPr>
            <w:tcW w:w="400" w:type="dxa"/>
            <w:noWrap/>
            <w:vAlign w:val="bottom"/>
            <w:hideMark/>
          </w:tcPr>
          <w:p w14:paraId="186B83A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0.66 </w:t>
            </w:r>
          </w:p>
        </w:tc>
        <w:tc>
          <w:tcPr>
            <w:tcW w:w="400" w:type="dxa"/>
            <w:noWrap/>
            <w:vAlign w:val="bottom"/>
            <w:hideMark/>
          </w:tcPr>
          <w:p w14:paraId="6FA53D4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0.64 </w:t>
            </w:r>
          </w:p>
        </w:tc>
        <w:tc>
          <w:tcPr>
            <w:tcW w:w="400" w:type="dxa"/>
            <w:noWrap/>
            <w:vAlign w:val="bottom"/>
            <w:hideMark/>
          </w:tcPr>
          <w:p w14:paraId="312BE64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0.62 </w:t>
            </w:r>
          </w:p>
        </w:tc>
        <w:tc>
          <w:tcPr>
            <w:tcW w:w="400" w:type="dxa"/>
            <w:noWrap/>
            <w:vAlign w:val="bottom"/>
            <w:hideMark/>
          </w:tcPr>
          <w:p w14:paraId="7C2E928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0.60 </w:t>
            </w:r>
          </w:p>
        </w:tc>
        <w:tc>
          <w:tcPr>
            <w:tcW w:w="400" w:type="dxa"/>
            <w:noWrap/>
            <w:vAlign w:val="bottom"/>
            <w:hideMark/>
          </w:tcPr>
          <w:p w14:paraId="21B72EB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0.58 </w:t>
            </w:r>
          </w:p>
        </w:tc>
        <w:tc>
          <w:tcPr>
            <w:tcW w:w="400" w:type="dxa"/>
            <w:noWrap/>
            <w:vAlign w:val="bottom"/>
            <w:hideMark/>
          </w:tcPr>
          <w:p w14:paraId="0B88D46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0.57 </w:t>
            </w:r>
          </w:p>
        </w:tc>
        <w:tc>
          <w:tcPr>
            <w:tcW w:w="400" w:type="dxa"/>
            <w:noWrap/>
            <w:vAlign w:val="bottom"/>
            <w:hideMark/>
          </w:tcPr>
          <w:p w14:paraId="1B49B27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0.55 </w:t>
            </w:r>
          </w:p>
        </w:tc>
        <w:tc>
          <w:tcPr>
            <w:tcW w:w="400" w:type="dxa"/>
            <w:noWrap/>
            <w:vAlign w:val="bottom"/>
            <w:hideMark/>
          </w:tcPr>
          <w:p w14:paraId="75511FE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0.53 </w:t>
            </w:r>
          </w:p>
        </w:tc>
        <w:tc>
          <w:tcPr>
            <w:tcW w:w="440" w:type="dxa"/>
            <w:noWrap/>
            <w:vAlign w:val="bottom"/>
            <w:hideMark/>
          </w:tcPr>
          <w:p w14:paraId="4442C1F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0.52 </w:t>
            </w:r>
          </w:p>
        </w:tc>
        <w:tc>
          <w:tcPr>
            <w:tcW w:w="400" w:type="dxa"/>
            <w:noWrap/>
            <w:vAlign w:val="bottom"/>
            <w:hideMark/>
          </w:tcPr>
          <w:p w14:paraId="50188FD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0.50 </w:t>
            </w:r>
          </w:p>
        </w:tc>
        <w:tc>
          <w:tcPr>
            <w:tcW w:w="400" w:type="dxa"/>
            <w:noWrap/>
            <w:vAlign w:val="bottom"/>
            <w:hideMark/>
          </w:tcPr>
          <w:p w14:paraId="5952831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0.49 </w:t>
            </w:r>
          </w:p>
        </w:tc>
        <w:tc>
          <w:tcPr>
            <w:tcW w:w="400" w:type="dxa"/>
            <w:noWrap/>
            <w:vAlign w:val="bottom"/>
            <w:hideMark/>
          </w:tcPr>
          <w:p w14:paraId="4D7C09B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0.47 </w:t>
            </w:r>
          </w:p>
        </w:tc>
        <w:tc>
          <w:tcPr>
            <w:tcW w:w="400" w:type="dxa"/>
            <w:noWrap/>
            <w:vAlign w:val="bottom"/>
            <w:hideMark/>
          </w:tcPr>
          <w:p w14:paraId="2A8D445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0.46 </w:t>
            </w:r>
          </w:p>
        </w:tc>
        <w:tc>
          <w:tcPr>
            <w:tcW w:w="460" w:type="dxa"/>
            <w:noWrap/>
            <w:vAlign w:val="bottom"/>
            <w:hideMark/>
          </w:tcPr>
          <w:p w14:paraId="088474F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0.44 </w:t>
            </w:r>
          </w:p>
        </w:tc>
      </w:tr>
      <w:tr w:rsidR="0048224E" w:rsidRPr="00707F6D" w14:paraId="19051F94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3912542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0F345835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100,000 to 114,999</w:t>
            </w:r>
          </w:p>
        </w:tc>
        <w:tc>
          <w:tcPr>
            <w:tcW w:w="680" w:type="dxa"/>
            <w:noWrap/>
            <w:vAlign w:val="bottom"/>
            <w:hideMark/>
          </w:tcPr>
          <w:p w14:paraId="6628A78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1.53 </w:t>
            </w:r>
          </w:p>
        </w:tc>
        <w:tc>
          <w:tcPr>
            <w:tcW w:w="900" w:type="dxa"/>
            <w:noWrap/>
            <w:vAlign w:val="bottom"/>
            <w:hideMark/>
          </w:tcPr>
          <w:p w14:paraId="40AF70F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1.53 </w:t>
            </w:r>
          </w:p>
        </w:tc>
        <w:tc>
          <w:tcPr>
            <w:tcW w:w="400" w:type="dxa"/>
            <w:noWrap/>
            <w:vAlign w:val="bottom"/>
            <w:hideMark/>
          </w:tcPr>
          <w:p w14:paraId="258E3AF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1.40 </w:t>
            </w:r>
          </w:p>
        </w:tc>
        <w:tc>
          <w:tcPr>
            <w:tcW w:w="400" w:type="dxa"/>
            <w:noWrap/>
            <w:vAlign w:val="bottom"/>
            <w:hideMark/>
          </w:tcPr>
          <w:p w14:paraId="5C78807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1.32 </w:t>
            </w:r>
          </w:p>
        </w:tc>
        <w:tc>
          <w:tcPr>
            <w:tcW w:w="400" w:type="dxa"/>
            <w:noWrap/>
            <w:vAlign w:val="bottom"/>
            <w:hideMark/>
          </w:tcPr>
          <w:p w14:paraId="15E4A58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1.21 </w:t>
            </w:r>
          </w:p>
        </w:tc>
        <w:tc>
          <w:tcPr>
            <w:tcW w:w="400" w:type="dxa"/>
            <w:noWrap/>
            <w:vAlign w:val="bottom"/>
            <w:hideMark/>
          </w:tcPr>
          <w:p w14:paraId="7FAE04A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1.07 </w:t>
            </w:r>
          </w:p>
        </w:tc>
        <w:tc>
          <w:tcPr>
            <w:tcW w:w="400" w:type="dxa"/>
            <w:noWrap/>
            <w:vAlign w:val="bottom"/>
            <w:hideMark/>
          </w:tcPr>
          <w:p w14:paraId="51F55CC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1.04 </w:t>
            </w:r>
          </w:p>
        </w:tc>
        <w:tc>
          <w:tcPr>
            <w:tcW w:w="400" w:type="dxa"/>
            <w:noWrap/>
            <w:vAlign w:val="bottom"/>
            <w:hideMark/>
          </w:tcPr>
          <w:p w14:paraId="4CF402B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0.97 </w:t>
            </w:r>
          </w:p>
        </w:tc>
        <w:tc>
          <w:tcPr>
            <w:tcW w:w="400" w:type="dxa"/>
            <w:noWrap/>
            <w:vAlign w:val="bottom"/>
            <w:hideMark/>
          </w:tcPr>
          <w:p w14:paraId="481A40C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0.92 </w:t>
            </w:r>
          </w:p>
        </w:tc>
        <w:tc>
          <w:tcPr>
            <w:tcW w:w="400" w:type="dxa"/>
            <w:noWrap/>
            <w:vAlign w:val="bottom"/>
            <w:hideMark/>
          </w:tcPr>
          <w:p w14:paraId="3234525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0.89 </w:t>
            </w:r>
          </w:p>
        </w:tc>
        <w:tc>
          <w:tcPr>
            <w:tcW w:w="400" w:type="dxa"/>
            <w:noWrap/>
            <w:vAlign w:val="bottom"/>
            <w:hideMark/>
          </w:tcPr>
          <w:p w14:paraId="1C4775A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0.81 </w:t>
            </w:r>
          </w:p>
        </w:tc>
        <w:tc>
          <w:tcPr>
            <w:tcW w:w="400" w:type="dxa"/>
            <w:noWrap/>
            <w:vAlign w:val="bottom"/>
            <w:hideMark/>
          </w:tcPr>
          <w:p w14:paraId="7C78406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0.78 </w:t>
            </w:r>
          </w:p>
        </w:tc>
        <w:tc>
          <w:tcPr>
            <w:tcW w:w="400" w:type="dxa"/>
            <w:noWrap/>
            <w:vAlign w:val="bottom"/>
            <w:hideMark/>
          </w:tcPr>
          <w:p w14:paraId="2C4CBCD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0.76 </w:t>
            </w:r>
          </w:p>
        </w:tc>
        <w:tc>
          <w:tcPr>
            <w:tcW w:w="400" w:type="dxa"/>
            <w:noWrap/>
            <w:vAlign w:val="bottom"/>
            <w:hideMark/>
          </w:tcPr>
          <w:p w14:paraId="16F547C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0.74 </w:t>
            </w:r>
          </w:p>
        </w:tc>
        <w:tc>
          <w:tcPr>
            <w:tcW w:w="400" w:type="dxa"/>
            <w:noWrap/>
            <w:vAlign w:val="bottom"/>
            <w:hideMark/>
          </w:tcPr>
          <w:p w14:paraId="5ACF04D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0.71 </w:t>
            </w:r>
          </w:p>
        </w:tc>
        <w:tc>
          <w:tcPr>
            <w:tcW w:w="400" w:type="dxa"/>
            <w:noWrap/>
            <w:vAlign w:val="bottom"/>
            <w:hideMark/>
          </w:tcPr>
          <w:p w14:paraId="52FA8A3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0.69 </w:t>
            </w:r>
          </w:p>
        </w:tc>
        <w:tc>
          <w:tcPr>
            <w:tcW w:w="400" w:type="dxa"/>
            <w:noWrap/>
            <w:vAlign w:val="bottom"/>
            <w:hideMark/>
          </w:tcPr>
          <w:p w14:paraId="7096654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0.67 </w:t>
            </w:r>
          </w:p>
        </w:tc>
        <w:tc>
          <w:tcPr>
            <w:tcW w:w="400" w:type="dxa"/>
            <w:noWrap/>
            <w:vAlign w:val="bottom"/>
            <w:hideMark/>
          </w:tcPr>
          <w:p w14:paraId="54B95A0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0.65 </w:t>
            </w:r>
          </w:p>
        </w:tc>
        <w:tc>
          <w:tcPr>
            <w:tcW w:w="400" w:type="dxa"/>
            <w:noWrap/>
            <w:vAlign w:val="bottom"/>
            <w:hideMark/>
          </w:tcPr>
          <w:p w14:paraId="65C049C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0.63 </w:t>
            </w:r>
          </w:p>
        </w:tc>
        <w:tc>
          <w:tcPr>
            <w:tcW w:w="400" w:type="dxa"/>
            <w:noWrap/>
            <w:vAlign w:val="bottom"/>
            <w:hideMark/>
          </w:tcPr>
          <w:p w14:paraId="1CDC870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0.61 </w:t>
            </w:r>
          </w:p>
        </w:tc>
        <w:tc>
          <w:tcPr>
            <w:tcW w:w="400" w:type="dxa"/>
            <w:noWrap/>
            <w:vAlign w:val="bottom"/>
            <w:hideMark/>
          </w:tcPr>
          <w:p w14:paraId="533508E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0.59 </w:t>
            </w:r>
          </w:p>
        </w:tc>
        <w:tc>
          <w:tcPr>
            <w:tcW w:w="400" w:type="dxa"/>
            <w:noWrap/>
            <w:vAlign w:val="bottom"/>
            <w:hideMark/>
          </w:tcPr>
          <w:p w14:paraId="34A3A5A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0.58 </w:t>
            </w:r>
          </w:p>
        </w:tc>
        <w:tc>
          <w:tcPr>
            <w:tcW w:w="440" w:type="dxa"/>
            <w:noWrap/>
            <w:vAlign w:val="bottom"/>
            <w:hideMark/>
          </w:tcPr>
          <w:p w14:paraId="05174E7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0.56 </w:t>
            </w:r>
          </w:p>
        </w:tc>
        <w:tc>
          <w:tcPr>
            <w:tcW w:w="400" w:type="dxa"/>
            <w:noWrap/>
            <w:vAlign w:val="bottom"/>
            <w:hideMark/>
          </w:tcPr>
          <w:p w14:paraId="6A2AE22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0.54 </w:t>
            </w:r>
          </w:p>
        </w:tc>
        <w:tc>
          <w:tcPr>
            <w:tcW w:w="400" w:type="dxa"/>
            <w:noWrap/>
            <w:vAlign w:val="bottom"/>
            <w:hideMark/>
          </w:tcPr>
          <w:p w14:paraId="0A33F79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0.53 </w:t>
            </w:r>
          </w:p>
        </w:tc>
        <w:tc>
          <w:tcPr>
            <w:tcW w:w="400" w:type="dxa"/>
            <w:noWrap/>
            <w:vAlign w:val="bottom"/>
            <w:hideMark/>
          </w:tcPr>
          <w:p w14:paraId="06AD755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0.51 </w:t>
            </w:r>
          </w:p>
        </w:tc>
        <w:tc>
          <w:tcPr>
            <w:tcW w:w="400" w:type="dxa"/>
            <w:noWrap/>
            <w:vAlign w:val="bottom"/>
            <w:hideMark/>
          </w:tcPr>
          <w:p w14:paraId="477BEB5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0.50 </w:t>
            </w:r>
          </w:p>
        </w:tc>
        <w:tc>
          <w:tcPr>
            <w:tcW w:w="460" w:type="dxa"/>
            <w:noWrap/>
            <w:vAlign w:val="bottom"/>
            <w:hideMark/>
          </w:tcPr>
          <w:p w14:paraId="77FF524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0.48 </w:t>
            </w:r>
          </w:p>
        </w:tc>
      </w:tr>
      <w:tr w:rsidR="0048224E" w:rsidRPr="00707F6D" w14:paraId="3F8A29A8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74992EE1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33A85DD5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115,000 to 129,999</w:t>
            </w:r>
          </w:p>
        </w:tc>
        <w:tc>
          <w:tcPr>
            <w:tcW w:w="680" w:type="dxa"/>
            <w:noWrap/>
            <w:vAlign w:val="bottom"/>
            <w:hideMark/>
          </w:tcPr>
          <w:p w14:paraId="5D24840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1.58 </w:t>
            </w:r>
          </w:p>
        </w:tc>
        <w:tc>
          <w:tcPr>
            <w:tcW w:w="900" w:type="dxa"/>
            <w:noWrap/>
            <w:vAlign w:val="bottom"/>
            <w:hideMark/>
          </w:tcPr>
          <w:p w14:paraId="5CE9DD9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1.58 </w:t>
            </w:r>
          </w:p>
        </w:tc>
        <w:tc>
          <w:tcPr>
            <w:tcW w:w="400" w:type="dxa"/>
            <w:noWrap/>
            <w:vAlign w:val="bottom"/>
            <w:hideMark/>
          </w:tcPr>
          <w:p w14:paraId="12E74DB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1.45 </w:t>
            </w:r>
          </w:p>
        </w:tc>
        <w:tc>
          <w:tcPr>
            <w:tcW w:w="400" w:type="dxa"/>
            <w:noWrap/>
            <w:vAlign w:val="bottom"/>
            <w:hideMark/>
          </w:tcPr>
          <w:p w14:paraId="4E9D271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1.37 </w:t>
            </w:r>
          </w:p>
        </w:tc>
        <w:tc>
          <w:tcPr>
            <w:tcW w:w="400" w:type="dxa"/>
            <w:noWrap/>
            <w:vAlign w:val="bottom"/>
            <w:hideMark/>
          </w:tcPr>
          <w:p w14:paraId="7DF2883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1.26 </w:t>
            </w:r>
          </w:p>
        </w:tc>
        <w:tc>
          <w:tcPr>
            <w:tcW w:w="400" w:type="dxa"/>
            <w:noWrap/>
            <w:vAlign w:val="bottom"/>
            <w:hideMark/>
          </w:tcPr>
          <w:p w14:paraId="5C61339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1.12 </w:t>
            </w:r>
          </w:p>
        </w:tc>
        <w:tc>
          <w:tcPr>
            <w:tcW w:w="400" w:type="dxa"/>
            <w:noWrap/>
            <w:vAlign w:val="bottom"/>
            <w:hideMark/>
          </w:tcPr>
          <w:p w14:paraId="180456D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1.09 </w:t>
            </w:r>
          </w:p>
        </w:tc>
        <w:tc>
          <w:tcPr>
            <w:tcW w:w="400" w:type="dxa"/>
            <w:noWrap/>
            <w:vAlign w:val="bottom"/>
            <w:hideMark/>
          </w:tcPr>
          <w:p w14:paraId="7985023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1.03 </w:t>
            </w:r>
          </w:p>
        </w:tc>
        <w:tc>
          <w:tcPr>
            <w:tcW w:w="400" w:type="dxa"/>
            <w:noWrap/>
            <w:vAlign w:val="bottom"/>
            <w:hideMark/>
          </w:tcPr>
          <w:p w14:paraId="7EB234E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0.98 </w:t>
            </w:r>
          </w:p>
        </w:tc>
        <w:tc>
          <w:tcPr>
            <w:tcW w:w="400" w:type="dxa"/>
            <w:noWrap/>
            <w:vAlign w:val="bottom"/>
            <w:hideMark/>
          </w:tcPr>
          <w:p w14:paraId="15A505D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0.95 </w:t>
            </w:r>
          </w:p>
        </w:tc>
        <w:tc>
          <w:tcPr>
            <w:tcW w:w="400" w:type="dxa"/>
            <w:noWrap/>
            <w:vAlign w:val="bottom"/>
            <w:hideMark/>
          </w:tcPr>
          <w:p w14:paraId="76DE0DA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0.86 </w:t>
            </w:r>
          </w:p>
        </w:tc>
        <w:tc>
          <w:tcPr>
            <w:tcW w:w="400" w:type="dxa"/>
            <w:noWrap/>
            <w:vAlign w:val="bottom"/>
            <w:hideMark/>
          </w:tcPr>
          <w:p w14:paraId="3FBEA5D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0.85 </w:t>
            </w:r>
          </w:p>
        </w:tc>
        <w:tc>
          <w:tcPr>
            <w:tcW w:w="400" w:type="dxa"/>
            <w:noWrap/>
            <w:vAlign w:val="bottom"/>
            <w:hideMark/>
          </w:tcPr>
          <w:p w14:paraId="0FEE2C9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0.83 </w:t>
            </w:r>
          </w:p>
        </w:tc>
        <w:tc>
          <w:tcPr>
            <w:tcW w:w="400" w:type="dxa"/>
            <w:noWrap/>
            <w:vAlign w:val="bottom"/>
            <w:hideMark/>
          </w:tcPr>
          <w:p w14:paraId="3F304DE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0.81 </w:t>
            </w:r>
          </w:p>
        </w:tc>
        <w:tc>
          <w:tcPr>
            <w:tcW w:w="400" w:type="dxa"/>
            <w:noWrap/>
            <w:vAlign w:val="bottom"/>
            <w:hideMark/>
          </w:tcPr>
          <w:p w14:paraId="3B297C9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0.80 </w:t>
            </w:r>
          </w:p>
        </w:tc>
        <w:tc>
          <w:tcPr>
            <w:tcW w:w="400" w:type="dxa"/>
            <w:noWrap/>
            <w:vAlign w:val="bottom"/>
            <w:hideMark/>
          </w:tcPr>
          <w:p w14:paraId="419DBFB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0.78 </w:t>
            </w:r>
          </w:p>
        </w:tc>
        <w:tc>
          <w:tcPr>
            <w:tcW w:w="400" w:type="dxa"/>
            <w:noWrap/>
            <w:vAlign w:val="bottom"/>
            <w:hideMark/>
          </w:tcPr>
          <w:p w14:paraId="5BD0A9E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0.76 </w:t>
            </w:r>
          </w:p>
        </w:tc>
        <w:tc>
          <w:tcPr>
            <w:tcW w:w="400" w:type="dxa"/>
            <w:noWrap/>
            <w:vAlign w:val="bottom"/>
            <w:hideMark/>
          </w:tcPr>
          <w:p w14:paraId="6F137F6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0.75 </w:t>
            </w:r>
          </w:p>
        </w:tc>
        <w:tc>
          <w:tcPr>
            <w:tcW w:w="400" w:type="dxa"/>
            <w:noWrap/>
            <w:vAlign w:val="bottom"/>
            <w:hideMark/>
          </w:tcPr>
          <w:p w14:paraId="5A0C576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0.73 </w:t>
            </w:r>
          </w:p>
        </w:tc>
        <w:tc>
          <w:tcPr>
            <w:tcW w:w="400" w:type="dxa"/>
            <w:noWrap/>
            <w:vAlign w:val="bottom"/>
            <w:hideMark/>
          </w:tcPr>
          <w:p w14:paraId="26811BE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0.72 </w:t>
            </w:r>
          </w:p>
        </w:tc>
        <w:tc>
          <w:tcPr>
            <w:tcW w:w="400" w:type="dxa"/>
            <w:noWrap/>
            <w:vAlign w:val="bottom"/>
            <w:hideMark/>
          </w:tcPr>
          <w:p w14:paraId="4218237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0.71 </w:t>
            </w:r>
          </w:p>
        </w:tc>
        <w:tc>
          <w:tcPr>
            <w:tcW w:w="400" w:type="dxa"/>
            <w:noWrap/>
            <w:vAlign w:val="bottom"/>
            <w:hideMark/>
          </w:tcPr>
          <w:p w14:paraId="33156F1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0.69 </w:t>
            </w:r>
          </w:p>
        </w:tc>
        <w:tc>
          <w:tcPr>
            <w:tcW w:w="440" w:type="dxa"/>
            <w:noWrap/>
            <w:vAlign w:val="bottom"/>
            <w:hideMark/>
          </w:tcPr>
          <w:p w14:paraId="585282B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0.68 </w:t>
            </w:r>
          </w:p>
        </w:tc>
        <w:tc>
          <w:tcPr>
            <w:tcW w:w="400" w:type="dxa"/>
            <w:noWrap/>
            <w:vAlign w:val="bottom"/>
            <w:hideMark/>
          </w:tcPr>
          <w:p w14:paraId="706C9DE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0.66 </w:t>
            </w:r>
          </w:p>
        </w:tc>
        <w:tc>
          <w:tcPr>
            <w:tcW w:w="400" w:type="dxa"/>
            <w:noWrap/>
            <w:vAlign w:val="bottom"/>
            <w:hideMark/>
          </w:tcPr>
          <w:p w14:paraId="11F1E24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0.65 </w:t>
            </w:r>
          </w:p>
        </w:tc>
        <w:tc>
          <w:tcPr>
            <w:tcW w:w="400" w:type="dxa"/>
            <w:noWrap/>
            <w:vAlign w:val="bottom"/>
            <w:hideMark/>
          </w:tcPr>
          <w:p w14:paraId="0782D5A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0.64 </w:t>
            </w:r>
          </w:p>
        </w:tc>
        <w:tc>
          <w:tcPr>
            <w:tcW w:w="400" w:type="dxa"/>
            <w:noWrap/>
            <w:vAlign w:val="bottom"/>
            <w:hideMark/>
          </w:tcPr>
          <w:p w14:paraId="414C087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0.62 </w:t>
            </w:r>
          </w:p>
        </w:tc>
        <w:tc>
          <w:tcPr>
            <w:tcW w:w="460" w:type="dxa"/>
            <w:noWrap/>
            <w:vAlign w:val="bottom"/>
            <w:hideMark/>
          </w:tcPr>
          <w:p w14:paraId="1CECB28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0.61 </w:t>
            </w:r>
          </w:p>
        </w:tc>
      </w:tr>
      <w:tr w:rsidR="0048224E" w:rsidRPr="00707F6D" w14:paraId="59E3B5B7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326CDD7C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1579B484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130,000 to 149,999</w:t>
            </w:r>
          </w:p>
        </w:tc>
        <w:tc>
          <w:tcPr>
            <w:tcW w:w="680" w:type="dxa"/>
            <w:noWrap/>
            <w:vAlign w:val="bottom"/>
            <w:hideMark/>
          </w:tcPr>
          <w:p w14:paraId="790EF6F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1.64 </w:t>
            </w:r>
          </w:p>
        </w:tc>
        <w:tc>
          <w:tcPr>
            <w:tcW w:w="900" w:type="dxa"/>
            <w:noWrap/>
            <w:vAlign w:val="bottom"/>
            <w:hideMark/>
          </w:tcPr>
          <w:p w14:paraId="4E24E80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1.64 </w:t>
            </w:r>
          </w:p>
        </w:tc>
        <w:tc>
          <w:tcPr>
            <w:tcW w:w="400" w:type="dxa"/>
            <w:noWrap/>
            <w:vAlign w:val="bottom"/>
            <w:hideMark/>
          </w:tcPr>
          <w:p w14:paraId="78E611E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1.51 </w:t>
            </w:r>
          </w:p>
        </w:tc>
        <w:tc>
          <w:tcPr>
            <w:tcW w:w="400" w:type="dxa"/>
            <w:noWrap/>
            <w:vAlign w:val="bottom"/>
            <w:hideMark/>
          </w:tcPr>
          <w:p w14:paraId="2D49E86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1.42 </w:t>
            </w:r>
          </w:p>
        </w:tc>
        <w:tc>
          <w:tcPr>
            <w:tcW w:w="400" w:type="dxa"/>
            <w:noWrap/>
            <w:vAlign w:val="bottom"/>
            <w:hideMark/>
          </w:tcPr>
          <w:p w14:paraId="0766238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1.30 </w:t>
            </w:r>
          </w:p>
        </w:tc>
        <w:tc>
          <w:tcPr>
            <w:tcW w:w="400" w:type="dxa"/>
            <w:noWrap/>
            <w:vAlign w:val="bottom"/>
            <w:hideMark/>
          </w:tcPr>
          <w:p w14:paraId="746D663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1.17 </w:t>
            </w:r>
          </w:p>
        </w:tc>
        <w:tc>
          <w:tcPr>
            <w:tcW w:w="400" w:type="dxa"/>
            <w:noWrap/>
            <w:vAlign w:val="bottom"/>
            <w:hideMark/>
          </w:tcPr>
          <w:p w14:paraId="23F6BE4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1.15 </w:t>
            </w:r>
          </w:p>
        </w:tc>
        <w:tc>
          <w:tcPr>
            <w:tcW w:w="400" w:type="dxa"/>
            <w:noWrap/>
            <w:vAlign w:val="bottom"/>
            <w:hideMark/>
          </w:tcPr>
          <w:p w14:paraId="4BEE2DC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1.09 </w:t>
            </w:r>
          </w:p>
        </w:tc>
        <w:tc>
          <w:tcPr>
            <w:tcW w:w="400" w:type="dxa"/>
            <w:noWrap/>
            <w:vAlign w:val="bottom"/>
            <w:hideMark/>
          </w:tcPr>
          <w:p w14:paraId="0B5E83B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1.04 </w:t>
            </w:r>
          </w:p>
        </w:tc>
        <w:tc>
          <w:tcPr>
            <w:tcW w:w="400" w:type="dxa"/>
            <w:noWrap/>
            <w:vAlign w:val="bottom"/>
            <w:hideMark/>
          </w:tcPr>
          <w:p w14:paraId="43F07A5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1.02 </w:t>
            </w:r>
          </w:p>
        </w:tc>
        <w:tc>
          <w:tcPr>
            <w:tcW w:w="400" w:type="dxa"/>
            <w:noWrap/>
            <w:vAlign w:val="bottom"/>
            <w:hideMark/>
          </w:tcPr>
          <w:p w14:paraId="7B93556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0.92 </w:t>
            </w:r>
          </w:p>
        </w:tc>
        <w:tc>
          <w:tcPr>
            <w:tcW w:w="400" w:type="dxa"/>
            <w:noWrap/>
            <w:vAlign w:val="bottom"/>
            <w:hideMark/>
          </w:tcPr>
          <w:p w14:paraId="5E3FD71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0.91 </w:t>
            </w:r>
          </w:p>
        </w:tc>
        <w:tc>
          <w:tcPr>
            <w:tcW w:w="400" w:type="dxa"/>
            <w:noWrap/>
            <w:vAlign w:val="bottom"/>
            <w:hideMark/>
          </w:tcPr>
          <w:p w14:paraId="522B474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0.89 </w:t>
            </w:r>
          </w:p>
        </w:tc>
        <w:tc>
          <w:tcPr>
            <w:tcW w:w="400" w:type="dxa"/>
            <w:noWrap/>
            <w:vAlign w:val="bottom"/>
            <w:hideMark/>
          </w:tcPr>
          <w:p w14:paraId="615A31E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0.87 </w:t>
            </w:r>
          </w:p>
        </w:tc>
        <w:tc>
          <w:tcPr>
            <w:tcW w:w="400" w:type="dxa"/>
            <w:noWrap/>
            <w:vAlign w:val="bottom"/>
            <w:hideMark/>
          </w:tcPr>
          <w:p w14:paraId="5C3A47B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0.85 </w:t>
            </w:r>
          </w:p>
        </w:tc>
        <w:tc>
          <w:tcPr>
            <w:tcW w:w="400" w:type="dxa"/>
            <w:noWrap/>
            <w:vAlign w:val="bottom"/>
            <w:hideMark/>
          </w:tcPr>
          <w:p w14:paraId="42DDD93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0.83 </w:t>
            </w:r>
          </w:p>
        </w:tc>
        <w:tc>
          <w:tcPr>
            <w:tcW w:w="400" w:type="dxa"/>
            <w:noWrap/>
            <w:vAlign w:val="bottom"/>
            <w:hideMark/>
          </w:tcPr>
          <w:p w14:paraId="53E2495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0.82 </w:t>
            </w:r>
          </w:p>
        </w:tc>
        <w:tc>
          <w:tcPr>
            <w:tcW w:w="400" w:type="dxa"/>
            <w:noWrap/>
            <w:vAlign w:val="bottom"/>
            <w:hideMark/>
          </w:tcPr>
          <w:p w14:paraId="2B23E02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0.80 </w:t>
            </w:r>
          </w:p>
        </w:tc>
        <w:tc>
          <w:tcPr>
            <w:tcW w:w="400" w:type="dxa"/>
            <w:noWrap/>
            <w:vAlign w:val="bottom"/>
            <w:hideMark/>
          </w:tcPr>
          <w:p w14:paraId="1A5AFA5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0.79 </w:t>
            </w:r>
          </w:p>
        </w:tc>
        <w:tc>
          <w:tcPr>
            <w:tcW w:w="400" w:type="dxa"/>
            <w:noWrap/>
            <w:vAlign w:val="bottom"/>
            <w:hideMark/>
          </w:tcPr>
          <w:p w14:paraId="2F42514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0.77 </w:t>
            </w:r>
          </w:p>
        </w:tc>
        <w:tc>
          <w:tcPr>
            <w:tcW w:w="400" w:type="dxa"/>
            <w:noWrap/>
            <w:vAlign w:val="bottom"/>
            <w:hideMark/>
          </w:tcPr>
          <w:p w14:paraId="1E3474F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0.75 </w:t>
            </w:r>
          </w:p>
        </w:tc>
        <w:tc>
          <w:tcPr>
            <w:tcW w:w="400" w:type="dxa"/>
            <w:noWrap/>
            <w:vAlign w:val="bottom"/>
            <w:hideMark/>
          </w:tcPr>
          <w:p w14:paraId="5D79259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0.74 </w:t>
            </w:r>
          </w:p>
        </w:tc>
        <w:tc>
          <w:tcPr>
            <w:tcW w:w="440" w:type="dxa"/>
            <w:noWrap/>
            <w:vAlign w:val="bottom"/>
            <w:hideMark/>
          </w:tcPr>
          <w:p w14:paraId="0BA2F7B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0.72 </w:t>
            </w:r>
          </w:p>
        </w:tc>
        <w:tc>
          <w:tcPr>
            <w:tcW w:w="400" w:type="dxa"/>
            <w:noWrap/>
            <w:vAlign w:val="bottom"/>
            <w:hideMark/>
          </w:tcPr>
          <w:p w14:paraId="0606826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0.71 </w:t>
            </w:r>
          </w:p>
        </w:tc>
        <w:tc>
          <w:tcPr>
            <w:tcW w:w="400" w:type="dxa"/>
            <w:noWrap/>
            <w:vAlign w:val="bottom"/>
            <w:hideMark/>
          </w:tcPr>
          <w:p w14:paraId="42C639A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0.70 </w:t>
            </w:r>
          </w:p>
        </w:tc>
        <w:tc>
          <w:tcPr>
            <w:tcW w:w="400" w:type="dxa"/>
            <w:noWrap/>
            <w:vAlign w:val="bottom"/>
            <w:hideMark/>
          </w:tcPr>
          <w:p w14:paraId="499DD1D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0.68 </w:t>
            </w:r>
          </w:p>
        </w:tc>
        <w:tc>
          <w:tcPr>
            <w:tcW w:w="400" w:type="dxa"/>
            <w:noWrap/>
            <w:vAlign w:val="bottom"/>
            <w:hideMark/>
          </w:tcPr>
          <w:p w14:paraId="46891F9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0.67 </w:t>
            </w:r>
          </w:p>
        </w:tc>
        <w:tc>
          <w:tcPr>
            <w:tcW w:w="460" w:type="dxa"/>
            <w:noWrap/>
            <w:vAlign w:val="bottom"/>
            <w:hideMark/>
          </w:tcPr>
          <w:p w14:paraId="158CE96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0.66 </w:t>
            </w:r>
          </w:p>
        </w:tc>
      </w:tr>
      <w:tr w:rsidR="0048224E" w:rsidRPr="00707F6D" w14:paraId="523BC46F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0FBF1363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305771A4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150,000 to 174,999</w:t>
            </w:r>
          </w:p>
        </w:tc>
        <w:tc>
          <w:tcPr>
            <w:tcW w:w="680" w:type="dxa"/>
            <w:noWrap/>
            <w:vAlign w:val="bottom"/>
            <w:hideMark/>
          </w:tcPr>
          <w:p w14:paraId="25AF6EA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1.71 </w:t>
            </w:r>
          </w:p>
        </w:tc>
        <w:tc>
          <w:tcPr>
            <w:tcW w:w="900" w:type="dxa"/>
            <w:noWrap/>
            <w:vAlign w:val="bottom"/>
            <w:hideMark/>
          </w:tcPr>
          <w:p w14:paraId="5634E0D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1.71 </w:t>
            </w:r>
          </w:p>
        </w:tc>
        <w:tc>
          <w:tcPr>
            <w:tcW w:w="400" w:type="dxa"/>
            <w:noWrap/>
            <w:vAlign w:val="bottom"/>
            <w:hideMark/>
          </w:tcPr>
          <w:p w14:paraId="45A2B90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1.57 </w:t>
            </w:r>
          </w:p>
        </w:tc>
        <w:tc>
          <w:tcPr>
            <w:tcW w:w="400" w:type="dxa"/>
            <w:noWrap/>
            <w:vAlign w:val="bottom"/>
            <w:hideMark/>
          </w:tcPr>
          <w:p w14:paraId="0EA207D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1.47 </w:t>
            </w:r>
          </w:p>
        </w:tc>
        <w:tc>
          <w:tcPr>
            <w:tcW w:w="400" w:type="dxa"/>
            <w:noWrap/>
            <w:vAlign w:val="bottom"/>
            <w:hideMark/>
          </w:tcPr>
          <w:p w14:paraId="7914381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1.36 </w:t>
            </w:r>
          </w:p>
        </w:tc>
        <w:tc>
          <w:tcPr>
            <w:tcW w:w="400" w:type="dxa"/>
            <w:noWrap/>
            <w:vAlign w:val="bottom"/>
            <w:hideMark/>
          </w:tcPr>
          <w:p w14:paraId="17B9D5C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1.22 </w:t>
            </w:r>
          </w:p>
        </w:tc>
        <w:tc>
          <w:tcPr>
            <w:tcW w:w="400" w:type="dxa"/>
            <w:noWrap/>
            <w:vAlign w:val="bottom"/>
            <w:hideMark/>
          </w:tcPr>
          <w:p w14:paraId="4F4A148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1.21 </w:t>
            </w:r>
          </w:p>
        </w:tc>
        <w:tc>
          <w:tcPr>
            <w:tcW w:w="400" w:type="dxa"/>
            <w:noWrap/>
            <w:vAlign w:val="bottom"/>
            <w:hideMark/>
          </w:tcPr>
          <w:p w14:paraId="6802102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1.15 </w:t>
            </w:r>
          </w:p>
        </w:tc>
        <w:tc>
          <w:tcPr>
            <w:tcW w:w="400" w:type="dxa"/>
            <w:noWrap/>
            <w:vAlign w:val="bottom"/>
            <w:hideMark/>
          </w:tcPr>
          <w:p w14:paraId="3231855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1.12 </w:t>
            </w:r>
          </w:p>
        </w:tc>
        <w:tc>
          <w:tcPr>
            <w:tcW w:w="400" w:type="dxa"/>
            <w:noWrap/>
            <w:vAlign w:val="bottom"/>
            <w:hideMark/>
          </w:tcPr>
          <w:p w14:paraId="30D58C7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1.10 </w:t>
            </w:r>
          </w:p>
        </w:tc>
        <w:tc>
          <w:tcPr>
            <w:tcW w:w="400" w:type="dxa"/>
            <w:noWrap/>
            <w:vAlign w:val="bottom"/>
            <w:hideMark/>
          </w:tcPr>
          <w:p w14:paraId="0B7B532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1.00 </w:t>
            </w:r>
          </w:p>
        </w:tc>
        <w:tc>
          <w:tcPr>
            <w:tcW w:w="400" w:type="dxa"/>
            <w:noWrap/>
            <w:vAlign w:val="bottom"/>
            <w:hideMark/>
          </w:tcPr>
          <w:p w14:paraId="1530E9E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0.98 </w:t>
            </w:r>
          </w:p>
        </w:tc>
        <w:tc>
          <w:tcPr>
            <w:tcW w:w="400" w:type="dxa"/>
            <w:noWrap/>
            <w:vAlign w:val="bottom"/>
            <w:hideMark/>
          </w:tcPr>
          <w:p w14:paraId="108A701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0.96 </w:t>
            </w:r>
          </w:p>
        </w:tc>
        <w:tc>
          <w:tcPr>
            <w:tcW w:w="400" w:type="dxa"/>
            <w:noWrap/>
            <w:vAlign w:val="bottom"/>
            <w:hideMark/>
          </w:tcPr>
          <w:p w14:paraId="29FA805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0.94 </w:t>
            </w:r>
          </w:p>
        </w:tc>
        <w:tc>
          <w:tcPr>
            <w:tcW w:w="400" w:type="dxa"/>
            <w:noWrap/>
            <w:vAlign w:val="bottom"/>
            <w:hideMark/>
          </w:tcPr>
          <w:p w14:paraId="0A1A519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0.92 </w:t>
            </w:r>
          </w:p>
        </w:tc>
        <w:tc>
          <w:tcPr>
            <w:tcW w:w="400" w:type="dxa"/>
            <w:noWrap/>
            <w:vAlign w:val="bottom"/>
            <w:hideMark/>
          </w:tcPr>
          <w:p w14:paraId="2EB9BCD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0.90 </w:t>
            </w:r>
          </w:p>
        </w:tc>
        <w:tc>
          <w:tcPr>
            <w:tcW w:w="400" w:type="dxa"/>
            <w:noWrap/>
            <w:vAlign w:val="bottom"/>
            <w:hideMark/>
          </w:tcPr>
          <w:p w14:paraId="268F596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0.88 </w:t>
            </w:r>
          </w:p>
        </w:tc>
        <w:tc>
          <w:tcPr>
            <w:tcW w:w="400" w:type="dxa"/>
            <w:noWrap/>
            <w:vAlign w:val="bottom"/>
            <w:hideMark/>
          </w:tcPr>
          <w:p w14:paraId="6465AC9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0.87 </w:t>
            </w:r>
          </w:p>
        </w:tc>
        <w:tc>
          <w:tcPr>
            <w:tcW w:w="400" w:type="dxa"/>
            <w:noWrap/>
            <w:vAlign w:val="bottom"/>
            <w:hideMark/>
          </w:tcPr>
          <w:p w14:paraId="2B9A22F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0.85 </w:t>
            </w:r>
          </w:p>
        </w:tc>
        <w:tc>
          <w:tcPr>
            <w:tcW w:w="400" w:type="dxa"/>
            <w:noWrap/>
            <w:vAlign w:val="bottom"/>
            <w:hideMark/>
          </w:tcPr>
          <w:p w14:paraId="533B89C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0.83 </w:t>
            </w:r>
          </w:p>
        </w:tc>
        <w:tc>
          <w:tcPr>
            <w:tcW w:w="400" w:type="dxa"/>
            <w:noWrap/>
            <w:vAlign w:val="bottom"/>
            <w:hideMark/>
          </w:tcPr>
          <w:p w14:paraId="2E22B99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0.81 </w:t>
            </w:r>
          </w:p>
        </w:tc>
        <w:tc>
          <w:tcPr>
            <w:tcW w:w="400" w:type="dxa"/>
            <w:noWrap/>
            <w:vAlign w:val="bottom"/>
            <w:hideMark/>
          </w:tcPr>
          <w:p w14:paraId="0537C01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0.80 </w:t>
            </w:r>
          </w:p>
        </w:tc>
        <w:tc>
          <w:tcPr>
            <w:tcW w:w="440" w:type="dxa"/>
            <w:noWrap/>
            <w:vAlign w:val="bottom"/>
            <w:hideMark/>
          </w:tcPr>
          <w:p w14:paraId="46CFDB3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0.78 </w:t>
            </w:r>
          </w:p>
        </w:tc>
        <w:tc>
          <w:tcPr>
            <w:tcW w:w="400" w:type="dxa"/>
            <w:noWrap/>
            <w:vAlign w:val="bottom"/>
            <w:hideMark/>
          </w:tcPr>
          <w:p w14:paraId="2F1A7A3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0.77 </w:t>
            </w:r>
          </w:p>
        </w:tc>
        <w:tc>
          <w:tcPr>
            <w:tcW w:w="400" w:type="dxa"/>
            <w:noWrap/>
            <w:vAlign w:val="bottom"/>
            <w:hideMark/>
          </w:tcPr>
          <w:p w14:paraId="25CE8B2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0.75 </w:t>
            </w:r>
          </w:p>
        </w:tc>
        <w:tc>
          <w:tcPr>
            <w:tcW w:w="400" w:type="dxa"/>
            <w:noWrap/>
            <w:vAlign w:val="bottom"/>
            <w:hideMark/>
          </w:tcPr>
          <w:p w14:paraId="7FBC6F5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0.74 </w:t>
            </w:r>
          </w:p>
        </w:tc>
        <w:tc>
          <w:tcPr>
            <w:tcW w:w="400" w:type="dxa"/>
            <w:noWrap/>
            <w:vAlign w:val="bottom"/>
            <w:hideMark/>
          </w:tcPr>
          <w:p w14:paraId="7B0759B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0.72 </w:t>
            </w:r>
          </w:p>
        </w:tc>
        <w:tc>
          <w:tcPr>
            <w:tcW w:w="460" w:type="dxa"/>
            <w:noWrap/>
            <w:vAlign w:val="bottom"/>
            <w:hideMark/>
          </w:tcPr>
          <w:p w14:paraId="6409422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0.71 </w:t>
            </w:r>
          </w:p>
        </w:tc>
      </w:tr>
      <w:tr w:rsidR="0048224E" w:rsidRPr="00707F6D" w14:paraId="2A167D71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59EBB03D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41D4ECCD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175,000 to 199,999</w:t>
            </w:r>
          </w:p>
        </w:tc>
        <w:tc>
          <w:tcPr>
            <w:tcW w:w="680" w:type="dxa"/>
            <w:noWrap/>
            <w:vAlign w:val="bottom"/>
            <w:hideMark/>
          </w:tcPr>
          <w:p w14:paraId="208D49B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1.77 </w:t>
            </w:r>
          </w:p>
        </w:tc>
        <w:tc>
          <w:tcPr>
            <w:tcW w:w="900" w:type="dxa"/>
            <w:noWrap/>
            <w:vAlign w:val="bottom"/>
            <w:hideMark/>
          </w:tcPr>
          <w:p w14:paraId="6752CC9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1.77 </w:t>
            </w:r>
          </w:p>
        </w:tc>
        <w:tc>
          <w:tcPr>
            <w:tcW w:w="400" w:type="dxa"/>
            <w:noWrap/>
            <w:vAlign w:val="bottom"/>
            <w:hideMark/>
          </w:tcPr>
          <w:p w14:paraId="6E80DE5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1.64 </w:t>
            </w:r>
          </w:p>
        </w:tc>
        <w:tc>
          <w:tcPr>
            <w:tcW w:w="400" w:type="dxa"/>
            <w:noWrap/>
            <w:vAlign w:val="bottom"/>
            <w:hideMark/>
          </w:tcPr>
          <w:p w14:paraId="60DF26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1.55 </w:t>
            </w:r>
          </w:p>
        </w:tc>
        <w:tc>
          <w:tcPr>
            <w:tcW w:w="400" w:type="dxa"/>
            <w:noWrap/>
            <w:vAlign w:val="bottom"/>
            <w:hideMark/>
          </w:tcPr>
          <w:p w14:paraId="6BE01C9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1.43 </w:t>
            </w:r>
          </w:p>
        </w:tc>
        <w:tc>
          <w:tcPr>
            <w:tcW w:w="400" w:type="dxa"/>
            <w:noWrap/>
            <w:vAlign w:val="bottom"/>
            <w:hideMark/>
          </w:tcPr>
          <w:p w14:paraId="0FB523A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1.30 </w:t>
            </w:r>
          </w:p>
        </w:tc>
        <w:tc>
          <w:tcPr>
            <w:tcW w:w="400" w:type="dxa"/>
            <w:noWrap/>
            <w:vAlign w:val="bottom"/>
            <w:hideMark/>
          </w:tcPr>
          <w:p w14:paraId="33254EA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1.29 </w:t>
            </w:r>
          </w:p>
        </w:tc>
        <w:tc>
          <w:tcPr>
            <w:tcW w:w="400" w:type="dxa"/>
            <w:noWrap/>
            <w:vAlign w:val="bottom"/>
            <w:hideMark/>
          </w:tcPr>
          <w:p w14:paraId="3948259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1.23 </w:t>
            </w:r>
          </w:p>
        </w:tc>
        <w:tc>
          <w:tcPr>
            <w:tcW w:w="400" w:type="dxa"/>
            <w:noWrap/>
            <w:vAlign w:val="bottom"/>
            <w:hideMark/>
          </w:tcPr>
          <w:p w14:paraId="1FD76E3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1.20 </w:t>
            </w:r>
          </w:p>
        </w:tc>
        <w:tc>
          <w:tcPr>
            <w:tcW w:w="400" w:type="dxa"/>
            <w:noWrap/>
            <w:vAlign w:val="bottom"/>
            <w:hideMark/>
          </w:tcPr>
          <w:p w14:paraId="26AC3C0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1.18 </w:t>
            </w:r>
          </w:p>
        </w:tc>
        <w:tc>
          <w:tcPr>
            <w:tcW w:w="400" w:type="dxa"/>
            <w:noWrap/>
            <w:vAlign w:val="bottom"/>
            <w:hideMark/>
          </w:tcPr>
          <w:p w14:paraId="3888932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1.08 </w:t>
            </w:r>
          </w:p>
        </w:tc>
        <w:tc>
          <w:tcPr>
            <w:tcW w:w="400" w:type="dxa"/>
            <w:noWrap/>
            <w:vAlign w:val="bottom"/>
            <w:hideMark/>
          </w:tcPr>
          <w:p w14:paraId="6A82A74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1.06 </w:t>
            </w:r>
          </w:p>
        </w:tc>
        <w:tc>
          <w:tcPr>
            <w:tcW w:w="400" w:type="dxa"/>
            <w:noWrap/>
            <w:vAlign w:val="bottom"/>
            <w:hideMark/>
          </w:tcPr>
          <w:p w14:paraId="3158DDC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1.04 </w:t>
            </w:r>
          </w:p>
        </w:tc>
        <w:tc>
          <w:tcPr>
            <w:tcW w:w="400" w:type="dxa"/>
            <w:noWrap/>
            <w:vAlign w:val="bottom"/>
            <w:hideMark/>
          </w:tcPr>
          <w:p w14:paraId="394227D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1.02 </w:t>
            </w:r>
          </w:p>
        </w:tc>
        <w:tc>
          <w:tcPr>
            <w:tcW w:w="400" w:type="dxa"/>
            <w:noWrap/>
            <w:vAlign w:val="bottom"/>
            <w:hideMark/>
          </w:tcPr>
          <w:p w14:paraId="39FE39B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1.00 </w:t>
            </w:r>
          </w:p>
        </w:tc>
        <w:tc>
          <w:tcPr>
            <w:tcW w:w="400" w:type="dxa"/>
            <w:noWrap/>
            <w:vAlign w:val="bottom"/>
            <w:hideMark/>
          </w:tcPr>
          <w:p w14:paraId="68F8210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0.98 </w:t>
            </w:r>
          </w:p>
        </w:tc>
        <w:tc>
          <w:tcPr>
            <w:tcW w:w="400" w:type="dxa"/>
            <w:noWrap/>
            <w:vAlign w:val="bottom"/>
            <w:hideMark/>
          </w:tcPr>
          <w:p w14:paraId="1218E33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0.96 </w:t>
            </w:r>
          </w:p>
        </w:tc>
        <w:tc>
          <w:tcPr>
            <w:tcW w:w="400" w:type="dxa"/>
            <w:noWrap/>
            <w:vAlign w:val="bottom"/>
            <w:hideMark/>
          </w:tcPr>
          <w:p w14:paraId="5FD07EC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0.94 </w:t>
            </w:r>
          </w:p>
        </w:tc>
        <w:tc>
          <w:tcPr>
            <w:tcW w:w="400" w:type="dxa"/>
            <w:noWrap/>
            <w:vAlign w:val="bottom"/>
            <w:hideMark/>
          </w:tcPr>
          <w:p w14:paraId="5C9B958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0.92 </w:t>
            </w:r>
          </w:p>
        </w:tc>
        <w:tc>
          <w:tcPr>
            <w:tcW w:w="400" w:type="dxa"/>
            <w:noWrap/>
            <w:vAlign w:val="bottom"/>
            <w:hideMark/>
          </w:tcPr>
          <w:p w14:paraId="57C4D0C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0.90 </w:t>
            </w:r>
          </w:p>
        </w:tc>
        <w:tc>
          <w:tcPr>
            <w:tcW w:w="400" w:type="dxa"/>
            <w:noWrap/>
            <w:vAlign w:val="bottom"/>
            <w:hideMark/>
          </w:tcPr>
          <w:p w14:paraId="348985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0.88 </w:t>
            </w:r>
          </w:p>
        </w:tc>
        <w:tc>
          <w:tcPr>
            <w:tcW w:w="400" w:type="dxa"/>
            <w:noWrap/>
            <w:vAlign w:val="bottom"/>
            <w:hideMark/>
          </w:tcPr>
          <w:p w14:paraId="1AD1B15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0.86 </w:t>
            </w:r>
          </w:p>
        </w:tc>
        <w:tc>
          <w:tcPr>
            <w:tcW w:w="440" w:type="dxa"/>
            <w:noWrap/>
            <w:vAlign w:val="bottom"/>
            <w:hideMark/>
          </w:tcPr>
          <w:p w14:paraId="798C6C2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0.85 </w:t>
            </w:r>
          </w:p>
        </w:tc>
        <w:tc>
          <w:tcPr>
            <w:tcW w:w="400" w:type="dxa"/>
            <w:noWrap/>
            <w:vAlign w:val="bottom"/>
            <w:hideMark/>
          </w:tcPr>
          <w:p w14:paraId="1B1D29E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0.83 </w:t>
            </w:r>
          </w:p>
        </w:tc>
        <w:tc>
          <w:tcPr>
            <w:tcW w:w="400" w:type="dxa"/>
            <w:noWrap/>
            <w:vAlign w:val="bottom"/>
            <w:hideMark/>
          </w:tcPr>
          <w:p w14:paraId="48DE06F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0.81 </w:t>
            </w:r>
          </w:p>
        </w:tc>
        <w:tc>
          <w:tcPr>
            <w:tcW w:w="400" w:type="dxa"/>
            <w:noWrap/>
            <w:vAlign w:val="bottom"/>
            <w:hideMark/>
          </w:tcPr>
          <w:p w14:paraId="08BF2A5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0.80 </w:t>
            </w:r>
          </w:p>
        </w:tc>
        <w:tc>
          <w:tcPr>
            <w:tcW w:w="400" w:type="dxa"/>
            <w:noWrap/>
            <w:vAlign w:val="bottom"/>
            <w:hideMark/>
          </w:tcPr>
          <w:p w14:paraId="28C762C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0.78 </w:t>
            </w:r>
          </w:p>
        </w:tc>
        <w:tc>
          <w:tcPr>
            <w:tcW w:w="460" w:type="dxa"/>
            <w:noWrap/>
            <w:vAlign w:val="bottom"/>
            <w:hideMark/>
          </w:tcPr>
          <w:p w14:paraId="0425681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0.77 </w:t>
            </w:r>
          </w:p>
        </w:tc>
      </w:tr>
      <w:tr w:rsidR="0048224E" w:rsidRPr="00707F6D" w14:paraId="4F1B4ED4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3BD7180A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45C2161E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200,000 to 229,999</w:t>
            </w:r>
          </w:p>
        </w:tc>
        <w:tc>
          <w:tcPr>
            <w:tcW w:w="680" w:type="dxa"/>
            <w:noWrap/>
            <w:vAlign w:val="bottom"/>
            <w:hideMark/>
          </w:tcPr>
          <w:p w14:paraId="41D7589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1.84 </w:t>
            </w:r>
          </w:p>
        </w:tc>
        <w:tc>
          <w:tcPr>
            <w:tcW w:w="900" w:type="dxa"/>
            <w:noWrap/>
            <w:vAlign w:val="bottom"/>
            <w:hideMark/>
          </w:tcPr>
          <w:p w14:paraId="7D6F3F1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1.84 </w:t>
            </w:r>
          </w:p>
        </w:tc>
        <w:tc>
          <w:tcPr>
            <w:tcW w:w="400" w:type="dxa"/>
            <w:noWrap/>
            <w:vAlign w:val="bottom"/>
            <w:hideMark/>
          </w:tcPr>
          <w:p w14:paraId="2FD4878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1.71 </w:t>
            </w:r>
          </w:p>
        </w:tc>
        <w:tc>
          <w:tcPr>
            <w:tcW w:w="400" w:type="dxa"/>
            <w:noWrap/>
            <w:vAlign w:val="bottom"/>
            <w:hideMark/>
          </w:tcPr>
          <w:p w14:paraId="07606A8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1.62 </w:t>
            </w:r>
          </w:p>
        </w:tc>
        <w:tc>
          <w:tcPr>
            <w:tcW w:w="400" w:type="dxa"/>
            <w:noWrap/>
            <w:vAlign w:val="bottom"/>
            <w:hideMark/>
          </w:tcPr>
          <w:p w14:paraId="18E2F1F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1.51 </w:t>
            </w:r>
          </w:p>
        </w:tc>
        <w:tc>
          <w:tcPr>
            <w:tcW w:w="400" w:type="dxa"/>
            <w:noWrap/>
            <w:vAlign w:val="bottom"/>
            <w:hideMark/>
          </w:tcPr>
          <w:p w14:paraId="55696A6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1.38 </w:t>
            </w:r>
          </w:p>
        </w:tc>
        <w:tc>
          <w:tcPr>
            <w:tcW w:w="400" w:type="dxa"/>
            <w:noWrap/>
            <w:vAlign w:val="bottom"/>
            <w:hideMark/>
          </w:tcPr>
          <w:p w14:paraId="482474F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1.37 </w:t>
            </w:r>
          </w:p>
        </w:tc>
        <w:tc>
          <w:tcPr>
            <w:tcW w:w="400" w:type="dxa"/>
            <w:noWrap/>
            <w:vAlign w:val="bottom"/>
            <w:hideMark/>
          </w:tcPr>
          <w:p w14:paraId="39A82FB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1.31 </w:t>
            </w:r>
          </w:p>
        </w:tc>
        <w:tc>
          <w:tcPr>
            <w:tcW w:w="400" w:type="dxa"/>
            <w:noWrap/>
            <w:vAlign w:val="bottom"/>
            <w:hideMark/>
          </w:tcPr>
          <w:p w14:paraId="043BC00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1.28 </w:t>
            </w:r>
          </w:p>
        </w:tc>
        <w:tc>
          <w:tcPr>
            <w:tcW w:w="400" w:type="dxa"/>
            <w:noWrap/>
            <w:vAlign w:val="bottom"/>
            <w:hideMark/>
          </w:tcPr>
          <w:p w14:paraId="03435F2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1.26 </w:t>
            </w:r>
          </w:p>
        </w:tc>
        <w:tc>
          <w:tcPr>
            <w:tcW w:w="400" w:type="dxa"/>
            <w:noWrap/>
            <w:vAlign w:val="bottom"/>
            <w:hideMark/>
          </w:tcPr>
          <w:p w14:paraId="4AA6505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1.16 </w:t>
            </w:r>
          </w:p>
        </w:tc>
        <w:tc>
          <w:tcPr>
            <w:tcW w:w="400" w:type="dxa"/>
            <w:noWrap/>
            <w:vAlign w:val="bottom"/>
            <w:hideMark/>
          </w:tcPr>
          <w:p w14:paraId="6965903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1.15 </w:t>
            </w:r>
          </w:p>
        </w:tc>
        <w:tc>
          <w:tcPr>
            <w:tcW w:w="400" w:type="dxa"/>
            <w:noWrap/>
            <w:vAlign w:val="bottom"/>
            <w:hideMark/>
          </w:tcPr>
          <w:p w14:paraId="7859B68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1.14 </w:t>
            </w:r>
          </w:p>
        </w:tc>
        <w:tc>
          <w:tcPr>
            <w:tcW w:w="400" w:type="dxa"/>
            <w:noWrap/>
            <w:vAlign w:val="bottom"/>
            <w:hideMark/>
          </w:tcPr>
          <w:p w14:paraId="24BCA6F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1.13 </w:t>
            </w:r>
          </w:p>
        </w:tc>
        <w:tc>
          <w:tcPr>
            <w:tcW w:w="400" w:type="dxa"/>
            <w:noWrap/>
            <w:vAlign w:val="bottom"/>
            <w:hideMark/>
          </w:tcPr>
          <w:p w14:paraId="745D717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1.12 </w:t>
            </w:r>
          </w:p>
        </w:tc>
        <w:tc>
          <w:tcPr>
            <w:tcW w:w="400" w:type="dxa"/>
            <w:noWrap/>
            <w:vAlign w:val="bottom"/>
            <w:hideMark/>
          </w:tcPr>
          <w:p w14:paraId="3FD612F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1.11 </w:t>
            </w:r>
          </w:p>
        </w:tc>
        <w:tc>
          <w:tcPr>
            <w:tcW w:w="400" w:type="dxa"/>
            <w:noWrap/>
            <w:vAlign w:val="bottom"/>
            <w:hideMark/>
          </w:tcPr>
          <w:p w14:paraId="12A2144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1.10 </w:t>
            </w:r>
          </w:p>
        </w:tc>
        <w:tc>
          <w:tcPr>
            <w:tcW w:w="400" w:type="dxa"/>
            <w:noWrap/>
            <w:vAlign w:val="bottom"/>
            <w:hideMark/>
          </w:tcPr>
          <w:p w14:paraId="6EEFAD8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1.08 </w:t>
            </w:r>
          </w:p>
        </w:tc>
        <w:tc>
          <w:tcPr>
            <w:tcW w:w="400" w:type="dxa"/>
            <w:noWrap/>
            <w:vAlign w:val="bottom"/>
            <w:hideMark/>
          </w:tcPr>
          <w:p w14:paraId="7BE0B21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1.07 </w:t>
            </w:r>
          </w:p>
        </w:tc>
        <w:tc>
          <w:tcPr>
            <w:tcW w:w="400" w:type="dxa"/>
            <w:noWrap/>
            <w:vAlign w:val="bottom"/>
            <w:hideMark/>
          </w:tcPr>
          <w:p w14:paraId="761CF00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1.06 </w:t>
            </w:r>
          </w:p>
        </w:tc>
        <w:tc>
          <w:tcPr>
            <w:tcW w:w="400" w:type="dxa"/>
            <w:noWrap/>
            <w:vAlign w:val="bottom"/>
            <w:hideMark/>
          </w:tcPr>
          <w:p w14:paraId="4F31F88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1.05 </w:t>
            </w:r>
          </w:p>
        </w:tc>
        <w:tc>
          <w:tcPr>
            <w:tcW w:w="400" w:type="dxa"/>
            <w:noWrap/>
            <w:vAlign w:val="bottom"/>
            <w:hideMark/>
          </w:tcPr>
          <w:p w14:paraId="4B17B90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1.04 </w:t>
            </w:r>
          </w:p>
        </w:tc>
        <w:tc>
          <w:tcPr>
            <w:tcW w:w="440" w:type="dxa"/>
            <w:noWrap/>
            <w:vAlign w:val="bottom"/>
            <w:hideMark/>
          </w:tcPr>
          <w:p w14:paraId="6822B3B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1.03 </w:t>
            </w:r>
          </w:p>
        </w:tc>
        <w:tc>
          <w:tcPr>
            <w:tcW w:w="400" w:type="dxa"/>
            <w:noWrap/>
            <w:vAlign w:val="bottom"/>
            <w:hideMark/>
          </w:tcPr>
          <w:p w14:paraId="1655295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1.02 </w:t>
            </w:r>
          </w:p>
        </w:tc>
        <w:tc>
          <w:tcPr>
            <w:tcW w:w="400" w:type="dxa"/>
            <w:noWrap/>
            <w:vAlign w:val="bottom"/>
            <w:hideMark/>
          </w:tcPr>
          <w:p w14:paraId="5C20528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1.01 </w:t>
            </w:r>
          </w:p>
        </w:tc>
        <w:tc>
          <w:tcPr>
            <w:tcW w:w="400" w:type="dxa"/>
            <w:noWrap/>
            <w:vAlign w:val="bottom"/>
            <w:hideMark/>
          </w:tcPr>
          <w:p w14:paraId="5F0B40B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1.00 </w:t>
            </w:r>
          </w:p>
        </w:tc>
        <w:tc>
          <w:tcPr>
            <w:tcW w:w="400" w:type="dxa"/>
            <w:noWrap/>
            <w:vAlign w:val="bottom"/>
            <w:hideMark/>
          </w:tcPr>
          <w:p w14:paraId="4DBF6CE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0.99 </w:t>
            </w:r>
          </w:p>
        </w:tc>
        <w:tc>
          <w:tcPr>
            <w:tcW w:w="460" w:type="dxa"/>
            <w:noWrap/>
            <w:vAlign w:val="bottom"/>
            <w:hideMark/>
          </w:tcPr>
          <w:p w14:paraId="43C09B8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0.98 </w:t>
            </w:r>
          </w:p>
        </w:tc>
      </w:tr>
      <w:tr w:rsidR="0048224E" w:rsidRPr="00707F6D" w14:paraId="2742AF73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65ABEB1D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0F67980C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230,000 to 259,999</w:t>
            </w:r>
          </w:p>
        </w:tc>
        <w:tc>
          <w:tcPr>
            <w:tcW w:w="680" w:type="dxa"/>
            <w:noWrap/>
            <w:vAlign w:val="bottom"/>
            <w:hideMark/>
          </w:tcPr>
          <w:p w14:paraId="1440B60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1.91 </w:t>
            </w:r>
          </w:p>
        </w:tc>
        <w:tc>
          <w:tcPr>
            <w:tcW w:w="900" w:type="dxa"/>
            <w:noWrap/>
            <w:vAlign w:val="bottom"/>
            <w:hideMark/>
          </w:tcPr>
          <w:p w14:paraId="1194618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1.91 </w:t>
            </w:r>
          </w:p>
        </w:tc>
        <w:tc>
          <w:tcPr>
            <w:tcW w:w="400" w:type="dxa"/>
            <w:noWrap/>
            <w:vAlign w:val="bottom"/>
            <w:hideMark/>
          </w:tcPr>
          <w:p w14:paraId="046DF48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1.78 </w:t>
            </w:r>
          </w:p>
        </w:tc>
        <w:tc>
          <w:tcPr>
            <w:tcW w:w="400" w:type="dxa"/>
            <w:noWrap/>
            <w:vAlign w:val="bottom"/>
            <w:hideMark/>
          </w:tcPr>
          <w:p w14:paraId="094A7DE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1.69 </w:t>
            </w:r>
          </w:p>
        </w:tc>
        <w:tc>
          <w:tcPr>
            <w:tcW w:w="400" w:type="dxa"/>
            <w:noWrap/>
            <w:vAlign w:val="bottom"/>
            <w:hideMark/>
          </w:tcPr>
          <w:p w14:paraId="09CD4D8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1.58 </w:t>
            </w:r>
          </w:p>
        </w:tc>
        <w:tc>
          <w:tcPr>
            <w:tcW w:w="400" w:type="dxa"/>
            <w:noWrap/>
            <w:vAlign w:val="bottom"/>
            <w:hideMark/>
          </w:tcPr>
          <w:p w14:paraId="2425085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1.46 </w:t>
            </w:r>
          </w:p>
        </w:tc>
        <w:tc>
          <w:tcPr>
            <w:tcW w:w="400" w:type="dxa"/>
            <w:noWrap/>
            <w:vAlign w:val="bottom"/>
            <w:hideMark/>
          </w:tcPr>
          <w:p w14:paraId="3BBED87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1.45 </w:t>
            </w:r>
          </w:p>
        </w:tc>
        <w:tc>
          <w:tcPr>
            <w:tcW w:w="400" w:type="dxa"/>
            <w:noWrap/>
            <w:vAlign w:val="bottom"/>
            <w:hideMark/>
          </w:tcPr>
          <w:p w14:paraId="238215C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1.40 </w:t>
            </w:r>
          </w:p>
        </w:tc>
        <w:tc>
          <w:tcPr>
            <w:tcW w:w="400" w:type="dxa"/>
            <w:noWrap/>
            <w:vAlign w:val="bottom"/>
            <w:hideMark/>
          </w:tcPr>
          <w:p w14:paraId="508B66D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1.37 </w:t>
            </w:r>
          </w:p>
        </w:tc>
        <w:tc>
          <w:tcPr>
            <w:tcW w:w="400" w:type="dxa"/>
            <w:noWrap/>
            <w:vAlign w:val="bottom"/>
            <w:hideMark/>
          </w:tcPr>
          <w:p w14:paraId="0EF5FCC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1.35 </w:t>
            </w:r>
          </w:p>
        </w:tc>
        <w:tc>
          <w:tcPr>
            <w:tcW w:w="400" w:type="dxa"/>
            <w:noWrap/>
            <w:vAlign w:val="bottom"/>
            <w:hideMark/>
          </w:tcPr>
          <w:p w14:paraId="0DEE7B7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1.25 </w:t>
            </w:r>
          </w:p>
        </w:tc>
        <w:tc>
          <w:tcPr>
            <w:tcW w:w="400" w:type="dxa"/>
            <w:noWrap/>
            <w:vAlign w:val="bottom"/>
            <w:hideMark/>
          </w:tcPr>
          <w:p w14:paraId="110347A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1.24 </w:t>
            </w:r>
          </w:p>
        </w:tc>
        <w:tc>
          <w:tcPr>
            <w:tcW w:w="400" w:type="dxa"/>
            <w:noWrap/>
            <w:vAlign w:val="bottom"/>
            <w:hideMark/>
          </w:tcPr>
          <w:p w14:paraId="45E130E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1.23 </w:t>
            </w:r>
          </w:p>
        </w:tc>
        <w:tc>
          <w:tcPr>
            <w:tcW w:w="400" w:type="dxa"/>
            <w:noWrap/>
            <w:vAlign w:val="bottom"/>
            <w:hideMark/>
          </w:tcPr>
          <w:p w14:paraId="6B1D05B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1.21 </w:t>
            </w:r>
          </w:p>
        </w:tc>
        <w:tc>
          <w:tcPr>
            <w:tcW w:w="400" w:type="dxa"/>
            <w:noWrap/>
            <w:vAlign w:val="bottom"/>
            <w:hideMark/>
          </w:tcPr>
          <w:p w14:paraId="5370755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1.20 </w:t>
            </w:r>
          </w:p>
        </w:tc>
        <w:tc>
          <w:tcPr>
            <w:tcW w:w="400" w:type="dxa"/>
            <w:noWrap/>
            <w:vAlign w:val="bottom"/>
            <w:hideMark/>
          </w:tcPr>
          <w:p w14:paraId="1C51CE2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1.19 </w:t>
            </w:r>
          </w:p>
        </w:tc>
        <w:tc>
          <w:tcPr>
            <w:tcW w:w="400" w:type="dxa"/>
            <w:noWrap/>
            <w:vAlign w:val="bottom"/>
            <w:hideMark/>
          </w:tcPr>
          <w:p w14:paraId="095DFE8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1.18 </w:t>
            </w:r>
          </w:p>
        </w:tc>
        <w:tc>
          <w:tcPr>
            <w:tcW w:w="400" w:type="dxa"/>
            <w:noWrap/>
            <w:vAlign w:val="bottom"/>
            <w:hideMark/>
          </w:tcPr>
          <w:p w14:paraId="75F9D3B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1.17 </w:t>
            </w:r>
          </w:p>
        </w:tc>
        <w:tc>
          <w:tcPr>
            <w:tcW w:w="400" w:type="dxa"/>
            <w:noWrap/>
            <w:vAlign w:val="bottom"/>
            <w:hideMark/>
          </w:tcPr>
          <w:p w14:paraId="0C3BCB1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1.16 </w:t>
            </w:r>
          </w:p>
        </w:tc>
        <w:tc>
          <w:tcPr>
            <w:tcW w:w="400" w:type="dxa"/>
            <w:noWrap/>
            <w:vAlign w:val="bottom"/>
            <w:hideMark/>
          </w:tcPr>
          <w:p w14:paraId="6CEA8FB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1.14 </w:t>
            </w:r>
          </w:p>
        </w:tc>
        <w:tc>
          <w:tcPr>
            <w:tcW w:w="400" w:type="dxa"/>
            <w:noWrap/>
            <w:vAlign w:val="bottom"/>
            <w:hideMark/>
          </w:tcPr>
          <w:p w14:paraId="7D9823F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1.13 </w:t>
            </w:r>
          </w:p>
        </w:tc>
        <w:tc>
          <w:tcPr>
            <w:tcW w:w="400" w:type="dxa"/>
            <w:noWrap/>
            <w:vAlign w:val="bottom"/>
            <w:hideMark/>
          </w:tcPr>
          <w:p w14:paraId="50A8957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1.12 </w:t>
            </w:r>
          </w:p>
        </w:tc>
        <w:tc>
          <w:tcPr>
            <w:tcW w:w="440" w:type="dxa"/>
            <w:noWrap/>
            <w:vAlign w:val="bottom"/>
            <w:hideMark/>
          </w:tcPr>
          <w:p w14:paraId="6E7AF53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1.11 </w:t>
            </w:r>
          </w:p>
        </w:tc>
        <w:tc>
          <w:tcPr>
            <w:tcW w:w="400" w:type="dxa"/>
            <w:noWrap/>
            <w:vAlign w:val="bottom"/>
            <w:hideMark/>
          </w:tcPr>
          <w:p w14:paraId="7E1ED41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1.10 </w:t>
            </w:r>
          </w:p>
        </w:tc>
        <w:tc>
          <w:tcPr>
            <w:tcW w:w="400" w:type="dxa"/>
            <w:noWrap/>
            <w:vAlign w:val="bottom"/>
            <w:hideMark/>
          </w:tcPr>
          <w:p w14:paraId="7FBA5EE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1.09 </w:t>
            </w:r>
          </w:p>
        </w:tc>
        <w:tc>
          <w:tcPr>
            <w:tcW w:w="400" w:type="dxa"/>
            <w:noWrap/>
            <w:vAlign w:val="bottom"/>
            <w:hideMark/>
          </w:tcPr>
          <w:p w14:paraId="2BD8805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1.08 </w:t>
            </w:r>
          </w:p>
        </w:tc>
        <w:tc>
          <w:tcPr>
            <w:tcW w:w="400" w:type="dxa"/>
            <w:noWrap/>
            <w:vAlign w:val="bottom"/>
            <w:hideMark/>
          </w:tcPr>
          <w:p w14:paraId="2BC0662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1.07 </w:t>
            </w:r>
          </w:p>
        </w:tc>
        <w:tc>
          <w:tcPr>
            <w:tcW w:w="460" w:type="dxa"/>
            <w:noWrap/>
            <w:vAlign w:val="bottom"/>
            <w:hideMark/>
          </w:tcPr>
          <w:p w14:paraId="0F1B596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1.06 </w:t>
            </w:r>
          </w:p>
        </w:tc>
      </w:tr>
      <w:tr w:rsidR="0048224E" w:rsidRPr="00707F6D" w14:paraId="7F48A573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44518420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0646A60E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260,000 to 299,999</w:t>
            </w:r>
          </w:p>
        </w:tc>
        <w:tc>
          <w:tcPr>
            <w:tcW w:w="680" w:type="dxa"/>
            <w:noWrap/>
            <w:vAlign w:val="bottom"/>
            <w:hideMark/>
          </w:tcPr>
          <w:p w14:paraId="5F5D262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1.98 </w:t>
            </w:r>
          </w:p>
        </w:tc>
        <w:tc>
          <w:tcPr>
            <w:tcW w:w="900" w:type="dxa"/>
            <w:noWrap/>
            <w:vAlign w:val="bottom"/>
            <w:hideMark/>
          </w:tcPr>
          <w:p w14:paraId="138E63F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1.98 </w:t>
            </w:r>
          </w:p>
        </w:tc>
        <w:tc>
          <w:tcPr>
            <w:tcW w:w="400" w:type="dxa"/>
            <w:noWrap/>
            <w:vAlign w:val="bottom"/>
            <w:hideMark/>
          </w:tcPr>
          <w:p w14:paraId="589CD4F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1.85 </w:t>
            </w:r>
          </w:p>
        </w:tc>
        <w:tc>
          <w:tcPr>
            <w:tcW w:w="400" w:type="dxa"/>
            <w:noWrap/>
            <w:vAlign w:val="bottom"/>
            <w:hideMark/>
          </w:tcPr>
          <w:p w14:paraId="13A3CFD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1.77 </w:t>
            </w:r>
          </w:p>
        </w:tc>
        <w:tc>
          <w:tcPr>
            <w:tcW w:w="400" w:type="dxa"/>
            <w:noWrap/>
            <w:vAlign w:val="bottom"/>
            <w:hideMark/>
          </w:tcPr>
          <w:p w14:paraId="0E6954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1.67 </w:t>
            </w:r>
          </w:p>
        </w:tc>
        <w:tc>
          <w:tcPr>
            <w:tcW w:w="400" w:type="dxa"/>
            <w:noWrap/>
            <w:vAlign w:val="bottom"/>
            <w:hideMark/>
          </w:tcPr>
          <w:p w14:paraId="79D9CED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1.55 </w:t>
            </w:r>
          </w:p>
        </w:tc>
        <w:tc>
          <w:tcPr>
            <w:tcW w:w="400" w:type="dxa"/>
            <w:noWrap/>
            <w:vAlign w:val="bottom"/>
            <w:hideMark/>
          </w:tcPr>
          <w:p w14:paraId="33DFF84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1.54 </w:t>
            </w:r>
          </w:p>
        </w:tc>
        <w:tc>
          <w:tcPr>
            <w:tcW w:w="400" w:type="dxa"/>
            <w:noWrap/>
            <w:vAlign w:val="bottom"/>
            <w:hideMark/>
          </w:tcPr>
          <w:p w14:paraId="32437E4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1.49 </w:t>
            </w:r>
          </w:p>
        </w:tc>
        <w:tc>
          <w:tcPr>
            <w:tcW w:w="400" w:type="dxa"/>
            <w:noWrap/>
            <w:vAlign w:val="bottom"/>
            <w:hideMark/>
          </w:tcPr>
          <w:p w14:paraId="62511BA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1.46 </w:t>
            </w:r>
          </w:p>
        </w:tc>
        <w:tc>
          <w:tcPr>
            <w:tcW w:w="400" w:type="dxa"/>
            <w:noWrap/>
            <w:vAlign w:val="bottom"/>
            <w:hideMark/>
          </w:tcPr>
          <w:p w14:paraId="5C9E9AA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1.44 </w:t>
            </w:r>
          </w:p>
        </w:tc>
        <w:tc>
          <w:tcPr>
            <w:tcW w:w="400" w:type="dxa"/>
            <w:noWrap/>
            <w:vAlign w:val="bottom"/>
            <w:hideMark/>
          </w:tcPr>
          <w:p w14:paraId="4BA0C3D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1.35 </w:t>
            </w:r>
          </w:p>
        </w:tc>
        <w:tc>
          <w:tcPr>
            <w:tcW w:w="400" w:type="dxa"/>
            <w:noWrap/>
            <w:vAlign w:val="bottom"/>
            <w:hideMark/>
          </w:tcPr>
          <w:p w14:paraId="7186565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1.33 </w:t>
            </w:r>
          </w:p>
        </w:tc>
        <w:tc>
          <w:tcPr>
            <w:tcW w:w="400" w:type="dxa"/>
            <w:noWrap/>
            <w:vAlign w:val="bottom"/>
            <w:hideMark/>
          </w:tcPr>
          <w:p w14:paraId="49AB20C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1.32 </w:t>
            </w:r>
          </w:p>
        </w:tc>
        <w:tc>
          <w:tcPr>
            <w:tcW w:w="400" w:type="dxa"/>
            <w:noWrap/>
            <w:vAlign w:val="bottom"/>
            <w:hideMark/>
          </w:tcPr>
          <w:p w14:paraId="4515056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1.31 </w:t>
            </w:r>
          </w:p>
        </w:tc>
        <w:tc>
          <w:tcPr>
            <w:tcW w:w="400" w:type="dxa"/>
            <w:noWrap/>
            <w:vAlign w:val="bottom"/>
            <w:hideMark/>
          </w:tcPr>
          <w:p w14:paraId="527D001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1.29 </w:t>
            </w:r>
          </w:p>
        </w:tc>
        <w:tc>
          <w:tcPr>
            <w:tcW w:w="400" w:type="dxa"/>
            <w:noWrap/>
            <w:vAlign w:val="bottom"/>
            <w:hideMark/>
          </w:tcPr>
          <w:p w14:paraId="2079F4C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1.28 </w:t>
            </w:r>
          </w:p>
        </w:tc>
        <w:tc>
          <w:tcPr>
            <w:tcW w:w="400" w:type="dxa"/>
            <w:noWrap/>
            <w:vAlign w:val="bottom"/>
            <w:hideMark/>
          </w:tcPr>
          <w:p w14:paraId="01B088D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1.27 </w:t>
            </w:r>
          </w:p>
        </w:tc>
        <w:tc>
          <w:tcPr>
            <w:tcW w:w="400" w:type="dxa"/>
            <w:noWrap/>
            <w:vAlign w:val="bottom"/>
            <w:hideMark/>
          </w:tcPr>
          <w:p w14:paraId="6C7EF81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1.25 </w:t>
            </w:r>
          </w:p>
        </w:tc>
        <w:tc>
          <w:tcPr>
            <w:tcW w:w="400" w:type="dxa"/>
            <w:noWrap/>
            <w:vAlign w:val="bottom"/>
            <w:hideMark/>
          </w:tcPr>
          <w:p w14:paraId="5E01B0C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1.24 </w:t>
            </w:r>
          </w:p>
        </w:tc>
        <w:tc>
          <w:tcPr>
            <w:tcW w:w="400" w:type="dxa"/>
            <w:noWrap/>
            <w:vAlign w:val="bottom"/>
            <w:hideMark/>
          </w:tcPr>
          <w:p w14:paraId="01E89CD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1.23 </w:t>
            </w:r>
          </w:p>
        </w:tc>
        <w:tc>
          <w:tcPr>
            <w:tcW w:w="400" w:type="dxa"/>
            <w:noWrap/>
            <w:vAlign w:val="bottom"/>
            <w:hideMark/>
          </w:tcPr>
          <w:p w14:paraId="53D59AF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1.22 </w:t>
            </w:r>
          </w:p>
        </w:tc>
        <w:tc>
          <w:tcPr>
            <w:tcW w:w="400" w:type="dxa"/>
            <w:noWrap/>
            <w:vAlign w:val="bottom"/>
            <w:hideMark/>
          </w:tcPr>
          <w:p w14:paraId="44A65AF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1.20 </w:t>
            </w:r>
          </w:p>
        </w:tc>
        <w:tc>
          <w:tcPr>
            <w:tcW w:w="440" w:type="dxa"/>
            <w:noWrap/>
            <w:vAlign w:val="bottom"/>
            <w:hideMark/>
          </w:tcPr>
          <w:p w14:paraId="3CFD45F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1.19 </w:t>
            </w:r>
          </w:p>
        </w:tc>
        <w:tc>
          <w:tcPr>
            <w:tcW w:w="400" w:type="dxa"/>
            <w:noWrap/>
            <w:vAlign w:val="bottom"/>
            <w:hideMark/>
          </w:tcPr>
          <w:p w14:paraId="5B712AE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1.18 </w:t>
            </w:r>
          </w:p>
        </w:tc>
        <w:tc>
          <w:tcPr>
            <w:tcW w:w="400" w:type="dxa"/>
            <w:noWrap/>
            <w:vAlign w:val="bottom"/>
            <w:hideMark/>
          </w:tcPr>
          <w:p w14:paraId="1F88DA6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1.17 </w:t>
            </w:r>
          </w:p>
        </w:tc>
        <w:tc>
          <w:tcPr>
            <w:tcW w:w="400" w:type="dxa"/>
            <w:noWrap/>
            <w:vAlign w:val="bottom"/>
            <w:hideMark/>
          </w:tcPr>
          <w:p w14:paraId="602EA6F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1.16 </w:t>
            </w:r>
          </w:p>
        </w:tc>
        <w:tc>
          <w:tcPr>
            <w:tcW w:w="400" w:type="dxa"/>
            <w:noWrap/>
            <w:vAlign w:val="bottom"/>
            <w:hideMark/>
          </w:tcPr>
          <w:p w14:paraId="78C8F30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1.15 </w:t>
            </w:r>
          </w:p>
        </w:tc>
        <w:tc>
          <w:tcPr>
            <w:tcW w:w="460" w:type="dxa"/>
            <w:noWrap/>
            <w:vAlign w:val="bottom"/>
            <w:hideMark/>
          </w:tcPr>
          <w:p w14:paraId="5020397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1.13 </w:t>
            </w:r>
          </w:p>
        </w:tc>
      </w:tr>
      <w:tr w:rsidR="0048224E" w:rsidRPr="00707F6D" w14:paraId="741D64D8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21002138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1D071F50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300,000 to 349,999</w:t>
            </w:r>
          </w:p>
        </w:tc>
        <w:tc>
          <w:tcPr>
            <w:tcW w:w="680" w:type="dxa"/>
            <w:noWrap/>
            <w:vAlign w:val="bottom"/>
            <w:hideMark/>
          </w:tcPr>
          <w:p w14:paraId="3548FBD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2.06 </w:t>
            </w:r>
          </w:p>
        </w:tc>
        <w:tc>
          <w:tcPr>
            <w:tcW w:w="900" w:type="dxa"/>
            <w:noWrap/>
            <w:vAlign w:val="bottom"/>
            <w:hideMark/>
          </w:tcPr>
          <w:p w14:paraId="4BF2D87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2.06 </w:t>
            </w:r>
          </w:p>
        </w:tc>
        <w:tc>
          <w:tcPr>
            <w:tcW w:w="400" w:type="dxa"/>
            <w:noWrap/>
            <w:vAlign w:val="bottom"/>
            <w:hideMark/>
          </w:tcPr>
          <w:p w14:paraId="3E66901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1.94 </w:t>
            </w:r>
          </w:p>
        </w:tc>
        <w:tc>
          <w:tcPr>
            <w:tcW w:w="400" w:type="dxa"/>
            <w:noWrap/>
            <w:vAlign w:val="bottom"/>
            <w:hideMark/>
          </w:tcPr>
          <w:p w14:paraId="7FB293C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1.86 </w:t>
            </w:r>
          </w:p>
        </w:tc>
        <w:tc>
          <w:tcPr>
            <w:tcW w:w="400" w:type="dxa"/>
            <w:noWrap/>
            <w:vAlign w:val="bottom"/>
            <w:hideMark/>
          </w:tcPr>
          <w:p w14:paraId="00DD0A5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1.76 </w:t>
            </w:r>
          </w:p>
        </w:tc>
        <w:tc>
          <w:tcPr>
            <w:tcW w:w="400" w:type="dxa"/>
            <w:noWrap/>
            <w:vAlign w:val="bottom"/>
            <w:hideMark/>
          </w:tcPr>
          <w:p w14:paraId="3AE1C68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1.65 </w:t>
            </w:r>
          </w:p>
        </w:tc>
        <w:tc>
          <w:tcPr>
            <w:tcW w:w="400" w:type="dxa"/>
            <w:noWrap/>
            <w:vAlign w:val="bottom"/>
            <w:hideMark/>
          </w:tcPr>
          <w:p w14:paraId="028A019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1.64 </w:t>
            </w:r>
          </w:p>
        </w:tc>
        <w:tc>
          <w:tcPr>
            <w:tcW w:w="400" w:type="dxa"/>
            <w:noWrap/>
            <w:vAlign w:val="bottom"/>
            <w:hideMark/>
          </w:tcPr>
          <w:p w14:paraId="036C977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1.59 </w:t>
            </w:r>
          </w:p>
        </w:tc>
        <w:tc>
          <w:tcPr>
            <w:tcW w:w="400" w:type="dxa"/>
            <w:noWrap/>
            <w:vAlign w:val="bottom"/>
            <w:hideMark/>
          </w:tcPr>
          <w:p w14:paraId="77FA6E6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1.56 </w:t>
            </w:r>
          </w:p>
        </w:tc>
        <w:tc>
          <w:tcPr>
            <w:tcW w:w="400" w:type="dxa"/>
            <w:noWrap/>
            <w:vAlign w:val="bottom"/>
            <w:hideMark/>
          </w:tcPr>
          <w:p w14:paraId="5D69E6D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1.55 </w:t>
            </w:r>
          </w:p>
        </w:tc>
        <w:tc>
          <w:tcPr>
            <w:tcW w:w="400" w:type="dxa"/>
            <w:noWrap/>
            <w:vAlign w:val="bottom"/>
            <w:hideMark/>
          </w:tcPr>
          <w:p w14:paraId="42C9555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1.46 </w:t>
            </w:r>
          </w:p>
        </w:tc>
        <w:tc>
          <w:tcPr>
            <w:tcW w:w="400" w:type="dxa"/>
            <w:noWrap/>
            <w:vAlign w:val="bottom"/>
            <w:hideMark/>
          </w:tcPr>
          <w:p w14:paraId="40DAD96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1.45 </w:t>
            </w:r>
          </w:p>
        </w:tc>
        <w:tc>
          <w:tcPr>
            <w:tcW w:w="400" w:type="dxa"/>
            <w:noWrap/>
            <w:vAlign w:val="bottom"/>
            <w:hideMark/>
          </w:tcPr>
          <w:p w14:paraId="26D2D0C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1.43 </w:t>
            </w:r>
          </w:p>
        </w:tc>
        <w:tc>
          <w:tcPr>
            <w:tcW w:w="400" w:type="dxa"/>
            <w:noWrap/>
            <w:vAlign w:val="bottom"/>
            <w:hideMark/>
          </w:tcPr>
          <w:p w14:paraId="00A0616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1.42 </w:t>
            </w:r>
          </w:p>
        </w:tc>
        <w:tc>
          <w:tcPr>
            <w:tcW w:w="400" w:type="dxa"/>
            <w:noWrap/>
            <w:vAlign w:val="bottom"/>
            <w:hideMark/>
          </w:tcPr>
          <w:p w14:paraId="23C455C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1.40 </w:t>
            </w:r>
          </w:p>
        </w:tc>
        <w:tc>
          <w:tcPr>
            <w:tcW w:w="400" w:type="dxa"/>
            <w:noWrap/>
            <w:vAlign w:val="bottom"/>
            <w:hideMark/>
          </w:tcPr>
          <w:p w14:paraId="3E1A713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1.39 </w:t>
            </w:r>
          </w:p>
        </w:tc>
        <w:tc>
          <w:tcPr>
            <w:tcW w:w="400" w:type="dxa"/>
            <w:noWrap/>
            <w:vAlign w:val="bottom"/>
            <w:hideMark/>
          </w:tcPr>
          <w:p w14:paraId="1776B88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1.37 </w:t>
            </w:r>
          </w:p>
        </w:tc>
        <w:tc>
          <w:tcPr>
            <w:tcW w:w="400" w:type="dxa"/>
            <w:noWrap/>
            <w:vAlign w:val="bottom"/>
            <w:hideMark/>
          </w:tcPr>
          <w:p w14:paraId="40926F0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1.36 </w:t>
            </w:r>
          </w:p>
        </w:tc>
        <w:tc>
          <w:tcPr>
            <w:tcW w:w="400" w:type="dxa"/>
            <w:noWrap/>
            <w:vAlign w:val="bottom"/>
            <w:hideMark/>
          </w:tcPr>
          <w:p w14:paraId="4CBA6B2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1.35 </w:t>
            </w:r>
          </w:p>
        </w:tc>
        <w:tc>
          <w:tcPr>
            <w:tcW w:w="400" w:type="dxa"/>
            <w:noWrap/>
            <w:vAlign w:val="bottom"/>
            <w:hideMark/>
          </w:tcPr>
          <w:p w14:paraId="26ACE06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1.33 </w:t>
            </w:r>
          </w:p>
        </w:tc>
        <w:tc>
          <w:tcPr>
            <w:tcW w:w="400" w:type="dxa"/>
            <w:noWrap/>
            <w:vAlign w:val="bottom"/>
            <w:hideMark/>
          </w:tcPr>
          <w:p w14:paraId="51299C3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1.32 </w:t>
            </w:r>
          </w:p>
        </w:tc>
        <w:tc>
          <w:tcPr>
            <w:tcW w:w="400" w:type="dxa"/>
            <w:noWrap/>
            <w:vAlign w:val="bottom"/>
            <w:hideMark/>
          </w:tcPr>
          <w:p w14:paraId="445AF12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1.31 </w:t>
            </w:r>
          </w:p>
        </w:tc>
        <w:tc>
          <w:tcPr>
            <w:tcW w:w="440" w:type="dxa"/>
            <w:noWrap/>
            <w:vAlign w:val="bottom"/>
            <w:hideMark/>
          </w:tcPr>
          <w:p w14:paraId="6FE232B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1.29 </w:t>
            </w:r>
          </w:p>
        </w:tc>
        <w:tc>
          <w:tcPr>
            <w:tcW w:w="400" w:type="dxa"/>
            <w:noWrap/>
            <w:vAlign w:val="bottom"/>
            <w:hideMark/>
          </w:tcPr>
          <w:p w14:paraId="53C0969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1.28 </w:t>
            </w:r>
          </w:p>
        </w:tc>
        <w:tc>
          <w:tcPr>
            <w:tcW w:w="400" w:type="dxa"/>
            <w:noWrap/>
            <w:vAlign w:val="bottom"/>
            <w:hideMark/>
          </w:tcPr>
          <w:p w14:paraId="1E5EA98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1.27 </w:t>
            </w:r>
          </w:p>
        </w:tc>
        <w:tc>
          <w:tcPr>
            <w:tcW w:w="400" w:type="dxa"/>
            <w:noWrap/>
            <w:vAlign w:val="bottom"/>
            <w:hideMark/>
          </w:tcPr>
          <w:p w14:paraId="309A652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1.26 </w:t>
            </w:r>
          </w:p>
        </w:tc>
        <w:tc>
          <w:tcPr>
            <w:tcW w:w="400" w:type="dxa"/>
            <w:noWrap/>
            <w:vAlign w:val="bottom"/>
            <w:hideMark/>
          </w:tcPr>
          <w:p w14:paraId="2E26689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1.24 </w:t>
            </w:r>
          </w:p>
        </w:tc>
        <w:tc>
          <w:tcPr>
            <w:tcW w:w="460" w:type="dxa"/>
            <w:noWrap/>
            <w:vAlign w:val="bottom"/>
            <w:hideMark/>
          </w:tcPr>
          <w:p w14:paraId="1287859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1.23 </w:t>
            </w:r>
          </w:p>
        </w:tc>
      </w:tr>
      <w:tr w:rsidR="0048224E" w:rsidRPr="00707F6D" w14:paraId="26F0D0C4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26B2B4F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30D65E4C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350,000 to 399,999</w:t>
            </w:r>
          </w:p>
        </w:tc>
        <w:tc>
          <w:tcPr>
            <w:tcW w:w="680" w:type="dxa"/>
            <w:noWrap/>
            <w:vAlign w:val="bottom"/>
            <w:hideMark/>
          </w:tcPr>
          <w:p w14:paraId="2AEC644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2.14 </w:t>
            </w:r>
          </w:p>
        </w:tc>
        <w:tc>
          <w:tcPr>
            <w:tcW w:w="900" w:type="dxa"/>
            <w:noWrap/>
            <w:vAlign w:val="bottom"/>
            <w:hideMark/>
          </w:tcPr>
          <w:p w14:paraId="49CFA30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2.14 </w:t>
            </w:r>
          </w:p>
        </w:tc>
        <w:tc>
          <w:tcPr>
            <w:tcW w:w="400" w:type="dxa"/>
            <w:noWrap/>
            <w:vAlign w:val="bottom"/>
            <w:hideMark/>
          </w:tcPr>
          <w:p w14:paraId="3DAE15F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2.03 </w:t>
            </w:r>
          </w:p>
        </w:tc>
        <w:tc>
          <w:tcPr>
            <w:tcW w:w="400" w:type="dxa"/>
            <w:noWrap/>
            <w:vAlign w:val="bottom"/>
            <w:hideMark/>
          </w:tcPr>
          <w:p w14:paraId="5A8D771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1.96 </w:t>
            </w:r>
          </w:p>
        </w:tc>
        <w:tc>
          <w:tcPr>
            <w:tcW w:w="400" w:type="dxa"/>
            <w:noWrap/>
            <w:vAlign w:val="bottom"/>
            <w:hideMark/>
          </w:tcPr>
          <w:p w14:paraId="001E05A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1.87 </w:t>
            </w:r>
          </w:p>
        </w:tc>
        <w:tc>
          <w:tcPr>
            <w:tcW w:w="400" w:type="dxa"/>
            <w:noWrap/>
            <w:vAlign w:val="bottom"/>
            <w:hideMark/>
          </w:tcPr>
          <w:p w14:paraId="1ACB5A7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1.76 </w:t>
            </w:r>
          </w:p>
        </w:tc>
        <w:tc>
          <w:tcPr>
            <w:tcW w:w="400" w:type="dxa"/>
            <w:noWrap/>
            <w:vAlign w:val="bottom"/>
            <w:hideMark/>
          </w:tcPr>
          <w:p w14:paraId="0659702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1.75 </w:t>
            </w:r>
          </w:p>
        </w:tc>
        <w:tc>
          <w:tcPr>
            <w:tcW w:w="400" w:type="dxa"/>
            <w:noWrap/>
            <w:vAlign w:val="bottom"/>
            <w:hideMark/>
          </w:tcPr>
          <w:p w14:paraId="30314F6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1.71 </w:t>
            </w:r>
          </w:p>
        </w:tc>
        <w:tc>
          <w:tcPr>
            <w:tcW w:w="400" w:type="dxa"/>
            <w:noWrap/>
            <w:vAlign w:val="bottom"/>
            <w:hideMark/>
          </w:tcPr>
          <w:p w14:paraId="6EBF1EB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1.68 </w:t>
            </w:r>
          </w:p>
        </w:tc>
        <w:tc>
          <w:tcPr>
            <w:tcW w:w="400" w:type="dxa"/>
            <w:noWrap/>
            <w:vAlign w:val="bottom"/>
            <w:hideMark/>
          </w:tcPr>
          <w:p w14:paraId="3509601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1.66 </w:t>
            </w:r>
          </w:p>
        </w:tc>
        <w:tc>
          <w:tcPr>
            <w:tcW w:w="400" w:type="dxa"/>
            <w:noWrap/>
            <w:vAlign w:val="bottom"/>
            <w:hideMark/>
          </w:tcPr>
          <w:p w14:paraId="43B7381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1.58 </w:t>
            </w:r>
          </w:p>
        </w:tc>
        <w:tc>
          <w:tcPr>
            <w:tcW w:w="400" w:type="dxa"/>
            <w:noWrap/>
            <w:vAlign w:val="bottom"/>
            <w:hideMark/>
          </w:tcPr>
          <w:p w14:paraId="66EF312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1.57 </w:t>
            </w:r>
          </w:p>
        </w:tc>
        <w:tc>
          <w:tcPr>
            <w:tcW w:w="400" w:type="dxa"/>
            <w:noWrap/>
            <w:vAlign w:val="bottom"/>
            <w:hideMark/>
          </w:tcPr>
          <w:p w14:paraId="013E8A5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1.55 </w:t>
            </w:r>
          </w:p>
        </w:tc>
        <w:tc>
          <w:tcPr>
            <w:tcW w:w="400" w:type="dxa"/>
            <w:noWrap/>
            <w:vAlign w:val="bottom"/>
            <w:hideMark/>
          </w:tcPr>
          <w:p w14:paraId="574E73F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1.54 </w:t>
            </w:r>
          </w:p>
        </w:tc>
        <w:tc>
          <w:tcPr>
            <w:tcW w:w="400" w:type="dxa"/>
            <w:noWrap/>
            <w:vAlign w:val="bottom"/>
            <w:hideMark/>
          </w:tcPr>
          <w:p w14:paraId="77C3995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1.52 </w:t>
            </w:r>
          </w:p>
        </w:tc>
        <w:tc>
          <w:tcPr>
            <w:tcW w:w="400" w:type="dxa"/>
            <w:noWrap/>
            <w:vAlign w:val="bottom"/>
            <w:hideMark/>
          </w:tcPr>
          <w:p w14:paraId="25DE259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1.51 </w:t>
            </w:r>
          </w:p>
        </w:tc>
        <w:tc>
          <w:tcPr>
            <w:tcW w:w="400" w:type="dxa"/>
            <w:noWrap/>
            <w:vAlign w:val="bottom"/>
            <w:hideMark/>
          </w:tcPr>
          <w:p w14:paraId="56544E3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1.49 </w:t>
            </w:r>
          </w:p>
        </w:tc>
        <w:tc>
          <w:tcPr>
            <w:tcW w:w="400" w:type="dxa"/>
            <w:noWrap/>
            <w:vAlign w:val="bottom"/>
            <w:hideMark/>
          </w:tcPr>
          <w:p w14:paraId="7B48AD2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1.48 </w:t>
            </w:r>
          </w:p>
        </w:tc>
        <w:tc>
          <w:tcPr>
            <w:tcW w:w="400" w:type="dxa"/>
            <w:noWrap/>
            <w:vAlign w:val="bottom"/>
            <w:hideMark/>
          </w:tcPr>
          <w:p w14:paraId="2E288F7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1.46 </w:t>
            </w:r>
          </w:p>
        </w:tc>
        <w:tc>
          <w:tcPr>
            <w:tcW w:w="400" w:type="dxa"/>
            <w:noWrap/>
            <w:vAlign w:val="bottom"/>
            <w:hideMark/>
          </w:tcPr>
          <w:p w14:paraId="65145BE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1.45 </w:t>
            </w:r>
          </w:p>
        </w:tc>
        <w:tc>
          <w:tcPr>
            <w:tcW w:w="400" w:type="dxa"/>
            <w:noWrap/>
            <w:vAlign w:val="bottom"/>
            <w:hideMark/>
          </w:tcPr>
          <w:p w14:paraId="5917D74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1.43 </w:t>
            </w:r>
          </w:p>
        </w:tc>
        <w:tc>
          <w:tcPr>
            <w:tcW w:w="400" w:type="dxa"/>
            <w:noWrap/>
            <w:vAlign w:val="bottom"/>
            <w:hideMark/>
          </w:tcPr>
          <w:p w14:paraId="02A9ED5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1.42 </w:t>
            </w:r>
          </w:p>
        </w:tc>
        <w:tc>
          <w:tcPr>
            <w:tcW w:w="440" w:type="dxa"/>
            <w:noWrap/>
            <w:vAlign w:val="bottom"/>
            <w:hideMark/>
          </w:tcPr>
          <w:p w14:paraId="4C03382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1.40 </w:t>
            </w:r>
          </w:p>
        </w:tc>
        <w:tc>
          <w:tcPr>
            <w:tcW w:w="400" w:type="dxa"/>
            <w:noWrap/>
            <w:vAlign w:val="bottom"/>
            <w:hideMark/>
          </w:tcPr>
          <w:p w14:paraId="328E6C0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1.39 </w:t>
            </w:r>
          </w:p>
        </w:tc>
        <w:tc>
          <w:tcPr>
            <w:tcW w:w="400" w:type="dxa"/>
            <w:noWrap/>
            <w:vAlign w:val="bottom"/>
            <w:hideMark/>
          </w:tcPr>
          <w:p w14:paraId="1CD2AE3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1.38 </w:t>
            </w:r>
          </w:p>
        </w:tc>
        <w:tc>
          <w:tcPr>
            <w:tcW w:w="400" w:type="dxa"/>
            <w:noWrap/>
            <w:vAlign w:val="bottom"/>
            <w:hideMark/>
          </w:tcPr>
          <w:p w14:paraId="597363B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1.36 </w:t>
            </w:r>
          </w:p>
        </w:tc>
        <w:tc>
          <w:tcPr>
            <w:tcW w:w="400" w:type="dxa"/>
            <w:noWrap/>
            <w:vAlign w:val="bottom"/>
            <w:hideMark/>
          </w:tcPr>
          <w:p w14:paraId="3AC5C34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1.35 </w:t>
            </w:r>
          </w:p>
        </w:tc>
        <w:tc>
          <w:tcPr>
            <w:tcW w:w="460" w:type="dxa"/>
            <w:noWrap/>
            <w:vAlign w:val="bottom"/>
            <w:hideMark/>
          </w:tcPr>
          <w:p w14:paraId="4FE1DD3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1.33 </w:t>
            </w:r>
          </w:p>
        </w:tc>
      </w:tr>
      <w:tr w:rsidR="0048224E" w:rsidRPr="00707F6D" w14:paraId="25CA0162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7F85A8B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45A79468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400,000 to 449,999</w:t>
            </w:r>
          </w:p>
        </w:tc>
        <w:tc>
          <w:tcPr>
            <w:tcW w:w="680" w:type="dxa"/>
            <w:noWrap/>
            <w:vAlign w:val="bottom"/>
            <w:hideMark/>
          </w:tcPr>
          <w:p w14:paraId="48F53EB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2.22 </w:t>
            </w:r>
          </w:p>
        </w:tc>
        <w:tc>
          <w:tcPr>
            <w:tcW w:w="900" w:type="dxa"/>
            <w:noWrap/>
            <w:vAlign w:val="bottom"/>
            <w:hideMark/>
          </w:tcPr>
          <w:p w14:paraId="0373994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2.22 </w:t>
            </w:r>
          </w:p>
        </w:tc>
        <w:tc>
          <w:tcPr>
            <w:tcW w:w="400" w:type="dxa"/>
            <w:noWrap/>
            <w:vAlign w:val="bottom"/>
            <w:hideMark/>
          </w:tcPr>
          <w:p w14:paraId="04CCAF8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2.12 </w:t>
            </w:r>
          </w:p>
        </w:tc>
        <w:tc>
          <w:tcPr>
            <w:tcW w:w="400" w:type="dxa"/>
            <w:noWrap/>
            <w:vAlign w:val="bottom"/>
            <w:hideMark/>
          </w:tcPr>
          <w:p w14:paraId="3B76D3B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2.05 </w:t>
            </w:r>
          </w:p>
        </w:tc>
        <w:tc>
          <w:tcPr>
            <w:tcW w:w="400" w:type="dxa"/>
            <w:noWrap/>
            <w:vAlign w:val="bottom"/>
            <w:hideMark/>
          </w:tcPr>
          <w:p w14:paraId="58A4EF1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1.96 </w:t>
            </w:r>
          </w:p>
        </w:tc>
        <w:tc>
          <w:tcPr>
            <w:tcW w:w="400" w:type="dxa"/>
            <w:noWrap/>
            <w:vAlign w:val="bottom"/>
            <w:hideMark/>
          </w:tcPr>
          <w:p w14:paraId="4A76315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1.86 </w:t>
            </w:r>
          </w:p>
        </w:tc>
        <w:tc>
          <w:tcPr>
            <w:tcW w:w="400" w:type="dxa"/>
            <w:noWrap/>
            <w:vAlign w:val="bottom"/>
            <w:hideMark/>
          </w:tcPr>
          <w:p w14:paraId="335059A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1.85 </w:t>
            </w:r>
          </w:p>
        </w:tc>
        <w:tc>
          <w:tcPr>
            <w:tcW w:w="400" w:type="dxa"/>
            <w:noWrap/>
            <w:vAlign w:val="bottom"/>
            <w:hideMark/>
          </w:tcPr>
          <w:p w14:paraId="2C8B731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1.81 </w:t>
            </w:r>
          </w:p>
        </w:tc>
        <w:tc>
          <w:tcPr>
            <w:tcW w:w="400" w:type="dxa"/>
            <w:noWrap/>
            <w:vAlign w:val="bottom"/>
            <w:hideMark/>
          </w:tcPr>
          <w:p w14:paraId="7CCA3D7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1.79 </w:t>
            </w:r>
          </w:p>
        </w:tc>
        <w:tc>
          <w:tcPr>
            <w:tcW w:w="400" w:type="dxa"/>
            <w:noWrap/>
            <w:vAlign w:val="bottom"/>
            <w:hideMark/>
          </w:tcPr>
          <w:p w14:paraId="75A627A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1.77 </w:t>
            </w:r>
          </w:p>
        </w:tc>
        <w:tc>
          <w:tcPr>
            <w:tcW w:w="400" w:type="dxa"/>
            <w:noWrap/>
            <w:vAlign w:val="bottom"/>
            <w:hideMark/>
          </w:tcPr>
          <w:p w14:paraId="024CD91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1.70 </w:t>
            </w:r>
          </w:p>
        </w:tc>
        <w:tc>
          <w:tcPr>
            <w:tcW w:w="400" w:type="dxa"/>
            <w:noWrap/>
            <w:vAlign w:val="bottom"/>
            <w:hideMark/>
          </w:tcPr>
          <w:p w14:paraId="5931E91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1.68 </w:t>
            </w:r>
          </w:p>
        </w:tc>
        <w:tc>
          <w:tcPr>
            <w:tcW w:w="400" w:type="dxa"/>
            <w:noWrap/>
            <w:vAlign w:val="bottom"/>
            <w:hideMark/>
          </w:tcPr>
          <w:p w14:paraId="6AC873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1.66 </w:t>
            </w:r>
          </w:p>
        </w:tc>
        <w:tc>
          <w:tcPr>
            <w:tcW w:w="400" w:type="dxa"/>
            <w:noWrap/>
            <w:vAlign w:val="bottom"/>
            <w:hideMark/>
          </w:tcPr>
          <w:p w14:paraId="270F326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1.65 </w:t>
            </w:r>
          </w:p>
        </w:tc>
        <w:tc>
          <w:tcPr>
            <w:tcW w:w="400" w:type="dxa"/>
            <w:noWrap/>
            <w:vAlign w:val="bottom"/>
            <w:hideMark/>
          </w:tcPr>
          <w:p w14:paraId="0D0E46D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1.63 </w:t>
            </w:r>
          </w:p>
        </w:tc>
        <w:tc>
          <w:tcPr>
            <w:tcW w:w="400" w:type="dxa"/>
            <w:noWrap/>
            <w:vAlign w:val="bottom"/>
            <w:hideMark/>
          </w:tcPr>
          <w:p w14:paraId="77C10F6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1.61 </w:t>
            </w:r>
          </w:p>
        </w:tc>
        <w:tc>
          <w:tcPr>
            <w:tcW w:w="400" w:type="dxa"/>
            <w:noWrap/>
            <w:vAlign w:val="bottom"/>
            <w:hideMark/>
          </w:tcPr>
          <w:p w14:paraId="4479E0E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1.60 </w:t>
            </w:r>
          </w:p>
        </w:tc>
        <w:tc>
          <w:tcPr>
            <w:tcW w:w="400" w:type="dxa"/>
            <w:noWrap/>
            <w:vAlign w:val="bottom"/>
            <w:hideMark/>
          </w:tcPr>
          <w:p w14:paraId="12B6C89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1.58 </w:t>
            </w:r>
          </w:p>
        </w:tc>
        <w:tc>
          <w:tcPr>
            <w:tcW w:w="400" w:type="dxa"/>
            <w:noWrap/>
            <w:vAlign w:val="bottom"/>
            <w:hideMark/>
          </w:tcPr>
          <w:p w14:paraId="09399F8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1.57 </w:t>
            </w:r>
          </w:p>
        </w:tc>
        <w:tc>
          <w:tcPr>
            <w:tcW w:w="400" w:type="dxa"/>
            <w:noWrap/>
            <w:vAlign w:val="bottom"/>
            <w:hideMark/>
          </w:tcPr>
          <w:p w14:paraId="02A89AC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1.55 </w:t>
            </w:r>
          </w:p>
        </w:tc>
        <w:tc>
          <w:tcPr>
            <w:tcW w:w="400" w:type="dxa"/>
            <w:noWrap/>
            <w:vAlign w:val="bottom"/>
            <w:hideMark/>
          </w:tcPr>
          <w:p w14:paraId="1946EE1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1.53 </w:t>
            </w:r>
          </w:p>
        </w:tc>
        <w:tc>
          <w:tcPr>
            <w:tcW w:w="400" w:type="dxa"/>
            <w:noWrap/>
            <w:vAlign w:val="bottom"/>
            <w:hideMark/>
          </w:tcPr>
          <w:p w14:paraId="5128660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1.52 </w:t>
            </w:r>
          </w:p>
        </w:tc>
        <w:tc>
          <w:tcPr>
            <w:tcW w:w="440" w:type="dxa"/>
            <w:noWrap/>
            <w:vAlign w:val="bottom"/>
            <w:hideMark/>
          </w:tcPr>
          <w:p w14:paraId="15DF3FE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1.50 </w:t>
            </w:r>
          </w:p>
        </w:tc>
        <w:tc>
          <w:tcPr>
            <w:tcW w:w="400" w:type="dxa"/>
            <w:noWrap/>
            <w:vAlign w:val="bottom"/>
            <w:hideMark/>
          </w:tcPr>
          <w:p w14:paraId="30A3A2E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1.49 </w:t>
            </w:r>
          </w:p>
        </w:tc>
        <w:tc>
          <w:tcPr>
            <w:tcW w:w="400" w:type="dxa"/>
            <w:noWrap/>
            <w:vAlign w:val="bottom"/>
            <w:hideMark/>
          </w:tcPr>
          <w:p w14:paraId="10ADB99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1.47 </w:t>
            </w:r>
          </w:p>
        </w:tc>
        <w:tc>
          <w:tcPr>
            <w:tcW w:w="400" w:type="dxa"/>
            <w:noWrap/>
            <w:vAlign w:val="bottom"/>
            <w:hideMark/>
          </w:tcPr>
          <w:p w14:paraId="73B65DE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1.46 </w:t>
            </w:r>
          </w:p>
        </w:tc>
        <w:tc>
          <w:tcPr>
            <w:tcW w:w="400" w:type="dxa"/>
            <w:noWrap/>
            <w:vAlign w:val="bottom"/>
            <w:hideMark/>
          </w:tcPr>
          <w:p w14:paraId="363D44A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1.44 </w:t>
            </w:r>
          </w:p>
        </w:tc>
        <w:tc>
          <w:tcPr>
            <w:tcW w:w="460" w:type="dxa"/>
            <w:noWrap/>
            <w:vAlign w:val="bottom"/>
            <w:hideMark/>
          </w:tcPr>
          <w:p w14:paraId="677F9D7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1.43 </w:t>
            </w:r>
          </w:p>
        </w:tc>
      </w:tr>
      <w:tr w:rsidR="0048224E" w:rsidRPr="00707F6D" w14:paraId="76EBE7E6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51A3C3D3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129C4A79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450,000 to 499,999</w:t>
            </w:r>
          </w:p>
        </w:tc>
        <w:tc>
          <w:tcPr>
            <w:tcW w:w="680" w:type="dxa"/>
            <w:noWrap/>
            <w:vAlign w:val="bottom"/>
            <w:hideMark/>
          </w:tcPr>
          <w:p w14:paraId="10E1CF1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2.29 </w:t>
            </w:r>
          </w:p>
        </w:tc>
        <w:tc>
          <w:tcPr>
            <w:tcW w:w="900" w:type="dxa"/>
            <w:noWrap/>
            <w:vAlign w:val="bottom"/>
            <w:hideMark/>
          </w:tcPr>
          <w:p w14:paraId="41D3462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2.29 </w:t>
            </w:r>
          </w:p>
        </w:tc>
        <w:tc>
          <w:tcPr>
            <w:tcW w:w="400" w:type="dxa"/>
            <w:noWrap/>
            <w:vAlign w:val="bottom"/>
            <w:hideMark/>
          </w:tcPr>
          <w:p w14:paraId="61363B7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2.19 </w:t>
            </w:r>
          </w:p>
        </w:tc>
        <w:tc>
          <w:tcPr>
            <w:tcW w:w="400" w:type="dxa"/>
            <w:noWrap/>
            <w:vAlign w:val="bottom"/>
            <w:hideMark/>
          </w:tcPr>
          <w:p w14:paraId="789488D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2.12 </w:t>
            </w:r>
          </w:p>
        </w:tc>
        <w:tc>
          <w:tcPr>
            <w:tcW w:w="400" w:type="dxa"/>
            <w:noWrap/>
            <w:vAlign w:val="bottom"/>
            <w:hideMark/>
          </w:tcPr>
          <w:p w14:paraId="755291E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2.04 </w:t>
            </w:r>
          </w:p>
        </w:tc>
        <w:tc>
          <w:tcPr>
            <w:tcW w:w="400" w:type="dxa"/>
            <w:noWrap/>
            <w:vAlign w:val="bottom"/>
            <w:hideMark/>
          </w:tcPr>
          <w:p w14:paraId="7BB4E14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1.94 </w:t>
            </w:r>
          </w:p>
        </w:tc>
        <w:tc>
          <w:tcPr>
            <w:tcW w:w="400" w:type="dxa"/>
            <w:noWrap/>
            <w:vAlign w:val="bottom"/>
            <w:hideMark/>
          </w:tcPr>
          <w:p w14:paraId="653332D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1.93 </w:t>
            </w:r>
          </w:p>
        </w:tc>
        <w:tc>
          <w:tcPr>
            <w:tcW w:w="400" w:type="dxa"/>
            <w:noWrap/>
            <w:vAlign w:val="bottom"/>
            <w:hideMark/>
          </w:tcPr>
          <w:p w14:paraId="7832380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1.89 </w:t>
            </w:r>
          </w:p>
        </w:tc>
        <w:tc>
          <w:tcPr>
            <w:tcW w:w="400" w:type="dxa"/>
            <w:noWrap/>
            <w:vAlign w:val="bottom"/>
            <w:hideMark/>
          </w:tcPr>
          <w:p w14:paraId="399D0B5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1.87 </w:t>
            </w:r>
          </w:p>
        </w:tc>
        <w:tc>
          <w:tcPr>
            <w:tcW w:w="400" w:type="dxa"/>
            <w:noWrap/>
            <w:vAlign w:val="bottom"/>
            <w:hideMark/>
          </w:tcPr>
          <w:p w14:paraId="58C7C5B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1.85 </w:t>
            </w:r>
          </w:p>
        </w:tc>
        <w:tc>
          <w:tcPr>
            <w:tcW w:w="400" w:type="dxa"/>
            <w:noWrap/>
            <w:vAlign w:val="bottom"/>
            <w:hideMark/>
          </w:tcPr>
          <w:p w14:paraId="02F8EC8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1.78 </w:t>
            </w:r>
          </w:p>
        </w:tc>
        <w:tc>
          <w:tcPr>
            <w:tcW w:w="400" w:type="dxa"/>
            <w:noWrap/>
            <w:vAlign w:val="bottom"/>
            <w:hideMark/>
          </w:tcPr>
          <w:p w14:paraId="2296B1D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1.76 </w:t>
            </w:r>
          </w:p>
        </w:tc>
        <w:tc>
          <w:tcPr>
            <w:tcW w:w="400" w:type="dxa"/>
            <w:noWrap/>
            <w:vAlign w:val="bottom"/>
            <w:hideMark/>
          </w:tcPr>
          <w:p w14:paraId="0A32355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1.74 </w:t>
            </w:r>
          </w:p>
        </w:tc>
        <w:tc>
          <w:tcPr>
            <w:tcW w:w="400" w:type="dxa"/>
            <w:noWrap/>
            <w:vAlign w:val="bottom"/>
            <w:hideMark/>
          </w:tcPr>
          <w:p w14:paraId="4334409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1.72 </w:t>
            </w:r>
          </w:p>
        </w:tc>
        <w:tc>
          <w:tcPr>
            <w:tcW w:w="400" w:type="dxa"/>
            <w:noWrap/>
            <w:vAlign w:val="bottom"/>
            <w:hideMark/>
          </w:tcPr>
          <w:p w14:paraId="469EA45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1.71 </w:t>
            </w:r>
          </w:p>
        </w:tc>
        <w:tc>
          <w:tcPr>
            <w:tcW w:w="400" w:type="dxa"/>
            <w:noWrap/>
            <w:vAlign w:val="bottom"/>
            <w:hideMark/>
          </w:tcPr>
          <w:p w14:paraId="4F1476E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1.69 </w:t>
            </w:r>
          </w:p>
        </w:tc>
        <w:tc>
          <w:tcPr>
            <w:tcW w:w="400" w:type="dxa"/>
            <w:noWrap/>
            <w:vAlign w:val="bottom"/>
            <w:hideMark/>
          </w:tcPr>
          <w:p w14:paraId="5F21493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1.67 </w:t>
            </w:r>
          </w:p>
        </w:tc>
        <w:tc>
          <w:tcPr>
            <w:tcW w:w="400" w:type="dxa"/>
            <w:noWrap/>
            <w:vAlign w:val="bottom"/>
            <w:hideMark/>
          </w:tcPr>
          <w:p w14:paraId="1B0294A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1.66 </w:t>
            </w:r>
          </w:p>
        </w:tc>
        <w:tc>
          <w:tcPr>
            <w:tcW w:w="400" w:type="dxa"/>
            <w:noWrap/>
            <w:vAlign w:val="bottom"/>
            <w:hideMark/>
          </w:tcPr>
          <w:p w14:paraId="4D0DA40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1.64 </w:t>
            </w:r>
          </w:p>
        </w:tc>
        <w:tc>
          <w:tcPr>
            <w:tcW w:w="400" w:type="dxa"/>
            <w:noWrap/>
            <w:vAlign w:val="bottom"/>
            <w:hideMark/>
          </w:tcPr>
          <w:p w14:paraId="1F5BA1A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1.62 </w:t>
            </w:r>
          </w:p>
        </w:tc>
        <w:tc>
          <w:tcPr>
            <w:tcW w:w="400" w:type="dxa"/>
            <w:noWrap/>
            <w:vAlign w:val="bottom"/>
            <w:hideMark/>
          </w:tcPr>
          <w:p w14:paraId="1956359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1.61 </w:t>
            </w:r>
          </w:p>
        </w:tc>
        <w:tc>
          <w:tcPr>
            <w:tcW w:w="400" w:type="dxa"/>
            <w:noWrap/>
            <w:vAlign w:val="bottom"/>
            <w:hideMark/>
          </w:tcPr>
          <w:p w14:paraId="1B5320E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1.59 </w:t>
            </w:r>
          </w:p>
        </w:tc>
        <w:tc>
          <w:tcPr>
            <w:tcW w:w="440" w:type="dxa"/>
            <w:noWrap/>
            <w:vAlign w:val="bottom"/>
            <w:hideMark/>
          </w:tcPr>
          <w:p w14:paraId="5F22DE9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1.58 </w:t>
            </w:r>
          </w:p>
        </w:tc>
        <w:tc>
          <w:tcPr>
            <w:tcW w:w="400" w:type="dxa"/>
            <w:noWrap/>
            <w:vAlign w:val="bottom"/>
            <w:hideMark/>
          </w:tcPr>
          <w:p w14:paraId="57C327E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1.56 </w:t>
            </w:r>
          </w:p>
        </w:tc>
        <w:tc>
          <w:tcPr>
            <w:tcW w:w="400" w:type="dxa"/>
            <w:noWrap/>
            <w:vAlign w:val="bottom"/>
            <w:hideMark/>
          </w:tcPr>
          <w:p w14:paraId="74DF380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1.54 </w:t>
            </w:r>
          </w:p>
        </w:tc>
        <w:tc>
          <w:tcPr>
            <w:tcW w:w="400" w:type="dxa"/>
            <w:noWrap/>
            <w:vAlign w:val="bottom"/>
            <w:hideMark/>
          </w:tcPr>
          <w:p w14:paraId="3274BC8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1.53 </w:t>
            </w:r>
          </w:p>
        </w:tc>
        <w:tc>
          <w:tcPr>
            <w:tcW w:w="400" w:type="dxa"/>
            <w:noWrap/>
            <w:vAlign w:val="bottom"/>
            <w:hideMark/>
          </w:tcPr>
          <w:p w14:paraId="4371878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1.51 </w:t>
            </w:r>
          </w:p>
        </w:tc>
        <w:tc>
          <w:tcPr>
            <w:tcW w:w="460" w:type="dxa"/>
            <w:noWrap/>
            <w:vAlign w:val="bottom"/>
            <w:hideMark/>
          </w:tcPr>
          <w:p w14:paraId="7569CD0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1.50 </w:t>
            </w:r>
          </w:p>
        </w:tc>
      </w:tr>
      <w:tr w:rsidR="0048224E" w:rsidRPr="00707F6D" w14:paraId="0FBED283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532C58B7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67544F8D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500,000 to 599,999</w:t>
            </w:r>
          </w:p>
        </w:tc>
        <w:tc>
          <w:tcPr>
            <w:tcW w:w="680" w:type="dxa"/>
            <w:noWrap/>
            <w:vAlign w:val="bottom"/>
            <w:hideMark/>
          </w:tcPr>
          <w:p w14:paraId="287CC3B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2.37 </w:t>
            </w:r>
          </w:p>
        </w:tc>
        <w:tc>
          <w:tcPr>
            <w:tcW w:w="900" w:type="dxa"/>
            <w:noWrap/>
            <w:vAlign w:val="bottom"/>
            <w:hideMark/>
          </w:tcPr>
          <w:p w14:paraId="556D281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2.37 </w:t>
            </w:r>
          </w:p>
        </w:tc>
        <w:tc>
          <w:tcPr>
            <w:tcW w:w="400" w:type="dxa"/>
            <w:noWrap/>
            <w:vAlign w:val="bottom"/>
            <w:hideMark/>
          </w:tcPr>
          <w:p w14:paraId="57A891D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2.27 </w:t>
            </w:r>
          </w:p>
        </w:tc>
        <w:tc>
          <w:tcPr>
            <w:tcW w:w="400" w:type="dxa"/>
            <w:noWrap/>
            <w:vAlign w:val="bottom"/>
            <w:hideMark/>
          </w:tcPr>
          <w:p w14:paraId="78EFAC8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2.20 </w:t>
            </w:r>
          </w:p>
        </w:tc>
        <w:tc>
          <w:tcPr>
            <w:tcW w:w="400" w:type="dxa"/>
            <w:noWrap/>
            <w:vAlign w:val="bottom"/>
            <w:hideMark/>
          </w:tcPr>
          <w:p w14:paraId="1DB9FB6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2.11 </w:t>
            </w:r>
          </w:p>
        </w:tc>
        <w:tc>
          <w:tcPr>
            <w:tcW w:w="400" w:type="dxa"/>
            <w:noWrap/>
            <w:vAlign w:val="bottom"/>
            <w:hideMark/>
          </w:tcPr>
          <w:p w14:paraId="02EE61C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2.01 </w:t>
            </w:r>
          </w:p>
        </w:tc>
        <w:tc>
          <w:tcPr>
            <w:tcW w:w="400" w:type="dxa"/>
            <w:noWrap/>
            <w:vAlign w:val="bottom"/>
            <w:hideMark/>
          </w:tcPr>
          <w:p w14:paraId="0E29F47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2.01 </w:t>
            </w:r>
          </w:p>
        </w:tc>
        <w:tc>
          <w:tcPr>
            <w:tcW w:w="400" w:type="dxa"/>
            <w:noWrap/>
            <w:vAlign w:val="bottom"/>
            <w:hideMark/>
          </w:tcPr>
          <w:p w14:paraId="7A939B7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1.96 </w:t>
            </w:r>
          </w:p>
        </w:tc>
        <w:tc>
          <w:tcPr>
            <w:tcW w:w="400" w:type="dxa"/>
            <w:noWrap/>
            <w:vAlign w:val="bottom"/>
            <w:hideMark/>
          </w:tcPr>
          <w:p w14:paraId="0BC13F1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1.94 </w:t>
            </w:r>
          </w:p>
        </w:tc>
        <w:tc>
          <w:tcPr>
            <w:tcW w:w="400" w:type="dxa"/>
            <w:noWrap/>
            <w:vAlign w:val="bottom"/>
            <w:hideMark/>
          </w:tcPr>
          <w:p w14:paraId="0F9D204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1.92 </w:t>
            </w:r>
          </w:p>
        </w:tc>
        <w:tc>
          <w:tcPr>
            <w:tcW w:w="400" w:type="dxa"/>
            <w:noWrap/>
            <w:vAlign w:val="bottom"/>
            <w:hideMark/>
          </w:tcPr>
          <w:p w14:paraId="19EB367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1.85 </w:t>
            </w:r>
          </w:p>
        </w:tc>
        <w:tc>
          <w:tcPr>
            <w:tcW w:w="400" w:type="dxa"/>
            <w:noWrap/>
            <w:vAlign w:val="bottom"/>
            <w:hideMark/>
          </w:tcPr>
          <w:p w14:paraId="6F95D07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1.83 </w:t>
            </w:r>
          </w:p>
        </w:tc>
        <w:tc>
          <w:tcPr>
            <w:tcW w:w="400" w:type="dxa"/>
            <w:noWrap/>
            <w:vAlign w:val="bottom"/>
            <w:hideMark/>
          </w:tcPr>
          <w:p w14:paraId="616C5A5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1.81 </w:t>
            </w:r>
          </w:p>
        </w:tc>
        <w:tc>
          <w:tcPr>
            <w:tcW w:w="400" w:type="dxa"/>
            <w:noWrap/>
            <w:vAlign w:val="bottom"/>
            <w:hideMark/>
          </w:tcPr>
          <w:p w14:paraId="14D3DE3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1.79 </w:t>
            </w:r>
          </w:p>
        </w:tc>
        <w:tc>
          <w:tcPr>
            <w:tcW w:w="400" w:type="dxa"/>
            <w:noWrap/>
            <w:vAlign w:val="bottom"/>
            <w:hideMark/>
          </w:tcPr>
          <w:p w14:paraId="1F01509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1.78 </w:t>
            </w:r>
          </w:p>
        </w:tc>
        <w:tc>
          <w:tcPr>
            <w:tcW w:w="400" w:type="dxa"/>
            <w:noWrap/>
            <w:vAlign w:val="bottom"/>
            <w:hideMark/>
          </w:tcPr>
          <w:p w14:paraId="107E159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1.76 </w:t>
            </w:r>
          </w:p>
        </w:tc>
        <w:tc>
          <w:tcPr>
            <w:tcW w:w="400" w:type="dxa"/>
            <w:noWrap/>
            <w:vAlign w:val="bottom"/>
            <w:hideMark/>
          </w:tcPr>
          <w:p w14:paraId="500FF09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1.74 </w:t>
            </w:r>
          </w:p>
        </w:tc>
        <w:tc>
          <w:tcPr>
            <w:tcW w:w="400" w:type="dxa"/>
            <w:noWrap/>
            <w:vAlign w:val="bottom"/>
            <w:hideMark/>
          </w:tcPr>
          <w:p w14:paraId="0E8CBDE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1.72 </w:t>
            </w:r>
          </w:p>
        </w:tc>
        <w:tc>
          <w:tcPr>
            <w:tcW w:w="400" w:type="dxa"/>
            <w:noWrap/>
            <w:vAlign w:val="bottom"/>
            <w:hideMark/>
          </w:tcPr>
          <w:p w14:paraId="485ED90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1.71 </w:t>
            </w:r>
          </w:p>
        </w:tc>
        <w:tc>
          <w:tcPr>
            <w:tcW w:w="400" w:type="dxa"/>
            <w:noWrap/>
            <w:vAlign w:val="bottom"/>
            <w:hideMark/>
          </w:tcPr>
          <w:p w14:paraId="79B7E62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1.69 </w:t>
            </w:r>
          </w:p>
        </w:tc>
        <w:tc>
          <w:tcPr>
            <w:tcW w:w="400" w:type="dxa"/>
            <w:noWrap/>
            <w:vAlign w:val="bottom"/>
            <w:hideMark/>
          </w:tcPr>
          <w:p w14:paraId="1F04A05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1.67 </w:t>
            </w:r>
          </w:p>
        </w:tc>
        <w:tc>
          <w:tcPr>
            <w:tcW w:w="400" w:type="dxa"/>
            <w:noWrap/>
            <w:vAlign w:val="bottom"/>
            <w:hideMark/>
          </w:tcPr>
          <w:p w14:paraId="0F87D1F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1.66 </w:t>
            </w:r>
          </w:p>
        </w:tc>
        <w:tc>
          <w:tcPr>
            <w:tcW w:w="440" w:type="dxa"/>
            <w:noWrap/>
            <w:vAlign w:val="bottom"/>
            <w:hideMark/>
          </w:tcPr>
          <w:p w14:paraId="688FD37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1.64 </w:t>
            </w:r>
          </w:p>
        </w:tc>
        <w:tc>
          <w:tcPr>
            <w:tcW w:w="400" w:type="dxa"/>
            <w:noWrap/>
            <w:vAlign w:val="bottom"/>
            <w:hideMark/>
          </w:tcPr>
          <w:p w14:paraId="70AF6B8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1.62 </w:t>
            </w:r>
          </w:p>
        </w:tc>
        <w:tc>
          <w:tcPr>
            <w:tcW w:w="400" w:type="dxa"/>
            <w:noWrap/>
            <w:vAlign w:val="bottom"/>
            <w:hideMark/>
          </w:tcPr>
          <w:p w14:paraId="14BD970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1.61 </w:t>
            </w:r>
          </w:p>
        </w:tc>
        <w:tc>
          <w:tcPr>
            <w:tcW w:w="400" w:type="dxa"/>
            <w:noWrap/>
            <w:vAlign w:val="bottom"/>
            <w:hideMark/>
          </w:tcPr>
          <w:p w14:paraId="4856BD3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1.59 </w:t>
            </w:r>
          </w:p>
        </w:tc>
        <w:tc>
          <w:tcPr>
            <w:tcW w:w="400" w:type="dxa"/>
            <w:noWrap/>
            <w:vAlign w:val="bottom"/>
            <w:hideMark/>
          </w:tcPr>
          <w:p w14:paraId="42A65F4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1.57 </w:t>
            </w:r>
          </w:p>
        </w:tc>
        <w:tc>
          <w:tcPr>
            <w:tcW w:w="460" w:type="dxa"/>
            <w:noWrap/>
            <w:vAlign w:val="bottom"/>
            <w:hideMark/>
          </w:tcPr>
          <w:p w14:paraId="03A2987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1.56 </w:t>
            </w:r>
          </w:p>
        </w:tc>
      </w:tr>
      <w:tr w:rsidR="0048224E" w:rsidRPr="00707F6D" w14:paraId="656D6654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269EAC8E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304E8992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600,000 to 699,999</w:t>
            </w:r>
          </w:p>
        </w:tc>
        <w:tc>
          <w:tcPr>
            <w:tcW w:w="680" w:type="dxa"/>
            <w:noWrap/>
            <w:vAlign w:val="bottom"/>
            <w:hideMark/>
          </w:tcPr>
          <w:p w14:paraId="5000728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2.48 </w:t>
            </w:r>
          </w:p>
        </w:tc>
        <w:tc>
          <w:tcPr>
            <w:tcW w:w="900" w:type="dxa"/>
            <w:noWrap/>
            <w:vAlign w:val="bottom"/>
            <w:hideMark/>
          </w:tcPr>
          <w:p w14:paraId="3C37036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2.48</w:t>
            </w:r>
          </w:p>
        </w:tc>
        <w:tc>
          <w:tcPr>
            <w:tcW w:w="400" w:type="dxa"/>
            <w:noWrap/>
            <w:vAlign w:val="bottom"/>
            <w:hideMark/>
          </w:tcPr>
          <w:p w14:paraId="258B70F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2.38 </w:t>
            </w:r>
          </w:p>
        </w:tc>
        <w:tc>
          <w:tcPr>
            <w:tcW w:w="400" w:type="dxa"/>
            <w:noWrap/>
            <w:vAlign w:val="bottom"/>
            <w:hideMark/>
          </w:tcPr>
          <w:p w14:paraId="717ABEE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2.31 </w:t>
            </w:r>
          </w:p>
        </w:tc>
        <w:tc>
          <w:tcPr>
            <w:tcW w:w="400" w:type="dxa"/>
            <w:noWrap/>
            <w:vAlign w:val="bottom"/>
            <w:hideMark/>
          </w:tcPr>
          <w:p w14:paraId="0CFA7CB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2.22 </w:t>
            </w:r>
          </w:p>
        </w:tc>
        <w:tc>
          <w:tcPr>
            <w:tcW w:w="400" w:type="dxa"/>
            <w:noWrap/>
            <w:vAlign w:val="bottom"/>
            <w:hideMark/>
          </w:tcPr>
          <w:p w14:paraId="008F0F0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2.12 </w:t>
            </w:r>
          </w:p>
        </w:tc>
        <w:tc>
          <w:tcPr>
            <w:tcW w:w="400" w:type="dxa"/>
            <w:noWrap/>
            <w:vAlign w:val="bottom"/>
            <w:hideMark/>
          </w:tcPr>
          <w:p w14:paraId="0B40999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2.11 </w:t>
            </w:r>
          </w:p>
        </w:tc>
        <w:tc>
          <w:tcPr>
            <w:tcW w:w="400" w:type="dxa"/>
            <w:noWrap/>
            <w:vAlign w:val="bottom"/>
            <w:hideMark/>
          </w:tcPr>
          <w:p w14:paraId="4851477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2.07 </w:t>
            </w:r>
          </w:p>
        </w:tc>
        <w:tc>
          <w:tcPr>
            <w:tcW w:w="400" w:type="dxa"/>
            <w:noWrap/>
            <w:vAlign w:val="bottom"/>
            <w:hideMark/>
          </w:tcPr>
          <w:p w14:paraId="712E9C9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2.04 </w:t>
            </w:r>
          </w:p>
        </w:tc>
        <w:tc>
          <w:tcPr>
            <w:tcW w:w="400" w:type="dxa"/>
            <w:noWrap/>
            <w:vAlign w:val="bottom"/>
            <w:hideMark/>
          </w:tcPr>
          <w:p w14:paraId="243B446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2.03 </w:t>
            </w:r>
          </w:p>
        </w:tc>
        <w:tc>
          <w:tcPr>
            <w:tcW w:w="400" w:type="dxa"/>
            <w:noWrap/>
            <w:vAlign w:val="bottom"/>
            <w:hideMark/>
          </w:tcPr>
          <w:p w14:paraId="10BBBF3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1.95 </w:t>
            </w:r>
          </w:p>
        </w:tc>
        <w:tc>
          <w:tcPr>
            <w:tcW w:w="400" w:type="dxa"/>
            <w:noWrap/>
            <w:vAlign w:val="bottom"/>
            <w:hideMark/>
          </w:tcPr>
          <w:p w14:paraId="0DA389B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1.93 </w:t>
            </w:r>
          </w:p>
        </w:tc>
        <w:tc>
          <w:tcPr>
            <w:tcW w:w="400" w:type="dxa"/>
            <w:noWrap/>
            <w:vAlign w:val="bottom"/>
            <w:hideMark/>
          </w:tcPr>
          <w:p w14:paraId="55E7A23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1.91 </w:t>
            </w:r>
          </w:p>
        </w:tc>
        <w:tc>
          <w:tcPr>
            <w:tcW w:w="400" w:type="dxa"/>
            <w:noWrap/>
            <w:vAlign w:val="bottom"/>
            <w:hideMark/>
          </w:tcPr>
          <w:p w14:paraId="3247560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1.89 </w:t>
            </w:r>
          </w:p>
        </w:tc>
        <w:tc>
          <w:tcPr>
            <w:tcW w:w="400" w:type="dxa"/>
            <w:noWrap/>
            <w:vAlign w:val="bottom"/>
            <w:hideMark/>
          </w:tcPr>
          <w:p w14:paraId="75BB0A0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1.87 </w:t>
            </w:r>
          </w:p>
        </w:tc>
        <w:tc>
          <w:tcPr>
            <w:tcW w:w="400" w:type="dxa"/>
            <w:noWrap/>
            <w:vAlign w:val="bottom"/>
            <w:hideMark/>
          </w:tcPr>
          <w:p w14:paraId="237D7C9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1.86 </w:t>
            </w:r>
          </w:p>
        </w:tc>
        <w:tc>
          <w:tcPr>
            <w:tcW w:w="400" w:type="dxa"/>
            <w:noWrap/>
            <w:vAlign w:val="bottom"/>
            <w:hideMark/>
          </w:tcPr>
          <w:p w14:paraId="2020E3F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1.84 </w:t>
            </w:r>
          </w:p>
        </w:tc>
        <w:tc>
          <w:tcPr>
            <w:tcW w:w="400" w:type="dxa"/>
            <w:noWrap/>
            <w:vAlign w:val="bottom"/>
            <w:hideMark/>
          </w:tcPr>
          <w:p w14:paraId="28D5C53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1.82 </w:t>
            </w:r>
          </w:p>
        </w:tc>
        <w:tc>
          <w:tcPr>
            <w:tcW w:w="400" w:type="dxa"/>
            <w:noWrap/>
            <w:vAlign w:val="bottom"/>
            <w:hideMark/>
          </w:tcPr>
          <w:p w14:paraId="2BFC4E1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1.80 </w:t>
            </w:r>
          </w:p>
        </w:tc>
        <w:tc>
          <w:tcPr>
            <w:tcW w:w="400" w:type="dxa"/>
            <w:noWrap/>
            <w:vAlign w:val="bottom"/>
            <w:hideMark/>
          </w:tcPr>
          <w:p w14:paraId="094D74A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1.78 </w:t>
            </w:r>
          </w:p>
        </w:tc>
        <w:tc>
          <w:tcPr>
            <w:tcW w:w="400" w:type="dxa"/>
            <w:noWrap/>
            <w:vAlign w:val="bottom"/>
            <w:hideMark/>
          </w:tcPr>
          <w:p w14:paraId="7B819E8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1.77 </w:t>
            </w:r>
          </w:p>
        </w:tc>
        <w:tc>
          <w:tcPr>
            <w:tcW w:w="400" w:type="dxa"/>
            <w:noWrap/>
            <w:vAlign w:val="bottom"/>
            <w:hideMark/>
          </w:tcPr>
          <w:p w14:paraId="36ACB70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1.75 </w:t>
            </w:r>
          </w:p>
        </w:tc>
        <w:tc>
          <w:tcPr>
            <w:tcW w:w="440" w:type="dxa"/>
            <w:noWrap/>
            <w:vAlign w:val="bottom"/>
            <w:hideMark/>
          </w:tcPr>
          <w:p w14:paraId="1AF5804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1.73 </w:t>
            </w:r>
          </w:p>
        </w:tc>
        <w:tc>
          <w:tcPr>
            <w:tcW w:w="400" w:type="dxa"/>
            <w:noWrap/>
            <w:vAlign w:val="bottom"/>
            <w:hideMark/>
          </w:tcPr>
          <w:p w14:paraId="5747C2C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1.71 </w:t>
            </w:r>
          </w:p>
        </w:tc>
        <w:tc>
          <w:tcPr>
            <w:tcW w:w="400" w:type="dxa"/>
            <w:noWrap/>
            <w:vAlign w:val="bottom"/>
            <w:hideMark/>
          </w:tcPr>
          <w:p w14:paraId="7707CD4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1.70 </w:t>
            </w:r>
          </w:p>
        </w:tc>
        <w:tc>
          <w:tcPr>
            <w:tcW w:w="400" w:type="dxa"/>
            <w:noWrap/>
            <w:vAlign w:val="bottom"/>
            <w:hideMark/>
          </w:tcPr>
          <w:p w14:paraId="015A916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1.68 </w:t>
            </w:r>
          </w:p>
        </w:tc>
        <w:tc>
          <w:tcPr>
            <w:tcW w:w="400" w:type="dxa"/>
            <w:noWrap/>
            <w:vAlign w:val="bottom"/>
            <w:hideMark/>
          </w:tcPr>
          <w:p w14:paraId="0A89053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1.66 </w:t>
            </w:r>
          </w:p>
        </w:tc>
        <w:tc>
          <w:tcPr>
            <w:tcW w:w="460" w:type="dxa"/>
            <w:noWrap/>
            <w:vAlign w:val="bottom"/>
            <w:hideMark/>
          </w:tcPr>
          <w:p w14:paraId="459AF9C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1.65 </w:t>
            </w:r>
          </w:p>
        </w:tc>
      </w:tr>
      <w:tr w:rsidR="0048224E" w:rsidRPr="00707F6D" w14:paraId="536003E7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30FB7FA1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3B5C1888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700,000 to 799,999</w:t>
            </w:r>
          </w:p>
        </w:tc>
        <w:tc>
          <w:tcPr>
            <w:tcW w:w="680" w:type="dxa"/>
            <w:noWrap/>
            <w:vAlign w:val="bottom"/>
            <w:hideMark/>
          </w:tcPr>
          <w:p w14:paraId="5725F97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2.58 </w:t>
            </w:r>
          </w:p>
        </w:tc>
        <w:tc>
          <w:tcPr>
            <w:tcW w:w="900" w:type="dxa"/>
            <w:noWrap/>
            <w:vAlign w:val="bottom"/>
            <w:hideMark/>
          </w:tcPr>
          <w:p w14:paraId="66E01ED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2.58</w:t>
            </w:r>
          </w:p>
        </w:tc>
        <w:tc>
          <w:tcPr>
            <w:tcW w:w="400" w:type="dxa"/>
            <w:noWrap/>
            <w:vAlign w:val="bottom"/>
            <w:hideMark/>
          </w:tcPr>
          <w:p w14:paraId="3F0B614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2.48 </w:t>
            </w:r>
          </w:p>
        </w:tc>
        <w:tc>
          <w:tcPr>
            <w:tcW w:w="400" w:type="dxa"/>
            <w:noWrap/>
            <w:vAlign w:val="bottom"/>
            <w:hideMark/>
          </w:tcPr>
          <w:p w14:paraId="329F34A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2.41 </w:t>
            </w:r>
          </w:p>
        </w:tc>
        <w:tc>
          <w:tcPr>
            <w:tcW w:w="400" w:type="dxa"/>
            <w:noWrap/>
            <w:vAlign w:val="bottom"/>
            <w:hideMark/>
          </w:tcPr>
          <w:p w14:paraId="20B411C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2.32 </w:t>
            </w:r>
          </w:p>
        </w:tc>
        <w:tc>
          <w:tcPr>
            <w:tcW w:w="400" w:type="dxa"/>
            <w:noWrap/>
            <w:vAlign w:val="bottom"/>
            <w:hideMark/>
          </w:tcPr>
          <w:p w14:paraId="371A1B9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2.22 </w:t>
            </w:r>
          </w:p>
        </w:tc>
        <w:tc>
          <w:tcPr>
            <w:tcW w:w="400" w:type="dxa"/>
            <w:noWrap/>
            <w:vAlign w:val="bottom"/>
            <w:hideMark/>
          </w:tcPr>
          <w:p w14:paraId="7FA0463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2.21 </w:t>
            </w:r>
          </w:p>
        </w:tc>
        <w:tc>
          <w:tcPr>
            <w:tcW w:w="400" w:type="dxa"/>
            <w:noWrap/>
            <w:vAlign w:val="bottom"/>
            <w:hideMark/>
          </w:tcPr>
          <w:p w14:paraId="42B2A33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2.16 </w:t>
            </w:r>
          </w:p>
        </w:tc>
        <w:tc>
          <w:tcPr>
            <w:tcW w:w="400" w:type="dxa"/>
            <w:noWrap/>
            <w:vAlign w:val="bottom"/>
            <w:hideMark/>
          </w:tcPr>
          <w:p w14:paraId="5A2B685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2.14 </w:t>
            </w:r>
          </w:p>
        </w:tc>
        <w:tc>
          <w:tcPr>
            <w:tcW w:w="400" w:type="dxa"/>
            <w:noWrap/>
            <w:vAlign w:val="bottom"/>
            <w:hideMark/>
          </w:tcPr>
          <w:p w14:paraId="4E4EADC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2.12 </w:t>
            </w:r>
          </w:p>
        </w:tc>
        <w:tc>
          <w:tcPr>
            <w:tcW w:w="400" w:type="dxa"/>
            <w:noWrap/>
            <w:vAlign w:val="bottom"/>
            <w:hideMark/>
          </w:tcPr>
          <w:p w14:paraId="3B6D221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2.04 </w:t>
            </w:r>
          </w:p>
        </w:tc>
        <w:tc>
          <w:tcPr>
            <w:tcW w:w="400" w:type="dxa"/>
            <w:noWrap/>
            <w:vAlign w:val="bottom"/>
            <w:hideMark/>
          </w:tcPr>
          <w:p w14:paraId="64C125F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2.02 </w:t>
            </w:r>
          </w:p>
        </w:tc>
        <w:tc>
          <w:tcPr>
            <w:tcW w:w="400" w:type="dxa"/>
            <w:noWrap/>
            <w:vAlign w:val="bottom"/>
            <w:hideMark/>
          </w:tcPr>
          <w:p w14:paraId="60DB5B1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2.00 </w:t>
            </w:r>
          </w:p>
        </w:tc>
        <w:tc>
          <w:tcPr>
            <w:tcW w:w="400" w:type="dxa"/>
            <w:noWrap/>
            <w:vAlign w:val="bottom"/>
            <w:hideMark/>
          </w:tcPr>
          <w:p w14:paraId="5A43393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1.98 </w:t>
            </w:r>
          </w:p>
        </w:tc>
        <w:tc>
          <w:tcPr>
            <w:tcW w:w="400" w:type="dxa"/>
            <w:noWrap/>
            <w:vAlign w:val="bottom"/>
            <w:hideMark/>
          </w:tcPr>
          <w:p w14:paraId="5FF67FA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1.96 </w:t>
            </w:r>
          </w:p>
        </w:tc>
        <w:tc>
          <w:tcPr>
            <w:tcW w:w="400" w:type="dxa"/>
            <w:noWrap/>
            <w:vAlign w:val="bottom"/>
            <w:hideMark/>
          </w:tcPr>
          <w:p w14:paraId="0E8BAB2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1.94 </w:t>
            </w:r>
          </w:p>
        </w:tc>
        <w:tc>
          <w:tcPr>
            <w:tcW w:w="400" w:type="dxa"/>
            <w:noWrap/>
            <w:vAlign w:val="bottom"/>
            <w:hideMark/>
          </w:tcPr>
          <w:p w14:paraId="1F325C6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1.92 </w:t>
            </w:r>
          </w:p>
        </w:tc>
        <w:tc>
          <w:tcPr>
            <w:tcW w:w="400" w:type="dxa"/>
            <w:noWrap/>
            <w:vAlign w:val="bottom"/>
            <w:hideMark/>
          </w:tcPr>
          <w:p w14:paraId="6A0E9AD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1.91 </w:t>
            </w:r>
          </w:p>
        </w:tc>
        <w:tc>
          <w:tcPr>
            <w:tcW w:w="400" w:type="dxa"/>
            <w:noWrap/>
            <w:vAlign w:val="bottom"/>
            <w:hideMark/>
          </w:tcPr>
          <w:p w14:paraId="4D577E1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1.89 </w:t>
            </w:r>
          </w:p>
        </w:tc>
        <w:tc>
          <w:tcPr>
            <w:tcW w:w="400" w:type="dxa"/>
            <w:noWrap/>
            <w:vAlign w:val="bottom"/>
            <w:hideMark/>
          </w:tcPr>
          <w:p w14:paraId="308C99C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1.87 </w:t>
            </w:r>
          </w:p>
        </w:tc>
        <w:tc>
          <w:tcPr>
            <w:tcW w:w="400" w:type="dxa"/>
            <w:noWrap/>
            <w:vAlign w:val="bottom"/>
            <w:hideMark/>
          </w:tcPr>
          <w:p w14:paraId="1CF489A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1.85 </w:t>
            </w:r>
          </w:p>
        </w:tc>
        <w:tc>
          <w:tcPr>
            <w:tcW w:w="400" w:type="dxa"/>
            <w:noWrap/>
            <w:vAlign w:val="bottom"/>
            <w:hideMark/>
          </w:tcPr>
          <w:p w14:paraId="6C5209D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1.83 </w:t>
            </w:r>
          </w:p>
        </w:tc>
        <w:tc>
          <w:tcPr>
            <w:tcW w:w="440" w:type="dxa"/>
            <w:noWrap/>
            <w:vAlign w:val="bottom"/>
            <w:hideMark/>
          </w:tcPr>
          <w:p w14:paraId="225030B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1.81 </w:t>
            </w:r>
          </w:p>
        </w:tc>
        <w:tc>
          <w:tcPr>
            <w:tcW w:w="400" w:type="dxa"/>
            <w:noWrap/>
            <w:vAlign w:val="bottom"/>
            <w:hideMark/>
          </w:tcPr>
          <w:p w14:paraId="796A559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1.79 </w:t>
            </w:r>
          </w:p>
        </w:tc>
        <w:tc>
          <w:tcPr>
            <w:tcW w:w="400" w:type="dxa"/>
            <w:noWrap/>
            <w:vAlign w:val="bottom"/>
            <w:hideMark/>
          </w:tcPr>
          <w:p w14:paraId="7F63668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1.78 </w:t>
            </w:r>
          </w:p>
        </w:tc>
        <w:tc>
          <w:tcPr>
            <w:tcW w:w="400" w:type="dxa"/>
            <w:noWrap/>
            <w:vAlign w:val="bottom"/>
            <w:hideMark/>
          </w:tcPr>
          <w:p w14:paraId="2360A0C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1.76 </w:t>
            </w:r>
          </w:p>
        </w:tc>
        <w:tc>
          <w:tcPr>
            <w:tcW w:w="400" w:type="dxa"/>
            <w:noWrap/>
            <w:vAlign w:val="bottom"/>
            <w:hideMark/>
          </w:tcPr>
          <w:p w14:paraId="4D05EA5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1.74 </w:t>
            </w:r>
          </w:p>
        </w:tc>
        <w:tc>
          <w:tcPr>
            <w:tcW w:w="460" w:type="dxa"/>
            <w:noWrap/>
            <w:vAlign w:val="bottom"/>
            <w:hideMark/>
          </w:tcPr>
          <w:p w14:paraId="76FC97F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1.72 </w:t>
            </w:r>
          </w:p>
        </w:tc>
      </w:tr>
      <w:tr w:rsidR="0048224E" w:rsidRPr="00707F6D" w14:paraId="7553F99D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25828EE9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1CB139E4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800,000 to 899,999</w:t>
            </w:r>
          </w:p>
        </w:tc>
        <w:tc>
          <w:tcPr>
            <w:tcW w:w="680" w:type="dxa"/>
            <w:noWrap/>
            <w:vAlign w:val="bottom"/>
            <w:hideMark/>
          </w:tcPr>
          <w:p w14:paraId="5606B0F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2.67 </w:t>
            </w:r>
          </w:p>
        </w:tc>
        <w:tc>
          <w:tcPr>
            <w:tcW w:w="900" w:type="dxa"/>
            <w:noWrap/>
            <w:vAlign w:val="bottom"/>
            <w:hideMark/>
          </w:tcPr>
          <w:p w14:paraId="59C035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2.67</w:t>
            </w:r>
          </w:p>
        </w:tc>
        <w:tc>
          <w:tcPr>
            <w:tcW w:w="400" w:type="dxa"/>
            <w:noWrap/>
            <w:vAlign w:val="bottom"/>
            <w:hideMark/>
          </w:tcPr>
          <w:p w14:paraId="3DDC97D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2.57 </w:t>
            </w:r>
          </w:p>
        </w:tc>
        <w:tc>
          <w:tcPr>
            <w:tcW w:w="400" w:type="dxa"/>
            <w:noWrap/>
            <w:vAlign w:val="bottom"/>
            <w:hideMark/>
          </w:tcPr>
          <w:p w14:paraId="52B91C6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2.50 </w:t>
            </w:r>
          </w:p>
        </w:tc>
        <w:tc>
          <w:tcPr>
            <w:tcW w:w="400" w:type="dxa"/>
            <w:noWrap/>
            <w:vAlign w:val="bottom"/>
            <w:hideMark/>
          </w:tcPr>
          <w:p w14:paraId="2284198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2.40 </w:t>
            </w:r>
          </w:p>
        </w:tc>
        <w:tc>
          <w:tcPr>
            <w:tcW w:w="400" w:type="dxa"/>
            <w:noWrap/>
            <w:vAlign w:val="bottom"/>
            <w:hideMark/>
          </w:tcPr>
          <w:p w14:paraId="40D31B2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2.30 </w:t>
            </w:r>
          </w:p>
        </w:tc>
        <w:tc>
          <w:tcPr>
            <w:tcW w:w="400" w:type="dxa"/>
            <w:noWrap/>
            <w:vAlign w:val="bottom"/>
            <w:hideMark/>
          </w:tcPr>
          <w:p w14:paraId="7DC6080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2.29 </w:t>
            </w:r>
          </w:p>
        </w:tc>
        <w:tc>
          <w:tcPr>
            <w:tcW w:w="400" w:type="dxa"/>
            <w:noWrap/>
            <w:vAlign w:val="bottom"/>
            <w:hideMark/>
          </w:tcPr>
          <w:p w14:paraId="312ED25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2.25 </w:t>
            </w:r>
          </w:p>
        </w:tc>
        <w:tc>
          <w:tcPr>
            <w:tcW w:w="400" w:type="dxa"/>
            <w:noWrap/>
            <w:vAlign w:val="bottom"/>
            <w:hideMark/>
          </w:tcPr>
          <w:p w14:paraId="6C48B06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2.22 </w:t>
            </w:r>
          </w:p>
        </w:tc>
        <w:tc>
          <w:tcPr>
            <w:tcW w:w="400" w:type="dxa"/>
            <w:noWrap/>
            <w:vAlign w:val="bottom"/>
            <w:hideMark/>
          </w:tcPr>
          <w:p w14:paraId="3BA4DE0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2.21 </w:t>
            </w:r>
          </w:p>
        </w:tc>
        <w:tc>
          <w:tcPr>
            <w:tcW w:w="400" w:type="dxa"/>
            <w:noWrap/>
            <w:vAlign w:val="bottom"/>
            <w:hideMark/>
          </w:tcPr>
          <w:p w14:paraId="3EE66E6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2.13 </w:t>
            </w:r>
          </w:p>
        </w:tc>
        <w:tc>
          <w:tcPr>
            <w:tcW w:w="400" w:type="dxa"/>
            <w:noWrap/>
            <w:vAlign w:val="bottom"/>
            <w:hideMark/>
          </w:tcPr>
          <w:p w14:paraId="2926910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2.11 </w:t>
            </w:r>
          </w:p>
        </w:tc>
        <w:tc>
          <w:tcPr>
            <w:tcW w:w="400" w:type="dxa"/>
            <w:noWrap/>
            <w:vAlign w:val="bottom"/>
            <w:hideMark/>
          </w:tcPr>
          <w:p w14:paraId="4795AB8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2.09 </w:t>
            </w:r>
          </w:p>
        </w:tc>
        <w:tc>
          <w:tcPr>
            <w:tcW w:w="400" w:type="dxa"/>
            <w:noWrap/>
            <w:vAlign w:val="bottom"/>
            <w:hideMark/>
          </w:tcPr>
          <w:p w14:paraId="53E3386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2.06 </w:t>
            </w:r>
          </w:p>
        </w:tc>
        <w:tc>
          <w:tcPr>
            <w:tcW w:w="400" w:type="dxa"/>
            <w:noWrap/>
            <w:vAlign w:val="bottom"/>
            <w:hideMark/>
          </w:tcPr>
          <w:p w14:paraId="4EF7D51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2.04 </w:t>
            </w:r>
          </w:p>
        </w:tc>
        <w:tc>
          <w:tcPr>
            <w:tcW w:w="400" w:type="dxa"/>
            <w:noWrap/>
            <w:vAlign w:val="bottom"/>
            <w:hideMark/>
          </w:tcPr>
          <w:p w14:paraId="14B7592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2.02 </w:t>
            </w:r>
          </w:p>
        </w:tc>
        <w:tc>
          <w:tcPr>
            <w:tcW w:w="400" w:type="dxa"/>
            <w:noWrap/>
            <w:vAlign w:val="bottom"/>
            <w:hideMark/>
          </w:tcPr>
          <w:p w14:paraId="58E4200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2.00 </w:t>
            </w:r>
          </w:p>
        </w:tc>
        <w:tc>
          <w:tcPr>
            <w:tcW w:w="400" w:type="dxa"/>
            <w:noWrap/>
            <w:vAlign w:val="bottom"/>
            <w:hideMark/>
          </w:tcPr>
          <w:p w14:paraId="42ADBE3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1.98 </w:t>
            </w:r>
          </w:p>
        </w:tc>
        <w:tc>
          <w:tcPr>
            <w:tcW w:w="400" w:type="dxa"/>
            <w:noWrap/>
            <w:vAlign w:val="bottom"/>
            <w:hideMark/>
          </w:tcPr>
          <w:p w14:paraId="1E66AEE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1.96 </w:t>
            </w:r>
          </w:p>
        </w:tc>
        <w:tc>
          <w:tcPr>
            <w:tcW w:w="400" w:type="dxa"/>
            <w:noWrap/>
            <w:vAlign w:val="bottom"/>
            <w:hideMark/>
          </w:tcPr>
          <w:p w14:paraId="6451925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1.94 </w:t>
            </w:r>
          </w:p>
        </w:tc>
        <w:tc>
          <w:tcPr>
            <w:tcW w:w="400" w:type="dxa"/>
            <w:noWrap/>
            <w:vAlign w:val="bottom"/>
            <w:hideMark/>
          </w:tcPr>
          <w:p w14:paraId="2868D29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1.92 </w:t>
            </w:r>
          </w:p>
        </w:tc>
        <w:tc>
          <w:tcPr>
            <w:tcW w:w="400" w:type="dxa"/>
            <w:noWrap/>
            <w:vAlign w:val="bottom"/>
            <w:hideMark/>
          </w:tcPr>
          <w:p w14:paraId="5863349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1.91 </w:t>
            </w:r>
          </w:p>
        </w:tc>
        <w:tc>
          <w:tcPr>
            <w:tcW w:w="440" w:type="dxa"/>
            <w:noWrap/>
            <w:vAlign w:val="bottom"/>
            <w:hideMark/>
          </w:tcPr>
          <w:p w14:paraId="70E60B0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1.89 </w:t>
            </w:r>
          </w:p>
        </w:tc>
        <w:tc>
          <w:tcPr>
            <w:tcW w:w="400" w:type="dxa"/>
            <w:noWrap/>
            <w:vAlign w:val="bottom"/>
            <w:hideMark/>
          </w:tcPr>
          <w:p w14:paraId="4441FAE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1.87 </w:t>
            </w:r>
          </w:p>
        </w:tc>
        <w:tc>
          <w:tcPr>
            <w:tcW w:w="400" w:type="dxa"/>
            <w:noWrap/>
            <w:vAlign w:val="bottom"/>
            <w:hideMark/>
          </w:tcPr>
          <w:p w14:paraId="3242AD4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1.85 </w:t>
            </w:r>
          </w:p>
        </w:tc>
        <w:tc>
          <w:tcPr>
            <w:tcW w:w="400" w:type="dxa"/>
            <w:noWrap/>
            <w:vAlign w:val="bottom"/>
            <w:hideMark/>
          </w:tcPr>
          <w:p w14:paraId="42FF772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1.83 </w:t>
            </w:r>
          </w:p>
        </w:tc>
        <w:tc>
          <w:tcPr>
            <w:tcW w:w="400" w:type="dxa"/>
            <w:noWrap/>
            <w:vAlign w:val="bottom"/>
            <w:hideMark/>
          </w:tcPr>
          <w:p w14:paraId="5D8C047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1.81 </w:t>
            </w:r>
          </w:p>
        </w:tc>
        <w:tc>
          <w:tcPr>
            <w:tcW w:w="460" w:type="dxa"/>
            <w:noWrap/>
            <w:vAlign w:val="bottom"/>
            <w:hideMark/>
          </w:tcPr>
          <w:p w14:paraId="5F95150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1.79 </w:t>
            </w:r>
          </w:p>
        </w:tc>
      </w:tr>
      <w:tr w:rsidR="0048224E" w:rsidRPr="00707F6D" w14:paraId="20C9CFB3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319C00F6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48DD99D6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900,000 or greater</w:t>
            </w:r>
          </w:p>
        </w:tc>
        <w:tc>
          <w:tcPr>
            <w:tcW w:w="680" w:type="dxa"/>
            <w:noWrap/>
            <w:vAlign w:val="bottom"/>
            <w:hideMark/>
          </w:tcPr>
          <w:p w14:paraId="7863709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2.76 </w:t>
            </w:r>
          </w:p>
        </w:tc>
        <w:tc>
          <w:tcPr>
            <w:tcW w:w="900" w:type="dxa"/>
            <w:noWrap/>
            <w:vAlign w:val="bottom"/>
            <w:hideMark/>
          </w:tcPr>
          <w:p w14:paraId="19E4615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2.76 </w:t>
            </w:r>
          </w:p>
        </w:tc>
        <w:tc>
          <w:tcPr>
            <w:tcW w:w="400" w:type="dxa"/>
            <w:noWrap/>
            <w:vAlign w:val="bottom"/>
            <w:hideMark/>
          </w:tcPr>
          <w:p w14:paraId="6977683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2.65 </w:t>
            </w:r>
          </w:p>
        </w:tc>
        <w:tc>
          <w:tcPr>
            <w:tcW w:w="400" w:type="dxa"/>
            <w:noWrap/>
            <w:vAlign w:val="bottom"/>
            <w:hideMark/>
          </w:tcPr>
          <w:p w14:paraId="24E64B3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2.58 </w:t>
            </w:r>
          </w:p>
        </w:tc>
        <w:tc>
          <w:tcPr>
            <w:tcW w:w="400" w:type="dxa"/>
            <w:noWrap/>
            <w:vAlign w:val="bottom"/>
            <w:hideMark/>
          </w:tcPr>
          <w:p w14:paraId="31DF73A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2.48 </w:t>
            </w:r>
          </w:p>
        </w:tc>
        <w:tc>
          <w:tcPr>
            <w:tcW w:w="400" w:type="dxa"/>
            <w:noWrap/>
            <w:vAlign w:val="bottom"/>
            <w:hideMark/>
          </w:tcPr>
          <w:p w14:paraId="6464101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2.38 </w:t>
            </w:r>
          </w:p>
        </w:tc>
        <w:tc>
          <w:tcPr>
            <w:tcW w:w="400" w:type="dxa"/>
            <w:noWrap/>
            <w:vAlign w:val="bottom"/>
            <w:hideMark/>
          </w:tcPr>
          <w:p w14:paraId="6DC99D4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2.37 </w:t>
            </w:r>
          </w:p>
        </w:tc>
        <w:tc>
          <w:tcPr>
            <w:tcW w:w="400" w:type="dxa"/>
            <w:noWrap/>
            <w:vAlign w:val="bottom"/>
            <w:hideMark/>
          </w:tcPr>
          <w:p w14:paraId="6AA316E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2.33 </w:t>
            </w:r>
          </w:p>
        </w:tc>
        <w:tc>
          <w:tcPr>
            <w:tcW w:w="400" w:type="dxa"/>
            <w:noWrap/>
            <w:vAlign w:val="bottom"/>
            <w:hideMark/>
          </w:tcPr>
          <w:p w14:paraId="0DB2E75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2.30 </w:t>
            </w:r>
          </w:p>
        </w:tc>
        <w:tc>
          <w:tcPr>
            <w:tcW w:w="400" w:type="dxa"/>
            <w:noWrap/>
            <w:vAlign w:val="bottom"/>
            <w:hideMark/>
          </w:tcPr>
          <w:p w14:paraId="2362211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2.28 </w:t>
            </w:r>
          </w:p>
        </w:tc>
        <w:tc>
          <w:tcPr>
            <w:tcW w:w="400" w:type="dxa"/>
            <w:noWrap/>
            <w:vAlign w:val="bottom"/>
            <w:hideMark/>
          </w:tcPr>
          <w:p w14:paraId="069C4E7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2.20 </w:t>
            </w:r>
          </w:p>
        </w:tc>
        <w:tc>
          <w:tcPr>
            <w:tcW w:w="400" w:type="dxa"/>
            <w:noWrap/>
            <w:vAlign w:val="bottom"/>
            <w:hideMark/>
          </w:tcPr>
          <w:p w14:paraId="357A0BC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2.18 </w:t>
            </w:r>
          </w:p>
        </w:tc>
        <w:tc>
          <w:tcPr>
            <w:tcW w:w="400" w:type="dxa"/>
            <w:noWrap/>
            <w:vAlign w:val="bottom"/>
            <w:hideMark/>
          </w:tcPr>
          <w:p w14:paraId="2622E37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2.16 </w:t>
            </w:r>
          </w:p>
        </w:tc>
        <w:tc>
          <w:tcPr>
            <w:tcW w:w="400" w:type="dxa"/>
            <w:noWrap/>
            <w:vAlign w:val="bottom"/>
            <w:hideMark/>
          </w:tcPr>
          <w:p w14:paraId="237DA7C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2.14 </w:t>
            </w:r>
          </w:p>
        </w:tc>
        <w:tc>
          <w:tcPr>
            <w:tcW w:w="400" w:type="dxa"/>
            <w:noWrap/>
            <w:vAlign w:val="bottom"/>
            <w:hideMark/>
          </w:tcPr>
          <w:p w14:paraId="269A125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2.12 </w:t>
            </w:r>
          </w:p>
        </w:tc>
        <w:tc>
          <w:tcPr>
            <w:tcW w:w="400" w:type="dxa"/>
            <w:noWrap/>
            <w:vAlign w:val="bottom"/>
            <w:hideMark/>
          </w:tcPr>
          <w:p w14:paraId="7FBEBBB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2.10 </w:t>
            </w:r>
          </w:p>
        </w:tc>
        <w:tc>
          <w:tcPr>
            <w:tcW w:w="400" w:type="dxa"/>
            <w:noWrap/>
            <w:vAlign w:val="bottom"/>
            <w:hideMark/>
          </w:tcPr>
          <w:p w14:paraId="533558F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2.08 </w:t>
            </w:r>
          </w:p>
        </w:tc>
        <w:tc>
          <w:tcPr>
            <w:tcW w:w="400" w:type="dxa"/>
            <w:noWrap/>
            <w:vAlign w:val="bottom"/>
            <w:hideMark/>
          </w:tcPr>
          <w:p w14:paraId="40A1E53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2.06 </w:t>
            </w:r>
          </w:p>
        </w:tc>
        <w:tc>
          <w:tcPr>
            <w:tcW w:w="400" w:type="dxa"/>
            <w:noWrap/>
            <w:vAlign w:val="bottom"/>
            <w:hideMark/>
          </w:tcPr>
          <w:p w14:paraId="1DE2B29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2.03 </w:t>
            </w:r>
          </w:p>
        </w:tc>
        <w:tc>
          <w:tcPr>
            <w:tcW w:w="400" w:type="dxa"/>
            <w:noWrap/>
            <w:vAlign w:val="bottom"/>
            <w:hideMark/>
          </w:tcPr>
          <w:p w14:paraId="1CEA154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2.01 </w:t>
            </w:r>
          </w:p>
        </w:tc>
        <w:tc>
          <w:tcPr>
            <w:tcW w:w="400" w:type="dxa"/>
            <w:noWrap/>
            <w:vAlign w:val="bottom"/>
            <w:hideMark/>
          </w:tcPr>
          <w:p w14:paraId="5B3E6CF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1.99 </w:t>
            </w:r>
          </w:p>
        </w:tc>
        <w:tc>
          <w:tcPr>
            <w:tcW w:w="400" w:type="dxa"/>
            <w:noWrap/>
            <w:vAlign w:val="bottom"/>
            <w:hideMark/>
          </w:tcPr>
          <w:p w14:paraId="04E7912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1.97 </w:t>
            </w:r>
          </w:p>
        </w:tc>
        <w:tc>
          <w:tcPr>
            <w:tcW w:w="440" w:type="dxa"/>
            <w:noWrap/>
            <w:vAlign w:val="bottom"/>
            <w:hideMark/>
          </w:tcPr>
          <w:p w14:paraId="42B8794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1.95 </w:t>
            </w:r>
          </w:p>
        </w:tc>
        <w:tc>
          <w:tcPr>
            <w:tcW w:w="400" w:type="dxa"/>
            <w:noWrap/>
            <w:vAlign w:val="bottom"/>
            <w:hideMark/>
          </w:tcPr>
          <w:p w14:paraId="3A12940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1.93 </w:t>
            </w:r>
          </w:p>
        </w:tc>
        <w:tc>
          <w:tcPr>
            <w:tcW w:w="400" w:type="dxa"/>
            <w:noWrap/>
            <w:vAlign w:val="bottom"/>
            <w:hideMark/>
          </w:tcPr>
          <w:p w14:paraId="75C4CF1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1.92 </w:t>
            </w:r>
          </w:p>
        </w:tc>
        <w:tc>
          <w:tcPr>
            <w:tcW w:w="400" w:type="dxa"/>
            <w:noWrap/>
            <w:vAlign w:val="bottom"/>
            <w:hideMark/>
          </w:tcPr>
          <w:p w14:paraId="1A489DD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1.90 </w:t>
            </w:r>
          </w:p>
        </w:tc>
        <w:tc>
          <w:tcPr>
            <w:tcW w:w="400" w:type="dxa"/>
            <w:noWrap/>
            <w:vAlign w:val="bottom"/>
            <w:hideMark/>
          </w:tcPr>
          <w:p w14:paraId="6EDAF7E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1.88 </w:t>
            </w:r>
          </w:p>
        </w:tc>
        <w:tc>
          <w:tcPr>
            <w:tcW w:w="460" w:type="dxa"/>
            <w:noWrap/>
            <w:vAlign w:val="bottom"/>
            <w:hideMark/>
          </w:tcPr>
          <w:p w14:paraId="6165FDE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1.86 </w:t>
            </w:r>
          </w:p>
        </w:tc>
      </w:tr>
    </w:tbl>
    <w:p w14:paraId="7931BE85" w14:textId="77777777" w:rsidR="0048224E" w:rsidRPr="00707F6D" w:rsidRDefault="0048224E" w:rsidP="0048224E">
      <w:pPr>
        <w:pStyle w:val="tablecaption"/>
      </w:pPr>
      <w:r w:rsidRPr="00707F6D">
        <w:t xml:space="preserve">Table 301.C.2.a.(2) Zone-rated Non-trailers Vehicle Value Factors </w:t>
      </w:r>
      <w:r w:rsidRPr="00707F6D">
        <w:rPr>
          <w:rFonts w:cs="Arial"/>
        </w:rPr>
        <w:t>–</w:t>
      </w:r>
      <w:r w:rsidRPr="00707F6D">
        <w:t xml:space="preserve"> Collision With Actual Cash Value Rating</w:t>
      </w:r>
    </w:p>
    <w:p w14:paraId="0466F2E0" w14:textId="77777777" w:rsidR="0048224E" w:rsidRPr="00707F6D" w:rsidRDefault="0048224E" w:rsidP="0048224E">
      <w:pPr>
        <w:pStyle w:val="isonormal"/>
      </w:pPr>
    </w:p>
    <w:p w14:paraId="7C8026E8" w14:textId="77777777" w:rsidR="0048224E" w:rsidRPr="00707F6D" w:rsidRDefault="0048224E" w:rsidP="0048224E">
      <w:pPr>
        <w:pStyle w:val="outlinehd5"/>
      </w:pPr>
      <w:r w:rsidRPr="00707F6D">
        <w:tab/>
        <w:t>(3)</w:t>
      </w:r>
      <w:r w:rsidRPr="00707F6D">
        <w:tab/>
        <w:t xml:space="preserve">Private Passenger Types Vehicle Value Factors </w:t>
      </w:r>
      <w:r w:rsidRPr="00707F6D">
        <w:rPr>
          <w:rFonts w:cs="Arial"/>
        </w:rPr>
        <w:t>–</w:t>
      </w:r>
      <w:r w:rsidRPr="00707F6D">
        <w:t xml:space="preserve"> Collision With Actual Cash Value Rating</w:t>
      </w:r>
    </w:p>
    <w:p w14:paraId="5B618093" w14:textId="77777777" w:rsidR="0048224E" w:rsidRPr="00707F6D" w:rsidRDefault="0048224E" w:rsidP="0048224E">
      <w:pPr>
        <w:pStyle w:val="space4"/>
      </w:pPr>
    </w:p>
    <w:tbl>
      <w:tblPr>
        <w:tblW w:w="13860" w:type="dxa"/>
        <w:tblInd w:w="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1580"/>
        <w:gridCol w:w="680"/>
        <w:gridCol w:w="9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40"/>
        <w:gridCol w:w="400"/>
        <w:gridCol w:w="400"/>
        <w:gridCol w:w="400"/>
        <w:gridCol w:w="400"/>
        <w:gridCol w:w="460"/>
      </w:tblGrid>
      <w:tr w:rsidR="0048224E" w:rsidRPr="00707F6D" w14:paraId="7F2A7D34" w14:textId="77777777" w:rsidTr="00FA7CA7">
        <w:trPr>
          <w:trHeight w:val="190"/>
        </w:trPr>
        <w:tc>
          <w:tcPr>
            <w:tcW w:w="1780" w:type="dxa"/>
            <w:gridSpan w:val="2"/>
            <w:vAlign w:val="bottom"/>
            <w:hideMark/>
          </w:tcPr>
          <w:p w14:paraId="468E6FA1" w14:textId="77777777" w:rsidR="0048224E" w:rsidRPr="00707F6D" w:rsidRDefault="0048224E" w:rsidP="00FA7CA7">
            <w:pPr>
              <w:pStyle w:val="tablehead"/>
            </w:pPr>
            <w:r w:rsidRPr="00707F6D">
              <w:t>OCN Price Bracket</w:t>
            </w:r>
          </w:p>
        </w:tc>
        <w:tc>
          <w:tcPr>
            <w:tcW w:w="680" w:type="dxa"/>
            <w:vAlign w:val="bottom"/>
            <w:hideMark/>
          </w:tcPr>
          <w:p w14:paraId="615D405D" w14:textId="77777777" w:rsidR="0048224E" w:rsidRPr="00707F6D" w:rsidRDefault="0048224E" w:rsidP="00FA7CA7">
            <w:pPr>
              <w:pStyle w:val="tablehead"/>
            </w:pPr>
            <w:r w:rsidRPr="00707F6D">
              <w:t xml:space="preserve">Current Model Year </w:t>
            </w:r>
          </w:p>
        </w:tc>
        <w:tc>
          <w:tcPr>
            <w:tcW w:w="900" w:type="dxa"/>
            <w:vAlign w:val="bottom"/>
            <w:hideMark/>
          </w:tcPr>
          <w:p w14:paraId="517B178F" w14:textId="77777777" w:rsidR="0048224E" w:rsidRPr="00707F6D" w:rsidRDefault="0048224E" w:rsidP="00FA7CA7">
            <w:pPr>
              <w:pStyle w:val="tablehead"/>
            </w:pPr>
            <w:r w:rsidRPr="00707F6D">
              <w:t xml:space="preserve">First Preceding Model Year </w:t>
            </w:r>
          </w:p>
        </w:tc>
        <w:tc>
          <w:tcPr>
            <w:tcW w:w="400" w:type="dxa"/>
            <w:vAlign w:val="bottom"/>
            <w:hideMark/>
          </w:tcPr>
          <w:p w14:paraId="7A43B8BD" w14:textId="77777777" w:rsidR="0048224E" w:rsidRPr="00707F6D" w:rsidRDefault="0048224E" w:rsidP="00FA7CA7">
            <w:pPr>
              <w:pStyle w:val="tablehead"/>
            </w:pPr>
            <w:r w:rsidRPr="00707F6D">
              <w:t>2nd</w:t>
            </w:r>
          </w:p>
        </w:tc>
        <w:tc>
          <w:tcPr>
            <w:tcW w:w="400" w:type="dxa"/>
            <w:vAlign w:val="bottom"/>
            <w:hideMark/>
          </w:tcPr>
          <w:p w14:paraId="13132B2A" w14:textId="77777777" w:rsidR="0048224E" w:rsidRPr="00707F6D" w:rsidRDefault="0048224E" w:rsidP="00FA7CA7">
            <w:pPr>
              <w:pStyle w:val="tablehead"/>
            </w:pPr>
            <w:r w:rsidRPr="00707F6D">
              <w:t>3rd</w:t>
            </w:r>
          </w:p>
        </w:tc>
        <w:tc>
          <w:tcPr>
            <w:tcW w:w="400" w:type="dxa"/>
            <w:vAlign w:val="bottom"/>
            <w:hideMark/>
          </w:tcPr>
          <w:p w14:paraId="616BB183" w14:textId="77777777" w:rsidR="0048224E" w:rsidRPr="00707F6D" w:rsidRDefault="0048224E" w:rsidP="00FA7CA7">
            <w:pPr>
              <w:pStyle w:val="tablehead"/>
            </w:pPr>
            <w:r w:rsidRPr="00707F6D">
              <w:t>4th</w:t>
            </w:r>
          </w:p>
        </w:tc>
        <w:tc>
          <w:tcPr>
            <w:tcW w:w="400" w:type="dxa"/>
            <w:vAlign w:val="bottom"/>
            <w:hideMark/>
          </w:tcPr>
          <w:p w14:paraId="7B85E4D3" w14:textId="77777777" w:rsidR="0048224E" w:rsidRPr="00707F6D" w:rsidRDefault="0048224E" w:rsidP="00FA7CA7">
            <w:pPr>
              <w:pStyle w:val="tablehead"/>
            </w:pPr>
            <w:r w:rsidRPr="00707F6D">
              <w:t>5th</w:t>
            </w:r>
          </w:p>
        </w:tc>
        <w:tc>
          <w:tcPr>
            <w:tcW w:w="400" w:type="dxa"/>
            <w:vAlign w:val="bottom"/>
            <w:hideMark/>
          </w:tcPr>
          <w:p w14:paraId="5AA8649E" w14:textId="77777777" w:rsidR="0048224E" w:rsidRPr="00707F6D" w:rsidRDefault="0048224E" w:rsidP="00FA7CA7">
            <w:pPr>
              <w:pStyle w:val="tablehead"/>
            </w:pPr>
            <w:r w:rsidRPr="00707F6D">
              <w:t>6th</w:t>
            </w:r>
          </w:p>
        </w:tc>
        <w:tc>
          <w:tcPr>
            <w:tcW w:w="400" w:type="dxa"/>
            <w:vAlign w:val="bottom"/>
            <w:hideMark/>
          </w:tcPr>
          <w:p w14:paraId="0928E5E2" w14:textId="77777777" w:rsidR="0048224E" w:rsidRPr="00707F6D" w:rsidRDefault="0048224E" w:rsidP="00FA7CA7">
            <w:pPr>
              <w:pStyle w:val="tablehead"/>
            </w:pPr>
            <w:r w:rsidRPr="00707F6D">
              <w:t>7th</w:t>
            </w:r>
          </w:p>
        </w:tc>
        <w:tc>
          <w:tcPr>
            <w:tcW w:w="400" w:type="dxa"/>
            <w:vAlign w:val="bottom"/>
            <w:hideMark/>
          </w:tcPr>
          <w:p w14:paraId="0107B279" w14:textId="77777777" w:rsidR="0048224E" w:rsidRPr="00707F6D" w:rsidRDefault="0048224E" w:rsidP="00FA7CA7">
            <w:pPr>
              <w:pStyle w:val="tablehead"/>
            </w:pPr>
            <w:r w:rsidRPr="00707F6D">
              <w:t>8th</w:t>
            </w:r>
          </w:p>
        </w:tc>
        <w:tc>
          <w:tcPr>
            <w:tcW w:w="400" w:type="dxa"/>
            <w:vAlign w:val="bottom"/>
            <w:hideMark/>
          </w:tcPr>
          <w:p w14:paraId="1F56753F" w14:textId="77777777" w:rsidR="0048224E" w:rsidRPr="00707F6D" w:rsidRDefault="0048224E" w:rsidP="00FA7CA7">
            <w:pPr>
              <w:pStyle w:val="tablehead"/>
            </w:pPr>
            <w:r w:rsidRPr="00707F6D">
              <w:t>9th</w:t>
            </w:r>
          </w:p>
        </w:tc>
        <w:tc>
          <w:tcPr>
            <w:tcW w:w="400" w:type="dxa"/>
            <w:vAlign w:val="bottom"/>
            <w:hideMark/>
          </w:tcPr>
          <w:p w14:paraId="52DCA896" w14:textId="77777777" w:rsidR="0048224E" w:rsidRPr="00707F6D" w:rsidRDefault="0048224E" w:rsidP="00FA7CA7">
            <w:pPr>
              <w:pStyle w:val="tablehead"/>
            </w:pPr>
            <w:r w:rsidRPr="00707F6D">
              <w:t>10th</w:t>
            </w:r>
          </w:p>
        </w:tc>
        <w:tc>
          <w:tcPr>
            <w:tcW w:w="400" w:type="dxa"/>
            <w:vAlign w:val="bottom"/>
            <w:hideMark/>
          </w:tcPr>
          <w:p w14:paraId="763C5865" w14:textId="77777777" w:rsidR="0048224E" w:rsidRPr="00707F6D" w:rsidRDefault="0048224E" w:rsidP="00FA7CA7">
            <w:pPr>
              <w:pStyle w:val="tablehead"/>
            </w:pPr>
            <w:r w:rsidRPr="00707F6D">
              <w:t>11th</w:t>
            </w:r>
          </w:p>
        </w:tc>
        <w:tc>
          <w:tcPr>
            <w:tcW w:w="400" w:type="dxa"/>
            <w:vAlign w:val="bottom"/>
            <w:hideMark/>
          </w:tcPr>
          <w:p w14:paraId="04181162" w14:textId="77777777" w:rsidR="0048224E" w:rsidRPr="00707F6D" w:rsidRDefault="0048224E" w:rsidP="00FA7CA7">
            <w:pPr>
              <w:pStyle w:val="tablehead"/>
            </w:pPr>
            <w:r w:rsidRPr="00707F6D">
              <w:t>12th</w:t>
            </w:r>
          </w:p>
        </w:tc>
        <w:tc>
          <w:tcPr>
            <w:tcW w:w="400" w:type="dxa"/>
            <w:vAlign w:val="bottom"/>
            <w:hideMark/>
          </w:tcPr>
          <w:p w14:paraId="2A5F854A" w14:textId="77777777" w:rsidR="0048224E" w:rsidRPr="00707F6D" w:rsidRDefault="0048224E" w:rsidP="00FA7CA7">
            <w:pPr>
              <w:pStyle w:val="tablehead"/>
            </w:pPr>
            <w:r w:rsidRPr="00707F6D">
              <w:t>13th</w:t>
            </w:r>
          </w:p>
        </w:tc>
        <w:tc>
          <w:tcPr>
            <w:tcW w:w="400" w:type="dxa"/>
            <w:vAlign w:val="bottom"/>
            <w:hideMark/>
          </w:tcPr>
          <w:p w14:paraId="2D893390" w14:textId="77777777" w:rsidR="0048224E" w:rsidRPr="00707F6D" w:rsidRDefault="0048224E" w:rsidP="00FA7CA7">
            <w:pPr>
              <w:pStyle w:val="tablehead"/>
            </w:pPr>
            <w:r w:rsidRPr="00707F6D">
              <w:t>14th</w:t>
            </w:r>
          </w:p>
        </w:tc>
        <w:tc>
          <w:tcPr>
            <w:tcW w:w="400" w:type="dxa"/>
            <w:vAlign w:val="bottom"/>
            <w:hideMark/>
          </w:tcPr>
          <w:p w14:paraId="038BE053" w14:textId="77777777" w:rsidR="0048224E" w:rsidRPr="00707F6D" w:rsidRDefault="0048224E" w:rsidP="00FA7CA7">
            <w:pPr>
              <w:pStyle w:val="tablehead"/>
            </w:pPr>
            <w:r w:rsidRPr="00707F6D">
              <w:t>15th</w:t>
            </w:r>
          </w:p>
        </w:tc>
        <w:tc>
          <w:tcPr>
            <w:tcW w:w="400" w:type="dxa"/>
            <w:vAlign w:val="bottom"/>
            <w:hideMark/>
          </w:tcPr>
          <w:p w14:paraId="28298ECB" w14:textId="77777777" w:rsidR="0048224E" w:rsidRPr="00707F6D" w:rsidRDefault="0048224E" w:rsidP="00FA7CA7">
            <w:pPr>
              <w:pStyle w:val="tablehead"/>
            </w:pPr>
            <w:r w:rsidRPr="00707F6D">
              <w:t>16th</w:t>
            </w:r>
          </w:p>
        </w:tc>
        <w:tc>
          <w:tcPr>
            <w:tcW w:w="400" w:type="dxa"/>
            <w:vAlign w:val="bottom"/>
            <w:hideMark/>
          </w:tcPr>
          <w:p w14:paraId="5D57D5E4" w14:textId="77777777" w:rsidR="0048224E" w:rsidRPr="00707F6D" w:rsidRDefault="0048224E" w:rsidP="00FA7CA7">
            <w:pPr>
              <w:pStyle w:val="tablehead"/>
            </w:pPr>
            <w:r w:rsidRPr="00707F6D">
              <w:t>17th</w:t>
            </w:r>
          </w:p>
        </w:tc>
        <w:tc>
          <w:tcPr>
            <w:tcW w:w="400" w:type="dxa"/>
            <w:vAlign w:val="bottom"/>
            <w:hideMark/>
          </w:tcPr>
          <w:p w14:paraId="0DB564FF" w14:textId="77777777" w:rsidR="0048224E" w:rsidRPr="00707F6D" w:rsidRDefault="0048224E" w:rsidP="00FA7CA7">
            <w:pPr>
              <w:pStyle w:val="tablehead"/>
            </w:pPr>
            <w:r w:rsidRPr="00707F6D">
              <w:t>18th</w:t>
            </w:r>
          </w:p>
        </w:tc>
        <w:tc>
          <w:tcPr>
            <w:tcW w:w="400" w:type="dxa"/>
            <w:vAlign w:val="bottom"/>
            <w:hideMark/>
          </w:tcPr>
          <w:p w14:paraId="02F043F6" w14:textId="77777777" w:rsidR="0048224E" w:rsidRPr="00707F6D" w:rsidRDefault="0048224E" w:rsidP="00FA7CA7">
            <w:pPr>
              <w:pStyle w:val="tablehead"/>
            </w:pPr>
            <w:r w:rsidRPr="00707F6D">
              <w:t>19th</w:t>
            </w:r>
          </w:p>
        </w:tc>
        <w:tc>
          <w:tcPr>
            <w:tcW w:w="400" w:type="dxa"/>
            <w:vAlign w:val="bottom"/>
            <w:hideMark/>
          </w:tcPr>
          <w:p w14:paraId="566BE61E" w14:textId="77777777" w:rsidR="0048224E" w:rsidRPr="00707F6D" w:rsidRDefault="0048224E" w:rsidP="00FA7CA7">
            <w:pPr>
              <w:pStyle w:val="tablehead"/>
            </w:pPr>
            <w:r w:rsidRPr="00707F6D">
              <w:t>20th</w:t>
            </w:r>
          </w:p>
        </w:tc>
        <w:tc>
          <w:tcPr>
            <w:tcW w:w="400" w:type="dxa"/>
            <w:vAlign w:val="bottom"/>
            <w:hideMark/>
          </w:tcPr>
          <w:p w14:paraId="0467FE1F" w14:textId="77777777" w:rsidR="0048224E" w:rsidRPr="00707F6D" w:rsidRDefault="0048224E" w:rsidP="00FA7CA7">
            <w:pPr>
              <w:pStyle w:val="tablehead"/>
            </w:pPr>
            <w:r w:rsidRPr="00707F6D">
              <w:t>21st</w:t>
            </w:r>
          </w:p>
        </w:tc>
        <w:tc>
          <w:tcPr>
            <w:tcW w:w="440" w:type="dxa"/>
            <w:vAlign w:val="bottom"/>
            <w:hideMark/>
          </w:tcPr>
          <w:p w14:paraId="248CA0FD" w14:textId="77777777" w:rsidR="0048224E" w:rsidRPr="00707F6D" w:rsidRDefault="0048224E" w:rsidP="00FA7CA7">
            <w:pPr>
              <w:pStyle w:val="tablehead"/>
            </w:pPr>
            <w:r w:rsidRPr="00707F6D">
              <w:t>22nd</w:t>
            </w:r>
          </w:p>
        </w:tc>
        <w:tc>
          <w:tcPr>
            <w:tcW w:w="400" w:type="dxa"/>
            <w:vAlign w:val="bottom"/>
            <w:hideMark/>
          </w:tcPr>
          <w:p w14:paraId="4208C674" w14:textId="77777777" w:rsidR="0048224E" w:rsidRPr="00707F6D" w:rsidRDefault="0048224E" w:rsidP="00FA7CA7">
            <w:pPr>
              <w:pStyle w:val="tablehead"/>
            </w:pPr>
            <w:r w:rsidRPr="00707F6D">
              <w:t>23rd</w:t>
            </w:r>
          </w:p>
        </w:tc>
        <w:tc>
          <w:tcPr>
            <w:tcW w:w="400" w:type="dxa"/>
            <w:vAlign w:val="bottom"/>
            <w:hideMark/>
          </w:tcPr>
          <w:p w14:paraId="65B220FC" w14:textId="77777777" w:rsidR="0048224E" w:rsidRPr="00707F6D" w:rsidRDefault="0048224E" w:rsidP="00FA7CA7">
            <w:pPr>
              <w:pStyle w:val="tablehead"/>
            </w:pPr>
            <w:r w:rsidRPr="00707F6D">
              <w:t>24th</w:t>
            </w:r>
          </w:p>
        </w:tc>
        <w:tc>
          <w:tcPr>
            <w:tcW w:w="400" w:type="dxa"/>
            <w:vAlign w:val="bottom"/>
            <w:hideMark/>
          </w:tcPr>
          <w:p w14:paraId="7DA8635F" w14:textId="77777777" w:rsidR="0048224E" w:rsidRPr="00707F6D" w:rsidRDefault="0048224E" w:rsidP="00FA7CA7">
            <w:pPr>
              <w:pStyle w:val="tablehead"/>
            </w:pPr>
            <w:r w:rsidRPr="00707F6D">
              <w:t>25th</w:t>
            </w:r>
          </w:p>
        </w:tc>
        <w:tc>
          <w:tcPr>
            <w:tcW w:w="400" w:type="dxa"/>
            <w:vAlign w:val="bottom"/>
            <w:hideMark/>
          </w:tcPr>
          <w:p w14:paraId="3FF92F12" w14:textId="77777777" w:rsidR="0048224E" w:rsidRPr="00707F6D" w:rsidRDefault="0048224E" w:rsidP="00FA7CA7">
            <w:pPr>
              <w:pStyle w:val="tablehead"/>
            </w:pPr>
            <w:r w:rsidRPr="00707F6D">
              <w:t>26th</w:t>
            </w:r>
          </w:p>
        </w:tc>
        <w:tc>
          <w:tcPr>
            <w:tcW w:w="460" w:type="dxa"/>
            <w:vAlign w:val="bottom"/>
            <w:hideMark/>
          </w:tcPr>
          <w:p w14:paraId="558F8D3F" w14:textId="77777777" w:rsidR="0048224E" w:rsidRPr="00707F6D" w:rsidRDefault="0048224E" w:rsidP="00FA7CA7">
            <w:pPr>
              <w:pStyle w:val="tablehead"/>
            </w:pPr>
            <w:r w:rsidRPr="00707F6D">
              <w:t>27th and older</w:t>
            </w:r>
          </w:p>
        </w:tc>
      </w:tr>
      <w:tr w:rsidR="0048224E" w:rsidRPr="00707F6D" w14:paraId="24D9C434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  <w:hideMark/>
          </w:tcPr>
          <w:p w14:paraId="1C12337F" w14:textId="77777777" w:rsidR="0048224E" w:rsidRPr="00707F6D" w:rsidRDefault="0048224E" w:rsidP="00FA7CA7">
            <w:pPr>
              <w:pStyle w:val="tabletext11"/>
              <w:jc w:val="right"/>
            </w:pPr>
            <w:r w:rsidRPr="00707F6D">
              <w:t>$</w:t>
            </w: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014E4F81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0 to 999</w:t>
            </w:r>
          </w:p>
        </w:tc>
        <w:tc>
          <w:tcPr>
            <w:tcW w:w="680" w:type="dxa"/>
            <w:noWrap/>
            <w:vAlign w:val="bottom"/>
            <w:hideMark/>
          </w:tcPr>
          <w:p w14:paraId="344CBC77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1.03</w:t>
            </w:r>
          </w:p>
        </w:tc>
        <w:tc>
          <w:tcPr>
            <w:tcW w:w="900" w:type="dxa"/>
            <w:noWrap/>
            <w:vAlign w:val="bottom"/>
            <w:hideMark/>
          </w:tcPr>
          <w:p w14:paraId="7EE6E856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0.95</w:t>
            </w:r>
          </w:p>
        </w:tc>
        <w:tc>
          <w:tcPr>
            <w:tcW w:w="400" w:type="dxa"/>
            <w:noWrap/>
            <w:vAlign w:val="bottom"/>
            <w:hideMark/>
          </w:tcPr>
          <w:p w14:paraId="7B6C1F0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0.92</w:t>
            </w:r>
          </w:p>
        </w:tc>
        <w:tc>
          <w:tcPr>
            <w:tcW w:w="400" w:type="dxa"/>
            <w:noWrap/>
            <w:vAlign w:val="bottom"/>
            <w:hideMark/>
          </w:tcPr>
          <w:p w14:paraId="7DEFCB8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0.83</w:t>
            </w:r>
          </w:p>
        </w:tc>
        <w:tc>
          <w:tcPr>
            <w:tcW w:w="400" w:type="dxa"/>
            <w:noWrap/>
            <w:vAlign w:val="bottom"/>
            <w:hideMark/>
          </w:tcPr>
          <w:p w14:paraId="735FCE7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0.78</w:t>
            </w:r>
          </w:p>
        </w:tc>
        <w:tc>
          <w:tcPr>
            <w:tcW w:w="400" w:type="dxa"/>
            <w:noWrap/>
            <w:vAlign w:val="bottom"/>
            <w:hideMark/>
          </w:tcPr>
          <w:p w14:paraId="3D81602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0.56</w:t>
            </w:r>
          </w:p>
        </w:tc>
        <w:tc>
          <w:tcPr>
            <w:tcW w:w="400" w:type="dxa"/>
            <w:noWrap/>
            <w:vAlign w:val="bottom"/>
            <w:hideMark/>
          </w:tcPr>
          <w:p w14:paraId="2752DB2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0.40</w:t>
            </w:r>
          </w:p>
        </w:tc>
        <w:tc>
          <w:tcPr>
            <w:tcW w:w="400" w:type="dxa"/>
            <w:noWrap/>
            <w:vAlign w:val="bottom"/>
            <w:hideMark/>
          </w:tcPr>
          <w:p w14:paraId="30ADAA2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0.31</w:t>
            </w:r>
          </w:p>
        </w:tc>
        <w:tc>
          <w:tcPr>
            <w:tcW w:w="400" w:type="dxa"/>
            <w:noWrap/>
            <w:vAlign w:val="bottom"/>
            <w:hideMark/>
          </w:tcPr>
          <w:p w14:paraId="11665FB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0.23</w:t>
            </w:r>
          </w:p>
        </w:tc>
        <w:tc>
          <w:tcPr>
            <w:tcW w:w="400" w:type="dxa"/>
            <w:noWrap/>
            <w:vAlign w:val="bottom"/>
            <w:hideMark/>
          </w:tcPr>
          <w:p w14:paraId="1F736B8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  <w:tc>
          <w:tcPr>
            <w:tcW w:w="400" w:type="dxa"/>
            <w:noWrap/>
            <w:vAlign w:val="bottom"/>
            <w:hideMark/>
          </w:tcPr>
          <w:p w14:paraId="29F1687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0.15</w:t>
            </w:r>
          </w:p>
        </w:tc>
        <w:tc>
          <w:tcPr>
            <w:tcW w:w="400" w:type="dxa"/>
            <w:noWrap/>
            <w:vAlign w:val="bottom"/>
            <w:hideMark/>
          </w:tcPr>
          <w:p w14:paraId="2D41AD8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4BAB813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0D880A8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00" w:type="dxa"/>
            <w:noWrap/>
            <w:vAlign w:val="bottom"/>
            <w:hideMark/>
          </w:tcPr>
          <w:p w14:paraId="3708625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0.07</w:t>
            </w:r>
          </w:p>
        </w:tc>
        <w:tc>
          <w:tcPr>
            <w:tcW w:w="400" w:type="dxa"/>
            <w:noWrap/>
            <w:vAlign w:val="bottom"/>
            <w:hideMark/>
          </w:tcPr>
          <w:p w14:paraId="57B25FA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00" w:type="dxa"/>
            <w:noWrap/>
            <w:vAlign w:val="bottom"/>
            <w:hideMark/>
          </w:tcPr>
          <w:p w14:paraId="710C69A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00" w:type="dxa"/>
            <w:noWrap/>
            <w:vAlign w:val="bottom"/>
            <w:hideMark/>
          </w:tcPr>
          <w:p w14:paraId="043DF94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00" w:type="dxa"/>
            <w:noWrap/>
            <w:vAlign w:val="bottom"/>
            <w:hideMark/>
          </w:tcPr>
          <w:p w14:paraId="589192F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0.03</w:t>
            </w:r>
          </w:p>
        </w:tc>
        <w:tc>
          <w:tcPr>
            <w:tcW w:w="400" w:type="dxa"/>
            <w:noWrap/>
            <w:vAlign w:val="bottom"/>
            <w:hideMark/>
          </w:tcPr>
          <w:p w14:paraId="63C06DC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0.02</w:t>
            </w:r>
          </w:p>
        </w:tc>
        <w:tc>
          <w:tcPr>
            <w:tcW w:w="400" w:type="dxa"/>
            <w:noWrap/>
            <w:vAlign w:val="bottom"/>
            <w:hideMark/>
          </w:tcPr>
          <w:p w14:paraId="683FD61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0.02</w:t>
            </w:r>
          </w:p>
        </w:tc>
        <w:tc>
          <w:tcPr>
            <w:tcW w:w="400" w:type="dxa"/>
            <w:noWrap/>
            <w:vAlign w:val="bottom"/>
            <w:hideMark/>
          </w:tcPr>
          <w:p w14:paraId="7404FAA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0.02</w:t>
            </w:r>
          </w:p>
        </w:tc>
        <w:tc>
          <w:tcPr>
            <w:tcW w:w="440" w:type="dxa"/>
            <w:noWrap/>
            <w:vAlign w:val="bottom"/>
            <w:hideMark/>
          </w:tcPr>
          <w:p w14:paraId="7E11EC9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0.01</w:t>
            </w:r>
          </w:p>
        </w:tc>
        <w:tc>
          <w:tcPr>
            <w:tcW w:w="400" w:type="dxa"/>
            <w:noWrap/>
            <w:vAlign w:val="bottom"/>
            <w:hideMark/>
          </w:tcPr>
          <w:p w14:paraId="10AED8D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0.01</w:t>
            </w:r>
          </w:p>
        </w:tc>
        <w:tc>
          <w:tcPr>
            <w:tcW w:w="400" w:type="dxa"/>
            <w:noWrap/>
            <w:vAlign w:val="bottom"/>
            <w:hideMark/>
          </w:tcPr>
          <w:p w14:paraId="1EC1848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0.01</w:t>
            </w:r>
          </w:p>
        </w:tc>
        <w:tc>
          <w:tcPr>
            <w:tcW w:w="400" w:type="dxa"/>
            <w:noWrap/>
            <w:vAlign w:val="bottom"/>
            <w:hideMark/>
          </w:tcPr>
          <w:p w14:paraId="0106E3E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0.01</w:t>
            </w:r>
          </w:p>
        </w:tc>
        <w:tc>
          <w:tcPr>
            <w:tcW w:w="400" w:type="dxa"/>
            <w:noWrap/>
            <w:vAlign w:val="bottom"/>
            <w:hideMark/>
          </w:tcPr>
          <w:p w14:paraId="0061BDC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0.01</w:t>
            </w:r>
          </w:p>
        </w:tc>
        <w:tc>
          <w:tcPr>
            <w:tcW w:w="460" w:type="dxa"/>
            <w:noWrap/>
            <w:vAlign w:val="bottom"/>
            <w:hideMark/>
          </w:tcPr>
          <w:p w14:paraId="40B96EB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0.01</w:t>
            </w:r>
          </w:p>
        </w:tc>
      </w:tr>
      <w:tr w:rsidR="0048224E" w:rsidRPr="00707F6D" w14:paraId="5A7DA192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5148B8C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6DE6C6B2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1,000 to 1,999</w:t>
            </w:r>
          </w:p>
        </w:tc>
        <w:tc>
          <w:tcPr>
            <w:tcW w:w="680" w:type="dxa"/>
            <w:noWrap/>
            <w:vAlign w:val="bottom"/>
            <w:hideMark/>
          </w:tcPr>
          <w:p w14:paraId="49619146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1.05</w:t>
            </w:r>
          </w:p>
        </w:tc>
        <w:tc>
          <w:tcPr>
            <w:tcW w:w="900" w:type="dxa"/>
            <w:noWrap/>
            <w:vAlign w:val="bottom"/>
            <w:hideMark/>
          </w:tcPr>
          <w:p w14:paraId="3F0F18F3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0.97</w:t>
            </w:r>
          </w:p>
        </w:tc>
        <w:tc>
          <w:tcPr>
            <w:tcW w:w="400" w:type="dxa"/>
            <w:noWrap/>
            <w:vAlign w:val="bottom"/>
            <w:hideMark/>
          </w:tcPr>
          <w:p w14:paraId="413CF90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400" w:type="dxa"/>
            <w:noWrap/>
            <w:vAlign w:val="bottom"/>
            <w:hideMark/>
          </w:tcPr>
          <w:p w14:paraId="5B2B01D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0.85</w:t>
            </w:r>
          </w:p>
        </w:tc>
        <w:tc>
          <w:tcPr>
            <w:tcW w:w="400" w:type="dxa"/>
            <w:noWrap/>
            <w:vAlign w:val="bottom"/>
            <w:hideMark/>
          </w:tcPr>
          <w:p w14:paraId="1BF3B0E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0.79</w:t>
            </w:r>
          </w:p>
        </w:tc>
        <w:tc>
          <w:tcPr>
            <w:tcW w:w="400" w:type="dxa"/>
            <w:noWrap/>
            <w:vAlign w:val="bottom"/>
            <w:hideMark/>
          </w:tcPr>
          <w:p w14:paraId="6ED6BFD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0.59</w:t>
            </w:r>
          </w:p>
        </w:tc>
        <w:tc>
          <w:tcPr>
            <w:tcW w:w="400" w:type="dxa"/>
            <w:noWrap/>
            <w:vAlign w:val="bottom"/>
            <w:hideMark/>
          </w:tcPr>
          <w:p w14:paraId="3F8BB71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0.44</w:t>
            </w:r>
          </w:p>
        </w:tc>
        <w:tc>
          <w:tcPr>
            <w:tcW w:w="400" w:type="dxa"/>
            <w:noWrap/>
            <w:vAlign w:val="bottom"/>
            <w:hideMark/>
          </w:tcPr>
          <w:p w14:paraId="6DFAADC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0.35</w:t>
            </w:r>
          </w:p>
        </w:tc>
        <w:tc>
          <w:tcPr>
            <w:tcW w:w="400" w:type="dxa"/>
            <w:noWrap/>
            <w:vAlign w:val="bottom"/>
            <w:hideMark/>
          </w:tcPr>
          <w:p w14:paraId="44E9009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0.26</w:t>
            </w:r>
          </w:p>
        </w:tc>
        <w:tc>
          <w:tcPr>
            <w:tcW w:w="400" w:type="dxa"/>
            <w:noWrap/>
            <w:vAlign w:val="bottom"/>
            <w:hideMark/>
          </w:tcPr>
          <w:p w14:paraId="39C83FF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  <w:tc>
          <w:tcPr>
            <w:tcW w:w="400" w:type="dxa"/>
            <w:noWrap/>
            <w:vAlign w:val="bottom"/>
            <w:hideMark/>
          </w:tcPr>
          <w:p w14:paraId="524A35B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03FC025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0.15</w:t>
            </w:r>
          </w:p>
        </w:tc>
        <w:tc>
          <w:tcPr>
            <w:tcW w:w="400" w:type="dxa"/>
            <w:noWrap/>
            <w:vAlign w:val="bottom"/>
            <w:hideMark/>
          </w:tcPr>
          <w:p w14:paraId="75F3121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090A86B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73DF5D3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0.09</w:t>
            </w:r>
          </w:p>
        </w:tc>
        <w:tc>
          <w:tcPr>
            <w:tcW w:w="400" w:type="dxa"/>
            <w:noWrap/>
            <w:vAlign w:val="bottom"/>
            <w:hideMark/>
          </w:tcPr>
          <w:p w14:paraId="5B080A6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0.07</w:t>
            </w:r>
          </w:p>
        </w:tc>
        <w:tc>
          <w:tcPr>
            <w:tcW w:w="400" w:type="dxa"/>
            <w:noWrap/>
            <w:vAlign w:val="bottom"/>
            <w:hideMark/>
          </w:tcPr>
          <w:p w14:paraId="5E84025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0.06</w:t>
            </w:r>
          </w:p>
        </w:tc>
        <w:tc>
          <w:tcPr>
            <w:tcW w:w="400" w:type="dxa"/>
            <w:noWrap/>
            <w:vAlign w:val="bottom"/>
            <w:hideMark/>
          </w:tcPr>
          <w:p w14:paraId="095A6CD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00" w:type="dxa"/>
            <w:noWrap/>
            <w:vAlign w:val="bottom"/>
            <w:hideMark/>
          </w:tcPr>
          <w:p w14:paraId="6D0D640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00" w:type="dxa"/>
            <w:noWrap/>
            <w:vAlign w:val="bottom"/>
            <w:hideMark/>
          </w:tcPr>
          <w:p w14:paraId="35C2E25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00" w:type="dxa"/>
            <w:noWrap/>
            <w:vAlign w:val="bottom"/>
            <w:hideMark/>
          </w:tcPr>
          <w:p w14:paraId="10720B3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0.03</w:t>
            </w:r>
          </w:p>
        </w:tc>
        <w:tc>
          <w:tcPr>
            <w:tcW w:w="400" w:type="dxa"/>
            <w:noWrap/>
            <w:vAlign w:val="bottom"/>
            <w:hideMark/>
          </w:tcPr>
          <w:p w14:paraId="0225B84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0.03</w:t>
            </w:r>
          </w:p>
        </w:tc>
        <w:tc>
          <w:tcPr>
            <w:tcW w:w="440" w:type="dxa"/>
            <w:noWrap/>
            <w:vAlign w:val="bottom"/>
            <w:hideMark/>
          </w:tcPr>
          <w:p w14:paraId="7C1BD14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0.02</w:t>
            </w:r>
          </w:p>
        </w:tc>
        <w:tc>
          <w:tcPr>
            <w:tcW w:w="400" w:type="dxa"/>
            <w:noWrap/>
            <w:vAlign w:val="bottom"/>
            <w:hideMark/>
          </w:tcPr>
          <w:p w14:paraId="5237E42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0.02</w:t>
            </w:r>
          </w:p>
        </w:tc>
        <w:tc>
          <w:tcPr>
            <w:tcW w:w="400" w:type="dxa"/>
            <w:noWrap/>
            <w:vAlign w:val="bottom"/>
            <w:hideMark/>
          </w:tcPr>
          <w:p w14:paraId="4537F9B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0.02</w:t>
            </w:r>
          </w:p>
        </w:tc>
        <w:tc>
          <w:tcPr>
            <w:tcW w:w="400" w:type="dxa"/>
            <w:noWrap/>
            <w:vAlign w:val="bottom"/>
            <w:hideMark/>
          </w:tcPr>
          <w:p w14:paraId="0F74BE8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0.01</w:t>
            </w:r>
          </w:p>
        </w:tc>
        <w:tc>
          <w:tcPr>
            <w:tcW w:w="400" w:type="dxa"/>
            <w:noWrap/>
            <w:vAlign w:val="bottom"/>
            <w:hideMark/>
          </w:tcPr>
          <w:p w14:paraId="0CBCEB2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0.01</w:t>
            </w:r>
          </w:p>
        </w:tc>
        <w:tc>
          <w:tcPr>
            <w:tcW w:w="460" w:type="dxa"/>
            <w:noWrap/>
            <w:vAlign w:val="bottom"/>
            <w:hideMark/>
          </w:tcPr>
          <w:p w14:paraId="4694EE0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0.01</w:t>
            </w:r>
          </w:p>
        </w:tc>
      </w:tr>
      <w:tr w:rsidR="0048224E" w:rsidRPr="00707F6D" w14:paraId="5250CC89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20AC3C00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0A869D4D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2,000 to 2,999</w:t>
            </w:r>
          </w:p>
        </w:tc>
        <w:tc>
          <w:tcPr>
            <w:tcW w:w="680" w:type="dxa"/>
            <w:noWrap/>
            <w:vAlign w:val="bottom"/>
            <w:hideMark/>
          </w:tcPr>
          <w:p w14:paraId="694D4985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1.07</w:t>
            </w:r>
          </w:p>
        </w:tc>
        <w:tc>
          <w:tcPr>
            <w:tcW w:w="900" w:type="dxa"/>
            <w:noWrap/>
            <w:vAlign w:val="bottom"/>
            <w:hideMark/>
          </w:tcPr>
          <w:p w14:paraId="550A5625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0.98</w:t>
            </w:r>
          </w:p>
        </w:tc>
        <w:tc>
          <w:tcPr>
            <w:tcW w:w="400" w:type="dxa"/>
            <w:noWrap/>
            <w:vAlign w:val="bottom"/>
            <w:hideMark/>
          </w:tcPr>
          <w:p w14:paraId="0897B9B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0.94</w:t>
            </w:r>
          </w:p>
        </w:tc>
        <w:tc>
          <w:tcPr>
            <w:tcW w:w="400" w:type="dxa"/>
            <w:noWrap/>
            <w:vAlign w:val="bottom"/>
            <w:hideMark/>
          </w:tcPr>
          <w:p w14:paraId="3FBB4C2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0.86</w:t>
            </w:r>
          </w:p>
        </w:tc>
        <w:tc>
          <w:tcPr>
            <w:tcW w:w="400" w:type="dxa"/>
            <w:noWrap/>
            <w:vAlign w:val="bottom"/>
            <w:hideMark/>
          </w:tcPr>
          <w:p w14:paraId="0F6595B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0.80</w:t>
            </w:r>
          </w:p>
        </w:tc>
        <w:tc>
          <w:tcPr>
            <w:tcW w:w="400" w:type="dxa"/>
            <w:noWrap/>
            <w:vAlign w:val="bottom"/>
            <w:hideMark/>
          </w:tcPr>
          <w:p w14:paraId="472D58A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0.62</w:t>
            </w:r>
          </w:p>
        </w:tc>
        <w:tc>
          <w:tcPr>
            <w:tcW w:w="400" w:type="dxa"/>
            <w:noWrap/>
            <w:vAlign w:val="bottom"/>
            <w:hideMark/>
          </w:tcPr>
          <w:p w14:paraId="31AE1FC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0.47</w:t>
            </w:r>
          </w:p>
        </w:tc>
        <w:tc>
          <w:tcPr>
            <w:tcW w:w="400" w:type="dxa"/>
            <w:noWrap/>
            <w:vAlign w:val="bottom"/>
            <w:hideMark/>
          </w:tcPr>
          <w:p w14:paraId="000723B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0.39</w:t>
            </w:r>
          </w:p>
        </w:tc>
        <w:tc>
          <w:tcPr>
            <w:tcW w:w="400" w:type="dxa"/>
            <w:noWrap/>
            <w:vAlign w:val="bottom"/>
            <w:hideMark/>
          </w:tcPr>
          <w:p w14:paraId="2CF0E87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0.31</w:t>
            </w:r>
          </w:p>
        </w:tc>
        <w:tc>
          <w:tcPr>
            <w:tcW w:w="400" w:type="dxa"/>
            <w:noWrap/>
            <w:vAlign w:val="bottom"/>
            <w:hideMark/>
          </w:tcPr>
          <w:p w14:paraId="3112C25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  <w:tc>
          <w:tcPr>
            <w:tcW w:w="400" w:type="dxa"/>
            <w:noWrap/>
            <w:vAlign w:val="bottom"/>
            <w:hideMark/>
          </w:tcPr>
          <w:p w14:paraId="37B5A7E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0.21</w:t>
            </w:r>
          </w:p>
        </w:tc>
        <w:tc>
          <w:tcPr>
            <w:tcW w:w="400" w:type="dxa"/>
            <w:noWrap/>
            <w:vAlign w:val="bottom"/>
            <w:hideMark/>
          </w:tcPr>
          <w:p w14:paraId="4EF6C97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6C9AD84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0B69038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56B907C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136BCD1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29A87C0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0.09</w:t>
            </w:r>
          </w:p>
        </w:tc>
        <w:tc>
          <w:tcPr>
            <w:tcW w:w="400" w:type="dxa"/>
            <w:noWrap/>
            <w:vAlign w:val="bottom"/>
            <w:hideMark/>
          </w:tcPr>
          <w:p w14:paraId="3FAAA54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0.07</w:t>
            </w:r>
          </w:p>
        </w:tc>
        <w:tc>
          <w:tcPr>
            <w:tcW w:w="400" w:type="dxa"/>
            <w:noWrap/>
            <w:vAlign w:val="bottom"/>
            <w:hideMark/>
          </w:tcPr>
          <w:p w14:paraId="1093905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0.06</w:t>
            </w:r>
          </w:p>
        </w:tc>
        <w:tc>
          <w:tcPr>
            <w:tcW w:w="400" w:type="dxa"/>
            <w:noWrap/>
            <w:vAlign w:val="bottom"/>
            <w:hideMark/>
          </w:tcPr>
          <w:p w14:paraId="0815945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00" w:type="dxa"/>
            <w:noWrap/>
            <w:vAlign w:val="bottom"/>
            <w:hideMark/>
          </w:tcPr>
          <w:p w14:paraId="3EE826D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00" w:type="dxa"/>
            <w:noWrap/>
            <w:vAlign w:val="bottom"/>
            <w:hideMark/>
          </w:tcPr>
          <w:p w14:paraId="6B27F00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40" w:type="dxa"/>
            <w:noWrap/>
            <w:vAlign w:val="bottom"/>
            <w:hideMark/>
          </w:tcPr>
          <w:p w14:paraId="762F630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0.03</w:t>
            </w:r>
          </w:p>
        </w:tc>
        <w:tc>
          <w:tcPr>
            <w:tcW w:w="400" w:type="dxa"/>
            <w:noWrap/>
            <w:vAlign w:val="bottom"/>
            <w:hideMark/>
          </w:tcPr>
          <w:p w14:paraId="12F5F4F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0.03</w:t>
            </w:r>
          </w:p>
        </w:tc>
        <w:tc>
          <w:tcPr>
            <w:tcW w:w="400" w:type="dxa"/>
            <w:noWrap/>
            <w:vAlign w:val="bottom"/>
            <w:hideMark/>
          </w:tcPr>
          <w:p w14:paraId="00C31B8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0.03</w:t>
            </w:r>
          </w:p>
        </w:tc>
        <w:tc>
          <w:tcPr>
            <w:tcW w:w="400" w:type="dxa"/>
            <w:noWrap/>
            <w:vAlign w:val="bottom"/>
            <w:hideMark/>
          </w:tcPr>
          <w:p w14:paraId="58037FD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0.02</w:t>
            </w:r>
          </w:p>
        </w:tc>
        <w:tc>
          <w:tcPr>
            <w:tcW w:w="400" w:type="dxa"/>
            <w:noWrap/>
            <w:vAlign w:val="bottom"/>
            <w:hideMark/>
          </w:tcPr>
          <w:p w14:paraId="194CB36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0.02</w:t>
            </w:r>
          </w:p>
        </w:tc>
        <w:tc>
          <w:tcPr>
            <w:tcW w:w="460" w:type="dxa"/>
            <w:noWrap/>
            <w:vAlign w:val="bottom"/>
            <w:hideMark/>
          </w:tcPr>
          <w:p w14:paraId="2E8C2AC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0.02</w:t>
            </w:r>
          </w:p>
        </w:tc>
      </w:tr>
      <w:tr w:rsidR="0048224E" w:rsidRPr="00707F6D" w14:paraId="2053DB1C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00C373D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6540EC27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3,000 to 3,999</w:t>
            </w:r>
          </w:p>
        </w:tc>
        <w:tc>
          <w:tcPr>
            <w:tcW w:w="680" w:type="dxa"/>
            <w:noWrap/>
            <w:vAlign w:val="bottom"/>
            <w:hideMark/>
          </w:tcPr>
          <w:p w14:paraId="06B09294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1.08</w:t>
            </w:r>
          </w:p>
        </w:tc>
        <w:tc>
          <w:tcPr>
            <w:tcW w:w="900" w:type="dxa"/>
            <w:noWrap/>
            <w:vAlign w:val="bottom"/>
            <w:hideMark/>
          </w:tcPr>
          <w:p w14:paraId="3EF3E0C0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0.99</w:t>
            </w:r>
          </w:p>
        </w:tc>
        <w:tc>
          <w:tcPr>
            <w:tcW w:w="400" w:type="dxa"/>
            <w:noWrap/>
            <w:vAlign w:val="bottom"/>
            <w:hideMark/>
          </w:tcPr>
          <w:p w14:paraId="2D020D4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0.95</w:t>
            </w:r>
          </w:p>
        </w:tc>
        <w:tc>
          <w:tcPr>
            <w:tcW w:w="400" w:type="dxa"/>
            <w:noWrap/>
            <w:vAlign w:val="bottom"/>
            <w:hideMark/>
          </w:tcPr>
          <w:p w14:paraId="42C51DD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0.87</w:t>
            </w:r>
          </w:p>
        </w:tc>
        <w:tc>
          <w:tcPr>
            <w:tcW w:w="400" w:type="dxa"/>
            <w:noWrap/>
            <w:vAlign w:val="bottom"/>
            <w:hideMark/>
          </w:tcPr>
          <w:p w14:paraId="1F17676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0.81</w:t>
            </w:r>
          </w:p>
        </w:tc>
        <w:tc>
          <w:tcPr>
            <w:tcW w:w="400" w:type="dxa"/>
            <w:noWrap/>
            <w:vAlign w:val="bottom"/>
            <w:hideMark/>
          </w:tcPr>
          <w:p w14:paraId="5FE786A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0.64</w:t>
            </w:r>
          </w:p>
        </w:tc>
        <w:tc>
          <w:tcPr>
            <w:tcW w:w="400" w:type="dxa"/>
            <w:noWrap/>
            <w:vAlign w:val="bottom"/>
            <w:hideMark/>
          </w:tcPr>
          <w:p w14:paraId="5025AE8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0.50</w:t>
            </w:r>
          </w:p>
        </w:tc>
        <w:tc>
          <w:tcPr>
            <w:tcW w:w="400" w:type="dxa"/>
            <w:noWrap/>
            <w:vAlign w:val="bottom"/>
            <w:hideMark/>
          </w:tcPr>
          <w:p w14:paraId="50A44BA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0.42</w:t>
            </w:r>
          </w:p>
        </w:tc>
        <w:tc>
          <w:tcPr>
            <w:tcW w:w="400" w:type="dxa"/>
            <w:noWrap/>
            <w:vAlign w:val="bottom"/>
            <w:hideMark/>
          </w:tcPr>
          <w:p w14:paraId="49F80A4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0.34</w:t>
            </w:r>
          </w:p>
        </w:tc>
        <w:tc>
          <w:tcPr>
            <w:tcW w:w="400" w:type="dxa"/>
            <w:noWrap/>
            <w:vAlign w:val="bottom"/>
            <w:hideMark/>
          </w:tcPr>
          <w:p w14:paraId="4BAE5AB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7ADB2F6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  <w:tc>
          <w:tcPr>
            <w:tcW w:w="400" w:type="dxa"/>
            <w:noWrap/>
            <w:vAlign w:val="bottom"/>
            <w:hideMark/>
          </w:tcPr>
          <w:p w14:paraId="45B5F46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0.21</w:t>
            </w:r>
          </w:p>
        </w:tc>
        <w:tc>
          <w:tcPr>
            <w:tcW w:w="400" w:type="dxa"/>
            <w:noWrap/>
            <w:vAlign w:val="bottom"/>
            <w:hideMark/>
          </w:tcPr>
          <w:p w14:paraId="706E14F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4A274A1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6052C9B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6312795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56C6712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15EF978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0.09</w:t>
            </w:r>
          </w:p>
        </w:tc>
        <w:tc>
          <w:tcPr>
            <w:tcW w:w="400" w:type="dxa"/>
            <w:noWrap/>
            <w:vAlign w:val="bottom"/>
            <w:hideMark/>
          </w:tcPr>
          <w:p w14:paraId="2394A58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00" w:type="dxa"/>
            <w:noWrap/>
            <w:vAlign w:val="bottom"/>
            <w:hideMark/>
          </w:tcPr>
          <w:p w14:paraId="18A0031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0.07</w:t>
            </w:r>
          </w:p>
        </w:tc>
        <w:tc>
          <w:tcPr>
            <w:tcW w:w="400" w:type="dxa"/>
            <w:noWrap/>
            <w:vAlign w:val="bottom"/>
            <w:hideMark/>
          </w:tcPr>
          <w:p w14:paraId="4DA26BC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0.06</w:t>
            </w:r>
          </w:p>
        </w:tc>
        <w:tc>
          <w:tcPr>
            <w:tcW w:w="400" w:type="dxa"/>
            <w:noWrap/>
            <w:vAlign w:val="bottom"/>
            <w:hideMark/>
          </w:tcPr>
          <w:p w14:paraId="6B0DB1D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40" w:type="dxa"/>
            <w:noWrap/>
            <w:vAlign w:val="bottom"/>
            <w:hideMark/>
          </w:tcPr>
          <w:p w14:paraId="076D862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00" w:type="dxa"/>
            <w:noWrap/>
            <w:vAlign w:val="bottom"/>
            <w:hideMark/>
          </w:tcPr>
          <w:p w14:paraId="0FC0BE1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00" w:type="dxa"/>
            <w:noWrap/>
            <w:vAlign w:val="bottom"/>
            <w:hideMark/>
          </w:tcPr>
          <w:p w14:paraId="704A5BF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0.03</w:t>
            </w:r>
          </w:p>
        </w:tc>
        <w:tc>
          <w:tcPr>
            <w:tcW w:w="400" w:type="dxa"/>
            <w:noWrap/>
            <w:vAlign w:val="bottom"/>
            <w:hideMark/>
          </w:tcPr>
          <w:p w14:paraId="6FB6EF1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0.03</w:t>
            </w:r>
          </w:p>
        </w:tc>
        <w:tc>
          <w:tcPr>
            <w:tcW w:w="400" w:type="dxa"/>
            <w:noWrap/>
            <w:vAlign w:val="bottom"/>
            <w:hideMark/>
          </w:tcPr>
          <w:p w14:paraId="58002A6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0.03</w:t>
            </w:r>
          </w:p>
        </w:tc>
        <w:tc>
          <w:tcPr>
            <w:tcW w:w="460" w:type="dxa"/>
            <w:noWrap/>
            <w:vAlign w:val="bottom"/>
            <w:hideMark/>
          </w:tcPr>
          <w:p w14:paraId="196705B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0.02</w:t>
            </w:r>
          </w:p>
        </w:tc>
      </w:tr>
      <w:tr w:rsidR="0048224E" w:rsidRPr="00707F6D" w14:paraId="2E5CE31F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4C098488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242E3A90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4,000 to 4,999</w:t>
            </w:r>
          </w:p>
        </w:tc>
        <w:tc>
          <w:tcPr>
            <w:tcW w:w="680" w:type="dxa"/>
            <w:noWrap/>
            <w:vAlign w:val="bottom"/>
            <w:hideMark/>
          </w:tcPr>
          <w:p w14:paraId="1C896208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1.08</w:t>
            </w:r>
          </w:p>
        </w:tc>
        <w:tc>
          <w:tcPr>
            <w:tcW w:w="900" w:type="dxa"/>
            <w:noWrap/>
            <w:vAlign w:val="bottom"/>
            <w:hideMark/>
          </w:tcPr>
          <w:p w14:paraId="5D829DD4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1.00</w:t>
            </w:r>
          </w:p>
        </w:tc>
        <w:tc>
          <w:tcPr>
            <w:tcW w:w="400" w:type="dxa"/>
            <w:noWrap/>
            <w:vAlign w:val="bottom"/>
            <w:hideMark/>
          </w:tcPr>
          <w:p w14:paraId="76EDAE7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0.96</w:t>
            </w:r>
          </w:p>
        </w:tc>
        <w:tc>
          <w:tcPr>
            <w:tcW w:w="400" w:type="dxa"/>
            <w:noWrap/>
            <w:vAlign w:val="bottom"/>
            <w:hideMark/>
          </w:tcPr>
          <w:p w14:paraId="174A42D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0.87</w:t>
            </w:r>
          </w:p>
        </w:tc>
        <w:tc>
          <w:tcPr>
            <w:tcW w:w="400" w:type="dxa"/>
            <w:noWrap/>
            <w:vAlign w:val="bottom"/>
            <w:hideMark/>
          </w:tcPr>
          <w:p w14:paraId="16F36D5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0.81</w:t>
            </w:r>
          </w:p>
        </w:tc>
        <w:tc>
          <w:tcPr>
            <w:tcW w:w="400" w:type="dxa"/>
            <w:noWrap/>
            <w:vAlign w:val="bottom"/>
            <w:hideMark/>
          </w:tcPr>
          <w:p w14:paraId="13B6EC7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0.65</w:t>
            </w:r>
          </w:p>
        </w:tc>
        <w:tc>
          <w:tcPr>
            <w:tcW w:w="400" w:type="dxa"/>
            <w:noWrap/>
            <w:vAlign w:val="bottom"/>
            <w:hideMark/>
          </w:tcPr>
          <w:p w14:paraId="6B9A51B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0.52</w:t>
            </w:r>
          </w:p>
        </w:tc>
        <w:tc>
          <w:tcPr>
            <w:tcW w:w="400" w:type="dxa"/>
            <w:noWrap/>
            <w:vAlign w:val="bottom"/>
            <w:hideMark/>
          </w:tcPr>
          <w:p w14:paraId="1A3ECEE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0.44</w:t>
            </w:r>
          </w:p>
        </w:tc>
        <w:tc>
          <w:tcPr>
            <w:tcW w:w="400" w:type="dxa"/>
            <w:noWrap/>
            <w:vAlign w:val="bottom"/>
            <w:hideMark/>
          </w:tcPr>
          <w:p w14:paraId="769518F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noWrap/>
            <w:vAlign w:val="bottom"/>
            <w:hideMark/>
          </w:tcPr>
          <w:p w14:paraId="50EB7E6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0.29</w:t>
            </w:r>
          </w:p>
        </w:tc>
        <w:tc>
          <w:tcPr>
            <w:tcW w:w="400" w:type="dxa"/>
            <w:noWrap/>
            <w:vAlign w:val="bottom"/>
            <w:hideMark/>
          </w:tcPr>
          <w:p w14:paraId="755D9BD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0.26</w:t>
            </w:r>
          </w:p>
        </w:tc>
        <w:tc>
          <w:tcPr>
            <w:tcW w:w="400" w:type="dxa"/>
            <w:noWrap/>
            <w:vAlign w:val="bottom"/>
            <w:hideMark/>
          </w:tcPr>
          <w:p w14:paraId="232FB60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0.23</w:t>
            </w:r>
          </w:p>
        </w:tc>
        <w:tc>
          <w:tcPr>
            <w:tcW w:w="400" w:type="dxa"/>
            <w:noWrap/>
            <w:vAlign w:val="bottom"/>
            <w:hideMark/>
          </w:tcPr>
          <w:p w14:paraId="78673CB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  <w:tc>
          <w:tcPr>
            <w:tcW w:w="400" w:type="dxa"/>
            <w:noWrap/>
            <w:vAlign w:val="bottom"/>
            <w:hideMark/>
          </w:tcPr>
          <w:p w14:paraId="2B91940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0AE865C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0.15</w:t>
            </w:r>
          </w:p>
        </w:tc>
        <w:tc>
          <w:tcPr>
            <w:tcW w:w="400" w:type="dxa"/>
            <w:noWrap/>
            <w:vAlign w:val="bottom"/>
            <w:hideMark/>
          </w:tcPr>
          <w:p w14:paraId="109439B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2177C9F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0B8C25C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0.11</w:t>
            </w:r>
          </w:p>
        </w:tc>
        <w:tc>
          <w:tcPr>
            <w:tcW w:w="400" w:type="dxa"/>
            <w:noWrap/>
            <w:vAlign w:val="bottom"/>
            <w:hideMark/>
          </w:tcPr>
          <w:p w14:paraId="1A9238B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0.09</w:t>
            </w:r>
          </w:p>
        </w:tc>
        <w:tc>
          <w:tcPr>
            <w:tcW w:w="400" w:type="dxa"/>
            <w:noWrap/>
            <w:vAlign w:val="bottom"/>
            <w:hideMark/>
          </w:tcPr>
          <w:p w14:paraId="7696436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00" w:type="dxa"/>
            <w:noWrap/>
            <w:vAlign w:val="bottom"/>
            <w:hideMark/>
          </w:tcPr>
          <w:p w14:paraId="7DA5BE5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0.07</w:t>
            </w:r>
          </w:p>
        </w:tc>
        <w:tc>
          <w:tcPr>
            <w:tcW w:w="400" w:type="dxa"/>
            <w:noWrap/>
            <w:vAlign w:val="bottom"/>
            <w:hideMark/>
          </w:tcPr>
          <w:p w14:paraId="5A83A7F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0.06</w:t>
            </w:r>
          </w:p>
        </w:tc>
        <w:tc>
          <w:tcPr>
            <w:tcW w:w="440" w:type="dxa"/>
            <w:noWrap/>
            <w:vAlign w:val="bottom"/>
            <w:hideMark/>
          </w:tcPr>
          <w:p w14:paraId="07CF3D3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0.06</w:t>
            </w:r>
          </w:p>
        </w:tc>
        <w:tc>
          <w:tcPr>
            <w:tcW w:w="400" w:type="dxa"/>
            <w:noWrap/>
            <w:vAlign w:val="bottom"/>
            <w:hideMark/>
          </w:tcPr>
          <w:p w14:paraId="346B5CD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00" w:type="dxa"/>
            <w:noWrap/>
            <w:vAlign w:val="bottom"/>
            <w:hideMark/>
          </w:tcPr>
          <w:p w14:paraId="15D4738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00" w:type="dxa"/>
            <w:noWrap/>
            <w:vAlign w:val="bottom"/>
            <w:hideMark/>
          </w:tcPr>
          <w:p w14:paraId="125FCA7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00" w:type="dxa"/>
            <w:noWrap/>
            <w:vAlign w:val="bottom"/>
            <w:hideMark/>
          </w:tcPr>
          <w:p w14:paraId="7FE736A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0.03</w:t>
            </w:r>
          </w:p>
        </w:tc>
        <w:tc>
          <w:tcPr>
            <w:tcW w:w="460" w:type="dxa"/>
            <w:noWrap/>
            <w:vAlign w:val="bottom"/>
            <w:hideMark/>
          </w:tcPr>
          <w:p w14:paraId="6429B04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0.03</w:t>
            </w:r>
          </w:p>
        </w:tc>
      </w:tr>
      <w:tr w:rsidR="0048224E" w:rsidRPr="00707F6D" w14:paraId="66F9BCF4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3C81E6BE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5E7DCFA1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5,000 to 5,999</w:t>
            </w:r>
          </w:p>
        </w:tc>
        <w:tc>
          <w:tcPr>
            <w:tcW w:w="680" w:type="dxa"/>
            <w:noWrap/>
            <w:vAlign w:val="bottom"/>
            <w:hideMark/>
          </w:tcPr>
          <w:p w14:paraId="1B932DB4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1.09</w:t>
            </w:r>
          </w:p>
        </w:tc>
        <w:tc>
          <w:tcPr>
            <w:tcW w:w="900" w:type="dxa"/>
            <w:noWrap/>
            <w:vAlign w:val="bottom"/>
            <w:hideMark/>
          </w:tcPr>
          <w:p w14:paraId="784D208A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1.00</w:t>
            </w:r>
          </w:p>
        </w:tc>
        <w:tc>
          <w:tcPr>
            <w:tcW w:w="400" w:type="dxa"/>
            <w:noWrap/>
            <w:vAlign w:val="bottom"/>
            <w:hideMark/>
          </w:tcPr>
          <w:p w14:paraId="41E6394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0.96</w:t>
            </w:r>
          </w:p>
        </w:tc>
        <w:tc>
          <w:tcPr>
            <w:tcW w:w="400" w:type="dxa"/>
            <w:noWrap/>
            <w:vAlign w:val="bottom"/>
            <w:hideMark/>
          </w:tcPr>
          <w:p w14:paraId="38304F6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0.88</w:t>
            </w:r>
          </w:p>
        </w:tc>
        <w:tc>
          <w:tcPr>
            <w:tcW w:w="400" w:type="dxa"/>
            <w:noWrap/>
            <w:vAlign w:val="bottom"/>
            <w:hideMark/>
          </w:tcPr>
          <w:p w14:paraId="306310D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0.82</w:t>
            </w:r>
          </w:p>
        </w:tc>
        <w:tc>
          <w:tcPr>
            <w:tcW w:w="400" w:type="dxa"/>
            <w:noWrap/>
            <w:vAlign w:val="bottom"/>
            <w:hideMark/>
          </w:tcPr>
          <w:p w14:paraId="638ABE1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0.66</w:t>
            </w:r>
          </w:p>
        </w:tc>
        <w:tc>
          <w:tcPr>
            <w:tcW w:w="400" w:type="dxa"/>
            <w:noWrap/>
            <w:vAlign w:val="bottom"/>
            <w:hideMark/>
          </w:tcPr>
          <w:p w14:paraId="5CAB16A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0.53</w:t>
            </w:r>
          </w:p>
        </w:tc>
        <w:tc>
          <w:tcPr>
            <w:tcW w:w="400" w:type="dxa"/>
            <w:noWrap/>
            <w:vAlign w:val="bottom"/>
            <w:hideMark/>
          </w:tcPr>
          <w:p w14:paraId="2A8FE0A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0.46</w:t>
            </w:r>
          </w:p>
        </w:tc>
        <w:tc>
          <w:tcPr>
            <w:tcW w:w="400" w:type="dxa"/>
            <w:noWrap/>
            <w:vAlign w:val="bottom"/>
            <w:hideMark/>
          </w:tcPr>
          <w:p w14:paraId="6CAA290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0.38</w:t>
            </w:r>
          </w:p>
        </w:tc>
        <w:tc>
          <w:tcPr>
            <w:tcW w:w="400" w:type="dxa"/>
            <w:noWrap/>
            <w:vAlign w:val="bottom"/>
            <w:hideMark/>
          </w:tcPr>
          <w:p w14:paraId="56F5D56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0.31</w:t>
            </w:r>
          </w:p>
        </w:tc>
        <w:tc>
          <w:tcPr>
            <w:tcW w:w="400" w:type="dxa"/>
            <w:noWrap/>
            <w:vAlign w:val="bottom"/>
            <w:hideMark/>
          </w:tcPr>
          <w:p w14:paraId="3007B53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32C0DE8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  <w:tc>
          <w:tcPr>
            <w:tcW w:w="400" w:type="dxa"/>
            <w:noWrap/>
            <w:vAlign w:val="bottom"/>
            <w:hideMark/>
          </w:tcPr>
          <w:p w14:paraId="2C265E3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noWrap/>
            <w:vAlign w:val="bottom"/>
            <w:hideMark/>
          </w:tcPr>
          <w:p w14:paraId="56F9A7D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0.19</w:t>
            </w:r>
          </w:p>
        </w:tc>
        <w:tc>
          <w:tcPr>
            <w:tcW w:w="400" w:type="dxa"/>
            <w:noWrap/>
            <w:vAlign w:val="bottom"/>
            <w:hideMark/>
          </w:tcPr>
          <w:p w14:paraId="42A8DBF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  <w:tc>
          <w:tcPr>
            <w:tcW w:w="400" w:type="dxa"/>
            <w:noWrap/>
            <w:vAlign w:val="bottom"/>
            <w:hideMark/>
          </w:tcPr>
          <w:p w14:paraId="630B6C0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0.15</w:t>
            </w:r>
          </w:p>
        </w:tc>
        <w:tc>
          <w:tcPr>
            <w:tcW w:w="400" w:type="dxa"/>
            <w:noWrap/>
            <w:vAlign w:val="bottom"/>
            <w:hideMark/>
          </w:tcPr>
          <w:p w14:paraId="483CCF9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5FF5B04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6F78390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0.11</w:t>
            </w:r>
          </w:p>
        </w:tc>
        <w:tc>
          <w:tcPr>
            <w:tcW w:w="400" w:type="dxa"/>
            <w:noWrap/>
            <w:vAlign w:val="bottom"/>
            <w:hideMark/>
          </w:tcPr>
          <w:p w14:paraId="7230CC4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551ADBD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0.09</w:t>
            </w:r>
          </w:p>
        </w:tc>
        <w:tc>
          <w:tcPr>
            <w:tcW w:w="400" w:type="dxa"/>
            <w:noWrap/>
            <w:vAlign w:val="bottom"/>
            <w:hideMark/>
          </w:tcPr>
          <w:p w14:paraId="0270018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40" w:type="dxa"/>
            <w:noWrap/>
            <w:vAlign w:val="bottom"/>
            <w:hideMark/>
          </w:tcPr>
          <w:p w14:paraId="1DF648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0.07</w:t>
            </w:r>
          </w:p>
        </w:tc>
        <w:tc>
          <w:tcPr>
            <w:tcW w:w="400" w:type="dxa"/>
            <w:noWrap/>
            <w:vAlign w:val="bottom"/>
            <w:hideMark/>
          </w:tcPr>
          <w:p w14:paraId="0C535D8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0.06</w:t>
            </w:r>
          </w:p>
        </w:tc>
        <w:tc>
          <w:tcPr>
            <w:tcW w:w="400" w:type="dxa"/>
            <w:noWrap/>
            <w:vAlign w:val="bottom"/>
            <w:hideMark/>
          </w:tcPr>
          <w:p w14:paraId="7538D7D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00" w:type="dxa"/>
            <w:noWrap/>
            <w:vAlign w:val="bottom"/>
            <w:hideMark/>
          </w:tcPr>
          <w:p w14:paraId="20BD495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00" w:type="dxa"/>
            <w:noWrap/>
            <w:vAlign w:val="bottom"/>
            <w:hideMark/>
          </w:tcPr>
          <w:p w14:paraId="18B380B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60" w:type="dxa"/>
            <w:noWrap/>
            <w:vAlign w:val="bottom"/>
            <w:hideMark/>
          </w:tcPr>
          <w:p w14:paraId="395E052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</w:tr>
      <w:tr w:rsidR="0048224E" w:rsidRPr="00707F6D" w14:paraId="69A1C5BA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15D2D787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54A30552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6,000 to 7,999</w:t>
            </w:r>
          </w:p>
        </w:tc>
        <w:tc>
          <w:tcPr>
            <w:tcW w:w="680" w:type="dxa"/>
            <w:noWrap/>
            <w:vAlign w:val="bottom"/>
            <w:hideMark/>
          </w:tcPr>
          <w:p w14:paraId="0D100C3C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1.09</w:t>
            </w:r>
          </w:p>
        </w:tc>
        <w:tc>
          <w:tcPr>
            <w:tcW w:w="900" w:type="dxa"/>
            <w:noWrap/>
            <w:vAlign w:val="bottom"/>
            <w:hideMark/>
          </w:tcPr>
          <w:p w14:paraId="3BB20D6C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1.01</w:t>
            </w:r>
          </w:p>
        </w:tc>
        <w:tc>
          <w:tcPr>
            <w:tcW w:w="400" w:type="dxa"/>
            <w:noWrap/>
            <w:vAlign w:val="bottom"/>
            <w:hideMark/>
          </w:tcPr>
          <w:p w14:paraId="38B9C7D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00" w:type="dxa"/>
            <w:noWrap/>
            <w:vAlign w:val="bottom"/>
            <w:hideMark/>
          </w:tcPr>
          <w:p w14:paraId="4A347A9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0.88</w:t>
            </w:r>
          </w:p>
        </w:tc>
        <w:tc>
          <w:tcPr>
            <w:tcW w:w="400" w:type="dxa"/>
            <w:noWrap/>
            <w:vAlign w:val="bottom"/>
            <w:hideMark/>
          </w:tcPr>
          <w:p w14:paraId="5A50CE5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0.82</w:t>
            </w:r>
          </w:p>
        </w:tc>
        <w:tc>
          <w:tcPr>
            <w:tcW w:w="400" w:type="dxa"/>
            <w:noWrap/>
            <w:vAlign w:val="bottom"/>
            <w:hideMark/>
          </w:tcPr>
          <w:p w14:paraId="6909FD9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0.68</w:t>
            </w:r>
          </w:p>
        </w:tc>
        <w:tc>
          <w:tcPr>
            <w:tcW w:w="400" w:type="dxa"/>
            <w:noWrap/>
            <w:vAlign w:val="bottom"/>
            <w:hideMark/>
          </w:tcPr>
          <w:p w14:paraId="3F522C9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0.55</w:t>
            </w:r>
          </w:p>
        </w:tc>
        <w:tc>
          <w:tcPr>
            <w:tcW w:w="400" w:type="dxa"/>
            <w:noWrap/>
            <w:vAlign w:val="bottom"/>
            <w:hideMark/>
          </w:tcPr>
          <w:p w14:paraId="4E86B46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noWrap/>
            <w:vAlign w:val="bottom"/>
            <w:hideMark/>
          </w:tcPr>
          <w:p w14:paraId="20C337F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0.40</w:t>
            </w:r>
          </w:p>
        </w:tc>
        <w:tc>
          <w:tcPr>
            <w:tcW w:w="400" w:type="dxa"/>
            <w:noWrap/>
            <w:vAlign w:val="bottom"/>
            <w:hideMark/>
          </w:tcPr>
          <w:p w14:paraId="7C47F90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0.33</w:t>
            </w:r>
          </w:p>
        </w:tc>
        <w:tc>
          <w:tcPr>
            <w:tcW w:w="400" w:type="dxa"/>
            <w:noWrap/>
            <w:vAlign w:val="bottom"/>
            <w:hideMark/>
          </w:tcPr>
          <w:p w14:paraId="7029F8C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0.29</w:t>
            </w:r>
          </w:p>
        </w:tc>
        <w:tc>
          <w:tcPr>
            <w:tcW w:w="400" w:type="dxa"/>
            <w:noWrap/>
            <w:vAlign w:val="bottom"/>
            <w:hideMark/>
          </w:tcPr>
          <w:p w14:paraId="153AE09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0.26</w:t>
            </w:r>
          </w:p>
        </w:tc>
        <w:tc>
          <w:tcPr>
            <w:tcW w:w="400" w:type="dxa"/>
            <w:noWrap/>
            <w:vAlign w:val="bottom"/>
            <w:hideMark/>
          </w:tcPr>
          <w:p w14:paraId="0EC5B32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  <w:tc>
          <w:tcPr>
            <w:tcW w:w="400" w:type="dxa"/>
            <w:noWrap/>
            <w:vAlign w:val="bottom"/>
            <w:hideMark/>
          </w:tcPr>
          <w:p w14:paraId="5177AE6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0.21</w:t>
            </w:r>
          </w:p>
        </w:tc>
        <w:tc>
          <w:tcPr>
            <w:tcW w:w="400" w:type="dxa"/>
            <w:noWrap/>
            <w:vAlign w:val="bottom"/>
            <w:hideMark/>
          </w:tcPr>
          <w:p w14:paraId="776A4BD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0.19</w:t>
            </w:r>
          </w:p>
        </w:tc>
        <w:tc>
          <w:tcPr>
            <w:tcW w:w="400" w:type="dxa"/>
            <w:noWrap/>
            <w:vAlign w:val="bottom"/>
            <w:hideMark/>
          </w:tcPr>
          <w:p w14:paraId="43ECF15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  <w:tc>
          <w:tcPr>
            <w:tcW w:w="400" w:type="dxa"/>
            <w:noWrap/>
            <w:vAlign w:val="bottom"/>
            <w:hideMark/>
          </w:tcPr>
          <w:p w14:paraId="73F470B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03945CC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6DB8A29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0.13</w:t>
            </w:r>
          </w:p>
        </w:tc>
        <w:tc>
          <w:tcPr>
            <w:tcW w:w="400" w:type="dxa"/>
            <w:noWrap/>
            <w:vAlign w:val="bottom"/>
            <w:hideMark/>
          </w:tcPr>
          <w:p w14:paraId="5F42B30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0.11</w:t>
            </w:r>
          </w:p>
        </w:tc>
        <w:tc>
          <w:tcPr>
            <w:tcW w:w="400" w:type="dxa"/>
            <w:noWrap/>
            <w:vAlign w:val="bottom"/>
            <w:hideMark/>
          </w:tcPr>
          <w:p w14:paraId="1CDAFFA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188EFAB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0.09</w:t>
            </w:r>
          </w:p>
        </w:tc>
        <w:tc>
          <w:tcPr>
            <w:tcW w:w="440" w:type="dxa"/>
            <w:noWrap/>
            <w:vAlign w:val="bottom"/>
            <w:hideMark/>
          </w:tcPr>
          <w:p w14:paraId="4035362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00" w:type="dxa"/>
            <w:noWrap/>
            <w:vAlign w:val="bottom"/>
            <w:hideMark/>
          </w:tcPr>
          <w:p w14:paraId="546ADFF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0.07</w:t>
            </w:r>
          </w:p>
        </w:tc>
        <w:tc>
          <w:tcPr>
            <w:tcW w:w="400" w:type="dxa"/>
            <w:noWrap/>
            <w:vAlign w:val="bottom"/>
            <w:hideMark/>
          </w:tcPr>
          <w:p w14:paraId="231FCFB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0.07</w:t>
            </w:r>
          </w:p>
        </w:tc>
        <w:tc>
          <w:tcPr>
            <w:tcW w:w="400" w:type="dxa"/>
            <w:noWrap/>
            <w:vAlign w:val="bottom"/>
            <w:hideMark/>
          </w:tcPr>
          <w:p w14:paraId="167175E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0.06</w:t>
            </w:r>
          </w:p>
        </w:tc>
        <w:tc>
          <w:tcPr>
            <w:tcW w:w="400" w:type="dxa"/>
            <w:noWrap/>
            <w:vAlign w:val="bottom"/>
            <w:hideMark/>
          </w:tcPr>
          <w:p w14:paraId="19C4FC8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60" w:type="dxa"/>
            <w:noWrap/>
            <w:vAlign w:val="bottom"/>
            <w:hideMark/>
          </w:tcPr>
          <w:p w14:paraId="3517B5A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</w:tr>
      <w:tr w:rsidR="0048224E" w:rsidRPr="00707F6D" w14:paraId="5CFF919B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7E2B5186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5EE38387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8,000 to 9,999</w:t>
            </w:r>
          </w:p>
        </w:tc>
        <w:tc>
          <w:tcPr>
            <w:tcW w:w="680" w:type="dxa"/>
            <w:noWrap/>
            <w:vAlign w:val="bottom"/>
            <w:hideMark/>
          </w:tcPr>
          <w:p w14:paraId="5939CA00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1.10</w:t>
            </w:r>
          </w:p>
        </w:tc>
        <w:tc>
          <w:tcPr>
            <w:tcW w:w="900" w:type="dxa"/>
            <w:noWrap/>
            <w:vAlign w:val="bottom"/>
            <w:hideMark/>
          </w:tcPr>
          <w:p w14:paraId="19075AC9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1.01</w:t>
            </w:r>
          </w:p>
        </w:tc>
        <w:tc>
          <w:tcPr>
            <w:tcW w:w="400" w:type="dxa"/>
            <w:noWrap/>
            <w:vAlign w:val="bottom"/>
            <w:hideMark/>
          </w:tcPr>
          <w:p w14:paraId="4A32A35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0.98</w:t>
            </w:r>
          </w:p>
        </w:tc>
        <w:tc>
          <w:tcPr>
            <w:tcW w:w="400" w:type="dxa"/>
            <w:noWrap/>
            <w:vAlign w:val="bottom"/>
            <w:hideMark/>
          </w:tcPr>
          <w:p w14:paraId="13B2188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0.89</w:t>
            </w:r>
          </w:p>
        </w:tc>
        <w:tc>
          <w:tcPr>
            <w:tcW w:w="400" w:type="dxa"/>
            <w:noWrap/>
            <w:vAlign w:val="bottom"/>
            <w:hideMark/>
          </w:tcPr>
          <w:p w14:paraId="3263C28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0.83</w:t>
            </w:r>
          </w:p>
        </w:tc>
        <w:tc>
          <w:tcPr>
            <w:tcW w:w="400" w:type="dxa"/>
            <w:noWrap/>
            <w:vAlign w:val="bottom"/>
            <w:hideMark/>
          </w:tcPr>
          <w:p w14:paraId="382B1D9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0.69</w:t>
            </w:r>
          </w:p>
        </w:tc>
        <w:tc>
          <w:tcPr>
            <w:tcW w:w="400" w:type="dxa"/>
            <w:noWrap/>
            <w:vAlign w:val="bottom"/>
            <w:hideMark/>
          </w:tcPr>
          <w:p w14:paraId="691C2F6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0.57</w:t>
            </w:r>
          </w:p>
        </w:tc>
        <w:tc>
          <w:tcPr>
            <w:tcW w:w="400" w:type="dxa"/>
            <w:noWrap/>
            <w:vAlign w:val="bottom"/>
            <w:hideMark/>
          </w:tcPr>
          <w:p w14:paraId="7953900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0.51</w:t>
            </w:r>
          </w:p>
        </w:tc>
        <w:tc>
          <w:tcPr>
            <w:tcW w:w="400" w:type="dxa"/>
            <w:noWrap/>
            <w:vAlign w:val="bottom"/>
            <w:hideMark/>
          </w:tcPr>
          <w:p w14:paraId="15C9684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0.43</w:t>
            </w:r>
          </w:p>
        </w:tc>
        <w:tc>
          <w:tcPr>
            <w:tcW w:w="400" w:type="dxa"/>
            <w:noWrap/>
            <w:vAlign w:val="bottom"/>
            <w:hideMark/>
          </w:tcPr>
          <w:p w14:paraId="6AB2893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noWrap/>
            <w:vAlign w:val="bottom"/>
            <w:hideMark/>
          </w:tcPr>
          <w:p w14:paraId="5E46F4D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noWrap/>
            <w:vAlign w:val="bottom"/>
            <w:hideMark/>
          </w:tcPr>
          <w:p w14:paraId="632CEC7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0.29</w:t>
            </w:r>
          </w:p>
        </w:tc>
        <w:tc>
          <w:tcPr>
            <w:tcW w:w="400" w:type="dxa"/>
            <w:noWrap/>
            <w:vAlign w:val="bottom"/>
            <w:hideMark/>
          </w:tcPr>
          <w:p w14:paraId="4D77BEA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0.26</w:t>
            </w:r>
          </w:p>
        </w:tc>
        <w:tc>
          <w:tcPr>
            <w:tcW w:w="400" w:type="dxa"/>
            <w:noWrap/>
            <w:vAlign w:val="bottom"/>
            <w:hideMark/>
          </w:tcPr>
          <w:p w14:paraId="05DA2C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  <w:tc>
          <w:tcPr>
            <w:tcW w:w="400" w:type="dxa"/>
            <w:noWrap/>
            <w:vAlign w:val="bottom"/>
            <w:hideMark/>
          </w:tcPr>
          <w:p w14:paraId="1DF5219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noWrap/>
            <w:vAlign w:val="bottom"/>
            <w:hideMark/>
          </w:tcPr>
          <w:p w14:paraId="6016806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  <w:tc>
          <w:tcPr>
            <w:tcW w:w="400" w:type="dxa"/>
            <w:noWrap/>
            <w:vAlign w:val="bottom"/>
            <w:hideMark/>
          </w:tcPr>
          <w:p w14:paraId="5A482A5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1D8CECF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426AF99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0.15</w:t>
            </w:r>
          </w:p>
        </w:tc>
        <w:tc>
          <w:tcPr>
            <w:tcW w:w="400" w:type="dxa"/>
            <w:noWrap/>
            <w:vAlign w:val="bottom"/>
            <w:hideMark/>
          </w:tcPr>
          <w:p w14:paraId="1CF63BD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2D61CDF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1C266A8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0.11</w:t>
            </w:r>
          </w:p>
        </w:tc>
        <w:tc>
          <w:tcPr>
            <w:tcW w:w="440" w:type="dxa"/>
            <w:noWrap/>
            <w:vAlign w:val="bottom"/>
            <w:hideMark/>
          </w:tcPr>
          <w:p w14:paraId="08D2481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06245BE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0.09</w:t>
            </w:r>
          </w:p>
        </w:tc>
        <w:tc>
          <w:tcPr>
            <w:tcW w:w="400" w:type="dxa"/>
            <w:noWrap/>
            <w:vAlign w:val="bottom"/>
            <w:hideMark/>
          </w:tcPr>
          <w:p w14:paraId="3BE71DB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00" w:type="dxa"/>
            <w:noWrap/>
            <w:vAlign w:val="bottom"/>
            <w:hideMark/>
          </w:tcPr>
          <w:p w14:paraId="2C6CAD8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00" w:type="dxa"/>
            <w:noWrap/>
            <w:vAlign w:val="bottom"/>
            <w:hideMark/>
          </w:tcPr>
          <w:p w14:paraId="604B0EE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0.07</w:t>
            </w:r>
          </w:p>
        </w:tc>
        <w:tc>
          <w:tcPr>
            <w:tcW w:w="460" w:type="dxa"/>
            <w:noWrap/>
            <w:vAlign w:val="bottom"/>
            <w:hideMark/>
          </w:tcPr>
          <w:p w14:paraId="3A86B5F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0.06</w:t>
            </w:r>
          </w:p>
        </w:tc>
      </w:tr>
      <w:tr w:rsidR="0048224E" w:rsidRPr="00707F6D" w14:paraId="0A1D4104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5381CF15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35F2486C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10,000 to 11,999</w:t>
            </w:r>
          </w:p>
        </w:tc>
        <w:tc>
          <w:tcPr>
            <w:tcW w:w="680" w:type="dxa"/>
            <w:noWrap/>
            <w:vAlign w:val="bottom"/>
            <w:hideMark/>
          </w:tcPr>
          <w:p w14:paraId="2AD13160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1.11</w:t>
            </w:r>
          </w:p>
        </w:tc>
        <w:tc>
          <w:tcPr>
            <w:tcW w:w="900" w:type="dxa"/>
            <w:noWrap/>
            <w:vAlign w:val="bottom"/>
            <w:hideMark/>
          </w:tcPr>
          <w:p w14:paraId="365FF70F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1.02</w:t>
            </w:r>
          </w:p>
        </w:tc>
        <w:tc>
          <w:tcPr>
            <w:tcW w:w="400" w:type="dxa"/>
            <w:noWrap/>
            <w:vAlign w:val="bottom"/>
            <w:hideMark/>
          </w:tcPr>
          <w:p w14:paraId="1A95C35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0.98</w:t>
            </w:r>
          </w:p>
        </w:tc>
        <w:tc>
          <w:tcPr>
            <w:tcW w:w="400" w:type="dxa"/>
            <w:noWrap/>
            <w:vAlign w:val="bottom"/>
            <w:hideMark/>
          </w:tcPr>
          <w:p w14:paraId="7E7449C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0.89</w:t>
            </w:r>
          </w:p>
        </w:tc>
        <w:tc>
          <w:tcPr>
            <w:tcW w:w="400" w:type="dxa"/>
            <w:noWrap/>
            <w:vAlign w:val="bottom"/>
            <w:hideMark/>
          </w:tcPr>
          <w:p w14:paraId="4E3F61A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0.83</w:t>
            </w:r>
          </w:p>
        </w:tc>
        <w:tc>
          <w:tcPr>
            <w:tcW w:w="400" w:type="dxa"/>
            <w:noWrap/>
            <w:vAlign w:val="bottom"/>
            <w:hideMark/>
          </w:tcPr>
          <w:p w14:paraId="7093634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0.70</w:t>
            </w:r>
          </w:p>
        </w:tc>
        <w:tc>
          <w:tcPr>
            <w:tcW w:w="400" w:type="dxa"/>
            <w:noWrap/>
            <w:vAlign w:val="bottom"/>
            <w:hideMark/>
          </w:tcPr>
          <w:p w14:paraId="6155239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0.58</w:t>
            </w:r>
          </w:p>
        </w:tc>
        <w:tc>
          <w:tcPr>
            <w:tcW w:w="400" w:type="dxa"/>
            <w:noWrap/>
            <w:vAlign w:val="bottom"/>
            <w:hideMark/>
          </w:tcPr>
          <w:p w14:paraId="1A432EB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0.52</w:t>
            </w:r>
          </w:p>
        </w:tc>
        <w:tc>
          <w:tcPr>
            <w:tcW w:w="400" w:type="dxa"/>
            <w:noWrap/>
            <w:vAlign w:val="bottom"/>
            <w:hideMark/>
          </w:tcPr>
          <w:p w14:paraId="1E63508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0.45</w:t>
            </w:r>
          </w:p>
        </w:tc>
        <w:tc>
          <w:tcPr>
            <w:tcW w:w="400" w:type="dxa"/>
            <w:noWrap/>
            <w:vAlign w:val="bottom"/>
            <w:hideMark/>
          </w:tcPr>
          <w:p w14:paraId="6314700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0.38</w:t>
            </w:r>
          </w:p>
        </w:tc>
        <w:tc>
          <w:tcPr>
            <w:tcW w:w="400" w:type="dxa"/>
            <w:noWrap/>
            <w:vAlign w:val="bottom"/>
            <w:hideMark/>
          </w:tcPr>
          <w:p w14:paraId="2219BBF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0.33</w:t>
            </w:r>
          </w:p>
        </w:tc>
        <w:tc>
          <w:tcPr>
            <w:tcW w:w="400" w:type="dxa"/>
            <w:noWrap/>
            <w:vAlign w:val="bottom"/>
            <w:hideMark/>
          </w:tcPr>
          <w:p w14:paraId="504CD84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0.30</w:t>
            </w:r>
          </w:p>
        </w:tc>
        <w:tc>
          <w:tcPr>
            <w:tcW w:w="400" w:type="dxa"/>
            <w:noWrap/>
            <w:vAlign w:val="bottom"/>
            <w:hideMark/>
          </w:tcPr>
          <w:p w14:paraId="2F113A8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0.28</w:t>
            </w:r>
          </w:p>
        </w:tc>
        <w:tc>
          <w:tcPr>
            <w:tcW w:w="400" w:type="dxa"/>
            <w:noWrap/>
            <w:vAlign w:val="bottom"/>
            <w:hideMark/>
          </w:tcPr>
          <w:p w14:paraId="42FF7C7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0.25</w:t>
            </w:r>
          </w:p>
        </w:tc>
        <w:tc>
          <w:tcPr>
            <w:tcW w:w="400" w:type="dxa"/>
            <w:noWrap/>
            <w:vAlign w:val="bottom"/>
            <w:hideMark/>
          </w:tcPr>
          <w:p w14:paraId="5E562A1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0.23</w:t>
            </w:r>
          </w:p>
        </w:tc>
        <w:tc>
          <w:tcPr>
            <w:tcW w:w="400" w:type="dxa"/>
            <w:noWrap/>
            <w:vAlign w:val="bottom"/>
            <w:hideMark/>
          </w:tcPr>
          <w:p w14:paraId="2A994D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0.21</w:t>
            </w:r>
          </w:p>
        </w:tc>
        <w:tc>
          <w:tcPr>
            <w:tcW w:w="400" w:type="dxa"/>
            <w:noWrap/>
            <w:vAlign w:val="bottom"/>
            <w:hideMark/>
          </w:tcPr>
          <w:p w14:paraId="563D559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0.19</w:t>
            </w:r>
          </w:p>
        </w:tc>
        <w:tc>
          <w:tcPr>
            <w:tcW w:w="400" w:type="dxa"/>
            <w:noWrap/>
            <w:vAlign w:val="bottom"/>
            <w:hideMark/>
          </w:tcPr>
          <w:p w14:paraId="0A08BA9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  <w:tc>
          <w:tcPr>
            <w:tcW w:w="400" w:type="dxa"/>
            <w:noWrap/>
            <w:vAlign w:val="bottom"/>
            <w:hideMark/>
          </w:tcPr>
          <w:p w14:paraId="0BEB636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6050A4B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10CB822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0.13</w:t>
            </w:r>
          </w:p>
        </w:tc>
        <w:tc>
          <w:tcPr>
            <w:tcW w:w="400" w:type="dxa"/>
            <w:noWrap/>
            <w:vAlign w:val="bottom"/>
            <w:hideMark/>
          </w:tcPr>
          <w:p w14:paraId="6A4C05A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40" w:type="dxa"/>
            <w:noWrap/>
            <w:vAlign w:val="bottom"/>
            <w:hideMark/>
          </w:tcPr>
          <w:p w14:paraId="0182A7F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0.11</w:t>
            </w:r>
          </w:p>
        </w:tc>
        <w:tc>
          <w:tcPr>
            <w:tcW w:w="400" w:type="dxa"/>
            <w:noWrap/>
            <w:vAlign w:val="bottom"/>
            <w:hideMark/>
          </w:tcPr>
          <w:p w14:paraId="0C71D08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055A585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0.09</w:t>
            </w:r>
          </w:p>
        </w:tc>
        <w:tc>
          <w:tcPr>
            <w:tcW w:w="400" w:type="dxa"/>
            <w:noWrap/>
            <w:vAlign w:val="bottom"/>
            <w:hideMark/>
          </w:tcPr>
          <w:p w14:paraId="75FBB98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00" w:type="dxa"/>
            <w:noWrap/>
            <w:vAlign w:val="bottom"/>
            <w:hideMark/>
          </w:tcPr>
          <w:p w14:paraId="5509C09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0.07</w:t>
            </w:r>
          </w:p>
        </w:tc>
        <w:tc>
          <w:tcPr>
            <w:tcW w:w="460" w:type="dxa"/>
            <w:noWrap/>
            <w:vAlign w:val="bottom"/>
            <w:hideMark/>
          </w:tcPr>
          <w:p w14:paraId="722ED7E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0.07</w:t>
            </w:r>
          </w:p>
        </w:tc>
      </w:tr>
      <w:tr w:rsidR="0048224E" w:rsidRPr="00707F6D" w14:paraId="63E063C9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1F53DB3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6F0EBA7A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12,000 to 13,999</w:t>
            </w:r>
          </w:p>
        </w:tc>
        <w:tc>
          <w:tcPr>
            <w:tcW w:w="680" w:type="dxa"/>
            <w:noWrap/>
            <w:vAlign w:val="bottom"/>
            <w:hideMark/>
          </w:tcPr>
          <w:p w14:paraId="2314DC2C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1.11</w:t>
            </w:r>
          </w:p>
        </w:tc>
        <w:tc>
          <w:tcPr>
            <w:tcW w:w="900" w:type="dxa"/>
            <w:noWrap/>
            <w:vAlign w:val="bottom"/>
            <w:hideMark/>
          </w:tcPr>
          <w:p w14:paraId="724F5594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1.02</w:t>
            </w:r>
          </w:p>
        </w:tc>
        <w:tc>
          <w:tcPr>
            <w:tcW w:w="400" w:type="dxa"/>
            <w:noWrap/>
            <w:vAlign w:val="bottom"/>
            <w:hideMark/>
          </w:tcPr>
          <w:p w14:paraId="6893078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0.98</w:t>
            </w:r>
          </w:p>
        </w:tc>
        <w:tc>
          <w:tcPr>
            <w:tcW w:w="400" w:type="dxa"/>
            <w:noWrap/>
            <w:vAlign w:val="bottom"/>
            <w:hideMark/>
          </w:tcPr>
          <w:p w14:paraId="6B957E9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0.90</w:t>
            </w:r>
          </w:p>
        </w:tc>
        <w:tc>
          <w:tcPr>
            <w:tcW w:w="400" w:type="dxa"/>
            <w:noWrap/>
            <w:vAlign w:val="bottom"/>
            <w:hideMark/>
          </w:tcPr>
          <w:p w14:paraId="6125726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0.83</w:t>
            </w:r>
          </w:p>
        </w:tc>
        <w:tc>
          <w:tcPr>
            <w:tcW w:w="400" w:type="dxa"/>
            <w:noWrap/>
            <w:vAlign w:val="bottom"/>
            <w:hideMark/>
          </w:tcPr>
          <w:p w14:paraId="74A3428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0.71</w:t>
            </w:r>
          </w:p>
        </w:tc>
        <w:tc>
          <w:tcPr>
            <w:tcW w:w="400" w:type="dxa"/>
            <w:noWrap/>
            <w:vAlign w:val="bottom"/>
            <w:hideMark/>
          </w:tcPr>
          <w:p w14:paraId="363BC56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0.59</w:t>
            </w:r>
          </w:p>
        </w:tc>
        <w:tc>
          <w:tcPr>
            <w:tcW w:w="400" w:type="dxa"/>
            <w:noWrap/>
            <w:vAlign w:val="bottom"/>
            <w:hideMark/>
          </w:tcPr>
          <w:p w14:paraId="2E0FE4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0.54</w:t>
            </w:r>
          </w:p>
        </w:tc>
        <w:tc>
          <w:tcPr>
            <w:tcW w:w="400" w:type="dxa"/>
            <w:noWrap/>
            <w:vAlign w:val="bottom"/>
            <w:hideMark/>
          </w:tcPr>
          <w:p w14:paraId="32C90F5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0.46</w:t>
            </w:r>
          </w:p>
        </w:tc>
        <w:tc>
          <w:tcPr>
            <w:tcW w:w="400" w:type="dxa"/>
            <w:noWrap/>
            <w:vAlign w:val="bottom"/>
            <w:hideMark/>
          </w:tcPr>
          <w:p w14:paraId="665D92E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0.40</w:t>
            </w:r>
          </w:p>
        </w:tc>
        <w:tc>
          <w:tcPr>
            <w:tcW w:w="400" w:type="dxa"/>
            <w:noWrap/>
            <w:vAlign w:val="bottom"/>
            <w:hideMark/>
          </w:tcPr>
          <w:p w14:paraId="2ED8B6A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0.35</w:t>
            </w:r>
          </w:p>
        </w:tc>
        <w:tc>
          <w:tcPr>
            <w:tcW w:w="400" w:type="dxa"/>
            <w:noWrap/>
            <w:vAlign w:val="bottom"/>
            <w:hideMark/>
          </w:tcPr>
          <w:p w14:paraId="4AE2FFC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noWrap/>
            <w:vAlign w:val="bottom"/>
            <w:hideMark/>
          </w:tcPr>
          <w:p w14:paraId="017A4A9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0.30</w:t>
            </w:r>
          </w:p>
        </w:tc>
        <w:tc>
          <w:tcPr>
            <w:tcW w:w="400" w:type="dxa"/>
            <w:noWrap/>
            <w:vAlign w:val="bottom"/>
            <w:hideMark/>
          </w:tcPr>
          <w:p w14:paraId="4B8CFEB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7B1392B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0.25</w:t>
            </w:r>
          </w:p>
        </w:tc>
        <w:tc>
          <w:tcPr>
            <w:tcW w:w="400" w:type="dxa"/>
            <w:noWrap/>
            <w:vAlign w:val="bottom"/>
            <w:hideMark/>
          </w:tcPr>
          <w:p w14:paraId="38F111B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0.23</w:t>
            </w:r>
          </w:p>
        </w:tc>
        <w:tc>
          <w:tcPr>
            <w:tcW w:w="400" w:type="dxa"/>
            <w:noWrap/>
            <w:vAlign w:val="bottom"/>
            <w:hideMark/>
          </w:tcPr>
          <w:p w14:paraId="13413DA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0.21</w:t>
            </w:r>
          </w:p>
        </w:tc>
        <w:tc>
          <w:tcPr>
            <w:tcW w:w="400" w:type="dxa"/>
            <w:noWrap/>
            <w:vAlign w:val="bottom"/>
            <w:hideMark/>
          </w:tcPr>
          <w:p w14:paraId="48E7BF0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  <w:tc>
          <w:tcPr>
            <w:tcW w:w="400" w:type="dxa"/>
            <w:noWrap/>
            <w:vAlign w:val="bottom"/>
            <w:hideMark/>
          </w:tcPr>
          <w:p w14:paraId="7D99788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03B23B0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  <w:tc>
          <w:tcPr>
            <w:tcW w:w="400" w:type="dxa"/>
            <w:noWrap/>
            <w:vAlign w:val="bottom"/>
            <w:hideMark/>
          </w:tcPr>
          <w:p w14:paraId="678F167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0.15</w:t>
            </w:r>
          </w:p>
        </w:tc>
        <w:tc>
          <w:tcPr>
            <w:tcW w:w="400" w:type="dxa"/>
            <w:noWrap/>
            <w:vAlign w:val="bottom"/>
            <w:hideMark/>
          </w:tcPr>
          <w:p w14:paraId="775CCEE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40" w:type="dxa"/>
            <w:noWrap/>
            <w:vAlign w:val="bottom"/>
            <w:hideMark/>
          </w:tcPr>
          <w:p w14:paraId="3E7A7CA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0.13</w:t>
            </w:r>
          </w:p>
        </w:tc>
        <w:tc>
          <w:tcPr>
            <w:tcW w:w="400" w:type="dxa"/>
            <w:noWrap/>
            <w:vAlign w:val="bottom"/>
            <w:hideMark/>
          </w:tcPr>
          <w:p w14:paraId="7C0D4C4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2533A39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0.11</w:t>
            </w:r>
          </w:p>
        </w:tc>
        <w:tc>
          <w:tcPr>
            <w:tcW w:w="400" w:type="dxa"/>
            <w:noWrap/>
            <w:vAlign w:val="bottom"/>
            <w:hideMark/>
          </w:tcPr>
          <w:p w14:paraId="4918D93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5951CD4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0.09</w:t>
            </w:r>
          </w:p>
        </w:tc>
        <w:tc>
          <w:tcPr>
            <w:tcW w:w="460" w:type="dxa"/>
            <w:noWrap/>
            <w:vAlign w:val="bottom"/>
            <w:hideMark/>
          </w:tcPr>
          <w:p w14:paraId="323CDC6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0.09</w:t>
            </w:r>
          </w:p>
        </w:tc>
      </w:tr>
      <w:tr w:rsidR="0048224E" w:rsidRPr="00707F6D" w14:paraId="2EB60C5D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32610657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4F3CF5CC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14,000 to 15,999</w:t>
            </w:r>
          </w:p>
        </w:tc>
        <w:tc>
          <w:tcPr>
            <w:tcW w:w="680" w:type="dxa"/>
            <w:noWrap/>
            <w:vAlign w:val="bottom"/>
            <w:hideMark/>
          </w:tcPr>
          <w:p w14:paraId="70AE63CE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1.11</w:t>
            </w:r>
          </w:p>
        </w:tc>
        <w:tc>
          <w:tcPr>
            <w:tcW w:w="900" w:type="dxa"/>
            <w:noWrap/>
            <w:vAlign w:val="bottom"/>
            <w:hideMark/>
          </w:tcPr>
          <w:p w14:paraId="6D37C7B9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1.03</w:t>
            </w:r>
          </w:p>
        </w:tc>
        <w:tc>
          <w:tcPr>
            <w:tcW w:w="400" w:type="dxa"/>
            <w:noWrap/>
            <w:vAlign w:val="bottom"/>
            <w:hideMark/>
          </w:tcPr>
          <w:p w14:paraId="0FF6080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0.99</w:t>
            </w:r>
          </w:p>
        </w:tc>
        <w:tc>
          <w:tcPr>
            <w:tcW w:w="400" w:type="dxa"/>
            <w:noWrap/>
            <w:vAlign w:val="bottom"/>
            <w:hideMark/>
          </w:tcPr>
          <w:p w14:paraId="6C9DFBA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0.90</w:t>
            </w:r>
          </w:p>
        </w:tc>
        <w:tc>
          <w:tcPr>
            <w:tcW w:w="400" w:type="dxa"/>
            <w:noWrap/>
            <w:vAlign w:val="bottom"/>
            <w:hideMark/>
          </w:tcPr>
          <w:p w14:paraId="03CD42F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00" w:type="dxa"/>
            <w:noWrap/>
            <w:vAlign w:val="bottom"/>
            <w:hideMark/>
          </w:tcPr>
          <w:p w14:paraId="748DCD6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  <w:tc>
          <w:tcPr>
            <w:tcW w:w="400" w:type="dxa"/>
            <w:noWrap/>
            <w:vAlign w:val="bottom"/>
            <w:hideMark/>
          </w:tcPr>
          <w:p w14:paraId="7F0E991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noWrap/>
            <w:vAlign w:val="bottom"/>
            <w:hideMark/>
          </w:tcPr>
          <w:p w14:paraId="6E135D0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0.55</w:t>
            </w:r>
          </w:p>
        </w:tc>
        <w:tc>
          <w:tcPr>
            <w:tcW w:w="400" w:type="dxa"/>
            <w:noWrap/>
            <w:vAlign w:val="bottom"/>
            <w:hideMark/>
          </w:tcPr>
          <w:p w14:paraId="77E4710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noWrap/>
            <w:vAlign w:val="bottom"/>
            <w:hideMark/>
          </w:tcPr>
          <w:p w14:paraId="11D17FF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0.42</w:t>
            </w:r>
          </w:p>
        </w:tc>
        <w:tc>
          <w:tcPr>
            <w:tcW w:w="400" w:type="dxa"/>
            <w:noWrap/>
            <w:vAlign w:val="bottom"/>
            <w:hideMark/>
          </w:tcPr>
          <w:p w14:paraId="2D2655B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0.37</w:t>
            </w:r>
          </w:p>
        </w:tc>
        <w:tc>
          <w:tcPr>
            <w:tcW w:w="400" w:type="dxa"/>
            <w:noWrap/>
            <w:vAlign w:val="bottom"/>
            <w:hideMark/>
          </w:tcPr>
          <w:p w14:paraId="32B3D99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0.34</w:t>
            </w:r>
          </w:p>
        </w:tc>
        <w:tc>
          <w:tcPr>
            <w:tcW w:w="400" w:type="dxa"/>
            <w:noWrap/>
            <w:vAlign w:val="bottom"/>
            <w:hideMark/>
          </w:tcPr>
          <w:p w14:paraId="38AEB2C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0.31</w:t>
            </w:r>
          </w:p>
        </w:tc>
        <w:tc>
          <w:tcPr>
            <w:tcW w:w="400" w:type="dxa"/>
            <w:noWrap/>
            <w:vAlign w:val="bottom"/>
            <w:hideMark/>
          </w:tcPr>
          <w:p w14:paraId="210E002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0.28</w:t>
            </w:r>
          </w:p>
        </w:tc>
        <w:tc>
          <w:tcPr>
            <w:tcW w:w="400" w:type="dxa"/>
            <w:noWrap/>
            <w:vAlign w:val="bottom"/>
            <w:hideMark/>
          </w:tcPr>
          <w:p w14:paraId="3128629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0.26</w:t>
            </w:r>
          </w:p>
        </w:tc>
        <w:tc>
          <w:tcPr>
            <w:tcW w:w="400" w:type="dxa"/>
            <w:noWrap/>
            <w:vAlign w:val="bottom"/>
            <w:hideMark/>
          </w:tcPr>
          <w:p w14:paraId="755AD17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  <w:tc>
          <w:tcPr>
            <w:tcW w:w="400" w:type="dxa"/>
            <w:noWrap/>
            <w:vAlign w:val="bottom"/>
            <w:hideMark/>
          </w:tcPr>
          <w:p w14:paraId="3823565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noWrap/>
            <w:vAlign w:val="bottom"/>
            <w:hideMark/>
          </w:tcPr>
          <w:p w14:paraId="3EB42EC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  <w:tc>
          <w:tcPr>
            <w:tcW w:w="400" w:type="dxa"/>
            <w:noWrap/>
            <w:vAlign w:val="bottom"/>
            <w:hideMark/>
          </w:tcPr>
          <w:p w14:paraId="21738D1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0.19</w:t>
            </w:r>
          </w:p>
        </w:tc>
        <w:tc>
          <w:tcPr>
            <w:tcW w:w="400" w:type="dxa"/>
            <w:noWrap/>
            <w:vAlign w:val="bottom"/>
            <w:hideMark/>
          </w:tcPr>
          <w:p w14:paraId="68F799E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  <w:tc>
          <w:tcPr>
            <w:tcW w:w="400" w:type="dxa"/>
            <w:noWrap/>
            <w:vAlign w:val="bottom"/>
            <w:hideMark/>
          </w:tcPr>
          <w:p w14:paraId="7DD8B6E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7DEE3A7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0.15</w:t>
            </w:r>
          </w:p>
        </w:tc>
        <w:tc>
          <w:tcPr>
            <w:tcW w:w="440" w:type="dxa"/>
            <w:noWrap/>
            <w:vAlign w:val="bottom"/>
            <w:hideMark/>
          </w:tcPr>
          <w:p w14:paraId="374528F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0.13</w:t>
            </w:r>
          </w:p>
        </w:tc>
        <w:tc>
          <w:tcPr>
            <w:tcW w:w="400" w:type="dxa"/>
            <w:noWrap/>
            <w:vAlign w:val="bottom"/>
            <w:hideMark/>
          </w:tcPr>
          <w:p w14:paraId="734167D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2F389FD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0.11</w:t>
            </w:r>
          </w:p>
        </w:tc>
        <w:tc>
          <w:tcPr>
            <w:tcW w:w="400" w:type="dxa"/>
            <w:noWrap/>
            <w:vAlign w:val="bottom"/>
            <w:hideMark/>
          </w:tcPr>
          <w:p w14:paraId="2A587F3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2015AD8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60" w:type="dxa"/>
            <w:noWrap/>
            <w:vAlign w:val="bottom"/>
            <w:hideMark/>
          </w:tcPr>
          <w:p w14:paraId="7AAF35F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0.09</w:t>
            </w:r>
          </w:p>
        </w:tc>
      </w:tr>
      <w:tr w:rsidR="0048224E" w:rsidRPr="00707F6D" w14:paraId="6DB3C3E3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19051824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737BD413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16,000 to 17,999</w:t>
            </w:r>
          </w:p>
        </w:tc>
        <w:tc>
          <w:tcPr>
            <w:tcW w:w="680" w:type="dxa"/>
            <w:noWrap/>
            <w:vAlign w:val="bottom"/>
            <w:hideMark/>
          </w:tcPr>
          <w:p w14:paraId="7083C32D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1.11</w:t>
            </w:r>
          </w:p>
        </w:tc>
        <w:tc>
          <w:tcPr>
            <w:tcW w:w="900" w:type="dxa"/>
            <w:noWrap/>
            <w:vAlign w:val="bottom"/>
            <w:hideMark/>
          </w:tcPr>
          <w:p w14:paraId="09E3934E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1.02</w:t>
            </w:r>
          </w:p>
        </w:tc>
        <w:tc>
          <w:tcPr>
            <w:tcW w:w="400" w:type="dxa"/>
            <w:noWrap/>
            <w:vAlign w:val="bottom"/>
            <w:hideMark/>
          </w:tcPr>
          <w:p w14:paraId="7A96D7D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0.98</w:t>
            </w:r>
          </w:p>
        </w:tc>
        <w:tc>
          <w:tcPr>
            <w:tcW w:w="400" w:type="dxa"/>
            <w:noWrap/>
            <w:vAlign w:val="bottom"/>
            <w:hideMark/>
          </w:tcPr>
          <w:p w14:paraId="07E388B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0.89</w:t>
            </w:r>
          </w:p>
        </w:tc>
        <w:tc>
          <w:tcPr>
            <w:tcW w:w="400" w:type="dxa"/>
            <w:noWrap/>
            <w:vAlign w:val="bottom"/>
            <w:hideMark/>
          </w:tcPr>
          <w:p w14:paraId="3F01532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0.83</w:t>
            </w:r>
          </w:p>
        </w:tc>
        <w:tc>
          <w:tcPr>
            <w:tcW w:w="400" w:type="dxa"/>
            <w:noWrap/>
            <w:vAlign w:val="bottom"/>
            <w:hideMark/>
          </w:tcPr>
          <w:p w14:paraId="30E034F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  <w:tc>
          <w:tcPr>
            <w:tcW w:w="400" w:type="dxa"/>
            <w:noWrap/>
            <w:vAlign w:val="bottom"/>
            <w:hideMark/>
          </w:tcPr>
          <w:p w14:paraId="245BF4B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0.61</w:t>
            </w:r>
          </w:p>
        </w:tc>
        <w:tc>
          <w:tcPr>
            <w:tcW w:w="400" w:type="dxa"/>
            <w:noWrap/>
            <w:vAlign w:val="bottom"/>
            <w:hideMark/>
          </w:tcPr>
          <w:p w14:paraId="76C7F14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0.56</w:t>
            </w:r>
          </w:p>
        </w:tc>
        <w:tc>
          <w:tcPr>
            <w:tcW w:w="400" w:type="dxa"/>
            <w:noWrap/>
            <w:vAlign w:val="bottom"/>
            <w:hideMark/>
          </w:tcPr>
          <w:p w14:paraId="6F80716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0.49</w:t>
            </w:r>
          </w:p>
        </w:tc>
        <w:tc>
          <w:tcPr>
            <w:tcW w:w="400" w:type="dxa"/>
            <w:noWrap/>
            <w:vAlign w:val="bottom"/>
            <w:hideMark/>
          </w:tcPr>
          <w:p w14:paraId="2D8C892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0.43</w:t>
            </w:r>
          </w:p>
        </w:tc>
        <w:tc>
          <w:tcPr>
            <w:tcW w:w="400" w:type="dxa"/>
            <w:noWrap/>
            <w:vAlign w:val="bottom"/>
            <w:hideMark/>
          </w:tcPr>
          <w:p w14:paraId="0376E20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0.37</w:t>
            </w:r>
          </w:p>
        </w:tc>
        <w:tc>
          <w:tcPr>
            <w:tcW w:w="400" w:type="dxa"/>
            <w:noWrap/>
            <w:vAlign w:val="bottom"/>
            <w:hideMark/>
          </w:tcPr>
          <w:p w14:paraId="02C920B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0.34</w:t>
            </w:r>
          </w:p>
        </w:tc>
        <w:tc>
          <w:tcPr>
            <w:tcW w:w="400" w:type="dxa"/>
            <w:noWrap/>
            <w:vAlign w:val="bottom"/>
            <w:hideMark/>
          </w:tcPr>
          <w:p w14:paraId="78F9234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noWrap/>
            <w:vAlign w:val="bottom"/>
            <w:hideMark/>
          </w:tcPr>
          <w:p w14:paraId="08CC803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0.29</w:t>
            </w:r>
          </w:p>
        </w:tc>
        <w:tc>
          <w:tcPr>
            <w:tcW w:w="400" w:type="dxa"/>
            <w:noWrap/>
            <w:vAlign w:val="bottom"/>
            <w:hideMark/>
          </w:tcPr>
          <w:p w14:paraId="285EB75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54AC286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0.25</w:t>
            </w:r>
          </w:p>
        </w:tc>
        <w:tc>
          <w:tcPr>
            <w:tcW w:w="400" w:type="dxa"/>
            <w:noWrap/>
            <w:vAlign w:val="bottom"/>
            <w:hideMark/>
          </w:tcPr>
          <w:p w14:paraId="6B978A5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0.23</w:t>
            </w:r>
          </w:p>
        </w:tc>
        <w:tc>
          <w:tcPr>
            <w:tcW w:w="400" w:type="dxa"/>
            <w:noWrap/>
            <w:vAlign w:val="bottom"/>
            <w:hideMark/>
          </w:tcPr>
          <w:p w14:paraId="2FA2A33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0.21</w:t>
            </w:r>
          </w:p>
        </w:tc>
        <w:tc>
          <w:tcPr>
            <w:tcW w:w="400" w:type="dxa"/>
            <w:noWrap/>
            <w:vAlign w:val="bottom"/>
            <w:hideMark/>
          </w:tcPr>
          <w:p w14:paraId="0D5C41A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0.19</w:t>
            </w:r>
          </w:p>
        </w:tc>
        <w:tc>
          <w:tcPr>
            <w:tcW w:w="400" w:type="dxa"/>
            <w:noWrap/>
            <w:vAlign w:val="bottom"/>
            <w:hideMark/>
          </w:tcPr>
          <w:p w14:paraId="274EB6B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11C4AD0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412DB20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0.15</w:t>
            </w:r>
          </w:p>
        </w:tc>
        <w:tc>
          <w:tcPr>
            <w:tcW w:w="440" w:type="dxa"/>
            <w:noWrap/>
            <w:vAlign w:val="bottom"/>
            <w:hideMark/>
          </w:tcPr>
          <w:p w14:paraId="1113153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242125E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0.13</w:t>
            </w:r>
          </w:p>
        </w:tc>
        <w:tc>
          <w:tcPr>
            <w:tcW w:w="400" w:type="dxa"/>
            <w:noWrap/>
            <w:vAlign w:val="bottom"/>
            <w:hideMark/>
          </w:tcPr>
          <w:p w14:paraId="26B73F9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5F0E902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0.11</w:t>
            </w:r>
          </w:p>
        </w:tc>
        <w:tc>
          <w:tcPr>
            <w:tcW w:w="400" w:type="dxa"/>
            <w:noWrap/>
            <w:vAlign w:val="bottom"/>
            <w:hideMark/>
          </w:tcPr>
          <w:p w14:paraId="4CBD8A1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60" w:type="dxa"/>
            <w:noWrap/>
            <w:vAlign w:val="bottom"/>
            <w:hideMark/>
          </w:tcPr>
          <w:p w14:paraId="1E66ED8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0.09</w:t>
            </w:r>
          </w:p>
        </w:tc>
      </w:tr>
      <w:tr w:rsidR="0048224E" w:rsidRPr="00707F6D" w14:paraId="3772C692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246EC5DD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48A9866D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18,000 to 19,999</w:t>
            </w:r>
          </w:p>
        </w:tc>
        <w:tc>
          <w:tcPr>
            <w:tcW w:w="680" w:type="dxa"/>
            <w:noWrap/>
            <w:vAlign w:val="bottom"/>
            <w:hideMark/>
          </w:tcPr>
          <w:p w14:paraId="2A96E6F4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1.07</w:t>
            </w:r>
          </w:p>
        </w:tc>
        <w:tc>
          <w:tcPr>
            <w:tcW w:w="900" w:type="dxa"/>
            <w:noWrap/>
            <w:vAlign w:val="bottom"/>
            <w:hideMark/>
          </w:tcPr>
          <w:p w14:paraId="7A26F2EF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0.98</w:t>
            </w:r>
          </w:p>
        </w:tc>
        <w:tc>
          <w:tcPr>
            <w:tcW w:w="400" w:type="dxa"/>
            <w:noWrap/>
            <w:vAlign w:val="bottom"/>
            <w:hideMark/>
          </w:tcPr>
          <w:p w14:paraId="4342A1E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0.95</w:t>
            </w:r>
          </w:p>
        </w:tc>
        <w:tc>
          <w:tcPr>
            <w:tcW w:w="400" w:type="dxa"/>
            <w:noWrap/>
            <w:vAlign w:val="bottom"/>
            <w:hideMark/>
          </w:tcPr>
          <w:p w14:paraId="6E4AD88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0.86</w:t>
            </w:r>
          </w:p>
        </w:tc>
        <w:tc>
          <w:tcPr>
            <w:tcW w:w="400" w:type="dxa"/>
            <w:noWrap/>
            <w:vAlign w:val="bottom"/>
            <w:hideMark/>
          </w:tcPr>
          <w:p w14:paraId="4861FEF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0.80</w:t>
            </w:r>
          </w:p>
        </w:tc>
        <w:tc>
          <w:tcPr>
            <w:tcW w:w="400" w:type="dxa"/>
            <w:noWrap/>
            <w:vAlign w:val="bottom"/>
            <w:hideMark/>
          </w:tcPr>
          <w:p w14:paraId="728066F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0.69</w:t>
            </w:r>
          </w:p>
        </w:tc>
        <w:tc>
          <w:tcPr>
            <w:tcW w:w="400" w:type="dxa"/>
            <w:noWrap/>
            <w:vAlign w:val="bottom"/>
            <w:hideMark/>
          </w:tcPr>
          <w:p w14:paraId="42FABB8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0.59</w:t>
            </w:r>
          </w:p>
        </w:tc>
        <w:tc>
          <w:tcPr>
            <w:tcW w:w="400" w:type="dxa"/>
            <w:noWrap/>
            <w:vAlign w:val="bottom"/>
            <w:hideMark/>
          </w:tcPr>
          <w:p w14:paraId="27F984C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0.55</w:t>
            </w:r>
          </w:p>
        </w:tc>
        <w:tc>
          <w:tcPr>
            <w:tcW w:w="400" w:type="dxa"/>
            <w:noWrap/>
            <w:vAlign w:val="bottom"/>
            <w:hideMark/>
          </w:tcPr>
          <w:p w14:paraId="2A66E85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noWrap/>
            <w:vAlign w:val="bottom"/>
            <w:hideMark/>
          </w:tcPr>
          <w:p w14:paraId="48EBE74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0.42</w:t>
            </w:r>
          </w:p>
        </w:tc>
        <w:tc>
          <w:tcPr>
            <w:tcW w:w="400" w:type="dxa"/>
            <w:noWrap/>
            <w:vAlign w:val="bottom"/>
            <w:hideMark/>
          </w:tcPr>
          <w:p w14:paraId="1D13BBC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0.37</w:t>
            </w:r>
          </w:p>
        </w:tc>
        <w:tc>
          <w:tcPr>
            <w:tcW w:w="400" w:type="dxa"/>
            <w:noWrap/>
            <w:vAlign w:val="bottom"/>
            <w:hideMark/>
          </w:tcPr>
          <w:p w14:paraId="19176AE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0.35</w:t>
            </w:r>
          </w:p>
        </w:tc>
        <w:tc>
          <w:tcPr>
            <w:tcW w:w="400" w:type="dxa"/>
            <w:noWrap/>
            <w:vAlign w:val="bottom"/>
            <w:hideMark/>
          </w:tcPr>
          <w:p w14:paraId="326C0C4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noWrap/>
            <w:vAlign w:val="bottom"/>
            <w:hideMark/>
          </w:tcPr>
          <w:p w14:paraId="762112F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0.30</w:t>
            </w:r>
          </w:p>
        </w:tc>
        <w:tc>
          <w:tcPr>
            <w:tcW w:w="400" w:type="dxa"/>
            <w:noWrap/>
            <w:vAlign w:val="bottom"/>
            <w:hideMark/>
          </w:tcPr>
          <w:p w14:paraId="6DE210A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0.28</w:t>
            </w:r>
          </w:p>
        </w:tc>
        <w:tc>
          <w:tcPr>
            <w:tcW w:w="400" w:type="dxa"/>
            <w:noWrap/>
            <w:vAlign w:val="bottom"/>
            <w:hideMark/>
          </w:tcPr>
          <w:p w14:paraId="14A6D9D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0.26</w:t>
            </w:r>
          </w:p>
        </w:tc>
        <w:tc>
          <w:tcPr>
            <w:tcW w:w="400" w:type="dxa"/>
            <w:noWrap/>
            <w:vAlign w:val="bottom"/>
            <w:hideMark/>
          </w:tcPr>
          <w:p w14:paraId="5FFF3BC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  <w:tc>
          <w:tcPr>
            <w:tcW w:w="400" w:type="dxa"/>
            <w:noWrap/>
            <w:vAlign w:val="bottom"/>
            <w:hideMark/>
          </w:tcPr>
          <w:p w14:paraId="5DA64AF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noWrap/>
            <w:vAlign w:val="bottom"/>
            <w:hideMark/>
          </w:tcPr>
          <w:p w14:paraId="4F96CC9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0.21</w:t>
            </w:r>
          </w:p>
        </w:tc>
        <w:tc>
          <w:tcPr>
            <w:tcW w:w="400" w:type="dxa"/>
            <w:noWrap/>
            <w:vAlign w:val="bottom"/>
            <w:hideMark/>
          </w:tcPr>
          <w:p w14:paraId="67343F3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0.19</w:t>
            </w:r>
          </w:p>
        </w:tc>
        <w:tc>
          <w:tcPr>
            <w:tcW w:w="400" w:type="dxa"/>
            <w:noWrap/>
            <w:vAlign w:val="bottom"/>
            <w:hideMark/>
          </w:tcPr>
          <w:p w14:paraId="5A69B97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24FD8CB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  <w:tc>
          <w:tcPr>
            <w:tcW w:w="440" w:type="dxa"/>
            <w:noWrap/>
            <w:vAlign w:val="bottom"/>
            <w:hideMark/>
          </w:tcPr>
          <w:p w14:paraId="2E0CD51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3D5800E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7426F86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0.13</w:t>
            </w:r>
          </w:p>
        </w:tc>
        <w:tc>
          <w:tcPr>
            <w:tcW w:w="400" w:type="dxa"/>
            <w:noWrap/>
            <w:vAlign w:val="bottom"/>
            <w:hideMark/>
          </w:tcPr>
          <w:p w14:paraId="16137B0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0.13</w:t>
            </w:r>
          </w:p>
        </w:tc>
        <w:tc>
          <w:tcPr>
            <w:tcW w:w="400" w:type="dxa"/>
            <w:noWrap/>
            <w:vAlign w:val="bottom"/>
            <w:hideMark/>
          </w:tcPr>
          <w:p w14:paraId="0462A03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60" w:type="dxa"/>
            <w:noWrap/>
            <w:vAlign w:val="bottom"/>
            <w:hideMark/>
          </w:tcPr>
          <w:p w14:paraId="56A9496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0.11</w:t>
            </w:r>
          </w:p>
        </w:tc>
      </w:tr>
      <w:tr w:rsidR="0048224E" w:rsidRPr="00707F6D" w14:paraId="61AECE2D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49389F10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1C3B025B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20,000 to 24,999</w:t>
            </w:r>
          </w:p>
        </w:tc>
        <w:tc>
          <w:tcPr>
            <w:tcW w:w="680" w:type="dxa"/>
            <w:noWrap/>
            <w:vAlign w:val="bottom"/>
            <w:hideMark/>
          </w:tcPr>
          <w:p w14:paraId="1ED612DC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1.01</w:t>
            </w:r>
          </w:p>
        </w:tc>
        <w:tc>
          <w:tcPr>
            <w:tcW w:w="900" w:type="dxa"/>
            <w:noWrap/>
            <w:vAlign w:val="bottom"/>
            <w:hideMark/>
          </w:tcPr>
          <w:p w14:paraId="159E456F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0.93</w:t>
            </w:r>
          </w:p>
        </w:tc>
        <w:tc>
          <w:tcPr>
            <w:tcW w:w="400" w:type="dxa"/>
            <w:noWrap/>
            <w:vAlign w:val="bottom"/>
            <w:hideMark/>
          </w:tcPr>
          <w:p w14:paraId="73DA800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0.90</w:t>
            </w:r>
          </w:p>
        </w:tc>
        <w:tc>
          <w:tcPr>
            <w:tcW w:w="400" w:type="dxa"/>
            <w:noWrap/>
            <w:vAlign w:val="bottom"/>
            <w:hideMark/>
          </w:tcPr>
          <w:p w14:paraId="206F4C9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0.82</w:t>
            </w:r>
          </w:p>
        </w:tc>
        <w:tc>
          <w:tcPr>
            <w:tcW w:w="400" w:type="dxa"/>
            <w:noWrap/>
            <w:vAlign w:val="bottom"/>
            <w:hideMark/>
          </w:tcPr>
          <w:p w14:paraId="68D9020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0.76</w:t>
            </w:r>
          </w:p>
        </w:tc>
        <w:tc>
          <w:tcPr>
            <w:tcW w:w="400" w:type="dxa"/>
            <w:noWrap/>
            <w:vAlign w:val="bottom"/>
            <w:hideMark/>
          </w:tcPr>
          <w:p w14:paraId="6830D9C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0.66</w:t>
            </w:r>
          </w:p>
        </w:tc>
        <w:tc>
          <w:tcPr>
            <w:tcW w:w="400" w:type="dxa"/>
            <w:noWrap/>
            <w:vAlign w:val="bottom"/>
            <w:hideMark/>
          </w:tcPr>
          <w:p w14:paraId="3520A44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0.57</w:t>
            </w:r>
          </w:p>
        </w:tc>
        <w:tc>
          <w:tcPr>
            <w:tcW w:w="400" w:type="dxa"/>
            <w:noWrap/>
            <w:vAlign w:val="bottom"/>
            <w:hideMark/>
          </w:tcPr>
          <w:p w14:paraId="404C107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0.54</w:t>
            </w:r>
          </w:p>
        </w:tc>
        <w:tc>
          <w:tcPr>
            <w:tcW w:w="400" w:type="dxa"/>
            <w:noWrap/>
            <w:vAlign w:val="bottom"/>
            <w:hideMark/>
          </w:tcPr>
          <w:p w14:paraId="41206DB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0.47</w:t>
            </w:r>
          </w:p>
        </w:tc>
        <w:tc>
          <w:tcPr>
            <w:tcW w:w="400" w:type="dxa"/>
            <w:noWrap/>
            <w:vAlign w:val="bottom"/>
            <w:hideMark/>
          </w:tcPr>
          <w:p w14:paraId="141CC53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0.42</w:t>
            </w:r>
          </w:p>
        </w:tc>
        <w:tc>
          <w:tcPr>
            <w:tcW w:w="400" w:type="dxa"/>
            <w:noWrap/>
            <w:vAlign w:val="bottom"/>
            <w:hideMark/>
          </w:tcPr>
          <w:p w14:paraId="2EC6A56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0.37</w:t>
            </w:r>
          </w:p>
        </w:tc>
        <w:tc>
          <w:tcPr>
            <w:tcW w:w="400" w:type="dxa"/>
            <w:noWrap/>
            <w:vAlign w:val="bottom"/>
            <w:hideMark/>
          </w:tcPr>
          <w:p w14:paraId="15C317E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0.34</w:t>
            </w:r>
          </w:p>
        </w:tc>
        <w:tc>
          <w:tcPr>
            <w:tcW w:w="400" w:type="dxa"/>
            <w:noWrap/>
            <w:vAlign w:val="bottom"/>
            <w:hideMark/>
          </w:tcPr>
          <w:p w14:paraId="78791CC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noWrap/>
            <w:vAlign w:val="bottom"/>
            <w:hideMark/>
          </w:tcPr>
          <w:p w14:paraId="59522E6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0.30</w:t>
            </w:r>
          </w:p>
        </w:tc>
        <w:tc>
          <w:tcPr>
            <w:tcW w:w="400" w:type="dxa"/>
            <w:noWrap/>
            <w:vAlign w:val="bottom"/>
            <w:hideMark/>
          </w:tcPr>
          <w:p w14:paraId="40C9ED5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0.28</w:t>
            </w:r>
          </w:p>
        </w:tc>
        <w:tc>
          <w:tcPr>
            <w:tcW w:w="400" w:type="dxa"/>
            <w:noWrap/>
            <w:vAlign w:val="bottom"/>
            <w:hideMark/>
          </w:tcPr>
          <w:p w14:paraId="1DA2317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0.26</w:t>
            </w:r>
          </w:p>
        </w:tc>
        <w:tc>
          <w:tcPr>
            <w:tcW w:w="400" w:type="dxa"/>
            <w:noWrap/>
            <w:vAlign w:val="bottom"/>
            <w:hideMark/>
          </w:tcPr>
          <w:p w14:paraId="7250716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  <w:tc>
          <w:tcPr>
            <w:tcW w:w="400" w:type="dxa"/>
            <w:noWrap/>
            <w:vAlign w:val="bottom"/>
            <w:hideMark/>
          </w:tcPr>
          <w:p w14:paraId="131C629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noWrap/>
            <w:vAlign w:val="bottom"/>
            <w:hideMark/>
          </w:tcPr>
          <w:p w14:paraId="42FE848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0.21</w:t>
            </w:r>
          </w:p>
        </w:tc>
        <w:tc>
          <w:tcPr>
            <w:tcW w:w="400" w:type="dxa"/>
            <w:noWrap/>
            <w:vAlign w:val="bottom"/>
            <w:hideMark/>
          </w:tcPr>
          <w:p w14:paraId="392F3B2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0.19</w:t>
            </w:r>
          </w:p>
        </w:tc>
        <w:tc>
          <w:tcPr>
            <w:tcW w:w="400" w:type="dxa"/>
            <w:noWrap/>
            <w:vAlign w:val="bottom"/>
            <w:hideMark/>
          </w:tcPr>
          <w:p w14:paraId="63FD60F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0A7EECF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  <w:tc>
          <w:tcPr>
            <w:tcW w:w="440" w:type="dxa"/>
            <w:noWrap/>
            <w:vAlign w:val="bottom"/>
            <w:hideMark/>
          </w:tcPr>
          <w:p w14:paraId="4255301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0.15</w:t>
            </w:r>
          </w:p>
        </w:tc>
        <w:tc>
          <w:tcPr>
            <w:tcW w:w="400" w:type="dxa"/>
            <w:noWrap/>
            <w:vAlign w:val="bottom"/>
            <w:hideMark/>
          </w:tcPr>
          <w:p w14:paraId="5921FDC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081284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0.13</w:t>
            </w:r>
          </w:p>
        </w:tc>
        <w:tc>
          <w:tcPr>
            <w:tcW w:w="400" w:type="dxa"/>
            <w:noWrap/>
            <w:vAlign w:val="bottom"/>
            <w:hideMark/>
          </w:tcPr>
          <w:p w14:paraId="49702DF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6F9FE55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60" w:type="dxa"/>
            <w:noWrap/>
            <w:vAlign w:val="bottom"/>
            <w:hideMark/>
          </w:tcPr>
          <w:p w14:paraId="642E5CE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0.11</w:t>
            </w:r>
          </w:p>
        </w:tc>
      </w:tr>
      <w:tr w:rsidR="0048224E" w:rsidRPr="00707F6D" w14:paraId="4744A61D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0A288066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4ED279AF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25,000 to 29,999</w:t>
            </w:r>
          </w:p>
        </w:tc>
        <w:tc>
          <w:tcPr>
            <w:tcW w:w="680" w:type="dxa"/>
            <w:noWrap/>
            <w:vAlign w:val="bottom"/>
            <w:hideMark/>
          </w:tcPr>
          <w:p w14:paraId="7B9303FD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1.00</w:t>
            </w:r>
          </w:p>
        </w:tc>
        <w:tc>
          <w:tcPr>
            <w:tcW w:w="900" w:type="dxa"/>
            <w:noWrap/>
            <w:vAlign w:val="bottom"/>
            <w:hideMark/>
          </w:tcPr>
          <w:p w14:paraId="520D03CF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0.92</w:t>
            </w:r>
          </w:p>
        </w:tc>
        <w:tc>
          <w:tcPr>
            <w:tcW w:w="400" w:type="dxa"/>
            <w:noWrap/>
            <w:vAlign w:val="bottom"/>
            <w:hideMark/>
          </w:tcPr>
          <w:p w14:paraId="585802A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0.89</w:t>
            </w:r>
          </w:p>
        </w:tc>
        <w:tc>
          <w:tcPr>
            <w:tcW w:w="400" w:type="dxa"/>
            <w:noWrap/>
            <w:vAlign w:val="bottom"/>
            <w:hideMark/>
          </w:tcPr>
          <w:p w14:paraId="4369999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0.81</w:t>
            </w:r>
          </w:p>
        </w:tc>
        <w:tc>
          <w:tcPr>
            <w:tcW w:w="400" w:type="dxa"/>
            <w:noWrap/>
            <w:vAlign w:val="bottom"/>
            <w:hideMark/>
          </w:tcPr>
          <w:p w14:paraId="45359A5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0.75</w:t>
            </w:r>
          </w:p>
        </w:tc>
        <w:tc>
          <w:tcPr>
            <w:tcW w:w="400" w:type="dxa"/>
            <w:noWrap/>
            <w:vAlign w:val="bottom"/>
            <w:hideMark/>
          </w:tcPr>
          <w:p w14:paraId="346F7BD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0.66</w:t>
            </w:r>
          </w:p>
        </w:tc>
        <w:tc>
          <w:tcPr>
            <w:tcW w:w="400" w:type="dxa"/>
            <w:noWrap/>
            <w:vAlign w:val="bottom"/>
            <w:hideMark/>
          </w:tcPr>
          <w:p w14:paraId="33EF88D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0.58</w:t>
            </w:r>
          </w:p>
        </w:tc>
        <w:tc>
          <w:tcPr>
            <w:tcW w:w="400" w:type="dxa"/>
            <w:noWrap/>
            <w:vAlign w:val="bottom"/>
            <w:hideMark/>
          </w:tcPr>
          <w:p w14:paraId="0761FC8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0.55</w:t>
            </w:r>
          </w:p>
        </w:tc>
        <w:tc>
          <w:tcPr>
            <w:tcW w:w="400" w:type="dxa"/>
            <w:noWrap/>
            <w:vAlign w:val="bottom"/>
            <w:hideMark/>
          </w:tcPr>
          <w:p w14:paraId="5522492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0.49</w:t>
            </w:r>
          </w:p>
        </w:tc>
        <w:tc>
          <w:tcPr>
            <w:tcW w:w="400" w:type="dxa"/>
            <w:noWrap/>
            <w:vAlign w:val="bottom"/>
            <w:hideMark/>
          </w:tcPr>
          <w:p w14:paraId="1F5DED4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0.43</w:t>
            </w:r>
          </w:p>
        </w:tc>
        <w:tc>
          <w:tcPr>
            <w:tcW w:w="400" w:type="dxa"/>
            <w:noWrap/>
            <w:vAlign w:val="bottom"/>
            <w:hideMark/>
          </w:tcPr>
          <w:p w14:paraId="7165BEB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0.38</w:t>
            </w:r>
          </w:p>
        </w:tc>
        <w:tc>
          <w:tcPr>
            <w:tcW w:w="400" w:type="dxa"/>
            <w:noWrap/>
            <w:vAlign w:val="bottom"/>
            <w:hideMark/>
          </w:tcPr>
          <w:p w14:paraId="6753976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noWrap/>
            <w:vAlign w:val="bottom"/>
            <w:hideMark/>
          </w:tcPr>
          <w:p w14:paraId="0CE51C2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0.33</w:t>
            </w:r>
          </w:p>
        </w:tc>
        <w:tc>
          <w:tcPr>
            <w:tcW w:w="400" w:type="dxa"/>
            <w:noWrap/>
            <w:vAlign w:val="bottom"/>
            <w:hideMark/>
          </w:tcPr>
          <w:p w14:paraId="4C749DD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0.31</w:t>
            </w:r>
          </w:p>
        </w:tc>
        <w:tc>
          <w:tcPr>
            <w:tcW w:w="400" w:type="dxa"/>
            <w:noWrap/>
            <w:vAlign w:val="bottom"/>
            <w:hideMark/>
          </w:tcPr>
          <w:p w14:paraId="30D80D0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0.29</w:t>
            </w:r>
          </w:p>
        </w:tc>
        <w:tc>
          <w:tcPr>
            <w:tcW w:w="400" w:type="dxa"/>
            <w:noWrap/>
            <w:vAlign w:val="bottom"/>
            <w:hideMark/>
          </w:tcPr>
          <w:p w14:paraId="6B77DFA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70CB6F3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0.25</w:t>
            </w:r>
          </w:p>
        </w:tc>
        <w:tc>
          <w:tcPr>
            <w:tcW w:w="400" w:type="dxa"/>
            <w:noWrap/>
            <w:vAlign w:val="bottom"/>
            <w:hideMark/>
          </w:tcPr>
          <w:p w14:paraId="47768CB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0.23</w:t>
            </w:r>
          </w:p>
        </w:tc>
        <w:tc>
          <w:tcPr>
            <w:tcW w:w="400" w:type="dxa"/>
            <w:noWrap/>
            <w:vAlign w:val="bottom"/>
            <w:hideMark/>
          </w:tcPr>
          <w:p w14:paraId="2A00119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0.21</w:t>
            </w:r>
          </w:p>
        </w:tc>
        <w:tc>
          <w:tcPr>
            <w:tcW w:w="400" w:type="dxa"/>
            <w:noWrap/>
            <w:vAlign w:val="bottom"/>
            <w:hideMark/>
          </w:tcPr>
          <w:p w14:paraId="5FAF4C3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  <w:tc>
          <w:tcPr>
            <w:tcW w:w="400" w:type="dxa"/>
            <w:noWrap/>
            <w:vAlign w:val="bottom"/>
            <w:hideMark/>
          </w:tcPr>
          <w:p w14:paraId="630B673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0.19</w:t>
            </w:r>
          </w:p>
        </w:tc>
        <w:tc>
          <w:tcPr>
            <w:tcW w:w="400" w:type="dxa"/>
            <w:noWrap/>
            <w:vAlign w:val="bottom"/>
            <w:hideMark/>
          </w:tcPr>
          <w:p w14:paraId="4784952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  <w:tc>
          <w:tcPr>
            <w:tcW w:w="440" w:type="dxa"/>
            <w:noWrap/>
            <w:vAlign w:val="bottom"/>
            <w:hideMark/>
          </w:tcPr>
          <w:p w14:paraId="445A0A8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4D519F7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0.15</w:t>
            </w:r>
          </w:p>
        </w:tc>
        <w:tc>
          <w:tcPr>
            <w:tcW w:w="400" w:type="dxa"/>
            <w:noWrap/>
            <w:vAlign w:val="bottom"/>
            <w:hideMark/>
          </w:tcPr>
          <w:p w14:paraId="4F5FD00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29BC8C0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0.13</w:t>
            </w:r>
          </w:p>
        </w:tc>
        <w:tc>
          <w:tcPr>
            <w:tcW w:w="400" w:type="dxa"/>
            <w:noWrap/>
            <w:vAlign w:val="bottom"/>
            <w:hideMark/>
          </w:tcPr>
          <w:p w14:paraId="415519E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60" w:type="dxa"/>
            <w:noWrap/>
            <w:vAlign w:val="bottom"/>
            <w:hideMark/>
          </w:tcPr>
          <w:p w14:paraId="78CF643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0.11</w:t>
            </w:r>
          </w:p>
        </w:tc>
      </w:tr>
      <w:tr w:rsidR="0048224E" w:rsidRPr="00707F6D" w14:paraId="37FA82D5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2FA5846C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7BD5ED8F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30,000 to 34,999</w:t>
            </w:r>
          </w:p>
        </w:tc>
        <w:tc>
          <w:tcPr>
            <w:tcW w:w="680" w:type="dxa"/>
            <w:noWrap/>
            <w:vAlign w:val="bottom"/>
            <w:hideMark/>
          </w:tcPr>
          <w:p w14:paraId="59078E58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1.08</w:t>
            </w:r>
          </w:p>
        </w:tc>
        <w:tc>
          <w:tcPr>
            <w:tcW w:w="900" w:type="dxa"/>
            <w:noWrap/>
            <w:vAlign w:val="bottom"/>
            <w:hideMark/>
          </w:tcPr>
          <w:p w14:paraId="11ECA881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0.99</w:t>
            </w:r>
          </w:p>
        </w:tc>
        <w:tc>
          <w:tcPr>
            <w:tcW w:w="400" w:type="dxa"/>
            <w:noWrap/>
            <w:vAlign w:val="bottom"/>
            <w:hideMark/>
          </w:tcPr>
          <w:p w14:paraId="3F090AD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0.95</w:t>
            </w:r>
          </w:p>
        </w:tc>
        <w:tc>
          <w:tcPr>
            <w:tcW w:w="400" w:type="dxa"/>
            <w:noWrap/>
            <w:vAlign w:val="bottom"/>
            <w:hideMark/>
          </w:tcPr>
          <w:p w14:paraId="58F2D4B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0.87</w:t>
            </w:r>
          </w:p>
        </w:tc>
        <w:tc>
          <w:tcPr>
            <w:tcW w:w="400" w:type="dxa"/>
            <w:noWrap/>
            <w:vAlign w:val="bottom"/>
            <w:hideMark/>
          </w:tcPr>
          <w:p w14:paraId="76D76A2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0.81</w:t>
            </w:r>
          </w:p>
        </w:tc>
        <w:tc>
          <w:tcPr>
            <w:tcW w:w="400" w:type="dxa"/>
            <w:noWrap/>
            <w:vAlign w:val="bottom"/>
            <w:hideMark/>
          </w:tcPr>
          <w:p w14:paraId="4110A67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  <w:tc>
          <w:tcPr>
            <w:tcW w:w="400" w:type="dxa"/>
            <w:noWrap/>
            <w:vAlign w:val="bottom"/>
            <w:hideMark/>
          </w:tcPr>
          <w:p w14:paraId="36D03CD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0.63</w:t>
            </w:r>
          </w:p>
        </w:tc>
        <w:tc>
          <w:tcPr>
            <w:tcW w:w="400" w:type="dxa"/>
            <w:noWrap/>
            <w:vAlign w:val="bottom"/>
            <w:hideMark/>
          </w:tcPr>
          <w:p w14:paraId="6DBBC53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noWrap/>
            <w:vAlign w:val="bottom"/>
            <w:hideMark/>
          </w:tcPr>
          <w:p w14:paraId="578AEF5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0.54</w:t>
            </w:r>
          </w:p>
        </w:tc>
        <w:tc>
          <w:tcPr>
            <w:tcW w:w="400" w:type="dxa"/>
            <w:noWrap/>
            <w:vAlign w:val="bottom"/>
            <w:hideMark/>
          </w:tcPr>
          <w:p w14:paraId="080D5E7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0.49</w:t>
            </w:r>
          </w:p>
        </w:tc>
        <w:tc>
          <w:tcPr>
            <w:tcW w:w="400" w:type="dxa"/>
            <w:noWrap/>
            <w:vAlign w:val="bottom"/>
            <w:hideMark/>
          </w:tcPr>
          <w:p w14:paraId="03ECA32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0.43</w:t>
            </w:r>
          </w:p>
        </w:tc>
        <w:tc>
          <w:tcPr>
            <w:tcW w:w="400" w:type="dxa"/>
            <w:noWrap/>
            <w:vAlign w:val="bottom"/>
            <w:hideMark/>
          </w:tcPr>
          <w:p w14:paraId="283B554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0.40</w:t>
            </w:r>
          </w:p>
        </w:tc>
        <w:tc>
          <w:tcPr>
            <w:tcW w:w="400" w:type="dxa"/>
            <w:noWrap/>
            <w:vAlign w:val="bottom"/>
            <w:hideMark/>
          </w:tcPr>
          <w:p w14:paraId="0742426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0.38</w:t>
            </w:r>
          </w:p>
        </w:tc>
        <w:tc>
          <w:tcPr>
            <w:tcW w:w="400" w:type="dxa"/>
            <w:noWrap/>
            <w:vAlign w:val="bottom"/>
            <w:hideMark/>
          </w:tcPr>
          <w:p w14:paraId="13FB490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noWrap/>
            <w:vAlign w:val="bottom"/>
            <w:hideMark/>
          </w:tcPr>
          <w:p w14:paraId="2A2E88C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0.34</w:t>
            </w:r>
          </w:p>
        </w:tc>
        <w:tc>
          <w:tcPr>
            <w:tcW w:w="400" w:type="dxa"/>
            <w:noWrap/>
            <w:vAlign w:val="bottom"/>
            <w:hideMark/>
          </w:tcPr>
          <w:p w14:paraId="564253A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0.31</w:t>
            </w:r>
          </w:p>
        </w:tc>
        <w:tc>
          <w:tcPr>
            <w:tcW w:w="400" w:type="dxa"/>
            <w:noWrap/>
            <w:vAlign w:val="bottom"/>
            <w:hideMark/>
          </w:tcPr>
          <w:p w14:paraId="4990C05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0.30</w:t>
            </w:r>
          </w:p>
        </w:tc>
        <w:tc>
          <w:tcPr>
            <w:tcW w:w="400" w:type="dxa"/>
            <w:noWrap/>
            <w:vAlign w:val="bottom"/>
            <w:hideMark/>
          </w:tcPr>
          <w:p w14:paraId="513038D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0.28</w:t>
            </w:r>
          </w:p>
        </w:tc>
        <w:tc>
          <w:tcPr>
            <w:tcW w:w="400" w:type="dxa"/>
            <w:noWrap/>
            <w:vAlign w:val="bottom"/>
            <w:hideMark/>
          </w:tcPr>
          <w:p w14:paraId="4201DC3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0.26</w:t>
            </w:r>
          </w:p>
        </w:tc>
        <w:tc>
          <w:tcPr>
            <w:tcW w:w="400" w:type="dxa"/>
            <w:noWrap/>
            <w:vAlign w:val="bottom"/>
            <w:hideMark/>
          </w:tcPr>
          <w:p w14:paraId="5C69D55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0.25</w:t>
            </w:r>
          </w:p>
        </w:tc>
        <w:tc>
          <w:tcPr>
            <w:tcW w:w="400" w:type="dxa"/>
            <w:noWrap/>
            <w:vAlign w:val="bottom"/>
            <w:hideMark/>
          </w:tcPr>
          <w:p w14:paraId="632B312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0.23</w:t>
            </w:r>
          </w:p>
        </w:tc>
        <w:tc>
          <w:tcPr>
            <w:tcW w:w="400" w:type="dxa"/>
            <w:noWrap/>
            <w:vAlign w:val="bottom"/>
            <w:hideMark/>
          </w:tcPr>
          <w:p w14:paraId="0B09228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40" w:type="dxa"/>
            <w:noWrap/>
            <w:vAlign w:val="bottom"/>
            <w:hideMark/>
          </w:tcPr>
          <w:p w14:paraId="787F20F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  <w:tc>
          <w:tcPr>
            <w:tcW w:w="400" w:type="dxa"/>
            <w:noWrap/>
            <w:vAlign w:val="bottom"/>
            <w:hideMark/>
          </w:tcPr>
          <w:p w14:paraId="4021525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0.19</w:t>
            </w:r>
          </w:p>
        </w:tc>
        <w:tc>
          <w:tcPr>
            <w:tcW w:w="400" w:type="dxa"/>
            <w:noWrap/>
            <w:vAlign w:val="bottom"/>
            <w:hideMark/>
          </w:tcPr>
          <w:p w14:paraId="5961AC8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132387D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  <w:tc>
          <w:tcPr>
            <w:tcW w:w="400" w:type="dxa"/>
            <w:noWrap/>
            <w:vAlign w:val="bottom"/>
            <w:hideMark/>
          </w:tcPr>
          <w:p w14:paraId="551FE93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60" w:type="dxa"/>
            <w:noWrap/>
            <w:vAlign w:val="bottom"/>
            <w:hideMark/>
          </w:tcPr>
          <w:p w14:paraId="4442210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0.15</w:t>
            </w:r>
          </w:p>
        </w:tc>
      </w:tr>
      <w:tr w:rsidR="0048224E" w:rsidRPr="00707F6D" w14:paraId="75B3E644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2079E512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7F55A626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35,000 to 39,999</w:t>
            </w:r>
          </w:p>
        </w:tc>
        <w:tc>
          <w:tcPr>
            <w:tcW w:w="680" w:type="dxa"/>
            <w:noWrap/>
            <w:vAlign w:val="bottom"/>
            <w:hideMark/>
          </w:tcPr>
          <w:p w14:paraId="13D3EC01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1.14</w:t>
            </w:r>
          </w:p>
        </w:tc>
        <w:tc>
          <w:tcPr>
            <w:tcW w:w="900" w:type="dxa"/>
            <w:noWrap/>
            <w:vAlign w:val="bottom"/>
            <w:hideMark/>
          </w:tcPr>
          <w:p w14:paraId="4411A0EE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1.05</w:t>
            </w:r>
          </w:p>
        </w:tc>
        <w:tc>
          <w:tcPr>
            <w:tcW w:w="400" w:type="dxa"/>
            <w:noWrap/>
            <w:vAlign w:val="bottom"/>
            <w:hideMark/>
          </w:tcPr>
          <w:p w14:paraId="735797A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00" w:type="dxa"/>
            <w:noWrap/>
            <w:vAlign w:val="bottom"/>
            <w:hideMark/>
          </w:tcPr>
          <w:p w14:paraId="0261258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0.92</w:t>
            </w:r>
          </w:p>
        </w:tc>
        <w:tc>
          <w:tcPr>
            <w:tcW w:w="400" w:type="dxa"/>
            <w:noWrap/>
            <w:vAlign w:val="bottom"/>
            <w:hideMark/>
          </w:tcPr>
          <w:p w14:paraId="63E87EE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0.86</w:t>
            </w:r>
          </w:p>
        </w:tc>
        <w:tc>
          <w:tcPr>
            <w:tcW w:w="400" w:type="dxa"/>
            <w:noWrap/>
            <w:vAlign w:val="bottom"/>
            <w:hideMark/>
          </w:tcPr>
          <w:p w14:paraId="695886B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0.77</w:t>
            </w:r>
          </w:p>
        </w:tc>
        <w:tc>
          <w:tcPr>
            <w:tcW w:w="400" w:type="dxa"/>
            <w:noWrap/>
            <w:vAlign w:val="bottom"/>
            <w:hideMark/>
          </w:tcPr>
          <w:p w14:paraId="0434C01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0.68</w:t>
            </w:r>
          </w:p>
        </w:tc>
        <w:tc>
          <w:tcPr>
            <w:tcW w:w="400" w:type="dxa"/>
            <w:noWrap/>
            <w:vAlign w:val="bottom"/>
            <w:hideMark/>
          </w:tcPr>
          <w:p w14:paraId="76BA399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0.65</w:t>
            </w:r>
          </w:p>
        </w:tc>
        <w:tc>
          <w:tcPr>
            <w:tcW w:w="400" w:type="dxa"/>
            <w:noWrap/>
            <w:vAlign w:val="bottom"/>
            <w:hideMark/>
          </w:tcPr>
          <w:p w14:paraId="61409D7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0.59</w:t>
            </w:r>
          </w:p>
        </w:tc>
        <w:tc>
          <w:tcPr>
            <w:tcW w:w="400" w:type="dxa"/>
            <w:noWrap/>
            <w:vAlign w:val="bottom"/>
            <w:hideMark/>
          </w:tcPr>
          <w:p w14:paraId="06E5B3E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0.54</w:t>
            </w:r>
          </w:p>
        </w:tc>
        <w:tc>
          <w:tcPr>
            <w:tcW w:w="400" w:type="dxa"/>
            <w:noWrap/>
            <w:vAlign w:val="bottom"/>
            <w:hideMark/>
          </w:tcPr>
          <w:p w14:paraId="3532637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0.47</w:t>
            </w:r>
          </w:p>
        </w:tc>
        <w:tc>
          <w:tcPr>
            <w:tcW w:w="400" w:type="dxa"/>
            <w:noWrap/>
            <w:vAlign w:val="bottom"/>
            <w:hideMark/>
          </w:tcPr>
          <w:p w14:paraId="691E332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0.44</w:t>
            </w:r>
          </w:p>
        </w:tc>
        <w:tc>
          <w:tcPr>
            <w:tcW w:w="400" w:type="dxa"/>
            <w:noWrap/>
            <w:vAlign w:val="bottom"/>
            <w:hideMark/>
          </w:tcPr>
          <w:p w14:paraId="469C589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0.42</w:t>
            </w:r>
          </w:p>
        </w:tc>
        <w:tc>
          <w:tcPr>
            <w:tcW w:w="400" w:type="dxa"/>
            <w:noWrap/>
            <w:vAlign w:val="bottom"/>
            <w:hideMark/>
          </w:tcPr>
          <w:p w14:paraId="76FFB6B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0.39</w:t>
            </w:r>
          </w:p>
        </w:tc>
        <w:tc>
          <w:tcPr>
            <w:tcW w:w="400" w:type="dxa"/>
            <w:noWrap/>
            <w:vAlign w:val="bottom"/>
            <w:hideMark/>
          </w:tcPr>
          <w:p w14:paraId="4B11F2E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0.37</w:t>
            </w:r>
          </w:p>
        </w:tc>
        <w:tc>
          <w:tcPr>
            <w:tcW w:w="400" w:type="dxa"/>
            <w:noWrap/>
            <w:vAlign w:val="bottom"/>
            <w:hideMark/>
          </w:tcPr>
          <w:p w14:paraId="0AA0998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0.35</w:t>
            </w:r>
          </w:p>
        </w:tc>
        <w:tc>
          <w:tcPr>
            <w:tcW w:w="400" w:type="dxa"/>
            <w:noWrap/>
            <w:vAlign w:val="bottom"/>
            <w:hideMark/>
          </w:tcPr>
          <w:p w14:paraId="4E2DC0E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0.33</w:t>
            </w:r>
          </w:p>
        </w:tc>
        <w:tc>
          <w:tcPr>
            <w:tcW w:w="400" w:type="dxa"/>
            <w:noWrap/>
            <w:vAlign w:val="bottom"/>
            <w:hideMark/>
          </w:tcPr>
          <w:p w14:paraId="4C4F46D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0.31</w:t>
            </w:r>
          </w:p>
        </w:tc>
        <w:tc>
          <w:tcPr>
            <w:tcW w:w="400" w:type="dxa"/>
            <w:noWrap/>
            <w:vAlign w:val="bottom"/>
            <w:hideMark/>
          </w:tcPr>
          <w:p w14:paraId="185DCB4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0.29</w:t>
            </w:r>
          </w:p>
        </w:tc>
        <w:tc>
          <w:tcPr>
            <w:tcW w:w="400" w:type="dxa"/>
            <w:noWrap/>
            <w:vAlign w:val="bottom"/>
            <w:hideMark/>
          </w:tcPr>
          <w:p w14:paraId="614B169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18AF600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0.25</w:t>
            </w:r>
          </w:p>
        </w:tc>
        <w:tc>
          <w:tcPr>
            <w:tcW w:w="400" w:type="dxa"/>
            <w:noWrap/>
            <w:vAlign w:val="bottom"/>
            <w:hideMark/>
          </w:tcPr>
          <w:p w14:paraId="1B02A71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  <w:tc>
          <w:tcPr>
            <w:tcW w:w="440" w:type="dxa"/>
            <w:noWrap/>
            <w:vAlign w:val="bottom"/>
            <w:hideMark/>
          </w:tcPr>
          <w:p w14:paraId="4FD19F1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0.23</w:t>
            </w:r>
          </w:p>
        </w:tc>
        <w:tc>
          <w:tcPr>
            <w:tcW w:w="400" w:type="dxa"/>
            <w:noWrap/>
            <w:vAlign w:val="bottom"/>
            <w:hideMark/>
          </w:tcPr>
          <w:p w14:paraId="37D1C90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0.21</w:t>
            </w:r>
          </w:p>
        </w:tc>
        <w:tc>
          <w:tcPr>
            <w:tcW w:w="400" w:type="dxa"/>
            <w:noWrap/>
            <w:vAlign w:val="bottom"/>
            <w:hideMark/>
          </w:tcPr>
          <w:p w14:paraId="0619821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  <w:tc>
          <w:tcPr>
            <w:tcW w:w="400" w:type="dxa"/>
            <w:noWrap/>
            <w:vAlign w:val="bottom"/>
            <w:hideMark/>
          </w:tcPr>
          <w:p w14:paraId="1BA135F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0.19</w:t>
            </w:r>
          </w:p>
        </w:tc>
        <w:tc>
          <w:tcPr>
            <w:tcW w:w="400" w:type="dxa"/>
            <w:noWrap/>
            <w:vAlign w:val="bottom"/>
            <w:hideMark/>
          </w:tcPr>
          <w:p w14:paraId="12A08E7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60" w:type="dxa"/>
            <w:noWrap/>
            <w:vAlign w:val="bottom"/>
            <w:hideMark/>
          </w:tcPr>
          <w:p w14:paraId="348537A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</w:tr>
      <w:tr w:rsidR="0048224E" w:rsidRPr="00707F6D" w14:paraId="5E0B3F01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1195A32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34A20BE1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40,000 to 44,999</w:t>
            </w:r>
          </w:p>
        </w:tc>
        <w:tc>
          <w:tcPr>
            <w:tcW w:w="680" w:type="dxa"/>
            <w:noWrap/>
            <w:vAlign w:val="bottom"/>
            <w:hideMark/>
          </w:tcPr>
          <w:p w14:paraId="47AE8D5B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1.21</w:t>
            </w:r>
          </w:p>
        </w:tc>
        <w:tc>
          <w:tcPr>
            <w:tcW w:w="900" w:type="dxa"/>
            <w:noWrap/>
            <w:vAlign w:val="bottom"/>
            <w:hideMark/>
          </w:tcPr>
          <w:p w14:paraId="0E71B500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1.11</w:t>
            </w:r>
          </w:p>
        </w:tc>
        <w:tc>
          <w:tcPr>
            <w:tcW w:w="400" w:type="dxa"/>
            <w:noWrap/>
            <w:vAlign w:val="bottom"/>
            <w:hideMark/>
          </w:tcPr>
          <w:p w14:paraId="3B398BC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400" w:type="dxa"/>
            <w:noWrap/>
            <w:vAlign w:val="bottom"/>
            <w:hideMark/>
          </w:tcPr>
          <w:p w14:paraId="29B435C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00" w:type="dxa"/>
            <w:noWrap/>
            <w:vAlign w:val="bottom"/>
            <w:hideMark/>
          </w:tcPr>
          <w:p w14:paraId="017FB6A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0.91</w:t>
            </w:r>
          </w:p>
        </w:tc>
        <w:tc>
          <w:tcPr>
            <w:tcW w:w="400" w:type="dxa"/>
            <w:noWrap/>
            <w:vAlign w:val="bottom"/>
            <w:hideMark/>
          </w:tcPr>
          <w:p w14:paraId="1B8F410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0.82</w:t>
            </w:r>
          </w:p>
        </w:tc>
        <w:tc>
          <w:tcPr>
            <w:tcW w:w="400" w:type="dxa"/>
            <w:noWrap/>
            <w:vAlign w:val="bottom"/>
            <w:hideMark/>
          </w:tcPr>
          <w:p w14:paraId="61BF200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0.73</w:t>
            </w:r>
          </w:p>
        </w:tc>
        <w:tc>
          <w:tcPr>
            <w:tcW w:w="400" w:type="dxa"/>
            <w:noWrap/>
            <w:vAlign w:val="bottom"/>
            <w:hideMark/>
          </w:tcPr>
          <w:p w14:paraId="7C3DB55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0.70</w:t>
            </w:r>
          </w:p>
        </w:tc>
        <w:tc>
          <w:tcPr>
            <w:tcW w:w="400" w:type="dxa"/>
            <w:noWrap/>
            <w:vAlign w:val="bottom"/>
            <w:hideMark/>
          </w:tcPr>
          <w:p w14:paraId="6663346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0.64</w:t>
            </w:r>
          </w:p>
        </w:tc>
        <w:tc>
          <w:tcPr>
            <w:tcW w:w="400" w:type="dxa"/>
            <w:noWrap/>
            <w:vAlign w:val="bottom"/>
            <w:hideMark/>
          </w:tcPr>
          <w:p w14:paraId="06DD62A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0.59</w:t>
            </w:r>
          </w:p>
        </w:tc>
        <w:tc>
          <w:tcPr>
            <w:tcW w:w="400" w:type="dxa"/>
            <w:noWrap/>
            <w:vAlign w:val="bottom"/>
            <w:hideMark/>
          </w:tcPr>
          <w:p w14:paraId="761E6C5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0.52</w:t>
            </w:r>
          </w:p>
        </w:tc>
        <w:tc>
          <w:tcPr>
            <w:tcW w:w="400" w:type="dxa"/>
            <w:noWrap/>
            <w:vAlign w:val="bottom"/>
            <w:hideMark/>
          </w:tcPr>
          <w:p w14:paraId="082F575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0.49</w:t>
            </w:r>
          </w:p>
        </w:tc>
        <w:tc>
          <w:tcPr>
            <w:tcW w:w="400" w:type="dxa"/>
            <w:noWrap/>
            <w:vAlign w:val="bottom"/>
            <w:hideMark/>
          </w:tcPr>
          <w:p w14:paraId="1B3689B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0.47</w:t>
            </w:r>
          </w:p>
        </w:tc>
        <w:tc>
          <w:tcPr>
            <w:tcW w:w="400" w:type="dxa"/>
            <w:noWrap/>
            <w:vAlign w:val="bottom"/>
            <w:hideMark/>
          </w:tcPr>
          <w:p w14:paraId="164CD9B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0.44</w:t>
            </w:r>
          </w:p>
        </w:tc>
        <w:tc>
          <w:tcPr>
            <w:tcW w:w="400" w:type="dxa"/>
            <w:noWrap/>
            <w:vAlign w:val="bottom"/>
            <w:hideMark/>
          </w:tcPr>
          <w:p w14:paraId="1D4809F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0.42</w:t>
            </w:r>
          </w:p>
        </w:tc>
        <w:tc>
          <w:tcPr>
            <w:tcW w:w="400" w:type="dxa"/>
            <w:noWrap/>
            <w:vAlign w:val="bottom"/>
            <w:hideMark/>
          </w:tcPr>
          <w:p w14:paraId="6FB3C23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0.40</w:t>
            </w:r>
          </w:p>
        </w:tc>
        <w:tc>
          <w:tcPr>
            <w:tcW w:w="400" w:type="dxa"/>
            <w:noWrap/>
            <w:vAlign w:val="bottom"/>
            <w:hideMark/>
          </w:tcPr>
          <w:p w14:paraId="5E2F991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0.38</w:t>
            </w:r>
          </w:p>
        </w:tc>
        <w:tc>
          <w:tcPr>
            <w:tcW w:w="400" w:type="dxa"/>
            <w:noWrap/>
            <w:vAlign w:val="bottom"/>
            <w:hideMark/>
          </w:tcPr>
          <w:p w14:paraId="6311F09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noWrap/>
            <w:vAlign w:val="bottom"/>
            <w:hideMark/>
          </w:tcPr>
          <w:p w14:paraId="4247786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0.34</w:t>
            </w:r>
          </w:p>
        </w:tc>
        <w:tc>
          <w:tcPr>
            <w:tcW w:w="400" w:type="dxa"/>
            <w:noWrap/>
            <w:vAlign w:val="bottom"/>
            <w:hideMark/>
          </w:tcPr>
          <w:p w14:paraId="4AE3771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0.33</w:t>
            </w:r>
          </w:p>
        </w:tc>
        <w:tc>
          <w:tcPr>
            <w:tcW w:w="400" w:type="dxa"/>
            <w:noWrap/>
            <w:vAlign w:val="bottom"/>
            <w:hideMark/>
          </w:tcPr>
          <w:p w14:paraId="135D700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0.31</w:t>
            </w:r>
          </w:p>
        </w:tc>
        <w:tc>
          <w:tcPr>
            <w:tcW w:w="400" w:type="dxa"/>
            <w:noWrap/>
            <w:vAlign w:val="bottom"/>
            <w:hideMark/>
          </w:tcPr>
          <w:p w14:paraId="029E690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0.29</w:t>
            </w:r>
          </w:p>
        </w:tc>
        <w:tc>
          <w:tcPr>
            <w:tcW w:w="440" w:type="dxa"/>
            <w:noWrap/>
            <w:vAlign w:val="bottom"/>
            <w:hideMark/>
          </w:tcPr>
          <w:p w14:paraId="122FC76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0.28</w:t>
            </w:r>
          </w:p>
        </w:tc>
        <w:tc>
          <w:tcPr>
            <w:tcW w:w="400" w:type="dxa"/>
            <w:noWrap/>
            <w:vAlign w:val="bottom"/>
            <w:hideMark/>
          </w:tcPr>
          <w:p w14:paraId="4E02559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0.26</w:t>
            </w:r>
          </w:p>
        </w:tc>
        <w:tc>
          <w:tcPr>
            <w:tcW w:w="400" w:type="dxa"/>
            <w:noWrap/>
            <w:vAlign w:val="bottom"/>
            <w:hideMark/>
          </w:tcPr>
          <w:p w14:paraId="4A99C2F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0.25</w:t>
            </w:r>
          </w:p>
        </w:tc>
        <w:tc>
          <w:tcPr>
            <w:tcW w:w="400" w:type="dxa"/>
            <w:noWrap/>
            <w:vAlign w:val="bottom"/>
            <w:hideMark/>
          </w:tcPr>
          <w:p w14:paraId="07DA54E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  <w:tc>
          <w:tcPr>
            <w:tcW w:w="400" w:type="dxa"/>
            <w:noWrap/>
            <w:vAlign w:val="bottom"/>
            <w:hideMark/>
          </w:tcPr>
          <w:p w14:paraId="5DF7F8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0.23</w:t>
            </w:r>
          </w:p>
        </w:tc>
        <w:tc>
          <w:tcPr>
            <w:tcW w:w="460" w:type="dxa"/>
            <w:noWrap/>
            <w:vAlign w:val="bottom"/>
            <w:hideMark/>
          </w:tcPr>
          <w:p w14:paraId="0D0398D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</w:tr>
      <w:tr w:rsidR="0048224E" w:rsidRPr="00707F6D" w14:paraId="0AB4201F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707CED77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03AEE1D9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45,000 to 49,999</w:t>
            </w:r>
          </w:p>
        </w:tc>
        <w:tc>
          <w:tcPr>
            <w:tcW w:w="680" w:type="dxa"/>
            <w:noWrap/>
            <w:vAlign w:val="bottom"/>
            <w:hideMark/>
          </w:tcPr>
          <w:p w14:paraId="671AFFCC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1.27</w:t>
            </w:r>
          </w:p>
        </w:tc>
        <w:tc>
          <w:tcPr>
            <w:tcW w:w="900" w:type="dxa"/>
            <w:noWrap/>
            <w:vAlign w:val="bottom"/>
            <w:hideMark/>
          </w:tcPr>
          <w:p w14:paraId="11D41745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1.17</w:t>
            </w:r>
          </w:p>
        </w:tc>
        <w:tc>
          <w:tcPr>
            <w:tcW w:w="400" w:type="dxa"/>
            <w:noWrap/>
            <w:vAlign w:val="bottom"/>
            <w:hideMark/>
          </w:tcPr>
          <w:p w14:paraId="108D639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1.12</w:t>
            </w:r>
          </w:p>
        </w:tc>
        <w:tc>
          <w:tcPr>
            <w:tcW w:w="400" w:type="dxa"/>
            <w:noWrap/>
            <w:vAlign w:val="bottom"/>
            <w:hideMark/>
          </w:tcPr>
          <w:p w14:paraId="1B329A8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1.02</w:t>
            </w:r>
          </w:p>
        </w:tc>
        <w:tc>
          <w:tcPr>
            <w:tcW w:w="400" w:type="dxa"/>
            <w:noWrap/>
            <w:vAlign w:val="bottom"/>
            <w:hideMark/>
          </w:tcPr>
          <w:p w14:paraId="7F5F24D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0.95</w:t>
            </w:r>
          </w:p>
        </w:tc>
        <w:tc>
          <w:tcPr>
            <w:tcW w:w="400" w:type="dxa"/>
            <w:noWrap/>
            <w:vAlign w:val="bottom"/>
            <w:hideMark/>
          </w:tcPr>
          <w:p w14:paraId="0015AA0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0.86</w:t>
            </w:r>
          </w:p>
        </w:tc>
        <w:tc>
          <w:tcPr>
            <w:tcW w:w="400" w:type="dxa"/>
            <w:noWrap/>
            <w:vAlign w:val="bottom"/>
            <w:hideMark/>
          </w:tcPr>
          <w:p w14:paraId="5A2942B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0.77</w:t>
            </w:r>
          </w:p>
        </w:tc>
        <w:tc>
          <w:tcPr>
            <w:tcW w:w="400" w:type="dxa"/>
            <w:noWrap/>
            <w:vAlign w:val="bottom"/>
            <w:hideMark/>
          </w:tcPr>
          <w:p w14:paraId="7BF1FED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0.75</w:t>
            </w:r>
          </w:p>
        </w:tc>
        <w:tc>
          <w:tcPr>
            <w:tcW w:w="400" w:type="dxa"/>
            <w:noWrap/>
            <w:vAlign w:val="bottom"/>
            <w:hideMark/>
          </w:tcPr>
          <w:p w14:paraId="0DCB403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0.69</w:t>
            </w:r>
          </w:p>
        </w:tc>
        <w:tc>
          <w:tcPr>
            <w:tcW w:w="400" w:type="dxa"/>
            <w:noWrap/>
            <w:vAlign w:val="bottom"/>
            <w:hideMark/>
          </w:tcPr>
          <w:p w14:paraId="496B9FC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0.63</w:t>
            </w:r>
          </w:p>
        </w:tc>
        <w:tc>
          <w:tcPr>
            <w:tcW w:w="400" w:type="dxa"/>
            <w:noWrap/>
            <w:vAlign w:val="bottom"/>
            <w:hideMark/>
          </w:tcPr>
          <w:p w14:paraId="40DC68C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0.56</w:t>
            </w:r>
          </w:p>
        </w:tc>
        <w:tc>
          <w:tcPr>
            <w:tcW w:w="400" w:type="dxa"/>
            <w:noWrap/>
            <w:vAlign w:val="bottom"/>
            <w:hideMark/>
          </w:tcPr>
          <w:p w14:paraId="62ADA1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0.53</w:t>
            </w:r>
          </w:p>
        </w:tc>
        <w:tc>
          <w:tcPr>
            <w:tcW w:w="400" w:type="dxa"/>
            <w:noWrap/>
            <w:vAlign w:val="bottom"/>
            <w:hideMark/>
          </w:tcPr>
          <w:p w14:paraId="3A24C55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0.50</w:t>
            </w:r>
          </w:p>
        </w:tc>
        <w:tc>
          <w:tcPr>
            <w:tcW w:w="400" w:type="dxa"/>
            <w:noWrap/>
            <w:vAlign w:val="bottom"/>
            <w:hideMark/>
          </w:tcPr>
          <w:p w14:paraId="2FB4216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noWrap/>
            <w:vAlign w:val="bottom"/>
            <w:hideMark/>
          </w:tcPr>
          <w:p w14:paraId="2C71609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0.45</w:t>
            </w:r>
          </w:p>
        </w:tc>
        <w:tc>
          <w:tcPr>
            <w:tcW w:w="400" w:type="dxa"/>
            <w:noWrap/>
            <w:vAlign w:val="bottom"/>
            <w:hideMark/>
          </w:tcPr>
          <w:p w14:paraId="1493D00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0.43</w:t>
            </w:r>
          </w:p>
        </w:tc>
        <w:tc>
          <w:tcPr>
            <w:tcW w:w="400" w:type="dxa"/>
            <w:noWrap/>
            <w:vAlign w:val="bottom"/>
            <w:hideMark/>
          </w:tcPr>
          <w:p w14:paraId="05A0A5D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noWrap/>
            <w:vAlign w:val="bottom"/>
            <w:hideMark/>
          </w:tcPr>
          <w:p w14:paraId="7F05ED6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0.39</w:t>
            </w:r>
          </w:p>
        </w:tc>
        <w:tc>
          <w:tcPr>
            <w:tcW w:w="400" w:type="dxa"/>
            <w:noWrap/>
            <w:vAlign w:val="bottom"/>
            <w:hideMark/>
          </w:tcPr>
          <w:p w14:paraId="2171AE9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0.37</w:t>
            </w:r>
          </w:p>
        </w:tc>
        <w:tc>
          <w:tcPr>
            <w:tcW w:w="400" w:type="dxa"/>
            <w:noWrap/>
            <w:vAlign w:val="bottom"/>
            <w:hideMark/>
          </w:tcPr>
          <w:p w14:paraId="21446C0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0.35</w:t>
            </w:r>
          </w:p>
        </w:tc>
        <w:tc>
          <w:tcPr>
            <w:tcW w:w="400" w:type="dxa"/>
            <w:noWrap/>
            <w:vAlign w:val="bottom"/>
            <w:hideMark/>
          </w:tcPr>
          <w:p w14:paraId="58F0AB0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0.33</w:t>
            </w:r>
          </w:p>
        </w:tc>
        <w:tc>
          <w:tcPr>
            <w:tcW w:w="400" w:type="dxa"/>
            <w:noWrap/>
            <w:vAlign w:val="bottom"/>
            <w:hideMark/>
          </w:tcPr>
          <w:p w14:paraId="23DDC94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40" w:type="dxa"/>
            <w:noWrap/>
            <w:vAlign w:val="bottom"/>
            <w:hideMark/>
          </w:tcPr>
          <w:p w14:paraId="0E7FF9F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0.30</w:t>
            </w:r>
          </w:p>
        </w:tc>
        <w:tc>
          <w:tcPr>
            <w:tcW w:w="400" w:type="dxa"/>
            <w:noWrap/>
            <w:vAlign w:val="bottom"/>
            <w:hideMark/>
          </w:tcPr>
          <w:p w14:paraId="5EA6648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0.29</w:t>
            </w:r>
          </w:p>
        </w:tc>
        <w:tc>
          <w:tcPr>
            <w:tcW w:w="400" w:type="dxa"/>
            <w:noWrap/>
            <w:vAlign w:val="bottom"/>
            <w:hideMark/>
          </w:tcPr>
          <w:p w14:paraId="306AA3E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061E6BC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0.26</w:t>
            </w:r>
          </w:p>
        </w:tc>
        <w:tc>
          <w:tcPr>
            <w:tcW w:w="400" w:type="dxa"/>
            <w:noWrap/>
            <w:vAlign w:val="bottom"/>
            <w:hideMark/>
          </w:tcPr>
          <w:p w14:paraId="58194DC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  <w:tc>
          <w:tcPr>
            <w:tcW w:w="460" w:type="dxa"/>
            <w:noWrap/>
            <w:vAlign w:val="bottom"/>
            <w:hideMark/>
          </w:tcPr>
          <w:p w14:paraId="5DC932F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0.23</w:t>
            </w:r>
          </w:p>
        </w:tc>
      </w:tr>
      <w:tr w:rsidR="0048224E" w:rsidRPr="00707F6D" w14:paraId="749F1E6D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3B40ED33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44D89040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50,000 to 54,999</w:t>
            </w:r>
          </w:p>
        </w:tc>
        <w:tc>
          <w:tcPr>
            <w:tcW w:w="680" w:type="dxa"/>
            <w:noWrap/>
            <w:vAlign w:val="bottom"/>
            <w:hideMark/>
          </w:tcPr>
          <w:p w14:paraId="4322AF1B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1.34</w:t>
            </w:r>
          </w:p>
        </w:tc>
        <w:tc>
          <w:tcPr>
            <w:tcW w:w="900" w:type="dxa"/>
            <w:noWrap/>
            <w:vAlign w:val="bottom"/>
            <w:hideMark/>
          </w:tcPr>
          <w:p w14:paraId="24A48011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1.23</w:t>
            </w:r>
          </w:p>
        </w:tc>
        <w:tc>
          <w:tcPr>
            <w:tcW w:w="400" w:type="dxa"/>
            <w:noWrap/>
            <w:vAlign w:val="bottom"/>
            <w:hideMark/>
          </w:tcPr>
          <w:p w14:paraId="55D1DD2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1.19</w:t>
            </w:r>
          </w:p>
        </w:tc>
        <w:tc>
          <w:tcPr>
            <w:tcW w:w="400" w:type="dxa"/>
            <w:noWrap/>
            <w:vAlign w:val="bottom"/>
            <w:hideMark/>
          </w:tcPr>
          <w:p w14:paraId="6F1EC86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1.08</w:t>
            </w:r>
          </w:p>
        </w:tc>
        <w:tc>
          <w:tcPr>
            <w:tcW w:w="400" w:type="dxa"/>
            <w:noWrap/>
            <w:vAlign w:val="bottom"/>
            <w:hideMark/>
          </w:tcPr>
          <w:p w14:paraId="0AFA4AE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00" w:type="dxa"/>
            <w:noWrap/>
            <w:vAlign w:val="bottom"/>
            <w:hideMark/>
          </w:tcPr>
          <w:p w14:paraId="3F18E1D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0.92</w:t>
            </w:r>
          </w:p>
        </w:tc>
        <w:tc>
          <w:tcPr>
            <w:tcW w:w="400" w:type="dxa"/>
            <w:noWrap/>
            <w:vAlign w:val="bottom"/>
            <w:hideMark/>
          </w:tcPr>
          <w:p w14:paraId="389C4E4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0.82</w:t>
            </w:r>
          </w:p>
        </w:tc>
        <w:tc>
          <w:tcPr>
            <w:tcW w:w="400" w:type="dxa"/>
            <w:noWrap/>
            <w:vAlign w:val="bottom"/>
            <w:hideMark/>
          </w:tcPr>
          <w:p w14:paraId="5F7469A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0.81</w:t>
            </w:r>
          </w:p>
        </w:tc>
        <w:tc>
          <w:tcPr>
            <w:tcW w:w="400" w:type="dxa"/>
            <w:noWrap/>
            <w:vAlign w:val="bottom"/>
            <w:hideMark/>
          </w:tcPr>
          <w:p w14:paraId="10057C9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0.74</w:t>
            </w:r>
          </w:p>
        </w:tc>
        <w:tc>
          <w:tcPr>
            <w:tcW w:w="400" w:type="dxa"/>
            <w:noWrap/>
            <w:vAlign w:val="bottom"/>
            <w:hideMark/>
          </w:tcPr>
          <w:p w14:paraId="3D8A6A2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0.69</w:t>
            </w:r>
          </w:p>
        </w:tc>
        <w:tc>
          <w:tcPr>
            <w:tcW w:w="400" w:type="dxa"/>
            <w:noWrap/>
            <w:vAlign w:val="bottom"/>
            <w:hideMark/>
          </w:tcPr>
          <w:p w14:paraId="021823B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noWrap/>
            <w:vAlign w:val="bottom"/>
            <w:hideMark/>
          </w:tcPr>
          <w:p w14:paraId="731E84A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0.57</w:t>
            </w:r>
          </w:p>
        </w:tc>
        <w:tc>
          <w:tcPr>
            <w:tcW w:w="400" w:type="dxa"/>
            <w:noWrap/>
            <w:vAlign w:val="bottom"/>
            <w:hideMark/>
          </w:tcPr>
          <w:p w14:paraId="74D514A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0.54</w:t>
            </w:r>
          </w:p>
        </w:tc>
        <w:tc>
          <w:tcPr>
            <w:tcW w:w="400" w:type="dxa"/>
            <w:noWrap/>
            <w:vAlign w:val="bottom"/>
            <w:hideMark/>
          </w:tcPr>
          <w:p w14:paraId="2D871F5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0.52</w:t>
            </w:r>
          </w:p>
        </w:tc>
        <w:tc>
          <w:tcPr>
            <w:tcW w:w="400" w:type="dxa"/>
            <w:noWrap/>
            <w:vAlign w:val="bottom"/>
            <w:hideMark/>
          </w:tcPr>
          <w:p w14:paraId="33CB2FF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0.49</w:t>
            </w:r>
          </w:p>
        </w:tc>
        <w:tc>
          <w:tcPr>
            <w:tcW w:w="400" w:type="dxa"/>
            <w:noWrap/>
            <w:vAlign w:val="bottom"/>
            <w:hideMark/>
          </w:tcPr>
          <w:p w14:paraId="14FCEAC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0.47</w:t>
            </w:r>
          </w:p>
        </w:tc>
        <w:tc>
          <w:tcPr>
            <w:tcW w:w="400" w:type="dxa"/>
            <w:noWrap/>
            <w:vAlign w:val="bottom"/>
            <w:hideMark/>
          </w:tcPr>
          <w:p w14:paraId="45C6D2E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0.44</w:t>
            </w:r>
          </w:p>
        </w:tc>
        <w:tc>
          <w:tcPr>
            <w:tcW w:w="400" w:type="dxa"/>
            <w:noWrap/>
            <w:vAlign w:val="bottom"/>
            <w:hideMark/>
          </w:tcPr>
          <w:p w14:paraId="77955A6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0.42</w:t>
            </w:r>
          </w:p>
        </w:tc>
        <w:tc>
          <w:tcPr>
            <w:tcW w:w="400" w:type="dxa"/>
            <w:noWrap/>
            <w:vAlign w:val="bottom"/>
            <w:hideMark/>
          </w:tcPr>
          <w:p w14:paraId="37BB137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0.40</w:t>
            </w:r>
          </w:p>
        </w:tc>
        <w:tc>
          <w:tcPr>
            <w:tcW w:w="400" w:type="dxa"/>
            <w:noWrap/>
            <w:vAlign w:val="bottom"/>
            <w:hideMark/>
          </w:tcPr>
          <w:p w14:paraId="1EE7810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0.38</w:t>
            </w:r>
          </w:p>
        </w:tc>
        <w:tc>
          <w:tcPr>
            <w:tcW w:w="400" w:type="dxa"/>
            <w:noWrap/>
            <w:vAlign w:val="bottom"/>
            <w:hideMark/>
          </w:tcPr>
          <w:p w14:paraId="324E6CA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noWrap/>
            <w:vAlign w:val="bottom"/>
            <w:hideMark/>
          </w:tcPr>
          <w:p w14:paraId="05AAD42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0.34</w:t>
            </w:r>
          </w:p>
        </w:tc>
        <w:tc>
          <w:tcPr>
            <w:tcW w:w="440" w:type="dxa"/>
            <w:noWrap/>
            <w:vAlign w:val="bottom"/>
            <w:hideMark/>
          </w:tcPr>
          <w:p w14:paraId="0598B5D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0.33</w:t>
            </w:r>
          </w:p>
        </w:tc>
        <w:tc>
          <w:tcPr>
            <w:tcW w:w="400" w:type="dxa"/>
            <w:noWrap/>
            <w:vAlign w:val="bottom"/>
            <w:hideMark/>
          </w:tcPr>
          <w:p w14:paraId="4E84569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0.31</w:t>
            </w:r>
          </w:p>
        </w:tc>
        <w:tc>
          <w:tcPr>
            <w:tcW w:w="400" w:type="dxa"/>
            <w:noWrap/>
            <w:vAlign w:val="bottom"/>
            <w:hideMark/>
          </w:tcPr>
          <w:p w14:paraId="45F9B64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0.29</w:t>
            </w:r>
          </w:p>
        </w:tc>
        <w:tc>
          <w:tcPr>
            <w:tcW w:w="400" w:type="dxa"/>
            <w:noWrap/>
            <w:vAlign w:val="bottom"/>
            <w:hideMark/>
          </w:tcPr>
          <w:p w14:paraId="17D2346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0.28</w:t>
            </w:r>
          </w:p>
        </w:tc>
        <w:tc>
          <w:tcPr>
            <w:tcW w:w="400" w:type="dxa"/>
            <w:noWrap/>
            <w:vAlign w:val="bottom"/>
            <w:hideMark/>
          </w:tcPr>
          <w:p w14:paraId="763059B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60" w:type="dxa"/>
            <w:noWrap/>
            <w:vAlign w:val="bottom"/>
            <w:hideMark/>
          </w:tcPr>
          <w:p w14:paraId="37EF5BB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0.25</w:t>
            </w:r>
          </w:p>
        </w:tc>
      </w:tr>
      <w:tr w:rsidR="0048224E" w:rsidRPr="00707F6D" w14:paraId="12875F6E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175F215A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378F46F2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55,000 to 64,999</w:t>
            </w:r>
          </w:p>
        </w:tc>
        <w:tc>
          <w:tcPr>
            <w:tcW w:w="680" w:type="dxa"/>
            <w:noWrap/>
            <w:vAlign w:val="bottom"/>
            <w:hideMark/>
          </w:tcPr>
          <w:p w14:paraId="0EA1962C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1.48</w:t>
            </w:r>
          </w:p>
        </w:tc>
        <w:tc>
          <w:tcPr>
            <w:tcW w:w="900" w:type="dxa"/>
            <w:noWrap/>
            <w:vAlign w:val="bottom"/>
            <w:hideMark/>
          </w:tcPr>
          <w:p w14:paraId="680ACACF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1.36</w:t>
            </w:r>
          </w:p>
        </w:tc>
        <w:tc>
          <w:tcPr>
            <w:tcW w:w="400" w:type="dxa"/>
            <w:noWrap/>
            <w:vAlign w:val="bottom"/>
            <w:hideMark/>
          </w:tcPr>
          <w:p w14:paraId="0113433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1.31</w:t>
            </w:r>
          </w:p>
        </w:tc>
        <w:tc>
          <w:tcPr>
            <w:tcW w:w="400" w:type="dxa"/>
            <w:noWrap/>
            <w:vAlign w:val="bottom"/>
            <w:hideMark/>
          </w:tcPr>
          <w:p w14:paraId="5B064A8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1.19</w:t>
            </w:r>
          </w:p>
        </w:tc>
        <w:tc>
          <w:tcPr>
            <w:tcW w:w="400" w:type="dxa"/>
            <w:noWrap/>
            <w:vAlign w:val="bottom"/>
            <w:hideMark/>
          </w:tcPr>
          <w:p w14:paraId="1B66FE8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1.11</w:t>
            </w:r>
          </w:p>
        </w:tc>
        <w:tc>
          <w:tcPr>
            <w:tcW w:w="400" w:type="dxa"/>
            <w:noWrap/>
            <w:vAlign w:val="bottom"/>
            <w:hideMark/>
          </w:tcPr>
          <w:p w14:paraId="5940722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1.02</w:t>
            </w:r>
          </w:p>
        </w:tc>
        <w:tc>
          <w:tcPr>
            <w:tcW w:w="400" w:type="dxa"/>
            <w:noWrap/>
            <w:vAlign w:val="bottom"/>
            <w:hideMark/>
          </w:tcPr>
          <w:p w14:paraId="18679FC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0.92</w:t>
            </w:r>
          </w:p>
        </w:tc>
        <w:tc>
          <w:tcPr>
            <w:tcW w:w="400" w:type="dxa"/>
            <w:noWrap/>
            <w:vAlign w:val="bottom"/>
            <w:hideMark/>
          </w:tcPr>
          <w:p w14:paraId="5A6960D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0.91</w:t>
            </w:r>
          </w:p>
        </w:tc>
        <w:tc>
          <w:tcPr>
            <w:tcW w:w="400" w:type="dxa"/>
            <w:noWrap/>
            <w:vAlign w:val="bottom"/>
            <w:hideMark/>
          </w:tcPr>
          <w:p w14:paraId="17B435B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00" w:type="dxa"/>
            <w:noWrap/>
            <w:vAlign w:val="bottom"/>
            <w:hideMark/>
          </w:tcPr>
          <w:p w14:paraId="777DE77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0.78</w:t>
            </w:r>
          </w:p>
        </w:tc>
        <w:tc>
          <w:tcPr>
            <w:tcW w:w="400" w:type="dxa"/>
            <w:noWrap/>
            <w:vAlign w:val="bottom"/>
            <w:hideMark/>
          </w:tcPr>
          <w:p w14:paraId="3425208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0.69</w:t>
            </w:r>
          </w:p>
        </w:tc>
        <w:tc>
          <w:tcPr>
            <w:tcW w:w="400" w:type="dxa"/>
            <w:noWrap/>
            <w:vAlign w:val="bottom"/>
            <w:hideMark/>
          </w:tcPr>
          <w:p w14:paraId="0F5E080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0.66</w:t>
            </w:r>
          </w:p>
        </w:tc>
        <w:tc>
          <w:tcPr>
            <w:tcW w:w="400" w:type="dxa"/>
            <w:noWrap/>
            <w:vAlign w:val="bottom"/>
            <w:hideMark/>
          </w:tcPr>
          <w:p w14:paraId="2567C43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0.63</w:t>
            </w:r>
          </w:p>
        </w:tc>
        <w:tc>
          <w:tcPr>
            <w:tcW w:w="400" w:type="dxa"/>
            <w:noWrap/>
            <w:vAlign w:val="bottom"/>
            <w:hideMark/>
          </w:tcPr>
          <w:p w14:paraId="18DF8EF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0.61</w:t>
            </w:r>
          </w:p>
        </w:tc>
        <w:tc>
          <w:tcPr>
            <w:tcW w:w="400" w:type="dxa"/>
            <w:noWrap/>
            <w:vAlign w:val="bottom"/>
            <w:hideMark/>
          </w:tcPr>
          <w:p w14:paraId="537C151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0.58</w:t>
            </w:r>
          </w:p>
        </w:tc>
        <w:tc>
          <w:tcPr>
            <w:tcW w:w="400" w:type="dxa"/>
            <w:noWrap/>
            <w:vAlign w:val="bottom"/>
            <w:hideMark/>
          </w:tcPr>
          <w:p w14:paraId="5A41BCC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0.56</w:t>
            </w:r>
          </w:p>
        </w:tc>
        <w:tc>
          <w:tcPr>
            <w:tcW w:w="400" w:type="dxa"/>
            <w:noWrap/>
            <w:vAlign w:val="bottom"/>
            <w:hideMark/>
          </w:tcPr>
          <w:p w14:paraId="26F47C6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0.54</w:t>
            </w:r>
          </w:p>
        </w:tc>
        <w:tc>
          <w:tcPr>
            <w:tcW w:w="400" w:type="dxa"/>
            <w:noWrap/>
            <w:vAlign w:val="bottom"/>
            <w:hideMark/>
          </w:tcPr>
          <w:p w14:paraId="0C547DC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0.52</w:t>
            </w:r>
          </w:p>
        </w:tc>
        <w:tc>
          <w:tcPr>
            <w:tcW w:w="400" w:type="dxa"/>
            <w:noWrap/>
            <w:vAlign w:val="bottom"/>
            <w:hideMark/>
          </w:tcPr>
          <w:p w14:paraId="20698A9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0.50</w:t>
            </w:r>
          </w:p>
        </w:tc>
        <w:tc>
          <w:tcPr>
            <w:tcW w:w="400" w:type="dxa"/>
            <w:noWrap/>
            <w:vAlign w:val="bottom"/>
            <w:hideMark/>
          </w:tcPr>
          <w:p w14:paraId="0BF69A2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noWrap/>
            <w:vAlign w:val="bottom"/>
            <w:hideMark/>
          </w:tcPr>
          <w:p w14:paraId="0E846EB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0.46</w:t>
            </w:r>
          </w:p>
        </w:tc>
        <w:tc>
          <w:tcPr>
            <w:tcW w:w="400" w:type="dxa"/>
            <w:noWrap/>
            <w:vAlign w:val="bottom"/>
            <w:hideMark/>
          </w:tcPr>
          <w:p w14:paraId="0998EE5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0.44</w:t>
            </w:r>
          </w:p>
        </w:tc>
        <w:tc>
          <w:tcPr>
            <w:tcW w:w="440" w:type="dxa"/>
            <w:noWrap/>
            <w:vAlign w:val="bottom"/>
            <w:hideMark/>
          </w:tcPr>
          <w:p w14:paraId="4AFCB42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0.42</w:t>
            </w:r>
          </w:p>
        </w:tc>
        <w:tc>
          <w:tcPr>
            <w:tcW w:w="400" w:type="dxa"/>
            <w:noWrap/>
            <w:vAlign w:val="bottom"/>
            <w:hideMark/>
          </w:tcPr>
          <w:p w14:paraId="5B993F7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0.40</w:t>
            </w:r>
          </w:p>
        </w:tc>
        <w:tc>
          <w:tcPr>
            <w:tcW w:w="400" w:type="dxa"/>
            <w:noWrap/>
            <w:vAlign w:val="bottom"/>
            <w:hideMark/>
          </w:tcPr>
          <w:p w14:paraId="2124DAF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0.39</w:t>
            </w:r>
          </w:p>
        </w:tc>
        <w:tc>
          <w:tcPr>
            <w:tcW w:w="400" w:type="dxa"/>
            <w:noWrap/>
            <w:vAlign w:val="bottom"/>
            <w:hideMark/>
          </w:tcPr>
          <w:p w14:paraId="1DF1706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0.37</w:t>
            </w:r>
          </w:p>
        </w:tc>
        <w:tc>
          <w:tcPr>
            <w:tcW w:w="400" w:type="dxa"/>
            <w:noWrap/>
            <w:vAlign w:val="bottom"/>
            <w:hideMark/>
          </w:tcPr>
          <w:p w14:paraId="5270FE9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60" w:type="dxa"/>
            <w:noWrap/>
            <w:vAlign w:val="bottom"/>
            <w:hideMark/>
          </w:tcPr>
          <w:p w14:paraId="53E4FB3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0.34</w:t>
            </w:r>
          </w:p>
        </w:tc>
      </w:tr>
      <w:tr w:rsidR="0048224E" w:rsidRPr="00707F6D" w14:paraId="11FEF547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6E64B3A2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284C424B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65,000 to 74,999</w:t>
            </w:r>
          </w:p>
        </w:tc>
        <w:tc>
          <w:tcPr>
            <w:tcW w:w="680" w:type="dxa"/>
            <w:noWrap/>
            <w:vAlign w:val="bottom"/>
            <w:hideMark/>
          </w:tcPr>
          <w:p w14:paraId="1097F537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1.65</w:t>
            </w:r>
          </w:p>
        </w:tc>
        <w:tc>
          <w:tcPr>
            <w:tcW w:w="900" w:type="dxa"/>
            <w:noWrap/>
            <w:vAlign w:val="bottom"/>
            <w:hideMark/>
          </w:tcPr>
          <w:p w14:paraId="30A6FAC6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1.52</w:t>
            </w:r>
          </w:p>
        </w:tc>
        <w:tc>
          <w:tcPr>
            <w:tcW w:w="400" w:type="dxa"/>
            <w:noWrap/>
            <w:vAlign w:val="bottom"/>
            <w:hideMark/>
          </w:tcPr>
          <w:p w14:paraId="10EF55D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1.46</w:t>
            </w:r>
          </w:p>
        </w:tc>
        <w:tc>
          <w:tcPr>
            <w:tcW w:w="400" w:type="dxa"/>
            <w:noWrap/>
            <w:vAlign w:val="bottom"/>
            <w:hideMark/>
          </w:tcPr>
          <w:p w14:paraId="48BC359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1.33</w:t>
            </w:r>
          </w:p>
        </w:tc>
        <w:tc>
          <w:tcPr>
            <w:tcW w:w="400" w:type="dxa"/>
            <w:noWrap/>
            <w:vAlign w:val="bottom"/>
            <w:hideMark/>
          </w:tcPr>
          <w:p w14:paraId="7761266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1.23</w:t>
            </w:r>
          </w:p>
        </w:tc>
        <w:tc>
          <w:tcPr>
            <w:tcW w:w="400" w:type="dxa"/>
            <w:noWrap/>
            <w:vAlign w:val="bottom"/>
            <w:hideMark/>
          </w:tcPr>
          <w:p w14:paraId="650AB52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  <w:tc>
          <w:tcPr>
            <w:tcW w:w="400" w:type="dxa"/>
            <w:noWrap/>
            <w:vAlign w:val="bottom"/>
            <w:hideMark/>
          </w:tcPr>
          <w:p w14:paraId="66D55A1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1.04</w:t>
            </w:r>
          </w:p>
        </w:tc>
        <w:tc>
          <w:tcPr>
            <w:tcW w:w="400" w:type="dxa"/>
            <w:noWrap/>
            <w:vAlign w:val="bottom"/>
            <w:hideMark/>
          </w:tcPr>
          <w:p w14:paraId="21EDD68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1.04</w:t>
            </w:r>
          </w:p>
        </w:tc>
        <w:tc>
          <w:tcPr>
            <w:tcW w:w="400" w:type="dxa"/>
            <w:noWrap/>
            <w:vAlign w:val="bottom"/>
            <w:hideMark/>
          </w:tcPr>
          <w:p w14:paraId="3C4CFA4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00" w:type="dxa"/>
            <w:noWrap/>
            <w:vAlign w:val="bottom"/>
            <w:hideMark/>
          </w:tcPr>
          <w:p w14:paraId="70293BF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0.91</w:t>
            </w:r>
          </w:p>
        </w:tc>
        <w:tc>
          <w:tcPr>
            <w:tcW w:w="400" w:type="dxa"/>
            <w:noWrap/>
            <w:vAlign w:val="bottom"/>
            <w:hideMark/>
          </w:tcPr>
          <w:p w14:paraId="78EE874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0.80</w:t>
            </w:r>
          </w:p>
        </w:tc>
        <w:tc>
          <w:tcPr>
            <w:tcW w:w="400" w:type="dxa"/>
            <w:noWrap/>
            <w:vAlign w:val="bottom"/>
            <w:hideMark/>
          </w:tcPr>
          <w:p w14:paraId="71C9E96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0.77</w:t>
            </w:r>
          </w:p>
        </w:tc>
        <w:tc>
          <w:tcPr>
            <w:tcW w:w="400" w:type="dxa"/>
            <w:noWrap/>
            <w:vAlign w:val="bottom"/>
            <w:hideMark/>
          </w:tcPr>
          <w:p w14:paraId="6A0B9FB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0.74</w:t>
            </w:r>
          </w:p>
        </w:tc>
        <w:tc>
          <w:tcPr>
            <w:tcW w:w="400" w:type="dxa"/>
            <w:noWrap/>
            <w:vAlign w:val="bottom"/>
            <w:hideMark/>
          </w:tcPr>
          <w:p w14:paraId="5AFBB34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0.71</w:t>
            </w:r>
          </w:p>
        </w:tc>
        <w:tc>
          <w:tcPr>
            <w:tcW w:w="400" w:type="dxa"/>
            <w:noWrap/>
            <w:vAlign w:val="bottom"/>
            <w:hideMark/>
          </w:tcPr>
          <w:p w14:paraId="0518BB2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0.68</w:t>
            </w:r>
          </w:p>
        </w:tc>
        <w:tc>
          <w:tcPr>
            <w:tcW w:w="400" w:type="dxa"/>
            <w:noWrap/>
            <w:vAlign w:val="bottom"/>
            <w:hideMark/>
          </w:tcPr>
          <w:p w14:paraId="20D0884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0.65</w:t>
            </w:r>
          </w:p>
        </w:tc>
        <w:tc>
          <w:tcPr>
            <w:tcW w:w="400" w:type="dxa"/>
            <w:noWrap/>
            <w:vAlign w:val="bottom"/>
            <w:hideMark/>
          </w:tcPr>
          <w:p w14:paraId="7B09061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0.62</w:t>
            </w:r>
          </w:p>
        </w:tc>
        <w:tc>
          <w:tcPr>
            <w:tcW w:w="400" w:type="dxa"/>
            <w:noWrap/>
            <w:vAlign w:val="bottom"/>
            <w:hideMark/>
          </w:tcPr>
          <w:p w14:paraId="243AF18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noWrap/>
            <w:vAlign w:val="bottom"/>
            <w:hideMark/>
          </w:tcPr>
          <w:p w14:paraId="04508DC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0.58</w:t>
            </w:r>
          </w:p>
        </w:tc>
        <w:tc>
          <w:tcPr>
            <w:tcW w:w="400" w:type="dxa"/>
            <w:noWrap/>
            <w:vAlign w:val="bottom"/>
            <w:hideMark/>
          </w:tcPr>
          <w:p w14:paraId="215CCF6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0.55</w:t>
            </w:r>
          </w:p>
        </w:tc>
        <w:tc>
          <w:tcPr>
            <w:tcW w:w="400" w:type="dxa"/>
            <w:noWrap/>
            <w:vAlign w:val="bottom"/>
            <w:hideMark/>
          </w:tcPr>
          <w:p w14:paraId="008EA6A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0.53</w:t>
            </w:r>
          </w:p>
        </w:tc>
        <w:tc>
          <w:tcPr>
            <w:tcW w:w="400" w:type="dxa"/>
            <w:noWrap/>
            <w:vAlign w:val="bottom"/>
            <w:hideMark/>
          </w:tcPr>
          <w:p w14:paraId="7B9AFEA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0.51</w:t>
            </w:r>
          </w:p>
        </w:tc>
        <w:tc>
          <w:tcPr>
            <w:tcW w:w="440" w:type="dxa"/>
            <w:noWrap/>
            <w:vAlign w:val="bottom"/>
            <w:hideMark/>
          </w:tcPr>
          <w:p w14:paraId="0428EF5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0.49</w:t>
            </w:r>
          </w:p>
        </w:tc>
        <w:tc>
          <w:tcPr>
            <w:tcW w:w="400" w:type="dxa"/>
            <w:noWrap/>
            <w:vAlign w:val="bottom"/>
            <w:hideMark/>
          </w:tcPr>
          <w:p w14:paraId="3171CBE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0.47</w:t>
            </w:r>
          </w:p>
        </w:tc>
        <w:tc>
          <w:tcPr>
            <w:tcW w:w="400" w:type="dxa"/>
            <w:noWrap/>
            <w:vAlign w:val="bottom"/>
            <w:hideMark/>
          </w:tcPr>
          <w:p w14:paraId="75A8D9D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0.45</w:t>
            </w:r>
          </w:p>
        </w:tc>
        <w:tc>
          <w:tcPr>
            <w:tcW w:w="400" w:type="dxa"/>
            <w:noWrap/>
            <w:vAlign w:val="bottom"/>
            <w:hideMark/>
          </w:tcPr>
          <w:p w14:paraId="69BB489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0.43</w:t>
            </w:r>
          </w:p>
        </w:tc>
        <w:tc>
          <w:tcPr>
            <w:tcW w:w="400" w:type="dxa"/>
            <w:noWrap/>
            <w:vAlign w:val="bottom"/>
            <w:hideMark/>
          </w:tcPr>
          <w:p w14:paraId="50DD413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0.42</w:t>
            </w:r>
          </w:p>
        </w:tc>
        <w:tc>
          <w:tcPr>
            <w:tcW w:w="460" w:type="dxa"/>
            <w:noWrap/>
            <w:vAlign w:val="bottom"/>
            <w:hideMark/>
          </w:tcPr>
          <w:p w14:paraId="531CC6A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0.40</w:t>
            </w:r>
          </w:p>
        </w:tc>
      </w:tr>
      <w:tr w:rsidR="0048224E" w:rsidRPr="00707F6D" w14:paraId="47DFDBE2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7D146621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129EE8D1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75,000 to 84,999</w:t>
            </w:r>
          </w:p>
        </w:tc>
        <w:tc>
          <w:tcPr>
            <w:tcW w:w="680" w:type="dxa"/>
            <w:noWrap/>
            <w:vAlign w:val="bottom"/>
            <w:hideMark/>
          </w:tcPr>
          <w:p w14:paraId="755651E5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1.81</w:t>
            </w:r>
          </w:p>
        </w:tc>
        <w:tc>
          <w:tcPr>
            <w:tcW w:w="900" w:type="dxa"/>
            <w:noWrap/>
            <w:vAlign w:val="bottom"/>
            <w:hideMark/>
          </w:tcPr>
          <w:p w14:paraId="0B90B255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1.66</w:t>
            </w:r>
          </w:p>
        </w:tc>
        <w:tc>
          <w:tcPr>
            <w:tcW w:w="400" w:type="dxa"/>
            <w:noWrap/>
            <w:vAlign w:val="bottom"/>
            <w:hideMark/>
          </w:tcPr>
          <w:p w14:paraId="49162F5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1.60</w:t>
            </w:r>
          </w:p>
        </w:tc>
        <w:tc>
          <w:tcPr>
            <w:tcW w:w="400" w:type="dxa"/>
            <w:noWrap/>
            <w:vAlign w:val="bottom"/>
            <w:hideMark/>
          </w:tcPr>
          <w:p w14:paraId="7322C28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1.46</w:t>
            </w:r>
          </w:p>
        </w:tc>
        <w:tc>
          <w:tcPr>
            <w:tcW w:w="400" w:type="dxa"/>
            <w:noWrap/>
            <w:vAlign w:val="bottom"/>
            <w:hideMark/>
          </w:tcPr>
          <w:p w14:paraId="178D3EB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1.36</w:t>
            </w:r>
          </w:p>
        </w:tc>
        <w:tc>
          <w:tcPr>
            <w:tcW w:w="400" w:type="dxa"/>
            <w:noWrap/>
            <w:vAlign w:val="bottom"/>
            <w:hideMark/>
          </w:tcPr>
          <w:p w14:paraId="20AB903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  <w:tc>
          <w:tcPr>
            <w:tcW w:w="400" w:type="dxa"/>
            <w:noWrap/>
            <w:vAlign w:val="bottom"/>
            <w:hideMark/>
          </w:tcPr>
          <w:p w14:paraId="70C8DF2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1.16</w:t>
            </w:r>
          </w:p>
        </w:tc>
        <w:tc>
          <w:tcPr>
            <w:tcW w:w="400" w:type="dxa"/>
            <w:noWrap/>
            <w:vAlign w:val="bottom"/>
            <w:hideMark/>
          </w:tcPr>
          <w:p w14:paraId="6526C6F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1.16</w:t>
            </w:r>
          </w:p>
        </w:tc>
        <w:tc>
          <w:tcPr>
            <w:tcW w:w="400" w:type="dxa"/>
            <w:noWrap/>
            <w:vAlign w:val="bottom"/>
            <w:hideMark/>
          </w:tcPr>
          <w:p w14:paraId="1BAB06A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1.09</w:t>
            </w:r>
          </w:p>
        </w:tc>
        <w:tc>
          <w:tcPr>
            <w:tcW w:w="400" w:type="dxa"/>
            <w:noWrap/>
            <w:vAlign w:val="bottom"/>
            <w:hideMark/>
          </w:tcPr>
          <w:p w14:paraId="0B2B459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1.03</w:t>
            </w:r>
          </w:p>
        </w:tc>
        <w:tc>
          <w:tcPr>
            <w:tcW w:w="400" w:type="dxa"/>
            <w:noWrap/>
            <w:vAlign w:val="bottom"/>
            <w:hideMark/>
          </w:tcPr>
          <w:p w14:paraId="161923D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0.91</w:t>
            </w:r>
          </w:p>
        </w:tc>
        <w:tc>
          <w:tcPr>
            <w:tcW w:w="400" w:type="dxa"/>
            <w:noWrap/>
            <w:vAlign w:val="bottom"/>
            <w:hideMark/>
          </w:tcPr>
          <w:p w14:paraId="5D80F09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0.87</w:t>
            </w:r>
          </w:p>
        </w:tc>
        <w:tc>
          <w:tcPr>
            <w:tcW w:w="400" w:type="dxa"/>
            <w:noWrap/>
            <w:vAlign w:val="bottom"/>
            <w:hideMark/>
          </w:tcPr>
          <w:p w14:paraId="369A592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0.83</w:t>
            </w:r>
          </w:p>
        </w:tc>
        <w:tc>
          <w:tcPr>
            <w:tcW w:w="400" w:type="dxa"/>
            <w:noWrap/>
            <w:vAlign w:val="bottom"/>
            <w:hideMark/>
          </w:tcPr>
          <w:p w14:paraId="5A5BCD0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0.80</w:t>
            </w:r>
          </w:p>
        </w:tc>
        <w:tc>
          <w:tcPr>
            <w:tcW w:w="400" w:type="dxa"/>
            <w:noWrap/>
            <w:vAlign w:val="bottom"/>
            <w:hideMark/>
          </w:tcPr>
          <w:p w14:paraId="0ED5F39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0.77</w:t>
            </w:r>
          </w:p>
        </w:tc>
        <w:tc>
          <w:tcPr>
            <w:tcW w:w="400" w:type="dxa"/>
            <w:noWrap/>
            <w:vAlign w:val="bottom"/>
            <w:hideMark/>
          </w:tcPr>
          <w:p w14:paraId="40EEC47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0.74</w:t>
            </w:r>
          </w:p>
        </w:tc>
        <w:tc>
          <w:tcPr>
            <w:tcW w:w="400" w:type="dxa"/>
            <w:noWrap/>
            <w:vAlign w:val="bottom"/>
            <w:hideMark/>
          </w:tcPr>
          <w:p w14:paraId="22F3F68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0.71</w:t>
            </w:r>
          </w:p>
        </w:tc>
        <w:tc>
          <w:tcPr>
            <w:tcW w:w="400" w:type="dxa"/>
            <w:noWrap/>
            <w:vAlign w:val="bottom"/>
            <w:hideMark/>
          </w:tcPr>
          <w:p w14:paraId="0446599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0.68</w:t>
            </w:r>
          </w:p>
        </w:tc>
        <w:tc>
          <w:tcPr>
            <w:tcW w:w="400" w:type="dxa"/>
            <w:noWrap/>
            <w:vAlign w:val="bottom"/>
            <w:hideMark/>
          </w:tcPr>
          <w:p w14:paraId="19E7AB9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0.65</w:t>
            </w:r>
          </w:p>
        </w:tc>
        <w:tc>
          <w:tcPr>
            <w:tcW w:w="400" w:type="dxa"/>
            <w:noWrap/>
            <w:vAlign w:val="bottom"/>
            <w:hideMark/>
          </w:tcPr>
          <w:p w14:paraId="67AE2FA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0.63</w:t>
            </w:r>
          </w:p>
        </w:tc>
        <w:tc>
          <w:tcPr>
            <w:tcW w:w="400" w:type="dxa"/>
            <w:noWrap/>
            <w:vAlign w:val="bottom"/>
            <w:hideMark/>
          </w:tcPr>
          <w:p w14:paraId="2067AA5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noWrap/>
            <w:vAlign w:val="bottom"/>
            <w:hideMark/>
          </w:tcPr>
          <w:p w14:paraId="43FE585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0.58</w:t>
            </w:r>
          </w:p>
        </w:tc>
        <w:tc>
          <w:tcPr>
            <w:tcW w:w="440" w:type="dxa"/>
            <w:noWrap/>
            <w:vAlign w:val="bottom"/>
            <w:hideMark/>
          </w:tcPr>
          <w:p w14:paraId="0F8FFD2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0.55</w:t>
            </w:r>
          </w:p>
        </w:tc>
        <w:tc>
          <w:tcPr>
            <w:tcW w:w="400" w:type="dxa"/>
            <w:noWrap/>
            <w:vAlign w:val="bottom"/>
            <w:hideMark/>
          </w:tcPr>
          <w:p w14:paraId="21EFFBE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0.53</w:t>
            </w:r>
          </w:p>
        </w:tc>
        <w:tc>
          <w:tcPr>
            <w:tcW w:w="400" w:type="dxa"/>
            <w:noWrap/>
            <w:vAlign w:val="bottom"/>
            <w:hideMark/>
          </w:tcPr>
          <w:p w14:paraId="0E9F262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0.51</w:t>
            </w:r>
          </w:p>
        </w:tc>
        <w:tc>
          <w:tcPr>
            <w:tcW w:w="400" w:type="dxa"/>
            <w:noWrap/>
            <w:vAlign w:val="bottom"/>
            <w:hideMark/>
          </w:tcPr>
          <w:p w14:paraId="0A88901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0.49</w:t>
            </w:r>
          </w:p>
        </w:tc>
        <w:tc>
          <w:tcPr>
            <w:tcW w:w="400" w:type="dxa"/>
            <w:noWrap/>
            <w:vAlign w:val="bottom"/>
            <w:hideMark/>
          </w:tcPr>
          <w:p w14:paraId="340BE8D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0.47</w:t>
            </w:r>
          </w:p>
        </w:tc>
        <w:tc>
          <w:tcPr>
            <w:tcW w:w="460" w:type="dxa"/>
            <w:noWrap/>
            <w:vAlign w:val="bottom"/>
            <w:hideMark/>
          </w:tcPr>
          <w:p w14:paraId="47EF717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0.45</w:t>
            </w:r>
          </w:p>
        </w:tc>
      </w:tr>
      <w:tr w:rsidR="0048224E" w:rsidRPr="00707F6D" w14:paraId="1F7D5BB8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72035327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0499E825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85,000 to 99,999</w:t>
            </w:r>
          </w:p>
        </w:tc>
        <w:tc>
          <w:tcPr>
            <w:tcW w:w="680" w:type="dxa"/>
            <w:noWrap/>
            <w:vAlign w:val="bottom"/>
            <w:hideMark/>
          </w:tcPr>
          <w:p w14:paraId="1F6B995A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1.99</w:t>
            </w:r>
          </w:p>
        </w:tc>
        <w:tc>
          <w:tcPr>
            <w:tcW w:w="900" w:type="dxa"/>
            <w:noWrap/>
            <w:vAlign w:val="bottom"/>
            <w:hideMark/>
          </w:tcPr>
          <w:p w14:paraId="7DE6D73A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1.84</w:t>
            </w:r>
          </w:p>
        </w:tc>
        <w:tc>
          <w:tcPr>
            <w:tcW w:w="400" w:type="dxa"/>
            <w:noWrap/>
            <w:vAlign w:val="bottom"/>
            <w:hideMark/>
          </w:tcPr>
          <w:p w14:paraId="1BDBBB7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1.78</w:t>
            </w:r>
          </w:p>
        </w:tc>
        <w:tc>
          <w:tcPr>
            <w:tcW w:w="400" w:type="dxa"/>
            <w:noWrap/>
            <w:vAlign w:val="bottom"/>
            <w:hideMark/>
          </w:tcPr>
          <w:p w14:paraId="57B4882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1.62</w:t>
            </w:r>
          </w:p>
        </w:tc>
        <w:tc>
          <w:tcPr>
            <w:tcW w:w="400" w:type="dxa"/>
            <w:noWrap/>
            <w:vAlign w:val="bottom"/>
            <w:hideMark/>
          </w:tcPr>
          <w:p w14:paraId="43D7D63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1.52</w:t>
            </w:r>
          </w:p>
        </w:tc>
        <w:tc>
          <w:tcPr>
            <w:tcW w:w="400" w:type="dxa"/>
            <w:noWrap/>
            <w:vAlign w:val="bottom"/>
            <w:hideMark/>
          </w:tcPr>
          <w:p w14:paraId="4A41257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1.42</w:t>
            </w:r>
          </w:p>
        </w:tc>
        <w:tc>
          <w:tcPr>
            <w:tcW w:w="400" w:type="dxa"/>
            <w:noWrap/>
            <w:vAlign w:val="bottom"/>
            <w:hideMark/>
          </w:tcPr>
          <w:p w14:paraId="40461B6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1.31</w:t>
            </w:r>
          </w:p>
        </w:tc>
        <w:tc>
          <w:tcPr>
            <w:tcW w:w="400" w:type="dxa"/>
            <w:noWrap/>
            <w:vAlign w:val="bottom"/>
            <w:hideMark/>
          </w:tcPr>
          <w:p w14:paraId="5C95C62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1.31</w:t>
            </w:r>
          </w:p>
        </w:tc>
        <w:tc>
          <w:tcPr>
            <w:tcW w:w="400" w:type="dxa"/>
            <w:noWrap/>
            <w:vAlign w:val="bottom"/>
            <w:hideMark/>
          </w:tcPr>
          <w:p w14:paraId="78DEFB6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1.23</w:t>
            </w:r>
          </w:p>
        </w:tc>
        <w:tc>
          <w:tcPr>
            <w:tcW w:w="400" w:type="dxa"/>
            <w:noWrap/>
            <w:vAlign w:val="bottom"/>
            <w:hideMark/>
          </w:tcPr>
          <w:p w14:paraId="1D5EFA8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1.17</w:t>
            </w:r>
          </w:p>
        </w:tc>
        <w:tc>
          <w:tcPr>
            <w:tcW w:w="400" w:type="dxa"/>
            <w:noWrap/>
            <w:vAlign w:val="bottom"/>
            <w:hideMark/>
          </w:tcPr>
          <w:p w14:paraId="5FBDE6B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1.04</w:t>
            </w:r>
          </w:p>
        </w:tc>
        <w:tc>
          <w:tcPr>
            <w:tcW w:w="400" w:type="dxa"/>
            <w:noWrap/>
            <w:vAlign w:val="bottom"/>
            <w:hideMark/>
          </w:tcPr>
          <w:p w14:paraId="13497E0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00" w:type="dxa"/>
            <w:noWrap/>
            <w:vAlign w:val="bottom"/>
            <w:hideMark/>
          </w:tcPr>
          <w:p w14:paraId="0574DA8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0.98</w:t>
            </w:r>
          </w:p>
        </w:tc>
        <w:tc>
          <w:tcPr>
            <w:tcW w:w="400" w:type="dxa"/>
            <w:noWrap/>
            <w:vAlign w:val="bottom"/>
            <w:hideMark/>
          </w:tcPr>
          <w:p w14:paraId="6EF0AD9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0.95</w:t>
            </w:r>
          </w:p>
        </w:tc>
        <w:tc>
          <w:tcPr>
            <w:tcW w:w="400" w:type="dxa"/>
            <w:noWrap/>
            <w:vAlign w:val="bottom"/>
            <w:hideMark/>
          </w:tcPr>
          <w:p w14:paraId="22410C7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0.92</w:t>
            </w:r>
          </w:p>
        </w:tc>
        <w:tc>
          <w:tcPr>
            <w:tcW w:w="400" w:type="dxa"/>
            <w:noWrap/>
            <w:vAlign w:val="bottom"/>
            <w:hideMark/>
          </w:tcPr>
          <w:p w14:paraId="3488267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0.89</w:t>
            </w:r>
          </w:p>
        </w:tc>
        <w:tc>
          <w:tcPr>
            <w:tcW w:w="400" w:type="dxa"/>
            <w:noWrap/>
            <w:vAlign w:val="bottom"/>
            <w:hideMark/>
          </w:tcPr>
          <w:p w14:paraId="663993E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0.87</w:t>
            </w:r>
          </w:p>
        </w:tc>
        <w:tc>
          <w:tcPr>
            <w:tcW w:w="400" w:type="dxa"/>
            <w:noWrap/>
            <w:vAlign w:val="bottom"/>
            <w:hideMark/>
          </w:tcPr>
          <w:p w14:paraId="49EAEBF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00" w:type="dxa"/>
            <w:noWrap/>
            <w:vAlign w:val="bottom"/>
            <w:hideMark/>
          </w:tcPr>
          <w:p w14:paraId="546C2D2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0.81</w:t>
            </w:r>
          </w:p>
        </w:tc>
        <w:tc>
          <w:tcPr>
            <w:tcW w:w="400" w:type="dxa"/>
            <w:noWrap/>
            <w:vAlign w:val="bottom"/>
            <w:hideMark/>
          </w:tcPr>
          <w:p w14:paraId="550D7F7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0.79</w:t>
            </w:r>
          </w:p>
        </w:tc>
        <w:tc>
          <w:tcPr>
            <w:tcW w:w="400" w:type="dxa"/>
            <w:noWrap/>
            <w:vAlign w:val="bottom"/>
            <w:hideMark/>
          </w:tcPr>
          <w:p w14:paraId="01DF146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0.77</w:t>
            </w:r>
          </w:p>
        </w:tc>
        <w:tc>
          <w:tcPr>
            <w:tcW w:w="400" w:type="dxa"/>
            <w:noWrap/>
            <w:vAlign w:val="bottom"/>
            <w:hideMark/>
          </w:tcPr>
          <w:p w14:paraId="661F758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0.74</w:t>
            </w:r>
          </w:p>
        </w:tc>
        <w:tc>
          <w:tcPr>
            <w:tcW w:w="440" w:type="dxa"/>
            <w:noWrap/>
            <w:vAlign w:val="bottom"/>
            <w:hideMark/>
          </w:tcPr>
          <w:p w14:paraId="5FECDDB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  <w:tc>
          <w:tcPr>
            <w:tcW w:w="400" w:type="dxa"/>
            <w:noWrap/>
            <w:vAlign w:val="bottom"/>
            <w:hideMark/>
          </w:tcPr>
          <w:p w14:paraId="1D038BC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0.70</w:t>
            </w:r>
          </w:p>
        </w:tc>
        <w:tc>
          <w:tcPr>
            <w:tcW w:w="400" w:type="dxa"/>
            <w:noWrap/>
            <w:vAlign w:val="bottom"/>
            <w:hideMark/>
          </w:tcPr>
          <w:p w14:paraId="2C153AC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0.68</w:t>
            </w:r>
          </w:p>
        </w:tc>
        <w:tc>
          <w:tcPr>
            <w:tcW w:w="400" w:type="dxa"/>
            <w:noWrap/>
            <w:vAlign w:val="bottom"/>
            <w:hideMark/>
          </w:tcPr>
          <w:p w14:paraId="457C27E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0.66</w:t>
            </w:r>
          </w:p>
        </w:tc>
        <w:tc>
          <w:tcPr>
            <w:tcW w:w="400" w:type="dxa"/>
            <w:noWrap/>
            <w:vAlign w:val="bottom"/>
            <w:hideMark/>
          </w:tcPr>
          <w:p w14:paraId="4713935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0.64</w:t>
            </w:r>
          </w:p>
        </w:tc>
        <w:tc>
          <w:tcPr>
            <w:tcW w:w="460" w:type="dxa"/>
            <w:noWrap/>
            <w:vAlign w:val="bottom"/>
            <w:hideMark/>
          </w:tcPr>
          <w:p w14:paraId="550798C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0.62</w:t>
            </w:r>
          </w:p>
        </w:tc>
      </w:tr>
      <w:tr w:rsidR="0048224E" w:rsidRPr="00707F6D" w14:paraId="1271B9B5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27346F9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21AAEF12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100,000 to 114,999</w:t>
            </w:r>
          </w:p>
        </w:tc>
        <w:tc>
          <w:tcPr>
            <w:tcW w:w="680" w:type="dxa"/>
            <w:noWrap/>
            <w:vAlign w:val="bottom"/>
            <w:hideMark/>
          </w:tcPr>
          <w:p w14:paraId="35A243E1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2.22</w:t>
            </w:r>
          </w:p>
        </w:tc>
        <w:tc>
          <w:tcPr>
            <w:tcW w:w="900" w:type="dxa"/>
            <w:noWrap/>
            <w:vAlign w:val="bottom"/>
            <w:hideMark/>
          </w:tcPr>
          <w:p w14:paraId="2D12ED60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2.06</w:t>
            </w:r>
          </w:p>
        </w:tc>
        <w:tc>
          <w:tcPr>
            <w:tcW w:w="400" w:type="dxa"/>
            <w:noWrap/>
            <w:vAlign w:val="bottom"/>
            <w:hideMark/>
          </w:tcPr>
          <w:p w14:paraId="4A293F2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1.98</w:t>
            </w:r>
          </w:p>
        </w:tc>
        <w:tc>
          <w:tcPr>
            <w:tcW w:w="400" w:type="dxa"/>
            <w:noWrap/>
            <w:vAlign w:val="bottom"/>
            <w:hideMark/>
          </w:tcPr>
          <w:p w14:paraId="2B68E61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1.82</w:t>
            </w:r>
          </w:p>
        </w:tc>
        <w:tc>
          <w:tcPr>
            <w:tcW w:w="400" w:type="dxa"/>
            <w:noWrap/>
            <w:vAlign w:val="bottom"/>
            <w:hideMark/>
          </w:tcPr>
          <w:p w14:paraId="724F737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1.71</w:t>
            </w:r>
          </w:p>
        </w:tc>
        <w:tc>
          <w:tcPr>
            <w:tcW w:w="400" w:type="dxa"/>
            <w:noWrap/>
            <w:vAlign w:val="bottom"/>
            <w:hideMark/>
          </w:tcPr>
          <w:p w14:paraId="6D0D932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1.61</w:t>
            </w:r>
          </w:p>
        </w:tc>
        <w:tc>
          <w:tcPr>
            <w:tcW w:w="400" w:type="dxa"/>
            <w:noWrap/>
            <w:vAlign w:val="bottom"/>
            <w:hideMark/>
          </w:tcPr>
          <w:p w14:paraId="3CD2B01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1.49</w:t>
            </w:r>
          </w:p>
        </w:tc>
        <w:tc>
          <w:tcPr>
            <w:tcW w:w="400" w:type="dxa"/>
            <w:noWrap/>
            <w:vAlign w:val="bottom"/>
            <w:hideMark/>
          </w:tcPr>
          <w:p w14:paraId="79BAE88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1.49</w:t>
            </w:r>
          </w:p>
        </w:tc>
        <w:tc>
          <w:tcPr>
            <w:tcW w:w="400" w:type="dxa"/>
            <w:noWrap/>
            <w:vAlign w:val="bottom"/>
            <w:hideMark/>
          </w:tcPr>
          <w:p w14:paraId="1277726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1.41</w:t>
            </w:r>
          </w:p>
        </w:tc>
        <w:tc>
          <w:tcPr>
            <w:tcW w:w="400" w:type="dxa"/>
            <w:noWrap/>
            <w:vAlign w:val="bottom"/>
            <w:hideMark/>
          </w:tcPr>
          <w:p w14:paraId="0B6C16C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400" w:type="dxa"/>
            <w:noWrap/>
            <w:vAlign w:val="bottom"/>
            <w:hideMark/>
          </w:tcPr>
          <w:p w14:paraId="4CB3CAA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400" w:type="dxa"/>
            <w:noWrap/>
            <w:vAlign w:val="bottom"/>
            <w:hideMark/>
          </w:tcPr>
          <w:p w14:paraId="287359F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1.17</w:t>
            </w:r>
          </w:p>
        </w:tc>
        <w:tc>
          <w:tcPr>
            <w:tcW w:w="400" w:type="dxa"/>
            <w:noWrap/>
            <w:vAlign w:val="bottom"/>
            <w:hideMark/>
          </w:tcPr>
          <w:p w14:paraId="6C50248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1.13</w:t>
            </w:r>
          </w:p>
        </w:tc>
        <w:tc>
          <w:tcPr>
            <w:tcW w:w="400" w:type="dxa"/>
            <w:noWrap/>
            <w:vAlign w:val="bottom"/>
            <w:hideMark/>
          </w:tcPr>
          <w:p w14:paraId="59959B1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1.10</w:t>
            </w:r>
          </w:p>
        </w:tc>
        <w:tc>
          <w:tcPr>
            <w:tcW w:w="400" w:type="dxa"/>
            <w:noWrap/>
            <w:vAlign w:val="bottom"/>
            <w:hideMark/>
          </w:tcPr>
          <w:p w14:paraId="5B6CAC8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400" w:type="dxa"/>
            <w:noWrap/>
            <w:vAlign w:val="bottom"/>
            <w:hideMark/>
          </w:tcPr>
          <w:p w14:paraId="7323C70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1.03</w:t>
            </w:r>
          </w:p>
        </w:tc>
        <w:tc>
          <w:tcPr>
            <w:tcW w:w="400" w:type="dxa"/>
            <w:noWrap/>
            <w:vAlign w:val="bottom"/>
            <w:hideMark/>
          </w:tcPr>
          <w:p w14:paraId="3E98424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1.00</w:t>
            </w:r>
          </w:p>
        </w:tc>
        <w:tc>
          <w:tcPr>
            <w:tcW w:w="400" w:type="dxa"/>
            <w:noWrap/>
            <w:vAlign w:val="bottom"/>
            <w:hideMark/>
          </w:tcPr>
          <w:p w14:paraId="7233375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00" w:type="dxa"/>
            <w:noWrap/>
            <w:vAlign w:val="bottom"/>
            <w:hideMark/>
          </w:tcPr>
          <w:p w14:paraId="31DF027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0.94</w:t>
            </w:r>
          </w:p>
        </w:tc>
        <w:tc>
          <w:tcPr>
            <w:tcW w:w="400" w:type="dxa"/>
            <w:noWrap/>
            <w:vAlign w:val="bottom"/>
            <w:hideMark/>
          </w:tcPr>
          <w:p w14:paraId="536F2EE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0.92</w:t>
            </w:r>
          </w:p>
        </w:tc>
        <w:tc>
          <w:tcPr>
            <w:tcW w:w="400" w:type="dxa"/>
            <w:noWrap/>
            <w:vAlign w:val="bottom"/>
            <w:hideMark/>
          </w:tcPr>
          <w:p w14:paraId="6B6653C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0.89</w:t>
            </w:r>
          </w:p>
        </w:tc>
        <w:tc>
          <w:tcPr>
            <w:tcW w:w="400" w:type="dxa"/>
            <w:noWrap/>
            <w:vAlign w:val="bottom"/>
            <w:hideMark/>
          </w:tcPr>
          <w:p w14:paraId="4FA9555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0.86</w:t>
            </w:r>
          </w:p>
        </w:tc>
        <w:tc>
          <w:tcPr>
            <w:tcW w:w="440" w:type="dxa"/>
            <w:noWrap/>
            <w:vAlign w:val="bottom"/>
            <w:hideMark/>
          </w:tcPr>
          <w:p w14:paraId="2E3C705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00" w:type="dxa"/>
            <w:noWrap/>
            <w:vAlign w:val="bottom"/>
            <w:hideMark/>
          </w:tcPr>
          <w:p w14:paraId="5FAE326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0.81</w:t>
            </w:r>
          </w:p>
        </w:tc>
        <w:tc>
          <w:tcPr>
            <w:tcW w:w="400" w:type="dxa"/>
            <w:noWrap/>
            <w:vAlign w:val="bottom"/>
            <w:hideMark/>
          </w:tcPr>
          <w:p w14:paraId="38D0D59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0.79</w:t>
            </w:r>
          </w:p>
        </w:tc>
        <w:tc>
          <w:tcPr>
            <w:tcW w:w="400" w:type="dxa"/>
            <w:noWrap/>
            <w:vAlign w:val="bottom"/>
            <w:hideMark/>
          </w:tcPr>
          <w:p w14:paraId="3E9DD2F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0.76</w:t>
            </w:r>
          </w:p>
        </w:tc>
        <w:tc>
          <w:tcPr>
            <w:tcW w:w="400" w:type="dxa"/>
            <w:noWrap/>
            <w:vAlign w:val="bottom"/>
            <w:hideMark/>
          </w:tcPr>
          <w:p w14:paraId="47B3763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0.74</w:t>
            </w:r>
          </w:p>
        </w:tc>
        <w:tc>
          <w:tcPr>
            <w:tcW w:w="460" w:type="dxa"/>
            <w:noWrap/>
            <w:vAlign w:val="bottom"/>
            <w:hideMark/>
          </w:tcPr>
          <w:p w14:paraId="4ACC15E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</w:tr>
      <w:tr w:rsidR="0048224E" w:rsidRPr="00707F6D" w14:paraId="52D70061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2FEE065C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5976B456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115,000 to 129,999</w:t>
            </w:r>
          </w:p>
        </w:tc>
        <w:tc>
          <w:tcPr>
            <w:tcW w:w="680" w:type="dxa"/>
            <w:noWrap/>
            <w:vAlign w:val="bottom"/>
            <w:hideMark/>
          </w:tcPr>
          <w:p w14:paraId="39F13AEF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2.43</w:t>
            </w:r>
          </w:p>
        </w:tc>
        <w:tc>
          <w:tcPr>
            <w:tcW w:w="900" w:type="dxa"/>
            <w:noWrap/>
            <w:vAlign w:val="bottom"/>
            <w:hideMark/>
          </w:tcPr>
          <w:p w14:paraId="766EA7AE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2.26</w:t>
            </w:r>
          </w:p>
        </w:tc>
        <w:tc>
          <w:tcPr>
            <w:tcW w:w="400" w:type="dxa"/>
            <w:noWrap/>
            <w:vAlign w:val="bottom"/>
            <w:hideMark/>
          </w:tcPr>
          <w:p w14:paraId="0E23BBA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2.19</w:t>
            </w:r>
          </w:p>
        </w:tc>
        <w:tc>
          <w:tcPr>
            <w:tcW w:w="400" w:type="dxa"/>
            <w:noWrap/>
            <w:vAlign w:val="bottom"/>
            <w:hideMark/>
          </w:tcPr>
          <w:p w14:paraId="0BE25F1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2.02</w:t>
            </w:r>
          </w:p>
        </w:tc>
        <w:tc>
          <w:tcPr>
            <w:tcW w:w="400" w:type="dxa"/>
            <w:noWrap/>
            <w:vAlign w:val="bottom"/>
            <w:hideMark/>
          </w:tcPr>
          <w:p w14:paraId="0667C1E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1.90</w:t>
            </w:r>
          </w:p>
        </w:tc>
        <w:tc>
          <w:tcPr>
            <w:tcW w:w="400" w:type="dxa"/>
            <w:noWrap/>
            <w:vAlign w:val="bottom"/>
            <w:hideMark/>
          </w:tcPr>
          <w:p w14:paraId="5585FFF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1.79</w:t>
            </w:r>
          </w:p>
        </w:tc>
        <w:tc>
          <w:tcPr>
            <w:tcW w:w="400" w:type="dxa"/>
            <w:noWrap/>
            <w:vAlign w:val="bottom"/>
            <w:hideMark/>
          </w:tcPr>
          <w:p w14:paraId="10B8E8F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1.67</w:t>
            </w:r>
          </w:p>
        </w:tc>
        <w:tc>
          <w:tcPr>
            <w:tcW w:w="400" w:type="dxa"/>
            <w:noWrap/>
            <w:vAlign w:val="bottom"/>
            <w:hideMark/>
          </w:tcPr>
          <w:p w14:paraId="20CF185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1.67</w:t>
            </w:r>
          </w:p>
        </w:tc>
        <w:tc>
          <w:tcPr>
            <w:tcW w:w="400" w:type="dxa"/>
            <w:noWrap/>
            <w:vAlign w:val="bottom"/>
            <w:hideMark/>
          </w:tcPr>
          <w:p w14:paraId="43E580B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1.58</w:t>
            </w:r>
          </w:p>
        </w:tc>
        <w:tc>
          <w:tcPr>
            <w:tcW w:w="400" w:type="dxa"/>
            <w:noWrap/>
            <w:vAlign w:val="bottom"/>
            <w:hideMark/>
          </w:tcPr>
          <w:p w14:paraId="5687044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1.51</w:t>
            </w:r>
          </w:p>
        </w:tc>
        <w:tc>
          <w:tcPr>
            <w:tcW w:w="400" w:type="dxa"/>
            <w:noWrap/>
            <w:vAlign w:val="bottom"/>
            <w:hideMark/>
          </w:tcPr>
          <w:p w14:paraId="14BB186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1.37</w:t>
            </w:r>
          </w:p>
        </w:tc>
        <w:tc>
          <w:tcPr>
            <w:tcW w:w="400" w:type="dxa"/>
            <w:noWrap/>
            <w:vAlign w:val="bottom"/>
            <w:hideMark/>
          </w:tcPr>
          <w:p w14:paraId="68A47C7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1.33</w:t>
            </w:r>
          </w:p>
        </w:tc>
        <w:tc>
          <w:tcPr>
            <w:tcW w:w="400" w:type="dxa"/>
            <w:noWrap/>
            <w:vAlign w:val="bottom"/>
            <w:hideMark/>
          </w:tcPr>
          <w:p w14:paraId="0946BE0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1.29</w:t>
            </w:r>
          </w:p>
        </w:tc>
        <w:tc>
          <w:tcPr>
            <w:tcW w:w="400" w:type="dxa"/>
            <w:noWrap/>
            <w:vAlign w:val="bottom"/>
            <w:hideMark/>
          </w:tcPr>
          <w:p w14:paraId="79F547F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1.25</w:t>
            </w:r>
          </w:p>
        </w:tc>
        <w:tc>
          <w:tcPr>
            <w:tcW w:w="400" w:type="dxa"/>
            <w:noWrap/>
            <w:vAlign w:val="bottom"/>
            <w:hideMark/>
          </w:tcPr>
          <w:p w14:paraId="51D5DF3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1.21</w:t>
            </w:r>
          </w:p>
        </w:tc>
        <w:tc>
          <w:tcPr>
            <w:tcW w:w="400" w:type="dxa"/>
            <w:noWrap/>
            <w:vAlign w:val="bottom"/>
            <w:hideMark/>
          </w:tcPr>
          <w:p w14:paraId="14E1F63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1.17</w:t>
            </w:r>
          </w:p>
        </w:tc>
        <w:tc>
          <w:tcPr>
            <w:tcW w:w="400" w:type="dxa"/>
            <w:noWrap/>
            <w:vAlign w:val="bottom"/>
            <w:hideMark/>
          </w:tcPr>
          <w:p w14:paraId="3BAF414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  <w:tc>
          <w:tcPr>
            <w:tcW w:w="400" w:type="dxa"/>
            <w:noWrap/>
            <w:vAlign w:val="bottom"/>
            <w:hideMark/>
          </w:tcPr>
          <w:p w14:paraId="4D68C59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1.11</w:t>
            </w:r>
          </w:p>
        </w:tc>
        <w:tc>
          <w:tcPr>
            <w:tcW w:w="400" w:type="dxa"/>
            <w:noWrap/>
            <w:vAlign w:val="bottom"/>
            <w:hideMark/>
          </w:tcPr>
          <w:p w14:paraId="4772236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400" w:type="dxa"/>
            <w:noWrap/>
            <w:vAlign w:val="bottom"/>
            <w:hideMark/>
          </w:tcPr>
          <w:p w14:paraId="00C4FA9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1.04</w:t>
            </w:r>
          </w:p>
        </w:tc>
        <w:tc>
          <w:tcPr>
            <w:tcW w:w="400" w:type="dxa"/>
            <w:noWrap/>
            <w:vAlign w:val="bottom"/>
            <w:hideMark/>
          </w:tcPr>
          <w:p w14:paraId="1FCD3F7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00" w:type="dxa"/>
            <w:noWrap/>
            <w:vAlign w:val="bottom"/>
            <w:hideMark/>
          </w:tcPr>
          <w:p w14:paraId="20090B0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0.98</w:t>
            </w:r>
          </w:p>
        </w:tc>
        <w:tc>
          <w:tcPr>
            <w:tcW w:w="440" w:type="dxa"/>
            <w:noWrap/>
            <w:vAlign w:val="bottom"/>
            <w:hideMark/>
          </w:tcPr>
          <w:p w14:paraId="15F808F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0.95</w:t>
            </w:r>
          </w:p>
        </w:tc>
        <w:tc>
          <w:tcPr>
            <w:tcW w:w="400" w:type="dxa"/>
            <w:noWrap/>
            <w:vAlign w:val="bottom"/>
            <w:hideMark/>
          </w:tcPr>
          <w:p w14:paraId="677D5EA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0.92</w:t>
            </w:r>
          </w:p>
        </w:tc>
        <w:tc>
          <w:tcPr>
            <w:tcW w:w="400" w:type="dxa"/>
            <w:noWrap/>
            <w:vAlign w:val="bottom"/>
            <w:hideMark/>
          </w:tcPr>
          <w:p w14:paraId="4FA64B6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0.89</w:t>
            </w:r>
          </w:p>
        </w:tc>
        <w:tc>
          <w:tcPr>
            <w:tcW w:w="400" w:type="dxa"/>
            <w:noWrap/>
            <w:vAlign w:val="bottom"/>
            <w:hideMark/>
          </w:tcPr>
          <w:p w14:paraId="39A8BA0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0.87</w:t>
            </w:r>
          </w:p>
        </w:tc>
        <w:tc>
          <w:tcPr>
            <w:tcW w:w="400" w:type="dxa"/>
            <w:noWrap/>
            <w:vAlign w:val="bottom"/>
            <w:hideMark/>
          </w:tcPr>
          <w:p w14:paraId="18F5EDD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60" w:type="dxa"/>
            <w:noWrap/>
            <w:vAlign w:val="bottom"/>
            <w:hideMark/>
          </w:tcPr>
          <w:p w14:paraId="2DB34E7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0.82</w:t>
            </w:r>
          </w:p>
        </w:tc>
      </w:tr>
      <w:tr w:rsidR="0048224E" w:rsidRPr="00707F6D" w14:paraId="58C646B9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1D366374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4A92274A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130,000 to 149,999</w:t>
            </w:r>
          </w:p>
        </w:tc>
        <w:tc>
          <w:tcPr>
            <w:tcW w:w="680" w:type="dxa"/>
            <w:noWrap/>
            <w:vAlign w:val="bottom"/>
            <w:hideMark/>
          </w:tcPr>
          <w:p w14:paraId="63FA2D07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2.66</w:t>
            </w:r>
          </w:p>
        </w:tc>
        <w:tc>
          <w:tcPr>
            <w:tcW w:w="900" w:type="dxa"/>
            <w:noWrap/>
            <w:vAlign w:val="bottom"/>
            <w:hideMark/>
          </w:tcPr>
          <w:p w14:paraId="0F9E5C02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2.48</w:t>
            </w:r>
          </w:p>
        </w:tc>
        <w:tc>
          <w:tcPr>
            <w:tcW w:w="400" w:type="dxa"/>
            <w:noWrap/>
            <w:vAlign w:val="bottom"/>
            <w:hideMark/>
          </w:tcPr>
          <w:p w14:paraId="493C72D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2.41</w:t>
            </w:r>
          </w:p>
        </w:tc>
        <w:tc>
          <w:tcPr>
            <w:tcW w:w="400" w:type="dxa"/>
            <w:noWrap/>
            <w:vAlign w:val="bottom"/>
            <w:hideMark/>
          </w:tcPr>
          <w:p w14:paraId="2F0FAD0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2.23</w:t>
            </w:r>
          </w:p>
        </w:tc>
        <w:tc>
          <w:tcPr>
            <w:tcW w:w="400" w:type="dxa"/>
            <w:noWrap/>
            <w:vAlign w:val="bottom"/>
            <w:hideMark/>
          </w:tcPr>
          <w:p w14:paraId="076EB5F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2.11</w:t>
            </w:r>
          </w:p>
        </w:tc>
        <w:tc>
          <w:tcPr>
            <w:tcW w:w="400" w:type="dxa"/>
            <w:noWrap/>
            <w:vAlign w:val="bottom"/>
            <w:hideMark/>
          </w:tcPr>
          <w:p w14:paraId="3D47DAA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1.99</w:t>
            </w:r>
          </w:p>
        </w:tc>
        <w:tc>
          <w:tcPr>
            <w:tcW w:w="400" w:type="dxa"/>
            <w:noWrap/>
            <w:vAlign w:val="bottom"/>
            <w:hideMark/>
          </w:tcPr>
          <w:p w14:paraId="089C70F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1.87</w:t>
            </w:r>
          </w:p>
        </w:tc>
        <w:tc>
          <w:tcPr>
            <w:tcW w:w="400" w:type="dxa"/>
            <w:noWrap/>
            <w:vAlign w:val="bottom"/>
            <w:hideMark/>
          </w:tcPr>
          <w:p w14:paraId="74A793D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1.87</w:t>
            </w:r>
          </w:p>
        </w:tc>
        <w:tc>
          <w:tcPr>
            <w:tcW w:w="400" w:type="dxa"/>
            <w:noWrap/>
            <w:vAlign w:val="bottom"/>
            <w:hideMark/>
          </w:tcPr>
          <w:p w14:paraId="5BDEA71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1.78</w:t>
            </w:r>
          </w:p>
        </w:tc>
        <w:tc>
          <w:tcPr>
            <w:tcW w:w="400" w:type="dxa"/>
            <w:noWrap/>
            <w:vAlign w:val="bottom"/>
            <w:hideMark/>
          </w:tcPr>
          <w:p w14:paraId="07BC37F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1.71</w:t>
            </w:r>
          </w:p>
        </w:tc>
        <w:tc>
          <w:tcPr>
            <w:tcW w:w="400" w:type="dxa"/>
            <w:noWrap/>
            <w:vAlign w:val="bottom"/>
            <w:hideMark/>
          </w:tcPr>
          <w:p w14:paraId="5ABC54E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1.55</w:t>
            </w:r>
          </w:p>
        </w:tc>
        <w:tc>
          <w:tcPr>
            <w:tcW w:w="400" w:type="dxa"/>
            <w:noWrap/>
            <w:vAlign w:val="bottom"/>
            <w:hideMark/>
          </w:tcPr>
          <w:p w14:paraId="0610F42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1.52</w:t>
            </w:r>
          </w:p>
        </w:tc>
        <w:tc>
          <w:tcPr>
            <w:tcW w:w="400" w:type="dxa"/>
            <w:noWrap/>
            <w:vAlign w:val="bottom"/>
            <w:hideMark/>
          </w:tcPr>
          <w:p w14:paraId="53739A1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1.49</w:t>
            </w:r>
          </w:p>
        </w:tc>
        <w:tc>
          <w:tcPr>
            <w:tcW w:w="400" w:type="dxa"/>
            <w:noWrap/>
            <w:vAlign w:val="bottom"/>
            <w:hideMark/>
          </w:tcPr>
          <w:p w14:paraId="14EC46D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1.46</w:t>
            </w:r>
          </w:p>
        </w:tc>
        <w:tc>
          <w:tcPr>
            <w:tcW w:w="400" w:type="dxa"/>
            <w:noWrap/>
            <w:vAlign w:val="bottom"/>
            <w:hideMark/>
          </w:tcPr>
          <w:p w14:paraId="47668D0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1.43</w:t>
            </w:r>
          </w:p>
        </w:tc>
        <w:tc>
          <w:tcPr>
            <w:tcW w:w="400" w:type="dxa"/>
            <w:noWrap/>
            <w:vAlign w:val="bottom"/>
            <w:hideMark/>
          </w:tcPr>
          <w:p w14:paraId="443E41F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1.41</w:t>
            </w:r>
          </w:p>
        </w:tc>
        <w:tc>
          <w:tcPr>
            <w:tcW w:w="400" w:type="dxa"/>
            <w:noWrap/>
            <w:vAlign w:val="bottom"/>
            <w:hideMark/>
          </w:tcPr>
          <w:p w14:paraId="23750EC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1.38</w:t>
            </w:r>
          </w:p>
        </w:tc>
        <w:tc>
          <w:tcPr>
            <w:tcW w:w="400" w:type="dxa"/>
            <w:noWrap/>
            <w:vAlign w:val="bottom"/>
            <w:hideMark/>
          </w:tcPr>
          <w:p w14:paraId="5CC39EC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1.35</w:t>
            </w:r>
          </w:p>
        </w:tc>
        <w:tc>
          <w:tcPr>
            <w:tcW w:w="400" w:type="dxa"/>
            <w:noWrap/>
            <w:vAlign w:val="bottom"/>
            <w:hideMark/>
          </w:tcPr>
          <w:p w14:paraId="57B05AD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1.32</w:t>
            </w:r>
          </w:p>
        </w:tc>
        <w:tc>
          <w:tcPr>
            <w:tcW w:w="400" w:type="dxa"/>
            <w:noWrap/>
            <w:vAlign w:val="bottom"/>
            <w:hideMark/>
          </w:tcPr>
          <w:p w14:paraId="2399DCA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1.30</w:t>
            </w:r>
          </w:p>
        </w:tc>
        <w:tc>
          <w:tcPr>
            <w:tcW w:w="400" w:type="dxa"/>
            <w:noWrap/>
            <w:vAlign w:val="bottom"/>
            <w:hideMark/>
          </w:tcPr>
          <w:p w14:paraId="60B381E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1.27</w:t>
            </w:r>
          </w:p>
        </w:tc>
        <w:tc>
          <w:tcPr>
            <w:tcW w:w="400" w:type="dxa"/>
            <w:noWrap/>
            <w:vAlign w:val="bottom"/>
            <w:hideMark/>
          </w:tcPr>
          <w:p w14:paraId="618B8FC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1.25</w:t>
            </w:r>
          </w:p>
        </w:tc>
        <w:tc>
          <w:tcPr>
            <w:tcW w:w="440" w:type="dxa"/>
            <w:noWrap/>
            <w:vAlign w:val="bottom"/>
            <w:hideMark/>
          </w:tcPr>
          <w:p w14:paraId="4218823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1.22</w:t>
            </w:r>
          </w:p>
        </w:tc>
        <w:tc>
          <w:tcPr>
            <w:tcW w:w="400" w:type="dxa"/>
            <w:noWrap/>
            <w:vAlign w:val="bottom"/>
            <w:hideMark/>
          </w:tcPr>
          <w:p w14:paraId="4149450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400" w:type="dxa"/>
            <w:noWrap/>
            <w:vAlign w:val="bottom"/>
            <w:hideMark/>
          </w:tcPr>
          <w:p w14:paraId="32EA532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1.17</w:t>
            </w:r>
          </w:p>
        </w:tc>
        <w:tc>
          <w:tcPr>
            <w:tcW w:w="400" w:type="dxa"/>
            <w:noWrap/>
            <w:vAlign w:val="bottom"/>
            <w:hideMark/>
          </w:tcPr>
          <w:p w14:paraId="62857DD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1.15</w:t>
            </w:r>
          </w:p>
        </w:tc>
        <w:tc>
          <w:tcPr>
            <w:tcW w:w="400" w:type="dxa"/>
            <w:noWrap/>
            <w:vAlign w:val="bottom"/>
            <w:hideMark/>
          </w:tcPr>
          <w:p w14:paraId="3639D6E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1.13</w:t>
            </w:r>
          </w:p>
        </w:tc>
        <w:tc>
          <w:tcPr>
            <w:tcW w:w="460" w:type="dxa"/>
            <w:noWrap/>
            <w:vAlign w:val="bottom"/>
            <w:hideMark/>
          </w:tcPr>
          <w:p w14:paraId="63F568E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1.10</w:t>
            </w:r>
          </w:p>
        </w:tc>
      </w:tr>
      <w:tr w:rsidR="0048224E" w:rsidRPr="00707F6D" w14:paraId="16757A80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49941B1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51E14E06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150,000 to 174,999</w:t>
            </w:r>
          </w:p>
        </w:tc>
        <w:tc>
          <w:tcPr>
            <w:tcW w:w="680" w:type="dxa"/>
            <w:noWrap/>
            <w:vAlign w:val="bottom"/>
            <w:hideMark/>
          </w:tcPr>
          <w:p w14:paraId="4B7B2D3F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2.95</w:t>
            </w:r>
          </w:p>
        </w:tc>
        <w:tc>
          <w:tcPr>
            <w:tcW w:w="900" w:type="dxa"/>
            <w:noWrap/>
            <w:vAlign w:val="bottom"/>
            <w:hideMark/>
          </w:tcPr>
          <w:p w14:paraId="4F83A766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2.76</w:t>
            </w:r>
          </w:p>
        </w:tc>
        <w:tc>
          <w:tcPr>
            <w:tcW w:w="400" w:type="dxa"/>
            <w:noWrap/>
            <w:vAlign w:val="bottom"/>
            <w:hideMark/>
          </w:tcPr>
          <w:p w14:paraId="08B9C1E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2.68</w:t>
            </w:r>
          </w:p>
        </w:tc>
        <w:tc>
          <w:tcPr>
            <w:tcW w:w="400" w:type="dxa"/>
            <w:noWrap/>
            <w:vAlign w:val="bottom"/>
            <w:hideMark/>
          </w:tcPr>
          <w:p w14:paraId="5950B08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2.50</w:t>
            </w:r>
          </w:p>
        </w:tc>
        <w:tc>
          <w:tcPr>
            <w:tcW w:w="400" w:type="dxa"/>
            <w:noWrap/>
            <w:vAlign w:val="bottom"/>
            <w:hideMark/>
          </w:tcPr>
          <w:p w14:paraId="0792182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2.37</w:t>
            </w:r>
          </w:p>
        </w:tc>
        <w:tc>
          <w:tcPr>
            <w:tcW w:w="400" w:type="dxa"/>
            <w:noWrap/>
            <w:vAlign w:val="bottom"/>
            <w:hideMark/>
          </w:tcPr>
          <w:p w14:paraId="0AB608A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2.25</w:t>
            </w:r>
          </w:p>
        </w:tc>
        <w:tc>
          <w:tcPr>
            <w:tcW w:w="400" w:type="dxa"/>
            <w:noWrap/>
            <w:vAlign w:val="bottom"/>
            <w:hideMark/>
          </w:tcPr>
          <w:p w14:paraId="0475EE9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2.12</w:t>
            </w:r>
          </w:p>
        </w:tc>
        <w:tc>
          <w:tcPr>
            <w:tcW w:w="400" w:type="dxa"/>
            <w:noWrap/>
            <w:vAlign w:val="bottom"/>
            <w:hideMark/>
          </w:tcPr>
          <w:p w14:paraId="3B4FECF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2.12</w:t>
            </w:r>
          </w:p>
        </w:tc>
        <w:tc>
          <w:tcPr>
            <w:tcW w:w="400" w:type="dxa"/>
            <w:noWrap/>
            <w:vAlign w:val="bottom"/>
            <w:hideMark/>
          </w:tcPr>
          <w:p w14:paraId="04431AE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2.03</w:t>
            </w:r>
          </w:p>
        </w:tc>
        <w:tc>
          <w:tcPr>
            <w:tcW w:w="400" w:type="dxa"/>
            <w:noWrap/>
            <w:vAlign w:val="bottom"/>
            <w:hideMark/>
          </w:tcPr>
          <w:p w14:paraId="1D6BA87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1.95</w:t>
            </w:r>
          </w:p>
        </w:tc>
        <w:tc>
          <w:tcPr>
            <w:tcW w:w="400" w:type="dxa"/>
            <w:noWrap/>
            <w:vAlign w:val="bottom"/>
            <w:hideMark/>
          </w:tcPr>
          <w:p w14:paraId="462BD9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1.80</w:t>
            </w:r>
          </w:p>
        </w:tc>
        <w:tc>
          <w:tcPr>
            <w:tcW w:w="400" w:type="dxa"/>
            <w:noWrap/>
            <w:vAlign w:val="bottom"/>
            <w:hideMark/>
          </w:tcPr>
          <w:p w14:paraId="1B4F096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1.76</w:t>
            </w:r>
          </w:p>
        </w:tc>
        <w:tc>
          <w:tcPr>
            <w:tcW w:w="400" w:type="dxa"/>
            <w:noWrap/>
            <w:vAlign w:val="bottom"/>
            <w:hideMark/>
          </w:tcPr>
          <w:p w14:paraId="42297BC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1.72</w:t>
            </w:r>
          </w:p>
        </w:tc>
        <w:tc>
          <w:tcPr>
            <w:tcW w:w="400" w:type="dxa"/>
            <w:noWrap/>
            <w:vAlign w:val="bottom"/>
            <w:hideMark/>
          </w:tcPr>
          <w:p w14:paraId="4C7E71A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1.69</w:t>
            </w:r>
          </w:p>
        </w:tc>
        <w:tc>
          <w:tcPr>
            <w:tcW w:w="400" w:type="dxa"/>
            <w:noWrap/>
            <w:vAlign w:val="bottom"/>
            <w:hideMark/>
          </w:tcPr>
          <w:p w14:paraId="29DC321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1.66</w:t>
            </w:r>
          </w:p>
        </w:tc>
        <w:tc>
          <w:tcPr>
            <w:tcW w:w="400" w:type="dxa"/>
            <w:noWrap/>
            <w:vAlign w:val="bottom"/>
            <w:hideMark/>
          </w:tcPr>
          <w:p w14:paraId="7F7AB5A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1.62</w:t>
            </w:r>
          </w:p>
        </w:tc>
        <w:tc>
          <w:tcPr>
            <w:tcW w:w="400" w:type="dxa"/>
            <w:noWrap/>
            <w:vAlign w:val="bottom"/>
            <w:hideMark/>
          </w:tcPr>
          <w:p w14:paraId="2197E04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1.59</w:t>
            </w:r>
          </w:p>
        </w:tc>
        <w:tc>
          <w:tcPr>
            <w:tcW w:w="400" w:type="dxa"/>
            <w:noWrap/>
            <w:vAlign w:val="bottom"/>
            <w:hideMark/>
          </w:tcPr>
          <w:p w14:paraId="5A849D9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1.56</w:t>
            </w:r>
          </w:p>
        </w:tc>
        <w:tc>
          <w:tcPr>
            <w:tcW w:w="400" w:type="dxa"/>
            <w:noWrap/>
            <w:vAlign w:val="bottom"/>
            <w:hideMark/>
          </w:tcPr>
          <w:p w14:paraId="2C9ED63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1.53</w:t>
            </w:r>
          </w:p>
        </w:tc>
        <w:tc>
          <w:tcPr>
            <w:tcW w:w="400" w:type="dxa"/>
            <w:noWrap/>
            <w:vAlign w:val="bottom"/>
            <w:hideMark/>
          </w:tcPr>
          <w:p w14:paraId="648BE6F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1.50</w:t>
            </w:r>
          </w:p>
        </w:tc>
        <w:tc>
          <w:tcPr>
            <w:tcW w:w="400" w:type="dxa"/>
            <w:noWrap/>
            <w:vAlign w:val="bottom"/>
            <w:hideMark/>
          </w:tcPr>
          <w:p w14:paraId="6627C74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1.47</w:t>
            </w:r>
          </w:p>
        </w:tc>
        <w:tc>
          <w:tcPr>
            <w:tcW w:w="400" w:type="dxa"/>
            <w:noWrap/>
            <w:vAlign w:val="bottom"/>
            <w:hideMark/>
          </w:tcPr>
          <w:p w14:paraId="1F13CD5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1.44</w:t>
            </w:r>
          </w:p>
        </w:tc>
        <w:tc>
          <w:tcPr>
            <w:tcW w:w="440" w:type="dxa"/>
            <w:noWrap/>
            <w:vAlign w:val="bottom"/>
            <w:hideMark/>
          </w:tcPr>
          <w:p w14:paraId="55B8B24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1.41</w:t>
            </w:r>
          </w:p>
        </w:tc>
        <w:tc>
          <w:tcPr>
            <w:tcW w:w="400" w:type="dxa"/>
            <w:noWrap/>
            <w:vAlign w:val="bottom"/>
            <w:hideMark/>
          </w:tcPr>
          <w:p w14:paraId="299C58C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1.38</w:t>
            </w:r>
          </w:p>
        </w:tc>
        <w:tc>
          <w:tcPr>
            <w:tcW w:w="400" w:type="dxa"/>
            <w:noWrap/>
            <w:vAlign w:val="bottom"/>
            <w:hideMark/>
          </w:tcPr>
          <w:p w14:paraId="6E06EEA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1.35</w:t>
            </w:r>
          </w:p>
        </w:tc>
        <w:tc>
          <w:tcPr>
            <w:tcW w:w="400" w:type="dxa"/>
            <w:noWrap/>
            <w:vAlign w:val="bottom"/>
            <w:hideMark/>
          </w:tcPr>
          <w:p w14:paraId="1AFF9D5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1.33</w:t>
            </w:r>
          </w:p>
        </w:tc>
        <w:tc>
          <w:tcPr>
            <w:tcW w:w="400" w:type="dxa"/>
            <w:noWrap/>
            <w:vAlign w:val="bottom"/>
            <w:hideMark/>
          </w:tcPr>
          <w:p w14:paraId="5B4416D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1.30</w:t>
            </w:r>
          </w:p>
        </w:tc>
        <w:tc>
          <w:tcPr>
            <w:tcW w:w="460" w:type="dxa"/>
            <w:noWrap/>
            <w:vAlign w:val="bottom"/>
            <w:hideMark/>
          </w:tcPr>
          <w:p w14:paraId="5E2D99E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1.27</w:t>
            </w:r>
          </w:p>
        </w:tc>
      </w:tr>
      <w:tr w:rsidR="0048224E" w:rsidRPr="00707F6D" w14:paraId="307AE0CF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33E93C98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15C6609F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175,000 to 199,999</w:t>
            </w:r>
          </w:p>
        </w:tc>
        <w:tc>
          <w:tcPr>
            <w:tcW w:w="680" w:type="dxa"/>
            <w:noWrap/>
            <w:vAlign w:val="bottom"/>
            <w:hideMark/>
          </w:tcPr>
          <w:p w14:paraId="76757F96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3.26</w:t>
            </w:r>
          </w:p>
        </w:tc>
        <w:tc>
          <w:tcPr>
            <w:tcW w:w="900" w:type="dxa"/>
            <w:noWrap/>
            <w:vAlign w:val="bottom"/>
            <w:hideMark/>
          </w:tcPr>
          <w:p w14:paraId="14AC96CE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3.07</w:t>
            </w:r>
          </w:p>
        </w:tc>
        <w:tc>
          <w:tcPr>
            <w:tcW w:w="400" w:type="dxa"/>
            <w:noWrap/>
            <w:vAlign w:val="bottom"/>
            <w:hideMark/>
          </w:tcPr>
          <w:p w14:paraId="3C22134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2.98</w:t>
            </w:r>
          </w:p>
        </w:tc>
        <w:tc>
          <w:tcPr>
            <w:tcW w:w="400" w:type="dxa"/>
            <w:noWrap/>
            <w:vAlign w:val="bottom"/>
            <w:hideMark/>
          </w:tcPr>
          <w:p w14:paraId="024B999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2.79</w:t>
            </w:r>
          </w:p>
        </w:tc>
        <w:tc>
          <w:tcPr>
            <w:tcW w:w="400" w:type="dxa"/>
            <w:noWrap/>
            <w:vAlign w:val="bottom"/>
            <w:hideMark/>
          </w:tcPr>
          <w:p w14:paraId="294EF75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2.66</w:t>
            </w:r>
          </w:p>
        </w:tc>
        <w:tc>
          <w:tcPr>
            <w:tcW w:w="400" w:type="dxa"/>
            <w:noWrap/>
            <w:vAlign w:val="bottom"/>
            <w:hideMark/>
          </w:tcPr>
          <w:p w14:paraId="5572954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2.54</w:t>
            </w:r>
          </w:p>
        </w:tc>
        <w:tc>
          <w:tcPr>
            <w:tcW w:w="400" w:type="dxa"/>
            <w:noWrap/>
            <w:vAlign w:val="bottom"/>
            <w:hideMark/>
          </w:tcPr>
          <w:p w14:paraId="27D58DC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2.40</w:t>
            </w:r>
          </w:p>
        </w:tc>
        <w:tc>
          <w:tcPr>
            <w:tcW w:w="400" w:type="dxa"/>
            <w:noWrap/>
            <w:vAlign w:val="bottom"/>
            <w:hideMark/>
          </w:tcPr>
          <w:p w14:paraId="46ACBB9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2.40</w:t>
            </w:r>
          </w:p>
        </w:tc>
        <w:tc>
          <w:tcPr>
            <w:tcW w:w="400" w:type="dxa"/>
            <w:noWrap/>
            <w:vAlign w:val="bottom"/>
            <w:hideMark/>
          </w:tcPr>
          <w:p w14:paraId="6BA6A2A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2.31</w:t>
            </w:r>
          </w:p>
        </w:tc>
        <w:tc>
          <w:tcPr>
            <w:tcW w:w="400" w:type="dxa"/>
            <w:noWrap/>
            <w:vAlign w:val="bottom"/>
            <w:hideMark/>
          </w:tcPr>
          <w:p w14:paraId="72BB672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2.23</w:t>
            </w:r>
          </w:p>
        </w:tc>
        <w:tc>
          <w:tcPr>
            <w:tcW w:w="400" w:type="dxa"/>
            <w:noWrap/>
            <w:vAlign w:val="bottom"/>
            <w:hideMark/>
          </w:tcPr>
          <w:p w14:paraId="1A70B50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2.07</w:t>
            </w:r>
          </w:p>
        </w:tc>
        <w:tc>
          <w:tcPr>
            <w:tcW w:w="400" w:type="dxa"/>
            <w:noWrap/>
            <w:vAlign w:val="bottom"/>
            <w:hideMark/>
          </w:tcPr>
          <w:p w14:paraId="70DCDAF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2.03</w:t>
            </w:r>
          </w:p>
        </w:tc>
        <w:tc>
          <w:tcPr>
            <w:tcW w:w="400" w:type="dxa"/>
            <w:noWrap/>
            <w:vAlign w:val="bottom"/>
            <w:hideMark/>
          </w:tcPr>
          <w:p w14:paraId="63C98D1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1.98</w:t>
            </w:r>
          </w:p>
        </w:tc>
        <w:tc>
          <w:tcPr>
            <w:tcW w:w="400" w:type="dxa"/>
            <w:noWrap/>
            <w:vAlign w:val="bottom"/>
            <w:hideMark/>
          </w:tcPr>
          <w:p w14:paraId="4635ED3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1.95</w:t>
            </w:r>
          </w:p>
        </w:tc>
        <w:tc>
          <w:tcPr>
            <w:tcW w:w="400" w:type="dxa"/>
            <w:noWrap/>
            <w:vAlign w:val="bottom"/>
            <w:hideMark/>
          </w:tcPr>
          <w:p w14:paraId="1DDB271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1.91</w:t>
            </w:r>
          </w:p>
        </w:tc>
        <w:tc>
          <w:tcPr>
            <w:tcW w:w="400" w:type="dxa"/>
            <w:noWrap/>
            <w:vAlign w:val="bottom"/>
            <w:hideMark/>
          </w:tcPr>
          <w:p w14:paraId="7B7830D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1.87</w:t>
            </w:r>
          </w:p>
        </w:tc>
        <w:tc>
          <w:tcPr>
            <w:tcW w:w="400" w:type="dxa"/>
            <w:noWrap/>
            <w:vAlign w:val="bottom"/>
            <w:hideMark/>
          </w:tcPr>
          <w:p w14:paraId="4CF78A5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1.83</w:t>
            </w:r>
          </w:p>
        </w:tc>
        <w:tc>
          <w:tcPr>
            <w:tcW w:w="400" w:type="dxa"/>
            <w:noWrap/>
            <w:vAlign w:val="bottom"/>
            <w:hideMark/>
          </w:tcPr>
          <w:p w14:paraId="4F840A3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1.79</w:t>
            </w:r>
          </w:p>
        </w:tc>
        <w:tc>
          <w:tcPr>
            <w:tcW w:w="400" w:type="dxa"/>
            <w:noWrap/>
            <w:vAlign w:val="bottom"/>
            <w:hideMark/>
          </w:tcPr>
          <w:p w14:paraId="1787F60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1.76</w:t>
            </w:r>
          </w:p>
        </w:tc>
        <w:tc>
          <w:tcPr>
            <w:tcW w:w="400" w:type="dxa"/>
            <w:noWrap/>
            <w:vAlign w:val="bottom"/>
            <w:hideMark/>
          </w:tcPr>
          <w:p w14:paraId="55F670E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1.72</w:t>
            </w:r>
          </w:p>
        </w:tc>
        <w:tc>
          <w:tcPr>
            <w:tcW w:w="400" w:type="dxa"/>
            <w:noWrap/>
            <w:vAlign w:val="bottom"/>
            <w:hideMark/>
          </w:tcPr>
          <w:p w14:paraId="6A55A87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1.69</w:t>
            </w:r>
          </w:p>
        </w:tc>
        <w:tc>
          <w:tcPr>
            <w:tcW w:w="400" w:type="dxa"/>
            <w:noWrap/>
            <w:vAlign w:val="bottom"/>
            <w:hideMark/>
          </w:tcPr>
          <w:p w14:paraId="732C4AD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1.65</w:t>
            </w:r>
          </w:p>
        </w:tc>
        <w:tc>
          <w:tcPr>
            <w:tcW w:w="440" w:type="dxa"/>
            <w:noWrap/>
            <w:vAlign w:val="bottom"/>
            <w:hideMark/>
          </w:tcPr>
          <w:p w14:paraId="054139F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1.62</w:t>
            </w:r>
          </w:p>
        </w:tc>
        <w:tc>
          <w:tcPr>
            <w:tcW w:w="400" w:type="dxa"/>
            <w:noWrap/>
            <w:vAlign w:val="bottom"/>
            <w:hideMark/>
          </w:tcPr>
          <w:p w14:paraId="32594A0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1.59</w:t>
            </w:r>
          </w:p>
        </w:tc>
        <w:tc>
          <w:tcPr>
            <w:tcW w:w="400" w:type="dxa"/>
            <w:noWrap/>
            <w:vAlign w:val="bottom"/>
            <w:hideMark/>
          </w:tcPr>
          <w:p w14:paraId="267A39E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1.56</w:t>
            </w:r>
          </w:p>
        </w:tc>
        <w:tc>
          <w:tcPr>
            <w:tcW w:w="400" w:type="dxa"/>
            <w:noWrap/>
            <w:vAlign w:val="bottom"/>
            <w:hideMark/>
          </w:tcPr>
          <w:p w14:paraId="3A0C055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1.53</w:t>
            </w:r>
          </w:p>
        </w:tc>
        <w:tc>
          <w:tcPr>
            <w:tcW w:w="400" w:type="dxa"/>
            <w:noWrap/>
            <w:vAlign w:val="bottom"/>
            <w:hideMark/>
          </w:tcPr>
          <w:p w14:paraId="7A35E42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1.50</w:t>
            </w:r>
          </w:p>
        </w:tc>
        <w:tc>
          <w:tcPr>
            <w:tcW w:w="460" w:type="dxa"/>
            <w:noWrap/>
            <w:vAlign w:val="bottom"/>
            <w:hideMark/>
          </w:tcPr>
          <w:p w14:paraId="007F58B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1.47</w:t>
            </w:r>
          </w:p>
        </w:tc>
      </w:tr>
      <w:tr w:rsidR="0048224E" w:rsidRPr="00707F6D" w14:paraId="3DDA02F7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750F42DC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6584D935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200,000 to 229,999</w:t>
            </w:r>
          </w:p>
        </w:tc>
        <w:tc>
          <w:tcPr>
            <w:tcW w:w="680" w:type="dxa"/>
            <w:noWrap/>
            <w:vAlign w:val="bottom"/>
            <w:hideMark/>
          </w:tcPr>
          <w:p w14:paraId="348DC269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3.57</w:t>
            </w:r>
          </w:p>
        </w:tc>
        <w:tc>
          <w:tcPr>
            <w:tcW w:w="900" w:type="dxa"/>
            <w:noWrap/>
            <w:vAlign w:val="bottom"/>
            <w:hideMark/>
          </w:tcPr>
          <w:p w14:paraId="3D680F29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3.38</w:t>
            </w:r>
          </w:p>
        </w:tc>
        <w:tc>
          <w:tcPr>
            <w:tcW w:w="400" w:type="dxa"/>
            <w:noWrap/>
            <w:vAlign w:val="bottom"/>
            <w:hideMark/>
          </w:tcPr>
          <w:p w14:paraId="5C1A69A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3.30</w:t>
            </w:r>
          </w:p>
        </w:tc>
        <w:tc>
          <w:tcPr>
            <w:tcW w:w="400" w:type="dxa"/>
            <w:noWrap/>
            <w:vAlign w:val="bottom"/>
            <w:hideMark/>
          </w:tcPr>
          <w:p w14:paraId="7C5398E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3.10</w:t>
            </w:r>
          </w:p>
        </w:tc>
        <w:tc>
          <w:tcPr>
            <w:tcW w:w="400" w:type="dxa"/>
            <w:noWrap/>
            <w:vAlign w:val="bottom"/>
            <w:hideMark/>
          </w:tcPr>
          <w:p w14:paraId="2E1EF94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2.97</w:t>
            </w:r>
          </w:p>
        </w:tc>
        <w:tc>
          <w:tcPr>
            <w:tcW w:w="400" w:type="dxa"/>
            <w:noWrap/>
            <w:vAlign w:val="bottom"/>
            <w:hideMark/>
          </w:tcPr>
          <w:p w14:paraId="754E7E7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2.84</w:t>
            </w:r>
          </w:p>
        </w:tc>
        <w:tc>
          <w:tcPr>
            <w:tcW w:w="400" w:type="dxa"/>
            <w:noWrap/>
            <w:vAlign w:val="bottom"/>
            <w:hideMark/>
          </w:tcPr>
          <w:p w14:paraId="5F55D13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2.70</w:t>
            </w:r>
          </w:p>
        </w:tc>
        <w:tc>
          <w:tcPr>
            <w:tcW w:w="400" w:type="dxa"/>
            <w:noWrap/>
            <w:vAlign w:val="bottom"/>
            <w:hideMark/>
          </w:tcPr>
          <w:p w14:paraId="7A47800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2.70</w:t>
            </w:r>
          </w:p>
        </w:tc>
        <w:tc>
          <w:tcPr>
            <w:tcW w:w="400" w:type="dxa"/>
            <w:noWrap/>
            <w:vAlign w:val="bottom"/>
            <w:hideMark/>
          </w:tcPr>
          <w:p w14:paraId="2408232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2.61</w:t>
            </w:r>
          </w:p>
        </w:tc>
        <w:tc>
          <w:tcPr>
            <w:tcW w:w="400" w:type="dxa"/>
            <w:noWrap/>
            <w:vAlign w:val="bottom"/>
            <w:hideMark/>
          </w:tcPr>
          <w:p w14:paraId="673869A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2.52</w:t>
            </w:r>
          </w:p>
        </w:tc>
        <w:tc>
          <w:tcPr>
            <w:tcW w:w="400" w:type="dxa"/>
            <w:noWrap/>
            <w:vAlign w:val="bottom"/>
            <w:hideMark/>
          </w:tcPr>
          <w:p w14:paraId="7A39FC2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2.36</w:t>
            </w:r>
          </w:p>
        </w:tc>
        <w:tc>
          <w:tcPr>
            <w:tcW w:w="400" w:type="dxa"/>
            <w:noWrap/>
            <w:vAlign w:val="bottom"/>
            <w:hideMark/>
          </w:tcPr>
          <w:p w14:paraId="1D8ACE1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2.31</w:t>
            </w:r>
          </w:p>
        </w:tc>
        <w:tc>
          <w:tcPr>
            <w:tcW w:w="400" w:type="dxa"/>
            <w:noWrap/>
            <w:vAlign w:val="bottom"/>
            <w:hideMark/>
          </w:tcPr>
          <w:p w14:paraId="711025A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2.27</w:t>
            </w:r>
          </w:p>
        </w:tc>
        <w:tc>
          <w:tcPr>
            <w:tcW w:w="400" w:type="dxa"/>
            <w:noWrap/>
            <w:vAlign w:val="bottom"/>
            <w:hideMark/>
          </w:tcPr>
          <w:p w14:paraId="13829DA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2.22</w:t>
            </w:r>
          </w:p>
        </w:tc>
        <w:tc>
          <w:tcPr>
            <w:tcW w:w="400" w:type="dxa"/>
            <w:noWrap/>
            <w:vAlign w:val="bottom"/>
            <w:hideMark/>
          </w:tcPr>
          <w:p w14:paraId="14E75C9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2.18</w:t>
            </w:r>
          </w:p>
        </w:tc>
        <w:tc>
          <w:tcPr>
            <w:tcW w:w="400" w:type="dxa"/>
            <w:noWrap/>
            <w:vAlign w:val="bottom"/>
            <w:hideMark/>
          </w:tcPr>
          <w:p w14:paraId="0AD82B4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2.13</w:t>
            </w:r>
          </w:p>
        </w:tc>
        <w:tc>
          <w:tcPr>
            <w:tcW w:w="400" w:type="dxa"/>
            <w:noWrap/>
            <w:vAlign w:val="bottom"/>
            <w:hideMark/>
          </w:tcPr>
          <w:p w14:paraId="2200360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2.09</w:t>
            </w:r>
          </w:p>
        </w:tc>
        <w:tc>
          <w:tcPr>
            <w:tcW w:w="400" w:type="dxa"/>
            <w:noWrap/>
            <w:vAlign w:val="bottom"/>
            <w:hideMark/>
          </w:tcPr>
          <w:p w14:paraId="7D24929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2.05</w:t>
            </w:r>
          </w:p>
        </w:tc>
        <w:tc>
          <w:tcPr>
            <w:tcW w:w="400" w:type="dxa"/>
            <w:noWrap/>
            <w:vAlign w:val="bottom"/>
            <w:hideMark/>
          </w:tcPr>
          <w:p w14:paraId="7F18769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2.01</w:t>
            </w:r>
          </w:p>
        </w:tc>
        <w:tc>
          <w:tcPr>
            <w:tcW w:w="400" w:type="dxa"/>
            <w:noWrap/>
            <w:vAlign w:val="bottom"/>
            <w:hideMark/>
          </w:tcPr>
          <w:p w14:paraId="688B0AB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1.97</w:t>
            </w:r>
          </w:p>
        </w:tc>
        <w:tc>
          <w:tcPr>
            <w:tcW w:w="400" w:type="dxa"/>
            <w:noWrap/>
            <w:vAlign w:val="bottom"/>
            <w:hideMark/>
          </w:tcPr>
          <w:p w14:paraId="3927432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1.93</w:t>
            </w:r>
          </w:p>
        </w:tc>
        <w:tc>
          <w:tcPr>
            <w:tcW w:w="400" w:type="dxa"/>
            <w:noWrap/>
            <w:vAlign w:val="bottom"/>
            <w:hideMark/>
          </w:tcPr>
          <w:p w14:paraId="324746B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1.89</w:t>
            </w:r>
          </w:p>
        </w:tc>
        <w:tc>
          <w:tcPr>
            <w:tcW w:w="440" w:type="dxa"/>
            <w:noWrap/>
            <w:vAlign w:val="bottom"/>
            <w:hideMark/>
          </w:tcPr>
          <w:p w14:paraId="7370D2B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1.85</w:t>
            </w:r>
          </w:p>
        </w:tc>
        <w:tc>
          <w:tcPr>
            <w:tcW w:w="400" w:type="dxa"/>
            <w:noWrap/>
            <w:vAlign w:val="bottom"/>
            <w:hideMark/>
          </w:tcPr>
          <w:p w14:paraId="4A518AF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1.81</w:t>
            </w:r>
          </w:p>
        </w:tc>
        <w:tc>
          <w:tcPr>
            <w:tcW w:w="400" w:type="dxa"/>
            <w:noWrap/>
            <w:vAlign w:val="bottom"/>
            <w:hideMark/>
          </w:tcPr>
          <w:p w14:paraId="354C9AD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1.78</w:t>
            </w:r>
          </w:p>
        </w:tc>
        <w:tc>
          <w:tcPr>
            <w:tcW w:w="400" w:type="dxa"/>
            <w:noWrap/>
            <w:vAlign w:val="bottom"/>
            <w:hideMark/>
          </w:tcPr>
          <w:p w14:paraId="56DE038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1.74</w:t>
            </w:r>
          </w:p>
        </w:tc>
        <w:tc>
          <w:tcPr>
            <w:tcW w:w="400" w:type="dxa"/>
            <w:noWrap/>
            <w:vAlign w:val="bottom"/>
            <w:hideMark/>
          </w:tcPr>
          <w:p w14:paraId="1E3A13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1.71</w:t>
            </w:r>
          </w:p>
        </w:tc>
        <w:tc>
          <w:tcPr>
            <w:tcW w:w="460" w:type="dxa"/>
            <w:noWrap/>
            <w:vAlign w:val="bottom"/>
            <w:hideMark/>
          </w:tcPr>
          <w:p w14:paraId="350938E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1.67</w:t>
            </w:r>
          </w:p>
        </w:tc>
      </w:tr>
      <w:tr w:rsidR="0048224E" w:rsidRPr="00707F6D" w14:paraId="2A488161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6FB084E9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61E7CDE9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230,000 to 259,999</w:t>
            </w:r>
          </w:p>
        </w:tc>
        <w:tc>
          <w:tcPr>
            <w:tcW w:w="680" w:type="dxa"/>
            <w:noWrap/>
            <w:vAlign w:val="bottom"/>
            <w:hideMark/>
          </w:tcPr>
          <w:p w14:paraId="14D359CF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3.92</w:t>
            </w:r>
          </w:p>
        </w:tc>
        <w:tc>
          <w:tcPr>
            <w:tcW w:w="900" w:type="dxa"/>
            <w:noWrap/>
            <w:vAlign w:val="bottom"/>
            <w:hideMark/>
          </w:tcPr>
          <w:p w14:paraId="0B291ED6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3.72</w:t>
            </w:r>
          </w:p>
        </w:tc>
        <w:tc>
          <w:tcPr>
            <w:tcW w:w="400" w:type="dxa"/>
            <w:noWrap/>
            <w:vAlign w:val="bottom"/>
            <w:hideMark/>
          </w:tcPr>
          <w:p w14:paraId="4390B9E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3.63</w:t>
            </w:r>
          </w:p>
        </w:tc>
        <w:tc>
          <w:tcPr>
            <w:tcW w:w="400" w:type="dxa"/>
            <w:noWrap/>
            <w:vAlign w:val="bottom"/>
            <w:hideMark/>
          </w:tcPr>
          <w:p w14:paraId="2238BBA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3.44</w:t>
            </w:r>
          </w:p>
        </w:tc>
        <w:tc>
          <w:tcPr>
            <w:tcW w:w="400" w:type="dxa"/>
            <w:noWrap/>
            <w:vAlign w:val="bottom"/>
            <w:hideMark/>
          </w:tcPr>
          <w:p w14:paraId="7584666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3.30</w:t>
            </w:r>
          </w:p>
        </w:tc>
        <w:tc>
          <w:tcPr>
            <w:tcW w:w="400" w:type="dxa"/>
            <w:noWrap/>
            <w:vAlign w:val="bottom"/>
            <w:hideMark/>
          </w:tcPr>
          <w:p w14:paraId="7359BB6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3.17</w:t>
            </w:r>
          </w:p>
        </w:tc>
        <w:tc>
          <w:tcPr>
            <w:tcW w:w="400" w:type="dxa"/>
            <w:noWrap/>
            <w:vAlign w:val="bottom"/>
            <w:hideMark/>
          </w:tcPr>
          <w:p w14:paraId="547883B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3.03</w:t>
            </w:r>
          </w:p>
        </w:tc>
        <w:tc>
          <w:tcPr>
            <w:tcW w:w="400" w:type="dxa"/>
            <w:noWrap/>
            <w:vAlign w:val="bottom"/>
            <w:hideMark/>
          </w:tcPr>
          <w:p w14:paraId="2E62D19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3.03</w:t>
            </w:r>
          </w:p>
        </w:tc>
        <w:tc>
          <w:tcPr>
            <w:tcW w:w="400" w:type="dxa"/>
            <w:noWrap/>
            <w:vAlign w:val="bottom"/>
            <w:hideMark/>
          </w:tcPr>
          <w:p w14:paraId="200F3ED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2.94</w:t>
            </w:r>
          </w:p>
        </w:tc>
        <w:tc>
          <w:tcPr>
            <w:tcW w:w="400" w:type="dxa"/>
            <w:noWrap/>
            <w:vAlign w:val="bottom"/>
            <w:hideMark/>
          </w:tcPr>
          <w:p w14:paraId="03EB4FD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2.85</w:t>
            </w:r>
          </w:p>
        </w:tc>
        <w:tc>
          <w:tcPr>
            <w:tcW w:w="400" w:type="dxa"/>
            <w:noWrap/>
            <w:vAlign w:val="bottom"/>
            <w:hideMark/>
          </w:tcPr>
          <w:p w14:paraId="7561F33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2.68</w:t>
            </w:r>
          </w:p>
        </w:tc>
        <w:tc>
          <w:tcPr>
            <w:tcW w:w="400" w:type="dxa"/>
            <w:noWrap/>
            <w:vAlign w:val="bottom"/>
            <w:hideMark/>
          </w:tcPr>
          <w:p w14:paraId="49BC939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2.63</w:t>
            </w:r>
          </w:p>
        </w:tc>
        <w:tc>
          <w:tcPr>
            <w:tcW w:w="400" w:type="dxa"/>
            <w:noWrap/>
            <w:vAlign w:val="bottom"/>
            <w:hideMark/>
          </w:tcPr>
          <w:p w14:paraId="627614F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2.58</w:t>
            </w:r>
          </w:p>
        </w:tc>
        <w:tc>
          <w:tcPr>
            <w:tcW w:w="400" w:type="dxa"/>
            <w:noWrap/>
            <w:vAlign w:val="bottom"/>
            <w:hideMark/>
          </w:tcPr>
          <w:p w14:paraId="67101CA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2.53</w:t>
            </w:r>
          </w:p>
        </w:tc>
        <w:tc>
          <w:tcPr>
            <w:tcW w:w="400" w:type="dxa"/>
            <w:noWrap/>
            <w:vAlign w:val="bottom"/>
            <w:hideMark/>
          </w:tcPr>
          <w:p w14:paraId="70281E5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2.48</w:t>
            </w:r>
          </w:p>
        </w:tc>
        <w:tc>
          <w:tcPr>
            <w:tcW w:w="400" w:type="dxa"/>
            <w:noWrap/>
            <w:vAlign w:val="bottom"/>
            <w:hideMark/>
          </w:tcPr>
          <w:p w14:paraId="4E20CA1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2.43</w:t>
            </w:r>
          </w:p>
        </w:tc>
        <w:tc>
          <w:tcPr>
            <w:tcW w:w="400" w:type="dxa"/>
            <w:noWrap/>
            <w:vAlign w:val="bottom"/>
            <w:hideMark/>
          </w:tcPr>
          <w:p w14:paraId="5AF6CAE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2.38</w:t>
            </w:r>
          </w:p>
        </w:tc>
        <w:tc>
          <w:tcPr>
            <w:tcW w:w="400" w:type="dxa"/>
            <w:noWrap/>
            <w:vAlign w:val="bottom"/>
            <w:hideMark/>
          </w:tcPr>
          <w:p w14:paraId="48D39A6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2.33</w:t>
            </w:r>
          </w:p>
        </w:tc>
        <w:tc>
          <w:tcPr>
            <w:tcW w:w="400" w:type="dxa"/>
            <w:noWrap/>
            <w:vAlign w:val="bottom"/>
            <w:hideMark/>
          </w:tcPr>
          <w:p w14:paraId="78D70CA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2.28</w:t>
            </w:r>
          </w:p>
        </w:tc>
        <w:tc>
          <w:tcPr>
            <w:tcW w:w="400" w:type="dxa"/>
            <w:noWrap/>
            <w:vAlign w:val="bottom"/>
            <w:hideMark/>
          </w:tcPr>
          <w:p w14:paraId="6D0D351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2.24</w:t>
            </w:r>
          </w:p>
        </w:tc>
        <w:tc>
          <w:tcPr>
            <w:tcW w:w="400" w:type="dxa"/>
            <w:noWrap/>
            <w:vAlign w:val="bottom"/>
            <w:hideMark/>
          </w:tcPr>
          <w:p w14:paraId="2EBA85B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2.19</w:t>
            </w:r>
          </w:p>
        </w:tc>
        <w:tc>
          <w:tcPr>
            <w:tcW w:w="400" w:type="dxa"/>
            <w:noWrap/>
            <w:vAlign w:val="bottom"/>
            <w:hideMark/>
          </w:tcPr>
          <w:p w14:paraId="44A815D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2.15</w:t>
            </w:r>
          </w:p>
        </w:tc>
        <w:tc>
          <w:tcPr>
            <w:tcW w:w="440" w:type="dxa"/>
            <w:noWrap/>
            <w:vAlign w:val="bottom"/>
            <w:hideMark/>
          </w:tcPr>
          <w:p w14:paraId="7F5AD5E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2.11</w:t>
            </w:r>
          </w:p>
        </w:tc>
        <w:tc>
          <w:tcPr>
            <w:tcW w:w="400" w:type="dxa"/>
            <w:noWrap/>
            <w:vAlign w:val="bottom"/>
            <w:hideMark/>
          </w:tcPr>
          <w:p w14:paraId="5ACE233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2.06</w:t>
            </w:r>
          </w:p>
        </w:tc>
        <w:tc>
          <w:tcPr>
            <w:tcW w:w="400" w:type="dxa"/>
            <w:noWrap/>
            <w:vAlign w:val="bottom"/>
            <w:hideMark/>
          </w:tcPr>
          <w:p w14:paraId="3128E1E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2.02</w:t>
            </w:r>
          </w:p>
        </w:tc>
        <w:tc>
          <w:tcPr>
            <w:tcW w:w="400" w:type="dxa"/>
            <w:noWrap/>
            <w:vAlign w:val="bottom"/>
            <w:hideMark/>
          </w:tcPr>
          <w:p w14:paraId="086EF8E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1.98</w:t>
            </w:r>
          </w:p>
        </w:tc>
        <w:tc>
          <w:tcPr>
            <w:tcW w:w="400" w:type="dxa"/>
            <w:noWrap/>
            <w:vAlign w:val="bottom"/>
            <w:hideMark/>
          </w:tcPr>
          <w:p w14:paraId="244F0F7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1.94</w:t>
            </w:r>
          </w:p>
        </w:tc>
        <w:tc>
          <w:tcPr>
            <w:tcW w:w="460" w:type="dxa"/>
            <w:noWrap/>
            <w:vAlign w:val="bottom"/>
            <w:hideMark/>
          </w:tcPr>
          <w:p w14:paraId="0811B48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1.90</w:t>
            </w:r>
          </w:p>
        </w:tc>
      </w:tr>
      <w:tr w:rsidR="0048224E" w:rsidRPr="00707F6D" w14:paraId="4D4DCEA0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3A983F41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7DBF725B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260,000 to 299,999</w:t>
            </w:r>
          </w:p>
        </w:tc>
        <w:tc>
          <w:tcPr>
            <w:tcW w:w="680" w:type="dxa"/>
            <w:noWrap/>
            <w:vAlign w:val="bottom"/>
            <w:hideMark/>
          </w:tcPr>
          <w:p w14:paraId="349313C8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4.28</w:t>
            </w:r>
          </w:p>
        </w:tc>
        <w:tc>
          <w:tcPr>
            <w:tcW w:w="900" w:type="dxa"/>
            <w:noWrap/>
            <w:vAlign w:val="bottom"/>
            <w:hideMark/>
          </w:tcPr>
          <w:p w14:paraId="096AA9EA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4.09</w:t>
            </w:r>
          </w:p>
        </w:tc>
        <w:tc>
          <w:tcPr>
            <w:tcW w:w="400" w:type="dxa"/>
            <w:noWrap/>
            <w:vAlign w:val="bottom"/>
            <w:hideMark/>
          </w:tcPr>
          <w:p w14:paraId="5C0529B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4.00</w:t>
            </w:r>
          </w:p>
        </w:tc>
        <w:tc>
          <w:tcPr>
            <w:tcW w:w="400" w:type="dxa"/>
            <w:noWrap/>
            <w:vAlign w:val="bottom"/>
            <w:hideMark/>
          </w:tcPr>
          <w:p w14:paraId="4D1DEB5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3.80</w:t>
            </w:r>
          </w:p>
        </w:tc>
        <w:tc>
          <w:tcPr>
            <w:tcW w:w="400" w:type="dxa"/>
            <w:noWrap/>
            <w:vAlign w:val="bottom"/>
            <w:hideMark/>
          </w:tcPr>
          <w:p w14:paraId="0FD9E8E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3.66</w:t>
            </w:r>
          </w:p>
        </w:tc>
        <w:tc>
          <w:tcPr>
            <w:tcW w:w="400" w:type="dxa"/>
            <w:noWrap/>
            <w:vAlign w:val="bottom"/>
            <w:hideMark/>
          </w:tcPr>
          <w:p w14:paraId="35C8DBA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3.54</w:t>
            </w:r>
          </w:p>
        </w:tc>
        <w:tc>
          <w:tcPr>
            <w:tcW w:w="400" w:type="dxa"/>
            <w:noWrap/>
            <w:vAlign w:val="bottom"/>
            <w:hideMark/>
          </w:tcPr>
          <w:p w14:paraId="759E970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3.40</w:t>
            </w:r>
          </w:p>
        </w:tc>
        <w:tc>
          <w:tcPr>
            <w:tcW w:w="400" w:type="dxa"/>
            <w:noWrap/>
            <w:vAlign w:val="bottom"/>
            <w:hideMark/>
          </w:tcPr>
          <w:p w14:paraId="6015358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3.40</w:t>
            </w:r>
          </w:p>
        </w:tc>
        <w:tc>
          <w:tcPr>
            <w:tcW w:w="400" w:type="dxa"/>
            <w:noWrap/>
            <w:vAlign w:val="bottom"/>
            <w:hideMark/>
          </w:tcPr>
          <w:p w14:paraId="28B315E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3.30</w:t>
            </w:r>
          </w:p>
        </w:tc>
        <w:tc>
          <w:tcPr>
            <w:tcW w:w="400" w:type="dxa"/>
            <w:noWrap/>
            <w:vAlign w:val="bottom"/>
            <w:hideMark/>
          </w:tcPr>
          <w:p w14:paraId="795BBF3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3.22</w:t>
            </w:r>
          </w:p>
        </w:tc>
        <w:tc>
          <w:tcPr>
            <w:tcW w:w="400" w:type="dxa"/>
            <w:noWrap/>
            <w:vAlign w:val="bottom"/>
            <w:hideMark/>
          </w:tcPr>
          <w:p w14:paraId="4FC396B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3.05</w:t>
            </w:r>
          </w:p>
        </w:tc>
        <w:tc>
          <w:tcPr>
            <w:tcW w:w="400" w:type="dxa"/>
            <w:noWrap/>
            <w:vAlign w:val="bottom"/>
            <w:hideMark/>
          </w:tcPr>
          <w:p w14:paraId="1D78EBE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3.02</w:t>
            </w:r>
          </w:p>
        </w:tc>
        <w:tc>
          <w:tcPr>
            <w:tcW w:w="400" w:type="dxa"/>
            <w:noWrap/>
            <w:vAlign w:val="bottom"/>
            <w:hideMark/>
          </w:tcPr>
          <w:p w14:paraId="42FFC4F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2.99</w:t>
            </w:r>
          </w:p>
        </w:tc>
        <w:tc>
          <w:tcPr>
            <w:tcW w:w="400" w:type="dxa"/>
            <w:noWrap/>
            <w:vAlign w:val="bottom"/>
            <w:hideMark/>
          </w:tcPr>
          <w:p w14:paraId="6933A70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2.96</w:t>
            </w:r>
          </w:p>
        </w:tc>
        <w:tc>
          <w:tcPr>
            <w:tcW w:w="400" w:type="dxa"/>
            <w:noWrap/>
            <w:vAlign w:val="bottom"/>
            <w:hideMark/>
          </w:tcPr>
          <w:p w14:paraId="7D9B579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2.93</w:t>
            </w:r>
          </w:p>
        </w:tc>
        <w:tc>
          <w:tcPr>
            <w:tcW w:w="400" w:type="dxa"/>
            <w:noWrap/>
            <w:vAlign w:val="bottom"/>
            <w:hideMark/>
          </w:tcPr>
          <w:p w14:paraId="4B7CF1F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2.90</w:t>
            </w:r>
          </w:p>
        </w:tc>
        <w:tc>
          <w:tcPr>
            <w:tcW w:w="400" w:type="dxa"/>
            <w:noWrap/>
            <w:vAlign w:val="bottom"/>
            <w:hideMark/>
          </w:tcPr>
          <w:p w14:paraId="135C233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2.87</w:t>
            </w:r>
          </w:p>
        </w:tc>
        <w:tc>
          <w:tcPr>
            <w:tcW w:w="400" w:type="dxa"/>
            <w:noWrap/>
            <w:vAlign w:val="bottom"/>
            <w:hideMark/>
          </w:tcPr>
          <w:p w14:paraId="50BEF60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2.84</w:t>
            </w:r>
          </w:p>
        </w:tc>
        <w:tc>
          <w:tcPr>
            <w:tcW w:w="400" w:type="dxa"/>
            <w:noWrap/>
            <w:vAlign w:val="bottom"/>
            <w:hideMark/>
          </w:tcPr>
          <w:p w14:paraId="48F2361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2.81</w:t>
            </w:r>
          </w:p>
        </w:tc>
        <w:tc>
          <w:tcPr>
            <w:tcW w:w="400" w:type="dxa"/>
            <w:noWrap/>
            <w:vAlign w:val="bottom"/>
            <w:hideMark/>
          </w:tcPr>
          <w:p w14:paraId="0F12541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2.78</w:t>
            </w:r>
          </w:p>
        </w:tc>
        <w:tc>
          <w:tcPr>
            <w:tcW w:w="400" w:type="dxa"/>
            <w:noWrap/>
            <w:vAlign w:val="bottom"/>
            <w:hideMark/>
          </w:tcPr>
          <w:p w14:paraId="4D2FFB1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2.76</w:t>
            </w:r>
          </w:p>
        </w:tc>
        <w:tc>
          <w:tcPr>
            <w:tcW w:w="400" w:type="dxa"/>
            <w:noWrap/>
            <w:vAlign w:val="bottom"/>
            <w:hideMark/>
          </w:tcPr>
          <w:p w14:paraId="44C0CFA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2.73</w:t>
            </w:r>
          </w:p>
        </w:tc>
        <w:tc>
          <w:tcPr>
            <w:tcW w:w="440" w:type="dxa"/>
            <w:noWrap/>
            <w:vAlign w:val="bottom"/>
            <w:hideMark/>
          </w:tcPr>
          <w:p w14:paraId="33EA8D1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2.70</w:t>
            </w:r>
          </w:p>
        </w:tc>
        <w:tc>
          <w:tcPr>
            <w:tcW w:w="400" w:type="dxa"/>
            <w:noWrap/>
            <w:vAlign w:val="bottom"/>
            <w:hideMark/>
          </w:tcPr>
          <w:p w14:paraId="48335BE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2.67</w:t>
            </w:r>
          </w:p>
        </w:tc>
        <w:tc>
          <w:tcPr>
            <w:tcW w:w="400" w:type="dxa"/>
            <w:noWrap/>
            <w:vAlign w:val="bottom"/>
            <w:hideMark/>
          </w:tcPr>
          <w:p w14:paraId="7559C81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2.65</w:t>
            </w:r>
          </w:p>
        </w:tc>
        <w:tc>
          <w:tcPr>
            <w:tcW w:w="400" w:type="dxa"/>
            <w:noWrap/>
            <w:vAlign w:val="bottom"/>
            <w:hideMark/>
          </w:tcPr>
          <w:p w14:paraId="105E216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2.62</w:t>
            </w:r>
          </w:p>
        </w:tc>
        <w:tc>
          <w:tcPr>
            <w:tcW w:w="400" w:type="dxa"/>
            <w:noWrap/>
            <w:vAlign w:val="bottom"/>
            <w:hideMark/>
          </w:tcPr>
          <w:p w14:paraId="0633460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2.60</w:t>
            </w:r>
          </w:p>
        </w:tc>
        <w:tc>
          <w:tcPr>
            <w:tcW w:w="460" w:type="dxa"/>
            <w:noWrap/>
            <w:vAlign w:val="bottom"/>
            <w:hideMark/>
          </w:tcPr>
          <w:p w14:paraId="78115DF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2.57</w:t>
            </w:r>
          </w:p>
        </w:tc>
      </w:tr>
      <w:tr w:rsidR="0048224E" w:rsidRPr="00707F6D" w14:paraId="424AA0DD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3CFCB581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45CBE67C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300,000 to 349,999</w:t>
            </w:r>
          </w:p>
        </w:tc>
        <w:tc>
          <w:tcPr>
            <w:tcW w:w="680" w:type="dxa"/>
            <w:noWrap/>
            <w:vAlign w:val="bottom"/>
            <w:hideMark/>
          </w:tcPr>
          <w:p w14:paraId="3A560DF8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4.73</w:t>
            </w:r>
          </w:p>
        </w:tc>
        <w:tc>
          <w:tcPr>
            <w:tcW w:w="900" w:type="dxa"/>
            <w:noWrap/>
            <w:vAlign w:val="bottom"/>
            <w:hideMark/>
          </w:tcPr>
          <w:p w14:paraId="1262C4A7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4.54</w:t>
            </w:r>
          </w:p>
        </w:tc>
        <w:tc>
          <w:tcPr>
            <w:tcW w:w="400" w:type="dxa"/>
            <w:noWrap/>
            <w:vAlign w:val="bottom"/>
            <w:hideMark/>
          </w:tcPr>
          <w:p w14:paraId="721F012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4.45</w:t>
            </w:r>
          </w:p>
        </w:tc>
        <w:tc>
          <w:tcPr>
            <w:tcW w:w="400" w:type="dxa"/>
            <w:noWrap/>
            <w:vAlign w:val="bottom"/>
            <w:hideMark/>
          </w:tcPr>
          <w:p w14:paraId="2A7CF24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4.26</w:t>
            </w:r>
          </w:p>
        </w:tc>
        <w:tc>
          <w:tcPr>
            <w:tcW w:w="400" w:type="dxa"/>
            <w:noWrap/>
            <w:vAlign w:val="bottom"/>
            <w:hideMark/>
          </w:tcPr>
          <w:p w14:paraId="1666E92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4.12</w:t>
            </w:r>
          </w:p>
        </w:tc>
        <w:tc>
          <w:tcPr>
            <w:tcW w:w="400" w:type="dxa"/>
            <w:noWrap/>
            <w:vAlign w:val="bottom"/>
            <w:hideMark/>
          </w:tcPr>
          <w:p w14:paraId="050B5DD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4.00</w:t>
            </w:r>
          </w:p>
        </w:tc>
        <w:tc>
          <w:tcPr>
            <w:tcW w:w="400" w:type="dxa"/>
            <w:noWrap/>
            <w:vAlign w:val="bottom"/>
            <w:hideMark/>
          </w:tcPr>
          <w:p w14:paraId="201B4DA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3.86</w:t>
            </w:r>
          </w:p>
        </w:tc>
        <w:tc>
          <w:tcPr>
            <w:tcW w:w="400" w:type="dxa"/>
            <w:noWrap/>
            <w:vAlign w:val="bottom"/>
            <w:hideMark/>
          </w:tcPr>
          <w:p w14:paraId="527DFB7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3.86</w:t>
            </w:r>
          </w:p>
        </w:tc>
        <w:tc>
          <w:tcPr>
            <w:tcW w:w="400" w:type="dxa"/>
            <w:noWrap/>
            <w:vAlign w:val="bottom"/>
            <w:hideMark/>
          </w:tcPr>
          <w:p w14:paraId="4626011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3.76</w:t>
            </w:r>
          </w:p>
        </w:tc>
        <w:tc>
          <w:tcPr>
            <w:tcW w:w="400" w:type="dxa"/>
            <w:noWrap/>
            <w:vAlign w:val="bottom"/>
            <w:hideMark/>
          </w:tcPr>
          <w:p w14:paraId="3B04B3E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3.68</w:t>
            </w:r>
          </w:p>
        </w:tc>
        <w:tc>
          <w:tcPr>
            <w:tcW w:w="400" w:type="dxa"/>
            <w:noWrap/>
            <w:vAlign w:val="bottom"/>
            <w:hideMark/>
          </w:tcPr>
          <w:p w14:paraId="3E76C25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3.51</w:t>
            </w:r>
          </w:p>
        </w:tc>
        <w:tc>
          <w:tcPr>
            <w:tcW w:w="400" w:type="dxa"/>
            <w:noWrap/>
            <w:vAlign w:val="bottom"/>
            <w:hideMark/>
          </w:tcPr>
          <w:p w14:paraId="6D0A757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3.48</w:t>
            </w:r>
          </w:p>
        </w:tc>
        <w:tc>
          <w:tcPr>
            <w:tcW w:w="400" w:type="dxa"/>
            <w:noWrap/>
            <w:vAlign w:val="bottom"/>
            <w:hideMark/>
          </w:tcPr>
          <w:p w14:paraId="454A669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3.44</w:t>
            </w:r>
          </w:p>
        </w:tc>
        <w:tc>
          <w:tcPr>
            <w:tcW w:w="400" w:type="dxa"/>
            <w:noWrap/>
            <w:vAlign w:val="bottom"/>
            <w:hideMark/>
          </w:tcPr>
          <w:p w14:paraId="524DDC5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3.41</w:t>
            </w:r>
          </w:p>
        </w:tc>
        <w:tc>
          <w:tcPr>
            <w:tcW w:w="400" w:type="dxa"/>
            <w:noWrap/>
            <w:vAlign w:val="bottom"/>
            <w:hideMark/>
          </w:tcPr>
          <w:p w14:paraId="100B8FC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3.38</w:t>
            </w:r>
          </w:p>
        </w:tc>
        <w:tc>
          <w:tcPr>
            <w:tcW w:w="400" w:type="dxa"/>
            <w:noWrap/>
            <w:vAlign w:val="bottom"/>
            <w:hideMark/>
          </w:tcPr>
          <w:p w14:paraId="2697EE1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3.34</w:t>
            </w:r>
          </w:p>
        </w:tc>
        <w:tc>
          <w:tcPr>
            <w:tcW w:w="400" w:type="dxa"/>
            <w:noWrap/>
            <w:vAlign w:val="bottom"/>
            <w:hideMark/>
          </w:tcPr>
          <w:p w14:paraId="2D9664B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3.31</w:t>
            </w:r>
          </w:p>
        </w:tc>
        <w:tc>
          <w:tcPr>
            <w:tcW w:w="400" w:type="dxa"/>
            <w:noWrap/>
            <w:vAlign w:val="bottom"/>
            <w:hideMark/>
          </w:tcPr>
          <w:p w14:paraId="7DA2915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3.28</w:t>
            </w:r>
          </w:p>
        </w:tc>
        <w:tc>
          <w:tcPr>
            <w:tcW w:w="400" w:type="dxa"/>
            <w:noWrap/>
            <w:vAlign w:val="bottom"/>
            <w:hideMark/>
          </w:tcPr>
          <w:p w14:paraId="60AE1CF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3.24</w:t>
            </w:r>
          </w:p>
        </w:tc>
        <w:tc>
          <w:tcPr>
            <w:tcW w:w="400" w:type="dxa"/>
            <w:noWrap/>
            <w:vAlign w:val="bottom"/>
            <w:hideMark/>
          </w:tcPr>
          <w:p w14:paraId="129A9E8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3.21</w:t>
            </w:r>
          </w:p>
        </w:tc>
        <w:tc>
          <w:tcPr>
            <w:tcW w:w="400" w:type="dxa"/>
            <w:noWrap/>
            <w:vAlign w:val="bottom"/>
            <w:hideMark/>
          </w:tcPr>
          <w:p w14:paraId="50C0769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3.18</w:t>
            </w:r>
          </w:p>
        </w:tc>
        <w:tc>
          <w:tcPr>
            <w:tcW w:w="400" w:type="dxa"/>
            <w:noWrap/>
            <w:vAlign w:val="bottom"/>
            <w:hideMark/>
          </w:tcPr>
          <w:p w14:paraId="0293292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3.15</w:t>
            </w:r>
          </w:p>
        </w:tc>
        <w:tc>
          <w:tcPr>
            <w:tcW w:w="440" w:type="dxa"/>
            <w:noWrap/>
            <w:vAlign w:val="bottom"/>
            <w:hideMark/>
          </w:tcPr>
          <w:p w14:paraId="629E4E8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3.12</w:t>
            </w:r>
          </w:p>
        </w:tc>
        <w:tc>
          <w:tcPr>
            <w:tcW w:w="400" w:type="dxa"/>
            <w:noWrap/>
            <w:vAlign w:val="bottom"/>
            <w:hideMark/>
          </w:tcPr>
          <w:p w14:paraId="6E3856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3.08</w:t>
            </w:r>
          </w:p>
        </w:tc>
        <w:tc>
          <w:tcPr>
            <w:tcW w:w="400" w:type="dxa"/>
            <w:noWrap/>
            <w:vAlign w:val="bottom"/>
            <w:hideMark/>
          </w:tcPr>
          <w:p w14:paraId="0259B22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3.05</w:t>
            </w:r>
          </w:p>
        </w:tc>
        <w:tc>
          <w:tcPr>
            <w:tcW w:w="400" w:type="dxa"/>
            <w:noWrap/>
            <w:vAlign w:val="bottom"/>
            <w:hideMark/>
          </w:tcPr>
          <w:p w14:paraId="461542F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3.02</w:t>
            </w:r>
          </w:p>
        </w:tc>
        <w:tc>
          <w:tcPr>
            <w:tcW w:w="400" w:type="dxa"/>
            <w:noWrap/>
            <w:vAlign w:val="bottom"/>
            <w:hideMark/>
          </w:tcPr>
          <w:p w14:paraId="38B5BBD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2.99</w:t>
            </w:r>
          </w:p>
        </w:tc>
        <w:tc>
          <w:tcPr>
            <w:tcW w:w="460" w:type="dxa"/>
            <w:noWrap/>
            <w:vAlign w:val="bottom"/>
            <w:hideMark/>
          </w:tcPr>
          <w:p w14:paraId="2EF32E7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2.96</w:t>
            </w:r>
          </w:p>
        </w:tc>
      </w:tr>
      <w:tr w:rsidR="0048224E" w:rsidRPr="00707F6D" w14:paraId="1805FEC1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440A0E02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50C846C1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350,000 to 399,999</w:t>
            </w:r>
          </w:p>
        </w:tc>
        <w:tc>
          <w:tcPr>
            <w:tcW w:w="680" w:type="dxa"/>
            <w:noWrap/>
            <w:vAlign w:val="bottom"/>
            <w:hideMark/>
          </w:tcPr>
          <w:p w14:paraId="2E4F46C3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5.23</w:t>
            </w:r>
          </w:p>
        </w:tc>
        <w:tc>
          <w:tcPr>
            <w:tcW w:w="900" w:type="dxa"/>
            <w:noWrap/>
            <w:vAlign w:val="bottom"/>
            <w:hideMark/>
          </w:tcPr>
          <w:p w14:paraId="325A68DA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5.03</w:t>
            </w:r>
          </w:p>
        </w:tc>
        <w:tc>
          <w:tcPr>
            <w:tcW w:w="400" w:type="dxa"/>
            <w:noWrap/>
            <w:vAlign w:val="bottom"/>
            <w:hideMark/>
          </w:tcPr>
          <w:p w14:paraId="51754E0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4.95</w:t>
            </w:r>
          </w:p>
        </w:tc>
        <w:tc>
          <w:tcPr>
            <w:tcW w:w="400" w:type="dxa"/>
            <w:noWrap/>
            <w:vAlign w:val="bottom"/>
            <w:hideMark/>
          </w:tcPr>
          <w:p w14:paraId="1C3E824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4.75</w:t>
            </w:r>
          </w:p>
        </w:tc>
        <w:tc>
          <w:tcPr>
            <w:tcW w:w="400" w:type="dxa"/>
            <w:noWrap/>
            <w:vAlign w:val="bottom"/>
            <w:hideMark/>
          </w:tcPr>
          <w:p w14:paraId="25180E8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4.62</w:t>
            </w:r>
          </w:p>
        </w:tc>
        <w:tc>
          <w:tcPr>
            <w:tcW w:w="400" w:type="dxa"/>
            <w:noWrap/>
            <w:vAlign w:val="bottom"/>
            <w:hideMark/>
          </w:tcPr>
          <w:p w14:paraId="26F1D76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4.49</w:t>
            </w:r>
          </w:p>
        </w:tc>
        <w:tc>
          <w:tcPr>
            <w:tcW w:w="400" w:type="dxa"/>
            <w:noWrap/>
            <w:vAlign w:val="bottom"/>
            <w:hideMark/>
          </w:tcPr>
          <w:p w14:paraId="26E1C1D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4.35</w:t>
            </w:r>
          </w:p>
        </w:tc>
        <w:tc>
          <w:tcPr>
            <w:tcW w:w="400" w:type="dxa"/>
            <w:noWrap/>
            <w:vAlign w:val="bottom"/>
            <w:hideMark/>
          </w:tcPr>
          <w:p w14:paraId="3DD6481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4.35</w:t>
            </w:r>
          </w:p>
        </w:tc>
        <w:tc>
          <w:tcPr>
            <w:tcW w:w="400" w:type="dxa"/>
            <w:noWrap/>
            <w:vAlign w:val="bottom"/>
            <w:hideMark/>
          </w:tcPr>
          <w:p w14:paraId="6099A02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4.25</w:t>
            </w:r>
          </w:p>
        </w:tc>
        <w:tc>
          <w:tcPr>
            <w:tcW w:w="400" w:type="dxa"/>
            <w:noWrap/>
            <w:vAlign w:val="bottom"/>
            <w:hideMark/>
          </w:tcPr>
          <w:p w14:paraId="00A10E2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4.17</w:t>
            </w:r>
          </w:p>
        </w:tc>
        <w:tc>
          <w:tcPr>
            <w:tcW w:w="400" w:type="dxa"/>
            <w:noWrap/>
            <w:vAlign w:val="bottom"/>
            <w:hideMark/>
          </w:tcPr>
          <w:p w14:paraId="3DA87A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4.00</w:t>
            </w:r>
          </w:p>
        </w:tc>
        <w:tc>
          <w:tcPr>
            <w:tcW w:w="400" w:type="dxa"/>
            <w:noWrap/>
            <w:vAlign w:val="bottom"/>
            <w:hideMark/>
          </w:tcPr>
          <w:p w14:paraId="036EAC4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3.96</w:t>
            </w:r>
          </w:p>
        </w:tc>
        <w:tc>
          <w:tcPr>
            <w:tcW w:w="400" w:type="dxa"/>
            <w:noWrap/>
            <w:vAlign w:val="bottom"/>
            <w:hideMark/>
          </w:tcPr>
          <w:p w14:paraId="47D2FF1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3.92</w:t>
            </w:r>
          </w:p>
        </w:tc>
        <w:tc>
          <w:tcPr>
            <w:tcW w:w="400" w:type="dxa"/>
            <w:noWrap/>
            <w:vAlign w:val="bottom"/>
            <w:hideMark/>
          </w:tcPr>
          <w:p w14:paraId="04903DF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3.88</w:t>
            </w:r>
          </w:p>
        </w:tc>
        <w:tc>
          <w:tcPr>
            <w:tcW w:w="400" w:type="dxa"/>
            <w:noWrap/>
            <w:vAlign w:val="bottom"/>
            <w:hideMark/>
          </w:tcPr>
          <w:p w14:paraId="2CA6F4B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3.85</w:t>
            </w:r>
          </w:p>
        </w:tc>
        <w:tc>
          <w:tcPr>
            <w:tcW w:w="400" w:type="dxa"/>
            <w:noWrap/>
            <w:vAlign w:val="bottom"/>
            <w:hideMark/>
          </w:tcPr>
          <w:p w14:paraId="1C0605B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3.81</w:t>
            </w:r>
          </w:p>
        </w:tc>
        <w:tc>
          <w:tcPr>
            <w:tcW w:w="400" w:type="dxa"/>
            <w:noWrap/>
            <w:vAlign w:val="bottom"/>
            <w:hideMark/>
          </w:tcPr>
          <w:p w14:paraId="2E16080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3.77</w:t>
            </w:r>
          </w:p>
        </w:tc>
        <w:tc>
          <w:tcPr>
            <w:tcW w:w="400" w:type="dxa"/>
            <w:noWrap/>
            <w:vAlign w:val="bottom"/>
            <w:hideMark/>
          </w:tcPr>
          <w:p w14:paraId="1E3F10D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3.73</w:t>
            </w:r>
          </w:p>
        </w:tc>
        <w:tc>
          <w:tcPr>
            <w:tcW w:w="400" w:type="dxa"/>
            <w:noWrap/>
            <w:vAlign w:val="bottom"/>
            <w:hideMark/>
          </w:tcPr>
          <w:p w14:paraId="7476048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3.69</w:t>
            </w:r>
          </w:p>
        </w:tc>
        <w:tc>
          <w:tcPr>
            <w:tcW w:w="400" w:type="dxa"/>
            <w:noWrap/>
            <w:vAlign w:val="bottom"/>
            <w:hideMark/>
          </w:tcPr>
          <w:p w14:paraId="6E99D6D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3.66</w:t>
            </w:r>
          </w:p>
        </w:tc>
        <w:tc>
          <w:tcPr>
            <w:tcW w:w="400" w:type="dxa"/>
            <w:noWrap/>
            <w:vAlign w:val="bottom"/>
            <w:hideMark/>
          </w:tcPr>
          <w:p w14:paraId="1ED3B75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3.62</w:t>
            </w:r>
          </w:p>
        </w:tc>
        <w:tc>
          <w:tcPr>
            <w:tcW w:w="400" w:type="dxa"/>
            <w:noWrap/>
            <w:vAlign w:val="bottom"/>
            <w:hideMark/>
          </w:tcPr>
          <w:p w14:paraId="3B2E731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3.58</w:t>
            </w:r>
          </w:p>
        </w:tc>
        <w:tc>
          <w:tcPr>
            <w:tcW w:w="440" w:type="dxa"/>
            <w:noWrap/>
            <w:vAlign w:val="bottom"/>
            <w:hideMark/>
          </w:tcPr>
          <w:p w14:paraId="0001AF9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3.55</w:t>
            </w:r>
          </w:p>
        </w:tc>
        <w:tc>
          <w:tcPr>
            <w:tcW w:w="400" w:type="dxa"/>
            <w:noWrap/>
            <w:vAlign w:val="bottom"/>
            <w:hideMark/>
          </w:tcPr>
          <w:p w14:paraId="5BBB02B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3.51</w:t>
            </w:r>
          </w:p>
        </w:tc>
        <w:tc>
          <w:tcPr>
            <w:tcW w:w="400" w:type="dxa"/>
            <w:noWrap/>
            <w:vAlign w:val="bottom"/>
            <w:hideMark/>
          </w:tcPr>
          <w:p w14:paraId="3063D07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3.48</w:t>
            </w:r>
          </w:p>
        </w:tc>
        <w:tc>
          <w:tcPr>
            <w:tcW w:w="400" w:type="dxa"/>
            <w:noWrap/>
            <w:vAlign w:val="bottom"/>
            <w:hideMark/>
          </w:tcPr>
          <w:p w14:paraId="00405BF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3.44</w:t>
            </w:r>
          </w:p>
        </w:tc>
        <w:tc>
          <w:tcPr>
            <w:tcW w:w="400" w:type="dxa"/>
            <w:noWrap/>
            <w:vAlign w:val="bottom"/>
            <w:hideMark/>
          </w:tcPr>
          <w:p w14:paraId="4014CF3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3.41</w:t>
            </w:r>
          </w:p>
        </w:tc>
        <w:tc>
          <w:tcPr>
            <w:tcW w:w="460" w:type="dxa"/>
            <w:noWrap/>
            <w:vAlign w:val="bottom"/>
            <w:hideMark/>
          </w:tcPr>
          <w:p w14:paraId="795DA16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3.37</w:t>
            </w:r>
          </w:p>
        </w:tc>
      </w:tr>
      <w:tr w:rsidR="0048224E" w:rsidRPr="00707F6D" w14:paraId="23E4A177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390B0236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7660B21F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400,000 to 449,999</w:t>
            </w:r>
          </w:p>
        </w:tc>
        <w:tc>
          <w:tcPr>
            <w:tcW w:w="680" w:type="dxa"/>
            <w:noWrap/>
            <w:vAlign w:val="bottom"/>
            <w:hideMark/>
          </w:tcPr>
          <w:p w14:paraId="769E4DAA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5.70</w:t>
            </w:r>
          </w:p>
        </w:tc>
        <w:tc>
          <w:tcPr>
            <w:tcW w:w="900" w:type="dxa"/>
            <w:noWrap/>
            <w:vAlign w:val="bottom"/>
            <w:hideMark/>
          </w:tcPr>
          <w:p w14:paraId="32165D15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5.51</w:t>
            </w:r>
          </w:p>
        </w:tc>
        <w:tc>
          <w:tcPr>
            <w:tcW w:w="400" w:type="dxa"/>
            <w:noWrap/>
            <w:vAlign w:val="bottom"/>
            <w:hideMark/>
          </w:tcPr>
          <w:p w14:paraId="1EFDBEE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5.42</w:t>
            </w:r>
          </w:p>
        </w:tc>
        <w:tc>
          <w:tcPr>
            <w:tcW w:w="400" w:type="dxa"/>
            <w:noWrap/>
            <w:vAlign w:val="bottom"/>
            <w:hideMark/>
          </w:tcPr>
          <w:p w14:paraId="079085D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5.22</w:t>
            </w:r>
          </w:p>
        </w:tc>
        <w:tc>
          <w:tcPr>
            <w:tcW w:w="400" w:type="dxa"/>
            <w:noWrap/>
            <w:vAlign w:val="bottom"/>
            <w:hideMark/>
          </w:tcPr>
          <w:p w14:paraId="4E6A991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5.08</w:t>
            </w:r>
          </w:p>
        </w:tc>
        <w:tc>
          <w:tcPr>
            <w:tcW w:w="400" w:type="dxa"/>
            <w:noWrap/>
            <w:vAlign w:val="bottom"/>
            <w:hideMark/>
          </w:tcPr>
          <w:p w14:paraId="6A7FCBF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4.95</w:t>
            </w:r>
          </w:p>
        </w:tc>
        <w:tc>
          <w:tcPr>
            <w:tcW w:w="400" w:type="dxa"/>
            <w:noWrap/>
            <w:vAlign w:val="bottom"/>
            <w:hideMark/>
          </w:tcPr>
          <w:p w14:paraId="43C1916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4.80</w:t>
            </w:r>
          </w:p>
        </w:tc>
        <w:tc>
          <w:tcPr>
            <w:tcW w:w="400" w:type="dxa"/>
            <w:noWrap/>
            <w:vAlign w:val="bottom"/>
            <w:hideMark/>
          </w:tcPr>
          <w:p w14:paraId="73F5381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4.80</w:t>
            </w:r>
          </w:p>
        </w:tc>
        <w:tc>
          <w:tcPr>
            <w:tcW w:w="400" w:type="dxa"/>
            <w:noWrap/>
            <w:vAlign w:val="bottom"/>
            <w:hideMark/>
          </w:tcPr>
          <w:p w14:paraId="2175083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4.70</w:t>
            </w:r>
          </w:p>
        </w:tc>
        <w:tc>
          <w:tcPr>
            <w:tcW w:w="400" w:type="dxa"/>
            <w:noWrap/>
            <w:vAlign w:val="bottom"/>
            <w:hideMark/>
          </w:tcPr>
          <w:p w14:paraId="21C8312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4.62</w:t>
            </w:r>
          </w:p>
        </w:tc>
        <w:tc>
          <w:tcPr>
            <w:tcW w:w="400" w:type="dxa"/>
            <w:noWrap/>
            <w:vAlign w:val="bottom"/>
            <w:hideMark/>
          </w:tcPr>
          <w:p w14:paraId="181311A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4.45</w:t>
            </w:r>
          </w:p>
        </w:tc>
        <w:tc>
          <w:tcPr>
            <w:tcW w:w="400" w:type="dxa"/>
            <w:noWrap/>
            <w:vAlign w:val="bottom"/>
            <w:hideMark/>
          </w:tcPr>
          <w:p w14:paraId="2E98A44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4.40</w:t>
            </w:r>
          </w:p>
        </w:tc>
        <w:tc>
          <w:tcPr>
            <w:tcW w:w="400" w:type="dxa"/>
            <w:noWrap/>
            <w:vAlign w:val="bottom"/>
            <w:hideMark/>
          </w:tcPr>
          <w:p w14:paraId="30E43B7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4.36</w:t>
            </w:r>
          </w:p>
        </w:tc>
        <w:tc>
          <w:tcPr>
            <w:tcW w:w="400" w:type="dxa"/>
            <w:noWrap/>
            <w:vAlign w:val="bottom"/>
            <w:hideMark/>
          </w:tcPr>
          <w:p w14:paraId="3ECA637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4.31</w:t>
            </w:r>
          </w:p>
        </w:tc>
        <w:tc>
          <w:tcPr>
            <w:tcW w:w="400" w:type="dxa"/>
            <w:noWrap/>
            <w:vAlign w:val="bottom"/>
            <w:hideMark/>
          </w:tcPr>
          <w:p w14:paraId="7556327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4.27</w:t>
            </w:r>
          </w:p>
        </w:tc>
        <w:tc>
          <w:tcPr>
            <w:tcW w:w="400" w:type="dxa"/>
            <w:noWrap/>
            <w:vAlign w:val="bottom"/>
            <w:hideMark/>
          </w:tcPr>
          <w:p w14:paraId="06DA79C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4.23</w:t>
            </w:r>
          </w:p>
        </w:tc>
        <w:tc>
          <w:tcPr>
            <w:tcW w:w="400" w:type="dxa"/>
            <w:noWrap/>
            <w:vAlign w:val="bottom"/>
            <w:hideMark/>
          </w:tcPr>
          <w:p w14:paraId="067DFD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4.19</w:t>
            </w:r>
          </w:p>
        </w:tc>
        <w:tc>
          <w:tcPr>
            <w:tcW w:w="400" w:type="dxa"/>
            <w:noWrap/>
            <w:vAlign w:val="bottom"/>
            <w:hideMark/>
          </w:tcPr>
          <w:p w14:paraId="2A7E00F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4.14</w:t>
            </w:r>
          </w:p>
        </w:tc>
        <w:tc>
          <w:tcPr>
            <w:tcW w:w="400" w:type="dxa"/>
            <w:noWrap/>
            <w:vAlign w:val="bottom"/>
            <w:hideMark/>
          </w:tcPr>
          <w:p w14:paraId="3EF770E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4.10</w:t>
            </w:r>
          </w:p>
        </w:tc>
        <w:tc>
          <w:tcPr>
            <w:tcW w:w="400" w:type="dxa"/>
            <w:noWrap/>
            <w:vAlign w:val="bottom"/>
            <w:hideMark/>
          </w:tcPr>
          <w:p w14:paraId="35B3F73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4.06</w:t>
            </w:r>
          </w:p>
        </w:tc>
        <w:tc>
          <w:tcPr>
            <w:tcW w:w="400" w:type="dxa"/>
            <w:noWrap/>
            <w:vAlign w:val="bottom"/>
            <w:hideMark/>
          </w:tcPr>
          <w:p w14:paraId="5420890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4.02</w:t>
            </w:r>
          </w:p>
        </w:tc>
        <w:tc>
          <w:tcPr>
            <w:tcW w:w="400" w:type="dxa"/>
            <w:noWrap/>
            <w:vAlign w:val="bottom"/>
            <w:hideMark/>
          </w:tcPr>
          <w:p w14:paraId="7F36597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3.98</w:t>
            </w:r>
          </w:p>
        </w:tc>
        <w:tc>
          <w:tcPr>
            <w:tcW w:w="440" w:type="dxa"/>
            <w:noWrap/>
            <w:vAlign w:val="bottom"/>
            <w:hideMark/>
          </w:tcPr>
          <w:p w14:paraId="631213D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3.94</w:t>
            </w:r>
          </w:p>
        </w:tc>
        <w:tc>
          <w:tcPr>
            <w:tcW w:w="400" w:type="dxa"/>
            <w:noWrap/>
            <w:vAlign w:val="bottom"/>
            <w:hideMark/>
          </w:tcPr>
          <w:p w14:paraId="479056E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3.90</w:t>
            </w:r>
          </w:p>
        </w:tc>
        <w:tc>
          <w:tcPr>
            <w:tcW w:w="400" w:type="dxa"/>
            <w:noWrap/>
            <w:vAlign w:val="bottom"/>
            <w:hideMark/>
          </w:tcPr>
          <w:p w14:paraId="0762CB6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3.86</w:t>
            </w:r>
          </w:p>
        </w:tc>
        <w:tc>
          <w:tcPr>
            <w:tcW w:w="400" w:type="dxa"/>
            <w:noWrap/>
            <w:vAlign w:val="bottom"/>
            <w:hideMark/>
          </w:tcPr>
          <w:p w14:paraId="74225FC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3.82</w:t>
            </w:r>
          </w:p>
        </w:tc>
        <w:tc>
          <w:tcPr>
            <w:tcW w:w="400" w:type="dxa"/>
            <w:noWrap/>
            <w:vAlign w:val="bottom"/>
            <w:hideMark/>
          </w:tcPr>
          <w:p w14:paraId="65C1069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3.79</w:t>
            </w:r>
          </w:p>
        </w:tc>
        <w:tc>
          <w:tcPr>
            <w:tcW w:w="460" w:type="dxa"/>
            <w:noWrap/>
            <w:vAlign w:val="bottom"/>
            <w:hideMark/>
          </w:tcPr>
          <w:p w14:paraId="3926E32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3.75</w:t>
            </w:r>
          </w:p>
        </w:tc>
      </w:tr>
      <w:tr w:rsidR="0048224E" w:rsidRPr="00707F6D" w14:paraId="3FC80C8E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15130D5A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16F3F53D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450,000 to 499,999</w:t>
            </w:r>
          </w:p>
        </w:tc>
        <w:tc>
          <w:tcPr>
            <w:tcW w:w="680" w:type="dxa"/>
            <w:noWrap/>
            <w:vAlign w:val="bottom"/>
            <w:hideMark/>
          </w:tcPr>
          <w:p w14:paraId="2813D9D6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6.16</w:t>
            </w:r>
          </w:p>
        </w:tc>
        <w:tc>
          <w:tcPr>
            <w:tcW w:w="900" w:type="dxa"/>
            <w:noWrap/>
            <w:vAlign w:val="bottom"/>
            <w:hideMark/>
          </w:tcPr>
          <w:p w14:paraId="1C98B4D2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5.95</w:t>
            </w:r>
          </w:p>
        </w:tc>
        <w:tc>
          <w:tcPr>
            <w:tcW w:w="400" w:type="dxa"/>
            <w:noWrap/>
            <w:vAlign w:val="bottom"/>
            <w:hideMark/>
          </w:tcPr>
          <w:p w14:paraId="295D9A1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5.85</w:t>
            </w:r>
          </w:p>
        </w:tc>
        <w:tc>
          <w:tcPr>
            <w:tcW w:w="400" w:type="dxa"/>
            <w:noWrap/>
            <w:vAlign w:val="bottom"/>
            <w:hideMark/>
          </w:tcPr>
          <w:p w14:paraId="06EDD20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5.63</w:t>
            </w:r>
          </w:p>
        </w:tc>
        <w:tc>
          <w:tcPr>
            <w:tcW w:w="400" w:type="dxa"/>
            <w:noWrap/>
            <w:vAlign w:val="bottom"/>
            <w:hideMark/>
          </w:tcPr>
          <w:p w14:paraId="6C9F36A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5.48</w:t>
            </w:r>
          </w:p>
        </w:tc>
        <w:tc>
          <w:tcPr>
            <w:tcW w:w="400" w:type="dxa"/>
            <w:noWrap/>
            <w:vAlign w:val="bottom"/>
            <w:hideMark/>
          </w:tcPr>
          <w:p w14:paraId="3301666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5.34</w:t>
            </w:r>
          </w:p>
        </w:tc>
        <w:tc>
          <w:tcPr>
            <w:tcW w:w="400" w:type="dxa"/>
            <w:noWrap/>
            <w:vAlign w:val="bottom"/>
            <w:hideMark/>
          </w:tcPr>
          <w:p w14:paraId="57C2A2C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5.19</w:t>
            </w:r>
          </w:p>
        </w:tc>
        <w:tc>
          <w:tcPr>
            <w:tcW w:w="400" w:type="dxa"/>
            <w:noWrap/>
            <w:vAlign w:val="bottom"/>
            <w:hideMark/>
          </w:tcPr>
          <w:p w14:paraId="60EBCE4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5.19</w:t>
            </w:r>
          </w:p>
        </w:tc>
        <w:tc>
          <w:tcPr>
            <w:tcW w:w="400" w:type="dxa"/>
            <w:noWrap/>
            <w:vAlign w:val="bottom"/>
            <w:hideMark/>
          </w:tcPr>
          <w:p w14:paraId="5155BB7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5.08</w:t>
            </w:r>
          </w:p>
        </w:tc>
        <w:tc>
          <w:tcPr>
            <w:tcW w:w="400" w:type="dxa"/>
            <w:noWrap/>
            <w:vAlign w:val="bottom"/>
            <w:hideMark/>
          </w:tcPr>
          <w:p w14:paraId="61064C4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4.99</w:t>
            </w:r>
          </w:p>
        </w:tc>
        <w:tc>
          <w:tcPr>
            <w:tcW w:w="400" w:type="dxa"/>
            <w:noWrap/>
            <w:vAlign w:val="bottom"/>
            <w:hideMark/>
          </w:tcPr>
          <w:p w14:paraId="49A91D8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4.80</w:t>
            </w:r>
          </w:p>
        </w:tc>
        <w:tc>
          <w:tcPr>
            <w:tcW w:w="400" w:type="dxa"/>
            <w:noWrap/>
            <w:vAlign w:val="bottom"/>
            <w:hideMark/>
          </w:tcPr>
          <w:p w14:paraId="77DEA6C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4.76</w:t>
            </w:r>
          </w:p>
        </w:tc>
        <w:tc>
          <w:tcPr>
            <w:tcW w:w="400" w:type="dxa"/>
            <w:noWrap/>
            <w:vAlign w:val="bottom"/>
            <w:hideMark/>
          </w:tcPr>
          <w:p w14:paraId="33B1C96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4.71</w:t>
            </w:r>
          </w:p>
        </w:tc>
        <w:tc>
          <w:tcPr>
            <w:tcW w:w="400" w:type="dxa"/>
            <w:noWrap/>
            <w:vAlign w:val="bottom"/>
            <w:hideMark/>
          </w:tcPr>
          <w:p w14:paraId="4687966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4.66</w:t>
            </w:r>
          </w:p>
        </w:tc>
        <w:tc>
          <w:tcPr>
            <w:tcW w:w="400" w:type="dxa"/>
            <w:noWrap/>
            <w:vAlign w:val="bottom"/>
            <w:hideMark/>
          </w:tcPr>
          <w:p w14:paraId="5AA1090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4.61</w:t>
            </w:r>
          </w:p>
        </w:tc>
        <w:tc>
          <w:tcPr>
            <w:tcW w:w="400" w:type="dxa"/>
            <w:noWrap/>
            <w:vAlign w:val="bottom"/>
            <w:hideMark/>
          </w:tcPr>
          <w:p w14:paraId="6EE3A90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4.57</w:t>
            </w:r>
          </w:p>
        </w:tc>
        <w:tc>
          <w:tcPr>
            <w:tcW w:w="400" w:type="dxa"/>
            <w:noWrap/>
            <w:vAlign w:val="bottom"/>
            <w:hideMark/>
          </w:tcPr>
          <w:p w14:paraId="2ED7814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4.52</w:t>
            </w:r>
          </w:p>
        </w:tc>
        <w:tc>
          <w:tcPr>
            <w:tcW w:w="400" w:type="dxa"/>
            <w:noWrap/>
            <w:vAlign w:val="bottom"/>
            <w:hideMark/>
          </w:tcPr>
          <w:p w14:paraId="1C883D3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4.48</w:t>
            </w:r>
          </w:p>
        </w:tc>
        <w:tc>
          <w:tcPr>
            <w:tcW w:w="400" w:type="dxa"/>
            <w:noWrap/>
            <w:vAlign w:val="bottom"/>
            <w:hideMark/>
          </w:tcPr>
          <w:p w14:paraId="31A1437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4.43</w:t>
            </w:r>
          </w:p>
        </w:tc>
        <w:tc>
          <w:tcPr>
            <w:tcW w:w="400" w:type="dxa"/>
            <w:noWrap/>
            <w:vAlign w:val="bottom"/>
            <w:hideMark/>
          </w:tcPr>
          <w:p w14:paraId="12A5257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4.39</w:t>
            </w:r>
          </w:p>
        </w:tc>
        <w:tc>
          <w:tcPr>
            <w:tcW w:w="400" w:type="dxa"/>
            <w:noWrap/>
            <w:vAlign w:val="bottom"/>
            <w:hideMark/>
          </w:tcPr>
          <w:p w14:paraId="6499F5E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4.34</w:t>
            </w:r>
          </w:p>
        </w:tc>
        <w:tc>
          <w:tcPr>
            <w:tcW w:w="400" w:type="dxa"/>
            <w:noWrap/>
            <w:vAlign w:val="bottom"/>
            <w:hideMark/>
          </w:tcPr>
          <w:p w14:paraId="017C86C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4.30</w:t>
            </w:r>
          </w:p>
        </w:tc>
        <w:tc>
          <w:tcPr>
            <w:tcW w:w="440" w:type="dxa"/>
            <w:noWrap/>
            <w:vAlign w:val="bottom"/>
            <w:hideMark/>
          </w:tcPr>
          <w:p w14:paraId="214C2A0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4.26</w:t>
            </w:r>
          </w:p>
        </w:tc>
        <w:tc>
          <w:tcPr>
            <w:tcW w:w="400" w:type="dxa"/>
            <w:noWrap/>
            <w:vAlign w:val="bottom"/>
            <w:hideMark/>
          </w:tcPr>
          <w:p w14:paraId="01F6552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4.22</w:t>
            </w:r>
          </w:p>
        </w:tc>
        <w:tc>
          <w:tcPr>
            <w:tcW w:w="400" w:type="dxa"/>
            <w:noWrap/>
            <w:vAlign w:val="bottom"/>
            <w:hideMark/>
          </w:tcPr>
          <w:p w14:paraId="622D4DA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4.17</w:t>
            </w:r>
          </w:p>
        </w:tc>
        <w:tc>
          <w:tcPr>
            <w:tcW w:w="400" w:type="dxa"/>
            <w:noWrap/>
            <w:vAlign w:val="bottom"/>
            <w:hideMark/>
          </w:tcPr>
          <w:p w14:paraId="7F092D1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4.13</w:t>
            </w:r>
          </w:p>
        </w:tc>
        <w:tc>
          <w:tcPr>
            <w:tcW w:w="400" w:type="dxa"/>
            <w:noWrap/>
            <w:vAlign w:val="bottom"/>
            <w:hideMark/>
          </w:tcPr>
          <w:p w14:paraId="1E13B89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4.09</w:t>
            </w:r>
          </w:p>
        </w:tc>
        <w:tc>
          <w:tcPr>
            <w:tcW w:w="460" w:type="dxa"/>
            <w:noWrap/>
            <w:vAlign w:val="bottom"/>
            <w:hideMark/>
          </w:tcPr>
          <w:p w14:paraId="759DBF7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4.05</w:t>
            </w:r>
          </w:p>
        </w:tc>
      </w:tr>
      <w:tr w:rsidR="0048224E" w:rsidRPr="00707F6D" w14:paraId="7B66572E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78967E05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406D8F3C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500,000 to 599,999</w:t>
            </w:r>
          </w:p>
        </w:tc>
        <w:tc>
          <w:tcPr>
            <w:tcW w:w="680" w:type="dxa"/>
            <w:noWrap/>
            <w:vAlign w:val="bottom"/>
            <w:hideMark/>
          </w:tcPr>
          <w:p w14:paraId="461CCFBB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6.73</w:t>
            </w:r>
          </w:p>
        </w:tc>
        <w:tc>
          <w:tcPr>
            <w:tcW w:w="900" w:type="dxa"/>
            <w:noWrap/>
            <w:vAlign w:val="bottom"/>
            <w:hideMark/>
          </w:tcPr>
          <w:p w14:paraId="5A5A1817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6.49</w:t>
            </w:r>
          </w:p>
        </w:tc>
        <w:tc>
          <w:tcPr>
            <w:tcW w:w="400" w:type="dxa"/>
            <w:noWrap/>
            <w:vAlign w:val="bottom"/>
            <w:hideMark/>
          </w:tcPr>
          <w:p w14:paraId="4D5B1E6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6.39</w:t>
            </w:r>
          </w:p>
        </w:tc>
        <w:tc>
          <w:tcPr>
            <w:tcW w:w="400" w:type="dxa"/>
            <w:noWrap/>
            <w:vAlign w:val="bottom"/>
            <w:hideMark/>
          </w:tcPr>
          <w:p w14:paraId="3BAAD69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6.15</w:t>
            </w:r>
          </w:p>
        </w:tc>
        <w:tc>
          <w:tcPr>
            <w:tcW w:w="400" w:type="dxa"/>
            <w:noWrap/>
            <w:vAlign w:val="bottom"/>
            <w:hideMark/>
          </w:tcPr>
          <w:p w14:paraId="23F687D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5.99</w:t>
            </w:r>
          </w:p>
        </w:tc>
        <w:tc>
          <w:tcPr>
            <w:tcW w:w="400" w:type="dxa"/>
            <w:noWrap/>
            <w:vAlign w:val="bottom"/>
            <w:hideMark/>
          </w:tcPr>
          <w:p w14:paraId="43C7078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5.83</w:t>
            </w:r>
          </w:p>
        </w:tc>
        <w:tc>
          <w:tcPr>
            <w:tcW w:w="400" w:type="dxa"/>
            <w:noWrap/>
            <w:vAlign w:val="bottom"/>
            <w:hideMark/>
          </w:tcPr>
          <w:p w14:paraId="45794CA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5.67</w:t>
            </w:r>
          </w:p>
        </w:tc>
        <w:tc>
          <w:tcPr>
            <w:tcW w:w="400" w:type="dxa"/>
            <w:noWrap/>
            <w:vAlign w:val="bottom"/>
            <w:hideMark/>
          </w:tcPr>
          <w:p w14:paraId="597F088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5.66</w:t>
            </w:r>
          </w:p>
        </w:tc>
        <w:tc>
          <w:tcPr>
            <w:tcW w:w="400" w:type="dxa"/>
            <w:noWrap/>
            <w:vAlign w:val="bottom"/>
            <w:hideMark/>
          </w:tcPr>
          <w:p w14:paraId="7977C72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5.55</w:t>
            </w:r>
          </w:p>
        </w:tc>
        <w:tc>
          <w:tcPr>
            <w:tcW w:w="400" w:type="dxa"/>
            <w:noWrap/>
            <w:vAlign w:val="bottom"/>
            <w:hideMark/>
          </w:tcPr>
          <w:p w14:paraId="03215E9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5.45</w:t>
            </w:r>
          </w:p>
        </w:tc>
        <w:tc>
          <w:tcPr>
            <w:tcW w:w="400" w:type="dxa"/>
            <w:noWrap/>
            <w:vAlign w:val="bottom"/>
            <w:hideMark/>
          </w:tcPr>
          <w:p w14:paraId="3236C54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5.24</w:t>
            </w:r>
          </w:p>
        </w:tc>
        <w:tc>
          <w:tcPr>
            <w:tcW w:w="400" w:type="dxa"/>
            <w:noWrap/>
            <w:vAlign w:val="bottom"/>
            <w:hideMark/>
          </w:tcPr>
          <w:p w14:paraId="7A3A5F3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5.19</w:t>
            </w:r>
          </w:p>
        </w:tc>
        <w:tc>
          <w:tcPr>
            <w:tcW w:w="400" w:type="dxa"/>
            <w:noWrap/>
            <w:vAlign w:val="bottom"/>
            <w:hideMark/>
          </w:tcPr>
          <w:p w14:paraId="2C64144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5.14</w:t>
            </w:r>
          </w:p>
        </w:tc>
        <w:tc>
          <w:tcPr>
            <w:tcW w:w="400" w:type="dxa"/>
            <w:noWrap/>
            <w:vAlign w:val="bottom"/>
            <w:hideMark/>
          </w:tcPr>
          <w:p w14:paraId="166ACA5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5.09</w:t>
            </w:r>
          </w:p>
        </w:tc>
        <w:tc>
          <w:tcPr>
            <w:tcW w:w="400" w:type="dxa"/>
            <w:noWrap/>
            <w:vAlign w:val="bottom"/>
            <w:hideMark/>
          </w:tcPr>
          <w:p w14:paraId="19E0A68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5.04</w:t>
            </w:r>
          </w:p>
        </w:tc>
        <w:tc>
          <w:tcPr>
            <w:tcW w:w="400" w:type="dxa"/>
            <w:noWrap/>
            <w:vAlign w:val="bottom"/>
            <w:hideMark/>
          </w:tcPr>
          <w:p w14:paraId="5A612A6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4.99</w:t>
            </w:r>
          </w:p>
        </w:tc>
        <w:tc>
          <w:tcPr>
            <w:tcW w:w="400" w:type="dxa"/>
            <w:noWrap/>
            <w:vAlign w:val="bottom"/>
            <w:hideMark/>
          </w:tcPr>
          <w:p w14:paraId="5CA3EB4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4.94</w:t>
            </w:r>
          </w:p>
        </w:tc>
        <w:tc>
          <w:tcPr>
            <w:tcW w:w="400" w:type="dxa"/>
            <w:noWrap/>
            <w:vAlign w:val="bottom"/>
            <w:hideMark/>
          </w:tcPr>
          <w:p w14:paraId="178628C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4.89</w:t>
            </w:r>
          </w:p>
        </w:tc>
        <w:tc>
          <w:tcPr>
            <w:tcW w:w="400" w:type="dxa"/>
            <w:noWrap/>
            <w:vAlign w:val="bottom"/>
            <w:hideMark/>
          </w:tcPr>
          <w:p w14:paraId="10D6812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4.84</w:t>
            </w:r>
          </w:p>
        </w:tc>
        <w:tc>
          <w:tcPr>
            <w:tcW w:w="400" w:type="dxa"/>
            <w:noWrap/>
            <w:vAlign w:val="bottom"/>
            <w:hideMark/>
          </w:tcPr>
          <w:p w14:paraId="1024A2F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4.79</w:t>
            </w:r>
          </w:p>
        </w:tc>
        <w:tc>
          <w:tcPr>
            <w:tcW w:w="400" w:type="dxa"/>
            <w:noWrap/>
            <w:vAlign w:val="bottom"/>
            <w:hideMark/>
          </w:tcPr>
          <w:p w14:paraId="688D68C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4.74</w:t>
            </w:r>
          </w:p>
        </w:tc>
        <w:tc>
          <w:tcPr>
            <w:tcW w:w="400" w:type="dxa"/>
            <w:noWrap/>
            <w:vAlign w:val="bottom"/>
            <w:hideMark/>
          </w:tcPr>
          <w:p w14:paraId="13F95BD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4.70</w:t>
            </w:r>
          </w:p>
        </w:tc>
        <w:tc>
          <w:tcPr>
            <w:tcW w:w="440" w:type="dxa"/>
            <w:noWrap/>
            <w:vAlign w:val="bottom"/>
            <w:hideMark/>
          </w:tcPr>
          <w:p w14:paraId="6045B7E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4.65</w:t>
            </w:r>
          </w:p>
        </w:tc>
        <w:tc>
          <w:tcPr>
            <w:tcW w:w="400" w:type="dxa"/>
            <w:noWrap/>
            <w:vAlign w:val="bottom"/>
            <w:hideMark/>
          </w:tcPr>
          <w:p w14:paraId="6DADD0F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4.60</w:t>
            </w:r>
          </w:p>
        </w:tc>
        <w:tc>
          <w:tcPr>
            <w:tcW w:w="400" w:type="dxa"/>
            <w:noWrap/>
            <w:vAlign w:val="bottom"/>
            <w:hideMark/>
          </w:tcPr>
          <w:p w14:paraId="40378E9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4.56</w:t>
            </w:r>
          </w:p>
        </w:tc>
        <w:tc>
          <w:tcPr>
            <w:tcW w:w="400" w:type="dxa"/>
            <w:noWrap/>
            <w:vAlign w:val="bottom"/>
            <w:hideMark/>
          </w:tcPr>
          <w:p w14:paraId="2E6538E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4.51</w:t>
            </w:r>
          </w:p>
        </w:tc>
        <w:tc>
          <w:tcPr>
            <w:tcW w:w="400" w:type="dxa"/>
            <w:noWrap/>
            <w:vAlign w:val="bottom"/>
            <w:hideMark/>
          </w:tcPr>
          <w:p w14:paraId="7C44C2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4.47</w:t>
            </w:r>
          </w:p>
        </w:tc>
        <w:tc>
          <w:tcPr>
            <w:tcW w:w="460" w:type="dxa"/>
            <w:noWrap/>
            <w:vAlign w:val="bottom"/>
            <w:hideMark/>
          </w:tcPr>
          <w:p w14:paraId="74F1CD8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4.42</w:t>
            </w:r>
          </w:p>
        </w:tc>
      </w:tr>
      <w:tr w:rsidR="0048224E" w:rsidRPr="00707F6D" w14:paraId="20AD3D0F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202B8742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40F0B915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600,000 to 699,999</w:t>
            </w:r>
          </w:p>
        </w:tc>
        <w:tc>
          <w:tcPr>
            <w:tcW w:w="680" w:type="dxa"/>
            <w:noWrap/>
            <w:vAlign w:val="bottom"/>
            <w:hideMark/>
          </w:tcPr>
          <w:p w14:paraId="6DF926C1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7.60</w:t>
            </w:r>
          </w:p>
        </w:tc>
        <w:tc>
          <w:tcPr>
            <w:tcW w:w="900" w:type="dxa"/>
            <w:noWrap/>
            <w:vAlign w:val="bottom"/>
            <w:hideMark/>
          </w:tcPr>
          <w:p w14:paraId="0A50A8F0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7.33</w:t>
            </w:r>
          </w:p>
        </w:tc>
        <w:tc>
          <w:tcPr>
            <w:tcW w:w="400" w:type="dxa"/>
            <w:noWrap/>
            <w:vAlign w:val="bottom"/>
            <w:hideMark/>
          </w:tcPr>
          <w:p w14:paraId="536DA52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7.21</w:t>
            </w:r>
          </w:p>
        </w:tc>
        <w:tc>
          <w:tcPr>
            <w:tcW w:w="400" w:type="dxa"/>
            <w:noWrap/>
            <w:vAlign w:val="bottom"/>
            <w:hideMark/>
          </w:tcPr>
          <w:p w14:paraId="30668CB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6.94</w:t>
            </w:r>
          </w:p>
        </w:tc>
        <w:tc>
          <w:tcPr>
            <w:tcW w:w="400" w:type="dxa"/>
            <w:noWrap/>
            <w:vAlign w:val="bottom"/>
            <w:hideMark/>
          </w:tcPr>
          <w:p w14:paraId="6930E20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6.76</w:t>
            </w:r>
          </w:p>
        </w:tc>
        <w:tc>
          <w:tcPr>
            <w:tcW w:w="400" w:type="dxa"/>
            <w:noWrap/>
            <w:vAlign w:val="bottom"/>
            <w:hideMark/>
          </w:tcPr>
          <w:p w14:paraId="135C246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6.59</w:t>
            </w:r>
          </w:p>
        </w:tc>
        <w:tc>
          <w:tcPr>
            <w:tcW w:w="400" w:type="dxa"/>
            <w:noWrap/>
            <w:vAlign w:val="bottom"/>
            <w:hideMark/>
          </w:tcPr>
          <w:p w14:paraId="50EE231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6.40</w:t>
            </w:r>
          </w:p>
        </w:tc>
        <w:tc>
          <w:tcPr>
            <w:tcW w:w="400" w:type="dxa"/>
            <w:noWrap/>
            <w:vAlign w:val="bottom"/>
            <w:hideMark/>
          </w:tcPr>
          <w:p w14:paraId="5AC4293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6.39</w:t>
            </w:r>
          </w:p>
        </w:tc>
        <w:tc>
          <w:tcPr>
            <w:tcW w:w="400" w:type="dxa"/>
            <w:noWrap/>
            <w:vAlign w:val="bottom"/>
            <w:hideMark/>
          </w:tcPr>
          <w:p w14:paraId="326E7F0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6.26</w:t>
            </w:r>
          </w:p>
        </w:tc>
        <w:tc>
          <w:tcPr>
            <w:tcW w:w="400" w:type="dxa"/>
            <w:noWrap/>
            <w:vAlign w:val="bottom"/>
            <w:hideMark/>
          </w:tcPr>
          <w:p w14:paraId="540CB53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6.15</w:t>
            </w:r>
          </w:p>
        </w:tc>
        <w:tc>
          <w:tcPr>
            <w:tcW w:w="400" w:type="dxa"/>
            <w:noWrap/>
            <w:vAlign w:val="bottom"/>
            <w:hideMark/>
          </w:tcPr>
          <w:p w14:paraId="068FFDB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5.92</w:t>
            </w:r>
          </w:p>
        </w:tc>
        <w:tc>
          <w:tcPr>
            <w:tcW w:w="400" w:type="dxa"/>
            <w:noWrap/>
            <w:vAlign w:val="bottom"/>
            <w:hideMark/>
          </w:tcPr>
          <w:p w14:paraId="5D05BC1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5.86</w:t>
            </w:r>
          </w:p>
        </w:tc>
        <w:tc>
          <w:tcPr>
            <w:tcW w:w="400" w:type="dxa"/>
            <w:noWrap/>
            <w:vAlign w:val="bottom"/>
            <w:hideMark/>
          </w:tcPr>
          <w:p w14:paraId="400E5B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5.80</w:t>
            </w:r>
          </w:p>
        </w:tc>
        <w:tc>
          <w:tcPr>
            <w:tcW w:w="400" w:type="dxa"/>
            <w:noWrap/>
            <w:vAlign w:val="bottom"/>
            <w:hideMark/>
          </w:tcPr>
          <w:p w14:paraId="01D776D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5.74</w:t>
            </w:r>
          </w:p>
        </w:tc>
        <w:tc>
          <w:tcPr>
            <w:tcW w:w="400" w:type="dxa"/>
            <w:noWrap/>
            <w:vAlign w:val="bottom"/>
            <w:hideMark/>
          </w:tcPr>
          <w:p w14:paraId="41F5E53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5.69</w:t>
            </w:r>
          </w:p>
        </w:tc>
        <w:tc>
          <w:tcPr>
            <w:tcW w:w="400" w:type="dxa"/>
            <w:noWrap/>
            <w:vAlign w:val="bottom"/>
            <w:hideMark/>
          </w:tcPr>
          <w:p w14:paraId="1166B4F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5.63</w:t>
            </w:r>
          </w:p>
        </w:tc>
        <w:tc>
          <w:tcPr>
            <w:tcW w:w="400" w:type="dxa"/>
            <w:noWrap/>
            <w:vAlign w:val="bottom"/>
            <w:hideMark/>
          </w:tcPr>
          <w:p w14:paraId="2C3A282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5.57</w:t>
            </w:r>
          </w:p>
        </w:tc>
        <w:tc>
          <w:tcPr>
            <w:tcW w:w="400" w:type="dxa"/>
            <w:noWrap/>
            <w:vAlign w:val="bottom"/>
            <w:hideMark/>
          </w:tcPr>
          <w:p w14:paraId="4E2221C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5.52</w:t>
            </w:r>
          </w:p>
        </w:tc>
        <w:tc>
          <w:tcPr>
            <w:tcW w:w="400" w:type="dxa"/>
            <w:noWrap/>
            <w:vAlign w:val="bottom"/>
            <w:hideMark/>
          </w:tcPr>
          <w:p w14:paraId="0E76941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5.46</w:t>
            </w:r>
          </w:p>
        </w:tc>
        <w:tc>
          <w:tcPr>
            <w:tcW w:w="400" w:type="dxa"/>
            <w:noWrap/>
            <w:vAlign w:val="bottom"/>
            <w:hideMark/>
          </w:tcPr>
          <w:p w14:paraId="761B935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5.41</w:t>
            </w:r>
          </w:p>
        </w:tc>
        <w:tc>
          <w:tcPr>
            <w:tcW w:w="400" w:type="dxa"/>
            <w:noWrap/>
            <w:vAlign w:val="bottom"/>
            <w:hideMark/>
          </w:tcPr>
          <w:p w14:paraId="1AF1374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5.35</w:t>
            </w:r>
          </w:p>
        </w:tc>
        <w:tc>
          <w:tcPr>
            <w:tcW w:w="400" w:type="dxa"/>
            <w:noWrap/>
            <w:vAlign w:val="bottom"/>
            <w:hideMark/>
          </w:tcPr>
          <w:p w14:paraId="32E3104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5.30</w:t>
            </w:r>
          </w:p>
        </w:tc>
        <w:tc>
          <w:tcPr>
            <w:tcW w:w="440" w:type="dxa"/>
            <w:noWrap/>
            <w:vAlign w:val="bottom"/>
            <w:hideMark/>
          </w:tcPr>
          <w:p w14:paraId="4BF4AAC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5.25</w:t>
            </w:r>
          </w:p>
        </w:tc>
        <w:tc>
          <w:tcPr>
            <w:tcW w:w="400" w:type="dxa"/>
            <w:noWrap/>
            <w:vAlign w:val="bottom"/>
            <w:hideMark/>
          </w:tcPr>
          <w:p w14:paraId="044810C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5.20</w:t>
            </w:r>
          </w:p>
        </w:tc>
        <w:tc>
          <w:tcPr>
            <w:tcW w:w="400" w:type="dxa"/>
            <w:noWrap/>
            <w:vAlign w:val="bottom"/>
            <w:hideMark/>
          </w:tcPr>
          <w:p w14:paraId="5BB8412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5.14</w:t>
            </w:r>
          </w:p>
        </w:tc>
        <w:tc>
          <w:tcPr>
            <w:tcW w:w="400" w:type="dxa"/>
            <w:noWrap/>
            <w:vAlign w:val="bottom"/>
            <w:hideMark/>
          </w:tcPr>
          <w:p w14:paraId="46A8BBC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5.09</w:t>
            </w:r>
          </w:p>
        </w:tc>
        <w:tc>
          <w:tcPr>
            <w:tcW w:w="400" w:type="dxa"/>
            <w:noWrap/>
            <w:vAlign w:val="bottom"/>
            <w:hideMark/>
          </w:tcPr>
          <w:p w14:paraId="5239959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5.04</w:t>
            </w:r>
          </w:p>
        </w:tc>
        <w:tc>
          <w:tcPr>
            <w:tcW w:w="460" w:type="dxa"/>
            <w:noWrap/>
            <w:vAlign w:val="bottom"/>
            <w:hideMark/>
          </w:tcPr>
          <w:p w14:paraId="062DA8B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4.99</w:t>
            </w:r>
          </w:p>
        </w:tc>
      </w:tr>
      <w:tr w:rsidR="0048224E" w:rsidRPr="00707F6D" w14:paraId="02F133B9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310C291D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3A920E02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700,000 to 799,999</w:t>
            </w:r>
          </w:p>
        </w:tc>
        <w:tc>
          <w:tcPr>
            <w:tcW w:w="680" w:type="dxa"/>
            <w:noWrap/>
            <w:vAlign w:val="bottom"/>
            <w:hideMark/>
          </w:tcPr>
          <w:p w14:paraId="10303FB7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8.42</w:t>
            </w:r>
          </w:p>
        </w:tc>
        <w:tc>
          <w:tcPr>
            <w:tcW w:w="900" w:type="dxa"/>
            <w:noWrap/>
            <w:vAlign w:val="bottom"/>
            <w:hideMark/>
          </w:tcPr>
          <w:p w14:paraId="260912EB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8.13</w:t>
            </w:r>
          </w:p>
        </w:tc>
        <w:tc>
          <w:tcPr>
            <w:tcW w:w="400" w:type="dxa"/>
            <w:noWrap/>
            <w:vAlign w:val="bottom"/>
            <w:hideMark/>
          </w:tcPr>
          <w:p w14:paraId="4527872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8.00</w:t>
            </w:r>
          </w:p>
        </w:tc>
        <w:tc>
          <w:tcPr>
            <w:tcW w:w="400" w:type="dxa"/>
            <w:noWrap/>
            <w:vAlign w:val="bottom"/>
            <w:hideMark/>
          </w:tcPr>
          <w:p w14:paraId="1877DAF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7.70</w:t>
            </w:r>
          </w:p>
        </w:tc>
        <w:tc>
          <w:tcPr>
            <w:tcW w:w="400" w:type="dxa"/>
            <w:noWrap/>
            <w:vAlign w:val="bottom"/>
            <w:hideMark/>
          </w:tcPr>
          <w:p w14:paraId="49176D9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7.49</w:t>
            </w:r>
          </w:p>
        </w:tc>
        <w:tc>
          <w:tcPr>
            <w:tcW w:w="400" w:type="dxa"/>
            <w:noWrap/>
            <w:vAlign w:val="bottom"/>
            <w:hideMark/>
          </w:tcPr>
          <w:p w14:paraId="22D37D5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7.30</w:t>
            </w:r>
          </w:p>
        </w:tc>
        <w:tc>
          <w:tcPr>
            <w:tcW w:w="400" w:type="dxa"/>
            <w:noWrap/>
            <w:vAlign w:val="bottom"/>
            <w:hideMark/>
          </w:tcPr>
          <w:p w14:paraId="267B48E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7.09</w:t>
            </w:r>
          </w:p>
        </w:tc>
        <w:tc>
          <w:tcPr>
            <w:tcW w:w="400" w:type="dxa"/>
            <w:noWrap/>
            <w:vAlign w:val="bottom"/>
            <w:hideMark/>
          </w:tcPr>
          <w:p w14:paraId="62A8431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7.09</w:t>
            </w:r>
          </w:p>
        </w:tc>
        <w:tc>
          <w:tcPr>
            <w:tcW w:w="400" w:type="dxa"/>
            <w:noWrap/>
            <w:vAlign w:val="bottom"/>
            <w:hideMark/>
          </w:tcPr>
          <w:p w14:paraId="6C21E71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6.94</w:t>
            </w:r>
          </w:p>
        </w:tc>
        <w:tc>
          <w:tcPr>
            <w:tcW w:w="400" w:type="dxa"/>
            <w:noWrap/>
            <w:vAlign w:val="bottom"/>
            <w:hideMark/>
          </w:tcPr>
          <w:p w14:paraId="6BAC8B7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6.82</w:t>
            </w:r>
          </w:p>
        </w:tc>
        <w:tc>
          <w:tcPr>
            <w:tcW w:w="400" w:type="dxa"/>
            <w:noWrap/>
            <w:vAlign w:val="bottom"/>
            <w:hideMark/>
          </w:tcPr>
          <w:p w14:paraId="556E5F9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6.56</w:t>
            </w:r>
          </w:p>
        </w:tc>
        <w:tc>
          <w:tcPr>
            <w:tcW w:w="400" w:type="dxa"/>
            <w:noWrap/>
            <w:vAlign w:val="bottom"/>
            <w:hideMark/>
          </w:tcPr>
          <w:p w14:paraId="06551EB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6.50</w:t>
            </w:r>
          </w:p>
        </w:tc>
        <w:tc>
          <w:tcPr>
            <w:tcW w:w="400" w:type="dxa"/>
            <w:noWrap/>
            <w:vAlign w:val="bottom"/>
            <w:hideMark/>
          </w:tcPr>
          <w:p w14:paraId="0A87E83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6.43</w:t>
            </w:r>
          </w:p>
        </w:tc>
        <w:tc>
          <w:tcPr>
            <w:tcW w:w="400" w:type="dxa"/>
            <w:noWrap/>
            <w:vAlign w:val="bottom"/>
            <w:hideMark/>
          </w:tcPr>
          <w:p w14:paraId="1AE42D0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6.37</w:t>
            </w:r>
          </w:p>
        </w:tc>
        <w:tc>
          <w:tcPr>
            <w:tcW w:w="400" w:type="dxa"/>
            <w:noWrap/>
            <w:vAlign w:val="bottom"/>
            <w:hideMark/>
          </w:tcPr>
          <w:p w14:paraId="3E9FE4A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6.30</w:t>
            </w:r>
          </w:p>
        </w:tc>
        <w:tc>
          <w:tcPr>
            <w:tcW w:w="400" w:type="dxa"/>
            <w:noWrap/>
            <w:vAlign w:val="bottom"/>
            <w:hideMark/>
          </w:tcPr>
          <w:p w14:paraId="171360E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6.24</w:t>
            </w:r>
          </w:p>
        </w:tc>
        <w:tc>
          <w:tcPr>
            <w:tcW w:w="400" w:type="dxa"/>
            <w:noWrap/>
            <w:vAlign w:val="bottom"/>
            <w:hideMark/>
          </w:tcPr>
          <w:p w14:paraId="5D78C13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6.18</w:t>
            </w:r>
          </w:p>
        </w:tc>
        <w:tc>
          <w:tcPr>
            <w:tcW w:w="400" w:type="dxa"/>
            <w:noWrap/>
            <w:vAlign w:val="bottom"/>
            <w:hideMark/>
          </w:tcPr>
          <w:p w14:paraId="7C99A2F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6.12</w:t>
            </w:r>
          </w:p>
        </w:tc>
        <w:tc>
          <w:tcPr>
            <w:tcW w:w="400" w:type="dxa"/>
            <w:noWrap/>
            <w:vAlign w:val="bottom"/>
            <w:hideMark/>
          </w:tcPr>
          <w:p w14:paraId="2D0DAFD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6.06</w:t>
            </w:r>
          </w:p>
        </w:tc>
        <w:tc>
          <w:tcPr>
            <w:tcW w:w="400" w:type="dxa"/>
            <w:noWrap/>
            <w:vAlign w:val="bottom"/>
            <w:hideMark/>
          </w:tcPr>
          <w:p w14:paraId="01201B0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6.00</w:t>
            </w:r>
          </w:p>
        </w:tc>
        <w:tc>
          <w:tcPr>
            <w:tcW w:w="400" w:type="dxa"/>
            <w:noWrap/>
            <w:vAlign w:val="bottom"/>
            <w:hideMark/>
          </w:tcPr>
          <w:p w14:paraId="47B9DDC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5.94</w:t>
            </w:r>
          </w:p>
        </w:tc>
        <w:tc>
          <w:tcPr>
            <w:tcW w:w="400" w:type="dxa"/>
            <w:noWrap/>
            <w:vAlign w:val="bottom"/>
            <w:hideMark/>
          </w:tcPr>
          <w:p w14:paraId="407D9C9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5.88</w:t>
            </w:r>
          </w:p>
        </w:tc>
        <w:tc>
          <w:tcPr>
            <w:tcW w:w="440" w:type="dxa"/>
            <w:noWrap/>
            <w:vAlign w:val="bottom"/>
            <w:hideMark/>
          </w:tcPr>
          <w:p w14:paraId="2DEC4F5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5.82</w:t>
            </w:r>
          </w:p>
        </w:tc>
        <w:tc>
          <w:tcPr>
            <w:tcW w:w="400" w:type="dxa"/>
            <w:noWrap/>
            <w:vAlign w:val="bottom"/>
            <w:hideMark/>
          </w:tcPr>
          <w:p w14:paraId="5DAD000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5.76</w:t>
            </w:r>
          </w:p>
        </w:tc>
        <w:tc>
          <w:tcPr>
            <w:tcW w:w="400" w:type="dxa"/>
            <w:noWrap/>
            <w:vAlign w:val="bottom"/>
            <w:hideMark/>
          </w:tcPr>
          <w:p w14:paraId="50E68ED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5.70</w:t>
            </w:r>
          </w:p>
        </w:tc>
        <w:tc>
          <w:tcPr>
            <w:tcW w:w="400" w:type="dxa"/>
            <w:noWrap/>
            <w:vAlign w:val="bottom"/>
            <w:hideMark/>
          </w:tcPr>
          <w:p w14:paraId="3803A65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5.64</w:t>
            </w:r>
          </w:p>
        </w:tc>
        <w:tc>
          <w:tcPr>
            <w:tcW w:w="400" w:type="dxa"/>
            <w:noWrap/>
            <w:vAlign w:val="bottom"/>
            <w:hideMark/>
          </w:tcPr>
          <w:p w14:paraId="7F10A98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5.59</w:t>
            </w:r>
          </w:p>
        </w:tc>
        <w:tc>
          <w:tcPr>
            <w:tcW w:w="460" w:type="dxa"/>
            <w:noWrap/>
            <w:vAlign w:val="bottom"/>
            <w:hideMark/>
          </w:tcPr>
          <w:p w14:paraId="3D445EA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5.53</w:t>
            </w:r>
          </w:p>
        </w:tc>
      </w:tr>
      <w:tr w:rsidR="0048224E" w:rsidRPr="00707F6D" w14:paraId="1B18F7A5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7A59F301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67CC7369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800,000 to 899,999</w:t>
            </w:r>
          </w:p>
        </w:tc>
        <w:tc>
          <w:tcPr>
            <w:tcW w:w="680" w:type="dxa"/>
            <w:noWrap/>
            <w:vAlign w:val="bottom"/>
            <w:hideMark/>
          </w:tcPr>
          <w:p w14:paraId="29747244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9.43</w:t>
            </w:r>
          </w:p>
        </w:tc>
        <w:tc>
          <w:tcPr>
            <w:tcW w:w="900" w:type="dxa"/>
            <w:noWrap/>
            <w:vAlign w:val="bottom"/>
            <w:hideMark/>
          </w:tcPr>
          <w:p w14:paraId="73505C7D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9.08</w:t>
            </w:r>
          </w:p>
        </w:tc>
        <w:tc>
          <w:tcPr>
            <w:tcW w:w="400" w:type="dxa"/>
            <w:noWrap/>
            <w:vAlign w:val="bottom"/>
            <w:hideMark/>
          </w:tcPr>
          <w:p w14:paraId="6CF913A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8.92</w:t>
            </w:r>
          </w:p>
        </w:tc>
        <w:tc>
          <w:tcPr>
            <w:tcW w:w="400" w:type="dxa"/>
            <w:noWrap/>
            <w:vAlign w:val="bottom"/>
            <w:hideMark/>
          </w:tcPr>
          <w:p w14:paraId="2A74E62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8.56</w:t>
            </w:r>
          </w:p>
        </w:tc>
        <w:tc>
          <w:tcPr>
            <w:tcW w:w="400" w:type="dxa"/>
            <w:noWrap/>
            <w:vAlign w:val="bottom"/>
            <w:hideMark/>
          </w:tcPr>
          <w:p w14:paraId="61AF692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8.32</w:t>
            </w:r>
          </w:p>
        </w:tc>
        <w:tc>
          <w:tcPr>
            <w:tcW w:w="400" w:type="dxa"/>
            <w:noWrap/>
            <w:vAlign w:val="bottom"/>
            <w:hideMark/>
          </w:tcPr>
          <w:p w14:paraId="21629D7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8.09</w:t>
            </w:r>
          </w:p>
        </w:tc>
        <w:tc>
          <w:tcPr>
            <w:tcW w:w="400" w:type="dxa"/>
            <w:noWrap/>
            <w:vAlign w:val="bottom"/>
            <w:hideMark/>
          </w:tcPr>
          <w:p w14:paraId="5F40C2D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7.84</w:t>
            </w:r>
          </w:p>
        </w:tc>
        <w:tc>
          <w:tcPr>
            <w:tcW w:w="400" w:type="dxa"/>
            <w:noWrap/>
            <w:vAlign w:val="bottom"/>
            <w:hideMark/>
          </w:tcPr>
          <w:p w14:paraId="527E8FC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7.83</w:t>
            </w:r>
          </w:p>
        </w:tc>
        <w:tc>
          <w:tcPr>
            <w:tcW w:w="400" w:type="dxa"/>
            <w:noWrap/>
            <w:vAlign w:val="bottom"/>
            <w:hideMark/>
          </w:tcPr>
          <w:p w14:paraId="5C5FE7C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7.66</w:t>
            </w:r>
          </w:p>
        </w:tc>
        <w:tc>
          <w:tcPr>
            <w:tcW w:w="400" w:type="dxa"/>
            <w:noWrap/>
            <w:vAlign w:val="bottom"/>
            <w:hideMark/>
          </w:tcPr>
          <w:p w14:paraId="664B35C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7.51</w:t>
            </w:r>
          </w:p>
        </w:tc>
        <w:tc>
          <w:tcPr>
            <w:tcW w:w="400" w:type="dxa"/>
            <w:noWrap/>
            <w:vAlign w:val="bottom"/>
            <w:hideMark/>
          </w:tcPr>
          <w:p w14:paraId="6E5BCD0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7.20</w:t>
            </w:r>
          </w:p>
        </w:tc>
        <w:tc>
          <w:tcPr>
            <w:tcW w:w="400" w:type="dxa"/>
            <w:noWrap/>
            <w:vAlign w:val="bottom"/>
            <w:hideMark/>
          </w:tcPr>
          <w:p w14:paraId="52D5009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7.13</w:t>
            </w:r>
          </w:p>
        </w:tc>
        <w:tc>
          <w:tcPr>
            <w:tcW w:w="400" w:type="dxa"/>
            <w:noWrap/>
            <w:vAlign w:val="bottom"/>
            <w:hideMark/>
          </w:tcPr>
          <w:p w14:paraId="5084C80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7.06</w:t>
            </w:r>
          </w:p>
        </w:tc>
        <w:tc>
          <w:tcPr>
            <w:tcW w:w="400" w:type="dxa"/>
            <w:noWrap/>
            <w:vAlign w:val="bottom"/>
            <w:hideMark/>
          </w:tcPr>
          <w:p w14:paraId="10FA4AE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6.99</w:t>
            </w:r>
          </w:p>
        </w:tc>
        <w:tc>
          <w:tcPr>
            <w:tcW w:w="400" w:type="dxa"/>
            <w:noWrap/>
            <w:vAlign w:val="bottom"/>
            <w:hideMark/>
          </w:tcPr>
          <w:p w14:paraId="6D172B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6.92</w:t>
            </w:r>
          </w:p>
        </w:tc>
        <w:tc>
          <w:tcPr>
            <w:tcW w:w="400" w:type="dxa"/>
            <w:noWrap/>
            <w:vAlign w:val="bottom"/>
            <w:hideMark/>
          </w:tcPr>
          <w:p w14:paraId="2CF8025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6.85</w:t>
            </w:r>
          </w:p>
        </w:tc>
        <w:tc>
          <w:tcPr>
            <w:tcW w:w="400" w:type="dxa"/>
            <w:noWrap/>
            <w:vAlign w:val="bottom"/>
            <w:hideMark/>
          </w:tcPr>
          <w:p w14:paraId="417E4CD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6.78</w:t>
            </w:r>
          </w:p>
        </w:tc>
        <w:tc>
          <w:tcPr>
            <w:tcW w:w="400" w:type="dxa"/>
            <w:noWrap/>
            <w:vAlign w:val="bottom"/>
            <w:hideMark/>
          </w:tcPr>
          <w:p w14:paraId="2555FB3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6.71</w:t>
            </w:r>
          </w:p>
        </w:tc>
        <w:tc>
          <w:tcPr>
            <w:tcW w:w="400" w:type="dxa"/>
            <w:noWrap/>
            <w:vAlign w:val="bottom"/>
            <w:hideMark/>
          </w:tcPr>
          <w:p w14:paraId="6E94430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6.65</w:t>
            </w:r>
          </w:p>
        </w:tc>
        <w:tc>
          <w:tcPr>
            <w:tcW w:w="400" w:type="dxa"/>
            <w:noWrap/>
            <w:vAlign w:val="bottom"/>
            <w:hideMark/>
          </w:tcPr>
          <w:p w14:paraId="48DC44A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6.58</w:t>
            </w:r>
          </w:p>
        </w:tc>
        <w:tc>
          <w:tcPr>
            <w:tcW w:w="400" w:type="dxa"/>
            <w:noWrap/>
            <w:vAlign w:val="bottom"/>
            <w:hideMark/>
          </w:tcPr>
          <w:p w14:paraId="45427DB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6.52</w:t>
            </w:r>
          </w:p>
        </w:tc>
        <w:tc>
          <w:tcPr>
            <w:tcW w:w="400" w:type="dxa"/>
            <w:noWrap/>
            <w:vAlign w:val="bottom"/>
            <w:hideMark/>
          </w:tcPr>
          <w:p w14:paraId="22DE383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6.45</w:t>
            </w:r>
          </w:p>
        </w:tc>
        <w:tc>
          <w:tcPr>
            <w:tcW w:w="440" w:type="dxa"/>
            <w:noWrap/>
            <w:vAlign w:val="bottom"/>
            <w:hideMark/>
          </w:tcPr>
          <w:p w14:paraId="421F622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6.39</w:t>
            </w:r>
          </w:p>
        </w:tc>
        <w:tc>
          <w:tcPr>
            <w:tcW w:w="400" w:type="dxa"/>
            <w:noWrap/>
            <w:vAlign w:val="bottom"/>
            <w:hideMark/>
          </w:tcPr>
          <w:p w14:paraId="4906747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6.32</w:t>
            </w:r>
          </w:p>
        </w:tc>
        <w:tc>
          <w:tcPr>
            <w:tcW w:w="400" w:type="dxa"/>
            <w:noWrap/>
            <w:vAlign w:val="bottom"/>
            <w:hideMark/>
          </w:tcPr>
          <w:p w14:paraId="17B01AA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6.26</w:t>
            </w:r>
          </w:p>
        </w:tc>
        <w:tc>
          <w:tcPr>
            <w:tcW w:w="400" w:type="dxa"/>
            <w:noWrap/>
            <w:vAlign w:val="bottom"/>
            <w:hideMark/>
          </w:tcPr>
          <w:p w14:paraId="59FB75C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6.20</w:t>
            </w:r>
          </w:p>
        </w:tc>
        <w:tc>
          <w:tcPr>
            <w:tcW w:w="400" w:type="dxa"/>
            <w:noWrap/>
            <w:vAlign w:val="bottom"/>
            <w:hideMark/>
          </w:tcPr>
          <w:p w14:paraId="1EE2F9F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6.13</w:t>
            </w:r>
          </w:p>
        </w:tc>
        <w:tc>
          <w:tcPr>
            <w:tcW w:w="460" w:type="dxa"/>
            <w:noWrap/>
            <w:vAlign w:val="bottom"/>
            <w:hideMark/>
          </w:tcPr>
          <w:p w14:paraId="049D217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6.07</w:t>
            </w:r>
          </w:p>
        </w:tc>
      </w:tr>
      <w:tr w:rsidR="0048224E" w:rsidRPr="00707F6D" w14:paraId="27286E68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27E137A1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061FE84B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900,000 or greater</w:t>
            </w:r>
          </w:p>
        </w:tc>
        <w:tc>
          <w:tcPr>
            <w:tcW w:w="680" w:type="dxa"/>
            <w:noWrap/>
            <w:vAlign w:val="bottom"/>
            <w:hideMark/>
          </w:tcPr>
          <w:p w14:paraId="111F3FB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10.51</w:t>
            </w:r>
          </w:p>
        </w:tc>
        <w:tc>
          <w:tcPr>
            <w:tcW w:w="900" w:type="dxa"/>
            <w:noWrap/>
            <w:vAlign w:val="bottom"/>
            <w:hideMark/>
          </w:tcPr>
          <w:p w14:paraId="76DB36D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10.08</w:t>
            </w:r>
          </w:p>
        </w:tc>
        <w:tc>
          <w:tcPr>
            <w:tcW w:w="400" w:type="dxa"/>
            <w:noWrap/>
            <w:vAlign w:val="bottom"/>
            <w:hideMark/>
          </w:tcPr>
          <w:p w14:paraId="52D422F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9.89</w:t>
            </w:r>
          </w:p>
        </w:tc>
        <w:tc>
          <w:tcPr>
            <w:tcW w:w="400" w:type="dxa"/>
            <w:noWrap/>
            <w:vAlign w:val="bottom"/>
            <w:hideMark/>
          </w:tcPr>
          <w:p w14:paraId="2F4E023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9.47</w:t>
            </w:r>
          </w:p>
        </w:tc>
        <w:tc>
          <w:tcPr>
            <w:tcW w:w="400" w:type="dxa"/>
            <w:noWrap/>
            <w:vAlign w:val="bottom"/>
            <w:hideMark/>
          </w:tcPr>
          <w:p w14:paraId="5EB809C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9.17</w:t>
            </w:r>
          </w:p>
        </w:tc>
        <w:tc>
          <w:tcPr>
            <w:tcW w:w="400" w:type="dxa"/>
            <w:noWrap/>
            <w:vAlign w:val="bottom"/>
            <w:hideMark/>
          </w:tcPr>
          <w:p w14:paraId="555C765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8.90</w:t>
            </w:r>
          </w:p>
        </w:tc>
        <w:tc>
          <w:tcPr>
            <w:tcW w:w="400" w:type="dxa"/>
            <w:noWrap/>
            <w:vAlign w:val="bottom"/>
            <w:hideMark/>
          </w:tcPr>
          <w:p w14:paraId="5735511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8.59</w:t>
            </w:r>
          </w:p>
        </w:tc>
        <w:tc>
          <w:tcPr>
            <w:tcW w:w="400" w:type="dxa"/>
            <w:noWrap/>
            <w:vAlign w:val="bottom"/>
            <w:hideMark/>
          </w:tcPr>
          <w:p w14:paraId="33746C2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8.59</w:t>
            </w:r>
          </w:p>
        </w:tc>
        <w:tc>
          <w:tcPr>
            <w:tcW w:w="400" w:type="dxa"/>
            <w:noWrap/>
            <w:vAlign w:val="bottom"/>
            <w:hideMark/>
          </w:tcPr>
          <w:p w14:paraId="146689C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8.38</w:t>
            </w:r>
          </w:p>
        </w:tc>
        <w:tc>
          <w:tcPr>
            <w:tcW w:w="400" w:type="dxa"/>
            <w:noWrap/>
            <w:vAlign w:val="bottom"/>
            <w:hideMark/>
          </w:tcPr>
          <w:p w14:paraId="3CC0A78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8.20</w:t>
            </w:r>
          </w:p>
        </w:tc>
        <w:tc>
          <w:tcPr>
            <w:tcW w:w="400" w:type="dxa"/>
            <w:noWrap/>
            <w:vAlign w:val="bottom"/>
            <w:hideMark/>
          </w:tcPr>
          <w:p w14:paraId="45E7D92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7.83</w:t>
            </w:r>
          </w:p>
        </w:tc>
        <w:tc>
          <w:tcPr>
            <w:tcW w:w="400" w:type="dxa"/>
            <w:noWrap/>
            <w:vAlign w:val="bottom"/>
            <w:hideMark/>
          </w:tcPr>
          <w:p w14:paraId="6A81C73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7.76</w:t>
            </w:r>
          </w:p>
        </w:tc>
        <w:tc>
          <w:tcPr>
            <w:tcW w:w="400" w:type="dxa"/>
            <w:noWrap/>
            <w:vAlign w:val="bottom"/>
            <w:hideMark/>
          </w:tcPr>
          <w:p w14:paraId="0FC3747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7.68</w:t>
            </w:r>
          </w:p>
        </w:tc>
        <w:tc>
          <w:tcPr>
            <w:tcW w:w="400" w:type="dxa"/>
            <w:noWrap/>
            <w:vAlign w:val="bottom"/>
            <w:hideMark/>
          </w:tcPr>
          <w:p w14:paraId="58581F5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7.60</w:t>
            </w:r>
          </w:p>
        </w:tc>
        <w:tc>
          <w:tcPr>
            <w:tcW w:w="400" w:type="dxa"/>
            <w:noWrap/>
            <w:vAlign w:val="bottom"/>
            <w:hideMark/>
          </w:tcPr>
          <w:p w14:paraId="47B7678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7.53</w:t>
            </w:r>
          </w:p>
        </w:tc>
        <w:tc>
          <w:tcPr>
            <w:tcW w:w="400" w:type="dxa"/>
            <w:noWrap/>
            <w:vAlign w:val="bottom"/>
            <w:hideMark/>
          </w:tcPr>
          <w:p w14:paraId="620CA4B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7.45</w:t>
            </w:r>
          </w:p>
        </w:tc>
        <w:tc>
          <w:tcPr>
            <w:tcW w:w="400" w:type="dxa"/>
            <w:noWrap/>
            <w:vAlign w:val="bottom"/>
            <w:hideMark/>
          </w:tcPr>
          <w:p w14:paraId="1A17595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7.38</w:t>
            </w:r>
          </w:p>
        </w:tc>
        <w:tc>
          <w:tcPr>
            <w:tcW w:w="400" w:type="dxa"/>
            <w:noWrap/>
            <w:vAlign w:val="bottom"/>
            <w:hideMark/>
          </w:tcPr>
          <w:p w14:paraId="0CCC4C0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7.30</w:t>
            </w:r>
          </w:p>
        </w:tc>
        <w:tc>
          <w:tcPr>
            <w:tcW w:w="400" w:type="dxa"/>
            <w:noWrap/>
            <w:vAlign w:val="bottom"/>
            <w:hideMark/>
          </w:tcPr>
          <w:p w14:paraId="148DA36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7.23</w:t>
            </w:r>
          </w:p>
        </w:tc>
        <w:tc>
          <w:tcPr>
            <w:tcW w:w="400" w:type="dxa"/>
            <w:noWrap/>
            <w:vAlign w:val="bottom"/>
            <w:hideMark/>
          </w:tcPr>
          <w:p w14:paraId="18C3623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7.16</w:t>
            </w:r>
          </w:p>
        </w:tc>
        <w:tc>
          <w:tcPr>
            <w:tcW w:w="400" w:type="dxa"/>
            <w:noWrap/>
            <w:vAlign w:val="bottom"/>
            <w:hideMark/>
          </w:tcPr>
          <w:p w14:paraId="1A9CAF9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7.09</w:t>
            </w:r>
          </w:p>
        </w:tc>
        <w:tc>
          <w:tcPr>
            <w:tcW w:w="400" w:type="dxa"/>
            <w:noWrap/>
            <w:vAlign w:val="bottom"/>
            <w:hideMark/>
          </w:tcPr>
          <w:p w14:paraId="080980F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7.01</w:t>
            </w:r>
          </w:p>
        </w:tc>
        <w:tc>
          <w:tcPr>
            <w:tcW w:w="440" w:type="dxa"/>
            <w:noWrap/>
            <w:vAlign w:val="bottom"/>
            <w:hideMark/>
          </w:tcPr>
          <w:p w14:paraId="6FA4306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6.94</w:t>
            </w:r>
          </w:p>
        </w:tc>
        <w:tc>
          <w:tcPr>
            <w:tcW w:w="400" w:type="dxa"/>
            <w:noWrap/>
            <w:vAlign w:val="bottom"/>
            <w:hideMark/>
          </w:tcPr>
          <w:p w14:paraId="08E2E37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6.87</w:t>
            </w:r>
          </w:p>
        </w:tc>
        <w:tc>
          <w:tcPr>
            <w:tcW w:w="400" w:type="dxa"/>
            <w:noWrap/>
            <w:vAlign w:val="bottom"/>
            <w:hideMark/>
          </w:tcPr>
          <w:p w14:paraId="033D680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6.81</w:t>
            </w:r>
          </w:p>
        </w:tc>
        <w:tc>
          <w:tcPr>
            <w:tcW w:w="400" w:type="dxa"/>
            <w:noWrap/>
            <w:vAlign w:val="bottom"/>
            <w:hideMark/>
          </w:tcPr>
          <w:p w14:paraId="65CBE06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6.74</w:t>
            </w:r>
          </w:p>
        </w:tc>
        <w:tc>
          <w:tcPr>
            <w:tcW w:w="400" w:type="dxa"/>
            <w:noWrap/>
            <w:vAlign w:val="bottom"/>
            <w:hideMark/>
          </w:tcPr>
          <w:p w14:paraId="596CBA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6.67</w:t>
            </w:r>
          </w:p>
        </w:tc>
        <w:tc>
          <w:tcPr>
            <w:tcW w:w="460" w:type="dxa"/>
            <w:noWrap/>
            <w:vAlign w:val="bottom"/>
            <w:hideMark/>
          </w:tcPr>
          <w:p w14:paraId="3B46D36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6.60</w:t>
            </w:r>
          </w:p>
        </w:tc>
      </w:tr>
    </w:tbl>
    <w:p w14:paraId="552065C5" w14:textId="77777777" w:rsidR="0048224E" w:rsidRPr="00707F6D" w:rsidRDefault="0048224E" w:rsidP="0048224E">
      <w:pPr>
        <w:pStyle w:val="tablecaption"/>
      </w:pPr>
      <w:r w:rsidRPr="00707F6D">
        <w:t xml:space="preserve">Table 301.C.2.a.(3) Private Passenger Types Vehicle Value Factors </w:t>
      </w:r>
      <w:r w:rsidRPr="00707F6D">
        <w:rPr>
          <w:rFonts w:cs="Arial"/>
        </w:rPr>
        <w:t>–</w:t>
      </w:r>
      <w:r w:rsidRPr="00707F6D">
        <w:t xml:space="preserve"> Collision With Actual Cash Value Rating</w:t>
      </w:r>
    </w:p>
    <w:p w14:paraId="56ED162D" w14:textId="77777777" w:rsidR="0048224E" w:rsidRPr="00707F6D" w:rsidRDefault="0048224E" w:rsidP="0048224E">
      <w:pPr>
        <w:pStyle w:val="isonormal"/>
      </w:pPr>
    </w:p>
    <w:p w14:paraId="60788D7E" w14:textId="77777777" w:rsidR="0048224E" w:rsidRPr="00707F6D" w:rsidRDefault="0048224E" w:rsidP="0048224E">
      <w:pPr>
        <w:pStyle w:val="outlinehd5"/>
      </w:pPr>
      <w:r w:rsidRPr="00707F6D">
        <w:tab/>
        <w:t>(4)</w:t>
      </w:r>
      <w:r w:rsidRPr="00707F6D">
        <w:tab/>
        <w:t xml:space="preserve">Non-zone-rated Trailers Vehicle Value Factors </w:t>
      </w:r>
      <w:r w:rsidRPr="00707F6D">
        <w:rPr>
          <w:rFonts w:cs="Arial"/>
        </w:rPr>
        <w:t>–</w:t>
      </w:r>
      <w:r w:rsidRPr="00707F6D">
        <w:t xml:space="preserve"> Collision With Actual Cash Value Rating</w:t>
      </w:r>
    </w:p>
    <w:p w14:paraId="0BD9101D" w14:textId="77777777" w:rsidR="0048224E" w:rsidRPr="00707F6D" w:rsidRDefault="0048224E" w:rsidP="0048224E">
      <w:pPr>
        <w:pStyle w:val="space4"/>
      </w:pPr>
    </w:p>
    <w:tbl>
      <w:tblPr>
        <w:tblW w:w="13860" w:type="dxa"/>
        <w:tblInd w:w="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1580"/>
        <w:gridCol w:w="680"/>
        <w:gridCol w:w="9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40"/>
        <w:gridCol w:w="400"/>
        <w:gridCol w:w="400"/>
        <w:gridCol w:w="400"/>
        <w:gridCol w:w="400"/>
        <w:gridCol w:w="460"/>
      </w:tblGrid>
      <w:tr w:rsidR="0048224E" w:rsidRPr="00707F6D" w14:paraId="2E665FB0" w14:textId="77777777" w:rsidTr="00FA7CA7">
        <w:trPr>
          <w:trHeight w:val="190"/>
        </w:trPr>
        <w:tc>
          <w:tcPr>
            <w:tcW w:w="1780" w:type="dxa"/>
            <w:gridSpan w:val="2"/>
            <w:vAlign w:val="bottom"/>
            <w:hideMark/>
          </w:tcPr>
          <w:p w14:paraId="214BED3F" w14:textId="77777777" w:rsidR="0048224E" w:rsidRPr="00707F6D" w:rsidRDefault="0048224E" w:rsidP="00FA7CA7">
            <w:pPr>
              <w:pStyle w:val="tablehead"/>
            </w:pPr>
            <w:r w:rsidRPr="00707F6D">
              <w:t>OCN Price Bracket</w:t>
            </w:r>
          </w:p>
        </w:tc>
        <w:tc>
          <w:tcPr>
            <w:tcW w:w="680" w:type="dxa"/>
            <w:vAlign w:val="bottom"/>
            <w:hideMark/>
          </w:tcPr>
          <w:p w14:paraId="78D95303" w14:textId="77777777" w:rsidR="0048224E" w:rsidRPr="00707F6D" w:rsidRDefault="0048224E" w:rsidP="00FA7CA7">
            <w:pPr>
              <w:pStyle w:val="tablehead"/>
            </w:pPr>
            <w:r w:rsidRPr="00707F6D">
              <w:t xml:space="preserve">Current Model Year </w:t>
            </w:r>
          </w:p>
        </w:tc>
        <w:tc>
          <w:tcPr>
            <w:tcW w:w="900" w:type="dxa"/>
            <w:vAlign w:val="bottom"/>
            <w:hideMark/>
          </w:tcPr>
          <w:p w14:paraId="4452A515" w14:textId="77777777" w:rsidR="0048224E" w:rsidRPr="00707F6D" w:rsidRDefault="0048224E" w:rsidP="00FA7CA7">
            <w:pPr>
              <w:pStyle w:val="tablehead"/>
            </w:pPr>
            <w:r w:rsidRPr="00707F6D">
              <w:t xml:space="preserve">First Preceding Model Year </w:t>
            </w:r>
          </w:p>
        </w:tc>
        <w:tc>
          <w:tcPr>
            <w:tcW w:w="400" w:type="dxa"/>
            <w:vAlign w:val="bottom"/>
            <w:hideMark/>
          </w:tcPr>
          <w:p w14:paraId="3193EE5F" w14:textId="77777777" w:rsidR="0048224E" w:rsidRPr="00707F6D" w:rsidRDefault="0048224E" w:rsidP="00FA7CA7">
            <w:pPr>
              <w:pStyle w:val="tablehead"/>
            </w:pPr>
            <w:r w:rsidRPr="00707F6D">
              <w:t>2nd</w:t>
            </w:r>
          </w:p>
        </w:tc>
        <w:tc>
          <w:tcPr>
            <w:tcW w:w="400" w:type="dxa"/>
            <w:vAlign w:val="bottom"/>
            <w:hideMark/>
          </w:tcPr>
          <w:p w14:paraId="132C80E4" w14:textId="77777777" w:rsidR="0048224E" w:rsidRPr="00707F6D" w:rsidRDefault="0048224E" w:rsidP="00FA7CA7">
            <w:pPr>
              <w:pStyle w:val="tablehead"/>
            </w:pPr>
            <w:r w:rsidRPr="00707F6D">
              <w:t>3rd</w:t>
            </w:r>
          </w:p>
        </w:tc>
        <w:tc>
          <w:tcPr>
            <w:tcW w:w="400" w:type="dxa"/>
            <w:vAlign w:val="bottom"/>
            <w:hideMark/>
          </w:tcPr>
          <w:p w14:paraId="2D595E28" w14:textId="77777777" w:rsidR="0048224E" w:rsidRPr="00707F6D" w:rsidRDefault="0048224E" w:rsidP="00FA7CA7">
            <w:pPr>
              <w:pStyle w:val="tablehead"/>
            </w:pPr>
            <w:r w:rsidRPr="00707F6D">
              <w:t>4th</w:t>
            </w:r>
          </w:p>
        </w:tc>
        <w:tc>
          <w:tcPr>
            <w:tcW w:w="400" w:type="dxa"/>
            <w:vAlign w:val="bottom"/>
            <w:hideMark/>
          </w:tcPr>
          <w:p w14:paraId="587DE844" w14:textId="77777777" w:rsidR="0048224E" w:rsidRPr="00707F6D" w:rsidRDefault="0048224E" w:rsidP="00FA7CA7">
            <w:pPr>
              <w:pStyle w:val="tablehead"/>
            </w:pPr>
            <w:r w:rsidRPr="00707F6D">
              <w:t>5th</w:t>
            </w:r>
          </w:p>
        </w:tc>
        <w:tc>
          <w:tcPr>
            <w:tcW w:w="400" w:type="dxa"/>
            <w:vAlign w:val="bottom"/>
            <w:hideMark/>
          </w:tcPr>
          <w:p w14:paraId="71445A55" w14:textId="77777777" w:rsidR="0048224E" w:rsidRPr="00707F6D" w:rsidRDefault="0048224E" w:rsidP="00FA7CA7">
            <w:pPr>
              <w:pStyle w:val="tablehead"/>
            </w:pPr>
            <w:r w:rsidRPr="00707F6D">
              <w:t>6th</w:t>
            </w:r>
          </w:p>
        </w:tc>
        <w:tc>
          <w:tcPr>
            <w:tcW w:w="400" w:type="dxa"/>
            <w:vAlign w:val="bottom"/>
            <w:hideMark/>
          </w:tcPr>
          <w:p w14:paraId="664A62B7" w14:textId="77777777" w:rsidR="0048224E" w:rsidRPr="00707F6D" w:rsidRDefault="0048224E" w:rsidP="00FA7CA7">
            <w:pPr>
              <w:pStyle w:val="tablehead"/>
            </w:pPr>
            <w:r w:rsidRPr="00707F6D">
              <w:t>7th</w:t>
            </w:r>
          </w:p>
        </w:tc>
        <w:tc>
          <w:tcPr>
            <w:tcW w:w="400" w:type="dxa"/>
            <w:vAlign w:val="bottom"/>
            <w:hideMark/>
          </w:tcPr>
          <w:p w14:paraId="4EB9FFCA" w14:textId="77777777" w:rsidR="0048224E" w:rsidRPr="00707F6D" w:rsidRDefault="0048224E" w:rsidP="00FA7CA7">
            <w:pPr>
              <w:pStyle w:val="tablehead"/>
            </w:pPr>
            <w:r w:rsidRPr="00707F6D">
              <w:t>8th</w:t>
            </w:r>
          </w:p>
        </w:tc>
        <w:tc>
          <w:tcPr>
            <w:tcW w:w="400" w:type="dxa"/>
            <w:vAlign w:val="bottom"/>
            <w:hideMark/>
          </w:tcPr>
          <w:p w14:paraId="5096C525" w14:textId="77777777" w:rsidR="0048224E" w:rsidRPr="00707F6D" w:rsidRDefault="0048224E" w:rsidP="00FA7CA7">
            <w:pPr>
              <w:pStyle w:val="tablehead"/>
            </w:pPr>
            <w:r w:rsidRPr="00707F6D">
              <w:t>9th</w:t>
            </w:r>
          </w:p>
        </w:tc>
        <w:tc>
          <w:tcPr>
            <w:tcW w:w="400" w:type="dxa"/>
            <w:vAlign w:val="bottom"/>
            <w:hideMark/>
          </w:tcPr>
          <w:p w14:paraId="4315F156" w14:textId="77777777" w:rsidR="0048224E" w:rsidRPr="00707F6D" w:rsidRDefault="0048224E" w:rsidP="00FA7CA7">
            <w:pPr>
              <w:pStyle w:val="tablehead"/>
            </w:pPr>
            <w:r w:rsidRPr="00707F6D">
              <w:t>10th</w:t>
            </w:r>
          </w:p>
        </w:tc>
        <w:tc>
          <w:tcPr>
            <w:tcW w:w="400" w:type="dxa"/>
            <w:vAlign w:val="bottom"/>
            <w:hideMark/>
          </w:tcPr>
          <w:p w14:paraId="3BD8425D" w14:textId="77777777" w:rsidR="0048224E" w:rsidRPr="00707F6D" w:rsidRDefault="0048224E" w:rsidP="00FA7CA7">
            <w:pPr>
              <w:pStyle w:val="tablehead"/>
            </w:pPr>
            <w:r w:rsidRPr="00707F6D">
              <w:t>11th</w:t>
            </w:r>
          </w:p>
        </w:tc>
        <w:tc>
          <w:tcPr>
            <w:tcW w:w="400" w:type="dxa"/>
            <w:vAlign w:val="bottom"/>
            <w:hideMark/>
          </w:tcPr>
          <w:p w14:paraId="7276C69E" w14:textId="77777777" w:rsidR="0048224E" w:rsidRPr="00707F6D" w:rsidRDefault="0048224E" w:rsidP="00FA7CA7">
            <w:pPr>
              <w:pStyle w:val="tablehead"/>
            </w:pPr>
            <w:r w:rsidRPr="00707F6D">
              <w:t>12th</w:t>
            </w:r>
          </w:p>
        </w:tc>
        <w:tc>
          <w:tcPr>
            <w:tcW w:w="400" w:type="dxa"/>
            <w:vAlign w:val="bottom"/>
            <w:hideMark/>
          </w:tcPr>
          <w:p w14:paraId="51AE9DA0" w14:textId="77777777" w:rsidR="0048224E" w:rsidRPr="00707F6D" w:rsidRDefault="0048224E" w:rsidP="00FA7CA7">
            <w:pPr>
              <w:pStyle w:val="tablehead"/>
            </w:pPr>
            <w:r w:rsidRPr="00707F6D">
              <w:t>13th</w:t>
            </w:r>
          </w:p>
        </w:tc>
        <w:tc>
          <w:tcPr>
            <w:tcW w:w="400" w:type="dxa"/>
            <w:vAlign w:val="bottom"/>
            <w:hideMark/>
          </w:tcPr>
          <w:p w14:paraId="32E1D147" w14:textId="77777777" w:rsidR="0048224E" w:rsidRPr="00707F6D" w:rsidRDefault="0048224E" w:rsidP="00FA7CA7">
            <w:pPr>
              <w:pStyle w:val="tablehead"/>
            </w:pPr>
            <w:r w:rsidRPr="00707F6D">
              <w:t>14th</w:t>
            </w:r>
          </w:p>
        </w:tc>
        <w:tc>
          <w:tcPr>
            <w:tcW w:w="400" w:type="dxa"/>
            <w:vAlign w:val="bottom"/>
            <w:hideMark/>
          </w:tcPr>
          <w:p w14:paraId="1C265594" w14:textId="77777777" w:rsidR="0048224E" w:rsidRPr="00707F6D" w:rsidRDefault="0048224E" w:rsidP="00FA7CA7">
            <w:pPr>
              <w:pStyle w:val="tablehead"/>
            </w:pPr>
            <w:r w:rsidRPr="00707F6D">
              <w:t>15th</w:t>
            </w:r>
          </w:p>
        </w:tc>
        <w:tc>
          <w:tcPr>
            <w:tcW w:w="400" w:type="dxa"/>
            <w:vAlign w:val="bottom"/>
            <w:hideMark/>
          </w:tcPr>
          <w:p w14:paraId="05ADDEDE" w14:textId="77777777" w:rsidR="0048224E" w:rsidRPr="00707F6D" w:rsidRDefault="0048224E" w:rsidP="00FA7CA7">
            <w:pPr>
              <w:pStyle w:val="tablehead"/>
            </w:pPr>
            <w:r w:rsidRPr="00707F6D">
              <w:t>16th</w:t>
            </w:r>
          </w:p>
        </w:tc>
        <w:tc>
          <w:tcPr>
            <w:tcW w:w="400" w:type="dxa"/>
            <w:vAlign w:val="bottom"/>
            <w:hideMark/>
          </w:tcPr>
          <w:p w14:paraId="7A4BA4CA" w14:textId="77777777" w:rsidR="0048224E" w:rsidRPr="00707F6D" w:rsidRDefault="0048224E" w:rsidP="00FA7CA7">
            <w:pPr>
              <w:pStyle w:val="tablehead"/>
            </w:pPr>
            <w:r w:rsidRPr="00707F6D">
              <w:t>17th</w:t>
            </w:r>
          </w:p>
        </w:tc>
        <w:tc>
          <w:tcPr>
            <w:tcW w:w="400" w:type="dxa"/>
            <w:vAlign w:val="bottom"/>
            <w:hideMark/>
          </w:tcPr>
          <w:p w14:paraId="42FDD7C9" w14:textId="77777777" w:rsidR="0048224E" w:rsidRPr="00707F6D" w:rsidRDefault="0048224E" w:rsidP="00FA7CA7">
            <w:pPr>
              <w:pStyle w:val="tablehead"/>
            </w:pPr>
            <w:r w:rsidRPr="00707F6D">
              <w:t>18th</w:t>
            </w:r>
          </w:p>
        </w:tc>
        <w:tc>
          <w:tcPr>
            <w:tcW w:w="400" w:type="dxa"/>
            <w:vAlign w:val="bottom"/>
            <w:hideMark/>
          </w:tcPr>
          <w:p w14:paraId="1F4C2458" w14:textId="77777777" w:rsidR="0048224E" w:rsidRPr="00707F6D" w:rsidRDefault="0048224E" w:rsidP="00FA7CA7">
            <w:pPr>
              <w:pStyle w:val="tablehead"/>
            </w:pPr>
            <w:r w:rsidRPr="00707F6D">
              <w:t>19th</w:t>
            </w:r>
          </w:p>
        </w:tc>
        <w:tc>
          <w:tcPr>
            <w:tcW w:w="400" w:type="dxa"/>
            <w:vAlign w:val="bottom"/>
            <w:hideMark/>
          </w:tcPr>
          <w:p w14:paraId="471B1424" w14:textId="77777777" w:rsidR="0048224E" w:rsidRPr="00707F6D" w:rsidRDefault="0048224E" w:rsidP="00FA7CA7">
            <w:pPr>
              <w:pStyle w:val="tablehead"/>
            </w:pPr>
            <w:r w:rsidRPr="00707F6D">
              <w:t>20th</w:t>
            </w:r>
          </w:p>
        </w:tc>
        <w:tc>
          <w:tcPr>
            <w:tcW w:w="400" w:type="dxa"/>
            <w:vAlign w:val="bottom"/>
            <w:hideMark/>
          </w:tcPr>
          <w:p w14:paraId="74E0908D" w14:textId="77777777" w:rsidR="0048224E" w:rsidRPr="00707F6D" w:rsidRDefault="0048224E" w:rsidP="00FA7CA7">
            <w:pPr>
              <w:pStyle w:val="tablehead"/>
            </w:pPr>
            <w:r w:rsidRPr="00707F6D">
              <w:t>21st</w:t>
            </w:r>
          </w:p>
        </w:tc>
        <w:tc>
          <w:tcPr>
            <w:tcW w:w="440" w:type="dxa"/>
            <w:vAlign w:val="bottom"/>
            <w:hideMark/>
          </w:tcPr>
          <w:p w14:paraId="66166B81" w14:textId="77777777" w:rsidR="0048224E" w:rsidRPr="00707F6D" w:rsidRDefault="0048224E" w:rsidP="00FA7CA7">
            <w:pPr>
              <w:pStyle w:val="tablehead"/>
            </w:pPr>
            <w:r w:rsidRPr="00707F6D">
              <w:t>22nd</w:t>
            </w:r>
          </w:p>
        </w:tc>
        <w:tc>
          <w:tcPr>
            <w:tcW w:w="400" w:type="dxa"/>
            <w:vAlign w:val="bottom"/>
            <w:hideMark/>
          </w:tcPr>
          <w:p w14:paraId="05271E7D" w14:textId="77777777" w:rsidR="0048224E" w:rsidRPr="00707F6D" w:rsidRDefault="0048224E" w:rsidP="00FA7CA7">
            <w:pPr>
              <w:pStyle w:val="tablehead"/>
            </w:pPr>
            <w:r w:rsidRPr="00707F6D">
              <w:t>23rd</w:t>
            </w:r>
          </w:p>
        </w:tc>
        <w:tc>
          <w:tcPr>
            <w:tcW w:w="400" w:type="dxa"/>
            <w:vAlign w:val="bottom"/>
            <w:hideMark/>
          </w:tcPr>
          <w:p w14:paraId="48C96718" w14:textId="77777777" w:rsidR="0048224E" w:rsidRPr="00707F6D" w:rsidRDefault="0048224E" w:rsidP="00FA7CA7">
            <w:pPr>
              <w:pStyle w:val="tablehead"/>
            </w:pPr>
            <w:r w:rsidRPr="00707F6D">
              <w:t>24th</w:t>
            </w:r>
          </w:p>
        </w:tc>
        <w:tc>
          <w:tcPr>
            <w:tcW w:w="400" w:type="dxa"/>
            <w:vAlign w:val="bottom"/>
            <w:hideMark/>
          </w:tcPr>
          <w:p w14:paraId="7184DAB5" w14:textId="77777777" w:rsidR="0048224E" w:rsidRPr="00707F6D" w:rsidRDefault="0048224E" w:rsidP="00FA7CA7">
            <w:pPr>
              <w:pStyle w:val="tablehead"/>
            </w:pPr>
            <w:r w:rsidRPr="00707F6D">
              <w:t>25th</w:t>
            </w:r>
          </w:p>
        </w:tc>
        <w:tc>
          <w:tcPr>
            <w:tcW w:w="400" w:type="dxa"/>
            <w:vAlign w:val="bottom"/>
            <w:hideMark/>
          </w:tcPr>
          <w:p w14:paraId="10C74D8A" w14:textId="77777777" w:rsidR="0048224E" w:rsidRPr="00707F6D" w:rsidRDefault="0048224E" w:rsidP="00FA7CA7">
            <w:pPr>
              <w:pStyle w:val="tablehead"/>
            </w:pPr>
            <w:r w:rsidRPr="00707F6D">
              <w:t>26th</w:t>
            </w:r>
          </w:p>
        </w:tc>
        <w:tc>
          <w:tcPr>
            <w:tcW w:w="460" w:type="dxa"/>
            <w:vAlign w:val="bottom"/>
            <w:hideMark/>
          </w:tcPr>
          <w:p w14:paraId="48F65D4E" w14:textId="77777777" w:rsidR="0048224E" w:rsidRPr="00707F6D" w:rsidRDefault="0048224E" w:rsidP="00FA7CA7">
            <w:pPr>
              <w:pStyle w:val="tablehead"/>
            </w:pPr>
            <w:r w:rsidRPr="00707F6D">
              <w:t>27th and older</w:t>
            </w:r>
          </w:p>
        </w:tc>
      </w:tr>
      <w:tr w:rsidR="0048224E" w:rsidRPr="00707F6D" w14:paraId="6FBAC093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  <w:hideMark/>
          </w:tcPr>
          <w:p w14:paraId="2871C16D" w14:textId="77777777" w:rsidR="0048224E" w:rsidRPr="00707F6D" w:rsidRDefault="0048224E" w:rsidP="00FA7CA7">
            <w:pPr>
              <w:pStyle w:val="tabletext11"/>
              <w:jc w:val="right"/>
            </w:pPr>
            <w:r w:rsidRPr="00707F6D">
              <w:t>$</w:t>
            </w: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2F1627F3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0 to 999</w:t>
            </w:r>
          </w:p>
        </w:tc>
        <w:tc>
          <w:tcPr>
            <w:tcW w:w="680" w:type="dxa"/>
            <w:noWrap/>
            <w:vAlign w:val="bottom"/>
            <w:hideMark/>
          </w:tcPr>
          <w:p w14:paraId="0007555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0.06</w:t>
            </w:r>
          </w:p>
        </w:tc>
        <w:tc>
          <w:tcPr>
            <w:tcW w:w="900" w:type="dxa"/>
            <w:noWrap/>
            <w:vAlign w:val="bottom"/>
            <w:hideMark/>
          </w:tcPr>
          <w:p w14:paraId="3461D00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00" w:type="dxa"/>
            <w:noWrap/>
            <w:vAlign w:val="bottom"/>
            <w:hideMark/>
          </w:tcPr>
          <w:p w14:paraId="2777A70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00" w:type="dxa"/>
            <w:noWrap/>
            <w:vAlign w:val="bottom"/>
            <w:hideMark/>
          </w:tcPr>
          <w:p w14:paraId="34501F1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00" w:type="dxa"/>
            <w:noWrap/>
            <w:vAlign w:val="bottom"/>
            <w:hideMark/>
          </w:tcPr>
          <w:p w14:paraId="00C4D9B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00" w:type="dxa"/>
            <w:noWrap/>
            <w:vAlign w:val="bottom"/>
            <w:hideMark/>
          </w:tcPr>
          <w:p w14:paraId="1AE13C1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00" w:type="dxa"/>
            <w:noWrap/>
            <w:vAlign w:val="bottom"/>
            <w:hideMark/>
          </w:tcPr>
          <w:p w14:paraId="4DCA11F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00" w:type="dxa"/>
            <w:noWrap/>
            <w:vAlign w:val="bottom"/>
            <w:hideMark/>
          </w:tcPr>
          <w:p w14:paraId="5C1F57F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00" w:type="dxa"/>
            <w:noWrap/>
            <w:vAlign w:val="bottom"/>
            <w:hideMark/>
          </w:tcPr>
          <w:p w14:paraId="397EF8E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00" w:type="dxa"/>
            <w:noWrap/>
            <w:vAlign w:val="bottom"/>
            <w:hideMark/>
          </w:tcPr>
          <w:p w14:paraId="57204D2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00" w:type="dxa"/>
            <w:noWrap/>
            <w:vAlign w:val="bottom"/>
            <w:hideMark/>
          </w:tcPr>
          <w:p w14:paraId="0D3D903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00" w:type="dxa"/>
            <w:noWrap/>
            <w:vAlign w:val="bottom"/>
            <w:hideMark/>
          </w:tcPr>
          <w:p w14:paraId="0DD251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00" w:type="dxa"/>
            <w:noWrap/>
            <w:vAlign w:val="bottom"/>
            <w:hideMark/>
          </w:tcPr>
          <w:p w14:paraId="58989AF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00" w:type="dxa"/>
            <w:noWrap/>
            <w:vAlign w:val="bottom"/>
            <w:hideMark/>
          </w:tcPr>
          <w:p w14:paraId="717E7EE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00" w:type="dxa"/>
            <w:noWrap/>
            <w:vAlign w:val="bottom"/>
            <w:hideMark/>
          </w:tcPr>
          <w:p w14:paraId="1CD7371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00" w:type="dxa"/>
            <w:noWrap/>
            <w:vAlign w:val="bottom"/>
            <w:hideMark/>
          </w:tcPr>
          <w:p w14:paraId="076938D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00" w:type="dxa"/>
            <w:noWrap/>
            <w:vAlign w:val="bottom"/>
            <w:hideMark/>
          </w:tcPr>
          <w:p w14:paraId="6AB533A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00" w:type="dxa"/>
            <w:noWrap/>
            <w:vAlign w:val="bottom"/>
            <w:hideMark/>
          </w:tcPr>
          <w:p w14:paraId="448BF22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00" w:type="dxa"/>
            <w:noWrap/>
            <w:vAlign w:val="bottom"/>
            <w:hideMark/>
          </w:tcPr>
          <w:p w14:paraId="47D488A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00" w:type="dxa"/>
            <w:noWrap/>
            <w:vAlign w:val="bottom"/>
            <w:hideMark/>
          </w:tcPr>
          <w:p w14:paraId="3F8B05A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00" w:type="dxa"/>
            <w:noWrap/>
            <w:vAlign w:val="bottom"/>
            <w:hideMark/>
          </w:tcPr>
          <w:p w14:paraId="5365684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00" w:type="dxa"/>
            <w:noWrap/>
            <w:vAlign w:val="bottom"/>
            <w:hideMark/>
          </w:tcPr>
          <w:p w14:paraId="745D7E7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40" w:type="dxa"/>
            <w:noWrap/>
            <w:vAlign w:val="bottom"/>
            <w:hideMark/>
          </w:tcPr>
          <w:p w14:paraId="41C9C14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00" w:type="dxa"/>
            <w:noWrap/>
            <w:vAlign w:val="bottom"/>
            <w:hideMark/>
          </w:tcPr>
          <w:p w14:paraId="740861A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00" w:type="dxa"/>
            <w:noWrap/>
            <w:vAlign w:val="bottom"/>
            <w:hideMark/>
          </w:tcPr>
          <w:p w14:paraId="00986CD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00" w:type="dxa"/>
            <w:noWrap/>
            <w:vAlign w:val="bottom"/>
            <w:hideMark/>
          </w:tcPr>
          <w:p w14:paraId="7293335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00" w:type="dxa"/>
            <w:noWrap/>
            <w:vAlign w:val="bottom"/>
            <w:hideMark/>
          </w:tcPr>
          <w:p w14:paraId="1424766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60" w:type="dxa"/>
            <w:noWrap/>
            <w:vAlign w:val="bottom"/>
            <w:hideMark/>
          </w:tcPr>
          <w:p w14:paraId="55DF39D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</w:tr>
      <w:tr w:rsidR="0048224E" w:rsidRPr="00707F6D" w14:paraId="1588D5E9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6A7AAE94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7F88423F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1,000 to 1,999</w:t>
            </w:r>
          </w:p>
        </w:tc>
        <w:tc>
          <w:tcPr>
            <w:tcW w:w="680" w:type="dxa"/>
            <w:noWrap/>
            <w:vAlign w:val="bottom"/>
            <w:hideMark/>
          </w:tcPr>
          <w:p w14:paraId="29626CF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0.09</w:t>
            </w:r>
          </w:p>
        </w:tc>
        <w:tc>
          <w:tcPr>
            <w:tcW w:w="900" w:type="dxa"/>
            <w:noWrap/>
            <w:vAlign w:val="bottom"/>
            <w:hideMark/>
          </w:tcPr>
          <w:p w14:paraId="3FFAFF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0.07</w:t>
            </w:r>
          </w:p>
        </w:tc>
        <w:tc>
          <w:tcPr>
            <w:tcW w:w="400" w:type="dxa"/>
            <w:noWrap/>
            <w:vAlign w:val="bottom"/>
            <w:hideMark/>
          </w:tcPr>
          <w:p w14:paraId="1B33F43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0.07</w:t>
            </w:r>
          </w:p>
        </w:tc>
        <w:tc>
          <w:tcPr>
            <w:tcW w:w="400" w:type="dxa"/>
            <w:noWrap/>
            <w:vAlign w:val="bottom"/>
            <w:hideMark/>
          </w:tcPr>
          <w:p w14:paraId="332C201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0.07</w:t>
            </w:r>
          </w:p>
        </w:tc>
        <w:tc>
          <w:tcPr>
            <w:tcW w:w="400" w:type="dxa"/>
            <w:noWrap/>
            <w:vAlign w:val="bottom"/>
            <w:hideMark/>
          </w:tcPr>
          <w:p w14:paraId="3ED905B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0.07</w:t>
            </w:r>
          </w:p>
        </w:tc>
        <w:tc>
          <w:tcPr>
            <w:tcW w:w="400" w:type="dxa"/>
            <w:noWrap/>
            <w:vAlign w:val="bottom"/>
            <w:hideMark/>
          </w:tcPr>
          <w:p w14:paraId="26BC85F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0.06</w:t>
            </w:r>
          </w:p>
        </w:tc>
        <w:tc>
          <w:tcPr>
            <w:tcW w:w="400" w:type="dxa"/>
            <w:noWrap/>
            <w:vAlign w:val="bottom"/>
            <w:hideMark/>
          </w:tcPr>
          <w:p w14:paraId="296BF15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0.06</w:t>
            </w:r>
          </w:p>
        </w:tc>
        <w:tc>
          <w:tcPr>
            <w:tcW w:w="400" w:type="dxa"/>
            <w:noWrap/>
            <w:vAlign w:val="bottom"/>
            <w:hideMark/>
          </w:tcPr>
          <w:p w14:paraId="2D16F25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0.06</w:t>
            </w:r>
          </w:p>
        </w:tc>
        <w:tc>
          <w:tcPr>
            <w:tcW w:w="400" w:type="dxa"/>
            <w:noWrap/>
            <w:vAlign w:val="bottom"/>
            <w:hideMark/>
          </w:tcPr>
          <w:p w14:paraId="645CF6D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00" w:type="dxa"/>
            <w:noWrap/>
            <w:vAlign w:val="bottom"/>
            <w:hideMark/>
          </w:tcPr>
          <w:p w14:paraId="5D763EC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00" w:type="dxa"/>
            <w:noWrap/>
            <w:vAlign w:val="bottom"/>
            <w:hideMark/>
          </w:tcPr>
          <w:p w14:paraId="1C53BD6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00" w:type="dxa"/>
            <w:noWrap/>
            <w:vAlign w:val="bottom"/>
            <w:hideMark/>
          </w:tcPr>
          <w:p w14:paraId="5396C39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00" w:type="dxa"/>
            <w:noWrap/>
            <w:vAlign w:val="bottom"/>
            <w:hideMark/>
          </w:tcPr>
          <w:p w14:paraId="59DAF65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00" w:type="dxa"/>
            <w:noWrap/>
            <w:vAlign w:val="bottom"/>
            <w:hideMark/>
          </w:tcPr>
          <w:p w14:paraId="40282F3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00" w:type="dxa"/>
            <w:noWrap/>
            <w:vAlign w:val="bottom"/>
            <w:hideMark/>
          </w:tcPr>
          <w:p w14:paraId="60A7DD6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00" w:type="dxa"/>
            <w:noWrap/>
            <w:vAlign w:val="bottom"/>
            <w:hideMark/>
          </w:tcPr>
          <w:p w14:paraId="22E6318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00" w:type="dxa"/>
            <w:noWrap/>
            <w:vAlign w:val="bottom"/>
            <w:hideMark/>
          </w:tcPr>
          <w:p w14:paraId="7407ECB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00" w:type="dxa"/>
            <w:noWrap/>
            <w:vAlign w:val="bottom"/>
            <w:hideMark/>
          </w:tcPr>
          <w:p w14:paraId="6F10803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00" w:type="dxa"/>
            <w:noWrap/>
            <w:vAlign w:val="bottom"/>
            <w:hideMark/>
          </w:tcPr>
          <w:p w14:paraId="6714B60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00" w:type="dxa"/>
            <w:noWrap/>
            <w:vAlign w:val="bottom"/>
            <w:hideMark/>
          </w:tcPr>
          <w:p w14:paraId="2098B70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00" w:type="dxa"/>
            <w:noWrap/>
            <w:vAlign w:val="bottom"/>
            <w:hideMark/>
          </w:tcPr>
          <w:p w14:paraId="1DB1C0F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00" w:type="dxa"/>
            <w:noWrap/>
            <w:vAlign w:val="bottom"/>
            <w:hideMark/>
          </w:tcPr>
          <w:p w14:paraId="4744732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40" w:type="dxa"/>
            <w:noWrap/>
            <w:vAlign w:val="bottom"/>
            <w:hideMark/>
          </w:tcPr>
          <w:p w14:paraId="2802C4E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00" w:type="dxa"/>
            <w:noWrap/>
            <w:vAlign w:val="bottom"/>
            <w:hideMark/>
          </w:tcPr>
          <w:p w14:paraId="0D48F06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00" w:type="dxa"/>
            <w:noWrap/>
            <w:vAlign w:val="bottom"/>
            <w:hideMark/>
          </w:tcPr>
          <w:p w14:paraId="423B0CB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00" w:type="dxa"/>
            <w:noWrap/>
            <w:vAlign w:val="bottom"/>
            <w:hideMark/>
          </w:tcPr>
          <w:p w14:paraId="6E62860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00" w:type="dxa"/>
            <w:noWrap/>
            <w:vAlign w:val="bottom"/>
            <w:hideMark/>
          </w:tcPr>
          <w:p w14:paraId="54BD201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60" w:type="dxa"/>
            <w:noWrap/>
            <w:vAlign w:val="bottom"/>
            <w:hideMark/>
          </w:tcPr>
          <w:p w14:paraId="7686341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</w:tr>
      <w:tr w:rsidR="0048224E" w:rsidRPr="00707F6D" w14:paraId="694CCB82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3D82FBD3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65039F9F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2,000 to 2,999</w:t>
            </w:r>
          </w:p>
        </w:tc>
        <w:tc>
          <w:tcPr>
            <w:tcW w:w="680" w:type="dxa"/>
            <w:noWrap/>
            <w:vAlign w:val="bottom"/>
            <w:hideMark/>
          </w:tcPr>
          <w:p w14:paraId="570F8C0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0.13</w:t>
            </w:r>
          </w:p>
        </w:tc>
        <w:tc>
          <w:tcPr>
            <w:tcW w:w="900" w:type="dxa"/>
            <w:noWrap/>
            <w:vAlign w:val="bottom"/>
            <w:hideMark/>
          </w:tcPr>
          <w:p w14:paraId="0A7BA64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44A70BC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577B68D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34711B7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7237F35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0.09</w:t>
            </w:r>
          </w:p>
        </w:tc>
        <w:tc>
          <w:tcPr>
            <w:tcW w:w="400" w:type="dxa"/>
            <w:noWrap/>
            <w:vAlign w:val="bottom"/>
            <w:hideMark/>
          </w:tcPr>
          <w:p w14:paraId="677EDFD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0.09</w:t>
            </w:r>
          </w:p>
        </w:tc>
        <w:tc>
          <w:tcPr>
            <w:tcW w:w="400" w:type="dxa"/>
            <w:noWrap/>
            <w:vAlign w:val="bottom"/>
            <w:hideMark/>
          </w:tcPr>
          <w:p w14:paraId="095D29F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00" w:type="dxa"/>
            <w:noWrap/>
            <w:vAlign w:val="bottom"/>
            <w:hideMark/>
          </w:tcPr>
          <w:p w14:paraId="561FEF2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00" w:type="dxa"/>
            <w:noWrap/>
            <w:vAlign w:val="bottom"/>
            <w:hideMark/>
          </w:tcPr>
          <w:p w14:paraId="22267FC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00" w:type="dxa"/>
            <w:noWrap/>
            <w:vAlign w:val="bottom"/>
            <w:hideMark/>
          </w:tcPr>
          <w:p w14:paraId="3A00387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00" w:type="dxa"/>
            <w:noWrap/>
            <w:vAlign w:val="bottom"/>
            <w:hideMark/>
          </w:tcPr>
          <w:p w14:paraId="3582811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00" w:type="dxa"/>
            <w:noWrap/>
            <w:vAlign w:val="bottom"/>
            <w:hideMark/>
          </w:tcPr>
          <w:p w14:paraId="6A9F767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00" w:type="dxa"/>
            <w:noWrap/>
            <w:vAlign w:val="bottom"/>
            <w:hideMark/>
          </w:tcPr>
          <w:p w14:paraId="028FCF8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00" w:type="dxa"/>
            <w:noWrap/>
            <w:vAlign w:val="bottom"/>
            <w:hideMark/>
          </w:tcPr>
          <w:p w14:paraId="6218446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00" w:type="dxa"/>
            <w:noWrap/>
            <w:vAlign w:val="bottom"/>
            <w:hideMark/>
          </w:tcPr>
          <w:p w14:paraId="58051AA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00" w:type="dxa"/>
            <w:noWrap/>
            <w:vAlign w:val="bottom"/>
            <w:hideMark/>
          </w:tcPr>
          <w:p w14:paraId="56DB82F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00" w:type="dxa"/>
            <w:noWrap/>
            <w:vAlign w:val="bottom"/>
            <w:hideMark/>
          </w:tcPr>
          <w:p w14:paraId="3E3BBD2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00" w:type="dxa"/>
            <w:noWrap/>
            <w:vAlign w:val="bottom"/>
            <w:hideMark/>
          </w:tcPr>
          <w:p w14:paraId="14D389C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00" w:type="dxa"/>
            <w:noWrap/>
            <w:vAlign w:val="bottom"/>
            <w:hideMark/>
          </w:tcPr>
          <w:p w14:paraId="125A967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00" w:type="dxa"/>
            <w:noWrap/>
            <w:vAlign w:val="bottom"/>
            <w:hideMark/>
          </w:tcPr>
          <w:p w14:paraId="384B9CB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00" w:type="dxa"/>
            <w:noWrap/>
            <w:vAlign w:val="bottom"/>
            <w:hideMark/>
          </w:tcPr>
          <w:p w14:paraId="47C7DC8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40" w:type="dxa"/>
            <w:noWrap/>
            <w:vAlign w:val="bottom"/>
            <w:hideMark/>
          </w:tcPr>
          <w:p w14:paraId="59638B1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00" w:type="dxa"/>
            <w:noWrap/>
            <w:vAlign w:val="bottom"/>
            <w:hideMark/>
          </w:tcPr>
          <w:p w14:paraId="5ADBFB1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00" w:type="dxa"/>
            <w:noWrap/>
            <w:vAlign w:val="bottom"/>
            <w:hideMark/>
          </w:tcPr>
          <w:p w14:paraId="443BDC3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00" w:type="dxa"/>
            <w:noWrap/>
            <w:vAlign w:val="bottom"/>
            <w:hideMark/>
          </w:tcPr>
          <w:p w14:paraId="477B514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00" w:type="dxa"/>
            <w:noWrap/>
            <w:vAlign w:val="bottom"/>
            <w:hideMark/>
          </w:tcPr>
          <w:p w14:paraId="60E9752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60" w:type="dxa"/>
            <w:noWrap/>
            <w:vAlign w:val="bottom"/>
            <w:hideMark/>
          </w:tcPr>
          <w:p w14:paraId="773FE54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</w:tr>
      <w:tr w:rsidR="0048224E" w:rsidRPr="00707F6D" w14:paraId="19BCCA8F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422822E7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18CFC83E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3,000 to 3,999</w:t>
            </w:r>
          </w:p>
        </w:tc>
        <w:tc>
          <w:tcPr>
            <w:tcW w:w="680" w:type="dxa"/>
            <w:noWrap/>
            <w:vAlign w:val="bottom"/>
            <w:hideMark/>
          </w:tcPr>
          <w:p w14:paraId="7641C19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  <w:tc>
          <w:tcPr>
            <w:tcW w:w="900" w:type="dxa"/>
            <w:noWrap/>
            <w:vAlign w:val="bottom"/>
            <w:hideMark/>
          </w:tcPr>
          <w:p w14:paraId="53ABF01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0.13</w:t>
            </w:r>
          </w:p>
        </w:tc>
        <w:tc>
          <w:tcPr>
            <w:tcW w:w="400" w:type="dxa"/>
            <w:noWrap/>
            <w:vAlign w:val="bottom"/>
            <w:hideMark/>
          </w:tcPr>
          <w:p w14:paraId="06261A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0.13</w:t>
            </w:r>
          </w:p>
        </w:tc>
        <w:tc>
          <w:tcPr>
            <w:tcW w:w="400" w:type="dxa"/>
            <w:noWrap/>
            <w:vAlign w:val="bottom"/>
            <w:hideMark/>
          </w:tcPr>
          <w:p w14:paraId="7EDE83F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0.13</w:t>
            </w:r>
          </w:p>
        </w:tc>
        <w:tc>
          <w:tcPr>
            <w:tcW w:w="400" w:type="dxa"/>
            <w:noWrap/>
            <w:vAlign w:val="bottom"/>
            <w:hideMark/>
          </w:tcPr>
          <w:p w14:paraId="3979404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7BA3710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483505B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0.11</w:t>
            </w:r>
          </w:p>
        </w:tc>
        <w:tc>
          <w:tcPr>
            <w:tcW w:w="400" w:type="dxa"/>
            <w:noWrap/>
            <w:vAlign w:val="bottom"/>
            <w:hideMark/>
          </w:tcPr>
          <w:p w14:paraId="35284ED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0.11</w:t>
            </w:r>
          </w:p>
        </w:tc>
        <w:tc>
          <w:tcPr>
            <w:tcW w:w="400" w:type="dxa"/>
            <w:noWrap/>
            <w:vAlign w:val="bottom"/>
            <w:hideMark/>
          </w:tcPr>
          <w:p w14:paraId="6664508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317282D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1112619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09370F3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204F624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207A51E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0FA5CEE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66FF840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7377FF8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5D924D0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50A2234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772FCF1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00290BC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41B5004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40" w:type="dxa"/>
            <w:noWrap/>
            <w:vAlign w:val="bottom"/>
            <w:hideMark/>
          </w:tcPr>
          <w:p w14:paraId="57D92FE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420EFC3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53EFBC2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2F10FD2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39CC9FB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60" w:type="dxa"/>
            <w:noWrap/>
            <w:vAlign w:val="bottom"/>
            <w:hideMark/>
          </w:tcPr>
          <w:p w14:paraId="7A18853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</w:tr>
      <w:tr w:rsidR="0048224E" w:rsidRPr="00707F6D" w14:paraId="661495BD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7AB38F69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5591A994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4,000 to 4,999</w:t>
            </w:r>
          </w:p>
        </w:tc>
        <w:tc>
          <w:tcPr>
            <w:tcW w:w="680" w:type="dxa"/>
            <w:noWrap/>
            <w:vAlign w:val="bottom"/>
            <w:hideMark/>
          </w:tcPr>
          <w:p w14:paraId="5023651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  <w:tc>
          <w:tcPr>
            <w:tcW w:w="900" w:type="dxa"/>
            <w:noWrap/>
            <w:vAlign w:val="bottom"/>
            <w:hideMark/>
          </w:tcPr>
          <w:p w14:paraId="78EAD4E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0.15</w:t>
            </w:r>
          </w:p>
        </w:tc>
        <w:tc>
          <w:tcPr>
            <w:tcW w:w="400" w:type="dxa"/>
            <w:noWrap/>
            <w:vAlign w:val="bottom"/>
            <w:hideMark/>
          </w:tcPr>
          <w:p w14:paraId="63F6E48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0.15</w:t>
            </w:r>
          </w:p>
        </w:tc>
        <w:tc>
          <w:tcPr>
            <w:tcW w:w="400" w:type="dxa"/>
            <w:noWrap/>
            <w:vAlign w:val="bottom"/>
            <w:hideMark/>
          </w:tcPr>
          <w:p w14:paraId="11A91E6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0.15</w:t>
            </w:r>
          </w:p>
        </w:tc>
        <w:tc>
          <w:tcPr>
            <w:tcW w:w="400" w:type="dxa"/>
            <w:noWrap/>
            <w:vAlign w:val="bottom"/>
            <w:hideMark/>
          </w:tcPr>
          <w:p w14:paraId="2001153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64979BB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273ED42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0.13</w:t>
            </w:r>
          </w:p>
        </w:tc>
        <w:tc>
          <w:tcPr>
            <w:tcW w:w="400" w:type="dxa"/>
            <w:noWrap/>
            <w:vAlign w:val="bottom"/>
            <w:hideMark/>
          </w:tcPr>
          <w:p w14:paraId="305D362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0.13</w:t>
            </w:r>
          </w:p>
        </w:tc>
        <w:tc>
          <w:tcPr>
            <w:tcW w:w="400" w:type="dxa"/>
            <w:noWrap/>
            <w:vAlign w:val="bottom"/>
            <w:hideMark/>
          </w:tcPr>
          <w:p w14:paraId="02F4590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730844F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1F4ADFB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16758FE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371E66A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24544D4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5124D93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0DADA63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59CF3FC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7ECEE2C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61DDCCB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1502A6B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21C1F94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29858B0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40" w:type="dxa"/>
            <w:noWrap/>
            <w:vAlign w:val="bottom"/>
            <w:hideMark/>
          </w:tcPr>
          <w:p w14:paraId="0333BB7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72ABFDA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4B2FC53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02ACD69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3BB07CD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60" w:type="dxa"/>
            <w:noWrap/>
            <w:vAlign w:val="bottom"/>
            <w:hideMark/>
          </w:tcPr>
          <w:p w14:paraId="7CB27A8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</w:tr>
      <w:tr w:rsidR="0048224E" w:rsidRPr="00707F6D" w14:paraId="10713FB9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3EC1731D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1E69F841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5,000 to 5,999</w:t>
            </w:r>
          </w:p>
        </w:tc>
        <w:tc>
          <w:tcPr>
            <w:tcW w:w="680" w:type="dxa"/>
            <w:noWrap/>
            <w:vAlign w:val="bottom"/>
            <w:hideMark/>
          </w:tcPr>
          <w:p w14:paraId="62658B7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0.23</w:t>
            </w:r>
          </w:p>
        </w:tc>
        <w:tc>
          <w:tcPr>
            <w:tcW w:w="900" w:type="dxa"/>
            <w:noWrap/>
            <w:vAlign w:val="bottom"/>
            <w:hideMark/>
          </w:tcPr>
          <w:p w14:paraId="6CA504E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  <w:tc>
          <w:tcPr>
            <w:tcW w:w="400" w:type="dxa"/>
            <w:noWrap/>
            <w:vAlign w:val="bottom"/>
            <w:hideMark/>
          </w:tcPr>
          <w:p w14:paraId="11B9677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  <w:tc>
          <w:tcPr>
            <w:tcW w:w="400" w:type="dxa"/>
            <w:noWrap/>
            <w:vAlign w:val="bottom"/>
            <w:hideMark/>
          </w:tcPr>
          <w:p w14:paraId="10C1E79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  <w:tc>
          <w:tcPr>
            <w:tcW w:w="400" w:type="dxa"/>
            <w:noWrap/>
            <w:vAlign w:val="bottom"/>
            <w:hideMark/>
          </w:tcPr>
          <w:p w14:paraId="79DF472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05B98A3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39F770B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0.15</w:t>
            </w:r>
          </w:p>
        </w:tc>
        <w:tc>
          <w:tcPr>
            <w:tcW w:w="400" w:type="dxa"/>
            <w:noWrap/>
            <w:vAlign w:val="bottom"/>
            <w:hideMark/>
          </w:tcPr>
          <w:p w14:paraId="64ABDA1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2FD9CA3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512F8C7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282CFEC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61363B8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7896AF3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47CBBC0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6DF9081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05B9743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36AC2BA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0612D4E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1B7E366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53F8CAE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0A8CEB7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5B311AA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40" w:type="dxa"/>
            <w:noWrap/>
            <w:vAlign w:val="bottom"/>
            <w:hideMark/>
          </w:tcPr>
          <w:p w14:paraId="05D75E6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324CFC3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4E75AF2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13CDB38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556D10A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60" w:type="dxa"/>
            <w:noWrap/>
            <w:vAlign w:val="bottom"/>
            <w:hideMark/>
          </w:tcPr>
          <w:p w14:paraId="5424522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</w:tr>
      <w:tr w:rsidR="0048224E" w:rsidRPr="00707F6D" w14:paraId="6720D1A5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63A65899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7FA1CEDA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6,000 to 7,999</w:t>
            </w:r>
          </w:p>
        </w:tc>
        <w:tc>
          <w:tcPr>
            <w:tcW w:w="680" w:type="dxa"/>
            <w:noWrap/>
            <w:vAlign w:val="bottom"/>
            <w:hideMark/>
          </w:tcPr>
          <w:p w14:paraId="7D89894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0.26</w:t>
            </w:r>
          </w:p>
        </w:tc>
        <w:tc>
          <w:tcPr>
            <w:tcW w:w="900" w:type="dxa"/>
            <w:noWrap/>
            <w:vAlign w:val="bottom"/>
            <w:hideMark/>
          </w:tcPr>
          <w:p w14:paraId="2063CA2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  <w:tc>
          <w:tcPr>
            <w:tcW w:w="400" w:type="dxa"/>
            <w:noWrap/>
            <w:vAlign w:val="bottom"/>
            <w:hideMark/>
          </w:tcPr>
          <w:p w14:paraId="2F4EE28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  <w:tc>
          <w:tcPr>
            <w:tcW w:w="400" w:type="dxa"/>
            <w:noWrap/>
            <w:vAlign w:val="bottom"/>
            <w:hideMark/>
          </w:tcPr>
          <w:p w14:paraId="005637C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  <w:tc>
          <w:tcPr>
            <w:tcW w:w="400" w:type="dxa"/>
            <w:noWrap/>
            <w:vAlign w:val="bottom"/>
            <w:hideMark/>
          </w:tcPr>
          <w:p w14:paraId="06A5BC9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0.19</w:t>
            </w:r>
          </w:p>
        </w:tc>
        <w:tc>
          <w:tcPr>
            <w:tcW w:w="400" w:type="dxa"/>
            <w:noWrap/>
            <w:vAlign w:val="bottom"/>
            <w:hideMark/>
          </w:tcPr>
          <w:p w14:paraId="1F4169D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2B85412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  <w:tc>
          <w:tcPr>
            <w:tcW w:w="400" w:type="dxa"/>
            <w:noWrap/>
            <w:vAlign w:val="bottom"/>
            <w:hideMark/>
          </w:tcPr>
          <w:p w14:paraId="3221D1C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  <w:tc>
          <w:tcPr>
            <w:tcW w:w="400" w:type="dxa"/>
            <w:noWrap/>
            <w:vAlign w:val="bottom"/>
            <w:hideMark/>
          </w:tcPr>
          <w:p w14:paraId="567A3FA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2AE90F9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4A08309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373D83D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4DF7F7F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3CF1B52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1FBF3F8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06F51E4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0496289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0F9ECF5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5A850AD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3CFD592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5E51395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6D112C6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40" w:type="dxa"/>
            <w:noWrap/>
            <w:vAlign w:val="bottom"/>
            <w:hideMark/>
          </w:tcPr>
          <w:p w14:paraId="46E1199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449EF20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20B8817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614A7FA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0210EF7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60" w:type="dxa"/>
            <w:noWrap/>
            <w:vAlign w:val="bottom"/>
            <w:hideMark/>
          </w:tcPr>
          <w:p w14:paraId="5EBF2CA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</w:tr>
      <w:tr w:rsidR="0048224E" w:rsidRPr="00707F6D" w14:paraId="7F9F93CD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711782A7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2DFC2719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8,000 to 9,999</w:t>
            </w:r>
          </w:p>
        </w:tc>
        <w:tc>
          <w:tcPr>
            <w:tcW w:w="680" w:type="dxa"/>
            <w:noWrap/>
            <w:vAlign w:val="bottom"/>
            <w:hideMark/>
          </w:tcPr>
          <w:p w14:paraId="3D74A93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0.31</w:t>
            </w:r>
          </w:p>
        </w:tc>
        <w:tc>
          <w:tcPr>
            <w:tcW w:w="900" w:type="dxa"/>
            <w:noWrap/>
            <w:vAlign w:val="bottom"/>
            <w:hideMark/>
          </w:tcPr>
          <w:p w14:paraId="3F8DB47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0.23</w:t>
            </w:r>
          </w:p>
        </w:tc>
        <w:tc>
          <w:tcPr>
            <w:tcW w:w="400" w:type="dxa"/>
            <w:noWrap/>
            <w:vAlign w:val="bottom"/>
            <w:hideMark/>
          </w:tcPr>
          <w:p w14:paraId="3A505C1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0.23</w:t>
            </w:r>
          </w:p>
        </w:tc>
        <w:tc>
          <w:tcPr>
            <w:tcW w:w="400" w:type="dxa"/>
            <w:noWrap/>
            <w:vAlign w:val="bottom"/>
            <w:hideMark/>
          </w:tcPr>
          <w:p w14:paraId="37E9E70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0.23</w:t>
            </w:r>
          </w:p>
        </w:tc>
        <w:tc>
          <w:tcPr>
            <w:tcW w:w="400" w:type="dxa"/>
            <w:noWrap/>
            <w:vAlign w:val="bottom"/>
            <w:hideMark/>
          </w:tcPr>
          <w:p w14:paraId="2350B70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noWrap/>
            <w:vAlign w:val="bottom"/>
            <w:hideMark/>
          </w:tcPr>
          <w:p w14:paraId="6A899B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0.21</w:t>
            </w:r>
          </w:p>
        </w:tc>
        <w:tc>
          <w:tcPr>
            <w:tcW w:w="400" w:type="dxa"/>
            <w:noWrap/>
            <w:vAlign w:val="bottom"/>
            <w:hideMark/>
          </w:tcPr>
          <w:p w14:paraId="3C2AB34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  <w:tc>
          <w:tcPr>
            <w:tcW w:w="400" w:type="dxa"/>
            <w:noWrap/>
            <w:vAlign w:val="bottom"/>
            <w:hideMark/>
          </w:tcPr>
          <w:p w14:paraId="4D2D9B2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0.19</w:t>
            </w:r>
          </w:p>
        </w:tc>
        <w:tc>
          <w:tcPr>
            <w:tcW w:w="400" w:type="dxa"/>
            <w:noWrap/>
            <w:vAlign w:val="bottom"/>
            <w:hideMark/>
          </w:tcPr>
          <w:p w14:paraId="69A58BD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0EF1C5A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6C38E47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5DA0D38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7DDF2A3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75639A2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091ED00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7E1F2CA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0D00DE8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7565D58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5EBE93B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5036638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5195B9F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780B225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40" w:type="dxa"/>
            <w:noWrap/>
            <w:vAlign w:val="bottom"/>
            <w:hideMark/>
          </w:tcPr>
          <w:p w14:paraId="5E319B5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3020CE0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758D3E6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469F0CE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5EBE783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60" w:type="dxa"/>
            <w:noWrap/>
            <w:vAlign w:val="bottom"/>
            <w:hideMark/>
          </w:tcPr>
          <w:p w14:paraId="4C15E92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</w:tr>
      <w:tr w:rsidR="0048224E" w:rsidRPr="00707F6D" w14:paraId="6C90F461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27F6169C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26CE3152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10,000 to 11,999</w:t>
            </w:r>
          </w:p>
        </w:tc>
        <w:tc>
          <w:tcPr>
            <w:tcW w:w="680" w:type="dxa"/>
            <w:noWrap/>
            <w:vAlign w:val="bottom"/>
            <w:hideMark/>
          </w:tcPr>
          <w:p w14:paraId="4F46D7A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0.37</w:t>
            </w:r>
          </w:p>
        </w:tc>
        <w:tc>
          <w:tcPr>
            <w:tcW w:w="900" w:type="dxa"/>
            <w:noWrap/>
            <w:vAlign w:val="bottom"/>
            <w:hideMark/>
          </w:tcPr>
          <w:p w14:paraId="6BCCED3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0.28</w:t>
            </w:r>
          </w:p>
        </w:tc>
        <w:tc>
          <w:tcPr>
            <w:tcW w:w="400" w:type="dxa"/>
            <w:noWrap/>
            <w:vAlign w:val="bottom"/>
            <w:hideMark/>
          </w:tcPr>
          <w:p w14:paraId="2FB59AB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0.28</w:t>
            </w:r>
          </w:p>
        </w:tc>
        <w:tc>
          <w:tcPr>
            <w:tcW w:w="400" w:type="dxa"/>
            <w:noWrap/>
            <w:vAlign w:val="bottom"/>
            <w:hideMark/>
          </w:tcPr>
          <w:p w14:paraId="64FC633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0.28</w:t>
            </w:r>
          </w:p>
        </w:tc>
        <w:tc>
          <w:tcPr>
            <w:tcW w:w="400" w:type="dxa"/>
            <w:noWrap/>
            <w:vAlign w:val="bottom"/>
            <w:hideMark/>
          </w:tcPr>
          <w:p w14:paraId="4177634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1C27EE3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0.26</w:t>
            </w:r>
          </w:p>
        </w:tc>
        <w:tc>
          <w:tcPr>
            <w:tcW w:w="400" w:type="dxa"/>
            <w:noWrap/>
            <w:vAlign w:val="bottom"/>
            <w:hideMark/>
          </w:tcPr>
          <w:p w14:paraId="42EA648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0.25</w:t>
            </w:r>
          </w:p>
        </w:tc>
        <w:tc>
          <w:tcPr>
            <w:tcW w:w="400" w:type="dxa"/>
            <w:noWrap/>
            <w:vAlign w:val="bottom"/>
            <w:hideMark/>
          </w:tcPr>
          <w:p w14:paraId="351FAA3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0.23</w:t>
            </w:r>
          </w:p>
        </w:tc>
        <w:tc>
          <w:tcPr>
            <w:tcW w:w="400" w:type="dxa"/>
            <w:noWrap/>
            <w:vAlign w:val="bottom"/>
            <w:hideMark/>
          </w:tcPr>
          <w:p w14:paraId="1AD2070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noWrap/>
            <w:vAlign w:val="bottom"/>
            <w:hideMark/>
          </w:tcPr>
          <w:p w14:paraId="066370F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noWrap/>
            <w:vAlign w:val="bottom"/>
            <w:hideMark/>
          </w:tcPr>
          <w:p w14:paraId="2FF208D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noWrap/>
            <w:vAlign w:val="bottom"/>
            <w:hideMark/>
          </w:tcPr>
          <w:p w14:paraId="734976F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noWrap/>
            <w:vAlign w:val="bottom"/>
            <w:hideMark/>
          </w:tcPr>
          <w:p w14:paraId="6465ECA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noWrap/>
            <w:vAlign w:val="bottom"/>
            <w:hideMark/>
          </w:tcPr>
          <w:p w14:paraId="35346D2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noWrap/>
            <w:vAlign w:val="bottom"/>
            <w:hideMark/>
          </w:tcPr>
          <w:p w14:paraId="374C4AA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noWrap/>
            <w:vAlign w:val="bottom"/>
            <w:hideMark/>
          </w:tcPr>
          <w:p w14:paraId="04D7FE0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noWrap/>
            <w:vAlign w:val="bottom"/>
            <w:hideMark/>
          </w:tcPr>
          <w:p w14:paraId="6D39D9F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noWrap/>
            <w:vAlign w:val="bottom"/>
            <w:hideMark/>
          </w:tcPr>
          <w:p w14:paraId="5F6CB1A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noWrap/>
            <w:vAlign w:val="bottom"/>
            <w:hideMark/>
          </w:tcPr>
          <w:p w14:paraId="67E7248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noWrap/>
            <w:vAlign w:val="bottom"/>
            <w:hideMark/>
          </w:tcPr>
          <w:p w14:paraId="29726F3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noWrap/>
            <w:vAlign w:val="bottom"/>
            <w:hideMark/>
          </w:tcPr>
          <w:p w14:paraId="2620A49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noWrap/>
            <w:vAlign w:val="bottom"/>
            <w:hideMark/>
          </w:tcPr>
          <w:p w14:paraId="4D55E22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40" w:type="dxa"/>
            <w:noWrap/>
            <w:vAlign w:val="bottom"/>
            <w:hideMark/>
          </w:tcPr>
          <w:p w14:paraId="72D1FB0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noWrap/>
            <w:vAlign w:val="bottom"/>
            <w:hideMark/>
          </w:tcPr>
          <w:p w14:paraId="7C99692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noWrap/>
            <w:vAlign w:val="bottom"/>
            <w:hideMark/>
          </w:tcPr>
          <w:p w14:paraId="2464F7E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noWrap/>
            <w:vAlign w:val="bottom"/>
            <w:hideMark/>
          </w:tcPr>
          <w:p w14:paraId="508846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noWrap/>
            <w:vAlign w:val="bottom"/>
            <w:hideMark/>
          </w:tcPr>
          <w:p w14:paraId="1710B1B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60" w:type="dxa"/>
            <w:noWrap/>
            <w:vAlign w:val="bottom"/>
            <w:hideMark/>
          </w:tcPr>
          <w:p w14:paraId="767E766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</w:tr>
      <w:tr w:rsidR="0048224E" w:rsidRPr="00707F6D" w14:paraId="56E206A6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0FFC1877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55433E02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12,000 to 13,999</w:t>
            </w:r>
          </w:p>
        </w:tc>
        <w:tc>
          <w:tcPr>
            <w:tcW w:w="680" w:type="dxa"/>
            <w:noWrap/>
            <w:vAlign w:val="bottom"/>
            <w:hideMark/>
          </w:tcPr>
          <w:p w14:paraId="0FAEB61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0.45</w:t>
            </w:r>
          </w:p>
        </w:tc>
        <w:tc>
          <w:tcPr>
            <w:tcW w:w="900" w:type="dxa"/>
            <w:noWrap/>
            <w:vAlign w:val="bottom"/>
            <w:hideMark/>
          </w:tcPr>
          <w:p w14:paraId="3C8C17E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0.34</w:t>
            </w:r>
          </w:p>
        </w:tc>
        <w:tc>
          <w:tcPr>
            <w:tcW w:w="400" w:type="dxa"/>
            <w:noWrap/>
            <w:vAlign w:val="bottom"/>
            <w:hideMark/>
          </w:tcPr>
          <w:p w14:paraId="657E9FD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0.34</w:t>
            </w:r>
          </w:p>
        </w:tc>
        <w:tc>
          <w:tcPr>
            <w:tcW w:w="400" w:type="dxa"/>
            <w:noWrap/>
            <w:vAlign w:val="bottom"/>
            <w:hideMark/>
          </w:tcPr>
          <w:p w14:paraId="45C6AC2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0.34</w:t>
            </w:r>
          </w:p>
        </w:tc>
        <w:tc>
          <w:tcPr>
            <w:tcW w:w="400" w:type="dxa"/>
            <w:noWrap/>
            <w:vAlign w:val="bottom"/>
            <w:hideMark/>
          </w:tcPr>
          <w:p w14:paraId="71C85FF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noWrap/>
            <w:vAlign w:val="bottom"/>
            <w:hideMark/>
          </w:tcPr>
          <w:p w14:paraId="2F15645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0.31</w:t>
            </w:r>
          </w:p>
        </w:tc>
        <w:tc>
          <w:tcPr>
            <w:tcW w:w="400" w:type="dxa"/>
            <w:noWrap/>
            <w:vAlign w:val="bottom"/>
            <w:hideMark/>
          </w:tcPr>
          <w:p w14:paraId="62B8061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0.30</w:t>
            </w:r>
          </w:p>
        </w:tc>
        <w:tc>
          <w:tcPr>
            <w:tcW w:w="400" w:type="dxa"/>
            <w:noWrap/>
            <w:vAlign w:val="bottom"/>
            <w:hideMark/>
          </w:tcPr>
          <w:p w14:paraId="48CEBD6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0.28</w:t>
            </w:r>
          </w:p>
        </w:tc>
        <w:tc>
          <w:tcPr>
            <w:tcW w:w="400" w:type="dxa"/>
            <w:noWrap/>
            <w:vAlign w:val="bottom"/>
            <w:hideMark/>
          </w:tcPr>
          <w:p w14:paraId="3E450DD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7A30700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2F47B47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6CE2D19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548F1C3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113B4B9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2ACED9B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5C83D5E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48B1687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59007E0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02EEED1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230A677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612F3CF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6C426AD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40" w:type="dxa"/>
            <w:noWrap/>
            <w:vAlign w:val="bottom"/>
            <w:hideMark/>
          </w:tcPr>
          <w:p w14:paraId="4B0A23F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5F12441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5ACB419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42A0BEE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2BC9B8A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60" w:type="dxa"/>
            <w:noWrap/>
            <w:vAlign w:val="bottom"/>
            <w:hideMark/>
          </w:tcPr>
          <w:p w14:paraId="74BECD9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</w:tr>
      <w:tr w:rsidR="0048224E" w:rsidRPr="00707F6D" w14:paraId="7B2F1622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3826049E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258BF3F9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14,000 to 15,999</w:t>
            </w:r>
          </w:p>
        </w:tc>
        <w:tc>
          <w:tcPr>
            <w:tcW w:w="680" w:type="dxa"/>
            <w:noWrap/>
            <w:vAlign w:val="bottom"/>
            <w:hideMark/>
          </w:tcPr>
          <w:p w14:paraId="051B516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0.53</w:t>
            </w:r>
          </w:p>
        </w:tc>
        <w:tc>
          <w:tcPr>
            <w:tcW w:w="900" w:type="dxa"/>
            <w:noWrap/>
            <w:vAlign w:val="bottom"/>
            <w:hideMark/>
          </w:tcPr>
          <w:p w14:paraId="040DB96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0.39</w:t>
            </w:r>
          </w:p>
        </w:tc>
        <w:tc>
          <w:tcPr>
            <w:tcW w:w="400" w:type="dxa"/>
            <w:noWrap/>
            <w:vAlign w:val="bottom"/>
            <w:hideMark/>
          </w:tcPr>
          <w:p w14:paraId="1D8D682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0.39</w:t>
            </w:r>
          </w:p>
        </w:tc>
        <w:tc>
          <w:tcPr>
            <w:tcW w:w="400" w:type="dxa"/>
            <w:noWrap/>
            <w:vAlign w:val="bottom"/>
            <w:hideMark/>
          </w:tcPr>
          <w:p w14:paraId="54E05BB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0.39</w:t>
            </w:r>
          </w:p>
        </w:tc>
        <w:tc>
          <w:tcPr>
            <w:tcW w:w="400" w:type="dxa"/>
            <w:noWrap/>
            <w:vAlign w:val="bottom"/>
            <w:hideMark/>
          </w:tcPr>
          <w:p w14:paraId="3E2AFE8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0.38</w:t>
            </w:r>
          </w:p>
        </w:tc>
        <w:tc>
          <w:tcPr>
            <w:tcW w:w="400" w:type="dxa"/>
            <w:noWrap/>
            <w:vAlign w:val="bottom"/>
            <w:hideMark/>
          </w:tcPr>
          <w:p w14:paraId="1274523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noWrap/>
            <w:vAlign w:val="bottom"/>
            <w:hideMark/>
          </w:tcPr>
          <w:p w14:paraId="138316D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0.35</w:t>
            </w:r>
          </w:p>
        </w:tc>
        <w:tc>
          <w:tcPr>
            <w:tcW w:w="400" w:type="dxa"/>
            <w:noWrap/>
            <w:vAlign w:val="bottom"/>
            <w:hideMark/>
          </w:tcPr>
          <w:p w14:paraId="27112B6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0.33</w:t>
            </w:r>
          </w:p>
        </w:tc>
        <w:tc>
          <w:tcPr>
            <w:tcW w:w="400" w:type="dxa"/>
            <w:noWrap/>
            <w:vAlign w:val="bottom"/>
            <w:hideMark/>
          </w:tcPr>
          <w:p w14:paraId="58BABF5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noWrap/>
            <w:vAlign w:val="bottom"/>
            <w:hideMark/>
          </w:tcPr>
          <w:p w14:paraId="0F4B844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noWrap/>
            <w:vAlign w:val="bottom"/>
            <w:hideMark/>
          </w:tcPr>
          <w:p w14:paraId="5F1DCA6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noWrap/>
            <w:vAlign w:val="bottom"/>
            <w:hideMark/>
          </w:tcPr>
          <w:p w14:paraId="14EA462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noWrap/>
            <w:vAlign w:val="bottom"/>
            <w:hideMark/>
          </w:tcPr>
          <w:p w14:paraId="7A93231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noWrap/>
            <w:vAlign w:val="bottom"/>
            <w:hideMark/>
          </w:tcPr>
          <w:p w14:paraId="79B6BF3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noWrap/>
            <w:vAlign w:val="bottom"/>
            <w:hideMark/>
          </w:tcPr>
          <w:p w14:paraId="72D1825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noWrap/>
            <w:vAlign w:val="bottom"/>
            <w:hideMark/>
          </w:tcPr>
          <w:p w14:paraId="6A82C8E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noWrap/>
            <w:vAlign w:val="bottom"/>
            <w:hideMark/>
          </w:tcPr>
          <w:p w14:paraId="3661484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noWrap/>
            <w:vAlign w:val="bottom"/>
            <w:hideMark/>
          </w:tcPr>
          <w:p w14:paraId="4D1E1B1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noWrap/>
            <w:vAlign w:val="bottom"/>
            <w:hideMark/>
          </w:tcPr>
          <w:p w14:paraId="170218A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noWrap/>
            <w:vAlign w:val="bottom"/>
            <w:hideMark/>
          </w:tcPr>
          <w:p w14:paraId="4678633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noWrap/>
            <w:vAlign w:val="bottom"/>
            <w:hideMark/>
          </w:tcPr>
          <w:p w14:paraId="1383C0D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noWrap/>
            <w:vAlign w:val="bottom"/>
            <w:hideMark/>
          </w:tcPr>
          <w:p w14:paraId="408A2CA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40" w:type="dxa"/>
            <w:noWrap/>
            <w:vAlign w:val="bottom"/>
            <w:hideMark/>
          </w:tcPr>
          <w:p w14:paraId="0FE105F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noWrap/>
            <w:vAlign w:val="bottom"/>
            <w:hideMark/>
          </w:tcPr>
          <w:p w14:paraId="46AEF77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noWrap/>
            <w:vAlign w:val="bottom"/>
            <w:hideMark/>
          </w:tcPr>
          <w:p w14:paraId="4158CAE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noWrap/>
            <w:vAlign w:val="bottom"/>
            <w:hideMark/>
          </w:tcPr>
          <w:p w14:paraId="066BDF2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noWrap/>
            <w:vAlign w:val="bottom"/>
            <w:hideMark/>
          </w:tcPr>
          <w:p w14:paraId="735B89B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60" w:type="dxa"/>
            <w:noWrap/>
            <w:vAlign w:val="bottom"/>
            <w:hideMark/>
          </w:tcPr>
          <w:p w14:paraId="19C023E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</w:tr>
      <w:tr w:rsidR="0048224E" w:rsidRPr="00707F6D" w14:paraId="2DA82D62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58710ACA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03B7CBB7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16,000 to 17,999</w:t>
            </w:r>
          </w:p>
        </w:tc>
        <w:tc>
          <w:tcPr>
            <w:tcW w:w="680" w:type="dxa"/>
            <w:noWrap/>
            <w:vAlign w:val="bottom"/>
            <w:hideMark/>
          </w:tcPr>
          <w:p w14:paraId="3D0EE74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900" w:type="dxa"/>
            <w:noWrap/>
            <w:vAlign w:val="bottom"/>
            <w:hideMark/>
          </w:tcPr>
          <w:p w14:paraId="7FCB405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0.45</w:t>
            </w:r>
          </w:p>
        </w:tc>
        <w:tc>
          <w:tcPr>
            <w:tcW w:w="400" w:type="dxa"/>
            <w:noWrap/>
            <w:vAlign w:val="bottom"/>
            <w:hideMark/>
          </w:tcPr>
          <w:p w14:paraId="336F661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0.45</w:t>
            </w:r>
          </w:p>
        </w:tc>
        <w:tc>
          <w:tcPr>
            <w:tcW w:w="400" w:type="dxa"/>
            <w:noWrap/>
            <w:vAlign w:val="bottom"/>
            <w:hideMark/>
          </w:tcPr>
          <w:p w14:paraId="53ACC4E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0.45</w:t>
            </w:r>
          </w:p>
        </w:tc>
        <w:tc>
          <w:tcPr>
            <w:tcW w:w="400" w:type="dxa"/>
            <w:noWrap/>
            <w:vAlign w:val="bottom"/>
            <w:hideMark/>
          </w:tcPr>
          <w:p w14:paraId="260A49A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0.43</w:t>
            </w:r>
          </w:p>
        </w:tc>
        <w:tc>
          <w:tcPr>
            <w:tcW w:w="400" w:type="dxa"/>
            <w:noWrap/>
            <w:vAlign w:val="bottom"/>
            <w:hideMark/>
          </w:tcPr>
          <w:p w14:paraId="73B94C6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0.42</w:t>
            </w:r>
          </w:p>
        </w:tc>
        <w:tc>
          <w:tcPr>
            <w:tcW w:w="400" w:type="dxa"/>
            <w:noWrap/>
            <w:vAlign w:val="bottom"/>
            <w:hideMark/>
          </w:tcPr>
          <w:p w14:paraId="26B62F5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0.40</w:t>
            </w:r>
          </w:p>
        </w:tc>
        <w:tc>
          <w:tcPr>
            <w:tcW w:w="400" w:type="dxa"/>
            <w:noWrap/>
            <w:vAlign w:val="bottom"/>
            <w:hideMark/>
          </w:tcPr>
          <w:p w14:paraId="36420CF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0.38</w:t>
            </w:r>
          </w:p>
        </w:tc>
        <w:tc>
          <w:tcPr>
            <w:tcW w:w="400" w:type="dxa"/>
            <w:noWrap/>
            <w:vAlign w:val="bottom"/>
            <w:hideMark/>
          </w:tcPr>
          <w:p w14:paraId="1EF8581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noWrap/>
            <w:vAlign w:val="bottom"/>
            <w:hideMark/>
          </w:tcPr>
          <w:p w14:paraId="3857531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noWrap/>
            <w:vAlign w:val="bottom"/>
            <w:hideMark/>
          </w:tcPr>
          <w:p w14:paraId="091AE40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noWrap/>
            <w:vAlign w:val="bottom"/>
            <w:hideMark/>
          </w:tcPr>
          <w:p w14:paraId="67A9EDF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noWrap/>
            <w:vAlign w:val="bottom"/>
            <w:hideMark/>
          </w:tcPr>
          <w:p w14:paraId="7D1B741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noWrap/>
            <w:vAlign w:val="bottom"/>
            <w:hideMark/>
          </w:tcPr>
          <w:p w14:paraId="2140D81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noWrap/>
            <w:vAlign w:val="bottom"/>
            <w:hideMark/>
          </w:tcPr>
          <w:p w14:paraId="4FAEC67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noWrap/>
            <w:vAlign w:val="bottom"/>
            <w:hideMark/>
          </w:tcPr>
          <w:p w14:paraId="7EFFBFF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noWrap/>
            <w:vAlign w:val="bottom"/>
            <w:hideMark/>
          </w:tcPr>
          <w:p w14:paraId="3473EAD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noWrap/>
            <w:vAlign w:val="bottom"/>
            <w:hideMark/>
          </w:tcPr>
          <w:p w14:paraId="5E0586B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noWrap/>
            <w:vAlign w:val="bottom"/>
            <w:hideMark/>
          </w:tcPr>
          <w:p w14:paraId="150EB67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noWrap/>
            <w:vAlign w:val="bottom"/>
            <w:hideMark/>
          </w:tcPr>
          <w:p w14:paraId="707A906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noWrap/>
            <w:vAlign w:val="bottom"/>
            <w:hideMark/>
          </w:tcPr>
          <w:p w14:paraId="2901A5F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noWrap/>
            <w:vAlign w:val="bottom"/>
            <w:hideMark/>
          </w:tcPr>
          <w:p w14:paraId="3F48CE9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40" w:type="dxa"/>
            <w:noWrap/>
            <w:vAlign w:val="bottom"/>
            <w:hideMark/>
          </w:tcPr>
          <w:p w14:paraId="672988B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noWrap/>
            <w:vAlign w:val="bottom"/>
            <w:hideMark/>
          </w:tcPr>
          <w:p w14:paraId="3F6E878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noWrap/>
            <w:vAlign w:val="bottom"/>
            <w:hideMark/>
          </w:tcPr>
          <w:p w14:paraId="0E51547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noWrap/>
            <w:vAlign w:val="bottom"/>
            <w:hideMark/>
          </w:tcPr>
          <w:p w14:paraId="6121B1E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noWrap/>
            <w:vAlign w:val="bottom"/>
            <w:hideMark/>
          </w:tcPr>
          <w:p w14:paraId="64B26A2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60" w:type="dxa"/>
            <w:noWrap/>
            <w:vAlign w:val="bottom"/>
            <w:hideMark/>
          </w:tcPr>
          <w:p w14:paraId="2B9FD48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</w:tr>
      <w:tr w:rsidR="0048224E" w:rsidRPr="00707F6D" w14:paraId="06CE06A7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27E1DE3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1F17E1F8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18,000 to 19,999</w:t>
            </w:r>
          </w:p>
        </w:tc>
        <w:tc>
          <w:tcPr>
            <w:tcW w:w="680" w:type="dxa"/>
            <w:noWrap/>
            <w:vAlign w:val="bottom"/>
            <w:hideMark/>
          </w:tcPr>
          <w:p w14:paraId="72449AB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0.68</w:t>
            </w:r>
          </w:p>
        </w:tc>
        <w:tc>
          <w:tcPr>
            <w:tcW w:w="900" w:type="dxa"/>
            <w:noWrap/>
            <w:vAlign w:val="bottom"/>
            <w:hideMark/>
          </w:tcPr>
          <w:p w14:paraId="4CF0647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0.51</w:t>
            </w:r>
          </w:p>
        </w:tc>
        <w:tc>
          <w:tcPr>
            <w:tcW w:w="400" w:type="dxa"/>
            <w:noWrap/>
            <w:vAlign w:val="bottom"/>
            <w:hideMark/>
          </w:tcPr>
          <w:p w14:paraId="3D4A874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0.51</w:t>
            </w:r>
          </w:p>
        </w:tc>
        <w:tc>
          <w:tcPr>
            <w:tcW w:w="400" w:type="dxa"/>
            <w:noWrap/>
            <w:vAlign w:val="bottom"/>
            <w:hideMark/>
          </w:tcPr>
          <w:p w14:paraId="6F34F0D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0.51</w:t>
            </w:r>
          </w:p>
        </w:tc>
        <w:tc>
          <w:tcPr>
            <w:tcW w:w="400" w:type="dxa"/>
            <w:noWrap/>
            <w:vAlign w:val="bottom"/>
            <w:hideMark/>
          </w:tcPr>
          <w:p w14:paraId="5D08ECA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0.49</w:t>
            </w:r>
          </w:p>
        </w:tc>
        <w:tc>
          <w:tcPr>
            <w:tcW w:w="400" w:type="dxa"/>
            <w:noWrap/>
            <w:vAlign w:val="bottom"/>
            <w:hideMark/>
          </w:tcPr>
          <w:p w14:paraId="3A6ACC0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0.47</w:t>
            </w:r>
          </w:p>
        </w:tc>
        <w:tc>
          <w:tcPr>
            <w:tcW w:w="400" w:type="dxa"/>
            <w:noWrap/>
            <w:vAlign w:val="bottom"/>
            <w:hideMark/>
          </w:tcPr>
          <w:p w14:paraId="2E2320A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0.45</w:t>
            </w:r>
          </w:p>
        </w:tc>
        <w:tc>
          <w:tcPr>
            <w:tcW w:w="400" w:type="dxa"/>
            <w:noWrap/>
            <w:vAlign w:val="bottom"/>
            <w:hideMark/>
          </w:tcPr>
          <w:p w14:paraId="14A9AD1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0.43</w:t>
            </w:r>
          </w:p>
        </w:tc>
        <w:tc>
          <w:tcPr>
            <w:tcW w:w="400" w:type="dxa"/>
            <w:noWrap/>
            <w:vAlign w:val="bottom"/>
            <w:hideMark/>
          </w:tcPr>
          <w:p w14:paraId="4C63460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noWrap/>
            <w:vAlign w:val="bottom"/>
            <w:hideMark/>
          </w:tcPr>
          <w:p w14:paraId="1782EE4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noWrap/>
            <w:vAlign w:val="bottom"/>
            <w:hideMark/>
          </w:tcPr>
          <w:p w14:paraId="14FC3BA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noWrap/>
            <w:vAlign w:val="bottom"/>
            <w:hideMark/>
          </w:tcPr>
          <w:p w14:paraId="2B88C33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noWrap/>
            <w:vAlign w:val="bottom"/>
            <w:hideMark/>
          </w:tcPr>
          <w:p w14:paraId="38B6F1F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noWrap/>
            <w:vAlign w:val="bottom"/>
            <w:hideMark/>
          </w:tcPr>
          <w:p w14:paraId="5D6EA09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noWrap/>
            <w:vAlign w:val="bottom"/>
            <w:hideMark/>
          </w:tcPr>
          <w:p w14:paraId="7814DD8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noWrap/>
            <w:vAlign w:val="bottom"/>
            <w:hideMark/>
          </w:tcPr>
          <w:p w14:paraId="5384A31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noWrap/>
            <w:vAlign w:val="bottom"/>
            <w:hideMark/>
          </w:tcPr>
          <w:p w14:paraId="2270C79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noWrap/>
            <w:vAlign w:val="bottom"/>
            <w:hideMark/>
          </w:tcPr>
          <w:p w14:paraId="5BA52AA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noWrap/>
            <w:vAlign w:val="bottom"/>
            <w:hideMark/>
          </w:tcPr>
          <w:p w14:paraId="6A62BAE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noWrap/>
            <w:vAlign w:val="bottom"/>
            <w:hideMark/>
          </w:tcPr>
          <w:p w14:paraId="68A95FD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noWrap/>
            <w:vAlign w:val="bottom"/>
            <w:hideMark/>
          </w:tcPr>
          <w:p w14:paraId="44CEF48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noWrap/>
            <w:vAlign w:val="bottom"/>
            <w:hideMark/>
          </w:tcPr>
          <w:p w14:paraId="5288B49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40" w:type="dxa"/>
            <w:noWrap/>
            <w:vAlign w:val="bottom"/>
            <w:hideMark/>
          </w:tcPr>
          <w:p w14:paraId="6183F55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noWrap/>
            <w:vAlign w:val="bottom"/>
            <w:hideMark/>
          </w:tcPr>
          <w:p w14:paraId="1E68F70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noWrap/>
            <w:vAlign w:val="bottom"/>
            <w:hideMark/>
          </w:tcPr>
          <w:p w14:paraId="3BDAC11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noWrap/>
            <w:vAlign w:val="bottom"/>
            <w:hideMark/>
          </w:tcPr>
          <w:p w14:paraId="522F0DA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noWrap/>
            <w:vAlign w:val="bottom"/>
            <w:hideMark/>
          </w:tcPr>
          <w:p w14:paraId="722BF8F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60" w:type="dxa"/>
            <w:noWrap/>
            <w:vAlign w:val="bottom"/>
            <w:hideMark/>
          </w:tcPr>
          <w:p w14:paraId="1BFAFD2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</w:tr>
      <w:tr w:rsidR="0048224E" w:rsidRPr="00707F6D" w14:paraId="233C70D1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28E1ED77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7E5FBBED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20,000 to 24,999</w:t>
            </w:r>
          </w:p>
        </w:tc>
        <w:tc>
          <w:tcPr>
            <w:tcW w:w="680" w:type="dxa"/>
            <w:noWrap/>
            <w:vAlign w:val="bottom"/>
            <w:hideMark/>
          </w:tcPr>
          <w:p w14:paraId="39B9812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0.80</w:t>
            </w:r>
          </w:p>
        </w:tc>
        <w:tc>
          <w:tcPr>
            <w:tcW w:w="900" w:type="dxa"/>
            <w:noWrap/>
            <w:vAlign w:val="bottom"/>
            <w:hideMark/>
          </w:tcPr>
          <w:p w14:paraId="1C9CEAB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noWrap/>
            <w:vAlign w:val="bottom"/>
            <w:hideMark/>
          </w:tcPr>
          <w:p w14:paraId="4AE5731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noWrap/>
            <w:vAlign w:val="bottom"/>
            <w:hideMark/>
          </w:tcPr>
          <w:p w14:paraId="5F7D999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noWrap/>
            <w:vAlign w:val="bottom"/>
            <w:hideMark/>
          </w:tcPr>
          <w:p w14:paraId="707B0ED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0.58</w:t>
            </w:r>
          </w:p>
        </w:tc>
        <w:tc>
          <w:tcPr>
            <w:tcW w:w="400" w:type="dxa"/>
            <w:noWrap/>
            <w:vAlign w:val="bottom"/>
            <w:hideMark/>
          </w:tcPr>
          <w:p w14:paraId="3BF498F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0.55</w:t>
            </w:r>
          </w:p>
        </w:tc>
        <w:tc>
          <w:tcPr>
            <w:tcW w:w="400" w:type="dxa"/>
            <w:noWrap/>
            <w:vAlign w:val="bottom"/>
            <w:hideMark/>
          </w:tcPr>
          <w:p w14:paraId="319DB76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0.53</w:t>
            </w:r>
          </w:p>
        </w:tc>
        <w:tc>
          <w:tcPr>
            <w:tcW w:w="400" w:type="dxa"/>
            <w:noWrap/>
            <w:vAlign w:val="bottom"/>
            <w:hideMark/>
          </w:tcPr>
          <w:p w14:paraId="0A923C5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0.50</w:t>
            </w:r>
          </w:p>
        </w:tc>
        <w:tc>
          <w:tcPr>
            <w:tcW w:w="400" w:type="dxa"/>
            <w:noWrap/>
            <w:vAlign w:val="bottom"/>
            <w:hideMark/>
          </w:tcPr>
          <w:p w14:paraId="2722BA5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noWrap/>
            <w:vAlign w:val="bottom"/>
            <w:hideMark/>
          </w:tcPr>
          <w:p w14:paraId="7A536D6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noWrap/>
            <w:vAlign w:val="bottom"/>
            <w:hideMark/>
          </w:tcPr>
          <w:p w14:paraId="6D99D5E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noWrap/>
            <w:vAlign w:val="bottom"/>
            <w:hideMark/>
          </w:tcPr>
          <w:p w14:paraId="41B0AB2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noWrap/>
            <w:vAlign w:val="bottom"/>
            <w:hideMark/>
          </w:tcPr>
          <w:p w14:paraId="31A2F11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noWrap/>
            <w:vAlign w:val="bottom"/>
            <w:hideMark/>
          </w:tcPr>
          <w:p w14:paraId="5307540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noWrap/>
            <w:vAlign w:val="bottom"/>
            <w:hideMark/>
          </w:tcPr>
          <w:p w14:paraId="5B302AA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noWrap/>
            <w:vAlign w:val="bottom"/>
            <w:hideMark/>
          </w:tcPr>
          <w:p w14:paraId="61E0F76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noWrap/>
            <w:vAlign w:val="bottom"/>
            <w:hideMark/>
          </w:tcPr>
          <w:p w14:paraId="0E80D14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noWrap/>
            <w:vAlign w:val="bottom"/>
            <w:hideMark/>
          </w:tcPr>
          <w:p w14:paraId="7EE8C7C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noWrap/>
            <w:vAlign w:val="bottom"/>
            <w:hideMark/>
          </w:tcPr>
          <w:p w14:paraId="4346538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noWrap/>
            <w:vAlign w:val="bottom"/>
            <w:hideMark/>
          </w:tcPr>
          <w:p w14:paraId="7C000BB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noWrap/>
            <w:vAlign w:val="bottom"/>
            <w:hideMark/>
          </w:tcPr>
          <w:p w14:paraId="28CEF80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noWrap/>
            <w:vAlign w:val="bottom"/>
            <w:hideMark/>
          </w:tcPr>
          <w:p w14:paraId="270DD80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40" w:type="dxa"/>
            <w:noWrap/>
            <w:vAlign w:val="bottom"/>
            <w:hideMark/>
          </w:tcPr>
          <w:p w14:paraId="5925097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noWrap/>
            <w:vAlign w:val="bottom"/>
            <w:hideMark/>
          </w:tcPr>
          <w:p w14:paraId="7CE9D9C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noWrap/>
            <w:vAlign w:val="bottom"/>
            <w:hideMark/>
          </w:tcPr>
          <w:p w14:paraId="32555BB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noWrap/>
            <w:vAlign w:val="bottom"/>
            <w:hideMark/>
          </w:tcPr>
          <w:p w14:paraId="0FABADC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noWrap/>
            <w:vAlign w:val="bottom"/>
            <w:hideMark/>
          </w:tcPr>
          <w:p w14:paraId="48369DA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60" w:type="dxa"/>
            <w:noWrap/>
            <w:vAlign w:val="bottom"/>
            <w:hideMark/>
          </w:tcPr>
          <w:p w14:paraId="724A30B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</w:tr>
      <w:tr w:rsidR="0048224E" w:rsidRPr="00707F6D" w14:paraId="1159D8FE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60C0D791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611AC71E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25,000 to 29,999</w:t>
            </w:r>
          </w:p>
        </w:tc>
        <w:tc>
          <w:tcPr>
            <w:tcW w:w="680" w:type="dxa"/>
            <w:noWrap/>
            <w:vAlign w:val="bottom"/>
            <w:hideMark/>
          </w:tcPr>
          <w:p w14:paraId="5B55A3E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1.00</w:t>
            </w:r>
          </w:p>
        </w:tc>
        <w:tc>
          <w:tcPr>
            <w:tcW w:w="900" w:type="dxa"/>
            <w:noWrap/>
            <w:vAlign w:val="bottom"/>
            <w:hideMark/>
          </w:tcPr>
          <w:p w14:paraId="7F7D1B1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0.75</w:t>
            </w:r>
          </w:p>
        </w:tc>
        <w:tc>
          <w:tcPr>
            <w:tcW w:w="400" w:type="dxa"/>
            <w:noWrap/>
            <w:vAlign w:val="bottom"/>
            <w:hideMark/>
          </w:tcPr>
          <w:p w14:paraId="7D84790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0.75</w:t>
            </w:r>
          </w:p>
        </w:tc>
        <w:tc>
          <w:tcPr>
            <w:tcW w:w="400" w:type="dxa"/>
            <w:noWrap/>
            <w:vAlign w:val="bottom"/>
            <w:hideMark/>
          </w:tcPr>
          <w:p w14:paraId="5E24B6C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0.75</w:t>
            </w:r>
          </w:p>
        </w:tc>
        <w:tc>
          <w:tcPr>
            <w:tcW w:w="400" w:type="dxa"/>
            <w:noWrap/>
            <w:vAlign w:val="bottom"/>
            <w:hideMark/>
          </w:tcPr>
          <w:p w14:paraId="418495A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  <w:tc>
          <w:tcPr>
            <w:tcW w:w="400" w:type="dxa"/>
            <w:noWrap/>
            <w:vAlign w:val="bottom"/>
            <w:hideMark/>
          </w:tcPr>
          <w:p w14:paraId="166F268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0.69</w:t>
            </w:r>
          </w:p>
        </w:tc>
        <w:tc>
          <w:tcPr>
            <w:tcW w:w="400" w:type="dxa"/>
            <w:noWrap/>
            <w:vAlign w:val="bottom"/>
            <w:hideMark/>
          </w:tcPr>
          <w:p w14:paraId="4126D01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0.66</w:t>
            </w:r>
          </w:p>
        </w:tc>
        <w:tc>
          <w:tcPr>
            <w:tcW w:w="400" w:type="dxa"/>
            <w:noWrap/>
            <w:vAlign w:val="bottom"/>
            <w:hideMark/>
          </w:tcPr>
          <w:p w14:paraId="090A705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0.63</w:t>
            </w:r>
          </w:p>
        </w:tc>
        <w:tc>
          <w:tcPr>
            <w:tcW w:w="400" w:type="dxa"/>
            <w:noWrap/>
            <w:vAlign w:val="bottom"/>
            <w:hideMark/>
          </w:tcPr>
          <w:p w14:paraId="70841C2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noWrap/>
            <w:vAlign w:val="bottom"/>
            <w:hideMark/>
          </w:tcPr>
          <w:p w14:paraId="17391BF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noWrap/>
            <w:vAlign w:val="bottom"/>
            <w:hideMark/>
          </w:tcPr>
          <w:p w14:paraId="04F2F99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noWrap/>
            <w:vAlign w:val="bottom"/>
            <w:hideMark/>
          </w:tcPr>
          <w:p w14:paraId="785E29C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noWrap/>
            <w:vAlign w:val="bottom"/>
            <w:hideMark/>
          </w:tcPr>
          <w:p w14:paraId="4F750D1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noWrap/>
            <w:vAlign w:val="bottom"/>
            <w:hideMark/>
          </w:tcPr>
          <w:p w14:paraId="5884BAF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noWrap/>
            <w:vAlign w:val="bottom"/>
            <w:hideMark/>
          </w:tcPr>
          <w:p w14:paraId="7705A71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noWrap/>
            <w:vAlign w:val="bottom"/>
            <w:hideMark/>
          </w:tcPr>
          <w:p w14:paraId="2EE805E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noWrap/>
            <w:vAlign w:val="bottom"/>
            <w:hideMark/>
          </w:tcPr>
          <w:p w14:paraId="1636719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noWrap/>
            <w:vAlign w:val="bottom"/>
            <w:hideMark/>
          </w:tcPr>
          <w:p w14:paraId="41AF7F9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noWrap/>
            <w:vAlign w:val="bottom"/>
            <w:hideMark/>
          </w:tcPr>
          <w:p w14:paraId="04BDF13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noWrap/>
            <w:vAlign w:val="bottom"/>
            <w:hideMark/>
          </w:tcPr>
          <w:p w14:paraId="05DB710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noWrap/>
            <w:vAlign w:val="bottom"/>
            <w:hideMark/>
          </w:tcPr>
          <w:p w14:paraId="4E8C975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noWrap/>
            <w:vAlign w:val="bottom"/>
            <w:hideMark/>
          </w:tcPr>
          <w:p w14:paraId="02962D5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40" w:type="dxa"/>
            <w:noWrap/>
            <w:vAlign w:val="bottom"/>
            <w:hideMark/>
          </w:tcPr>
          <w:p w14:paraId="5655079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noWrap/>
            <w:vAlign w:val="bottom"/>
            <w:hideMark/>
          </w:tcPr>
          <w:p w14:paraId="1711082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noWrap/>
            <w:vAlign w:val="bottom"/>
            <w:hideMark/>
          </w:tcPr>
          <w:p w14:paraId="0373421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noWrap/>
            <w:vAlign w:val="bottom"/>
            <w:hideMark/>
          </w:tcPr>
          <w:p w14:paraId="77BA8E5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noWrap/>
            <w:vAlign w:val="bottom"/>
            <w:hideMark/>
          </w:tcPr>
          <w:p w14:paraId="4AF2BB3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60" w:type="dxa"/>
            <w:noWrap/>
            <w:vAlign w:val="bottom"/>
            <w:hideMark/>
          </w:tcPr>
          <w:p w14:paraId="5D04847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</w:tr>
      <w:tr w:rsidR="0048224E" w:rsidRPr="00707F6D" w14:paraId="4E4E0F8C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3EE63801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20FF4CE4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30,000 to 34,999</w:t>
            </w:r>
          </w:p>
        </w:tc>
        <w:tc>
          <w:tcPr>
            <w:tcW w:w="680" w:type="dxa"/>
            <w:noWrap/>
            <w:vAlign w:val="bottom"/>
            <w:hideMark/>
          </w:tcPr>
          <w:p w14:paraId="7D35881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900" w:type="dxa"/>
            <w:noWrap/>
            <w:vAlign w:val="bottom"/>
            <w:hideMark/>
          </w:tcPr>
          <w:p w14:paraId="09B2BC3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0.90</w:t>
            </w:r>
          </w:p>
        </w:tc>
        <w:tc>
          <w:tcPr>
            <w:tcW w:w="400" w:type="dxa"/>
            <w:noWrap/>
            <w:vAlign w:val="bottom"/>
            <w:hideMark/>
          </w:tcPr>
          <w:p w14:paraId="28EB462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0.90</w:t>
            </w:r>
          </w:p>
        </w:tc>
        <w:tc>
          <w:tcPr>
            <w:tcW w:w="400" w:type="dxa"/>
            <w:noWrap/>
            <w:vAlign w:val="bottom"/>
            <w:hideMark/>
          </w:tcPr>
          <w:p w14:paraId="64EEF42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0.90</w:t>
            </w:r>
          </w:p>
        </w:tc>
        <w:tc>
          <w:tcPr>
            <w:tcW w:w="400" w:type="dxa"/>
            <w:noWrap/>
            <w:vAlign w:val="bottom"/>
            <w:hideMark/>
          </w:tcPr>
          <w:p w14:paraId="3E1A2A0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0.87</w:t>
            </w:r>
          </w:p>
        </w:tc>
        <w:tc>
          <w:tcPr>
            <w:tcW w:w="400" w:type="dxa"/>
            <w:noWrap/>
            <w:vAlign w:val="bottom"/>
            <w:hideMark/>
          </w:tcPr>
          <w:p w14:paraId="0CCC2E6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0.83</w:t>
            </w:r>
          </w:p>
        </w:tc>
        <w:tc>
          <w:tcPr>
            <w:tcW w:w="400" w:type="dxa"/>
            <w:noWrap/>
            <w:vAlign w:val="bottom"/>
            <w:hideMark/>
          </w:tcPr>
          <w:p w14:paraId="101D250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0.79</w:t>
            </w:r>
          </w:p>
        </w:tc>
        <w:tc>
          <w:tcPr>
            <w:tcW w:w="400" w:type="dxa"/>
            <w:noWrap/>
            <w:vAlign w:val="bottom"/>
            <w:hideMark/>
          </w:tcPr>
          <w:p w14:paraId="4922177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0.76</w:t>
            </w:r>
          </w:p>
        </w:tc>
        <w:tc>
          <w:tcPr>
            <w:tcW w:w="400" w:type="dxa"/>
            <w:noWrap/>
            <w:vAlign w:val="bottom"/>
            <w:hideMark/>
          </w:tcPr>
          <w:p w14:paraId="3BEB2A9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  <w:tc>
          <w:tcPr>
            <w:tcW w:w="400" w:type="dxa"/>
            <w:noWrap/>
            <w:vAlign w:val="bottom"/>
            <w:hideMark/>
          </w:tcPr>
          <w:p w14:paraId="47CDAE1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  <w:tc>
          <w:tcPr>
            <w:tcW w:w="400" w:type="dxa"/>
            <w:noWrap/>
            <w:vAlign w:val="bottom"/>
            <w:hideMark/>
          </w:tcPr>
          <w:p w14:paraId="389C438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  <w:tc>
          <w:tcPr>
            <w:tcW w:w="400" w:type="dxa"/>
            <w:noWrap/>
            <w:vAlign w:val="bottom"/>
            <w:hideMark/>
          </w:tcPr>
          <w:p w14:paraId="5DD875F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  <w:tc>
          <w:tcPr>
            <w:tcW w:w="400" w:type="dxa"/>
            <w:noWrap/>
            <w:vAlign w:val="bottom"/>
            <w:hideMark/>
          </w:tcPr>
          <w:p w14:paraId="5431E38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  <w:tc>
          <w:tcPr>
            <w:tcW w:w="400" w:type="dxa"/>
            <w:noWrap/>
            <w:vAlign w:val="bottom"/>
            <w:hideMark/>
          </w:tcPr>
          <w:p w14:paraId="18F2ED1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  <w:tc>
          <w:tcPr>
            <w:tcW w:w="400" w:type="dxa"/>
            <w:noWrap/>
            <w:vAlign w:val="bottom"/>
            <w:hideMark/>
          </w:tcPr>
          <w:p w14:paraId="3A7D670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  <w:tc>
          <w:tcPr>
            <w:tcW w:w="400" w:type="dxa"/>
            <w:noWrap/>
            <w:vAlign w:val="bottom"/>
            <w:hideMark/>
          </w:tcPr>
          <w:p w14:paraId="77E6B78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  <w:tc>
          <w:tcPr>
            <w:tcW w:w="400" w:type="dxa"/>
            <w:noWrap/>
            <w:vAlign w:val="bottom"/>
            <w:hideMark/>
          </w:tcPr>
          <w:p w14:paraId="691ADE0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  <w:tc>
          <w:tcPr>
            <w:tcW w:w="400" w:type="dxa"/>
            <w:noWrap/>
            <w:vAlign w:val="bottom"/>
            <w:hideMark/>
          </w:tcPr>
          <w:p w14:paraId="46C395D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  <w:tc>
          <w:tcPr>
            <w:tcW w:w="400" w:type="dxa"/>
            <w:noWrap/>
            <w:vAlign w:val="bottom"/>
            <w:hideMark/>
          </w:tcPr>
          <w:p w14:paraId="585946C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  <w:tc>
          <w:tcPr>
            <w:tcW w:w="400" w:type="dxa"/>
            <w:noWrap/>
            <w:vAlign w:val="bottom"/>
            <w:hideMark/>
          </w:tcPr>
          <w:p w14:paraId="73FC438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  <w:tc>
          <w:tcPr>
            <w:tcW w:w="400" w:type="dxa"/>
            <w:noWrap/>
            <w:vAlign w:val="bottom"/>
            <w:hideMark/>
          </w:tcPr>
          <w:p w14:paraId="2FB7CE6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  <w:tc>
          <w:tcPr>
            <w:tcW w:w="400" w:type="dxa"/>
            <w:noWrap/>
            <w:vAlign w:val="bottom"/>
            <w:hideMark/>
          </w:tcPr>
          <w:p w14:paraId="397684D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  <w:tc>
          <w:tcPr>
            <w:tcW w:w="440" w:type="dxa"/>
            <w:noWrap/>
            <w:vAlign w:val="bottom"/>
            <w:hideMark/>
          </w:tcPr>
          <w:p w14:paraId="12D3C94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  <w:tc>
          <w:tcPr>
            <w:tcW w:w="400" w:type="dxa"/>
            <w:noWrap/>
            <w:vAlign w:val="bottom"/>
            <w:hideMark/>
          </w:tcPr>
          <w:p w14:paraId="61DDB56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  <w:tc>
          <w:tcPr>
            <w:tcW w:w="400" w:type="dxa"/>
            <w:noWrap/>
            <w:vAlign w:val="bottom"/>
            <w:hideMark/>
          </w:tcPr>
          <w:p w14:paraId="11863AD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  <w:tc>
          <w:tcPr>
            <w:tcW w:w="400" w:type="dxa"/>
            <w:noWrap/>
            <w:vAlign w:val="bottom"/>
            <w:hideMark/>
          </w:tcPr>
          <w:p w14:paraId="658C29F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  <w:tc>
          <w:tcPr>
            <w:tcW w:w="400" w:type="dxa"/>
            <w:noWrap/>
            <w:vAlign w:val="bottom"/>
            <w:hideMark/>
          </w:tcPr>
          <w:p w14:paraId="4D31C23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  <w:tc>
          <w:tcPr>
            <w:tcW w:w="460" w:type="dxa"/>
            <w:noWrap/>
            <w:vAlign w:val="bottom"/>
            <w:hideMark/>
          </w:tcPr>
          <w:p w14:paraId="08F5872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</w:tr>
      <w:tr w:rsidR="0048224E" w:rsidRPr="00707F6D" w14:paraId="3926BC72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23B752CA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4AEFDC8F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35,000 to 39,999</w:t>
            </w:r>
          </w:p>
        </w:tc>
        <w:tc>
          <w:tcPr>
            <w:tcW w:w="680" w:type="dxa"/>
            <w:noWrap/>
            <w:vAlign w:val="bottom"/>
            <w:hideMark/>
          </w:tcPr>
          <w:p w14:paraId="6EED373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1.41</w:t>
            </w:r>
          </w:p>
        </w:tc>
        <w:tc>
          <w:tcPr>
            <w:tcW w:w="900" w:type="dxa"/>
            <w:noWrap/>
            <w:vAlign w:val="bottom"/>
            <w:hideMark/>
          </w:tcPr>
          <w:p w14:paraId="1D6CD81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1.05</w:t>
            </w:r>
          </w:p>
        </w:tc>
        <w:tc>
          <w:tcPr>
            <w:tcW w:w="400" w:type="dxa"/>
            <w:noWrap/>
            <w:vAlign w:val="bottom"/>
            <w:hideMark/>
          </w:tcPr>
          <w:p w14:paraId="73AB5F7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1.05</w:t>
            </w:r>
          </w:p>
        </w:tc>
        <w:tc>
          <w:tcPr>
            <w:tcW w:w="400" w:type="dxa"/>
            <w:noWrap/>
            <w:vAlign w:val="bottom"/>
            <w:hideMark/>
          </w:tcPr>
          <w:p w14:paraId="107977E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1.05</w:t>
            </w:r>
          </w:p>
        </w:tc>
        <w:tc>
          <w:tcPr>
            <w:tcW w:w="400" w:type="dxa"/>
            <w:noWrap/>
            <w:vAlign w:val="bottom"/>
            <w:hideMark/>
          </w:tcPr>
          <w:p w14:paraId="1EF88FB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00" w:type="dxa"/>
            <w:noWrap/>
            <w:vAlign w:val="bottom"/>
            <w:hideMark/>
          </w:tcPr>
          <w:p w14:paraId="40AF047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00" w:type="dxa"/>
            <w:noWrap/>
            <w:vAlign w:val="bottom"/>
            <w:hideMark/>
          </w:tcPr>
          <w:p w14:paraId="154A91D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400" w:type="dxa"/>
            <w:noWrap/>
            <w:vAlign w:val="bottom"/>
            <w:hideMark/>
          </w:tcPr>
          <w:p w14:paraId="68CA75D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0.89</w:t>
            </w:r>
          </w:p>
        </w:tc>
        <w:tc>
          <w:tcPr>
            <w:tcW w:w="400" w:type="dxa"/>
            <w:noWrap/>
            <w:vAlign w:val="bottom"/>
            <w:hideMark/>
          </w:tcPr>
          <w:p w14:paraId="3A17BFE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00" w:type="dxa"/>
            <w:noWrap/>
            <w:vAlign w:val="bottom"/>
            <w:hideMark/>
          </w:tcPr>
          <w:p w14:paraId="3C29D1F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00" w:type="dxa"/>
            <w:noWrap/>
            <w:vAlign w:val="bottom"/>
            <w:hideMark/>
          </w:tcPr>
          <w:p w14:paraId="2B69C54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00" w:type="dxa"/>
            <w:noWrap/>
            <w:vAlign w:val="bottom"/>
            <w:hideMark/>
          </w:tcPr>
          <w:p w14:paraId="13C223F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00" w:type="dxa"/>
            <w:noWrap/>
            <w:vAlign w:val="bottom"/>
            <w:hideMark/>
          </w:tcPr>
          <w:p w14:paraId="19EB69A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00" w:type="dxa"/>
            <w:noWrap/>
            <w:vAlign w:val="bottom"/>
            <w:hideMark/>
          </w:tcPr>
          <w:p w14:paraId="774186E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00" w:type="dxa"/>
            <w:noWrap/>
            <w:vAlign w:val="bottom"/>
            <w:hideMark/>
          </w:tcPr>
          <w:p w14:paraId="27E15E8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00" w:type="dxa"/>
            <w:noWrap/>
            <w:vAlign w:val="bottom"/>
            <w:hideMark/>
          </w:tcPr>
          <w:p w14:paraId="0BF5333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00" w:type="dxa"/>
            <w:noWrap/>
            <w:vAlign w:val="bottom"/>
            <w:hideMark/>
          </w:tcPr>
          <w:p w14:paraId="58B9D53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00" w:type="dxa"/>
            <w:noWrap/>
            <w:vAlign w:val="bottom"/>
            <w:hideMark/>
          </w:tcPr>
          <w:p w14:paraId="6C346BF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00" w:type="dxa"/>
            <w:noWrap/>
            <w:vAlign w:val="bottom"/>
            <w:hideMark/>
          </w:tcPr>
          <w:p w14:paraId="321F31F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00" w:type="dxa"/>
            <w:noWrap/>
            <w:vAlign w:val="bottom"/>
            <w:hideMark/>
          </w:tcPr>
          <w:p w14:paraId="71CD543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00" w:type="dxa"/>
            <w:noWrap/>
            <w:vAlign w:val="bottom"/>
            <w:hideMark/>
          </w:tcPr>
          <w:p w14:paraId="6D244FE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00" w:type="dxa"/>
            <w:noWrap/>
            <w:vAlign w:val="bottom"/>
            <w:hideMark/>
          </w:tcPr>
          <w:p w14:paraId="251ABC1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40" w:type="dxa"/>
            <w:noWrap/>
            <w:vAlign w:val="bottom"/>
            <w:hideMark/>
          </w:tcPr>
          <w:p w14:paraId="0DAFAB5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00" w:type="dxa"/>
            <w:noWrap/>
            <w:vAlign w:val="bottom"/>
            <w:hideMark/>
          </w:tcPr>
          <w:p w14:paraId="274CACF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00" w:type="dxa"/>
            <w:noWrap/>
            <w:vAlign w:val="bottom"/>
            <w:hideMark/>
          </w:tcPr>
          <w:p w14:paraId="4393D4A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00" w:type="dxa"/>
            <w:noWrap/>
            <w:vAlign w:val="bottom"/>
            <w:hideMark/>
          </w:tcPr>
          <w:p w14:paraId="1951AD2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00" w:type="dxa"/>
            <w:noWrap/>
            <w:vAlign w:val="bottom"/>
            <w:hideMark/>
          </w:tcPr>
          <w:p w14:paraId="6D6BE07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60" w:type="dxa"/>
            <w:noWrap/>
            <w:vAlign w:val="bottom"/>
            <w:hideMark/>
          </w:tcPr>
          <w:p w14:paraId="5E8F43B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</w:tr>
      <w:tr w:rsidR="0048224E" w:rsidRPr="00707F6D" w14:paraId="0D4379FC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1E1834E3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21B1A948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40,000 to 44,999</w:t>
            </w:r>
          </w:p>
        </w:tc>
        <w:tc>
          <w:tcPr>
            <w:tcW w:w="680" w:type="dxa"/>
            <w:noWrap/>
            <w:vAlign w:val="bottom"/>
            <w:hideMark/>
          </w:tcPr>
          <w:p w14:paraId="37B7E73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1.55</w:t>
            </w:r>
          </w:p>
        </w:tc>
        <w:tc>
          <w:tcPr>
            <w:tcW w:w="900" w:type="dxa"/>
            <w:noWrap/>
            <w:vAlign w:val="bottom"/>
            <w:hideMark/>
          </w:tcPr>
          <w:p w14:paraId="252D8AA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1.17</w:t>
            </w:r>
          </w:p>
        </w:tc>
        <w:tc>
          <w:tcPr>
            <w:tcW w:w="400" w:type="dxa"/>
            <w:noWrap/>
            <w:vAlign w:val="bottom"/>
            <w:hideMark/>
          </w:tcPr>
          <w:p w14:paraId="5F2C536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1.17</w:t>
            </w:r>
          </w:p>
        </w:tc>
        <w:tc>
          <w:tcPr>
            <w:tcW w:w="400" w:type="dxa"/>
            <w:noWrap/>
            <w:vAlign w:val="bottom"/>
            <w:hideMark/>
          </w:tcPr>
          <w:p w14:paraId="4288552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1.17</w:t>
            </w:r>
          </w:p>
        </w:tc>
        <w:tc>
          <w:tcPr>
            <w:tcW w:w="400" w:type="dxa"/>
            <w:noWrap/>
            <w:vAlign w:val="bottom"/>
            <w:hideMark/>
          </w:tcPr>
          <w:p w14:paraId="0336D47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1.12</w:t>
            </w:r>
          </w:p>
        </w:tc>
        <w:tc>
          <w:tcPr>
            <w:tcW w:w="400" w:type="dxa"/>
            <w:noWrap/>
            <w:vAlign w:val="bottom"/>
            <w:hideMark/>
          </w:tcPr>
          <w:p w14:paraId="6981AE4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400" w:type="dxa"/>
            <w:noWrap/>
            <w:vAlign w:val="bottom"/>
            <w:hideMark/>
          </w:tcPr>
          <w:p w14:paraId="2F07937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1.03</w:t>
            </w:r>
          </w:p>
        </w:tc>
        <w:tc>
          <w:tcPr>
            <w:tcW w:w="400" w:type="dxa"/>
            <w:noWrap/>
            <w:vAlign w:val="bottom"/>
            <w:hideMark/>
          </w:tcPr>
          <w:p w14:paraId="50B20E0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0.98</w:t>
            </w:r>
          </w:p>
        </w:tc>
        <w:tc>
          <w:tcPr>
            <w:tcW w:w="400" w:type="dxa"/>
            <w:noWrap/>
            <w:vAlign w:val="bottom"/>
            <w:hideMark/>
          </w:tcPr>
          <w:p w14:paraId="59D0364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400" w:type="dxa"/>
            <w:noWrap/>
            <w:vAlign w:val="bottom"/>
            <w:hideMark/>
          </w:tcPr>
          <w:p w14:paraId="23BEE33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400" w:type="dxa"/>
            <w:noWrap/>
            <w:vAlign w:val="bottom"/>
            <w:hideMark/>
          </w:tcPr>
          <w:p w14:paraId="6D1F68E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400" w:type="dxa"/>
            <w:noWrap/>
            <w:vAlign w:val="bottom"/>
            <w:hideMark/>
          </w:tcPr>
          <w:p w14:paraId="6908616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400" w:type="dxa"/>
            <w:noWrap/>
            <w:vAlign w:val="bottom"/>
            <w:hideMark/>
          </w:tcPr>
          <w:p w14:paraId="018D6D1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400" w:type="dxa"/>
            <w:noWrap/>
            <w:vAlign w:val="bottom"/>
            <w:hideMark/>
          </w:tcPr>
          <w:p w14:paraId="299E8F1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400" w:type="dxa"/>
            <w:noWrap/>
            <w:vAlign w:val="bottom"/>
            <w:hideMark/>
          </w:tcPr>
          <w:p w14:paraId="42E4B56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400" w:type="dxa"/>
            <w:noWrap/>
            <w:vAlign w:val="bottom"/>
            <w:hideMark/>
          </w:tcPr>
          <w:p w14:paraId="5B11324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400" w:type="dxa"/>
            <w:noWrap/>
            <w:vAlign w:val="bottom"/>
            <w:hideMark/>
          </w:tcPr>
          <w:p w14:paraId="3DC208B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400" w:type="dxa"/>
            <w:noWrap/>
            <w:vAlign w:val="bottom"/>
            <w:hideMark/>
          </w:tcPr>
          <w:p w14:paraId="57D4F5D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400" w:type="dxa"/>
            <w:noWrap/>
            <w:vAlign w:val="bottom"/>
            <w:hideMark/>
          </w:tcPr>
          <w:p w14:paraId="1FE772F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400" w:type="dxa"/>
            <w:noWrap/>
            <w:vAlign w:val="bottom"/>
            <w:hideMark/>
          </w:tcPr>
          <w:p w14:paraId="0D3293B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400" w:type="dxa"/>
            <w:noWrap/>
            <w:vAlign w:val="bottom"/>
            <w:hideMark/>
          </w:tcPr>
          <w:p w14:paraId="6858FA5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400" w:type="dxa"/>
            <w:noWrap/>
            <w:vAlign w:val="bottom"/>
            <w:hideMark/>
          </w:tcPr>
          <w:p w14:paraId="3887C96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440" w:type="dxa"/>
            <w:noWrap/>
            <w:vAlign w:val="bottom"/>
            <w:hideMark/>
          </w:tcPr>
          <w:p w14:paraId="4C46FF7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400" w:type="dxa"/>
            <w:noWrap/>
            <w:vAlign w:val="bottom"/>
            <w:hideMark/>
          </w:tcPr>
          <w:p w14:paraId="5AC339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400" w:type="dxa"/>
            <w:noWrap/>
            <w:vAlign w:val="bottom"/>
            <w:hideMark/>
          </w:tcPr>
          <w:p w14:paraId="0E8CF81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400" w:type="dxa"/>
            <w:noWrap/>
            <w:vAlign w:val="bottom"/>
            <w:hideMark/>
          </w:tcPr>
          <w:p w14:paraId="5117426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400" w:type="dxa"/>
            <w:noWrap/>
            <w:vAlign w:val="bottom"/>
            <w:hideMark/>
          </w:tcPr>
          <w:p w14:paraId="045C644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460" w:type="dxa"/>
            <w:noWrap/>
            <w:vAlign w:val="bottom"/>
            <w:hideMark/>
          </w:tcPr>
          <w:p w14:paraId="677EF9D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</w:tr>
      <w:tr w:rsidR="0048224E" w:rsidRPr="00707F6D" w14:paraId="3355CFAA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70AB79F5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7D729BCB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45,000 to 49,999</w:t>
            </w:r>
          </w:p>
        </w:tc>
        <w:tc>
          <w:tcPr>
            <w:tcW w:w="680" w:type="dxa"/>
            <w:noWrap/>
            <w:vAlign w:val="bottom"/>
            <w:hideMark/>
          </w:tcPr>
          <w:p w14:paraId="30CFBB4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1.62</w:t>
            </w:r>
          </w:p>
        </w:tc>
        <w:tc>
          <w:tcPr>
            <w:tcW w:w="900" w:type="dxa"/>
            <w:noWrap/>
            <w:vAlign w:val="bottom"/>
            <w:hideMark/>
          </w:tcPr>
          <w:p w14:paraId="2C4F4D8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1.22</w:t>
            </w:r>
          </w:p>
        </w:tc>
        <w:tc>
          <w:tcPr>
            <w:tcW w:w="400" w:type="dxa"/>
            <w:noWrap/>
            <w:vAlign w:val="bottom"/>
            <w:hideMark/>
          </w:tcPr>
          <w:p w14:paraId="795D441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1.22</w:t>
            </w:r>
          </w:p>
        </w:tc>
        <w:tc>
          <w:tcPr>
            <w:tcW w:w="400" w:type="dxa"/>
            <w:noWrap/>
            <w:vAlign w:val="bottom"/>
            <w:hideMark/>
          </w:tcPr>
          <w:p w14:paraId="0A0A650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1.22</w:t>
            </w:r>
          </w:p>
        </w:tc>
        <w:tc>
          <w:tcPr>
            <w:tcW w:w="400" w:type="dxa"/>
            <w:noWrap/>
            <w:vAlign w:val="bottom"/>
            <w:hideMark/>
          </w:tcPr>
          <w:p w14:paraId="4BD361D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1.17</w:t>
            </w:r>
          </w:p>
        </w:tc>
        <w:tc>
          <w:tcPr>
            <w:tcW w:w="400" w:type="dxa"/>
            <w:noWrap/>
            <w:vAlign w:val="bottom"/>
            <w:hideMark/>
          </w:tcPr>
          <w:p w14:paraId="075D3ED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1.12</w:t>
            </w:r>
          </w:p>
        </w:tc>
        <w:tc>
          <w:tcPr>
            <w:tcW w:w="400" w:type="dxa"/>
            <w:noWrap/>
            <w:vAlign w:val="bottom"/>
            <w:hideMark/>
          </w:tcPr>
          <w:p w14:paraId="1F40676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400" w:type="dxa"/>
            <w:noWrap/>
            <w:vAlign w:val="bottom"/>
            <w:hideMark/>
          </w:tcPr>
          <w:p w14:paraId="04CB446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1.02</w:t>
            </w:r>
          </w:p>
        </w:tc>
        <w:tc>
          <w:tcPr>
            <w:tcW w:w="400" w:type="dxa"/>
            <w:noWrap/>
            <w:vAlign w:val="bottom"/>
            <w:hideMark/>
          </w:tcPr>
          <w:p w14:paraId="050B7AB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00" w:type="dxa"/>
            <w:noWrap/>
            <w:vAlign w:val="bottom"/>
            <w:hideMark/>
          </w:tcPr>
          <w:p w14:paraId="24703FF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00" w:type="dxa"/>
            <w:noWrap/>
            <w:vAlign w:val="bottom"/>
            <w:hideMark/>
          </w:tcPr>
          <w:p w14:paraId="0151922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00" w:type="dxa"/>
            <w:noWrap/>
            <w:vAlign w:val="bottom"/>
            <w:hideMark/>
          </w:tcPr>
          <w:p w14:paraId="3160FCA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00" w:type="dxa"/>
            <w:noWrap/>
            <w:vAlign w:val="bottom"/>
            <w:hideMark/>
          </w:tcPr>
          <w:p w14:paraId="70CA1AC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00" w:type="dxa"/>
            <w:noWrap/>
            <w:vAlign w:val="bottom"/>
            <w:hideMark/>
          </w:tcPr>
          <w:p w14:paraId="1472A79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00" w:type="dxa"/>
            <w:noWrap/>
            <w:vAlign w:val="bottom"/>
            <w:hideMark/>
          </w:tcPr>
          <w:p w14:paraId="0D9412D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00" w:type="dxa"/>
            <w:noWrap/>
            <w:vAlign w:val="bottom"/>
            <w:hideMark/>
          </w:tcPr>
          <w:p w14:paraId="04A28FE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00" w:type="dxa"/>
            <w:noWrap/>
            <w:vAlign w:val="bottom"/>
            <w:hideMark/>
          </w:tcPr>
          <w:p w14:paraId="6B78532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00" w:type="dxa"/>
            <w:noWrap/>
            <w:vAlign w:val="bottom"/>
            <w:hideMark/>
          </w:tcPr>
          <w:p w14:paraId="021C14F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00" w:type="dxa"/>
            <w:noWrap/>
            <w:vAlign w:val="bottom"/>
            <w:hideMark/>
          </w:tcPr>
          <w:p w14:paraId="0A5DB20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00" w:type="dxa"/>
            <w:noWrap/>
            <w:vAlign w:val="bottom"/>
            <w:hideMark/>
          </w:tcPr>
          <w:p w14:paraId="4783B65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00" w:type="dxa"/>
            <w:noWrap/>
            <w:vAlign w:val="bottom"/>
            <w:hideMark/>
          </w:tcPr>
          <w:p w14:paraId="22F846B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00" w:type="dxa"/>
            <w:noWrap/>
            <w:vAlign w:val="bottom"/>
            <w:hideMark/>
          </w:tcPr>
          <w:p w14:paraId="29BD16A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40" w:type="dxa"/>
            <w:noWrap/>
            <w:vAlign w:val="bottom"/>
            <w:hideMark/>
          </w:tcPr>
          <w:p w14:paraId="561B8F9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00" w:type="dxa"/>
            <w:noWrap/>
            <w:vAlign w:val="bottom"/>
            <w:hideMark/>
          </w:tcPr>
          <w:p w14:paraId="7A5F614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00" w:type="dxa"/>
            <w:noWrap/>
            <w:vAlign w:val="bottom"/>
            <w:hideMark/>
          </w:tcPr>
          <w:p w14:paraId="3824A69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00" w:type="dxa"/>
            <w:noWrap/>
            <w:vAlign w:val="bottom"/>
            <w:hideMark/>
          </w:tcPr>
          <w:p w14:paraId="7117734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00" w:type="dxa"/>
            <w:noWrap/>
            <w:vAlign w:val="bottom"/>
            <w:hideMark/>
          </w:tcPr>
          <w:p w14:paraId="2BAE39C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60" w:type="dxa"/>
            <w:noWrap/>
            <w:vAlign w:val="bottom"/>
            <w:hideMark/>
          </w:tcPr>
          <w:p w14:paraId="55EAFF6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</w:tr>
      <w:tr w:rsidR="0048224E" w:rsidRPr="00707F6D" w14:paraId="21831291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7E0C8924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41F628DB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50,000 to 54,999</w:t>
            </w:r>
          </w:p>
        </w:tc>
        <w:tc>
          <w:tcPr>
            <w:tcW w:w="680" w:type="dxa"/>
            <w:noWrap/>
            <w:vAlign w:val="bottom"/>
            <w:hideMark/>
          </w:tcPr>
          <w:p w14:paraId="1B8A404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1.69</w:t>
            </w:r>
          </w:p>
        </w:tc>
        <w:tc>
          <w:tcPr>
            <w:tcW w:w="900" w:type="dxa"/>
            <w:noWrap/>
            <w:vAlign w:val="bottom"/>
            <w:hideMark/>
          </w:tcPr>
          <w:p w14:paraId="21D10B7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1.27</w:t>
            </w:r>
          </w:p>
        </w:tc>
        <w:tc>
          <w:tcPr>
            <w:tcW w:w="400" w:type="dxa"/>
            <w:noWrap/>
            <w:vAlign w:val="bottom"/>
            <w:hideMark/>
          </w:tcPr>
          <w:p w14:paraId="6BB25B2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1.27</w:t>
            </w:r>
          </w:p>
        </w:tc>
        <w:tc>
          <w:tcPr>
            <w:tcW w:w="400" w:type="dxa"/>
            <w:noWrap/>
            <w:vAlign w:val="bottom"/>
            <w:hideMark/>
          </w:tcPr>
          <w:p w14:paraId="345FCF7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1.27</w:t>
            </w:r>
          </w:p>
        </w:tc>
        <w:tc>
          <w:tcPr>
            <w:tcW w:w="400" w:type="dxa"/>
            <w:noWrap/>
            <w:vAlign w:val="bottom"/>
            <w:hideMark/>
          </w:tcPr>
          <w:p w14:paraId="5AA7027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1.22</w:t>
            </w:r>
          </w:p>
        </w:tc>
        <w:tc>
          <w:tcPr>
            <w:tcW w:w="400" w:type="dxa"/>
            <w:noWrap/>
            <w:vAlign w:val="bottom"/>
            <w:hideMark/>
          </w:tcPr>
          <w:p w14:paraId="5415665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1.17</w:t>
            </w:r>
          </w:p>
        </w:tc>
        <w:tc>
          <w:tcPr>
            <w:tcW w:w="400" w:type="dxa"/>
            <w:noWrap/>
            <w:vAlign w:val="bottom"/>
            <w:hideMark/>
          </w:tcPr>
          <w:p w14:paraId="540407C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1.12</w:t>
            </w:r>
          </w:p>
        </w:tc>
        <w:tc>
          <w:tcPr>
            <w:tcW w:w="400" w:type="dxa"/>
            <w:noWrap/>
            <w:vAlign w:val="bottom"/>
            <w:hideMark/>
          </w:tcPr>
          <w:p w14:paraId="39AB0D8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1.06</w:t>
            </w:r>
          </w:p>
        </w:tc>
        <w:tc>
          <w:tcPr>
            <w:tcW w:w="400" w:type="dxa"/>
            <w:noWrap/>
            <w:vAlign w:val="bottom"/>
            <w:hideMark/>
          </w:tcPr>
          <w:p w14:paraId="72338CC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00" w:type="dxa"/>
            <w:noWrap/>
            <w:vAlign w:val="bottom"/>
            <w:hideMark/>
          </w:tcPr>
          <w:p w14:paraId="3EAD5F4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00" w:type="dxa"/>
            <w:noWrap/>
            <w:vAlign w:val="bottom"/>
            <w:hideMark/>
          </w:tcPr>
          <w:p w14:paraId="1C2BFEE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00" w:type="dxa"/>
            <w:noWrap/>
            <w:vAlign w:val="bottom"/>
            <w:hideMark/>
          </w:tcPr>
          <w:p w14:paraId="5EDDD56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00" w:type="dxa"/>
            <w:noWrap/>
            <w:vAlign w:val="bottom"/>
            <w:hideMark/>
          </w:tcPr>
          <w:p w14:paraId="7F50BE2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00" w:type="dxa"/>
            <w:noWrap/>
            <w:vAlign w:val="bottom"/>
            <w:hideMark/>
          </w:tcPr>
          <w:p w14:paraId="579D153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00" w:type="dxa"/>
            <w:noWrap/>
            <w:vAlign w:val="bottom"/>
            <w:hideMark/>
          </w:tcPr>
          <w:p w14:paraId="4044FB9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00" w:type="dxa"/>
            <w:noWrap/>
            <w:vAlign w:val="bottom"/>
            <w:hideMark/>
          </w:tcPr>
          <w:p w14:paraId="317574D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00" w:type="dxa"/>
            <w:noWrap/>
            <w:vAlign w:val="bottom"/>
            <w:hideMark/>
          </w:tcPr>
          <w:p w14:paraId="020FA4B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00" w:type="dxa"/>
            <w:noWrap/>
            <w:vAlign w:val="bottom"/>
            <w:hideMark/>
          </w:tcPr>
          <w:p w14:paraId="2D2F913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00" w:type="dxa"/>
            <w:noWrap/>
            <w:vAlign w:val="bottom"/>
            <w:hideMark/>
          </w:tcPr>
          <w:p w14:paraId="14E2F1C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00" w:type="dxa"/>
            <w:noWrap/>
            <w:vAlign w:val="bottom"/>
            <w:hideMark/>
          </w:tcPr>
          <w:p w14:paraId="6162475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00" w:type="dxa"/>
            <w:noWrap/>
            <w:vAlign w:val="bottom"/>
            <w:hideMark/>
          </w:tcPr>
          <w:p w14:paraId="1258C67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00" w:type="dxa"/>
            <w:noWrap/>
            <w:vAlign w:val="bottom"/>
            <w:hideMark/>
          </w:tcPr>
          <w:p w14:paraId="72C219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40" w:type="dxa"/>
            <w:noWrap/>
            <w:vAlign w:val="bottom"/>
            <w:hideMark/>
          </w:tcPr>
          <w:p w14:paraId="1B646F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00" w:type="dxa"/>
            <w:noWrap/>
            <w:vAlign w:val="bottom"/>
            <w:hideMark/>
          </w:tcPr>
          <w:p w14:paraId="772179B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00" w:type="dxa"/>
            <w:noWrap/>
            <w:vAlign w:val="bottom"/>
            <w:hideMark/>
          </w:tcPr>
          <w:p w14:paraId="5A47397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00" w:type="dxa"/>
            <w:noWrap/>
            <w:vAlign w:val="bottom"/>
            <w:hideMark/>
          </w:tcPr>
          <w:p w14:paraId="7973ADD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00" w:type="dxa"/>
            <w:noWrap/>
            <w:vAlign w:val="bottom"/>
            <w:hideMark/>
          </w:tcPr>
          <w:p w14:paraId="65E112B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60" w:type="dxa"/>
            <w:noWrap/>
            <w:vAlign w:val="bottom"/>
            <w:hideMark/>
          </w:tcPr>
          <w:p w14:paraId="0698731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</w:tr>
      <w:tr w:rsidR="0048224E" w:rsidRPr="00707F6D" w14:paraId="30C76C82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3C6C11C7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18F2D59D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55,000 to 64,999</w:t>
            </w:r>
          </w:p>
        </w:tc>
        <w:tc>
          <w:tcPr>
            <w:tcW w:w="680" w:type="dxa"/>
            <w:noWrap/>
            <w:vAlign w:val="bottom"/>
            <w:hideMark/>
          </w:tcPr>
          <w:p w14:paraId="36F9A51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1.78</w:t>
            </w:r>
          </w:p>
        </w:tc>
        <w:tc>
          <w:tcPr>
            <w:tcW w:w="900" w:type="dxa"/>
            <w:noWrap/>
            <w:vAlign w:val="bottom"/>
            <w:hideMark/>
          </w:tcPr>
          <w:p w14:paraId="223FB1B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400" w:type="dxa"/>
            <w:noWrap/>
            <w:vAlign w:val="bottom"/>
            <w:hideMark/>
          </w:tcPr>
          <w:p w14:paraId="00914FB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400" w:type="dxa"/>
            <w:noWrap/>
            <w:vAlign w:val="bottom"/>
            <w:hideMark/>
          </w:tcPr>
          <w:p w14:paraId="61ACB71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400" w:type="dxa"/>
            <w:noWrap/>
            <w:vAlign w:val="bottom"/>
            <w:hideMark/>
          </w:tcPr>
          <w:p w14:paraId="39F9A8E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1.28</w:t>
            </w:r>
          </w:p>
        </w:tc>
        <w:tc>
          <w:tcPr>
            <w:tcW w:w="400" w:type="dxa"/>
            <w:noWrap/>
            <w:vAlign w:val="bottom"/>
            <w:hideMark/>
          </w:tcPr>
          <w:p w14:paraId="39D0A0C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1.23</w:t>
            </w:r>
          </w:p>
        </w:tc>
        <w:tc>
          <w:tcPr>
            <w:tcW w:w="400" w:type="dxa"/>
            <w:noWrap/>
            <w:vAlign w:val="bottom"/>
            <w:hideMark/>
          </w:tcPr>
          <w:p w14:paraId="13B4880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1.18</w:t>
            </w:r>
          </w:p>
        </w:tc>
        <w:tc>
          <w:tcPr>
            <w:tcW w:w="400" w:type="dxa"/>
            <w:noWrap/>
            <w:vAlign w:val="bottom"/>
            <w:hideMark/>
          </w:tcPr>
          <w:p w14:paraId="0FD31B9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1.12</w:t>
            </w:r>
          </w:p>
        </w:tc>
        <w:tc>
          <w:tcPr>
            <w:tcW w:w="400" w:type="dxa"/>
            <w:noWrap/>
            <w:vAlign w:val="bottom"/>
            <w:hideMark/>
          </w:tcPr>
          <w:p w14:paraId="30D5EEF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400" w:type="dxa"/>
            <w:noWrap/>
            <w:vAlign w:val="bottom"/>
            <w:hideMark/>
          </w:tcPr>
          <w:p w14:paraId="1A3CFFF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400" w:type="dxa"/>
            <w:noWrap/>
            <w:vAlign w:val="bottom"/>
            <w:hideMark/>
          </w:tcPr>
          <w:p w14:paraId="3133EA0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400" w:type="dxa"/>
            <w:noWrap/>
            <w:vAlign w:val="bottom"/>
            <w:hideMark/>
          </w:tcPr>
          <w:p w14:paraId="2FA6568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400" w:type="dxa"/>
            <w:noWrap/>
            <w:vAlign w:val="bottom"/>
            <w:hideMark/>
          </w:tcPr>
          <w:p w14:paraId="1B524B2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400" w:type="dxa"/>
            <w:noWrap/>
            <w:vAlign w:val="bottom"/>
            <w:hideMark/>
          </w:tcPr>
          <w:p w14:paraId="3F1A671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400" w:type="dxa"/>
            <w:noWrap/>
            <w:vAlign w:val="bottom"/>
            <w:hideMark/>
          </w:tcPr>
          <w:p w14:paraId="72F1DF9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400" w:type="dxa"/>
            <w:noWrap/>
            <w:vAlign w:val="bottom"/>
            <w:hideMark/>
          </w:tcPr>
          <w:p w14:paraId="441B252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400" w:type="dxa"/>
            <w:noWrap/>
            <w:vAlign w:val="bottom"/>
            <w:hideMark/>
          </w:tcPr>
          <w:p w14:paraId="606C404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400" w:type="dxa"/>
            <w:noWrap/>
            <w:vAlign w:val="bottom"/>
            <w:hideMark/>
          </w:tcPr>
          <w:p w14:paraId="33EA9CB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400" w:type="dxa"/>
            <w:noWrap/>
            <w:vAlign w:val="bottom"/>
            <w:hideMark/>
          </w:tcPr>
          <w:p w14:paraId="4A8BDA4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400" w:type="dxa"/>
            <w:noWrap/>
            <w:vAlign w:val="bottom"/>
            <w:hideMark/>
          </w:tcPr>
          <w:p w14:paraId="7242751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400" w:type="dxa"/>
            <w:noWrap/>
            <w:vAlign w:val="bottom"/>
            <w:hideMark/>
          </w:tcPr>
          <w:p w14:paraId="7A91F6B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400" w:type="dxa"/>
            <w:noWrap/>
            <w:vAlign w:val="bottom"/>
            <w:hideMark/>
          </w:tcPr>
          <w:p w14:paraId="4CB3FB0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440" w:type="dxa"/>
            <w:noWrap/>
            <w:vAlign w:val="bottom"/>
            <w:hideMark/>
          </w:tcPr>
          <w:p w14:paraId="2FB2A00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400" w:type="dxa"/>
            <w:noWrap/>
            <w:vAlign w:val="bottom"/>
            <w:hideMark/>
          </w:tcPr>
          <w:p w14:paraId="72B0F30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400" w:type="dxa"/>
            <w:noWrap/>
            <w:vAlign w:val="bottom"/>
            <w:hideMark/>
          </w:tcPr>
          <w:p w14:paraId="0967EA8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400" w:type="dxa"/>
            <w:noWrap/>
            <w:vAlign w:val="bottom"/>
            <w:hideMark/>
          </w:tcPr>
          <w:p w14:paraId="729DCDB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400" w:type="dxa"/>
            <w:noWrap/>
            <w:vAlign w:val="bottom"/>
            <w:hideMark/>
          </w:tcPr>
          <w:p w14:paraId="2AE9723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460" w:type="dxa"/>
            <w:noWrap/>
            <w:vAlign w:val="bottom"/>
            <w:hideMark/>
          </w:tcPr>
          <w:p w14:paraId="58CFA3B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</w:tr>
      <w:tr w:rsidR="0048224E" w:rsidRPr="00707F6D" w14:paraId="28ED3351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6D9A7B55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5A7A705A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65,000 to 74,999</w:t>
            </w:r>
          </w:p>
        </w:tc>
        <w:tc>
          <w:tcPr>
            <w:tcW w:w="680" w:type="dxa"/>
            <w:noWrap/>
            <w:vAlign w:val="bottom"/>
            <w:hideMark/>
          </w:tcPr>
          <w:p w14:paraId="26350BE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1.89</w:t>
            </w:r>
          </w:p>
        </w:tc>
        <w:tc>
          <w:tcPr>
            <w:tcW w:w="900" w:type="dxa"/>
            <w:noWrap/>
            <w:vAlign w:val="bottom"/>
            <w:hideMark/>
          </w:tcPr>
          <w:p w14:paraId="5C177E2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1.42</w:t>
            </w:r>
          </w:p>
        </w:tc>
        <w:tc>
          <w:tcPr>
            <w:tcW w:w="400" w:type="dxa"/>
            <w:noWrap/>
            <w:vAlign w:val="bottom"/>
            <w:hideMark/>
          </w:tcPr>
          <w:p w14:paraId="0C4E9B9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1.42</w:t>
            </w:r>
          </w:p>
        </w:tc>
        <w:tc>
          <w:tcPr>
            <w:tcW w:w="400" w:type="dxa"/>
            <w:noWrap/>
            <w:vAlign w:val="bottom"/>
            <w:hideMark/>
          </w:tcPr>
          <w:p w14:paraId="3EB2F2E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1.42</w:t>
            </w:r>
          </w:p>
        </w:tc>
        <w:tc>
          <w:tcPr>
            <w:tcW w:w="400" w:type="dxa"/>
            <w:noWrap/>
            <w:vAlign w:val="bottom"/>
            <w:hideMark/>
          </w:tcPr>
          <w:p w14:paraId="721C561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1.36</w:t>
            </w:r>
          </w:p>
        </w:tc>
        <w:tc>
          <w:tcPr>
            <w:tcW w:w="400" w:type="dxa"/>
            <w:noWrap/>
            <w:vAlign w:val="bottom"/>
            <w:hideMark/>
          </w:tcPr>
          <w:p w14:paraId="44206F1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1.31</w:t>
            </w:r>
          </w:p>
        </w:tc>
        <w:tc>
          <w:tcPr>
            <w:tcW w:w="400" w:type="dxa"/>
            <w:noWrap/>
            <w:vAlign w:val="bottom"/>
            <w:hideMark/>
          </w:tcPr>
          <w:p w14:paraId="2B5306E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1.25</w:t>
            </w:r>
          </w:p>
        </w:tc>
        <w:tc>
          <w:tcPr>
            <w:tcW w:w="400" w:type="dxa"/>
            <w:noWrap/>
            <w:vAlign w:val="bottom"/>
            <w:hideMark/>
          </w:tcPr>
          <w:p w14:paraId="2B3C5FD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1.19</w:t>
            </w:r>
          </w:p>
        </w:tc>
        <w:tc>
          <w:tcPr>
            <w:tcW w:w="400" w:type="dxa"/>
            <w:noWrap/>
            <w:vAlign w:val="bottom"/>
            <w:hideMark/>
          </w:tcPr>
          <w:p w14:paraId="4635EDC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  <w:tc>
          <w:tcPr>
            <w:tcW w:w="400" w:type="dxa"/>
            <w:noWrap/>
            <w:vAlign w:val="bottom"/>
            <w:hideMark/>
          </w:tcPr>
          <w:p w14:paraId="1DF1003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  <w:tc>
          <w:tcPr>
            <w:tcW w:w="400" w:type="dxa"/>
            <w:noWrap/>
            <w:vAlign w:val="bottom"/>
            <w:hideMark/>
          </w:tcPr>
          <w:p w14:paraId="41A1BB3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  <w:tc>
          <w:tcPr>
            <w:tcW w:w="400" w:type="dxa"/>
            <w:noWrap/>
            <w:vAlign w:val="bottom"/>
            <w:hideMark/>
          </w:tcPr>
          <w:p w14:paraId="7497C4C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  <w:tc>
          <w:tcPr>
            <w:tcW w:w="400" w:type="dxa"/>
            <w:noWrap/>
            <w:vAlign w:val="bottom"/>
            <w:hideMark/>
          </w:tcPr>
          <w:p w14:paraId="7D6609E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  <w:tc>
          <w:tcPr>
            <w:tcW w:w="400" w:type="dxa"/>
            <w:noWrap/>
            <w:vAlign w:val="bottom"/>
            <w:hideMark/>
          </w:tcPr>
          <w:p w14:paraId="4E96882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  <w:tc>
          <w:tcPr>
            <w:tcW w:w="400" w:type="dxa"/>
            <w:noWrap/>
            <w:vAlign w:val="bottom"/>
            <w:hideMark/>
          </w:tcPr>
          <w:p w14:paraId="7FF24B0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  <w:tc>
          <w:tcPr>
            <w:tcW w:w="400" w:type="dxa"/>
            <w:noWrap/>
            <w:vAlign w:val="bottom"/>
            <w:hideMark/>
          </w:tcPr>
          <w:p w14:paraId="0D347BD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  <w:tc>
          <w:tcPr>
            <w:tcW w:w="400" w:type="dxa"/>
            <w:noWrap/>
            <w:vAlign w:val="bottom"/>
            <w:hideMark/>
          </w:tcPr>
          <w:p w14:paraId="317EF6F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  <w:tc>
          <w:tcPr>
            <w:tcW w:w="400" w:type="dxa"/>
            <w:noWrap/>
            <w:vAlign w:val="bottom"/>
            <w:hideMark/>
          </w:tcPr>
          <w:p w14:paraId="6ED4323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  <w:tc>
          <w:tcPr>
            <w:tcW w:w="400" w:type="dxa"/>
            <w:noWrap/>
            <w:vAlign w:val="bottom"/>
            <w:hideMark/>
          </w:tcPr>
          <w:p w14:paraId="5D988BA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  <w:tc>
          <w:tcPr>
            <w:tcW w:w="400" w:type="dxa"/>
            <w:noWrap/>
            <w:vAlign w:val="bottom"/>
            <w:hideMark/>
          </w:tcPr>
          <w:p w14:paraId="40326DB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  <w:tc>
          <w:tcPr>
            <w:tcW w:w="400" w:type="dxa"/>
            <w:noWrap/>
            <w:vAlign w:val="bottom"/>
            <w:hideMark/>
          </w:tcPr>
          <w:p w14:paraId="69A8F75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  <w:tc>
          <w:tcPr>
            <w:tcW w:w="400" w:type="dxa"/>
            <w:noWrap/>
            <w:vAlign w:val="bottom"/>
            <w:hideMark/>
          </w:tcPr>
          <w:p w14:paraId="12251B2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  <w:tc>
          <w:tcPr>
            <w:tcW w:w="440" w:type="dxa"/>
            <w:noWrap/>
            <w:vAlign w:val="bottom"/>
            <w:hideMark/>
          </w:tcPr>
          <w:p w14:paraId="34902FA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  <w:tc>
          <w:tcPr>
            <w:tcW w:w="400" w:type="dxa"/>
            <w:noWrap/>
            <w:vAlign w:val="bottom"/>
            <w:hideMark/>
          </w:tcPr>
          <w:p w14:paraId="1A816DF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  <w:tc>
          <w:tcPr>
            <w:tcW w:w="400" w:type="dxa"/>
            <w:noWrap/>
            <w:vAlign w:val="bottom"/>
            <w:hideMark/>
          </w:tcPr>
          <w:p w14:paraId="7263809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  <w:tc>
          <w:tcPr>
            <w:tcW w:w="400" w:type="dxa"/>
            <w:noWrap/>
            <w:vAlign w:val="bottom"/>
            <w:hideMark/>
          </w:tcPr>
          <w:p w14:paraId="6E48994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  <w:tc>
          <w:tcPr>
            <w:tcW w:w="400" w:type="dxa"/>
            <w:noWrap/>
            <w:vAlign w:val="bottom"/>
            <w:hideMark/>
          </w:tcPr>
          <w:p w14:paraId="722D788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  <w:tc>
          <w:tcPr>
            <w:tcW w:w="460" w:type="dxa"/>
            <w:noWrap/>
            <w:vAlign w:val="bottom"/>
            <w:hideMark/>
          </w:tcPr>
          <w:p w14:paraId="5575F2B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</w:tr>
      <w:tr w:rsidR="0048224E" w:rsidRPr="00707F6D" w14:paraId="3109F304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2ED6864A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76EA92E1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75,000 to 84,999</w:t>
            </w:r>
          </w:p>
        </w:tc>
        <w:tc>
          <w:tcPr>
            <w:tcW w:w="680" w:type="dxa"/>
            <w:noWrap/>
            <w:vAlign w:val="bottom"/>
            <w:hideMark/>
          </w:tcPr>
          <w:p w14:paraId="2011C55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1.99</w:t>
            </w:r>
          </w:p>
        </w:tc>
        <w:tc>
          <w:tcPr>
            <w:tcW w:w="900" w:type="dxa"/>
            <w:noWrap/>
            <w:vAlign w:val="bottom"/>
            <w:hideMark/>
          </w:tcPr>
          <w:p w14:paraId="64CB666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1.50</w:t>
            </w:r>
          </w:p>
        </w:tc>
        <w:tc>
          <w:tcPr>
            <w:tcW w:w="400" w:type="dxa"/>
            <w:noWrap/>
            <w:vAlign w:val="bottom"/>
            <w:hideMark/>
          </w:tcPr>
          <w:p w14:paraId="6A245D2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1.50</w:t>
            </w:r>
          </w:p>
        </w:tc>
        <w:tc>
          <w:tcPr>
            <w:tcW w:w="400" w:type="dxa"/>
            <w:noWrap/>
            <w:vAlign w:val="bottom"/>
            <w:hideMark/>
          </w:tcPr>
          <w:p w14:paraId="1017666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1.50</w:t>
            </w:r>
          </w:p>
        </w:tc>
        <w:tc>
          <w:tcPr>
            <w:tcW w:w="400" w:type="dxa"/>
            <w:noWrap/>
            <w:vAlign w:val="bottom"/>
            <w:hideMark/>
          </w:tcPr>
          <w:p w14:paraId="6CC1770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1.44</w:t>
            </w:r>
          </w:p>
        </w:tc>
        <w:tc>
          <w:tcPr>
            <w:tcW w:w="400" w:type="dxa"/>
            <w:noWrap/>
            <w:vAlign w:val="bottom"/>
            <w:hideMark/>
          </w:tcPr>
          <w:p w14:paraId="55013FE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1.38</w:t>
            </w:r>
          </w:p>
        </w:tc>
        <w:tc>
          <w:tcPr>
            <w:tcW w:w="400" w:type="dxa"/>
            <w:noWrap/>
            <w:vAlign w:val="bottom"/>
            <w:hideMark/>
          </w:tcPr>
          <w:p w14:paraId="2BFD8FC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1.32</w:t>
            </w:r>
          </w:p>
        </w:tc>
        <w:tc>
          <w:tcPr>
            <w:tcW w:w="400" w:type="dxa"/>
            <w:noWrap/>
            <w:vAlign w:val="bottom"/>
            <w:hideMark/>
          </w:tcPr>
          <w:p w14:paraId="3982BA9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  <w:tc>
          <w:tcPr>
            <w:tcW w:w="400" w:type="dxa"/>
            <w:noWrap/>
            <w:vAlign w:val="bottom"/>
            <w:hideMark/>
          </w:tcPr>
          <w:p w14:paraId="673CE3C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400" w:type="dxa"/>
            <w:noWrap/>
            <w:vAlign w:val="bottom"/>
            <w:hideMark/>
          </w:tcPr>
          <w:p w14:paraId="25FB60F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400" w:type="dxa"/>
            <w:noWrap/>
            <w:vAlign w:val="bottom"/>
            <w:hideMark/>
          </w:tcPr>
          <w:p w14:paraId="37C3165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400" w:type="dxa"/>
            <w:noWrap/>
            <w:vAlign w:val="bottom"/>
            <w:hideMark/>
          </w:tcPr>
          <w:p w14:paraId="523C7C5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400" w:type="dxa"/>
            <w:noWrap/>
            <w:vAlign w:val="bottom"/>
            <w:hideMark/>
          </w:tcPr>
          <w:p w14:paraId="757BF28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400" w:type="dxa"/>
            <w:noWrap/>
            <w:vAlign w:val="bottom"/>
            <w:hideMark/>
          </w:tcPr>
          <w:p w14:paraId="2F14BAE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400" w:type="dxa"/>
            <w:noWrap/>
            <w:vAlign w:val="bottom"/>
            <w:hideMark/>
          </w:tcPr>
          <w:p w14:paraId="4952114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400" w:type="dxa"/>
            <w:noWrap/>
            <w:vAlign w:val="bottom"/>
            <w:hideMark/>
          </w:tcPr>
          <w:p w14:paraId="6C6E55F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400" w:type="dxa"/>
            <w:noWrap/>
            <w:vAlign w:val="bottom"/>
            <w:hideMark/>
          </w:tcPr>
          <w:p w14:paraId="5FE5D2C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400" w:type="dxa"/>
            <w:noWrap/>
            <w:vAlign w:val="bottom"/>
            <w:hideMark/>
          </w:tcPr>
          <w:p w14:paraId="0ED31C1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400" w:type="dxa"/>
            <w:noWrap/>
            <w:vAlign w:val="bottom"/>
            <w:hideMark/>
          </w:tcPr>
          <w:p w14:paraId="53E9805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400" w:type="dxa"/>
            <w:noWrap/>
            <w:vAlign w:val="bottom"/>
            <w:hideMark/>
          </w:tcPr>
          <w:p w14:paraId="3FEE39B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400" w:type="dxa"/>
            <w:noWrap/>
            <w:vAlign w:val="bottom"/>
            <w:hideMark/>
          </w:tcPr>
          <w:p w14:paraId="3129EC3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400" w:type="dxa"/>
            <w:noWrap/>
            <w:vAlign w:val="bottom"/>
            <w:hideMark/>
          </w:tcPr>
          <w:p w14:paraId="3057CAA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440" w:type="dxa"/>
            <w:noWrap/>
            <w:vAlign w:val="bottom"/>
            <w:hideMark/>
          </w:tcPr>
          <w:p w14:paraId="330740B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400" w:type="dxa"/>
            <w:noWrap/>
            <w:vAlign w:val="bottom"/>
            <w:hideMark/>
          </w:tcPr>
          <w:p w14:paraId="384B701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400" w:type="dxa"/>
            <w:noWrap/>
            <w:vAlign w:val="bottom"/>
            <w:hideMark/>
          </w:tcPr>
          <w:p w14:paraId="411835F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400" w:type="dxa"/>
            <w:noWrap/>
            <w:vAlign w:val="bottom"/>
            <w:hideMark/>
          </w:tcPr>
          <w:p w14:paraId="58DB182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400" w:type="dxa"/>
            <w:noWrap/>
            <w:vAlign w:val="bottom"/>
            <w:hideMark/>
          </w:tcPr>
          <w:p w14:paraId="683963D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460" w:type="dxa"/>
            <w:noWrap/>
            <w:vAlign w:val="bottom"/>
            <w:hideMark/>
          </w:tcPr>
          <w:p w14:paraId="7CB7C4E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</w:tr>
      <w:tr w:rsidR="0048224E" w:rsidRPr="00707F6D" w14:paraId="15434B11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65BCA84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1191BFF6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85,000 to 99,999</w:t>
            </w:r>
          </w:p>
        </w:tc>
        <w:tc>
          <w:tcPr>
            <w:tcW w:w="680" w:type="dxa"/>
            <w:noWrap/>
            <w:vAlign w:val="bottom"/>
            <w:hideMark/>
          </w:tcPr>
          <w:p w14:paraId="1F7DEB0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2.11</w:t>
            </w:r>
          </w:p>
        </w:tc>
        <w:tc>
          <w:tcPr>
            <w:tcW w:w="900" w:type="dxa"/>
            <w:noWrap/>
            <w:vAlign w:val="bottom"/>
            <w:hideMark/>
          </w:tcPr>
          <w:p w14:paraId="3CAD466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1.58</w:t>
            </w:r>
          </w:p>
        </w:tc>
        <w:tc>
          <w:tcPr>
            <w:tcW w:w="400" w:type="dxa"/>
            <w:noWrap/>
            <w:vAlign w:val="bottom"/>
            <w:hideMark/>
          </w:tcPr>
          <w:p w14:paraId="5E72AA5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1.58</w:t>
            </w:r>
          </w:p>
        </w:tc>
        <w:tc>
          <w:tcPr>
            <w:tcW w:w="400" w:type="dxa"/>
            <w:noWrap/>
            <w:vAlign w:val="bottom"/>
            <w:hideMark/>
          </w:tcPr>
          <w:p w14:paraId="6FFEC6E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1.58</w:t>
            </w:r>
          </w:p>
        </w:tc>
        <w:tc>
          <w:tcPr>
            <w:tcW w:w="400" w:type="dxa"/>
            <w:noWrap/>
            <w:vAlign w:val="bottom"/>
            <w:hideMark/>
          </w:tcPr>
          <w:p w14:paraId="1C21048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1.52</w:t>
            </w:r>
          </w:p>
        </w:tc>
        <w:tc>
          <w:tcPr>
            <w:tcW w:w="400" w:type="dxa"/>
            <w:noWrap/>
            <w:vAlign w:val="bottom"/>
            <w:hideMark/>
          </w:tcPr>
          <w:p w14:paraId="39B67D1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1.45</w:t>
            </w:r>
          </w:p>
        </w:tc>
        <w:tc>
          <w:tcPr>
            <w:tcW w:w="400" w:type="dxa"/>
            <w:noWrap/>
            <w:vAlign w:val="bottom"/>
            <w:hideMark/>
          </w:tcPr>
          <w:p w14:paraId="28E9A5F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1.39</w:t>
            </w:r>
          </w:p>
        </w:tc>
        <w:tc>
          <w:tcPr>
            <w:tcW w:w="400" w:type="dxa"/>
            <w:noWrap/>
            <w:vAlign w:val="bottom"/>
            <w:hideMark/>
          </w:tcPr>
          <w:p w14:paraId="26918B1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1.33</w:t>
            </w:r>
          </w:p>
        </w:tc>
        <w:tc>
          <w:tcPr>
            <w:tcW w:w="400" w:type="dxa"/>
            <w:noWrap/>
            <w:vAlign w:val="bottom"/>
            <w:hideMark/>
          </w:tcPr>
          <w:p w14:paraId="3891C35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  <w:tc>
          <w:tcPr>
            <w:tcW w:w="400" w:type="dxa"/>
            <w:noWrap/>
            <w:vAlign w:val="bottom"/>
            <w:hideMark/>
          </w:tcPr>
          <w:p w14:paraId="4AFF3C6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  <w:tc>
          <w:tcPr>
            <w:tcW w:w="400" w:type="dxa"/>
            <w:noWrap/>
            <w:vAlign w:val="bottom"/>
            <w:hideMark/>
          </w:tcPr>
          <w:p w14:paraId="3CBD929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  <w:tc>
          <w:tcPr>
            <w:tcW w:w="400" w:type="dxa"/>
            <w:noWrap/>
            <w:vAlign w:val="bottom"/>
            <w:hideMark/>
          </w:tcPr>
          <w:p w14:paraId="4FAE5E4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  <w:tc>
          <w:tcPr>
            <w:tcW w:w="400" w:type="dxa"/>
            <w:noWrap/>
            <w:vAlign w:val="bottom"/>
            <w:hideMark/>
          </w:tcPr>
          <w:p w14:paraId="6F63FAC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  <w:tc>
          <w:tcPr>
            <w:tcW w:w="400" w:type="dxa"/>
            <w:noWrap/>
            <w:vAlign w:val="bottom"/>
            <w:hideMark/>
          </w:tcPr>
          <w:p w14:paraId="6998591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  <w:tc>
          <w:tcPr>
            <w:tcW w:w="400" w:type="dxa"/>
            <w:noWrap/>
            <w:vAlign w:val="bottom"/>
            <w:hideMark/>
          </w:tcPr>
          <w:p w14:paraId="149FAFF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  <w:tc>
          <w:tcPr>
            <w:tcW w:w="400" w:type="dxa"/>
            <w:noWrap/>
            <w:vAlign w:val="bottom"/>
            <w:hideMark/>
          </w:tcPr>
          <w:p w14:paraId="4D2F397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  <w:tc>
          <w:tcPr>
            <w:tcW w:w="400" w:type="dxa"/>
            <w:noWrap/>
            <w:vAlign w:val="bottom"/>
            <w:hideMark/>
          </w:tcPr>
          <w:p w14:paraId="27BBE7F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  <w:tc>
          <w:tcPr>
            <w:tcW w:w="400" w:type="dxa"/>
            <w:noWrap/>
            <w:vAlign w:val="bottom"/>
            <w:hideMark/>
          </w:tcPr>
          <w:p w14:paraId="6EBFAE5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  <w:tc>
          <w:tcPr>
            <w:tcW w:w="400" w:type="dxa"/>
            <w:noWrap/>
            <w:vAlign w:val="bottom"/>
            <w:hideMark/>
          </w:tcPr>
          <w:p w14:paraId="4A916E1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  <w:tc>
          <w:tcPr>
            <w:tcW w:w="400" w:type="dxa"/>
            <w:noWrap/>
            <w:vAlign w:val="bottom"/>
            <w:hideMark/>
          </w:tcPr>
          <w:p w14:paraId="4838703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  <w:tc>
          <w:tcPr>
            <w:tcW w:w="400" w:type="dxa"/>
            <w:noWrap/>
            <w:vAlign w:val="bottom"/>
            <w:hideMark/>
          </w:tcPr>
          <w:p w14:paraId="3836F43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  <w:tc>
          <w:tcPr>
            <w:tcW w:w="400" w:type="dxa"/>
            <w:noWrap/>
            <w:vAlign w:val="bottom"/>
            <w:hideMark/>
          </w:tcPr>
          <w:p w14:paraId="2F436E7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  <w:tc>
          <w:tcPr>
            <w:tcW w:w="440" w:type="dxa"/>
            <w:noWrap/>
            <w:vAlign w:val="bottom"/>
            <w:hideMark/>
          </w:tcPr>
          <w:p w14:paraId="48F2BE6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  <w:tc>
          <w:tcPr>
            <w:tcW w:w="400" w:type="dxa"/>
            <w:noWrap/>
            <w:vAlign w:val="bottom"/>
            <w:hideMark/>
          </w:tcPr>
          <w:p w14:paraId="23802F9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  <w:tc>
          <w:tcPr>
            <w:tcW w:w="400" w:type="dxa"/>
            <w:noWrap/>
            <w:vAlign w:val="bottom"/>
            <w:hideMark/>
          </w:tcPr>
          <w:p w14:paraId="07AEA57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  <w:tc>
          <w:tcPr>
            <w:tcW w:w="400" w:type="dxa"/>
            <w:noWrap/>
            <w:vAlign w:val="bottom"/>
            <w:hideMark/>
          </w:tcPr>
          <w:p w14:paraId="520DEE5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  <w:tc>
          <w:tcPr>
            <w:tcW w:w="400" w:type="dxa"/>
            <w:noWrap/>
            <w:vAlign w:val="bottom"/>
            <w:hideMark/>
          </w:tcPr>
          <w:p w14:paraId="7B7D56F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  <w:tc>
          <w:tcPr>
            <w:tcW w:w="460" w:type="dxa"/>
            <w:noWrap/>
            <w:vAlign w:val="bottom"/>
            <w:hideMark/>
          </w:tcPr>
          <w:p w14:paraId="127E605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</w:tr>
      <w:tr w:rsidR="0048224E" w:rsidRPr="00707F6D" w14:paraId="3083BC4E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51A39401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0B71D97C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100,000 to 114,999</w:t>
            </w:r>
          </w:p>
        </w:tc>
        <w:tc>
          <w:tcPr>
            <w:tcW w:w="680" w:type="dxa"/>
            <w:noWrap/>
            <w:vAlign w:val="bottom"/>
            <w:hideMark/>
          </w:tcPr>
          <w:p w14:paraId="29B12BD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2.23</w:t>
            </w:r>
          </w:p>
        </w:tc>
        <w:tc>
          <w:tcPr>
            <w:tcW w:w="900" w:type="dxa"/>
            <w:noWrap/>
            <w:vAlign w:val="bottom"/>
            <w:hideMark/>
          </w:tcPr>
          <w:p w14:paraId="0CEB76A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1.67</w:t>
            </w:r>
          </w:p>
        </w:tc>
        <w:tc>
          <w:tcPr>
            <w:tcW w:w="400" w:type="dxa"/>
            <w:noWrap/>
            <w:vAlign w:val="bottom"/>
            <w:hideMark/>
          </w:tcPr>
          <w:p w14:paraId="4033AA3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1.67</w:t>
            </w:r>
          </w:p>
        </w:tc>
        <w:tc>
          <w:tcPr>
            <w:tcW w:w="400" w:type="dxa"/>
            <w:noWrap/>
            <w:vAlign w:val="bottom"/>
            <w:hideMark/>
          </w:tcPr>
          <w:p w14:paraId="191555F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1.67</w:t>
            </w:r>
          </w:p>
        </w:tc>
        <w:tc>
          <w:tcPr>
            <w:tcW w:w="400" w:type="dxa"/>
            <w:noWrap/>
            <w:vAlign w:val="bottom"/>
            <w:hideMark/>
          </w:tcPr>
          <w:p w14:paraId="628F029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1.61</w:t>
            </w:r>
          </w:p>
        </w:tc>
        <w:tc>
          <w:tcPr>
            <w:tcW w:w="400" w:type="dxa"/>
            <w:noWrap/>
            <w:vAlign w:val="bottom"/>
            <w:hideMark/>
          </w:tcPr>
          <w:p w14:paraId="23629D3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1.54</w:t>
            </w:r>
          </w:p>
        </w:tc>
        <w:tc>
          <w:tcPr>
            <w:tcW w:w="400" w:type="dxa"/>
            <w:noWrap/>
            <w:vAlign w:val="bottom"/>
            <w:hideMark/>
          </w:tcPr>
          <w:p w14:paraId="193527D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1.47</w:t>
            </w:r>
          </w:p>
        </w:tc>
        <w:tc>
          <w:tcPr>
            <w:tcW w:w="400" w:type="dxa"/>
            <w:noWrap/>
            <w:vAlign w:val="bottom"/>
            <w:hideMark/>
          </w:tcPr>
          <w:p w14:paraId="2745F7B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1.41</w:t>
            </w:r>
          </w:p>
        </w:tc>
        <w:tc>
          <w:tcPr>
            <w:tcW w:w="400" w:type="dxa"/>
            <w:noWrap/>
            <w:vAlign w:val="bottom"/>
            <w:hideMark/>
          </w:tcPr>
          <w:p w14:paraId="423CD91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400" w:type="dxa"/>
            <w:noWrap/>
            <w:vAlign w:val="bottom"/>
            <w:hideMark/>
          </w:tcPr>
          <w:p w14:paraId="3360DDE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400" w:type="dxa"/>
            <w:noWrap/>
            <w:vAlign w:val="bottom"/>
            <w:hideMark/>
          </w:tcPr>
          <w:p w14:paraId="262E00F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400" w:type="dxa"/>
            <w:noWrap/>
            <w:vAlign w:val="bottom"/>
            <w:hideMark/>
          </w:tcPr>
          <w:p w14:paraId="4DE8155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400" w:type="dxa"/>
            <w:noWrap/>
            <w:vAlign w:val="bottom"/>
            <w:hideMark/>
          </w:tcPr>
          <w:p w14:paraId="5B869B7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400" w:type="dxa"/>
            <w:noWrap/>
            <w:vAlign w:val="bottom"/>
            <w:hideMark/>
          </w:tcPr>
          <w:p w14:paraId="56080D2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400" w:type="dxa"/>
            <w:noWrap/>
            <w:vAlign w:val="bottom"/>
            <w:hideMark/>
          </w:tcPr>
          <w:p w14:paraId="0DEDB65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400" w:type="dxa"/>
            <w:noWrap/>
            <w:vAlign w:val="bottom"/>
            <w:hideMark/>
          </w:tcPr>
          <w:p w14:paraId="7377DB6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400" w:type="dxa"/>
            <w:noWrap/>
            <w:vAlign w:val="bottom"/>
            <w:hideMark/>
          </w:tcPr>
          <w:p w14:paraId="5829BF8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400" w:type="dxa"/>
            <w:noWrap/>
            <w:vAlign w:val="bottom"/>
            <w:hideMark/>
          </w:tcPr>
          <w:p w14:paraId="54A6BE9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400" w:type="dxa"/>
            <w:noWrap/>
            <w:vAlign w:val="bottom"/>
            <w:hideMark/>
          </w:tcPr>
          <w:p w14:paraId="1BE9B6E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400" w:type="dxa"/>
            <w:noWrap/>
            <w:vAlign w:val="bottom"/>
            <w:hideMark/>
          </w:tcPr>
          <w:p w14:paraId="701AFA9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400" w:type="dxa"/>
            <w:noWrap/>
            <w:vAlign w:val="bottom"/>
            <w:hideMark/>
          </w:tcPr>
          <w:p w14:paraId="560D171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400" w:type="dxa"/>
            <w:noWrap/>
            <w:vAlign w:val="bottom"/>
            <w:hideMark/>
          </w:tcPr>
          <w:p w14:paraId="4F3B1D0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440" w:type="dxa"/>
            <w:noWrap/>
            <w:vAlign w:val="bottom"/>
            <w:hideMark/>
          </w:tcPr>
          <w:p w14:paraId="29D5695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400" w:type="dxa"/>
            <w:noWrap/>
            <w:vAlign w:val="bottom"/>
            <w:hideMark/>
          </w:tcPr>
          <w:p w14:paraId="7B35FEB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400" w:type="dxa"/>
            <w:noWrap/>
            <w:vAlign w:val="bottom"/>
            <w:hideMark/>
          </w:tcPr>
          <w:p w14:paraId="617AD9A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400" w:type="dxa"/>
            <w:noWrap/>
            <w:vAlign w:val="bottom"/>
            <w:hideMark/>
          </w:tcPr>
          <w:p w14:paraId="40FD981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400" w:type="dxa"/>
            <w:noWrap/>
            <w:vAlign w:val="bottom"/>
            <w:hideMark/>
          </w:tcPr>
          <w:p w14:paraId="5BC086D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460" w:type="dxa"/>
            <w:noWrap/>
            <w:vAlign w:val="bottom"/>
            <w:hideMark/>
          </w:tcPr>
          <w:p w14:paraId="0400DF5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</w:tr>
      <w:tr w:rsidR="0048224E" w:rsidRPr="00707F6D" w14:paraId="1CFA822B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48DBD7AC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34EDCB6F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115,000 to 129,999</w:t>
            </w:r>
          </w:p>
        </w:tc>
        <w:tc>
          <w:tcPr>
            <w:tcW w:w="680" w:type="dxa"/>
            <w:noWrap/>
            <w:vAlign w:val="bottom"/>
            <w:hideMark/>
          </w:tcPr>
          <w:p w14:paraId="21A2350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2.35</w:t>
            </w:r>
          </w:p>
        </w:tc>
        <w:tc>
          <w:tcPr>
            <w:tcW w:w="900" w:type="dxa"/>
            <w:noWrap/>
            <w:vAlign w:val="bottom"/>
            <w:hideMark/>
          </w:tcPr>
          <w:p w14:paraId="66D8D68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1.76</w:t>
            </w:r>
          </w:p>
        </w:tc>
        <w:tc>
          <w:tcPr>
            <w:tcW w:w="400" w:type="dxa"/>
            <w:noWrap/>
            <w:vAlign w:val="bottom"/>
            <w:hideMark/>
          </w:tcPr>
          <w:p w14:paraId="27AB17D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1.76</w:t>
            </w:r>
          </w:p>
        </w:tc>
        <w:tc>
          <w:tcPr>
            <w:tcW w:w="400" w:type="dxa"/>
            <w:noWrap/>
            <w:vAlign w:val="bottom"/>
            <w:hideMark/>
          </w:tcPr>
          <w:p w14:paraId="69BD82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1.76</w:t>
            </w:r>
          </w:p>
        </w:tc>
        <w:tc>
          <w:tcPr>
            <w:tcW w:w="400" w:type="dxa"/>
            <w:noWrap/>
            <w:vAlign w:val="bottom"/>
            <w:hideMark/>
          </w:tcPr>
          <w:p w14:paraId="264F85B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1.69</w:t>
            </w:r>
          </w:p>
        </w:tc>
        <w:tc>
          <w:tcPr>
            <w:tcW w:w="400" w:type="dxa"/>
            <w:noWrap/>
            <w:vAlign w:val="bottom"/>
            <w:hideMark/>
          </w:tcPr>
          <w:p w14:paraId="53CA248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1.62</w:t>
            </w:r>
          </w:p>
        </w:tc>
        <w:tc>
          <w:tcPr>
            <w:tcW w:w="400" w:type="dxa"/>
            <w:noWrap/>
            <w:vAlign w:val="bottom"/>
            <w:hideMark/>
          </w:tcPr>
          <w:p w14:paraId="0CE962A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1.55</w:t>
            </w:r>
          </w:p>
        </w:tc>
        <w:tc>
          <w:tcPr>
            <w:tcW w:w="400" w:type="dxa"/>
            <w:noWrap/>
            <w:vAlign w:val="bottom"/>
            <w:hideMark/>
          </w:tcPr>
          <w:p w14:paraId="707B9A2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400" w:type="dxa"/>
            <w:noWrap/>
            <w:vAlign w:val="bottom"/>
            <w:hideMark/>
          </w:tcPr>
          <w:p w14:paraId="50D5CE6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1.41</w:t>
            </w:r>
          </w:p>
        </w:tc>
        <w:tc>
          <w:tcPr>
            <w:tcW w:w="400" w:type="dxa"/>
            <w:noWrap/>
            <w:vAlign w:val="bottom"/>
            <w:hideMark/>
          </w:tcPr>
          <w:p w14:paraId="355CA94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1.41</w:t>
            </w:r>
          </w:p>
        </w:tc>
        <w:tc>
          <w:tcPr>
            <w:tcW w:w="400" w:type="dxa"/>
            <w:noWrap/>
            <w:vAlign w:val="bottom"/>
            <w:hideMark/>
          </w:tcPr>
          <w:p w14:paraId="3ED6CA6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1.41</w:t>
            </w:r>
          </w:p>
        </w:tc>
        <w:tc>
          <w:tcPr>
            <w:tcW w:w="400" w:type="dxa"/>
            <w:noWrap/>
            <w:vAlign w:val="bottom"/>
            <w:hideMark/>
          </w:tcPr>
          <w:p w14:paraId="5120BC4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1.41</w:t>
            </w:r>
          </w:p>
        </w:tc>
        <w:tc>
          <w:tcPr>
            <w:tcW w:w="400" w:type="dxa"/>
            <w:noWrap/>
            <w:vAlign w:val="bottom"/>
            <w:hideMark/>
          </w:tcPr>
          <w:p w14:paraId="6FE47D6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1.41</w:t>
            </w:r>
          </w:p>
        </w:tc>
        <w:tc>
          <w:tcPr>
            <w:tcW w:w="400" w:type="dxa"/>
            <w:noWrap/>
            <w:vAlign w:val="bottom"/>
            <w:hideMark/>
          </w:tcPr>
          <w:p w14:paraId="2BAB074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1.41</w:t>
            </w:r>
          </w:p>
        </w:tc>
        <w:tc>
          <w:tcPr>
            <w:tcW w:w="400" w:type="dxa"/>
            <w:noWrap/>
            <w:vAlign w:val="bottom"/>
            <w:hideMark/>
          </w:tcPr>
          <w:p w14:paraId="5B42C6D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1.41</w:t>
            </w:r>
          </w:p>
        </w:tc>
        <w:tc>
          <w:tcPr>
            <w:tcW w:w="400" w:type="dxa"/>
            <w:noWrap/>
            <w:vAlign w:val="bottom"/>
            <w:hideMark/>
          </w:tcPr>
          <w:p w14:paraId="2BD3321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1.41</w:t>
            </w:r>
          </w:p>
        </w:tc>
        <w:tc>
          <w:tcPr>
            <w:tcW w:w="400" w:type="dxa"/>
            <w:noWrap/>
            <w:vAlign w:val="bottom"/>
            <w:hideMark/>
          </w:tcPr>
          <w:p w14:paraId="6034C21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1.41</w:t>
            </w:r>
          </w:p>
        </w:tc>
        <w:tc>
          <w:tcPr>
            <w:tcW w:w="400" w:type="dxa"/>
            <w:noWrap/>
            <w:vAlign w:val="bottom"/>
            <w:hideMark/>
          </w:tcPr>
          <w:p w14:paraId="6305E4B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1.41</w:t>
            </w:r>
          </w:p>
        </w:tc>
        <w:tc>
          <w:tcPr>
            <w:tcW w:w="400" w:type="dxa"/>
            <w:noWrap/>
            <w:vAlign w:val="bottom"/>
            <w:hideMark/>
          </w:tcPr>
          <w:p w14:paraId="7424E2F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1.41</w:t>
            </w:r>
          </w:p>
        </w:tc>
        <w:tc>
          <w:tcPr>
            <w:tcW w:w="400" w:type="dxa"/>
            <w:noWrap/>
            <w:vAlign w:val="bottom"/>
            <w:hideMark/>
          </w:tcPr>
          <w:p w14:paraId="4624732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1.41</w:t>
            </w:r>
          </w:p>
        </w:tc>
        <w:tc>
          <w:tcPr>
            <w:tcW w:w="400" w:type="dxa"/>
            <w:noWrap/>
            <w:vAlign w:val="bottom"/>
            <w:hideMark/>
          </w:tcPr>
          <w:p w14:paraId="7F61787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1.41</w:t>
            </w:r>
          </w:p>
        </w:tc>
        <w:tc>
          <w:tcPr>
            <w:tcW w:w="400" w:type="dxa"/>
            <w:noWrap/>
            <w:vAlign w:val="bottom"/>
            <w:hideMark/>
          </w:tcPr>
          <w:p w14:paraId="5956CE3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1.41</w:t>
            </w:r>
          </w:p>
        </w:tc>
        <w:tc>
          <w:tcPr>
            <w:tcW w:w="440" w:type="dxa"/>
            <w:noWrap/>
            <w:vAlign w:val="bottom"/>
            <w:hideMark/>
          </w:tcPr>
          <w:p w14:paraId="7231BFF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1.41</w:t>
            </w:r>
          </w:p>
        </w:tc>
        <w:tc>
          <w:tcPr>
            <w:tcW w:w="400" w:type="dxa"/>
            <w:noWrap/>
            <w:vAlign w:val="bottom"/>
            <w:hideMark/>
          </w:tcPr>
          <w:p w14:paraId="799E321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1.41</w:t>
            </w:r>
          </w:p>
        </w:tc>
        <w:tc>
          <w:tcPr>
            <w:tcW w:w="400" w:type="dxa"/>
            <w:noWrap/>
            <w:vAlign w:val="bottom"/>
            <w:hideMark/>
          </w:tcPr>
          <w:p w14:paraId="44F52BD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1.41</w:t>
            </w:r>
          </w:p>
        </w:tc>
        <w:tc>
          <w:tcPr>
            <w:tcW w:w="400" w:type="dxa"/>
            <w:noWrap/>
            <w:vAlign w:val="bottom"/>
            <w:hideMark/>
          </w:tcPr>
          <w:p w14:paraId="0C9EF46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1.41</w:t>
            </w:r>
          </w:p>
        </w:tc>
        <w:tc>
          <w:tcPr>
            <w:tcW w:w="400" w:type="dxa"/>
            <w:noWrap/>
            <w:vAlign w:val="bottom"/>
            <w:hideMark/>
          </w:tcPr>
          <w:p w14:paraId="4913CAF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1.41</w:t>
            </w:r>
          </w:p>
        </w:tc>
        <w:tc>
          <w:tcPr>
            <w:tcW w:w="460" w:type="dxa"/>
            <w:noWrap/>
            <w:vAlign w:val="bottom"/>
            <w:hideMark/>
          </w:tcPr>
          <w:p w14:paraId="175E6FF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1.41</w:t>
            </w:r>
          </w:p>
        </w:tc>
      </w:tr>
      <w:tr w:rsidR="0048224E" w:rsidRPr="00707F6D" w14:paraId="622DBD80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516075E0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7C96EC6F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130,000 to 149,999</w:t>
            </w:r>
          </w:p>
        </w:tc>
        <w:tc>
          <w:tcPr>
            <w:tcW w:w="680" w:type="dxa"/>
            <w:noWrap/>
            <w:vAlign w:val="bottom"/>
            <w:hideMark/>
          </w:tcPr>
          <w:p w14:paraId="44F96B4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2.47</w:t>
            </w:r>
          </w:p>
        </w:tc>
        <w:tc>
          <w:tcPr>
            <w:tcW w:w="900" w:type="dxa"/>
            <w:noWrap/>
            <w:vAlign w:val="bottom"/>
            <w:hideMark/>
          </w:tcPr>
          <w:p w14:paraId="2F94DCC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1.85</w:t>
            </w:r>
          </w:p>
        </w:tc>
        <w:tc>
          <w:tcPr>
            <w:tcW w:w="400" w:type="dxa"/>
            <w:noWrap/>
            <w:vAlign w:val="bottom"/>
            <w:hideMark/>
          </w:tcPr>
          <w:p w14:paraId="7CE7A12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1.85</w:t>
            </w:r>
          </w:p>
        </w:tc>
        <w:tc>
          <w:tcPr>
            <w:tcW w:w="400" w:type="dxa"/>
            <w:noWrap/>
            <w:vAlign w:val="bottom"/>
            <w:hideMark/>
          </w:tcPr>
          <w:p w14:paraId="5D1E389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1.85</w:t>
            </w:r>
          </w:p>
        </w:tc>
        <w:tc>
          <w:tcPr>
            <w:tcW w:w="400" w:type="dxa"/>
            <w:noWrap/>
            <w:vAlign w:val="bottom"/>
            <w:hideMark/>
          </w:tcPr>
          <w:p w14:paraId="6B6E20E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1.78</w:t>
            </w:r>
          </w:p>
        </w:tc>
        <w:tc>
          <w:tcPr>
            <w:tcW w:w="400" w:type="dxa"/>
            <w:noWrap/>
            <w:vAlign w:val="bottom"/>
            <w:hideMark/>
          </w:tcPr>
          <w:p w14:paraId="7AF1C15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1.70</w:t>
            </w:r>
          </w:p>
        </w:tc>
        <w:tc>
          <w:tcPr>
            <w:tcW w:w="400" w:type="dxa"/>
            <w:noWrap/>
            <w:vAlign w:val="bottom"/>
            <w:hideMark/>
          </w:tcPr>
          <w:p w14:paraId="27923AA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1.63</w:t>
            </w:r>
          </w:p>
        </w:tc>
        <w:tc>
          <w:tcPr>
            <w:tcW w:w="400" w:type="dxa"/>
            <w:noWrap/>
            <w:vAlign w:val="bottom"/>
            <w:hideMark/>
          </w:tcPr>
          <w:p w14:paraId="2FE03C9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1.56</w:t>
            </w:r>
          </w:p>
        </w:tc>
        <w:tc>
          <w:tcPr>
            <w:tcW w:w="400" w:type="dxa"/>
            <w:noWrap/>
            <w:vAlign w:val="bottom"/>
            <w:hideMark/>
          </w:tcPr>
          <w:p w14:paraId="4880F0E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400" w:type="dxa"/>
            <w:noWrap/>
            <w:vAlign w:val="bottom"/>
            <w:hideMark/>
          </w:tcPr>
          <w:p w14:paraId="15A6A06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400" w:type="dxa"/>
            <w:noWrap/>
            <w:vAlign w:val="bottom"/>
            <w:hideMark/>
          </w:tcPr>
          <w:p w14:paraId="3464DBD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400" w:type="dxa"/>
            <w:noWrap/>
            <w:vAlign w:val="bottom"/>
            <w:hideMark/>
          </w:tcPr>
          <w:p w14:paraId="1C51F4E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400" w:type="dxa"/>
            <w:noWrap/>
            <w:vAlign w:val="bottom"/>
            <w:hideMark/>
          </w:tcPr>
          <w:p w14:paraId="0F2D5E8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400" w:type="dxa"/>
            <w:noWrap/>
            <w:vAlign w:val="bottom"/>
            <w:hideMark/>
          </w:tcPr>
          <w:p w14:paraId="5A8FDFE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400" w:type="dxa"/>
            <w:noWrap/>
            <w:vAlign w:val="bottom"/>
            <w:hideMark/>
          </w:tcPr>
          <w:p w14:paraId="5C8E1EC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400" w:type="dxa"/>
            <w:noWrap/>
            <w:vAlign w:val="bottom"/>
            <w:hideMark/>
          </w:tcPr>
          <w:p w14:paraId="533F7B0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400" w:type="dxa"/>
            <w:noWrap/>
            <w:vAlign w:val="bottom"/>
            <w:hideMark/>
          </w:tcPr>
          <w:p w14:paraId="45609BD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400" w:type="dxa"/>
            <w:noWrap/>
            <w:vAlign w:val="bottom"/>
            <w:hideMark/>
          </w:tcPr>
          <w:p w14:paraId="2647FD3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400" w:type="dxa"/>
            <w:noWrap/>
            <w:vAlign w:val="bottom"/>
            <w:hideMark/>
          </w:tcPr>
          <w:p w14:paraId="32CB27D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400" w:type="dxa"/>
            <w:noWrap/>
            <w:vAlign w:val="bottom"/>
            <w:hideMark/>
          </w:tcPr>
          <w:p w14:paraId="36C32CC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400" w:type="dxa"/>
            <w:noWrap/>
            <w:vAlign w:val="bottom"/>
            <w:hideMark/>
          </w:tcPr>
          <w:p w14:paraId="789AB74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400" w:type="dxa"/>
            <w:noWrap/>
            <w:vAlign w:val="bottom"/>
            <w:hideMark/>
          </w:tcPr>
          <w:p w14:paraId="6276BDF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440" w:type="dxa"/>
            <w:noWrap/>
            <w:vAlign w:val="bottom"/>
            <w:hideMark/>
          </w:tcPr>
          <w:p w14:paraId="00639BF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400" w:type="dxa"/>
            <w:noWrap/>
            <w:vAlign w:val="bottom"/>
            <w:hideMark/>
          </w:tcPr>
          <w:p w14:paraId="0862C1F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400" w:type="dxa"/>
            <w:noWrap/>
            <w:vAlign w:val="bottom"/>
            <w:hideMark/>
          </w:tcPr>
          <w:p w14:paraId="4FB746B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400" w:type="dxa"/>
            <w:noWrap/>
            <w:vAlign w:val="bottom"/>
            <w:hideMark/>
          </w:tcPr>
          <w:p w14:paraId="4521C97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400" w:type="dxa"/>
            <w:noWrap/>
            <w:vAlign w:val="bottom"/>
            <w:hideMark/>
          </w:tcPr>
          <w:p w14:paraId="3C3AE51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460" w:type="dxa"/>
            <w:noWrap/>
            <w:vAlign w:val="bottom"/>
            <w:hideMark/>
          </w:tcPr>
          <w:p w14:paraId="3A72D3A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</w:tr>
      <w:tr w:rsidR="0048224E" w:rsidRPr="00707F6D" w14:paraId="4AEF8078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0FCBB490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14DAC2B8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150,000 to 174,999</w:t>
            </w:r>
          </w:p>
        </w:tc>
        <w:tc>
          <w:tcPr>
            <w:tcW w:w="680" w:type="dxa"/>
            <w:noWrap/>
            <w:vAlign w:val="bottom"/>
            <w:hideMark/>
          </w:tcPr>
          <w:p w14:paraId="276CCE7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2.61</w:t>
            </w:r>
          </w:p>
        </w:tc>
        <w:tc>
          <w:tcPr>
            <w:tcW w:w="900" w:type="dxa"/>
            <w:noWrap/>
            <w:vAlign w:val="bottom"/>
            <w:hideMark/>
          </w:tcPr>
          <w:p w14:paraId="143A230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1.96</w:t>
            </w:r>
          </w:p>
        </w:tc>
        <w:tc>
          <w:tcPr>
            <w:tcW w:w="400" w:type="dxa"/>
            <w:noWrap/>
            <w:vAlign w:val="bottom"/>
            <w:hideMark/>
          </w:tcPr>
          <w:p w14:paraId="155E449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1.96</w:t>
            </w:r>
          </w:p>
        </w:tc>
        <w:tc>
          <w:tcPr>
            <w:tcW w:w="400" w:type="dxa"/>
            <w:noWrap/>
            <w:vAlign w:val="bottom"/>
            <w:hideMark/>
          </w:tcPr>
          <w:p w14:paraId="5C7A438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1.96</w:t>
            </w:r>
          </w:p>
        </w:tc>
        <w:tc>
          <w:tcPr>
            <w:tcW w:w="400" w:type="dxa"/>
            <w:noWrap/>
            <w:vAlign w:val="bottom"/>
            <w:hideMark/>
          </w:tcPr>
          <w:p w14:paraId="597D506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1.88</w:t>
            </w:r>
          </w:p>
        </w:tc>
        <w:tc>
          <w:tcPr>
            <w:tcW w:w="400" w:type="dxa"/>
            <w:noWrap/>
            <w:vAlign w:val="bottom"/>
            <w:hideMark/>
          </w:tcPr>
          <w:p w14:paraId="37819E3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1.80</w:t>
            </w:r>
          </w:p>
        </w:tc>
        <w:tc>
          <w:tcPr>
            <w:tcW w:w="400" w:type="dxa"/>
            <w:noWrap/>
            <w:vAlign w:val="bottom"/>
            <w:hideMark/>
          </w:tcPr>
          <w:p w14:paraId="02A04D7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1.73</w:t>
            </w:r>
          </w:p>
        </w:tc>
        <w:tc>
          <w:tcPr>
            <w:tcW w:w="400" w:type="dxa"/>
            <w:noWrap/>
            <w:vAlign w:val="bottom"/>
            <w:hideMark/>
          </w:tcPr>
          <w:p w14:paraId="5AC7EC9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1.65</w:t>
            </w:r>
          </w:p>
        </w:tc>
        <w:tc>
          <w:tcPr>
            <w:tcW w:w="400" w:type="dxa"/>
            <w:noWrap/>
            <w:vAlign w:val="bottom"/>
            <w:hideMark/>
          </w:tcPr>
          <w:p w14:paraId="42CC8FC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1.57</w:t>
            </w:r>
          </w:p>
        </w:tc>
        <w:tc>
          <w:tcPr>
            <w:tcW w:w="400" w:type="dxa"/>
            <w:noWrap/>
            <w:vAlign w:val="bottom"/>
            <w:hideMark/>
          </w:tcPr>
          <w:p w14:paraId="3CB4F99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1.57</w:t>
            </w:r>
          </w:p>
        </w:tc>
        <w:tc>
          <w:tcPr>
            <w:tcW w:w="400" w:type="dxa"/>
            <w:noWrap/>
            <w:vAlign w:val="bottom"/>
            <w:hideMark/>
          </w:tcPr>
          <w:p w14:paraId="05D730E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1.57</w:t>
            </w:r>
          </w:p>
        </w:tc>
        <w:tc>
          <w:tcPr>
            <w:tcW w:w="400" w:type="dxa"/>
            <w:noWrap/>
            <w:vAlign w:val="bottom"/>
            <w:hideMark/>
          </w:tcPr>
          <w:p w14:paraId="2B7CDA9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1.57</w:t>
            </w:r>
          </w:p>
        </w:tc>
        <w:tc>
          <w:tcPr>
            <w:tcW w:w="400" w:type="dxa"/>
            <w:noWrap/>
            <w:vAlign w:val="bottom"/>
            <w:hideMark/>
          </w:tcPr>
          <w:p w14:paraId="6FDB0C0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1.57</w:t>
            </w:r>
          </w:p>
        </w:tc>
        <w:tc>
          <w:tcPr>
            <w:tcW w:w="400" w:type="dxa"/>
            <w:noWrap/>
            <w:vAlign w:val="bottom"/>
            <w:hideMark/>
          </w:tcPr>
          <w:p w14:paraId="416855D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1.57</w:t>
            </w:r>
          </w:p>
        </w:tc>
        <w:tc>
          <w:tcPr>
            <w:tcW w:w="400" w:type="dxa"/>
            <w:noWrap/>
            <w:vAlign w:val="bottom"/>
            <w:hideMark/>
          </w:tcPr>
          <w:p w14:paraId="5AB1B3B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1.57</w:t>
            </w:r>
          </w:p>
        </w:tc>
        <w:tc>
          <w:tcPr>
            <w:tcW w:w="400" w:type="dxa"/>
            <w:noWrap/>
            <w:vAlign w:val="bottom"/>
            <w:hideMark/>
          </w:tcPr>
          <w:p w14:paraId="6E47ECB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1.57</w:t>
            </w:r>
          </w:p>
        </w:tc>
        <w:tc>
          <w:tcPr>
            <w:tcW w:w="400" w:type="dxa"/>
            <w:noWrap/>
            <w:vAlign w:val="bottom"/>
            <w:hideMark/>
          </w:tcPr>
          <w:p w14:paraId="5851DB2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1.57</w:t>
            </w:r>
          </w:p>
        </w:tc>
        <w:tc>
          <w:tcPr>
            <w:tcW w:w="400" w:type="dxa"/>
            <w:noWrap/>
            <w:vAlign w:val="bottom"/>
            <w:hideMark/>
          </w:tcPr>
          <w:p w14:paraId="57519F4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1.57</w:t>
            </w:r>
          </w:p>
        </w:tc>
        <w:tc>
          <w:tcPr>
            <w:tcW w:w="400" w:type="dxa"/>
            <w:noWrap/>
            <w:vAlign w:val="bottom"/>
            <w:hideMark/>
          </w:tcPr>
          <w:p w14:paraId="7157D8B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1.57</w:t>
            </w:r>
          </w:p>
        </w:tc>
        <w:tc>
          <w:tcPr>
            <w:tcW w:w="400" w:type="dxa"/>
            <w:noWrap/>
            <w:vAlign w:val="bottom"/>
            <w:hideMark/>
          </w:tcPr>
          <w:p w14:paraId="52216BE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1.57</w:t>
            </w:r>
          </w:p>
        </w:tc>
        <w:tc>
          <w:tcPr>
            <w:tcW w:w="400" w:type="dxa"/>
            <w:noWrap/>
            <w:vAlign w:val="bottom"/>
            <w:hideMark/>
          </w:tcPr>
          <w:p w14:paraId="67352F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1.57</w:t>
            </w:r>
          </w:p>
        </w:tc>
        <w:tc>
          <w:tcPr>
            <w:tcW w:w="400" w:type="dxa"/>
            <w:noWrap/>
            <w:vAlign w:val="bottom"/>
            <w:hideMark/>
          </w:tcPr>
          <w:p w14:paraId="7E77656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1.57</w:t>
            </w:r>
          </w:p>
        </w:tc>
        <w:tc>
          <w:tcPr>
            <w:tcW w:w="440" w:type="dxa"/>
            <w:noWrap/>
            <w:vAlign w:val="bottom"/>
            <w:hideMark/>
          </w:tcPr>
          <w:p w14:paraId="4579CE0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1.57</w:t>
            </w:r>
          </w:p>
        </w:tc>
        <w:tc>
          <w:tcPr>
            <w:tcW w:w="400" w:type="dxa"/>
            <w:noWrap/>
            <w:vAlign w:val="bottom"/>
            <w:hideMark/>
          </w:tcPr>
          <w:p w14:paraId="6CE2940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1.57</w:t>
            </w:r>
          </w:p>
        </w:tc>
        <w:tc>
          <w:tcPr>
            <w:tcW w:w="400" w:type="dxa"/>
            <w:noWrap/>
            <w:vAlign w:val="bottom"/>
            <w:hideMark/>
          </w:tcPr>
          <w:p w14:paraId="4B55991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1.57</w:t>
            </w:r>
          </w:p>
        </w:tc>
        <w:tc>
          <w:tcPr>
            <w:tcW w:w="400" w:type="dxa"/>
            <w:noWrap/>
            <w:vAlign w:val="bottom"/>
            <w:hideMark/>
          </w:tcPr>
          <w:p w14:paraId="2DDE412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1.57</w:t>
            </w:r>
          </w:p>
        </w:tc>
        <w:tc>
          <w:tcPr>
            <w:tcW w:w="400" w:type="dxa"/>
            <w:noWrap/>
            <w:vAlign w:val="bottom"/>
            <w:hideMark/>
          </w:tcPr>
          <w:p w14:paraId="4276211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1.57</w:t>
            </w:r>
          </w:p>
        </w:tc>
        <w:tc>
          <w:tcPr>
            <w:tcW w:w="460" w:type="dxa"/>
            <w:noWrap/>
            <w:vAlign w:val="bottom"/>
            <w:hideMark/>
          </w:tcPr>
          <w:p w14:paraId="48DFC0A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1.57</w:t>
            </w:r>
          </w:p>
        </w:tc>
      </w:tr>
      <w:tr w:rsidR="0048224E" w:rsidRPr="00707F6D" w14:paraId="550A9A0F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61204A57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2ED0E823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175,000 to 199,999</w:t>
            </w:r>
          </w:p>
        </w:tc>
        <w:tc>
          <w:tcPr>
            <w:tcW w:w="680" w:type="dxa"/>
            <w:noWrap/>
            <w:vAlign w:val="bottom"/>
            <w:hideMark/>
          </w:tcPr>
          <w:p w14:paraId="1F665C3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2.76</w:t>
            </w:r>
          </w:p>
        </w:tc>
        <w:tc>
          <w:tcPr>
            <w:tcW w:w="900" w:type="dxa"/>
            <w:noWrap/>
            <w:vAlign w:val="bottom"/>
            <w:hideMark/>
          </w:tcPr>
          <w:p w14:paraId="34EC40C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2.07</w:t>
            </w:r>
          </w:p>
        </w:tc>
        <w:tc>
          <w:tcPr>
            <w:tcW w:w="400" w:type="dxa"/>
            <w:noWrap/>
            <w:vAlign w:val="bottom"/>
            <w:hideMark/>
          </w:tcPr>
          <w:p w14:paraId="667D34B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2.07</w:t>
            </w:r>
          </w:p>
        </w:tc>
        <w:tc>
          <w:tcPr>
            <w:tcW w:w="400" w:type="dxa"/>
            <w:noWrap/>
            <w:vAlign w:val="bottom"/>
            <w:hideMark/>
          </w:tcPr>
          <w:p w14:paraId="6C5BE29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2.07</w:t>
            </w:r>
          </w:p>
        </w:tc>
        <w:tc>
          <w:tcPr>
            <w:tcW w:w="400" w:type="dxa"/>
            <w:noWrap/>
            <w:vAlign w:val="bottom"/>
            <w:hideMark/>
          </w:tcPr>
          <w:p w14:paraId="1C11793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1.99</w:t>
            </w:r>
          </w:p>
        </w:tc>
        <w:tc>
          <w:tcPr>
            <w:tcW w:w="400" w:type="dxa"/>
            <w:noWrap/>
            <w:vAlign w:val="bottom"/>
            <w:hideMark/>
          </w:tcPr>
          <w:p w14:paraId="656477F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1.91</w:t>
            </w:r>
          </w:p>
        </w:tc>
        <w:tc>
          <w:tcPr>
            <w:tcW w:w="400" w:type="dxa"/>
            <w:noWrap/>
            <w:vAlign w:val="bottom"/>
            <w:hideMark/>
          </w:tcPr>
          <w:p w14:paraId="5A5B2D0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1.82</w:t>
            </w:r>
          </w:p>
        </w:tc>
        <w:tc>
          <w:tcPr>
            <w:tcW w:w="400" w:type="dxa"/>
            <w:noWrap/>
            <w:vAlign w:val="bottom"/>
            <w:hideMark/>
          </w:tcPr>
          <w:p w14:paraId="76DB276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1.74</w:t>
            </w:r>
          </w:p>
        </w:tc>
        <w:tc>
          <w:tcPr>
            <w:tcW w:w="400" w:type="dxa"/>
            <w:noWrap/>
            <w:vAlign w:val="bottom"/>
            <w:hideMark/>
          </w:tcPr>
          <w:p w14:paraId="50838DA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1.66</w:t>
            </w:r>
          </w:p>
        </w:tc>
        <w:tc>
          <w:tcPr>
            <w:tcW w:w="400" w:type="dxa"/>
            <w:noWrap/>
            <w:vAlign w:val="bottom"/>
            <w:hideMark/>
          </w:tcPr>
          <w:p w14:paraId="61DE4DF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1.66</w:t>
            </w:r>
          </w:p>
        </w:tc>
        <w:tc>
          <w:tcPr>
            <w:tcW w:w="400" w:type="dxa"/>
            <w:noWrap/>
            <w:vAlign w:val="bottom"/>
            <w:hideMark/>
          </w:tcPr>
          <w:p w14:paraId="2861875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1.66</w:t>
            </w:r>
          </w:p>
        </w:tc>
        <w:tc>
          <w:tcPr>
            <w:tcW w:w="400" w:type="dxa"/>
            <w:noWrap/>
            <w:vAlign w:val="bottom"/>
            <w:hideMark/>
          </w:tcPr>
          <w:p w14:paraId="4093196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1.66</w:t>
            </w:r>
          </w:p>
        </w:tc>
        <w:tc>
          <w:tcPr>
            <w:tcW w:w="400" w:type="dxa"/>
            <w:noWrap/>
            <w:vAlign w:val="bottom"/>
            <w:hideMark/>
          </w:tcPr>
          <w:p w14:paraId="6642991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1.66</w:t>
            </w:r>
          </w:p>
        </w:tc>
        <w:tc>
          <w:tcPr>
            <w:tcW w:w="400" w:type="dxa"/>
            <w:noWrap/>
            <w:vAlign w:val="bottom"/>
            <w:hideMark/>
          </w:tcPr>
          <w:p w14:paraId="23F7562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1.66</w:t>
            </w:r>
          </w:p>
        </w:tc>
        <w:tc>
          <w:tcPr>
            <w:tcW w:w="400" w:type="dxa"/>
            <w:noWrap/>
            <w:vAlign w:val="bottom"/>
            <w:hideMark/>
          </w:tcPr>
          <w:p w14:paraId="62AFFCD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1.66</w:t>
            </w:r>
          </w:p>
        </w:tc>
        <w:tc>
          <w:tcPr>
            <w:tcW w:w="400" w:type="dxa"/>
            <w:noWrap/>
            <w:vAlign w:val="bottom"/>
            <w:hideMark/>
          </w:tcPr>
          <w:p w14:paraId="1484921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1.66</w:t>
            </w:r>
          </w:p>
        </w:tc>
        <w:tc>
          <w:tcPr>
            <w:tcW w:w="400" w:type="dxa"/>
            <w:noWrap/>
            <w:vAlign w:val="bottom"/>
            <w:hideMark/>
          </w:tcPr>
          <w:p w14:paraId="3CE4393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1.66</w:t>
            </w:r>
          </w:p>
        </w:tc>
        <w:tc>
          <w:tcPr>
            <w:tcW w:w="400" w:type="dxa"/>
            <w:noWrap/>
            <w:vAlign w:val="bottom"/>
            <w:hideMark/>
          </w:tcPr>
          <w:p w14:paraId="1A74D9A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1.66</w:t>
            </w:r>
          </w:p>
        </w:tc>
        <w:tc>
          <w:tcPr>
            <w:tcW w:w="400" w:type="dxa"/>
            <w:noWrap/>
            <w:vAlign w:val="bottom"/>
            <w:hideMark/>
          </w:tcPr>
          <w:p w14:paraId="0FCF15F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1.66</w:t>
            </w:r>
          </w:p>
        </w:tc>
        <w:tc>
          <w:tcPr>
            <w:tcW w:w="400" w:type="dxa"/>
            <w:noWrap/>
            <w:vAlign w:val="bottom"/>
            <w:hideMark/>
          </w:tcPr>
          <w:p w14:paraId="168987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1.66</w:t>
            </w:r>
          </w:p>
        </w:tc>
        <w:tc>
          <w:tcPr>
            <w:tcW w:w="400" w:type="dxa"/>
            <w:noWrap/>
            <w:vAlign w:val="bottom"/>
            <w:hideMark/>
          </w:tcPr>
          <w:p w14:paraId="351E633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1.66</w:t>
            </w:r>
          </w:p>
        </w:tc>
        <w:tc>
          <w:tcPr>
            <w:tcW w:w="400" w:type="dxa"/>
            <w:noWrap/>
            <w:vAlign w:val="bottom"/>
            <w:hideMark/>
          </w:tcPr>
          <w:p w14:paraId="69D18C1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1.66</w:t>
            </w:r>
          </w:p>
        </w:tc>
        <w:tc>
          <w:tcPr>
            <w:tcW w:w="440" w:type="dxa"/>
            <w:noWrap/>
            <w:vAlign w:val="bottom"/>
            <w:hideMark/>
          </w:tcPr>
          <w:p w14:paraId="26F887B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1.66</w:t>
            </w:r>
          </w:p>
        </w:tc>
        <w:tc>
          <w:tcPr>
            <w:tcW w:w="400" w:type="dxa"/>
            <w:noWrap/>
            <w:vAlign w:val="bottom"/>
            <w:hideMark/>
          </w:tcPr>
          <w:p w14:paraId="277BD2F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1.66</w:t>
            </w:r>
          </w:p>
        </w:tc>
        <w:tc>
          <w:tcPr>
            <w:tcW w:w="400" w:type="dxa"/>
            <w:noWrap/>
            <w:vAlign w:val="bottom"/>
            <w:hideMark/>
          </w:tcPr>
          <w:p w14:paraId="545868B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1.66</w:t>
            </w:r>
          </w:p>
        </w:tc>
        <w:tc>
          <w:tcPr>
            <w:tcW w:w="400" w:type="dxa"/>
            <w:noWrap/>
            <w:vAlign w:val="bottom"/>
            <w:hideMark/>
          </w:tcPr>
          <w:p w14:paraId="5EB6871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1.66</w:t>
            </w:r>
          </w:p>
        </w:tc>
        <w:tc>
          <w:tcPr>
            <w:tcW w:w="400" w:type="dxa"/>
            <w:noWrap/>
            <w:vAlign w:val="bottom"/>
            <w:hideMark/>
          </w:tcPr>
          <w:p w14:paraId="1B69E0F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1.66</w:t>
            </w:r>
          </w:p>
        </w:tc>
        <w:tc>
          <w:tcPr>
            <w:tcW w:w="460" w:type="dxa"/>
            <w:noWrap/>
            <w:vAlign w:val="bottom"/>
            <w:hideMark/>
          </w:tcPr>
          <w:p w14:paraId="47E91D0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1.66</w:t>
            </w:r>
          </w:p>
        </w:tc>
      </w:tr>
      <w:tr w:rsidR="0048224E" w:rsidRPr="00707F6D" w14:paraId="13BA0BDA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12C52478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3014BC1A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200,000 to 229,999</w:t>
            </w:r>
          </w:p>
        </w:tc>
        <w:tc>
          <w:tcPr>
            <w:tcW w:w="680" w:type="dxa"/>
            <w:noWrap/>
            <w:vAlign w:val="bottom"/>
            <w:hideMark/>
          </w:tcPr>
          <w:p w14:paraId="2681073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2.91</w:t>
            </w:r>
          </w:p>
        </w:tc>
        <w:tc>
          <w:tcPr>
            <w:tcW w:w="900" w:type="dxa"/>
            <w:noWrap/>
            <w:vAlign w:val="bottom"/>
            <w:hideMark/>
          </w:tcPr>
          <w:p w14:paraId="3EFF882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2.18</w:t>
            </w:r>
          </w:p>
        </w:tc>
        <w:tc>
          <w:tcPr>
            <w:tcW w:w="400" w:type="dxa"/>
            <w:noWrap/>
            <w:vAlign w:val="bottom"/>
            <w:hideMark/>
          </w:tcPr>
          <w:p w14:paraId="6C17F81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2.18</w:t>
            </w:r>
          </w:p>
        </w:tc>
        <w:tc>
          <w:tcPr>
            <w:tcW w:w="400" w:type="dxa"/>
            <w:noWrap/>
            <w:vAlign w:val="bottom"/>
            <w:hideMark/>
          </w:tcPr>
          <w:p w14:paraId="6E95911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2.18</w:t>
            </w:r>
          </w:p>
        </w:tc>
        <w:tc>
          <w:tcPr>
            <w:tcW w:w="400" w:type="dxa"/>
            <w:noWrap/>
            <w:vAlign w:val="bottom"/>
            <w:hideMark/>
          </w:tcPr>
          <w:p w14:paraId="7AEB768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2.10</w:t>
            </w:r>
          </w:p>
        </w:tc>
        <w:tc>
          <w:tcPr>
            <w:tcW w:w="400" w:type="dxa"/>
            <w:noWrap/>
            <w:vAlign w:val="bottom"/>
            <w:hideMark/>
          </w:tcPr>
          <w:p w14:paraId="362EA6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2.01</w:t>
            </w:r>
          </w:p>
        </w:tc>
        <w:tc>
          <w:tcPr>
            <w:tcW w:w="400" w:type="dxa"/>
            <w:noWrap/>
            <w:vAlign w:val="bottom"/>
            <w:hideMark/>
          </w:tcPr>
          <w:p w14:paraId="36B49DC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1.92</w:t>
            </w:r>
          </w:p>
        </w:tc>
        <w:tc>
          <w:tcPr>
            <w:tcW w:w="400" w:type="dxa"/>
            <w:noWrap/>
            <w:vAlign w:val="bottom"/>
            <w:hideMark/>
          </w:tcPr>
          <w:p w14:paraId="4A1511B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1.83</w:t>
            </w:r>
          </w:p>
        </w:tc>
        <w:tc>
          <w:tcPr>
            <w:tcW w:w="400" w:type="dxa"/>
            <w:noWrap/>
            <w:vAlign w:val="bottom"/>
            <w:hideMark/>
          </w:tcPr>
          <w:p w14:paraId="2555651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1.75</w:t>
            </w:r>
          </w:p>
        </w:tc>
        <w:tc>
          <w:tcPr>
            <w:tcW w:w="400" w:type="dxa"/>
            <w:noWrap/>
            <w:vAlign w:val="bottom"/>
            <w:hideMark/>
          </w:tcPr>
          <w:p w14:paraId="5813BB0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1.75</w:t>
            </w:r>
          </w:p>
        </w:tc>
        <w:tc>
          <w:tcPr>
            <w:tcW w:w="400" w:type="dxa"/>
            <w:noWrap/>
            <w:vAlign w:val="bottom"/>
            <w:hideMark/>
          </w:tcPr>
          <w:p w14:paraId="07FB0B0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1.75</w:t>
            </w:r>
          </w:p>
        </w:tc>
        <w:tc>
          <w:tcPr>
            <w:tcW w:w="400" w:type="dxa"/>
            <w:noWrap/>
            <w:vAlign w:val="bottom"/>
            <w:hideMark/>
          </w:tcPr>
          <w:p w14:paraId="44E305A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1.75</w:t>
            </w:r>
          </w:p>
        </w:tc>
        <w:tc>
          <w:tcPr>
            <w:tcW w:w="400" w:type="dxa"/>
            <w:noWrap/>
            <w:vAlign w:val="bottom"/>
            <w:hideMark/>
          </w:tcPr>
          <w:p w14:paraId="545D9A8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1.75</w:t>
            </w:r>
          </w:p>
        </w:tc>
        <w:tc>
          <w:tcPr>
            <w:tcW w:w="400" w:type="dxa"/>
            <w:noWrap/>
            <w:vAlign w:val="bottom"/>
            <w:hideMark/>
          </w:tcPr>
          <w:p w14:paraId="25FE47B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1.75</w:t>
            </w:r>
          </w:p>
        </w:tc>
        <w:tc>
          <w:tcPr>
            <w:tcW w:w="400" w:type="dxa"/>
            <w:noWrap/>
            <w:vAlign w:val="bottom"/>
            <w:hideMark/>
          </w:tcPr>
          <w:p w14:paraId="27114DE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1.75</w:t>
            </w:r>
          </w:p>
        </w:tc>
        <w:tc>
          <w:tcPr>
            <w:tcW w:w="400" w:type="dxa"/>
            <w:noWrap/>
            <w:vAlign w:val="bottom"/>
            <w:hideMark/>
          </w:tcPr>
          <w:p w14:paraId="5DE699B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1.75</w:t>
            </w:r>
          </w:p>
        </w:tc>
        <w:tc>
          <w:tcPr>
            <w:tcW w:w="400" w:type="dxa"/>
            <w:noWrap/>
            <w:vAlign w:val="bottom"/>
            <w:hideMark/>
          </w:tcPr>
          <w:p w14:paraId="72A4ED6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1.75</w:t>
            </w:r>
          </w:p>
        </w:tc>
        <w:tc>
          <w:tcPr>
            <w:tcW w:w="400" w:type="dxa"/>
            <w:noWrap/>
            <w:vAlign w:val="bottom"/>
            <w:hideMark/>
          </w:tcPr>
          <w:p w14:paraId="3C34916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1.75</w:t>
            </w:r>
          </w:p>
        </w:tc>
        <w:tc>
          <w:tcPr>
            <w:tcW w:w="400" w:type="dxa"/>
            <w:noWrap/>
            <w:vAlign w:val="bottom"/>
            <w:hideMark/>
          </w:tcPr>
          <w:p w14:paraId="47BA5E4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1.75</w:t>
            </w:r>
          </w:p>
        </w:tc>
        <w:tc>
          <w:tcPr>
            <w:tcW w:w="400" w:type="dxa"/>
            <w:noWrap/>
            <w:vAlign w:val="bottom"/>
            <w:hideMark/>
          </w:tcPr>
          <w:p w14:paraId="53C099E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1.75</w:t>
            </w:r>
          </w:p>
        </w:tc>
        <w:tc>
          <w:tcPr>
            <w:tcW w:w="400" w:type="dxa"/>
            <w:noWrap/>
            <w:vAlign w:val="bottom"/>
            <w:hideMark/>
          </w:tcPr>
          <w:p w14:paraId="1EDDC66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1.75</w:t>
            </w:r>
          </w:p>
        </w:tc>
        <w:tc>
          <w:tcPr>
            <w:tcW w:w="400" w:type="dxa"/>
            <w:noWrap/>
            <w:vAlign w:val="bottom"/>
            <w:hideMark/>
          </w:tcPr>
          <w:p w14:paraId="3D123FA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1.75</w:t>
            </w:r>
          </w:p>
        </w:tc>
        <w:tc>
          <w:tcPr>
            <w:tcW w:w="440" w:type="dxa"/>
            <w:noWrap/>
            <w:vAlign w:val="bottom"/>
            <w:hideMark/>
          </w:tcPr>
          <w:p w14:paraId="0021C84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1.75</w:t>
            </w:r>
          </w:p>
        </w:tc>
        <w:tc>
          <w:tcPr>
            <w:tcW w:w="400" w:type="dxa"/>
            <w:noWrap/>
            <w:vAlign w:val="bottom"/>
            <w:hideMark/>
          </w:tcPr>
          <w:p w14:paraId="2B0C61D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1.75</w:t>
            </w:r>
          </w:p>
        </w:tc>
        <w:tc>
          <w:tcPr>
            <w:tcW w:w="400" w:type="dxa"/>
            <w:noWrap/>
            <w:vAlign w:val="bottom"/>
            <w:hideMark/>
          </w:tcPr>
          <w:p w14:paraId="15127B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1.75</w:t>
            </w:r>
          </w:p>
        </w:tc>
        <w:tc>
          <w:tcPr>
            <w:tcW w:w="400" w:type="dxa"/>
            <w:noWrap/>
            <w:vAlign w:val="bottom"/>
            <w:hideMark/>
          </w:tcPr>
          <w:p w14:paraId="0116ED2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1.75</w:t>
            </w:r>
          </w:p>
        </w:tc>
        <w:tc>
          <w:tcPr>
            <w:tcW w:w="400" w:type="dxa"/>
            <w:noWrap/>
            <w:vAlign w:val="bottom"/>
            <w:hideMark/>
          </w:tcPr>
          <w:p w14:paraId="6794CD1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1.75</w:t>
            </w:r>
          </w:p>
        </w:tc>
        <w:tc>
          <w:tcPr>
            <w:tcW w:w="460" w:type="dxa"/>
            <w:noWrap/>
            <w:vAlign w:val="bottom"/>
            <w:hideMark/>
          </w:tcPr>
          <w:p w14:paraId="528D59C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1.75</w:t>
            </w:r>
          </w:p>
        </w:tc>
      </w:tr>
      <w:tr w:rsidR="0048224E" w:rsidRPr="00707F6D" w14:paraId="147689DF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63655487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4168B0EF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230,000 to 259,999</w:t>
            </w:r>
          </w:p>
        </w:tc>
        <w:tc>
          <w:tcPr>
            <w:tcW w:w="680" w:type="dxa"/>
            <w:noWrap/>
            <w:vAlign w:val="bottom"/>
            <w:hideMark/>
          </w:tcPr>
          <w:p w14:paraId="68589E4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3.06</w:t>
            </w:r>
          </w:p>
        </w:tc>
        <w:tc>
          <w:tcPr>
            <w:tcW w:w="900" w:type="dxa"/>
            <w:noWrap/>
            <w:vAlign w:val="bottom"/>
            <w:hideMark/>
          </w:tcPr>
          <w:p w14:paraId="2ABC373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2.30</w:t>
            </w:r>
          </w:p>
        </w:tc>
        <w:tc>
          <w:tcPr>
            <w:tcW w:w="400" w:type="dxa"/>
            <w:noWrap/>
            <w:vAlign w:val="bottom"/>
            <w:hideMark/>
          </w:tcPr>
          <w:p w14:paraId="119F591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2.30</w:t>
            </w:r>
          </w:p>
        </w:tc>
        <w:tc>
          <w:tcPr>
            <w:tcW w:w="400" w:type="dxa"/>
            <w:noWrap/>
            <w:vAlign w:val="bottom"/>
            <w:hideMark/>
          </w:tcPr>
          <w:p w14:paraId="292A1AA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2.30</w:t>
            </w:r>
          </w:p>
        </w:tc>
        <w:tc>
          <w:tcPr>
            <w:tcW w:w="400" w:type="dxa"/>
            <w:noWrap/>
            <w:vAlign w:val="bottom"/>
            <w:hideMark/>
          </w:tcPr>
          <w:p w14:paraId="4F4D5B3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2.21</w:t>
            </w:r>
          </w:p>
        </w:tc>
        <w:tc>
          <w:tcPr>
            <w:tcW w:w="400" w:type="dxa"/>
            <w:noWrap/>
            <w:vAlign w:val="bottom"/>
            <w:hideMark/>
          </w:tcPr>
          <w:p w14:paraId="65B087E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2.11</w:t>
            </w:r>
          </w:p>
        </w:tc>
        <w:tc>
          <w:tcPr>
            <w:tcW w:w="400" w:type="dxa"/>
            <w:noWrap/>
            <w:vAlign w:val="bottom"/>
            <w:hideMark/>
          </w:tcPr>
          <w:p w14:paraId="405A4A4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2.02</w:t>
            </w:r>
          </w:p>
        </w:tc>
        <w:tc>
          <w:tcPr>
            <w:tcW w:w="400" w:type="dxa"/>
            <w:noWrap/>
            <w:vAlign w:val="bottom"/>
            <w:hideMark/>
          </w:tcPr>
          <w:p w14:paraId="62DFBFA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1.93</w:t>
            </w:r>
          </w:p>
        </w:tc>
        <w:tc>
          <w:tcPr>
            <w:tcW w:w="400" w:type="dxa"/>
            <w:noWrap/>
            <w:vAlign w:val="bottom"/>
            <w:hideMark/>
          </w:tcPr>
          <w:p w14:paraId="3CC88FA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1.84</w:t>
            </w:r>
          </w:p>
        </w:tc>
        <w:tc>
          <w:tcPr>
            <w:tcW w:w="400" w:type="dxa"/>
            <w:noWrap/>
            <w:vAlign w:val="bottom"/>
            <w:hideMark/>
          </w:tcPr>
          <w:p w14:paraId="753B208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1.84</w:t>
            </w:r>
          </w:p>
        </w:tc>
        <w:tc>
          <w:tcPr>
            <w:tcW w:w="400" w:type="dxa"/>
            <w:noWrap/>
            <w:vAlign w:val="bottom"/>
            <w:hideMark/>
          </w:tcPr>
          <w:p w14:paraId="785AC8D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1.84</w:t>
            </w:r>
          </w:p>
        </w:tc>
        <w:tc>
          <w:tcPr>
            <w:tcW w:w="400" w:type="dxa"/>
            <w:noWrap/>
            <w:vAlign w:val="bottom"/>
            <w:hideMark/>
          </w:tcPr>
          <w:p w14:paraId="4DD86B3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1.84</w:t>
            </w:r>
          </w:p>
        </w:tc>
        <w:tc>
          <w:tcPr>
            <w:tcW w:w="400" w:type="dxa"/>
            <w:noWrap/>
            <w:vAlign w:val="bottom"/>
            <w:hideMark/>
          </w:tcPr>
          <w:p w14:paraId="029658A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1.84</w:t>
            </w:r>
          </w:p>
        </w:tc>
        <w:tc>
          <w:tcPr>
            <w:tcW w:w="400" w:type="dxa"/>
            <w:noWrap/>
            <w:vAlign w:val="bottom"/>
            <w:hideMark/>
          </w:tcPr>
          <w:p w14:paraId="5CD4BF0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1.84</w:t>
            </w:r>
          </w:p>
        </w:tc>
        <w:tc>
          <w:tcPr>
            <w:tcW w:w="400" w:type="dxa"/>
            <w:noWrap/>
            <w:vAlign w:val="bottom"/>
            <w:hideMark/>
          </w:tcPr>
          <w:p w14:paraId="68B296F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1.84</w:t>
            </w:r>
          </w:p>
        </w:tc>
        <w:tc>
          <w:tcPr>
            <w:tcW w:w="400" w:type="dxa"/>
            <w:noWrap/>
            <w:vAlign w:val="bottom"/>
            <w:hideMark/>
          </w:tcPr>
          <w:p w14:paraId="26565D8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1.84</w:t>
            </w:r>
          </w:p>
        </w:tc>
        <w:tc>
          <w:tcPr>
            <w:tcW w:w="400" w:type="dxa"/>
            <w:noWrap/>
            <w:vAlign w:val="bottom"/>
            <w:hideMark/>
          </w:tcPr>
          <w:p w14:paraId="5A4E7E5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1.84</w:t>
            </w:r>
          </w:p>
        </w:tc>
        <w:tc>
          <w:tcPr>
            <w:tcW w:w="400" w:type="dxa"/>
            <w:noWrap/>
            <w:vAlign w:val="bottom"/>
            <w:hideMark/>
          </w:tcPr>
          <w:p w14:paraId="1051FDA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1.84</w:t>
            </w:r>
          </w:p>
        </w:tc>
        <w:tc>
          <w:tcPr>
            <w:tcW w:w="400" w:type="dxa"/>
            <w:noWrap/>
            <w:vAlign w:val="bottom"/>
            <w:hideMark/>
          </w:tcPr>
          <w:p w14:paraId="347D3AB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1.84</w:t>
            </w:r>
          </w:p>
        </w:tc>
        <w:tc>
          <w:tcPr>
            <w:tcW w:w="400" w:type="dxa"/>
            <w:noWrap/>
            <w:vAlign w:val="bottom"/>
            <w:hideMark/>
          </w:tcPr>
          <w:p w14:paraId="4342AE7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1.84</w:t>
            </w:r>
          </w:p>
        </w:tc>
        <w:tc>
          <w:tcPr>
            <w:tcW w:w="400" w:type="dxa"/>
            <w:noWrap/>
            <w:vAlign w:val="bottom"/>
            <w:hideMark/>
          </w:tcPr>
          <w:p w14:paraId="702CBEB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1.84</w:t>
            </w:r>
          </w:p>
        </w:tc>
        <w:tc>
          <w:tcPr>
            <w:tcW w:w="400" w:type="dxa"/>
            <w:noWrap/>
            <w:vAlign w:val="bottom"/>
            <w:hideMark/>
          </w:tcPr>
          <w:p w14:paraId="7F9E1D8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1.84</w:t>
            </w:r>
          </w:p>
        </w:tc>
        <w:tc>
          <w:tcPr>
            <w:tcW w:w="440" w:type="dxa"/>
            <w:noWrap/>
            <w:vAlign w:val="bottom"/>
            <w:hideMark/>
          </w:tcPr>
          <w:p w14:paraId="6FDF4E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1.84</w:t>
            </w:r>
          </w:p>
        </w:tc>
        <w:tc>
          <w:tcPr>
            <w:tcW w:w="400" w:type="dxa"/>
            <w:noWrap/>
            <w:vAlign w:val="bottom"/>
            <w:hideMark/>
          </w:tcPr>
          <w:p w14:paraId="64D1C1E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1.84</w:t>
            </w:r>
          </w:p>
        </w:tc>
        <w:tc>
          <w:tcPr>
            <w:tcW w:w="400" w:type="dxa"/>
            <w:noWrap/>
            <w:vAlign w:val="bottom"/>
            <w:hideMark/>
          </w:tcPr>
          <w:p w14:paraId="5E09C92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1.84</w:t>
            </w:r>
          </w:p>
        </w:tc>
        <w:tc>
          <w:tcPr>
            <w:tcW w:w="400" w:type="dxa"/>
            <w:noWrap/>
            <w:vAlign w:val="bottom"/>
            <w:hideMark/>
          </w:tcPr>
          <w:p w14:paraId="387713D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1.84</w:t>
            </w:r>
          </w:p>
        </w:tc>
        <w:tc>
          <w:tcPr>
            <w:tcW w:w="400" w:type="dxa"/>
            <w:noWrap/>
            <w:vAlign w:val="bottom"/>
            <w:hideMark/>
          </w:tcPr>
          <w:p w14:paraId="4B41192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1.84</w:t>
            </w:r>
          </w:p>
        </w:tc>
        <w:tc>
          <w:tcPr>
            <w:tcW w:w="460" w:type="dxa"/>
            <w:noWrap/>
            <w:vAlign w:val="bottom"/>
            <w:hideMark/>
          </w:tcPr>
          <w:p w14:paraId="1B6F35F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1.84</w:t>
            </w:r>
          </w:p>
        </w:tc>
      </w:tr>
      <w:tr w:rsidR="0048224E" w:rsidRPr="00707F6D" w14:paraId="1FC503DC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2293DF85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1DF2AAF0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260,000 to 299,999</w:t>
            </w:r>
          </w:p>
        </w:tc>
        <w:tc>
          <w:tcPr>
            <w:tcW w:w="680" w:type="dxa"/>
            <w:noWrap/>
            <w:vAlign w:val="bottom"/>
            <w:hideMark/>
          </w:tcPr>
          <w:p w14:paraId="019486D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3.22</w:t>
            </w:r>
          </w:p>
        </w:tc>
        <w:tc>
          <w:tcPr>
            <w:tcW w:w="900" w:type="dxa"/>
            <w:noWrap/>
            <w:vAlign w:val="bottom"/>
            <w:hideMark/>
          </w:tcPr>
          <w:p w14:paraId="3A04BA4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2.41</w:t>
            </w:r>
          </w:p>
        </w:tc>
        <w:tc>
          <w:tcPr>
            <w:tcW w:w="400" w:type="dxa"/>
            <w:noWrap/>
            <w:vAlign w:val="bottom"/>
            <w:hideMark/>
          </w:tcPr>
          <w:p w14:paraId="626BBC3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2.41</w:t>
            </w:r>
          </w:p>
        </w:tc>
        <w:tc>
          <w:tcPr>
            <w:tcW w:w="400" w:type="dxa"/>
            <w:noWrap/>
            <w:vAlign w:val="bottom"/>
            <w:hideMark/>
          </w:tcPr>
          <w:p w14:paraId="5A1F8D2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2.41</w:t>
            </w:r>
          </w:p>
        </w:tc>
        <w:tc>
          <w:tcPr>
            <w:tcW w:w="400" w:type="dxa"/>
            <w:noWrap/>
            <w:vAlign w:val="bottom"/>
            <w:hideMark/>
          </w:tcPr>
          <w:p w14:paraId="0776D37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2.32</w:t>
            </w:r>
          </w:p>
        </w:tc>
        <w:tc>
          <w:tcPr>
            <w:tcW w:w="400" w:type="dxa"/>
            <w:noWrap/>
            <w:vAlign w:val="bottom"/>
            <w:hideMark/>
          </w:tcPr>
          <w:p w14:paraId="749BE60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2.22</w:t>
            </w:r>
          </w:p>
        </w:tc>
        <w:tc>
          <w:tcPr>
            <w:tcW w:w="400" w:type="dxa"/>
            <w:noWrap/>
            <w:vAlign w:val="bottom"/>
            <w:hideMark/>
          </w:tcPr>
          <w:p w14:paraId="1BD3A9C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2.12</w:t>
            </w:r>
          </w:p>
        </w:tc>
        <w:tc>
          <w:tcPr>
            <w:tcW w:w="400" w:type="dxa"/>
            <w:noWrap/>
            <w:vAlign w:val="bottom"/>
            <w:hideMark/>
          </w:tcPr>
          <w:p w14:paraId="2225030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2.03</w:t>
            </w:r>
          </w:p>
        </w:tc>
        <w:tc>
          <w:tcPr>
            <w:tcW w:w="400" w:type="dxa"/>
            <w:noWrap/>
            <w:vAlign w:val="bottom"/>
            <w:hideMark/>
          </w:tcPr>
          <w:p w14:paraId="00F2AF5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1.93</w:t>
            </w:r>
          </w:p>
        </w:tc>
        <w:tc>
          <w:tcPr>
            <w:tcW w:w="400" w:type="dxa"/>
            <w:noWrap/>
            <w:vAlign w:val="bottom"/>
            <w:hideMark/>
          </w:tcPr>
          <w:p w14:paraId="793D571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1.93</w:t>
            </w:r>
          </w:p>
        </w:tc>
        <w:tc>
          <w:tcPr>
            <w:tcW w:w="400" w:type="dxa"/>
            <w:noWrap/>
            <w:vAlign w:val="bottom"/>
            <w:hideMark/>
          </w:tcPr>
          <w:p w14:paraId="41443B2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1.93</w:t>
            </w:r>
          </w:p>
        </w:tc>
        <w:tc>
          <w:tcPr>
            <w:tcW w:w="400" w:type="dxa"/>
            <w:noWrap/>
            <w:vAlign w:val="bottom"/>
            <w:hideMark/>
          </w:tcPr>
          <w:p w14:paraId="719DDB9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1.93</w:t>
            </w:r>
          </w:p>
        </w:tc>
        <w:tc>
          <w:tcPr>
            <w:tcW w:w="400" w:type="dxa"/>
            <w:noWrap/>
            <w:vAlign w:val="bottom"/>
            <w:hideMark/>
          </w:tcPr>
          <w:p w14:paraId="4FFF532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1.93</w:t>
            </w:r>
          </w:p>
        </w:tc>
        <w:tc>
          <w:tcPr>
            <w:tcW w:w="400" w:type="dxa"/>
            <w:noWrap/>
            <w:vAlign w:val="bottom"/>
            <w:hideMark/>
          </w:tcPr>
          <w:p w14:paraId="1125EAB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1.93</w:t>
            </w:r>
          </w:p>
        </w:tc>
        <w:tc>
          <w:tcPr>
            <w:tcW w:w="400" w:type="dxa"/>
            <w:noWrap/>
            <w:vAlign w:val="bottom"/>
            <w:hideMark/>
          </w:tcPr>
          <w:p w14:paraId="76A954E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1.93</w:t>
            </w:r>
          </w:p>
        </w:tc>
        <w:tc>
          <w:tcPr>
            <w:tcW w:w="400" w:type="dxa"/>
            <w:noWrap/>
            <w:vAlign w:val="bottom"/>
            <w:hideMark/>
          </w:tcPr>
          <w:p w14:paraId="592A07A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1.93</w:t>
            </w:r>
          </w:p>
        </w:tc>
        <w:tc>
          <w:tcPr>
            <w:tcW w:w="400" w:type="dxa"/>
            <w:noWrap/>
            <w:vAlign w:val="bottom"/>
            <w:hideMark/>
          </w:tcPr>
          <w:p w14:paraId="3C73F89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1.93</w:t>
            </w:r>
          </w:p>
        </w:tc>
        <w:tc>
          <w:tcPr>
            <w:tcW w:w="400" w:type="dxa"/>
            <w:noWrap/>
            <w:vAlign w:val="bottom"/>
            <w:hideMark/>
          </w:tcPr>
          <w:p w14:paraId="4813B24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1.93</w:t>
            </w:r>
          </w:p>
        </w:tc>
        <w:tc>
          <w:tcPr>
            <w:tcW w:w="400" w:type="dxa"/>
            <w:noWrap/>
            <w:vAlign w:val="bottom"/>
            <w:hideMark/>
          </w:tcPr>
          <w:p w14:paraId="36AB6BA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1.93</w:t>
            </w:r>
          </w:p>
        </w:tc>
        <w:tc>
          <w:tcPr>
            <w:tcW w:w="400" w:type="dxa"/>
            <w:noWrap/>
            <w:vAlign w:val="bottom"/>
            <w:hideMark/>
          </w:tcPr>
          <w:p w14:paraId="694E4E1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1.93</w:t>
            </w:r>
          </w:p>
        </w:tc>
        <w:tc>
          <w:tcPr>
            <w:tcW w:w="400" w:type="dxa"/>
            <w:noWrap/>
            <w:vAlign w:val="bottom"/>
            <w:hideMark/>
          </w:tcPr>
          <w:p w14:paraId="7C16D9C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1.93</w:t>
            </w:r>
          </w:p>
        </w:tc>
        <w:tc>
          <w:tcPr>
            <w:tcW w:w="400" w:type="dxa"/>
            <w:noWrap/>
            <w:vAlign w:val="bottom"/>
            <w:hideMark/>
          </w:tcPr>
          <w:p w14:paraId="13AE09E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1.93</w:t>
            </w:r>
          </w:p>
        </w:tc>
        <w:tc>
          <w:tcPr>
            <w:tcW w:w="440" w:type="dxa"/>
            <w:noWrap/>
            <w:vAlign w:val="bottom"/>
            <w:hideMark/>
          </w:tcPr>
          <w:p w14:paraId="16BDBB0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1.93</w:t>
            </w:r>
          </w:p>
        </w:tc>
        <w:tc>
          <w:tcPr>
            <w:tcW w:w="400" w:type="dxa"/>
            <w:noWrap/>
            <w:vAlign w:val="bottom"/>
            <w:hideMark/>
          </w:tcPr>
          <w:p w14:paraId="07BBED0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1.93</w:t>
            </w:r>
          </w:p>
        </w:tc>
        <w:tc>
          <w:tcPr>
            <w:tcW w:w="400" w:type="dxa"/>
            <w:noWrap/>
            <w:vAlign w:val="bottom"/>
            <w:hideMark/>
          </w:tcPr>
          <w:p w14:paraId="4F81135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1.93</w:t>
            </w:r>
          </w:p>
        </w:tc>
        <w:tc>
          <w:tcPr>
            <w:tcW w:w="400" w:type="dxa"/>
            <w:noWrap/>
            <w:vAlign w:val="bottom"/>
            <w:hideMark/>
          </w:tcPr>
          <w:p w14:paraId="25CEC1E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1.93</w:t>
            </w:r>
          </w:p>
        </w:tc>
        <w:tc>
          <w:tcPr>
            <w:tcW w:w="400" w:type="dxa"/>
            <w:noWrap/>
            <w:vAlign w:val="bottom"/>
            <w:hideMark/>
          </w:tcPr>
          <w:p w14:paraId="07F071B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1.93</w:t>
            </w:r>
          </w:p>
        </w:tc>
        <w:tc>
          <w:tcPr>
            <w:tcW w:w="460" w:type="dxa"/>
            <w:noWrap/>
            <w:vAlign w:val="bottom"/>
            <w:hideMark/>
          </w:tcPr>
          <w:p w14:paraId="2E481E7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1.93</w:t>
            </w:r>
          </w:p>
        </w:tc>
      </w:tr>
      <w:tr w:rsidR="0048224E" w:rsidRPr="00707F6D" w14:paraId="55766BE5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6431DFD8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686541E6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300,000 to 349,999</w:t>
            </w:r>
          </w:p>
        </w:tc>
        <w:tc>
          <w:tcPr>
            <w:tcW w:w="680" w:type="dxa"/>
            <w:noWrap/>
            <w:vAlign w:val="bottom"/>
            <w:hideMark/>
          </w:tcPr>
          <w:p w14:paraId="0F9E0BF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3.40</w:t>
            </w:r>
          </w:p>
        </w:tc>
        <w:tc>
          <w:tcPr>
            <w:tcW w:w="900" w:type="dxa"/>
            <w:noWrap/>
            <w:vAlign w:val="bottom"/>
            <w:hideMark/>
          </w:tcPr>
          <w:p w14:paraId="3D3ED74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2.55</w:t>
            </w:r>
          </w:p>
        </w:tc>
        <w:tc>
          <w:tcPr>
            <w:tcW w:w="400" w:type="dxa"/>
            <w:noWrap/>
            <w:vAlign w:val="bottom"/>
            <w:hideMark/>
          </w:tcPr>
          <w:p w14:paraId="2ED5ADF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2.55</w:t>
            </w:r>
          </w:p>
        </w:tc>
        <w:tc>
          <w:tcPr>
            <w:tcW w:w="400" w:type="dxa"/>
            <w:noWrap/>
            <w:vAlign w:val="bottom"/>
            <w:hideMark/>
          </w:tcPr>
          <w:p w14:paraId="56808BA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2.55</w:t>
            </w:r>
          </w:p>
        </w:tc>
        <w:tc>
          <w:tcPr>
            <w:tcW w:w="400" w:type="dxa"/>
            <w:noWrap/>
            <w:vAlign w:val="bottom"/>
            <w:hideMark/>
          </w:tcPr>
          <w:p w14:paraId="1C7AE0E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2.45</w:t>
            </w:r>
          </w:p>
        </w:tc>
        <w:tc>
          <w:tcPr>
            <w:tcW w:w="400" w:type="dxa"/>
            <w:noWrap/>
            <w:vAlign w:val="bottom"/>
            <w:hideMark/>
          </w:tcPr>
          <w:p w14:paraId="3113108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2.35</w:t>
            </w:r>
          </w:p>
        </w:tc>
        <w:tc>
          <w:tcPr>
            <w:tcW w:w="400" w:type="dxa"/>
            <w:noWrap/>
            <w:vAlign w:val="bottom"/>
            <w:hideMark/>
          </w:tcPr>
          <w:p w14:paraId="436EDD1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2.25</w:t>
            </w:r>
          </w:p>
        </w:tc>
        <w:tc>
          <w:tcPr>
            <w:tcW w:w="400" w:type="dxa"/>
            <w:noWrap/>
            <w:vAlign w:val="bottom"/>
            <w:hideMark/>
          </w:tcPr>
          <w:p w14:paraId="0F25B75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2.14</w:t>
            </w:r>
          </w:p>
        </w:tc>
        <w:tc>
          <w:tcPr>
            <w:tcW w:w="400" w:type="dxa"/>
            <w:noWrap/>
            <w:vAlign w:val="bottom"/>
            <w:hideMark/>
          </w:tcPr>
          <w:p w14:paraId="34F67C1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2.04</w:t>
            </w:r>
          </w:p>
        </w:tc>
        <w:tc>
          <w:tcPr>
            <w:tcW w:w="400" w:type="dxa"/>
            <w:noWrap/>
            <w:vAlign w:val="bottom"/>
            <w:hideMark/>
          </w:tcPr>
          <w:p w14:paraId="6F0333C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2.04</w:t>
            </w:r>
          </w:p>
        </w:tc>
        <w:tc>
          <w:tcPr>
            <w:tcW w:w="400" w:type="dxa"/>
            <w:noWrap/>
            <w:vAlign w:val="bottom"/>
            <w:hideMark/>
          </w:tcPr>
          <w:p w14:paraId="68E646B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2.04</w:t>
            </w:r>
          </w:p>
        </w:tc>
        <w:tc>
          <w:tcPr>
            <w:tcW w:w="400" w:type="dxa"/>
            <w:noWrap/>
            <w:vAlign w:val="bottom"/>
            <w:hideMark/>
          </w:tcPr>
          <w:p w14:paraId="6532AF4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2.04</w:t>
            </w:r>
          </w:p>
        </w:tc>
        <w:tc>
          <w:tcPr>
            <w:tcW w:w="400" w:type="dxa"/>
            <w:noWrap/>
            <w:vAlign w:val="bottom"/>
            <w:hideMark/>
          </w:tcPr>
          <w:p w14:paraId="647AC20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2.04</w:t>
            </w:r>
          </w:p>
        </w:tc>
        <w:tc>
          <w:tcPr>
            <w:tcW w:w="400" w:type="dxa"/>
            <w:noWrap/>
            <w:vAlign w:val="bottom"/>
            <w:hideMark/>
          </w:tcPr>
          <w:p w14:paraId="5472902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2.04</w:t>
            </w:r>
          </w:p>
        </w:tc>
        <w:tc>
          <w:tcPr>
            <w:tcW w:w="400" w:type="dxa"/>
            <w:noWrap/>
            <w:vAlign w:val="bottom"/>
            <w:hideMark/>
          </w:tcPr>
          <w:p w14:paraId="4A124EC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2.04</w:t>
            </w:r>
          </w:p>
        </w:tc>
        <w:tc>
          <w:tcPr>
            <w:tcW w:w="400" w:type="dxa"/>
            <w:noWrap/>
            <w:vAlign w:val="bottom"/>
            <w:hideMark/>
          </w:tcPr>
          <w:p w14:paraId="3B647A1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2.04</w:t>
            </w:r>
          </w:p>
        </w:tc>
        <w:tc>
          <w:tcPr>
            <w:tcW w:w="400" w:type="dxa"/>
            <w:noWrap/>
            <w:vAlign w:val="bottom"/>
            <w:hideMark/>
          </w:tcPr>
          <w:p w14:paraId="18AB8EE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2.04</w:t>
            </w:r>
          </w:p>
        </w:tc>
        <w:tc>
          <w:tcPr>
            <w:tcW w:w="400" w:type="dxa"/>
            <w:noWrap/>
            <w:vAlign w:val="bottom"/>
            <w:hideMark/>
          </w:tcPr>
          <w:p w14:paraId="08952A2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2.04</w:t>
            </w:r>
          </w:p>
        </w:tc>
        <w:tc>
          <w:tcPr>
            <w:tcW w:w="400" w:type="dxa"/>
            <w:noWrap/>
            <w:vAlign w:val="bottom"/>
            <w:hideMark/>
          </w:tcPr>
          <w:p w14:paraId="5D7DE60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2.04</w:t>
            </w:r>
          </w:p>
        </w:tc>
        <w:tc>
          <w:tcPr>
            <w:tcW w:w="400" w:type="dxa"/>
            <w:noWrap/>
            <w:vAlign w:val="bottom"/>
            <w:hideMark/>
          </w:tcPr>
          <w:p w14:paraId="41EEF45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2.04</w:t>
            </w:r>
          </w:p>
        </w:tc>
        <w:tc>
          <w:tcPr>
            <w:tcW w:w="400" w:type="dxa"/>
            <w:noWrap/>
            <w:vAlign w:val="bottom"/>
            <w:hideMark/>
          </w:tcPr>
          <w:p w14:paraId="0721486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2.04</w:t>
            </w:r>
          </w:p>
        </w:tc>
        <w:tc>
          <w:tcPr>
            <w:tcW w:w="400" w:type="dxa"/>
            <w:noWrap/>
            <w:vAlign w:val="bottom"/>
            <w:hideMark/>
          </w:tcPr>
          <w:p w14:paraId="22E2C51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2.04</w:t>
            </w:r>
          </w:p>
        </w:tc>
        <w:tc>
          <w:tcPr>
            <w:tcW w:w="440" w:type="dxa"/>
            <w:noWrap/>
            <w:vAlign w:val="bottom"/>
            <w:hideMark/>
          </w:tcPr>
          <w:p w14:paraId="70AF2BD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2.04</w:t>
            </w:r>
          </w:p>
        </w:tc>
        <w:tc>
          <w:tcPr>
            <w:tcW w:w="400" w:type="dxa"/>
            <w:noWrap/>
            <w:vAlign w:val="bottom"/>
            <w:hideMark/>
          </w:tcPr>
          <w:p w14:paraId="0B31AAF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2.04</w:t>
            </w:r>
          </w:p>
        </w:tc>
        <w:tc>
          <w:tcPr>
            <w:tcW w:w="400" w:type="dxa"/>
            <w:noWrap/>
            <w:vAlign w:val="bottom"/>
            <w:hideMark/>
          </w:tcPr>
          <w:p w14:paraId="0B78100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2.04</w:t>
            </w:r>
          </w:p>
        </w:tc>
        <w:tc>
          <w:tcPr>
            <w:tcW w:w="400" w:type="dxa"/>
            <w:noWrap/>
            <w:vAlign w:val="bottom"/>
            <w:hideMark/>
          </w:tcPr>
          <w:p w14:paraId="180AED8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2.04</w:t>
            </w:r>
          </w:p>
        </w:tc>
        <w:tc>
          <w:tcPr>
            <w:tcW w:w="400" w:type="dxa"/>
            <w:noWrap/>
            <w:vAlign w:val="bottom"/>
            <w:hideMark/>
          </w:tcPr>
          <w:p w14:paraId="764619F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2.04</w:t>
            </w:r>
          </w:p>
        </w:tc>
        <w:tc>
          <w:tcPr>
            <w:tcW w:w="460" w:type="dxa"/>
            <w:noWrap/>
            <w:vAlign w:val="bottom"/>
            <w:hideMark/>
          </w:tcPr>
          <w:p w14:paraId="7A6024F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2.04</w:t>
            </w:r>
          </w:p>
        </w:tc>
      </w:tr>
      <w:tr w:rsidR="0048224E" w:rsidRPr="00707F6D" w14:paraId="2D8251D7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3B162681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5BCFF56F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350,000 to 399,999</w:t>
            </w:r>
          </w:p>
        </w:tc>
        <w:tc>
          <w:tcPr>
            <w:tcW w:w="680" w:type="dxa"/>
            <w:noWrap/>
            <w:vAlign w:val="bottom"/>
            <w:hideMark/>
          </w:tcPr>
          <w:p w14:paraId="5407839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3.60</w:t>
            </w:r>
          </w:p>
        </w:tc>
        <w:tc>
          <w:tcPr>
            <w:tcW w:w="900" w:type="dxa"/>
            <w:noWrap/>
            <w:vAlign w:val="bottom"/>
            <w:hideMark/>
          </w:tcPr>
          <w:p w14:paraId="3F50BAC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2.70</w:t>
            </w:r>
          </w:p>
        </w:tc>
        <w:tc>
          <w:tcPr>
            <w:tcW w:w="400" w:type="dxa"/>
            <w:noWrap/>
            <w:vAlign w:val="bottom"/>
            <w:hideMark/>
          </w:tcPr>
          <w:p w14:paraId="171B677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2.70</w:t>
            </w:r>
          </w:p>
        </w:tc>
        <w:tc>
          <w:tcPr>
            <w:tcW w:w="400" w:type="dxa"/>
            <w:noWrap/>
            <w:vAlign w:val="bottom"/>
            <w:hideMark/>
          </w:tcPr>
          <w:p w14:paraId="115C6ED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2.70</w:t>
            </w:r>
          </w:p>
        </w:tc>
        <w:tc>
          <w:tcPr>
            <w:tcW w:w="400" w:type="dxa"/>
            <w:noWrap/>
            <w:vAlign w:val="bottom"/>
            <w:hideMark/>
          </w:tcPr>
          <w:p w14:paraId="2215BDB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2.59</w:t>
            </w:r>
          </w:p>
        </w:tc>
        <w:tc>
          <w:tcPr>
            <w:tcW w:w="400" w:type="dxa"/>
            <w:noWrap/>
            <w:vAlign w:val="bottom"/>
            <w:hideMark/>
          </w:tcPr>
          <w:p w14:paraId="371C26D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2.48</w:t>
            </w:r>
          </w:p>
        </w:tc>
        <w:tc>
          <w:tcPr>
            <w:tcW w:w="400" w:type="dxa"/>
            <w:noWrap/>
            <w:vAlign w:val="bottom"/>
            <w:hideMark/>
          </w:tcPr>
          <w:p w14:paraId="4E0AEEA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2.37</w:t>
            </w:r>
          </w:p>
        </w:tc>
        <w:tc>
          <w:tcPr>
            <w:tcW w:w="400" w:type="dxa"/>
            <w:noWrap/>
            <w:vAlign w:val="bottom"/>
            <w:hideMark/>
          </w:tcPr>
          <w:p w14:paraId="14717F3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2.27</w:t>
            </w:r>
          </w:p>
        </w:tc>
        <w:tc>
          <w:tcPr>
            <w:tcW w:w="400" w:type="dxa"/>
            <w:noWrap/>
            <w:vAlign w:val="bottom"/>
            <w:hideMark/>
          </w:tcPr>
          <w:p w14:paraId="612B1E7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2.16</w:t>
            </w:r>
          </w:p>
        </w:tc>
        <w:tc>
          <w:tcPr>
            <w:tcW w:w="400" w:type="dxa"/>
            <w:noWrap/>
            <w:vAlign w:val="bottom"/>
            <w:hideMark/>
          </w:tcPr>
          <w:p w14:paraId="4E3C131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2.16</w:t>
            </w:r>
          </w:p>
        </w:tc>
        <w:tc>
          <w:tcPr>
            <w:tcW w:w="400" w:type="dxa"/>
            <w:noWrap/>
            <w:vAlign w:val="bottom"/>
            <w:hideMark/>
          </w:tcPr>
          <w:p w14:paraId="71B4659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2.16</w:t>
            </w:r>
          </w:p>
        </w:tc>
        <w:tc>
          <w:tcPr>
            <w:tcW w:w="400" w:type="dxa"/>
            <w:noWrap/>
            <w:vAlign w:val="bottom"/>
            <w:hideMark/>
          </w:tcPr>
          <w:p w14:paraId="30AA39B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2.16</w:t>
            </w:r>
          </w:p>
        </w:tc>
        <w:tc>
          <w:tcPr>
            <w:tcW w:w="400" w:type="dxa"/>
            <w:noWrap/>
            <w:vAlign w:val="bottom"/>
            <w:hideMark/>
          </w:tcPr>
          <w:p w14:paraId="0D74A54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2.16</w:t>
            </w:r>
          </w:p>
        </w:tc>
        <w:tc>
          <w:tcPr>
            <w:tcW w:w="400" w:type="dxa"/>
            <w:noWrap/>
            <w:vAlign w:val="bottom"/>
            <w:hideMark/>
          </w:tcPr>
          <w:p w14:paraId="4EF65EE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2.16</w:t>
            </w:r>
          </w:p>
        </w:tc>
        <w:tc>
          <w:tcPr>
            <w:tcW w:w="400" w:type="dxa"/>
            <w:noWrap/>
            <w:vAlign w:val="bottom"/>
            <w:hideMark/>
          </w:tcPr>
          <w:p w14:paraId="5CA48FC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2.16</w:t>
            </w:r>
          </w:p>
        </w:tc>
        <w:tc>
          <w:tcPr>
            <w:tcW w:w="400" w:type="dxa"/>
            <w:noWrap/>
            <w:vAlign w:val="bottom"/>
            <w:hideMark/>
          </w:tcPr>
          <w:p w14:paraId="302C8B6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2.16</w:t>
            </w:r>
          </w:p>
        </w:tc>
        <w:tc>
          <w:tcPr>
            <w:tcW w:w="400" w:type="dxa"/>
            <w:noWrap/>
            <w:vAlign w:val="bottom"/>
            <w:hideMark/>
          </w:tcPr>
          <w:p w14:paraId="37EDAF0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2.16</w:t>
            </w:r>
          </w:p>
        </w:tc>
        <w:tc>
          <w:tcPr>
            <w:tcW w:w="400" w:type="dxa"/>
            <w:noWrap/>
            <w:vAlign w:val="bottom"/>
            <w:hideMark/>
          </w:tcPr>
          <w:p w14:paraId="3460CF5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2.16</w:t>
            </w:r>
          </w:p>
        </w:tc>
        <w:tc>
          <w:tcPr>
            <w:tcW w:w="400" w:type="dxa"/>
            <w:noWrap/>
            <w:vAlign w:val="bottom"/>
            <w:hideMark/>
          </w:tcPr>
          <w:p w14:paraId="00FE81F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2.16</w:t>
            </w:r>
          </w:p>
        </w:tc>
        <w:tc>
          <w:tcPr>
            <w:tcW w:w="400" w:type="dxa"/>
            <w:noWrap/>
            <w:vAlign w:val="bottom"/>
            <w:hideMark/>
          </w:tcPr>
          <w:p w14:paraId="3ECBA56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2.16</w:t>
            </w:r>
          </w:p>
        </w:tc>
        <w:tc>
          <w:tcPr>
            <w:tcW w:w="400" w:type="dxa"/>
            <w:noWrap/>
            <w:vAlign w:val="bottom"/>
            <w:hideMark/>
          </w:tcPr>
          <w:p w14:paraId="2595831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2.16</w:t>
            </w:r>
          </w:p>
        </w:tc>
        <w:tc>
          <w:tcPr>
            <w:tcW w:w="400" w:type="dxa"/>
            <w:noWrap/>
            <w:vAlign w:val="bottom"/>
            <w:hideMark/>
          </w:tcPr>
          <w:p w14:paraId="73D2D56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2.16</w:t>
            </w:r>
          </w:p>
        </w:tc>
        <w:tc>
          <w:tcPr>
            <w:tcW w:w="440" w:type="dxa"/>
            <w:noWrap/>
            <w:vAlign w:val="bottom"/>
            <w:hideMark/>
          </w:tcPr>
          <w:p w14:paraId="7A51DEA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2.16</w:t>
            </w:r>
          </w:p>
        </w:tc>
        <w:tc>
          <w:tcPr>
            <w:tcW w:w="400" w:type="dxa"/>
            <w:noWrap/>
            <w:vAlign w:val="bottom"/>
            <w:hideMark/>
          </w:tcPr>
          <w:p w14:paraId="31D6BD6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2.16</w:t>
            </w:r>
          </w:p>
        </w:tc>
        <w:tc>
          <w:tcPr>
            <w:tcW w:w="400" w:type="dxa"/>
            <w:noWrap/>
            <w:vAlign w:val="bottom"/>
            <w:hideMark/>
          </w:tcPr>
          <w:p w14:paraId="162CD61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2.16</w:t>
            </w:r>
          </w:p>
        </w:tc>
        <w:tc>
          <w:tcPr>
            <w:tcW w:w="400" w:type="dxa"/>
            <w:noWrap/>
            <w:vAlign w:val="bottom"/>
            <w:hideMark/>
          </w:tcPr>
          <w:p w14:paraId="511DD04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2.16</w:t>
            </w:r>
          </w:p>
        </w:tc>
        <w:tc>
          <w:tcPr>
            <w:tcW w:w="400" w:type="dxa"/>
            <w:noWrap/>
            <w:vAlign w:val="bottom"/>
            <w:hideMark/>
          </w:tcPr>
          <w:p w14:paraId="7FCBF5C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2.16</w:t>
            </w:r>
          </w:p>
        </w:tc>
        <w:tc>
          <w:tcPr>
            <w:tcW w:w="460" w:type="dxa"/>
            <w:noWrap/>
            <w:vAlign w:val="bottom"/>
            <w:hideMark/>
          </w:tcPr>
          <w:p w14:paraId="4EA1BAA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2.16</w:t>
            </w:r>
          </w:p>
        </w:tc>
      </w:tr>
      <w:tr w:rsidR="0048224E" w:rsidRPr="00707F6D" w14:paraId="1B4A1419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7B8A6F48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08DC169E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400,000 to 449,999</w:t>
            </w:r>
          </w:p>
        </w:tc>
        <w:tc>
          <w:tcPr>
            <w:tcW w:w="680" w:type="dxa"/>
            <w:noWrap/>
            <w:vAlign w:val="bottom"/>
            <w:hideMark/>
          </w:tcPr>
          <w:p w14:paraId="7E5C6FC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3.78</w:t>
            </w:r>
          </w:p>
        </w:tc>
        <w:tc>
          <w:tcPr>
            <w:tcW w:w="900" w:type="dxa"/>
            <w:noWrap/>
            <w:vAlign w:val="bottom"/>
            <w:hideMark/>
          </w:tcPr>
          <w:p w14:paraId="3B3A2BD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2.84</w:t>
            </w:r>
          </w:p>
        </w:tc>
        <w:tc>
          <w:tcPr>
            <w:tcW w:w="400" w:type="dxa"/>
            <w:noWrap/>
            <w:vAlign w:val="bottom"/>
            <w:hideMark/>
          </w:tcPr>
          <w:p w14:paraId="41AFE60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2.84</w:t>
            </w:r>
          </w:p>
        </w:tc>
        <w:tc>
          <w:tcPr>
            <w:tcW w:w="400" w:type="dxa"/>
            <w:noWrap/>
            <w:vAlign w:val="bottom"/>
            <w:hideMark/>
          </w:tcPr>
          <w:p w14:paraId="1418E3C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2.84</w:t>
            </w:r>
          </w:p>
        </w:tc>
        <w:tc>
          <w:tcPr>
            <w:tcW w:w="400" w:type="dxa"/>
            <w:noWrap/>
            <w:vAlign w:val="bottom"/>
            <w:hideMark/>
          </w:tcPr>
          <w:p w14:paraId="19E804F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2.72</w:t>
            </w:r>
          </w:p>
        </w:tc>
        <w:tc>
          <w:tcPr>
            <w:tcW w:w="400" w:type="dxa"/>
            <w:noWrap/>
            <w:vAlign w:val="bottom"/>
            <w:hideMark/>
          </w:tcPr>
          <w:p w14:paraId="75135B3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2.61</w:t>
            </w:r>
          </w:p>
        </w:tc>
        <w:tc>
          <w:tcPr>
            <w:tcW w:w="400" w:type="dxa"/>
            <w:noWrap/>
            <w:vAlign w:val="bottom"/>
            <w:hideMark/>
          </w:tcPr>
          <w:p w14:paraId="029FEF0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2.50</w:t>
            </w:r>
          </w:p>
        </w:tc>
        <w:tc>
          <w:tcPr>
            <w:tcW w:w="400" w:type="dxa"/>
            <w:noWrap/>
            <w:vAlign w:val="bottom"/>
            <w:hideMark/>
          </w:tcPr>
          <w:p w14:paraId="4CA1BE7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2.38</w:t>
            </w:r>
          </w:p>
        </w:tc>
        <w:tc>
          <w:tcPr>
            <w:tcW w:w="400" w:type="dxa"/>
            <w:noWrap/>
            <w:vAlign w:val="bottom"/>
            <w:hideMark/>
          </w:tcPr>
          <w:p w14:paraId="74152D7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2.27</w:t>
            </w:r>
          </w:p>
        </w:tc>
        <w:tc>
          <w:tcPr>
            <w:tcW w:w="400" w:type="dxa"/>
            <w:noWrap/>
            <w:vAlign w:val="bottom"/>
            <w:hideMark/>
          </w:tcPr>
          <w:p w14:paraId="6B7EAC6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2.27</w:t>
            </w:r>
          </w:p>
        </w:tc>
        <w:tc>
          <w:tcPr>
            <w:tcW w:w="400" w:type="dxa"/>
            <w:noWrap/>
            <w:vAlign w:val="bottom"/>
            <w:hideMark/>
          </w:tcPr>
          <w:p w14:paraId="75A8309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2.27</w:t>
            </w:r>
          </w:p>
        </w:tc>
        <w:tc>
          <w:tcPr>
            <w:tcW w:w="400" w:type="dxa"/>
            <w:noWrap/>
            <w:vAlign w:val="bottom"/>
            <w:hideMark/>
          </w:tcPr>
          <w:p w14:paraId="505D474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2.27</w:t>
            </w:r>
          </w:p>
        </w:tc>
        <w:tc>
          <w:tcPr>
            <w:tcW w:w="400" w:type="dxa"/>
            <w:noWrap/>
            <w:vAlign w:val="bottom"/>
            <w:hideMark/>
          </w:tcPr>
          <w:p w14:paraId="2585609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2.27</w:t>
            </w:r>
          </w:p>
        </w:tc>
        <w:tc>
          <w:tcPr>
            <w:tcW w:w="400" w:type="dxa"/>
            <w:noWrap/>
            <w:vAlign w:val="bottom"/>
            <w:hideMark/>
          </w:tcPr>
          <w:p w14:paraId="08D65D5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2.27</w:t>
            </w:r>
          </w:p>
        </w:tc>
        <w:tc>
          <w:tcPr>
            <w:tcW w:w="400" w:type="dxa"/>
            <w:noWrap/>
            <w:vAlign w:val="bottom"/>
            <w:hideMark/>
          </w:tcPr>
          <w:p w14:paraId="22C8859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2.27</w:t>
            </w:r>
          </w:p>
        </w:tc>
        <w:tc>
          <w:tcPr>
            <w:tcW w:w="400" w:type="dxa"/>
            <w:noWrap/>
            <w:vAlign w:val="bottom"/>
            <w:hideMark/>
          </w:tcPr>
          <w:p w14:paraId="01B9AC4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2.27</w:t>
            </w:r>
          </w:p>
        </w:tc>
        <w:tc>
          <w:tcPr>
            <w:tcW w:w="400" w:type="dxa"/>
            <w:noWrap/>
            <w:vAlign w:val="bottom"/>
            <w:hideMark/>
          </w:tcPr>
          <w:p w14:paraId="4B13D38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2.27</w:t>
            </w:r>
          </w:p>
        </w:tc>
        <w:tc>
          <w:tcPr>
            <w:tcW w:w="400" w:type="dxa"/>
            <w:noWrap/>
            <w:vAlign w:val="bottom"/>
            <w:hideMark/>
          </w:tcPr>
          <w:p w14:paraId="52A6957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2.27</w:t>
            </w:r>
          </w:p>
        </w:tc>
        <w:tc>
          <w:tcPr>
            <w:tcW w:w="400" w:type="dxa"/>
            <w:noWrap/>
            <w:vAlign w:val="bottom"/>
            <w:hideMark/>
          </w:tcPr>
          <w:p w14:paraId="5BC0181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2.27</w:t>
            </w:r>
          </w:p>
        </w:tc>
        <w:tc>
          <w:tcPr>
            <w:tcW w:w="400" w:type="dxa"/>
            <w:noWrap/>
            <w:vAlign w:val="bottom"/>
            <w:hideMark/>
          </w:tcPr>
          <w:p w14:paraId="736A31B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2.27</w:t>
            </w:r>
          </w:p>
        </w:tc>
        <w:tc>
          <w:tcPr>
            <w:tcW w:w="400" w:type="dxa"/>
            <w:noWrap/>
            <w:vAlign w:val="bottom"/>
            <w:hideMark/>
          </w:tcPr>
          <w:p w14:paraId="4C01BB6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2.27</w:t>
            </w:r>
          </w:p>
        </w:tc>
        <w:tc>
          <w:tcPr>
            <w:tcW w:w="400" w:type="dxa"/>
            <w:noWrap/>
            <w:vAlign w:val="bottom"/>
            <w:hideMark/>
          </w:tcPr>
          <w:p w14:paraId="79803A4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2.27</w:t>
            </w:r>
          </w:p>
        </w:tc>
        <w:tc>
          <w:tcPr>
            <w:tcW w:w="440" w:type="dxa"/>
            <w:noWrap/>
            <w:vAlign w:val="bottom"/>
            <w:hideMark/>
          </w:tcPr>
          <w:p w14:paraId="4749D04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2.27</w:t>
            </w:r>
          </w:p>
        </w:tc>
        <w:tc>
          <w:tcPr>
            <w:tcW w:w="400" w:type="dxa"/>
            <w:noWrap/>
            <w:vAlign w:val="bottom"/>
            <w:hideMark/>
          </w:tcPr>
          <w:p w14:paraId="75C7024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2.27</w:t>
            </w:r>
          </w:p>
        </w:tc>
        <w:tc>
          <w:tcPr>
            <w:tcW w:w="400" w:type="dxa"/>
            <w:noWrap/>
            <w:vAlign w:val="bottom"/>
            <w:hideMark/>
          </w:tcPr>
          <w:p w14:paraId="6EAF9EF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2.27</w:t>
            </w:r>
          </w:p>
        </w:tc>
        <w:tc>
          <w:tcPr>
            <w:tcW w:w="400" w:type="dxa"/>
            <w:noWrap/>
            <w:vAlign w:val="bottom"/>
            <w:hideMark/>
          </w:tcPr>
          <w:p w14:paraId="6272015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2.27</w:t>
            </w:r>
          </w:p>
        </w:tc>
        <w:tc>
          <w:tcPr>
            <w:tcW w:w="400" w:type="dxa"/>
            <w:noWrap/>
            <w:vAlign w:val="bottom"/>
            <w:hideMark/>
          </w:tcPr>
          <w:p w14:paraId="4AA9FC1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2.27</w:t>
            </w:r>
          </w:p>
        </w:tc>
        <w:tc>
          <w:tcPr>
            <w:tcW w:w="460" w:type="dxa"/>
            <w:noWrap/>
            <w:vAlign w:val="bottom"/>
            <w:hideMark/>
          </w:tcPr>
          <w:p w14:paraId="76399D0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2.27</w:t>
            </w:r>
          </w:p>
        </w:tc>
      </w:tr>
      <w:tr w:rsidR="0048224E" w:rsidRPr="00707F6D" w14:paraId="200A7E5F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03F1D4FC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6F84691D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450,000 to 499,999</w:t>
            </w:r>
          </w:p>
        </w:tc>
        <w:tc>
          <w:tcPr>
            <w:tcW w:w="680" w:type="dxa"/>
            <w:noWrap/>
            <w:vAlign w:val="bottom"/>
            <w:hideMark/>
          </w:tcPr>
          <w:p w14:paraId="45C165C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3.95</w:t>
            </w:r>
          </w:p>
        </w:tc>
        <w:tc>
          <w:tcPr>
            <w:tcW w:w="900" w:type="dxa"/>
            <w:noWrap/>
            <w:vAlign w:val="bottom"/>
            <w:hideMark/>
          </w:tcPr>
          <w:p w14:paraId="2769B6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2.96</w:t>
            </w:r>
          </w:p>
        </w:tc>
        <w:tc>
          <w:tcPr>
            <w:tcW w:w="400" w:type="dxa"/>
            <w:noWrap/>
            <w:vAlign w:val="bottom"/>
            <w:hideMark/>
          </w:tcPr>
          <w:p w14:paraId="1D96522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2.96</w:t>
            </w:r>
          </w:p>
        </w:tc>
        <w:tc>
          <w:tcPr>
            <w:tcW w:w="400" w:type="dxa"/>
            <w:noWrap/>
            <w:vAlign w:val="bottom"/>
            <w:hideMark/>
          </w:tcPr>
          <w:p w14:paraId="2AD9814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2.96</w:t>
            </w:r>
          </w:p>
        </w:tc>
        <w:tc>
          <w:tcPr>
            <w:tcW w:w="400" w:type="dxa"/>
            <w:noWrap/>
            <w:vAlign w:val="bottom"/>
            <w:hideMark/>
          </w:tcPr>
          <w:p w14:paraId="75421B1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2.85</w:t>
            </w:r>
          </w:p>
        </w:tc>
        <w:tc>
          <w:tcPr>
            <w:tcW w:w="400" w:type="dxa"/>
            <w:noWrap/>
            <w:vAlign w:val="bottom"/>
            <w:hideMark/>
          </w:tcPr>
          <w:p w14:paraId="04175E4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2.73</w:t>
            </w:r>
          </w:p>
        </w:tc>
        <w:tc>
          <w:tcPr>
            <w:tcW w:w="400" w:type="dxa"/>
            <w:noWrap/>
            <w:vAlign w:val="bottom"/>
            <w:hideMark/>
          </w:tcPr>
          <w:p w14:paraId="0F88F14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2.61</w:t>
            </w:r>
          </w:p>
        </w:tc>
        <w:tc>
          <w:tcPr>
            <w:tcW w:w="400" w:type="dxa"/>
            <w:noWrap/>
            <w:vAlign w:val="bottom"/>
            <w:hideMark/>
          </w:tcPr>
          <w:p w14:paraId="139C498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2.49</w:t>
            </w:r>
          </w:p>
        </w:tc>
        <w:tc>
          <w:tcPr>
            <w:tcW w:w="400" w:type="dxa"/>
            <w:noWrap/>
            <w:vAlign w:val="bottom"/>
            <w:hideMark/>
          </w:tcPr>
          <w:p w14:paraId="6DBE27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2.37</w:t>
            </w:r>
          </w:p>
        </w:tc>
        <w:tc>
          <w:tcPr>
            <w:tcW w:w="400" w:type="dxa"/>
            <w:noWrap/>
            <w:vAlign w:val="bottom"/>
            <w:hideMark/>
          </w:tcPr>
          <w:p w14:paraId="33098FD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2.37</w:t>
            </w:r>
          </w:p>
        </w:tc>
        <w:tc>
          <w:tcPr>
            <w:tcW w:w="400" w:type="dxa"/>
            <w:noWrap/>
            <w:vAlign w:val="bottom"/>
            <w:hideMark/>
          </w:tcPr>
          <w:p w14:paraId="10DFA63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2.37</w:t>
            </w:r>
          </w:p>
        </w:tc>
        <w:tc>
          <w:tcPr>
            <w:tcW w:w="400" w:type="dxa"/>
            <w:noWrap/>
            <w:vAlign w:val="bottom"/>
            <w:hideMark/>
          </w:tcPr>
          <w:p w14:paraId="6EF92D0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2.37</w:t>
            </w:r>
          </w:p>
        </w:tc>
        <w:tc>
          <w:tcPr>
            <w:tcW w:w="400" w:type="dxa"/>
            <w:noWrap/>
            <w:vAlign w:val="bottom"/>
            <w:hideMark/>
          </w:tcPr>
          <w:p w14:paraId="6842431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2.37</w:t>
            </w:r>
          </w:p>
        </w:tc>
        <w:tc>
          <w:tcPr>
            <w:tcW w:w="400" w:type="dxa"/>
            <w:noWrap/>
            <w:vAlign w:val="bottom"/>
            <w:hideMark/>
          </w:tcPr>
          <w:p w14:paraId="5114641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2.37</w:t>
            </w:r>
          </w:p>
        </w:tc>
        <w:tc>
          <w:tcPr>
            <w:tcW w:w="400" w:type="dxa"/>
            <w:noWrap/>
            <w:vAlign w:val="bottom"/>
            <w:hideMark/>
          </w:tcPr>
          <w:p w14:paraId="165133B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2.37</w:t>
            </w:r>
          </w:p>
        </w:tc>
        <w:tc>
          <w:tcPr>
            <w:tcW w:w="400" w:type="dxa"/>
            <w:noWrap/>
            <w:vAlign w:val="bottom"/>
            <w:hideMark/>
          </w:tcPr>
          <w:p w14:paraId="443A513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2.37</w:t>
            </w:r>
          </w:p>
        </w:tc>
        <w:tc>
          <w:tcPr>
            <w:tcW w:w="400" w:type="dxa"/>
            <w:noWrap/>
            <w:vAlign w:val="bottom"/>
            <w:hideMark/>
          </w:tcPr>
          <w:p w14:paraId="0C49B0D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2.37</w:t>
            </w:r>
          </w:p>
        </w:tc>
        <w:tc>
          <w:tcPr>
            <w:tcW w:w="400" w:type="dxa"/>
            <w:noWrap/>
            <w:vAlign w:val="bottom"/>
            <w:hideMark/>
          </w:tcPr>
          <w:p w14:paraId="02124BD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2.37</w:t>
            </w:r>
          </w:p>
        </w:tc>
        <w:tc>
          <w:tcPr>
            <w:tcW w:w="400" w:type="dxa"/>
            <w:noWrap/>
            <w:vAlign w:val="bottom"/>
            <w:hideMark/>
          </w:tcPr>
          <w:p w14:paraId="12F3B31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2.37</w:t>
            </w:r>
          </w:p>
        </w:tc>
        <w:tc>
          <w:tcPr>
            <w:tcW w:w="400" w:type="dxa"/>
            <w:noWrap/>
            <w:vAlign w:val="bottom"/>
            <w:hideMark/>
          </w:tcPr>
          <w:p w14:paraId="2A29961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2.37</w:t>
            </w:r>
          </w:p>
        </w:tc>
        <w:tc>
          <w:tcPr>
            <w:tcW w:w="400" w:type="dxa"/>
            <w:noWrap/>
            <w:vAlign w:val="bottom"/>
            <w:hideMark/>
          </w:tcPr>
          <w:p w14:paraId="186F544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2.37</w:t>
            </w:r>
          </w:p>
        </w:tc>
        <w:tc>
          <w:tcPr>
            <w:tcW w:w="400" w:type="dxa"/>
            <w:noWrap/>
            <w:vAlign w:val="bottom"/>
            <w:hideMark/>
          </w:tcPr>
          <w:p w14:paraId="02003D6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2.37</w:t>
            </w:r>
          </w:p>
        </w:tc>
        <w:tc>
          <w:tcPr>
            <w:tcW w:w="440" w:type="dxa"/>
            <w:noWrap/>
            <w:vAlign w:val="bottom"/>
            <w:hideMark/>
          </w:tcPr>
          <w:p w14:paraId="5E40283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2.37</w:t>
            </w:r>
          </w:p>
        </w:tc>
        <w:tc>
          <w:tcPr>
            <w:tcW w:w="400" w:type="dxa"/>
            <w:noWrap/>
            <w:vAlign w:val="bottom"/>
            <w:hideMark/>
          </w:tcPr>
          <w:p w14:paraId="5E541F6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2.37</w:t>
            </w:r>
          </w:p>
        </w:tc>
        <w:tc>
          <w:tcPr>
            <w:tcW w:w="400" w:type="dxa"/>
            <w:noWrap/>
            <w:vAlign w:val="bottom"/>
            <w:hideMark/>
          </w:tcPr>
          <w:p w14:paraId="5C4667B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2.37</w:t>
            </w:r>
          </w:p>
        </w:tc>
        <w:tc>
          <w:tcPr>
            <w:tcW w:w="400" w:type="dxa"/>
            <w:noWrap/>
            <w:vAlign w:val="bottom"/>
            <w:hideMark/>
          </w:tcPr>
          <w:p w14:paraId="1405F6D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2.37</w:t>
            </w:r>
          </w:p>
        </w:tc>
        <w:tc>
          <w:tcPr>
            <w:tcW w:w="400" w:type="dxa"/>
            <w:noWrap/>
            <w:vAlign w:val="bottom"/>
            <w:hideMark/>
          </w:tcPr>
          <w:p w14:paraId="43DBF07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2.37</w:t>
            </w:r>
          </w:p>
        </w:tc>
        <w:tc>
          <w:tcPr>
            <w:tcW w:w="460" w:type="dxa"/>
            <w:noWrap/>
            <w:vAlign w:val="bottom"/>
            <w:hideMark/>
          </w:tcPr>
          <w:p w14:paraId="67A42AC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2.37</w:t>
            </w:r>
          </w:p>
        </w:tc>
      </w:tr>
      <w:tr w:rsidR="0048224E" w:rsidRPr="00707F6D" w14:paraId="4753FFFC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4D9EC712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5F47DF18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500,000 to 599,999</w:t>
            </w:r>
          </w:p>
        </w:tc>
        <w:tc>
          <w:tcPr>
            <w:tcW w:w="680" w:type="dxa"/>
            <w:noWrap/>
            <w:vAlign w:val="bottom"/>
            <w:hideMark/>
          </w:tcPr>
          <w:p w14:paraId="6346889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4.15</w:t>
            </w:r>
          </w:p>
        </w:tc>
        <w:tc>
          <w:tcPr>
            <w:tcW w:w="900" w:type="dxa"/>
            <w:noWrap/>
            <w:vAlign w:val="bottom"/>
            <w:hideMark/>
          </w:tcPr>
          <w:p w14:paraId="23F2DFC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3.11</w:t>
            </w:r>
          </w:p>
        </w:tc>
        <w:tc>
          <w:tcPr>
            <w:tcW w:w="400" w:type="dxa"/>
            <w:noWrap/>
            <w:vAlign w:val="bottom"/>
            <w:hideMark/>
          </w:tcPr>
          <w:p w14:paraId="377F7D6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3.11</w:t>
            </w:r>
          </w:p>
        </w:tc>
        <w:tc>
          <w:tcPr>
            <w:tcW w:w="400" w:type="dxa"/>
            <w:noWrap/>
            <w:vAlign w:val="bottom"/>
            <w:hideMark/>
          </w:tcPr>
          <w:p w14:paraId="30F9D2E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3.11</w:t>
            </w:r>
          </w:p>
        </w:tc>
        <w:tc>
          <w:tcPr>
            <w:tcW w:w="400" w:type="dxa"/>
            <w:noWrap/>
            <w:vAlign w:val="bottom"/>
            <w:hideMark/>
          </w:tcPr>
          <w:p w14:paraId="7B1C812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2.99</w:t>
            </w:r>
          </w:p>
        </w:tc>
        <w:tc>
          <w:tcPr>
            <w:tcW w:w="400" w:type="dxa"/>
            <w:noWrap/>
            <w:vAlign w:val="bottom"/>
            <w:hideMark/>
          </w:tcPr>
          <w:p w14:paraId="0F9430A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2.86</w:t>
            </w:r>
          </w:p>
        </w:tc>
        <w:tc>
          <w:tcPr>
            <w:tcW w:w="400" w:type="dxa"/>
            <w:noWrap/>
            <w:vAlign w:val="bottom"/>
            <w:hideMark/>
          </w:tcPr>
          <w:p w14:paraId="431A5A7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2.74</w:t>
            </w:r>
          </w:p>
        </w:tc>
        <w:tc>
          <w:tcPr>
            <w:tcW w:w="400" w:type="dxa"/>
            <w:noWrap/>
            <w:vAlign w:val="bottom"/>
            <w:hideMark/>
          </w:tcPr>
          <w:p w14:paraId="650C859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2.61</w:t>
            </w:r>
          </w:p>
        </w:tc>
        <w:tc>
          <w:tcPr>
            <w:tcW w:w="400" w:type="dxa"/>
            <w:noWrap/>
            <w:vAlign w:val="bottom"/>
            <w:hideMark/>
          </w:tcPr>
          <w:p w14:paraId="2C6E5C0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2.49</w:t>
            </w:r>
          </w:p>
        </w:tc>
        <w:tc>
          <w:tcPr>
            <w:tcW w:w="400" w:type="dxa"/>
            <w:noWrap/>
            <w:vAlign w:val="bottom"/>
            <w:hideMark/>
          </w:tcPr>
          <w:p w14:paraId="20CC844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2.49</w:t>
            </w:r>
          </w:p>
        </w:tc>
        <w:tc>
          <w:tcPr>
            <w:tcW w:w="400" w:type="dxa"/>
            <w:noWrap/>
            <w:vAlign w:val="bottom"/>
            <w:hideMark/>
          </w:tcPr>
          <w:p w14:paraId="60FA8F0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2.49</w:t>
            </w:r>
          </w:p>
        </w:tc>
        <w:tc>
          <w:tcPr>
            <w:tcW w:w="400" w:type="dxa"/>
            <w:noWrap/>
            <w:vAlign w:val="bottom"/>
            <w:hideMark/>
          </w:tcPr>
          <w:p w14:paraId="074EAC9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2.49</w:t>
            </w:r>
          </w:p>
        </w:tc>
        <w:tc>
          <w:tcPr>
            <w:tcW w:w="400" w:type="dxa"/>
            <w:noWrap/>
            <w:vAlign w:val="bottom"/>
            <w:hideMark/>
          </w:tcPr>
          <w:p w14:paraId="704089B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2.49</w:t>
            </w:r>
          </w:p>
        </w:tc>
        <w:tc>
          <w:tcPr>
            <w:tcW w:w="400" w:type="dxa"/>
            <w:noWrap/>
            <w:vAlign w:val="bottom"/>
            <w:hideMark/>
          </w:tcPr>
          <w:p w14:paraId="76EF9E9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2.49</w:t>
            </w:r>
          </w:p>
        </w:tc>
        <w:tc>
          <w:tcPr>
            <w:tcW w:w="400" w:type="dxa"/>
            <w:noWrap/>
            <w:vAlign w:val="bottom"/>
            <w:hideMark/>
          </w:tcPr>
          <w:p w14:paraId="61A4361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2.49</w:t>
            </w:r>
          </w:p>
        </w:tc>
        <w:tc>
          <w:tcPr>
            <w:tcW w:w="400" w:type="dxa"/>
            <w:noWrap/>
            <w:vAlign w:val="bottom"/>
            <w:hideMark/>
          </w:tcPr>
          <w:p w14:paraId="73BCCAF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2.49</w:t>
            </w:r>
          </w:p>
        </w:tc>
        <w:tc>
          <w:tcPr>
            <w:tcW w:w="400" w:type="dxa"/>
            <w:noWrap/>
            <w:vAlign w:val="bottom"/>
            <w:hideMark/>
          </w:tcPr>
          <w:p w14:paraId="2CC3CDD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2.49</w:t>
            </w:r>
          </w:p>
        </w:tc>
        <w:tc>
          <w:tcPr>
            <w:tcW w:w="400" w:type="dxa"/>
            <w:noWrap/>
            <w:vAlign w:val="bottom"/>
            <w:hideMark/>
          </w:tcPr>
          <w:p w14:paraId="6EBD404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2.49</w:t>
            </w:r>
          </w:p>
        </w:tc>
        <w:tc>
          <w:tcPr>
            <w:tcW w:w="400" w:type="dxa"/>
            <w:noWrap/>
            <w:vAlign w:val="bottom"/>
            <w:hideMark/>
          </w:tcPr>
          <w:p w14:paraId="6D577E9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2.49</w:t>
            </w:r>
          </w:p>
        </w:tc>
        <w:tc>
          <w:tcPr>
            <w:tcW w:w="400" w:type="dxa"/>
            <w:noWrap/>
            <w:vAlign w:val="bottom"/>
            <w:hideMark/>
          </w:tcPr>
          <w:p w14:paraId="50A14E7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2.49</w:t>
            </w:r>
          </w:p>
        </w:tc>
        <w:tc>
          <w:tcPr>
            <w:tcW w:w="400" w:type="dxa"/>
            <w:noWrap/>
            <w:vAlign w:val="bottom"/>
            <w:hideMark/>
          </w:tcPr>
          <w:p w14:paraId="574AECD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2.49</w:t>
            </w:r>
          </w:p>
        </w:tc>
        <w:tc>
          <w:tcPr>
            <w:tcW w:w="400" w:type="dxa"/>
            <w:noWrap/>
            <w:vAlign w:val="bottom"/>
            <w:hideMark/>
          </w:tcPr>
          <w:p w14:paraId="706CB8E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2.49</w:t>
            </w:r>
          </w:p>
        </w:tc>
        <w:tc>
          <w:tcPr>
            <w:tcW w:w="440" w:type="dxa"/>
            <w:noWrap/>
            <w:vAlign w:val="bottom"/>
            <w:hideMark/>
          </w:tcPr>
          <w:p w14:paraId="15FDD2E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2.49</w:t>
            </w:r>
          </w:p>
        </w:tc>
        <w:tc>
          <w:tcPr>
            <w:tcW w:w="400" w:type="dxa"/>
            <w:noWrap/>
            <w:vAlign w:val="bottom"/>
            <w:hideMark/>
          </w:tcPr>
          <w:p w14:paraId="4591AEA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2.49</w:t>
            </w:r>
          </w:p>
        </w:tc>
        <w:tc>
          <w:tcPr>
            <w:tcW w:w="400" w:type="dxa"/>
            <w:noWrap/>
            <w:vAlign w:val="bottom"/>
            <w:hideMark/>
          </w:tcPr>
          <w:p w14:paraId="00E7283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2.49</w:t>
            </w:r>
          </w:p>
        </w:tc>
        <w:tc>
          <w:tcPr>
            <w:tcW w:w="400" w:type="dxa"/>
            <w:noWrap/>
            <w:vAlign w:val="bottom"/>
            <w:hideMark/>
          </w:tcPr>
          <w:p w14:paraId="3EFED27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2.49</w:t>
            </w:r>
          </w:p>
        </w:tc>
        <w:tc>
          <w:tcPr>
            <w:tcW w:w="400" w:type="dxa"/>
            <w:noWrap/>
            <w:vAlign w:val="bottom"/>
            <w:hideMark/>
          </w:tcPr>
          <w:p w14:paraId="50DD358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2.49</w:t>
            </w:r>
          </w:p>
        </w:tc>
        <w:tc>
          <w:tcPr>
            <w:tcW w:w="460" w:type="dxa"/>
            <w:noWrap/>
            <w:vAlign w:val="bottom"/>
            <w:hideMark/>
          </w:tcPr>
          <w:p w14:paraId="515BBC4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2.49</w:t>
            </w:r>
          </w:p>
        </w:tc>
      </w:tr>
      <w:tr w:rsidR="0048224E" w:rsidRPr="00707F6D" w14:paraId="1AA3CB56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7C9045DA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45D4BE32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600,000 to 699,999</w:t>
            </w:r>
          </w:p>
        </w:tc>
        <w:tc>
          <w:tcPr>
            <w:tcW w:w="680" w:type="dxa"/>
            <w:noWrap/>
            <w:vAlign w:val="bottom"/>
            <w:hideMark/>
          </w:tcPr>
          <w:p w14:paraId="0D9163B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4.44</w:t>
            </w:r>
          </w:p>
        </w:tc>
        <w:tc>
          <w:tcPr>
            <w:tcW w:w="900" w:type="dxa"/>
            <w:noWrap/>
            <w:vAlign w:val="bottom"/>
            <w:hideMark/>
          </w:tcPr>
          <w:p w14:paraId="1DAA943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3.33</w:t>
            </w:r>
          </w:p>
        </w:tc>
        <w:tc>
          <w:tcPr>
            <w:tcW w:w="400" w:type="dxa"/>
            <w:noWrap/>
            <w:vAlign w:val="bottom"/>
            <w:hideMark/>
          </w:tcPr>
          <w:p w14:paraId="3404885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3.33</w:t>
            </w:r>
          </w:p>
        </w:tc>
        <w:tc>
          <w:tcPr>
            <w:tcW w:w="400" w:type="dxa"/>
            <w:noWrap/>
            <w:vAlign w:val="bottom"/>
            <w:hideMark/>
          </w:tcPr>
          <w:p w14:paraId="2CEFA90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3.33</w:t>
            </w:r>
          </w:p>
        </w:tc>
        <w:tc>
          <w:tcPr>
            <w:tcW w:w="400" w:type="dxa"/>
            <w:noWrap/>
            <w:vAlign w:val="bottom"/>
            <w:hideMark/>
          </w:tcPr>
          <w:p w14:paraId="0134649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3.20</w:t>
            </w:r>
          </w:p>
        </w:tc>
        <w:tc>
          <w:tcPr>
            <w:tcW w:w="400" w:type="dxa"/>
            <w:noWrap/>
            <w:vAlign w:val="bottom"/>
            <w:hideMark/>
          </w:tcPr>
          <w:p w14:paraId="520294D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3.06</w:t>
            </w:r>
          </w:p>
        </w:tc>
        <w:tc>
          <w:tcPr>
            <w:tcW w:w="400" w:type="dxa"/>
            <w:noWrap/>
            <w:vAlign w:val="bottom"/>
            <w:hideMark/>
          </w:tcPr>
          <w:p w14:paraId="4814121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2.93</w:t>
            </w:r>
          </w:p>
        </w:tc>
        <w:tc>
          <w:tcPr>
            <w:tcW w:w="400" w:type="dxa"/>
            <w:noWrap/>
            <w:vAlign w:val="bottom"/>
            <w:hideMark/>
          </w:tcPr>
          <w:p w14:paraId="4506941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2.80</w:t>
            </w:r>
          </w:p>
        </w:tc>
        <w:tc>
          <w:tcPr>
            <w:tcW w:w="400" w:type="dxa"/>
            <w:noWrap/>
            <w:vAlign w:val="bottom"/>
            <w:hideMark/>
          </w:tcPr>
          <w:p w14:paraId="286CBFE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2.66</w:t>
            </w:r>
          </w:p>
        </w:tc>
        <w:tc>
          <w:tcPr>
            <w:tcW w:w="400" w:type="dxa"/>
            <w:noWrap/>
            <w:vAlign w:val="bottom"/>
            <w:hideMark/>
          </w:tcPr>
          <w:p w14:paraId="6F0AD09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2.66</w:t>
            </w:r>
          </w:p>
        </w:tc>
        <w:tc>
          <w:tcPr>
            <w:tcW w:w="400" w:type="dxa"/>
            <w:noWrap/>
            <w:vAlign w:val="bottom"/>
            <w:hideMark/>
          </w:tcPr>
          <w:p w14:paraId="0CF027B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2.66</w:t>
            </w:r>
          </w:p>
        </w:tc>
        <w:tc>
          <w:tcPr>
            <w:tcW w:w="400" w:type="dxa"/>
            <w:noWrap/>
            <w:vAlign w:val="bottom"/>
            <w:hideMark/>
          </w:tcPr>
          <w:p w14:paraId="7431483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2.66</w:t>
            </w:r>
          </w:p>
        </w:tc>
        <w:tc>
          <w:tcPr>
            <w:tcW w:w="400" w:type="dxa"/>
            <w:noWrap/>
            <w:vAlign w:val="bottom"/>
            <w:hideMark/>
          </w:tcPr>
          <w:p w14:paraId="21AC358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2.66</w:t>
            </w:r>
          </w:p>
        </w:tc>
        <w:tc>
          <w:tcPr>
            <w:tcW w:w="400" w:type="dxa"/>
            <w:noWrap/>
            <w:vAlign w:val="bottom"/>
            <w:hideMark/>
          </w:tcPr>
          <w:p w14:paraId="668F5ED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2.66</w:t>
            </w:r>
          </w:p>
        </w:tc>
        <w:tc>
          <w:tcPr>
            <w:tcW w:w="400" w:type="dxa"/>
            <w:noWrap/>
            <w:vAlign w:val="bottom"/>
            <w:hideMark/>
          </w:tcPr>
          <w:p w14:paraId="2535C77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2.66</w:t>
            </w:r>
          </w:p>
        </w:tc>
        <w:tc>
          <w:tcPr>
            <w:tcW w:w="400" w:type="dxa"/>
            <w:noWrap/>
            <w:vAlign w:val="bottom"/>
            <w:hideMark/>
          </w:tcPr>
          <w:p w14:paraId="1B3272B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2.66</w:t>
            </w:r>
          </w:p>
        </w:tc>
        <w:tc>
          <w:tcPr>
            <w:tcW w:w="400" w:type="dxa"/>
            <w:noWrap/>
            <w:vAlign w:val="bottom"/>
            <w:hideMark/>
          </w:tcPr>
          <w:p w14:paraId="796745F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2.66</w:t>
            </w:r>
          </w:p>
        </w:tc>
        <w:tc>
          <w:tcPr>
            <w:tcW w:w="400" w:type="dxa"/>
            <w:noWrap/>
            <w:vAlign w:val="bottom"/>
            <w:hideMark/>
          </w:tcPr>
          <w:p w14:paraId="09F522F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2.66</w:t>
            </w:r>
          </w:p>
        </w:tc>
        <w:tc>
          <w:tcPr>
            <w:tcW w:w="400" w:type="dxa"/>
            <w:noWrap/>
            <w:vAlign w:val="bottom"/>
            <w:hideMark/>
          </w:tcPr>
          <w:p w14:paraId="1C4B947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2.66</w:t>
            </w:r>
          </w:p>
        </w:tc>
        <w:tc>
          <w:tcPr>
            <w:tcW w:w="400" w:type="dxa"/>
            <w:noWrap/>
            <w:vAlign w:val="bottom"/>
            <w:hideMark/>
          </w:tcPr>
          <w:p w14:paraId="1A8C0D5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2.66</w:t>
            </w:r>
          </w:p>
        </w:tc>
        <w:tc>
          <w:tcPr>
            <w:tcW w:w="400" w:type="dxa"/>
            <w:noWrap/>
            <w:vAlign w:val="bottom"/>
            <w:hideMark/>
          </w:tcPr>
          <w:p w14:paraId="09E8E0E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2.66</w:t>
            </w:r>
          </w:p>
        </w:tc>
        <w:tc>
          <w:tcPr>
            <w:tcW w:w="400" w:type="dxa"/>
            <w:noWrap/>
            <w:vAlign w:val="bottom"/>
            <w:hideMark/>
          </w:tcPr>
          <w:p w14:paraId="4609DCE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2.66</w:t>
            </w:r>
          </w:p>
        </w:tc>
        <w:tc>
          <w:tcPr>
            <w:tcW w:w="440" w:type="dxa"/>
            <w:noWrap/>
            <w:vAlign w:val="bottom"/>
            <w:hideMark/>
          </w:tcPr>
          <w:p w14:paraId="036B9C7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2.66</w:t>
            </w:r>
          </w:p>
        </w:tc>
        <w:tc>
          <w:tcPr>
            <w:tcW w:w="400" w:type="dxa"/>
            <w:noWrap/>
            <w:vAlign w:val="bottom"/>
            <w:hideMark/>
          </w:tcPr>
          <w:p w14:paraId="525DB32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2.66</w:t>
            </w:r>
          </w:p>
        </w:tc>
        <w:tc>
          <w:tcPr>
            <w:tcW w:w="400" w:type="dxa"/>
            <w:noWrap/>
            <w:vAlign w:val="bottom"/>
            <w:hideMark/>
          </w:tcPr>
          <w:p w14:paraId="6FAED50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2.66</w:t>
            </w:r>
          </w:p>
        </w:tc>
        <w:tc>
          <w:tcPr>
            <w:tcW w:w="400" w:type="dxa"/>
            <w:noWrap/>
            <w:vAlign w:val="bottom"/>
            <w:hideMark/>
          </w:tcPr>
          <w:p w14:paraId="212F630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2.66</w:t>
            </w:r>
          </w:p>
        </w:tc>
        <w:tc>
          <w:tcPr>
            <w:tcW w:w="400" w:type="dxa"/>
            <w:noWrap/>
            <w:vAlign w:val="bottom"/>
            <w:hideMark/>
          </w:tcPr>
          <w:p w14:paraId="31F6FC8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2.66</w:t>
            </w:r>
          </w:p>
        </w:tc>
        <w:tc>
          <w:tcPr>
            <w:tcW w:w="460" w:type="dxa"/>
            <w:noWrap/>
            <w:vAlign w:val="bottom"/>
            <w:hideMark/>
          </w:tcPr>
          <w:p w14:paraId="6B43947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2.66</w:t>
            </w:r>
          </w:p>
        </w:tc>
      </w:tr>
      <w:tr w:rsidR="0048224E" w:rsidRPr="00707F6D" w14:paraId="4C972AF3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18BC72F1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10925315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700,000 to 799,999</w:t>
            </w:r>
          </w:p>
        </w:tc>
        <w:tc>
          <w:tcPr>
            <w:tcW w:w="680" w:type="dxa"/>
            <w:noWrap/>
            <w:vAlign w:val="bottom"/>
            <w:hideMark/>
          </w:tcPr>
          <w:p w14:paraId="588A03B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4.70</w:t>
            </w:r>
          </w:p>
        </w:tc>
        <w:tc>
          <w:tcPr>
            <w:tcW w:w="900" w:type="dxa"/>
            <w:noWrap/>
            <w:vAlign w:val="bottom"/>
            <w:hideMark/>
          </w:tcPr>
          <w:p w14:paraId="41BCD74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3.53</w:t>
            </w:r>
          </w:p>
        </w:tc>
        <w:tc>
          <w:tcPr>
            <w:tcW w:w="400" w:type="dxa"/>
            <w:noWrap/>
            <w:vAlign w:val="bottom"/>
            <w:hideMark/>
          </w:tcPr>
          <w:p w14:paraId="049B6BD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3.53</w:t>
            </w:r>
          </w:p>
        </w:tc>
        <w:tc>
          <w:tcPr>
            <w:tcW w:w="400" w:type="dxa"/>
            <w:noWrap/>
            <w:vAlign w:val="bottom"/>
            <w:hideMark/>
          </w:tcPr>
          <w:p w14:paraId="59845DD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3.53</w:t>
            </w:r>
          </w:p>
        </w:tc>
        <w:tc>
          <w:tcPr>
            <w:tcW w:w="400" w:type="dxa"/>
            <w:noWrap/>
            <w:vAlign w:val="bottom"/>
            <w:hideMark/>
          </w:tcPr>
          <w:p w14:paraId="4611A37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3.38</w:t>
            </w:r>
          </w:p>
        </w:tc>
        <w:tc>
          <w:tcPr>
            <w:tcW w:w="400" w:type="dxa"/>
            <w:noWrap/>
            <w:vAlign w:val="bottom"/>
            <w:hideMark/>
          </w:tcPr>
          <w:p w14:paraId="2DB86D8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3.24</w:t>
            </w:r>
          </w:p>
        </w:tc>
        <w:tc>
          <w:tcPr>
            <w:tcW w:w="400" w:type="dxa"/>
            <w:noWrap/>
            <w:vAlign w:val="bottom"/>
            <w:hideMark/>
          </w:tcPr>
          <w:p w14:paraId="174E024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3.10</w:t>
            </w:r>
          </w:p>
        </w:tc>
        <w:tc>
          <w:tcPr>
            <w:tcW w:w="400" w:type="dxa"/>
            <w:noWrap/>
            <w:vAlign w:val="bottom"/>
            <w:hideMark/>
          </w:tcPr>
          <w:p w14:paraId="26BAF0E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2.96</w:t>
            </w:r>
          </w:p>
        </w:tc>
        <w:tc>
          <w:tcPr>
            <w:tcW w:w="400" w:type="dxa"/>
            <w:noWrap/>
            <w:vAlign w:val="bottom"/>
            <w:hideMark/>
          </w:tcPr>
          <w:p w14:paraId="6CB9B3B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2.82</w:t>
            </w:r>
          </w:p>
        </w:tc>
        <w:tc>
          <w:tcPr>
            <w:tcW w:w="400" w:type="dxa"/>
            <w:noWrap/>
            <w:vAlign w:val="bottom"/>
            <w:hideMark/>
          </w:tcPr>
          <w:p w14:paraId="2B2FC0A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2.82</w:t>
            </w:r>
          </w:p>
        </w:tc>
        <w:tc>
          <w:tcPr>
            <w:tcW w:w="400" w:type="dxa"/>
            <w:noWrap/>
            <w:vAlign w:val="bottom"/>
            <w:hideMark/>
          </w:tcPr>
          <w:p w14:paraId="61FFA75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2.82</w:t>
            </w:r>
          </w:p>
        </w:tc>
        <w:tc>
          <w:tcPr>
            <w:tcW w:w="400" w:type="dxa"/>
            <w:noWrap/>
            <w:vAlign w:val="bottom"/>
            <w:hideMark/>
          </w:tcPr>
          <w:p w14:paraId="27C4273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2.82</w:t>
            </w:r>
          </w:p>
        </w:tc>
        <w:tc>
          <w:tcPr>
            <w:tcW w:w="400" w:type="dxa"/>
            <w:noWrap/>
            <w:vAlign w:val="bottom"/>
            <w:hideMark/>
          </w:tcPr>
          <w:p w14:paraId="2B21956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2.82</w:t>
            </w:r>
          </w:p>
        </w:tc>
        <w:tc>
          <w:tcPr>
            <w:tcW w:w="400" w:type="dxa"/>
            <w:noWrap/>
            <w:vAlign w:val="bottom"/>
            <w:hideMark/>
          </w:tcPr>
          <w:p w14:paraId="426CF57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2.82</w:t>
            </w:r>
          </w:p>
        </w:tc>
        <w:tc>
          <w:tcPr>
            <w:tcW w:w="400" w:type="dxa"/>
            <w:noWrap/>
            <w:vAlign w:val="bottom"/>
            <w:hideMark/>
          </w:tcPr>
          <w:p w14:paraId="6910E14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2.82</w:t>
            </w:r>
          </w:p>
        </w:tc>
        <w:tc>
          <w:tcPr>
            <w:tcW w:w="400" w:type="dxa"/>
            <w:noWrap/>
            <w:vAlign w:val="bottom"/>
            <w:hideMark/>
          </w:tcPr>
          <w:p w14:paraId="479ED92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2.82</w:t>
            </w:r>
          </w:p>
        </w:tc>
        <w:tc>
          <w:tcPr>
            <w:tcW w:w="400" w:type="dxa"/>
            <w:noWrap/>
            <w:vAlign w:val="bottom"/>
            <w:hideMark/>
          </w:tcPr>
          <w:p w14:paraId="33FD72C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2.82</w:t>
            </w:r>
          </w:p>
        </w:tc>
        <w:tc>
          <w:tcPr>
            <w:tcW w:w="400" w:type="dxa"/>
            <w:noWrap/>
            <w:vAlign w:val="bottom"/>
            <w:hideMark/>
          </w:tcPr>
          <w:p w14:paraId="1D290C5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2.82</w:t>
            </w:r>
          </w:p>
        </w:tc>
        <w:tc>
          <w:tcPr>
            <w:tcW w:w="400" w:type="dxa"/>
            <w:noWrap/>
            <w:vAlign w:val="bottom"/>
            <w:hideMark/>
          </w:tcPr>
          <w:p w14:paraId="4ACA58F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2.82</w:t>
            </w:r>
          </w:p>
        </w:tc>
        <w:tc>
          <w:tcPr>
            <w:tcW w:w="400" w:type="dxa"/>
            <w:noWrap/>
            <w:vAlign w:val="bottom"/>
            <w:hideMark/>
          </w:tcPr>
          <w:p w14:paraId="4FC3D7E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2.82</w:t>
            </w:r>
          </w:p>
        </w:tc>
        <w:tc>
          <w:tcPr>
            <w:tcW w:w="400" w:type="dxa"/>
            <w:noWrap/>
            <w:vAlign w:val="bottom"/>
            <w:hideMark/>
          </w:tcPr>
          <w:p w14:paraId="273E2FB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2.82</w:t>
            </w:r>
          </w:p>
        </w:tc>
        <w:tc>
          <w:tcPr>
            <w:tcW w:w="400" w:type="dxa"/>
            <w:noWrap/>
            <w:vAlign w:val="bottom"/>
            <w:hideMark/>
          </w:tcPr>
          <w:p w14:paraId="17B8D91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2.82</w:t>
            </w:r>
          </w:p>
        </w:tc>
        <w:tc>
          <w:tcPr>
            <w:tcW w:w="440" w:type="dxa"/>
            <w:noWrap/>
            <w:vAlign w:val="bottom"/>
            <w:hideMark/>
          </w:tcPr>
          <w:p w14:paraId="296E2DB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2.82</w:t>
            </w:r>
          </w:p>
        </w:tc>
        <w:tc>
          <w:tcPr>
            <w:tcW w:w="400" w:type="dxa"/>
            <w:noWrap/>
            <w:vAlign w:val="bottom"/>
            <w:hideMark/>
          </w:tcPr>
          <w:p w14:paraId="02DD7D5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2.82</w:t>
            </w:r>
          </w:p>
        </w:tc>
        <w:tc>
          <w:tcPr>
            <w:tcW w:w="400" w:type="dxa"/>
            <w:noWrap/>
            <w:vAlign w:val="bottom"/>
            <w:hideMark/>
          </w:tcPr>
          <w:p w14:paraId="061DFF4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2.82</w:t>
            </w:r>
          </w:p>
        </w:tc>
        <w:tc>
          <w:tcPr>
            <w:tcW w:w="400" w:type="dxa"/>
            <w:noWrap/>
            <w:vAlign w:val="bottom"/>
            <w:hideMark/>
          </w:tcPr>
          <w:p w14:paraId="47D6C84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2.82</w:t>
            </w:r>
          </w:p>
        </w:tc>
        <w:tc>
          <w:tcPr>
            <w:tcW w:w="400" w:type="dxa"/>
            <w:noWrap/>
            <w:vAlign w:val="bottom"/>
            <w:hideMark/>
          </w:tcPr>
          <w:p w14:paraId="15CEC7F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2.82</w:t>
            </w:r>
          </w:p>
        </w:tc>
        <w:tc>
          <w:tcPr>
            <w:tcW w:w="460" w:type="dxa"/>
            <w:noWrap/>
            <w:vAlign w:val="bottom"/>
            <w:hideMark/>
          </w:tcPr>
          <w:p w14:paraId="38DB354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2.82</w:t>
            </w:r>
          </w:p>
        </w:tc>
      </w:tr>
      <w:tr w:rsidR="0048224E" w:rsidRPr="00707F6D" w14:paraId="57813E16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5E577D6C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5D738D92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800,000 to 899,999</w:t>
            </w:r>
          </w:p>
        </w:tc>
        <w:tc>
          <w:tcPr>
            <w:tcW w:w="680" w:type="dxa"/>
            <w:noWrap/>
            <w:vAlign w:val="bottom"/>
            <w:hideMark/>
          </w:tcPr>
          <w:p w14:paraId="350B051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4.94</w:t>
            </w:r>
          </w:p>
        </w:tc>
        <w:tc>
          <w:tcPr>
            <w:tcW w:w="900" w:type="dxa"/>
            <w:noWrap/>
            <w:vAlign w:val="bottom"/>
            <w:hideMark/>
          </w:tcPr>
          <w:p w14:paraId="02CFF2A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3.71</w:t>
            </w:r>
          </w:p>
        </w:tc>
        <w:tc>
          <w:tcPr>
            <w:tcW w:w="400" w:type="dxa"/>
            <w:noWrap/>
            <w:vAlign w:val="bottom"/>
            <w:hideMark/>
          </w:tcPr>
          <w:p w14:paraId="7E9D486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3.71</w:t>
            </w:r>
          </w:p>
        </w:tc>
        <w:tc>
          <w:tcPr>
            <w:tcW w:w="400" w:type="dxa"/>
            <w:noWrap/>
            <w:vAlign w:val="bottom"/>
            <w:hideMark/>
          </w:tcPr>
          <w:p w14:paraId="72EED5A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3.71</w:t>
            </w:r>
          </w:p>
        </w:tc>
        <w:tc>
          <w:tcPr>
            <w:tcW w:w="400" w:type="dxa"/>
            <w:noWrap/>
            <w:vAlign w:val="bottom"/>
            <w:hideMark/>
          </w:tcPr>
          <w:p w14:paraId="4F86865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3.56</w:t>
            </w:r>
          </w:p>
        </w:tc>
        <w:tc>
          <w:tcPr>
            <w:tcW w:w="400" w:type="dxa"/>
            <w:noWrap/>
            <w:vAlign w:val="bottom"/>
            <w:hideMark/>
          </w:tcPr>
          <w:p w14:paraId="76DC6D0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3.41</w:t>
            </w:r>
          </w:p>
        </w:tc>
        <w:tc>
          <w:tcPr>
            <w:tcW w:w="400" w:type="dxa"/>
            <w:noWrap/>
            <w:vAlign w:val="bottom"/>
            <w:hideMark/>
          </w:tcPr>
          <w:p w14:paraId="014F92F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3.26</w:t>
            </w:r>
          </w:p>
        </w:tc>
        <w:tc>
          <w:tcPr>
            <w:tcW w:w="400" w:type="dxa"/>
            <w:noWrap/>
            <w:vAlign w:val="bottom"/>
            <w:hideMark/>
          </w:tcPr>
          <w:p w14:paraId="64C4E28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3.11</w:t>
            </w:r>
          </w:p>
        </w:tc>
        <w:tc>
          <w:tcPr>
            <w:tcW w:w="400" w:type="dxa"/>
            <w:noWrap/>
            <w:vAlign w:val="bottom"/>
            <w:hideMark/>
          </w:tcPr>
          <w:p w14:paraId="7032E04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2.96</w:t>
            </w:r>
          </w:p>
        </w:tc>
        <w:tc>
          <w:tcPr>
            <w:tcW w:w="400" w:type="dxa"/>
            <w:noWrap/>
            <w:vAlign w:val="bottom"/>
            <w:hideMark/>
          </w:tcPr>
          <w:p w14:paraId="6AD318E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2.96</w:t>
            </w:r>
          </w:p>
        </w:tc>
        <w:tc>
          <w:tcPr>
            <w:tcW w:w="400" w:type="dxa"/>
            <w:noWrap/>
            <w:vAlign w:val="bottom"/>
            <w:hideMark/>
          </w:tcPr>
          <w:p w14:paraId="3F6F1B6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2.96</w:t>
            </w:r>
          </w:p>
        </w:tc>
        <w:tc>
          <w:tcPr>
            <w:tcW w:w="400" w:type="dxa"/>
            <w:noWrap/>
            <w:vAlign w:val="bottom"/>
            <w:hideMark/>
          </w:tcPr>
          <w:p w14:paraId="247A1A6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2.96</w:t>
            </w:r>
          </w:p>
        </w:tc>
        <w:tc>
          <w:tcPr>
            <w:tcW w:w="400" w:type="dxa"/>
            <w:noWrap/>
            <w:vAlign w:val="bottom"/>
            <w:hideMark/>
          </w:tcPr>
          <w:p w14:paraId="7B53A3C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2.96</w:t>
            </w:r>
          </w:p>
        </w:tc>
        <w:tc>
          <w:tcPr>
            <w:tcW w:w="400" w:type="dxa"/>
            <w:noWrap/>
            <w:vAlign w:val="bottom"/>
            <w:hideMark/>
          </w:tcPr>
          <w:p w14:paraId="52BFED2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2.96</w:t>
            </w:r>
          </w:p>
        </w:tc>
        <w:tc>
          <w:tcPr>
            <w:tcW w:w="400" w:type="dxa"/>
            <w:noWrap/>
            <w:vAlign w:val="bottom"/>
            <w:hideMark/>
          </w:tcPr>
          <w:p w14:paraId="27F8D5F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2.96</w:t>
            </w:r>
          </w:p>
        </w:tc>
        <w:tc>
          <w:tcPr>
            <w:tcW w:w="400" w:type="dxa"/>
            <w:noWrap/>
            <w:vAlign w:val="bottom"/>
            <w:hideMark/>
          </w:tcPr>
          <w:p w14:paraId="1036444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2.96</w:t>
            </w:r>
          </w:p>
        </w:tc>
        <w:tc>
          <w:tcPr>
            <w:tcW w:w="400" w:type="dxa"/>
            <w:noWrap/>
            <w:vAlign w:val="bottom"/>
            <w:hideMark/>
          </w:tcPr>
          <w:p w14:paraId="0CE6D4F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2.96</w:t>
            </w:r>
          </w:p>
        </w:tc>
        <w:tc>
          <w:tcPr>
            <w:tcW w:w="400" w:type="dxa"/>
            <w:noWrap/>
            <w:vAlign w:val="bottom"/>
            <w:hideMark/>
          </w:tcPr>
          <w:p w14:paraId="0E854B9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2.96</w:t>
            </w:r>
          </w:p>
        </w:tc>
        <w:tc>
          <w:tcPr>
            <w:tcW w:w="400" w:type="dxa"/>
            <w:noWrap/>
            <w:vAlign w:val="bottom"/>
            <w:hideMark/>
          </w:tcPr>
          <w:p w14:paraId="2AB1D8B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2.96</w:t>
            </w:r>
          </w:p>
        </w:tc>
        <w:tc>
          <w:tcPr>
            <w:tcW w:w="400" w:type="dxa"/>
            <w:noWrap/>
            <w:vAlign w:val="bottom"/>
            <w:hideMark/>
          </w:tcPr>
          <w:p w14:paraId="03D3BDC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2.96</w:t>
            </w:r>
          </w:p>
        </w:tc>
        <w:tc>
          <w:tcPr>
            <w:tcW w:w="400" w:type="dxa"/>
            <w:noWrap/>
            <w:vAlign w:val="bottom"/>
            <w:hideMark/>
          </w:tcPr>
          <w:p w14:paraId="6D25025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2.96</w:t>
            </w:r>
          </w:p>
        </w:tc>
        <w:tc>
          <w:tcPr>
            <w:tcW w:w="400" w:type="dxa"/>
            <w:noWrap/>
            <w:vAlign w:val="bottom"/>
            <w:hideMark/>
          </w:tcPr>
          <w:p w14:paraId="3FD8A00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2.96</w:t>
            </w:r>
          </w:p>
        </w:tc>
        <w:tc>
          <w:tcPr>
            <w:tcW w:w="440" w:type="dxa"/>
            <w:noWrap/>
            <w:vAlign w:val="bottom"/>
            <w:hideMark/>
          </w:tcPr>
          <w:p w14:paraId="747FD1E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2.96</w:t>
            </w:r>
          </w:p>
        </w:tc>
        <w:tc>
          <w:tcPr>
            <w:tcW w:w="400" w:type="dxa"/>
            <w:noWrap/>
            <w:vAlign w:val="bottom"/>
            <w:hideMark/>
          </w:tcPr>
          <w:p w14:paraId="66A589C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2.96</w:t>
            </w:r>
          </w:p>
        </w:tc>
        <w:tc>
          <w:tcPr>
            <w:tcW w:w="400" w:type="dxa"/>
            <w:noWrap/>
            <w:vAlign w:val="bottom"/>
            <w:hideMark/>
          </w:tcPr>
          <w:p w14:paraId="77A45E8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2.96</w:t>
            </w:r>
          </w:p>
        </w:tc>
        <w:tc>
          <w:tcPr>
            <w:tcW w:w="400" w:type="dxa"/>
            <w:noWrap/>
            <w:vAlign w:val="bottom"/>
            <w:hideMark/>
          </w:tcPr>
          <w:p w14:paraId="77CA5D5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2.96</w:t>
            </w:r>
          </w:p>
        </w:tc>
        <w:tc>
          <w:tcPr>
            <w:tcW w:w="400" w:type="dxa"/>
            <w:noWrap/>
            <w:vAlign w:val="bottom"/>
            <w:hideMark/>
          </w:tcPr>
          <w:p w14:paraId="296AE05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2.96</w:t>
            </w:r>
          </w:p>
        </w:tc>
        <w:tc>
          <w:tcPr>
            <w:tcW w:w="460" w:type="dxa"/>
            <w:noWrap/>
            <w:vAlign w:val="bottom"/>
            <w:hideMark/>
          </w:tcPr>
          <w:p w14:paraId="042D437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2.96</w:t>
            </w:r>
          </w:p>
        </w:tc>
      </w:tr>
      <w:tr w:rsidR="0048224E" w:rsidRPr="00707F6D" w14:paraId="3E4AF862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1437AB62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36B69CD4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900,000 or greater</w:t>
            </w:r>
          </w:p>
        </w:tc>
        <w:tc>
          <w:tcPr>
            <w:tcW w:w="680" w:type="dxa"/>
            <w:noWrap/>
            <w:vAlign w:val="bottom"/>
            <w:hideMark/>
          </w:tcPr>
          <w:p w14:paraId="16AB3CC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5.16</w:t>
            </w:r>
          </w:p>
        </w:tc>
        <w:tc>
          <w:tcPr>
            <w:tcW w:w="900" w:type="dxa"/>
            <w:noWrap/>
            <w:vAlign w:val="bottom"/>
            <w:hideMark/>
          </w:tcPr>
          <w:p w14:paraId="42471D8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3.87</w:t>
            </w:r>
          </w:p>
        </w:tc>
        <w:tc>
          <w:tcPr>
            <w:tcW w:w="400" w:type="dxa"/>
            <w:noWrap/>
            <w:vAlign w:val="bottom"/>
            <w:hideMark/>
          </w:tcPr>
          <w:p w14:paraId="3D453E6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3.87</w:t>
            </w:r>
          </w:p>
        </w:tc>
        <w:tc>
          <w:tcPr>
            <w:tcW w:w="400" w:type="dxa"/>
            <w:noWrap/>
            <w:vAlign w:val="bottom"/>
            <w:hideMark/>
          </w:tcPr>
          <w:p w14:paraId="2476E3C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3.87</w:t>
            </w:r>
          </w:p>
        </w:tc>
        <w:tc>
          <w:tcPr>
            <w:tcW w:w="400" w:type="dxa"/>
            <w:noWrap/>
            <w:vAlign w:val="bottom"/>
            <w:hideMark/>
          </w:tcPr>
          <w:p w14:paraId="000C5F2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3.72</w:t>
            </w:r>
          </w:p>
        </w:tc>
        <w:tc>
          <w:tcPr>
            <w:tcW w:w="400" w:type="dxa"/>
            <w:noWrap/>
            <w:vAlign w:val="bottom"/>
            <w:hideMark/>
          </w:tcPr>
          <w:p w14:paraId="75A9F35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3.56</w:t>
            </w:r>
          </w:p>
        </w:tc>
        <w:tc>
          <w:tcPr>
            <w:tcW w:w="400" w:type="dxa"/>
            <w:noWrap/>
            <w:vAlign w:val="bottom"/>
            <w:hideMark/>
          </w:tcPr>
          <w:p w14:paraId="13E92A9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3.41</w:t>
            </w:r>
          </w:p>
        </w:tc>
        <w:tc>
          <w:tcPr>
            <w:tcW w:w="400" w:type="dxa"/>
            <w:noWrap/>
            <w:vAlign w:val="bottom"/>
            <w:hideMark/>
          </w:tcPr>
          <w:p w14:paraId="7313F68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3.25</w:t>
            </w:r>
          </w:p>
        </w:tc>
        <w:tc>
          <w:tcPr>
            <w:tcW w:w="400" w:type="dxa"/>
            <w:noWrap/>
            <w:vAlign w:val="bottom"/>
            <w:hideMark/>
          </w:tcPr>
          <w:p w14:paraId="5FE5E67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3.10</w:t>
            </w:r>
          </w:p>
        </w:tc>
        <w:tc>
          <w:tcPr>
            <w:tcW w:w="400" w:type="dxa"/>
            <w:noWrap/>
            <w:vAlign w:val="bottom"/>
            <w:hideMark/>
          </w:tcPr>
          <w:p w14:paraId="11C8726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3.10</w:t>
            </w:r>
          </w:p>
        </w:tc>
        <w:tc>
          <w:tcPr>
            <w:tcW w:w="400" w:type="dxa"/>
            <w:noWrap/>
            <w:vAlign w:val="bottom"/>
            <w:hideMark/>
          </w:tcPr>
          <w:p w14:paraId="51D8975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3.10</w:t>
            </w:r>
          </w:p>
        </w:tc>
        <w:tc>
          <w:tcPr>
            <w:tcW w:w="400" w:type="dxa"/>
            <w:noWrap/>
            <w:vAlign w:val="bottom"/>
            <w:hideMark/>
          </w:tcPr>
          <w:p w14:paraId="7D3346A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3.10</w:t>
            </w:r>
          </w:p>
        </w:tc>
        <w:tc>
          <w:tcPr>
            <w:tcW w:w="400" w:type="dxa"/>
            <w:noWrap/>
            <w:vAlign w:val="bottom"/>
            <w:hideMark/>
          </w:tcPr>
          <w:p w14:paraId="332AC1F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3.10</w:t>
            </w:r>
          </w:p>
        </w:tc>
        <w:tc>
          <w:tcPr>
            <w:tcW w:w="400" w:type="dxa"/>
            <w:noWrap/>
            <w:vAlign w:val="bottom"/>
            <w:hideMark/>
          </w:tcPr>
          <w:p w14:paraId="0A603B9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3.10</w:t>
            </w:r>
          </w:p>
        </w:tc>
        <w:tc>
          <w:tcPr>
            <w:tcW w:w="400" w:type="dxa"/>
            <w:noWrap/>
            <w:vAlign w:val="bottom"/>
            <w:hideMark/>
          </w:tcPr>
          <w:p w14:paraId="28DB94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3.10</w:t>
            </w:r>
          </w:p>
        </w:tc>
        <w:tc>
          <w:tcPr>
            <w:tcW w:w="400" w:type="dxa"/>
            <w:noWrap/>
            <w:vAlign w:val="bottom"/>
            <w:hideMark/>
          </w:tcPr>
          <w:p w14:paraId="0ADB1C9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3.10</w:t>
            </w:r>
          </w:p>
        </w:tc>
        <w:tc>
          <w:tcPr>
            <w:tcW w:w="400" w:type="dxa"/>
            <w:noWrap/>
            <w:vAlign w:val="bottom"/>
            <w:hideMark/>
          </w:tcPr>
          <w:p w14:paraId="12E520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3.10</w:t>
            </w:r>
          </w:p>
        </w:tc>
        <w:tc>
          <w:tcPr>
            <w:tcW w:w="400" w:type="dxa"/>
            <w:noWrap/>
            <w:vAlign w:val="bottom"/>
            <w:hideMark/>
          </w:tcPr>
          <w:p w14:paraId="7B1ADA2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3.10</w:t>
            </w:r>
          </w:p>
        </w:tc>
        <w:tc>
          <w:tcPr>
            <w:tcW w:w="400" w:type="dxa"/>
            <w:noWrap/>
            <w:vAlign w:val="bottom"/>
            <w:hideMark/>
          </w:tcPr>
          <w:p w14:paraId="503100F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3.10</w:t>
            </w:r>
          </w:p>
        </w:tc>
        <w:tc>
          <w:tcPr>
            <w:tcW w:w="400" w:type="dxa"/>
            <w:noWrap/>
            <w:vAlign w:val="bottom"/>
            <w:hideMark/>
          </w:tcPr>
          <w:p w14:paraId="02FEA6B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3.10</w:t>
            </w:r>
          </w:p>
        </w:tc>
        <w:tc>
          <w:tcPr>
            <w:tcW w:w="400" w:type="dxa"/>
            <w:noWrap/>
            <w:vAlign w:val="bottom"/>
            <w:hideMark/>
          </w:tcPr>
          <w:p w14:paraId="7E4EDA6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3.10</w:t>
            </w:r>
          </w:p>
        </w:tc>
        <w:tc>
          <w:tcPr>
            <w:tcW w:w="400" w:type="dxa"/>
            <w:noWrap/>
            <w:vAlign w:val="bottom"/>
            <w:hideMark/>
          </w:tcPr>
          <w:p w14:paraId="321C868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3.10</w:t>
            </w:r>
          </w:p>
        </w:tc>
        <w:tc>
          <w:tcPr>
            <w:tcW w:w="440" w:type="dxa"/>
            <w:noWrap/>
            <w:vAlign w:val="bottom"/>
            <w:hideMark/>
          </w:tcPr>
          <w:p w14:paraId="0B62620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3.10</w:t>
            </w:r>
          </w:p>
        </w:tc>
        <w:tc>
          <w:tcPr>
            <w:tcW w:w="400" w:type="dxa"/>
            <w:noWrap/>
            <w:vAlign w:val="bottom"/>
            <w:hideMark/>
          </w:tcPr>
          <w:p w14:paraId="5857971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3.10</w:t>
            </w:r>
          </w:p>
        </w:tc>
        <w:tc>
          <w:tcPr>
            <w:tcW w:w="400" w:type="dxa"/>
            <w:noWrap/>
            <w:vAlign w:val="bottom"/>
            <w:hideMark/>
          </w:tcPr>
          <w:p w14:paraId="334BFA1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3.10</w:t>
            </w:r>
          </w:p>
        </w:tc>
        <w:tc>
          <w:tcPr>
            <w:tcW w:w="400" w:type="dxa"/>
            <w:noWrap/>
            <w:vAlign w:val="bottom"/>
            <w:hideMark/>
          </w:tcPr>
          <w:p w14:paraId="04C608B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3.10</w:t>
            </w:r>
          </w:p>
        </w:tc>
        <w:tc>
          <w:tcPr>
            <w:tcW w:w="400" w:type="dxa"/>
            <w:noWrap/>
            <w:vAlign w:val="bottom"/>
            <w:hideMark/>
          </w:tcPr>
          <w:p w14:paraId="3C483AF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3.10</w:t>
            </w:r>
          </w:p>
        </w:tc>
        <w:tc>
          <w:tcPr>
            <w:tcW w:w="460" w:type="dxa"/>
            <w:noWrap/>
            <w:vAlign w:val="bottom"/>
            <w:hideMark/>
          </w:tcPr>
          <w:p w14:paraId="3A0A758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3.10</w:t>
            </w:r>
          </w:p>
        </w:tc>
      </w:tr>
    </w:tbl>
    <w:p w14:paraId="5D27A09D" w14:textId="77777777" w:rsidR="0048224E" w:rsidRPr="00707F6D" w:rsidRDefault="0048224E" w:rsidP="0048224E">
      <w:pPr>
        <w:pStyle w:val="tablecaption"/>
      </w:pPr>
      <w:r w:rsidRPr="00707F6D">
        <w:t xml:space="preserve">Table 301.C.2.a.(4) Non-zone-rated Trailers Vehicle Value Factors </w:t>
      </w:r>
      <w:r w:rsidRPr="00707F6D">
        <w:rPr>
          <w:rFonts w:cs="Arial"/>
        </w:rPr>
        <w:t>–</w:t>
      </w:r>
      <w:r w:rsidRPr="00707F6D">
        <w:t xml:space="preserve"> Collision With Actual Cash Value Rating</w:t>
      </w:r>
    </w:p>
    <w:p w14:paraId="54499F25" w14:textId="77777777" w:rsidR="0048224E" w:rsidRPr="00707F6D" w:rsidRDefault="0048224E" w:rsidP="0048224E">
      <w:pPr>
        <w:pStyle w:val="isonormal"/>
      </w:pPr>
    </w:p>
    <w:p w14:paraId="276B2ECD" w14:textId="77777777" w:rsidR="0048224E" w:rsidRPr="00707F6D" w:rsidRDefault="0048224E" w:rsidP="0048224E">
      <w:pPr>
        <w:pStyle w:val="outlinehd5"/>
      </w:pPr>
      <w:r w:rsidRPr="00707F6D">
        <w:tab/>
        <w:t>(5)</w:t>
      </w:r>
      <w:r w:rsidRPr="00707F6D">
        <w:tab/>
        <w:t xml:space="preserve">All Other Vehicles Vehicle Value Factors </w:t>
      </w:r>
      <w:r w:rsidRPr="00707F6D">
        <w:rPr>
          <w:rFonts w:cs="Arial"/>
        </w:rPr>
        <w:t>–</w:t>
      </w:r>
      <w:r w:rsidRPr="00707F6D">
        <w:t xml:space="preserve"> Collision With Actual Cash Value Rating</w:t>
      </w:r>
    </w:p>
    <w:p w14:paraId="55EF3893" w14:textId="77777777" w:rsidR="0048224E" w:rsidRPr="00707F6D" w:rsidRDefault="0048224E" w:rsidP="0048224E">
      <w:pPr>
        <w:pStyle w:val="space4"/>
      </w:pPr>
    </w:p>
    <w:tbl>
      <w:tblPr>
        <w:tblW w:w="13860" w:type="dxa"/>
        <w:tblInd w:w="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1580"/>
        <w:gridCol w:w="680"/>
        <w:gridCol w:w="9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40"/>
        <w:gridCol w:w="400"/>
        <w:gridCol w:w="400"/>
        <w:gridCol w:w="400"/>
        <w:gridCol w:w="400"/>
        <w:gridCol w:w="460"/>
      </w:tblGrid>
      <w:tr w:rsidR="0048224E" w:rsidRPr="00707F6D" w14:paraId="7C58E86A" w14:textId="77777777" w:rsidTr="00FA7CA7">
        <w:trPr>
          <w:trHeight w:val="190"/>
        </w:trPr>
        <w:tc>
          <w:tcPr>
            <w:tcW w:w="1780" w:type="dxa"/>
            <w:gridSpan w:val="2"/>
            <w:vAlign w:val="bottom"/>
            <w:hideMark/>
          </w:tcPr>
          <w:p w14:paraId="555A51E4" w14:textId="77777777" w:rsidR="0048224E" w:rsidRPr="00707F6D" w:rsidRDefault="0048224E" w:rsidP="00FA7CA7">
            <w:pPr>
              <w:pStyle w:val="tablehead"/>
            </w:pPr>
            <w:r w:rsidRPr="00707F6D">
              <w:t>OCN Price Bracket</w:t>
            </w:r>
          </w:p>
        </w:tc>
        <w:tc>
          <w:tcPr>
            <w:tcW w:w="680" w:type="dxa"/>
            <w:vAlign w:val="bottom"/>
            <w:hideMark/>
          </w:tcPr>
          <w:p w14:paraId="050486A7" w14:textId="77777777" w:rsidR="0048224E" w:rsidRPr="00707F6D" w:rsidRDefault="0048224E" w:rsidP="00FA7CA7">
            <w:pPr>
              <w:pStyle w:val="tablehead"/>
            </w:pPr>
            <w:r w:rsidRPr="00707F6D">
              <w:t xml:space="preserve">Current Model Year </w:t>
            </w:r>
          </w:p>
        </w:tc>
        <w:tc>
          <w:tcPr>
            <w:tcW w:w="900" w:type="dxa"/>
            <w:vAlign w:val="bottom"/>
            <w:hideMark/>
          </w:tcPr>
          <w:p w14:paraId="19AE5A96" w14:textId="77777777" w:rsidR="0048224E" w:rsidRPr="00707F6D" w:rsidRDefault="0048224E" w:rsidP="00FA7CA7">
            <w:pPr>
              <w:pStyle w:val="tablehead"/>
            </w:pPr>
            <w:r w:rsidRPr="00707F6D">
              <w:t xml:space="preserve">First Preceding Model Year </w:t>
            </w:r>
          </w:p>
        </w:tc>
        <w:tc>
          <w:tcPr>
            <w:tcW w:w="400" w:type="dxa"/>
            <w:vAlign w:val="bottom"/>
            <w:hideMark/>
          </w:tcPr>
          <w:p w14:paraId="50D5DC85" w14:textId="77777777" w:rsidR="0048224E" w:rsidRPr="00707F6D" w:rsidRDefault="0048224E" w:rsidP="00FA7CA7">
            <w:pPr>
              <w:pStyle w:val="tablehead"/>
            </w:pPr>
            <w:r w:rsidRPr="00707F6D">
              <w:t>2nd</w:t>
            </w:r>
          </w:p>
        </w:tc>
        <w:tc>
          <w:tcPr>
            <w:tcW w:w="400" w:type="dxa"/>
            <w:vAlign w:val="bottom"/>
            <w:hideMark/>
          </w:tcPr>
          <w:p w14:paraId="3779C4B7" w14:textId="77777777" w:rsidR="0048224E" w:rsidRPr="00707F6D" w:rsidRDefault="0048224E" w:rsidP="00FA7CA7">
            <w:pPr>
              <w:pStyle w:val="tablehead"/>
            </w:pPr>
            <w:r w:rsidRPr="00707F6D">
              <w:t>3rd</w:t>
            </w:r>
          </w:p>
        </w:tc>
        <w:tc>
          <w:tcPr>
            <w:tcW w:w="400" w:type="dxa"/>
            <w:vAlign w:val="bottom"/>
            <w:hideMark/>
          </w:tcPr>
          <w:p w14:paraId="557C779F" w14:textId="77777777" w:rsidR="0048224E" w:rsidRPr="00707F6D" w:rsidRDefault="0048224E" w:rsidP="00FA7CA7">
            <w:pPr>
              <w:pStyle w:val="tablehead"/>
            </w:pPr>
            <w:r w:rsidRPr="00707F6D">
              <w:t>4th</w:t>
            </w:r>
          </w:p>
        </w:tc>
        <w:tc>
          <w:tcPr>
            <w:tcW w:w="400" w:type="dxa"/>
            <w:vAlign w:val="bottom"/>
            <w:hideMark/>
          </w:tcPr>
          <w:p w14:paraId="2305F21E" w14:textId="77777777" w:rsidR="0048224E" w:rsidRPr="00707F6D" w:rsidRDefault="0048224E" w:rsidP="00FA7CA7">
            <w:pPr>
              <w:pStyle w:val="tablehead"/>
            </w:pPr>
            <w:r w:rsidRPr="00707F6D">
              <w:t>5th</w:t>
            </w:r>
          </w:p>
        </w:tc>
        <w:tc>
          <w:tcPr>
            <w:tcW w:w="400" w:type="dxa"/>
            <w:vAlign w:val="bottom"/>
            <w:hideMark/>
          </w:tcPr>
          <w:p w14:paraId="36263D32" w14:textId="77777777" w:rsidR="0048224E" w:rsidRPr="00707F6D" w:rsidRDefault="0048224E" w:rsidP="00FA7CA7">
            <w:pPr>
              <w:pStyle w:val="tablehead"/>
            </w:pPr>
            <w:r w:rsidRPr="00707F6D">
              <w:t>6th</w:t>
            </w:r>
          </w:p>
        </w:tc>
        <w:tc>
          <w:tcPr>
            <w:tcW w:w="400" w:type="dxa"/>
            <w:vAlign w:val="bottom"/>
            <w:hideMark/>
          </w:tcPr>
          <w:p w14:paraId="740667E6" w14:textId="77777777" w:rsidR="0048224E" w:rsidRPr="00707F6D" w:rsidRDefault="0048224E" w:rsidP="00FA7CA7">
            <w:pPr>
              <w:pStyle w:val="tablehead"/>
            </w:pPr>
            <w:r w:rsidRPr="00707F6D">
              <w:t>7th</w:t>
            </w:r>
          </w:p>
        </w:tc>
        <w:tc>
          <w:tcPr>
            <w:tcW w:w="400" w:type="dxa"/>
            <w:vAlign w:val="bottom"/>
            <w:hideMark/>
          </w:tcPr>
          <w:p w14:paraId="34CCE05C" w14:textId="77777777" w:rsidR="0048224E" w:rsidRPr="00707F6D" w:rsidRDefault="0048224E" w:rsidP="00FA7CA7">
            <w:pPr>
              <w:pStyle w:val="tablehead"/>
            </w:pPr>
            <w:r w:rsidRPr="00707F6D">
              <w:t>8th</w:t>
            </w:r>
          </w:p>
        </w:tc>
        <w:tc>
          <w:tcPr>
            <w:tcW w:w="400" w:type="dxa"/>
            <w:vAlign w:val="bottom"/>
            <w:hideMark/>
          </w:tcPr>
          <w:p w14:paraId="32C8025D" w14:textId="77777777" w:rsidR="0048224E" w:rsidRPr="00707F6D" w:rsidRDefault="0048224E" w:rsidP="00FA7CA7">
            <w:pPr>
              <w:pStyle w:val="tablehead"/>
            </w:pPr>
            <w:r w:rsidRPr="00707F6D">
              <w:t>9th</w:t>
            </w:r>
          </w:p>
        </w:tc>
        <w:tc>
          <w:tcPr>
            <w:tcW w:w="400" w:type="dxa"/>
            <w:vAlign w:val="bottom"/>
            <w:hideMark/>
          </w:tcPr>
          <w:p w14:paraId="3E0F7490" w14:textId="77777777" w:rsidR="0048224E" w:rsidRPr="00707F6D" w:rsidRDefault="0048224E" w:rsidP="00FA7CA7">
            <w:pPr>
              <w:pStyle w:val="tablehead"/>
            </w:pPr>
            <w:r w:rsidRPr="00707F6D">
              <w:t>10th</w:t>
            </w:r>
          </w:p>
        </w:tc>
        <w:tc>
          <w:tcPr>
            <w:tcW w:w="400" w:type="dxa"/>
            <w:vAlign w:val="bottom"/>
            <w:hideMark/>
          </w:tcPr>
          <w:p w14:paraId="71F79CCA" w14:textId="77777777" w:rsidR="0048224E" w:rsidRPr="00707F6D" w:rsidRDefault="0048224E" w:rsidP="00FA7CA7">
            <w:pPr>
              <w:pStyle w:val="tablehead"/>
            </w:pPr>
            <w:r w:rsidRPr="00707F6D">
              <w:t>11th</w:t>
            </w:r>
          </w:p>
        </w:tc>
        <w:tc>
          <w:tcPr>
            <w:tcW w:w="400" w:type="dxa"/>
            <w:vAlign w:val="bottom"/>
            <w:hideMark/>
          </w:tcPr>
          <w:p w14:paraId="4346E17A" w14:textId="77777777" w:rsidR="0048224E" w:rsidRPr="00707F6D" w:rsidRDefault="0048224E" w:rsidP="00FA7CA7">
            <w:pPr>
              <w:pStyle w:val="tablehead"/>
            </w:pPr>
            <w:r w:rsidRPr="00707F6D">
              <w:t>12th</w:t>
            </w:r>
          </w:p>
        </w:tc>
        <w:tc>
          <w:tcPr>
            <w:tcW w:w="400" w:type="dxa"/>
            <w:vAlign w:val="bottom"/>
            <w:hideMark/>
          </w:tcPr>
          <w:p w14:paraId="1144D4F9" w14:textId="77777777" w:rsidR="0048224E" w:rsidRPr="00707F6D" w:rsidRDefault="0048224E" w:rsidP="00FA7CA7">
            <w:pPr>
              <w:pStyle w:val="tablehead"/>
            </w:pPr>
            <w:r w:rsidRPr="00707F6D">
              <w:t>13th</w:t>
            </w:r>
          </w:p>
        </w:tc>
        <w:tc>
          <w:tcPr>
            <w:tcW w:w="400" w:type="dxa"/>
            <w:vAlign w:val="bottom"/>
            <w:hideMark/>
          </w:tcPr>
          <w:p w14:paraId="18AB0B28" w14:textId="77777777" w:rsidR="0048224E" w:rsidRPr="00707F6D" w:rsidRDefault="0048224E" w:rsidP="00FA7CA7">
            <w:pPr>
              <w:pStyle w:val="tablehead"/>
            </w:pPr>
            <w:r w:rsidRPr="00707F6D">
              <w:t>14th</w:t>
            </w:r>
          </w:p>
        </w:tc>
        <w:tc>
          <w:tcPr>
            <w:tcW w:w="400" w:type="dxa"/>
            <w:vAlign w:val="bottom"/>
            <w:hideMark/>
          </w:tcPr>
          <w:p w14:paraId="74D7C7EF" w14:textId="77777777" w:rsidR="0048224E" w:rsidRPr="00707F6D" w:rsidRDefault="0048224E" w:rsidP="00FA7CA7">
            <w:pPr>
              <w:pStyle w:val="tablehead"/>
            </w:pPr>
            <w:r w:rsidRPr="00707F6D">
              <w:t>15th</w:t>
            </w:r>
          </w:p>
        </w:tc>
        <w:tc>
          <w:tcPr>
            <w:tcW w:w="400" w:type="dxa"/>
            <w:vAlign w:val="bottom"/>
            <w:hideMark/>
          </w:tcPr>
          <w:p w14:paraId="151E03D4" w14:textId="77777777" w:rsidR="0048224E" w:rsidRPr="00707F6D" w:rsidRDefault="0048224E" w:rsidP="00FA7CA7">
            <w:pPr>
              <w:pStyle w:val="tablehead"/>
            </w:pPr>
            <w:r w:rsidRPr="00707F6D">
              <w:t>16th</w:t>
            </w:r>
          </w:p>
        </w:tc>
        <w:tc>
          <w:tcPr>
            <w:tcW w:w="400" w:type="dxa"/>
            <w:vAlign w:val="bottom"/>
            <w:hideMark/>
          </w:tcPr>
          <w:p w14:paraId="3B8593FD" w14:textId="77777777" w:rsidR="0048224E" w:rsidRPr="00707F6D" w:rsidRDefault="0048224E" w:rsidP="00FA7CA7">
            <w:pPr>
              <w:pStyle w:val="tablehead"/>
            </w:pPr>
            <w:r w:rsidRPr="00707F6D">
              <w:t>17th</w:t>
            </w:r>
          </w:p>
        </w:tc>
        <w:tc>
          <w:tcPr>
            <w:tcW w:w="400" w:type="dxa"/>
            <w:vAlign w:val="bottom"/>
            <w:hideMark/>
          </w:tcPr>
          <w:p w14:paraId="0E8B1EB0" w14:textId="77777777" w:rsidR="0048224E" w:rsidRPr="00707F6D" w:rsidRDefault="0048224E" w:rsidP="00FA7CA7">
            <w:pPr>
              <w:pStyle w:val="tablehead"/>
            </w:pPr>
            <w:r w:rsidRPr="00707F6D">
              <w:t>18th</w:t>
            </w:r>
          </w:p>
        </w:tc>
        <w:tc>
          <w:tcPr>
            <w:tcW w:w="400" w:type="dxa"/>
            <w:vAlign w:val="bottom"/>
            <w:hideMark/>
          </w:tcPr>
          <w:p w14:paraId="0A250E3F" w14:textId="77777777" w:rsidR="0048224E" w:rsidRPr="00707F6D" w:rsidRDefault="0048224E" w:rsidP="00FA7CA7">
            <w:pPr>
              <w:pStyle w:val="tablehead"/>
            </w:pPr>
            <w:r w:rsidRPr="00707F6D">
              <w:t>19th</w:t>
            </w:r>
          </w:p>
        </w:tc>
        <w:tc>
          <w:tcPr>
            <w:tcW w:w="400" w:type="dxa"/>
            <w:vAlign w:val="bottom"/>
            <w:hideMark/>
          </w:tcPr>
          <w:p w14:paraId="4AA0453A" w14:textId="77777777" w:rsidR="0048224E" w:rsidRPr="00707F6D" w:rsidRDefault="0048224E" w:rsidP="00FA7CA7">
            <w:pPr>
              <w:pStyle w:val="tablehead"/>
            </w:pPr>
            <w:r w:rsidRPr="00707F6D">
              <w:t>20th</w:t>
            </w:r>
          </w:p>
        </w:tc>
        <w:tc>
          <w:tcPr>
            <w:tcW w:w="400" w:type="dxa"/>
            <w:vAlign w:val="bottom"/>
            <w:hideMark/>
          </w:tcPr>
          <w:p w14:paraId="018CA0B5" w14:textId="77777777" w:rsidR="0048224E" w:rsidRPr="00707F6D" w:rsidRDefault="0048224E" w:rsidP="00FA7CA7">
            <w:pPr>
              <w:pStyle w:val="tablehead"/>
            </w:pPr>
            <w:r w:rsidRPr="00707F6D">
              <w:t>21st</w:t>
            </w:r>
          </w:p>
        </w:tc>
        <w:tc>
          <w:tcPr>
            <w:tcW w:w="440" w:type="dxa"/>
            <w:vAlign w:val="bottom"/>
            <w:hideMark/>
          </w:tcPr>
          <w:p w14:paraId="0AFE030B" w14:textId="77777777" w:rsidR="0048224E" w:rsidRPr="00707F6D" w:rsidRDefault="0048224E" w:rsidP="00FA7CA7">
            <w:pPr>
              <w:pStyle w:val="tablehead"/>
            </w:pPr>
            <w:r w:rsidRPr="00707F6D">
              <w:t>22nd</w:t>
            </w:r>
          </w:p>
        </w:tc>
        <w:tc>
          <w:tcPr>
            <w:tcW w:w="400" w:type="dxa"/>
            <w:vAlign w:val="bottom"/>
            <w:hideMark/>
          </w:tcPr>
          <w:p w14:paraId="4DC774D1" w14:textId="77777777" w:rsidR="0048224E" w:rsidRPr="00707F6D" w:rsidRDefault="0048224E" w:rsidP="00FA7CA7">
            <w:pPr>
              <w:pStyle w:val="tablehead"/>
            </w:pPr>
            <w:r w:rsidRPr="00707F6D">
              <w:t>23rd</w:t>
            </w:r>
          </w:p>
        </w:tc>
        <w:tc>
          <w:tcPr>
            <w:tcW w:w="400" w:type="dxa"/>
            <w:vAlign w:val="bottom"/>
            <w:hideMark/>
          </w:tcPr>
          <w:p w14:paraId="77D967A0" w14:textId="77777777" w:rsidR="0048224E" w:rsidRPr="00707F6D" w:rsidRDefault="0048224E" w:rsidP="00FA7CA7">
            <w:pPr>
              <w:pStyle w:val="tablehead"/>
            </w:pPr>
            <w:r w:rsidRPr="00707F6D">
              <w:t>24th</w:t>
            </w:r>
          </w:p>
        </w:tc>
        <w:tc>
          <w:tcPr>
            <w:tcW w:w="400" w:type="dxa"/>
            <w:vAlign w:val="bottom"/>
            <w:hideMark/>
          </w:tcPr>
          <w:p w14:paraId="6A696AA5" w14:textId="77777777" w:rsidR="0048224E" w:rsidRPr="00707F6D" w:rsidRDefault="0048224E" w:rsidP="00FA7CA7">
            <w:pPr>
              <w:pStyle w:val="tablehead"/>
            </w:pPr>
            <w:r w:rsidRPr="00707F6D">
              <w:t>25th</w:t>
            </w:r>
          </w:p>
        </w:tc>
        <w:tc>
          <w:tcPr>
            <w:tcW w:w="400" w:type="dxa"/>
            <w:vAlign w:val="bottom"/>
            <w:hideMark/>
          </w:tcPr>
          <w:p w14:paraId="692D3027" w14:textId="77777777" w:rsidR="0048224E" w:rsidRPr="00707F6D" w:rsidRDefault="0048224E" w:rsidP="00FA7CA7">
            <w:pPr>
              <w:pStyle w:val="tablehead"/>
            </w:pPr>
            <w:r w:rsidRPr="00707F6D">
              <w:t>26th</w:t>
            </w:r>
          </w:p>
        </w:tc>
        <w:tc>
          <w:tcPr>
            <w:tcW w:w="460" w:type="dxa"/>
            <w:vAlign w:val="bottom"/>
            <w:hideMark/>
          </w:tcPr>
          <w:p w14:paraId="059D3DCF" w14:textId="77777777" w:rsidR="0048224E" w:rsidRPr="00707F6D" w:rsidRDefault="0048224E" w:rsidP="00FA7CA7">
            <w:pPr>
              <w:pStyle w:val="tablehead"/>
            </w:pPr>
            <w:r w:rsidRPr="00707F6D">
              <w:t>27th and older</w:t>
            </w:r>
          </w:p>
        </w:tc>
      </w:tr>
      <w:tr w:rsidR="0048224E" w:rsidRPr="00707F6D" w14:paraId="3229BAFE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  <w:hideMark/>
          </w:tcPr>
          <w:p w14:paraId="79D92FE1" w14:textId="77777777" w:rsidR="0048224E" w:rsidRPr="00707F6D" w:rsidRDefault="0048224E" w:rsidP="00FA7CA7">
            <w:pPr>
              <w:pStyle w:val="tabletext11"/>
              <w:jc w:val="right"/>
            </w:pPr>
            <w:r w:rsidRPr="00707F6D">
              <w:t>$</w:t>
            </w: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1C0EB0DE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0 to 999</w:t>
            </w:r>
          </w:p>
        </w:tc>
        <w:tc>
          <w:tcPr>
            <w:tcW w:w="680" w:type="dxa"/>
            <w:noWrap/>
            <w:vAlign w:val="bottom"/>
            <w:hideMark/>
          </w:tcPr>
          <w:p w14:paraId="7AA3FE4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0.95</w:t>
            </w:r>
          </w:p>
        </w:tc>
        <w:tc>
          <w:tcPr>
            <w:tcW w:w="900" w:type="dxa"/>
            <w:noWrap/>
            <w:vAlign w:val="bottom"/>
            <w:hideMark/>
          </w:tcPr>
          <w:p w14:paraId="005FBF0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0.95</w:t>
            </w:r>
          </w:p>
        </w:tc>
        <w:tc>
          <w:tcPr>
            <w:tcW w:w="400" w:type="dxa"/>
            <w:noWrap/>
            <w:vAlign w:val="bottom"/>
            <w:hideMark/>
          </w:tcPr>
          <w:p w14:paraId="742FDDC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0.87</w:t>
            </w:r>
          </w:p>
        </w:tc>
        <w:tc>
          <w:tcPr>
            <w:tcW w:w="400" w:type="dxa"/>
            <w:noWrap/>
            <w:vAlign w:val="bottom"/>
            <w:hideMark/>
          </w:tcPr>
          <w:p w14:paraId="6B5C3FF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0.82</w:t>
            </w:r>
          </w:p>
        </w:tc>
        <w:tc>
          <w:tcPr>
            <w:tcW w:w="400" w:type="dxa"/>
            <w:noWrap/>
            <w:vAlign w:val="bottom"/>
            <w:hideMark/>
          </w:tcPr>
          <w:p w14:paraId="4D0F983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0.76</w:t>
            </w:r>
          </w:p>
        </w:tc>
        <w:tc>
          <w:tcPr>
            <w:tcW w:w="400" w:type="dxa"/>
            <w:noWrap/>
            <w:vAlign w:val="bottom"/>
            <w:hideMark/>
          </w:tcPr>
          <w:p w14:paraId="6A4F3E9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noWrap/>
            <w:vAlign w:val="bottom"/>
            <w:hideMark/>
          </w:tcPr>
          <w:p w14:paraId="7D20DAB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0.52</w:t>
            </w:r>
          </w:p>
        </w:tc>
        <w:tc>
          <w:tcPr>
            <w:tcW w:w="400" w:type="dxa"/>
            <w:noWrap/>
            <w:vAlign w:val="bottom"/>
            <w:hideMark/>
          </w:tcPr>
          <w:p w14:paraId="70731FE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0.44</w:t>
            </w:r>
          </w:p>
        </w:tc>
        <w:tc>
          <w:tcPr>
            <w:tcW w:w="400" w:type="dxa"/>
            <w:noWrap/>
            <w:vAlign w:val="bottom"/>
            <w:hideMark/>
          </w:tcPr>
          <w:p w14:paraId="0B9BCC2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0.33</w:t>
            </w:r>
          </w:p>
        </w:tc>
        <w:tc>
          <w:tcPr>
            <w:tcW w:w="400" w:type="dxa"/>
            <w:noWrap/>
            <w:vAlign w:val="bottom"/>
            <w:hideMark/>
          </w:tcPr>
          <w:p w14:paraId="72F3583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  <w:tc>
          <w:tcPr>
            <w:tcW w:w="400" w:type="dxa"/>
            <w:noWrap/>
            <w:vAlign w:val="bottom"/>
            <w:hideMark/>
          </w:tcPr>
          <w:p w14:paraId="7C8C3FB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noWrap/>
            <w:vAlign w:val="bottom"/>
            <w:hideMark/>
          </w:tcPr>
          <w:p w14:paraId="2B748A7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0.19</w:t>
            </w:r>
          </w:p>
        </w:tc>
        <w:tc>
          <w:tcPr>
            <w:tcW w:w="400" w:type="dxa"/>
            <w:noWrap/>
            <w:vAlign w:val="bottom"/>
            <w:hideMark/>
          </w:tcPr>
          <w:p w14:paraId="30F112B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2B677FE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0.13</w:t>
            </w:r>
          </w:p>
        </w:tc>
        <w:tc>
          <w:tcPr>
            <w:tcW w:w="400" w:type="dxa"/>
            <w:noWrap/>
            <w:vAlign w:val="bottom"/>
            <w:hideMark/>
          </w:tcPr>
          <w:p w14:paraId="3CA3563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0.11</w:t>
            </w:r>
          </w:p>
        </w:tc>
        <w:tc>
          <w:tcPr>
            <w:tcW w:w="400" w:type="dxa"/>
            <w:noWrap/>
            <w:vAlign w:val="bottom"/>
            <w:hideMark/>
          </w:tcPr>
          <w:p w14:paraId="612FD29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02AE33A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00" w:type="dxa"/>
            <w:noWrap/>
            <w:vAlign w:val="bottom"/>
            <w:hideMark/>
          </w:tcPr>
          <w:p w14:paraId="6FFFACB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0.07</w:t>
            </w:r>
          </w:p>
        </w:tc>
        <w:tc>
          <w:tcPr>
            <w:tcW w:w="400" w:type="dxa"/>
            <w:noWrap/>
            <w:vAlign w:val="bottom"/>
            <w:hideMark/>
          </w:tcPr>
          <w:p w14:paraId="3E919A4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0.06</w:t>
            </w:r>
          </w:p>
        </w:tc>
        <w:tc>
          <w:tcPr>
            <w:tcW w:w="400" w:type="dxa"/>
            <w:noWrap/>
            <w:vAlign w:val="bottom"/>
            <w:hideMark/>
          </w:tcPr>
          <w:p w14:paraId="72D9B18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0.05</w:t>
            </w:r>
          </w:p>
        </w:tc>
        <w:tc>
          <w:tcPr>
            <w:tcW w:w="400" w:type="dxa"/>
            <w:noWrap/>
            <w:vAlign w:val="bottom"/>
            <w:hideMark/>
          </w:tcPr>
          <w:p w14:paraId="247C3FF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00" w:type="dxa"/>
            <w:noWrap/>
            <w:vAlign w:val="bottom"/>
            <w:hideMark/>
          </w:tcPr>
          <w:p w14:paraId="4DADC78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0.04</w:t>
            </w:r>
          </w:p>
        </w:tc>
        <w:tc>
          <w:tcPr>
            <w:tcW w:w="440" w:type="dxa"/>
            <w:noWrap/>
            <w:vAlign w:val="bottom"/>
            <w:hideMark/>
          </w:tcPr>
          <w:p w14:paraId="1ECBA09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0.03</w:t>
            </w:r>
          </w:p>
        </w:tc>
        <w:tc>
          <w:tcPr>
            <w:tcW w:w="400" w:type="dxa"/>
            <w:noWrap/>
            <w:vAlign w:val="bottom"/>
            <w:hideMark/>
          </w:tcPr>
          <w:p w14:paraId="04DC9CF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0.03</w:t>
            </w:r>
          </w:p>
        </w:tc>
        <w:tc>
          <w:tcPr>
            <w:tcW w:w="400" w:type="dxa"/>
            <w:noWrap/>
            <w:vAlign w:val="bottom"/>
            <w:hideMark/>
          </w:tcPr>
          <w:p w14:paraId="1E7DAC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0.02</w:t>
            </w:r>
          </w:p>
        </w:tc>
        <w:tc>
          <w:tcPr>
            <w:tcW w:w="400" w:type="dxa"/>
            <w:noWrap/>
            <w:vAlign w:val="bottom"/>
            <w:hideMark/>
          </w:tcPr>
          <w:p w14:paraId="564DD55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0.02</w:t>
            </w:r>
          </w:p>
        </w:tc>
        <w:tc>
          <w:tcPr>
            <w:tcW w:w="400" w:type="dxa"/>
            <w:noWrap/>
            <w:vAlign w:val="bottom"/>
            <w:hideMark/>
          </w:tcPr>
          <w:p w14:paraId="02FEB72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0.02</w:t>
            </w:r>
          </w:p>
        </w:tc>
        <w:tc>
          <w:tcPr>
            <w:tcW w:w="460" w:type="dxa"/>
            <w:noWrap/>
            <w:vAlign w:val="bottom"/>
            <w:hideMark/>
          </w:tcPr>
          <w:p w14:paraId="00C5751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0.01</w:t>
            </w:r>
          </w:p>
        </w:tc>
      </w:tr>
      <w:tr w:rsidR="0048224E" w:rsidRPr="00707F6D" w14:paraId="5AA2DC13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05F75F43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7E0E4E7D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1,000 to 1,999</w:t>
            </w:r>
          </w:p>
        </w:tc>
        <w:tc>
          <w:tcPr>
            <w:tcW w:w="680" w:type="dxa"/>
            <w:noWrap/>
            <w:vAlign w:val="bottom"/>
            <w:hideMark/>
          </w:tcPr>
          <w:p w14:paraId="05E5FC0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0.95 </w:t>
            </w:r>
          </w:p>
        </w:tc>
        <w:tc>
          <w:tcPr>
            <w:tcW w:w="900" w:type="dxa"/>
            <w:noWrap/>
            <w:vAlign w:val="bottom"/>
            <w:hideMark/>
          </w:tcPr>
          <w:p w14:paraId="63013B2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0.95 </w:t>
            </w:r>
          </w:p>
        </w:tc>
        <w:tc>
          <w:tcPr>
            <w:tcW w:w="400" w:type="dxa"/>
            <w:noWrap/>
            <w:vAlign w:val="bottom"/>
            <w:hideMark/>
          </w:tcPr>
          <w:p w14:paraId="4146447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0.87 </w:t>
            </w:r>
          </w:p>
        </w:tc>
        <w:tc>
          <w:tcPr>
            <w:tcW w:w="400" w:type="dxa"/>
            <w:noWrap/>
            <w:vAlign w:val="bottom"/>
            <w:hideMark/>
          </w:tcPr>
          <w:p w14:paraId="3FBE780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0.82 </w:t>
            </w:r>
          </w:p>
        </w:tc>
        <w:tc>
          <w:tcPr>
            <w:tcW w:w="400" w:type="dxa"/>
            <w:noWrap/>
            <w:vAlign w:val="bottom"/>
            <w:hideMark/>
          </w:tcPr>
          <w:p w14:paraId="090E9D3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0.76 </w:t>
            </w:r>
          </w:p>
        </w:tc>
        <w:tc>
          <w:tcPr>
            <w:tcW w:w="400" w:type="dxa"/>
            <w:noWrap/>
            <w:vAlign w:val="bottom"/>
            <w:hideMark/>
          </w:tcPr>
          <w:p w14:paraId="10B26BE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0.60 </w:t>
            </w:r>
          </w:p>
        </w:tc>
        <w:tc>
          <w:tcPr>
            <w:tcW w:w="400" w:type="dxa"/>
            <w:noWrap/>
            <w:vAlign w:val="bottom"/>
            <w:hideMark/>
          </w:tcPr>
          <w:p w14:paraId="27E2286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0.52 </w:t>
            </w:r>
          </w:p>
        </w:tc>
        <w:tc>
          <w:tcPr>
            <w:tcW w:w="400" w:type="dxa"/>
            <w:noWrap/>
            <w:vAlign w:val="bottom"/>
            <w:hideMark/>
          </w:tcPr>
          <w:p w14:paraId="2A33D23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0.44 </w:t>
            </w:r>
          </w:p>
        </w:tc>
        <w:tc>
          <w:tcPr>
            <w:tcW w:w="400" w:type="dxa"/>
            <w:noWrap/>
            <w:vAlign w:val="bottom"/>
            <w:hideMark/>
          </w:tcPr>
          <w:p w14:paraId="2113DAE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0.34 </w:t>
            </w:r>
          </w:p>
        </w:tc>
        <w:tc>
          <w:tcPr>
            <w:tcW w:w="400" w:type="dxa"/>
            <w:noWrap/>
            <w:vAlign w:val="bottom"/>
            <w:hideMark/>
          </w:tcPr>
          <w:p w14:paraId="11C08FE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0.26 </w:t>
            </w:r>
          </w:p>
        </w:tc>
        <w:tc>
          <w:tcPr>
            <w:tcW w:w="400" w:type="dxa"/>
            <w:noWrap/>
            <w:vAlign w:val="bottom"/>
            <w:hideMark/>
          </w:tcPr>
          <w:p w14:paraId="235C6FA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0.23 </w:t>
            </w:r>
          </w:p>
        </w:tc>
        <w:tc>
          <w:tcPr>
            <w:tcW w:w="400" w:type="dxa"/>
            <w:noWrap/>
            <w:vAlign w:val="bottom"/>
            <w:hideMark/>
          </w:tcPr>
          <w:p w14:paraId="2C34F78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0.20 </w:t>
            </w:r>
          </w:p>
        </w:tc>
        <w:tc>
          <w:tcPr>
            <w:tcW w:w="400" w:type="dxa"/>
            <w:noWrap/>
            <w:vAlign w:val="bottom"/>
            <w:hideMark/>
          </w:tcPr>
          <w:p w14:paraId="0708819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0.18 </w:t>
            </w:r>
          </w:p>
        </w:tc>
        <w:tc>
          <w:tcPr>
            <w:tcW w:w="400" w:type="dxa"/>
            <w:noWrap/>
            <w:vAlign w:val="bottom"/>
            <w:hideMark/>
          </w:tcPr>
          <w:p w14:paraId="6C6009E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0.15 </w:t>
            </w:r>
          </w:p>
        </w:tc>
        <w:tc>
          <w:tcPr>
            <w:tcW w:w="400" w:type="dxa"/>
            <w:noWrap/>
            <w:vAlign w:val="bottom"/>
            <w:hideMark/>
          </w:tcPr>
          <w:p w14:paraId="3B695F9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0.13 </w:t>
            </w:r>
          </w:p>
        </w:tc>
        <w:tc>
          <w:tcPr>
            <w:tcW w:w="400" w:type="dxa"/>
            <w:noWrap/>
            <w:vAlign w:val="bottom"/>
            <w:hideMark/>
          </w:tcPr>
          <w:p w14:paraId="5484771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0.12 </w:t>
            </w:r>
          </w:p>
        </w:tc>
        <w:tc>
          <w:tcPr>
            <w:tcW w:w="400" w:type="dxa"/>
            <w:noWrap/>
            <w:vAlign w:val="bottom"/>
            <w:hideMark/>
          </w:tcPr>
          <w:p w14:paraId="78DACF9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0.10 </w:t>
            </w:r>
          </w:p>
        </w:tc>
        <w:tc>
          <w:tcPr>
            <w:tcW w:w="400" w:type="dxa"/>
            <w:noWrap/>
            <w:vAlign w:val="bottom"/>
            <w:hideMark/>
          </w:tcPr>
          <w:p w14:paraId="7D5B43F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0.09 </w:t>
            </w:r>
          </w:p>
        </w:tc>
        <w:tc>
          <w:tcPr>
            <w:tcW w:w="400" w:type="dxa"/>
            <w:noWrap/>
            <w:vAlign w:val="bottom"/>
            <w:hideMark/>
          </w:tcPr>
          <w:p w14:paraId="314C93F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0.08 </w:t>
            </w:r>
          </w:p>
        </w:tc>
        <w:tc>
          <w:tcPr>
            <w:tcW w:w="400" w:type="dxa"/>
            <w:noWrap/>
            <w:vAlign w:val="bottom"/>
            <w:hideMark/>
          </w:tcPr>
          <w:p w14:paraId="61D5F83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0.07 </w:t>
            </w:r>
          </w:p>
        </w:tc>
        <w:tc>
          <w:tcPr>
            <w:tcW w:w="400" w:type="dxa"/>
            <w:noWrap/>
            <w:vAlign w:val="bottom"/>
            <w:hideMark/>
          </w:tcPr>
          <w:p w14:paraId="68A1709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0.06 </w:t>
            </w:r>
          </w:p>
        </w:tc>
        <w:tc>
          <w:tcPr>
            <w:tcW w:w="400" w:type="dxa"/>
            <w:noWrap/>
            <w:vAlign w:val="bottom"/>
            <w:hideMark/>
          </w:tcPr>
          <w:p w14:paraId="1469135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0.05 </w:t>
            </w:r>
          </w:p>
        </w:tc>
        <w:tc>
          <w:tcPr>
            <w:tcW w:w="440" w:type="dxa"/>
            <w:noWrap/>
            <w:vAlign w:val="bottom"/>
            <w:hideMark/>
          </w:tcPr>
          <w:p w14:paraId="1E16E8B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0.04 </w:t>
            </w:r>
          </w:p>
        </w:tc>
        <w:tc>
          <w:tcPr>
            <w:tcW w:w="400" w:type="dxa"/>
            <w:noWrap/>
            <w:vAlign w:val="bottom"/>
            <w:hideMark/>
          </w:tcPr>
          <w:p w14:paraId="6FE96EB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0.04 </w:t>
            </w:r>
          </w:p>
        </w:tc>
        <w:tc>
          <w:tcPr>
            <w:tcW w:w="400" w:type="dxa"/>
            <w:noWrap/>
            <w:vAlign w:val="bottom"/>
            <w:hideMark/>
          </w:tcPr>
          <w:p w14:paraId="694A61D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0.03 </w:t>
            </w:r>
          </w:p>
        </w:tc>
        <w:tc>
          <w:tcPr>
            <w:tcW w:w="400" w:type="dxa"/>
            <w:noWrap/>
            <w:vAlign w:val="bottom"/>
            <w:hideMark/>
          </w:tcPr>
          <w:p w14:paraId="65974CE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0.03 </w:t>
            </w:r>
          </w:p>
        </w:tc>
        <w:tc>
          <w:tcPr>
            <w:tcW w:w="400" w:type="dxa"/>
            <w:noWrap/>
            <w:vAlign w:val="bottom"/>
            <w:hideMark/>
          </w:tcPr>
          <w:p w14:paraId="786DA8F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0.03 </w:t>
            </w:r>
          </w:p>
        </w:tc>
        <w:tc>
          <w:tcPr>
            <w:tcW w:w="460" w:type="dxa"/>
            <w:noWrap/>
            <w:vAlign w:val="bottom"/>
            <w:hideMark/>
          </w:tcPr>
          <w:p w14:paraId="21F8A37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0.02 </w:t>
            </w:r>
          </w:p>
        </w:tc>
      </w:tr>
      <w:tr w:rsidR="0048224E" w:rsidRPr="00707F6D" w14:paraId="753B630A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34E19D52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4E5D1327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2,000 to 2,999</w:t>
            </w:r>
          </w:p>
        </w:tc>
        <w:tc>
          <w:tcPr>
            <w:tcW w:w="680" w:type="dxa"/>
            <w:noWrap/>
            <w:vAlign w:val="bottom"/>
            <w:hideMark/>
          </w:tcPr>
          <w:p w14:paraId="63B49A2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0.95 </w:t>
            </w:r>
          </w:p>
        </w:tc>
        <w:tc>
          <w:tcPr>
            <w:tcW w:w="900" w:type="dxa"/>
            <w:noWrap/>
            <w:vAlign w:val="bottom"/>
            <w:hideMark/>
          </w:tcPr>
          <w:p w14:paraId="2289D17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0.95 </w:t>
            </w:r>
          </w:p>
        </w:tc>
        <w:tc>
          <w:tcPr>
            <w:tcW w:w="400" w:type="dxa"/>
            <w:noWrap/>
            <w:vAlign w:val="bottom"/>
            <w:hideMark/>
          </w:tcPr>
          <w:p w14:paraId="1C355DC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0.87 </w:t>
            </w:r>
          </w:p>
        </w:tc>
        <w:tc>
          <w:tcPr>
            <w:tcW w:w="400" w:type="dxa"/>
            <w:noWrap/>
            <w:vAlign w:val="bottom"/>
            <w:hideMark/>
          </w:tcPr>
          <w:p w14:paraId="465C7BA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0.82 </w:t>
            </w:r>
          </w:p>
        </w:tc>
        <w:tc>
          <w:tcPr>
            <w:tcW w:w="400" w:type="dxa"/>
            <w:noWrap/>
            <w:vAlign w:val="bottom"/>
            <w:hideMark/>
          </w:tcPr>
          <w:p w14:paraId="6501A5D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0.76 </w:t>
            </w:r>
          </w:p>
        </w:tc>
        <w:tc>
          <w:tcPr>
            <w:tcW w:w="400" w:type="dxa"/>
            <w:noWrap/>
            <w:vAlign w:val="bottom"/>
            <w:hideMark/>
          </w:tcPr>
          <w:p w14:paraId="0B44FF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0.60 </w:t>
            </w:r>
          </w:p>
        </w:tc>
        <w:tc>
          <w:tcPr>
            <w:tcW w:w="400" w:type="dxa"/>
            <w:noWrap/>
            <w:vAlign w:val="bottom"/>
            <w:hideMark/>
          </w:tcPr>
          <w:p w14:paraId="7108DBC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0.52 </w:t>
            </w:r>
          </w:p>
        </w:tc>
        <w:tc>
          <w:tcPr>
            <w:tcW w:w="400" w:type="dxa"/>
            <w:noWrap/>
            <w:vAlign w:val="bottom"/>
            <w:hideMark/>
          </w:tcPr>
          <w:p w14:paraId="7BE37A6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0.44 </w:t>
            </w:r>
          </w:p>
        </w:tc>
        <w:tc>
          <w:tcPr>
            <w:tcW w:w="400" w:type="dxa"/>
            <w:noWrap/>
            <w:vAlign w:val="bottom"/>
            <w:hideMark/>
          </w:tcPr>
          <w:p w14:paraId="60DC25B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0.35 </w:t>
            </w:r>
          </w:p>
        </w:tc>
        <w:tc>
          <w:tcPr>
            <w:tcW w:w="400" w:type="dxa"/>
            <w:noWrap/>
            <w:vAlign w:val="bottom"/>
            <w:hideMark/>
          </w:tcPr>
          <w:p w14:paraId="78A015B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0.27 </w:t>
            </w:r>
          </w:p>
        </w:tc>
        <w:tc>
          <w:tcPr>
            <w:tcW w:w="400" w:type="dxa"/>
            <w:noWrap/>
            <w:vAlign w:val="bottom"/>
            <w:hideMark/>
          </w:tcPr>
          <w:p w14:paraId="306E738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0.25 </w:t>
            </w:r>
          </w:p>
        </w:tc>
        <w:tc>
          <w:tcPr>
            <w:tcW w:w="400" w:type="dxa"/>
            <w:noWrap/>
            <w:vAlign w:val="bottom"/>
            <w:hideMark/>
          </w:tcPr>
          <w:p w14:paraId="185234A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0.22 </w:t>
            </w:r>
          </w:p>
        </w:tc>
        <w:tc>
          <w:tcPr>
            <w:tcW w:w="400" w:type="dxa"/>
            <w:noWrap/>
            <w:vAlign w:val="bottom"/>
            <w:hideMark/>
          </w:tcPr>
          <w:p w14:paraId="24BA5F6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0.20 </w:t>
            </w:r>
          </w:p>
        </w:tc>
        <w:tc>
          <w:tcPr>
            <w:tcW w:w="400" w:type="dxa"/>
            <w:noWrap/>
            <w:vAlign w:val="bottom"/>
            <w:hideMark/>
          </w:tcPr>
          <w:p w14:paraId="1CEBCF5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0.17 </w:t>
            </w:r>
          </w:p>
        </w:tc>
        <w:tc>
          <w:tcPr>
            <w:tcW w:w="400" w:type="dxa"/>
            <w:noWrap/>
            <w:vAlign w:val="bottom"/>
            <w:hideMark/>
          </w:tcPr>
          <w:p w14:paraId="1D7ED27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0.16 </w:t>
            </w:r>
          </w:p>
        </w:tc>
        <w:tc>
          <w:tcPr>
            <w:tcW w:w="400" w:type="dxa"/>
            <w:noWrap/>
            <w:vAlign w:val="bottom"/>
            <w:hideMark/>
          </w:tcPr>
          <w:p w14:paraId="255C009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0.14 </w:t>
            </w:r>
          </w:p>
        </w:tc>
        <w:tc>
          <w:tcPr>
            <w:tcW w:w="400" w:type="dxa"/>
            <w:noWrap/>
            <w:vAlign w:val="bottom"/>
            <w:hideMark/>
          </w:tcPr>
          <w:p w14:paraId="5590260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0.12 </w:t>
            </w:r>
          </w:p>
        </w:tc>
        <w:tc>
          <w:tcPr>
            <w:tcW w:w="400" w:type="dxa"/>
            <w:noWrap/>
            <w:vAlign w:val="bottom"/>
            <w:hideMark/>
          </w:tcPr>
          <w:p w14:paraId="1610C89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0.11 </w:t>
            </w:r>
          </w:p>
        </w:tc>
        <w:tc>
          <w:tcPr>
            <w:tcW w:w="400" w:type="dxa"/>
            <w:noWrap/>
            <w:vAlign w:val="bottom"/>
            <w:hideMark/>
          </w:tcPr>
          <w:p w14:paraId="1CEB489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0.10 </w:t>
            </w:r>
          </w:p>
        </w:tc>
        <w:tc>
          <w:tcPr>
            <w:tcW w:w="400" w:type="dxa"/>
            <w:noWrap/>
            <w:vAlign w:val="bottom"/>
            <w:hideMark/>
          </w:tcPr>
          <w:p w14:paraId="094C30C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0.09 </w:t>
            </w:r>
          </w:p>
        </w:tc>
        <w:tc>
          <w:tcPr>
            <w:tcW w:w="400" w:type="dxa"/>
            <w:noWrap/>
            <w:vAlign w:val="bottom"/>
            <w:hideMark/>
          </w:tcPr>
          <w:p w14:paraId="4AF91CE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0.08 </w:t>
            </w:r>
          </w:p>
        </w:tc>
        <w:tc>
          <w:tcPr>
            <w:tcW w:w="400" w:type="dxa"/>
            <w:noWrap/>
            <w:vAlign w:val="bottom"/>
            <w:hideMark/>
          </w:tcPr>
          <w:p w14:paraId="51D6FAD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0.07 </w:t>
            </w:r>
          </w:p>
        </w:tc>
        <w:tc>
          <w:tcPr>
            <w:tcW w:w="440" w:type="dxa"/>
            <w:noWrap/>
            <w:vAlign w:val="bottom"/>
            <w:hideMark/>
          </w:tcPr>
          <w:p w14:paraId="3F6144D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0.06 </w:t>
            </w:r>
          </w:p>
        </w:tc>
        <w:tc>
          <w:tcPr>
            <w:tcW w:w="400" w:type="dxa"/>
            <w:noWrap/>
            <w:vAlign w:val="bottom"/>
            <w:hideMark/>
          </w:tcPr>
          <w:p w14:paraId="119BFF2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0.05 </w:t>
            </w:r>
          </w:p>
        </w:tc>
        <w:tc>
          <w:tcPr>
            <w:tcW w:w="400" w:type="dxa"/>
            <w:noWrap/>
            <w:vAlign w:val="bottom"/>
            <w:hideMark/>
          </w:tcPr>
          <w:p w14:paraId="28980A0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0.05 </w:t>
            </w:r>
          </w:p>
        </w:tc>
        <w:tc>
          <w:tcPr>
            <w:tcW w:w="400" w:type="dxa"/>
            <w:noWrap/>
            <w:vAlign w:val="bottom"/>
            <w:hideMark/>
          </w:tcPr>
          <w:p w14:paraId="6BC4A0D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0.04 </w:t>
            </w:r>
          </w:p>
        </w:tc>
        <w:tc>
          <w:tcPr>
            <w:tcW w:w="400" w:type="dxa"/>
            <w:noWrap/>
            <w:vAlign w:val="bottom"/>
            <w:hideMark/>
          </w:tcPr>
          <w:p w14:paraId="715BB8E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0.04 </w:t>
            </w:r>
          </w:p>
        </w:tc>
        <w:tc>
          <w:tcPr>
            <w:tcW w:w="460" w:type="dxa"/>
            <w:noWrap/>
            <w:vAlign w:val="bottom"/>
            <w:hideMark/>
          </w:tcPr>
          <w:p w14:paraId="66D0D9A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0.03 </w:t>
            </w:r>
          </w:p>
        </w:tc>
      </w:tr>
      <w:tr w:rsidR="0048224E" w:rsidRPr="00707F6D" w14:paraId="2D9573EA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02536262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53F204DE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3,000 to 3,999</w:t>
            </w:r>
          </w:p>
        </w:tc>
        <w:tc>
          <w:tcPr>
            <w:tcW w:w="680" w:type="dxa"/>
            <w:noWrap/>
            <w:vAlign w:val="bottom"/>
            <w:hideMark/>
          </w:tcPr>
          <w:p w14:paraId="06B1AC7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0.95 </w:t>
            </w:r>
          </w:p>
        </w:tc>
        <w:tc>
          <w:tcPr>
            <w:tcW w:w="900" w:type="dxa"/>
            <w:noWrap/>
            <w:vAlign w:val="bottom"/>
            <w:hideMark/>
          </w:tcPr>
          <w:p w14:paraId="6933213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0.95 </w:t>
            </w:r>
          </w:p>
        </w:tc>
        <w:tc>
          <w:tcPr>
            <w:tcW w:w="400" w:type="dxa"/>
            <w:noWrap/>
            <w:vAlign w:val="bottom"/>
            <w:hideMark/>
          </w:tcPr>
          <w:p w14:paraId="698DDA6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0.87 </w:t>
            </w:r>
          </w:p>
        </w:tc>
        <w:tc>
          <w:tcPr>
            <w:tcW w:w="400" w:type="dxa"/>
            <w:noWrap/>
            <w:vAlign w:val="bottom"/>
            <w:hideMark/>
          </w:tcPr>
          <w:p w14:paraId="01FF72D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0.82 </w:t>
            </w:r>
          </w:p>
        </w:tc>
        <w:tc>
          <w:tcPr>
            <w:tcW w:w="400" w:type="dxa"/>
            <w:noWrap/>
            <w:vAlign w:val="bottom"/>
            <w:hideMark/>
          </w:tcPr>
          <w:p w14:paraId="3FE54D0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0.76 </w:t>
            </w:r>
          </w:p>
        </w:tc>
        <w:tc>
          <w:tcPr>
            <w:tcW w:w="400" w:type="dxa"/>
            <w:noWrap/>
            <w:vAlign w:val="bottom"/>
            <w:hideMark/>
          </w:tcPr>
          <w:p w14:paraId="5AC9558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0.60 </w:t>
            </w:r>
          </w:p>
        </w:tc>
        <w:tc>
          <w:tcPr>
            <w:tcW w:w="400" w:type="dxa"/>
            <w:noWrap/>
            <w:vAlign w:val="bottom"/>
            <w:hideMark/>
          </w:tcPr>
          <w:p w14:paraId="78E3AF5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0.52 </w:t>
            </w:r>
          </w:p>
        </w:tc>
        <w:tc>
          <w:tcPr>
            <w:tcW w:w="400" w:type="dxa"/>
            <w:noWrap/>
            <w:vAlign w:val="bottom"/>
            <w:hideMark/>
          </w:tcPr>
          <w:p w14:paraId="51CA10B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0.44 </w:t>
            </w:r>
          </w:p>
        </w:tc>
        <w:tc>
          <w:tcPr>
            <w:tcW w:w="400" w:type="dxa"/>
            <w:noWrap/>
            <w:vAlign w:val="bottom"/>
            <w:hideMark/>
          </w:tcPr>
          <w:p w14:paraId="4FEF34C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0.35 </w:t>
            </w:r>
          </w:p>
        </w:tc>
        <w:tc>
          <w:tcPr>
            <w:tcW w:w="400" w:type="dxa"/>
            <w:noWrap/>
            <w:vAlign w:val="bottom"/>
            <w:hideMark/>
          </w:tcPr>
          <w:p w14:paraId="26C8DEB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0.28 </w:t>
            </w:r>
          </w:p>
        </w:tc>
        <w:tc>
          <w:tcPr>
            <w:tcW w:w="400" w:type="dxa"/>
            <w:noWrap/>
            <w:vAlign w:val="bottom"/>
            <w:hideMark/>
          </w:tcPr>
          <w:p w14:paraId="0315925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0.26 </w:t>
            </w:r>
          </w:p>
        </w:tc>
        <w:tc>
          <w:tcPr>
            <w:tcW w:w="400" w:type="dxa"/>
            <w:noWrap/>
            <w:vAlign w:val="bottom"/>
            <w:hideMark/>
          </w:tcPr>
          <w:p w14:paraId="6D9CB8D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0.23 </w:t>
            </w:r>
          </w:p>
        </w:tc>
        <w:tc>
          <w:tcPr>
            <w:tcW w:w="400" w:type="dxa"/>
            <w:noWrap/>
            <w:vAlign w:val="bottom"/>
            <w:hideMark/>
          </w:tcPr>
          <w:p w14:paraId="306D40F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0.21 </w:t>
            </w:r>
          </w:p>
        </w:tc>
        <w:tc>
          <w:tcPr>
            <w:tcW w:w="400" w:type="dxa"/>
            <w:noWrap/>
            <w:vAlign w:val="bottom"/>
            <w:hideMark/>
          </w:tcPr>
          <w:p w14:paraId="6A62418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0.19 </w:t>
            </w:r>
          </w:p>
        </w:tc>
        <w:tc>
          <w:tcPr>
            <w:tcW w:w="400" w:type="dxa"/>
            <w:noWrap/>
            <w:vAlign w:val="bottom"/>
            <w:hideMark/>
          </w:tcPr>
          <w:p w14:paraId="5678FDA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0.17 </w:t>
            </w:r>
          </w:p>
        </w:tc>
        <w:tc>
          <w:tcPr>
            <w:tcW w:w="400" w:type="dxa"/>
            <w:noWrap/>
            <w:vAlign w:val="bottom"/>
            <w:hideMark/>
          </w:tcPr>
          <w:p w14:paraId="7AA71A0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0.15 </w:t>
            </w:r>
          </w:p>
        </w:tc>
        <w:tc>
          <w:tcPr>
            <w:tcW w:w="400" w:type="dxa"/>
            <w:noWrap/>
            <w:vAlign w:val="bottom"/>
            <w:hideMark/>
          </w:tcPr>
          <w:p w14:paraId="779E40C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0.14 </w:t>
            </w:r>
          </w:p>
        </w:tc>
        <w:tc>
          <w:tcPr>
            <w:tcW w:w="400" w:type="dxa"/>
            <w:noWrap/>
            <w:vAlign w:val="bottom"/>
            <w:hideMark/>
          </w:tcPr>
          <w:p w14:paraId="0D28020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0.12 </w:t>
            </w:r>
          </w:p>
        </w:tc>
        <w:tc>
          <w:tcPr>
            <w:tcW w:w="400" w:type="dxa"/>
            <w:noWrap/>
            <w:vAlign w:val="bottom"/>
            <w:hideMark/>
          </w:tcPr>
          <w:p w14:paraId="52E2005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0.11 </w:t>
            </w:r>
          </w:p>
        </w:tc>
        <w:tc>
          <w:tcPr>
            <w:tcW w:w="400" w:type="dxa"/>
            <w:noWrap/>
            <w:vAlign w:val="bottom"/>
            <w:hideMark/>
          </w:tcPr>
          <w:p w14:paraId="4333B58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0.10 </w:t>
            </w:r>
          </w:p>
        </w:tc>
        <w:tc>
          <w:tcPr>
            <w:tcW w:w="400" w:type="dxa"/>
            <w:noWrap/>
            <w:vAlign w:val="bottom"/>
            <w:hideMark/>
          </w:tcPr>
          <w:p w14:paraId="31C74D5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0.09 </w:t>
            </w:r>
          </w:p>
        </w:tc>
        <w:tc>
          <w:tcPr>
            <w:tcW w:w="400" w:type="dxa"/>
            <w:noWrap/>
            <w:vAlign w:val="bottom"/>
            <w:hideMark/>
          </w:tcPr>
          <w:p w14:paraId="45EFBC6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0.08 </w:t>
            </w:r>
          </w:p>
        </w:tc>
        <w:tc>
          <w:tcPr>
            <w:tcW w:w="440" w:type="dxa"/>
            <w:noWrap/>
            <w:vAlign w:val="bottom"/>
            <w:hideMark/>
          </w:tcPr>
          <w:p w14:paraId="191BB08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0.07 </w:t>
            </w:r>
          </w:p>
        </w:tc>
        <w:tc>
          <w:tcPr>
            <w:tcW w:w="400" w:type="dxa"/>
            <w:noWrap/>
            <w:vAlign w:val="bottom"/>
            <w:hideMark/>
          </w:tcPr>
          <w:p w14:paraId="5650279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0.07 </w:t>
            </w:r>
          </w:p>
        </w:tc>
        <w:tc>
          <w:tcPr>
            <w:tcW w:w="400" w:type="dxa"/>
            <w:noWrap/>
            <w:vAlign w:val="bottom"/>
            <w:hideMark/>
          </w:tcPr>
          <w:p w14:paraId="5C0B07E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0.06 </w:t>
            </w:r>
          </w:p>
        </w:tc>
        <w:tc>
          <w:tcPr>
            <w:tcW w:w="400" w:type="dxa"/>
            <w:noWrap/>
            <w:vAlign w:val="bottom"/>
            <w:hideMark/>
          </w:tcPr>
          <w:p w14:paraId="2E3ABFB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0.05 </w:t>
            </w:r>
          </w:p>
        </w:tc>
        <w:tc>
          <w:tcPr>
            <w:tcW w:w="400" w:type="dxa"/>
            <w:noWrap/>
            <w:vAlign w:val="bottom"/>
            <w:hideMark/>
          </w:tcPr>
          <w:p w14:paraId="1ED8F1E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0.05 </w:t>
            </w:r>
          </w:p>
        </w:tc>
        <w:tc>
          <w:tcPr>
            <w:tcW w:w="460" w:type="dxa"/>
            <w:noWrap/>
            <w:vAlign w:val="bottom"/>
            <w:hideMark/>
          </w:tcPr>
          <w:p w14:paraId="03C4BD0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0.04 </w:t>
            </w:r>
          </w:p>
        </w:tc>
      </w:tr>
      <w:tr w:rsidR="0048224E" w:rsidRPr="00707F6D" w14:paraId="3290A8C9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598CA9D4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045C1159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4,000 to 4,999</w:t>
            </w:r>
          </w:p>
        </w:tc>
        <w:tc>
          <w:tcPr>
            <w:tcW w:w="680" w:type="dxa"/>
            <w:noWrap/>
            <w:vAlign w:val="bottom"/>
            <w:hideMark/>
          </w:tcPr>
          <w:p w14:paraId="5B1222F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0.95 </w:t>
            </w:r>
          </w:p>
        </w:tc>
        <w:tc>
          <w:tcPr>
            <w:tcW w:w="900" w:type="dxa"/>
            <w:noWrap/>
            <w:vAlign w:val="bottom"/>
            <w:hideMark/>
          </w:tcPr>
          <w:p w14:paraId="61D3B72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0.95 </w:t>
            </w:r>
          </w:p>
        </w:tc>
        <w:tc>
          <w:tcPr>
            <w:tcW w:w="400" w:type="dxa"/>
            <w:noWrap/>
            <w:vAlign w:val="bottom"/>
            <w:hideMark/>
          </w:tcPr>
          <w:p w14:paraId="1225CB6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0.87 </w:t>
            </w:r>
          </w:p>
        </w:tc>
        <w:tc>
          <w:tcPr>
            <w:tcW w:w="400" w:type="dxa"/>
            <w:noWrap/>
            <w:vAlign w:val="bottom"/>
            <w:hideMark/>
          </w:tcPr>
          <w:p w14:paraId="4EF7FFE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0.82 </w:t>
            </w:r>
          </w:p>
        </w:tc>
        <w:tc>
          <w:tcPr>
            <w:tcW w:w="400" w:type="dxa"/>
            <w:noWrap/>
            <w:vAlign w:val="bottom"/>
            <w:hideMark/>
          </w:tcPr>
          <w:p w14:paraId="1B2165E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0.76 </w:t>
            </w:r>
          </w:p>
        </w:tc>
        <w:tc>
          <w:tcPr>
            <w:tcW w:w="400" w:type="dxa"/>
            <w:noWrap/>
            <w:vAlign w:val="bottom"/>
            <w:hideMark/>
          </w:tcPr>
          <w:p w14:paraId="6B4F746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0.60 </w:t>
            </w:r>
          </w:p>
        </w:tc>
        <w:tc>
          <w:tcPr>
            <w:tcW w:w="400" w:type="dxa"/>
            <w:noWrap/>
            <w:vAlign w:val="bottom"/>
            <w:hideMark/>
          </w:tcPr>
          <w:p w14:paraId="6232A98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0.52 </w:t>
            </w:r>
          </w:p>
        </w:tc>
        <w:tc>
          <w:tcPr>
            <w:tcW w:w="400" w:type="dxa"/>
            <w:noWrap/>
            <w:vAlign w:val="bottom"/>
            <w:hideMark/>
          </w:tcPr>
          <w:p w14:paraId="4C9E8CC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0.44 </w:t>
            </w:r>
          </w:p>
        </w:tc>
        <w:tc>
          <w:tcPr>
            <w:tcW w:w="400" w:type="dxa"/>
            <w:noWrap/>
            <w:vAlign w:val="bottom"/>
            <w:hideMark/>
          </w:tcPr>
          <w:p w14:paraId="798B042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0.36 </w:t>
            </w:r>
          </w:p>
        </w:tc>
        <w:tc>
          <w:tcPr>
            <w:tcW w:w="400" w:type="dxa"/>
            <w:noWrap/>
            <w:vAlign w:val="bottom"/>
            <w:hideMark/>
          </w:tcPr>
          <w:p w14:paraId="652C55C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0.29 </w:t>
            </w:r>
          </w:p>
        </w:tc>
        <w:tc>
          <w:tcPr>
            <w:tcW w:w="400" w:type="dxa"/>
            <w:noWrap/>
            <w:vAlign w:val="bottom"/>
            <w:hideMark/>
          </w:tcPr>
          <w:p w14:paraId="70E3202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0.26 </w:t>
            </w:r>
          </w:p>
        </w:tc>
        <w:tc>
          <w:tcPr>
            <w:tcW w:w="400" w:type="dxa"/>
            <w:noWrap/>
            <w:vAlign w:val="bottom"/>
            <w:hideMark/>
          </w:tcPr>
          <w:p w14:paraId="54569F1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0.24 </w:t>
            </w:r>
          </w:p>
        </w:tc>
        <w:tc>
          <w:tcPr>
            <w:tcW w:w="400" w:type="dxa"/>
            <w:noWrap/>
            <w:vAlign w:val="bottom"/>
            <w:hideMark/>
          </w:tcPr>
          <w:p w14:paraId="1A21098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0.21 </w:t>
            </w:r>
          </w:p>
        </w:tc>
        <w:tc>
          <w:tcPr>
            <w:tcW w:w="400" w:type="dxa"/>
            <w:noWrap/>
            <w:vAlign w:val="bottom"/>
            <w:hideMark/>
          </w:tcPr>
          <w:p w14:paraId="0078067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0.19 </w:t>
            </w:r>
          </w:p>
        </w:tc>
        <w:tc>
          <w:tcPr>
            <w:tcW w:w="400" w:type="dxa"/>
            <w:noWrap/>
            <w:vAlign w:val="bottom"/>
            <w:hideMark/>
          </w:tcPr>
          <w:p w14:paraId="179BFAF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0.17 </w:t>
            </w:r>
          </w:p>
        </w:tc>
        <w:tc>
          <w:tcPr>
            <w:tcW w:w="400" w:type="dxa"/>
            <w:noWrap/>
            <w:vAlign w:val="bottom"/>
            <w:hideMark/>
          </w:tcPr>
          <w:p w14:paraId="55F6938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0.16 </w:t>
            </w:r>
          </w:p>
        </w:tc>
        <w:tc>
          <w:tcPr>
            <w:tcW w:w="400" w:type="dxa"/>
            <w:noWrap/>
            <w:vAlign w:val="bottom"/>
            <w:hideMark/>
          </w:tcPr>
          <w:p w14:paraId="6F861B7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0.14 </w:t>
            </w:r>
          </w:p>
        </w:tc>
        <w:tc>
          <w:tcPr>
            <w:tcW w:w="400" w:type="dxa"/>
            <w:noWrap/>
            <w:vAlign w:val="bottom"/>
            <w:hideMark/>
          </w:tcPr>
          <w:p w14:paraId="06D9553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0.13 </w:t>
            </w:r>
          </w:p>
        </w:tc>
        <w:tc>
          <w:tcPr>
            <w:tcW w:w="400" w:type="dxa"/>
            <w:noWrap/>
            <w:vAlign w:val="bottom"/>
            <w:hideMark/>
          </w:tcPr>
          <w:p w14:paraId="5AA5F71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0.11 </w:t>
            </w:r>
          </w:p>
        </w:tc>
        <w:tc>
          <w:tcPr>
            <w:tcW w:w="400" w:type="dxa"/>
            <w:noWrap/>
            <w:vAlign w:val="bottom"/>
            <w:hideMark/>
          </w:tcPr>
          <w:p w14:paraId="2C041ED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0.10 </w:t>
            </w:r>
          </w:p>
        </w:tc>
        <w:tc>
          <w:tcPr>
            <w:tcW w:w="400" w:type="dxa"/>
            <w:noWrap/>
            <w:vAlign w:val="bottom"/>
            <w:hideMark/>
          </w:tcPr>
          <w:p w14:paraId="35200BE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0.09 </w:t>
            </w:r>
          </w:p>
        </w:tc>
        <w:tc>
          <w:tcPr>
            <w:tcW w:w="400" w:type="dxa"/>
            <w:noWrap/>
            <w:vAlign w:val="bottom"/>
            <w:hideMark/>
          </w:tcPr>
          <w:p w14:paraId="29746E3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0.08 </w:t>
            </w:r>
          </w:p>
        </w:tc>
        <w:tc>
          <w:tcPr>
            <w:tcW w:w="440" w:type="dxa"/>
            <w:noWrap/>
            <w:vAlign w:val="bottom"/>
            <w:hideMark/>
          </w:tcPr>
          <w:p w14:paraId="72B3EAC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0.07 </w:t>
            </w:r>
          </w:p>
        </w:tc>
        <w:tc>
          <w:tcPr>
            <w:tcW w:w="400" w:type="dxa"/>
            <w:noWrap/>
            <w:vAlign w:val="bottom"/>
            <w:hideMark/>
          </w:tcPr>
          <w:p w14:paraId="7B43794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0.07 </w:t>
            </w:r>
          </w:p>
        </w:tc>
        <w:tc>
          <w:tcPr>
            <w:tcW w:w="400" w:type="dxa"/>
            <w:noWrap/>
            <w:vAlign w:val="bottom"/>
            <w:hideMark/>
          </w:tcPr>
          <w:p w14:paraId="668FE19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0.06 </w:t>
            </w:r>
          </w:p>
        </w:tc>
        <w:tc>
          <w:tcPr>
            <w:tcW w:w="400" w:type="dxa"/>
            <w:noWrap/>
            <w:vAlign w:val="bottom"/>
            <w:hideMark/>
          </w:tcPr>
          <w:p w14:paraId="38CD7CF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0.05 </w:t>
            </w:r>
          </w:p>
        </w:tc>
        <w:tc>
          <w:tcPr>
            <w:tcW w:w="400" w:type="dxa"/>
            <w:noWrap/>
            <w:vAlign w:val="bottom"/>
            <w:hideMark/>
          </w:tcPr>
          <w:p w14:paraId="3E403B9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0.05 </w:t>
            </w:r>
          </w:p>
        </w:tc>
        <w:tc>
          <w:tcPr>
            <w:tcW w:w="460" w:type="dxa"/>
            <w:noWrap/>
            <w:vAlign w:val="bottom"/>
            <w:hideMark/>
          </w:tcPr>
          <w:p w14:paraId="413BEA1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0.04 </w:t>
            </w:r>
          </w:p>
        </w:tc>
      </w:tr>
      <w:tr w:rsidR="0048224E" w:rsidRPr="00707F6D" w14:paraId="049EB7E7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72A7E97A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2EB4F1F2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5,000 to 5,999</w:t>
            </w:r>
          </w:p>
        </w:tc>
        <w:tc>
          <w:tcPr>
            <w:tcW w:w="680" w:type="dxa"/>
            <w:noWrap/>
            <w:vAlign w:val="bottom"/>
            <w:hideMark/>
          </w:tcPr>
          <w:p w14:paraId="6EB297D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0.95 </w:t>
            </w:r>
          </w:p>
        </w:tc>
        <w:tc>
          <w:tcPr>
            <w:tcW w:w="900" w:type="dxa"/>
            <w:noWrap/>
            <w:vAlign w:val="bottom"/>
            <w:hideMark/>
          </w:tcPr>
          <w:p w14:paraId="5479206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0.95 </w:t>
            </w:r>
          </w:p>
        </w:tc>
        <w:tc>
          <w:tcPr>
            <w:tcW w:w="400" w:type="dxa"/>
            <w:noWrap/>
            <w:vAlign w:val="bottom"/>
            <w:hideMark/>
          </w:tcPr>
          <w:p w14:paraId="45DBDF1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0.87 </w:t>
            </w:r>
          </w:p>
        </w:tc>
        <w:tc>
          <w:tcPr>
            <w:tcW w:w="400" w:type="dxa"/>
            <w:noWrap/>
            <w:vAlign w:val="bottom"/>
            <w:hideMark/>
          </w:tcPr>
          <w:p w14:paraId="1F0B260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0.82 </w:t>
            </w:r>
          </w:p>
        </w:tc>
        <w:tc>
          <w:tcPr>
            <w:tcW w:w="400" w:type="dxa"/>
            <w:noWrap/>
            <w:vAlign w:val="bottom"/>
            <w:hideMark/>
          </w:tcPr>
          <w:p w14:paraId="09BE301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0.76 </w:t>
            </w:r>
          </w:p>
        </w:tc>
        <w:tc>
          <w:tcPr>
            <w:tcW w:w="400" w:type="dxa"/>
            <w:noWrap/>
            <w:vAlign w:val="bottom"/>
            <w:hideMark/>
          </w:tcPr>
          <w:p w14:paraId="604689A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0.60 </w:t>
            </w:r>
          </w:p>
        </w:tc>
        <w:tc>
          <w:tcPr>
            <w:tcW w:w="400" w:type="dxa"/>
            <w:noWrap/>
            <w:vAlign w:val="bottom"/>
            <w:hideMark/>
          </w:tcPr>
          <w:p w14:paraId="0D1C0CE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0.52 </w:t>
            </w:r>
          </w:p>
        </w:tc>
        <w:tc>
          <w:tcPr>
            <w:tcW w:w="400" w:type="dxa"/>
            <w:noWrap/>
            <w:vAlign w:val="bottom"/>
            <w:hideMark/>
          </w:tcPr>
          <w:p w14:paraId="08280B6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0.44 </w:t>
            </w:r>
          </w:p>
        </w:tc>
        <w:tc>
          <w:tcPr>
            <w:tcW w:w="400" w:type="dxa"/>
            <w:noWrap/>
            <w:vAlign w:val="bottom"/>
            <w:hideMark/>
          </w:tcPr>
          <w:p w14:paraId="034B4B1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0.36 </w:t>
            </w:r>
          </w:p>
        </w:tc>
        <w:tc>
          <w:tcPr>
            <w:tcW w:w="400" w:type="dxa"/>
            <w:noWrap/>
            <w:vAlign w:val="bottom"/>
            <w:hideMark/>
          </w:tcPr>
          <w:p w14:paraId="7A8B5EF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0.30 </w:t>
            </w:r>
          </w:p>
        </w:tc>
        <w:tc>
          <w:tcPr>
            <w:tcW w:w="400" w:type="dxa"/>
            <w:noWrap/>
            <w:vAlign w:val="bottom"/>
            <w:hideMark/>
          </w:tcPr>
          <w:p w14:paraId="4FC6B50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0.27 </w:t>
            </w:r>
          </w:p>
        </w:tc>
        <w:tc>
          <w:tcPr>
            <w:tcW w:w="400" w:type="dxa"/>
            <w:noWrap/>
            <w:vAlign w:val="bottom"/>
            <w:hideMark/>
          </w:tcPr>
          <w:p w14:paraId="151C684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0.25 </w:t>
            </w:r>
          </w:p>
        </w:tc>
        <w:tc>
          <w:tcPr>
            <w:tcW w:w="400" w:type="dxa"/>
            <w:noWrap/>
            <w:vAlign w:val="bottom"/>
            <w:hideMark/>
          </w:tcPr>
          <w:p w14:paraId="7DD81F6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0.22 </w:t>
            </w:r>
          </w:p>
        </w:tc>
        <w:tc>
          <w:tcPr>
            <w:tcW w:w="400" w:type="dxa"/>
            <w:noWrap/>
            <w:vAlign w:val="bottom"/>
            <w:hideMark/>
          </w:tcPr>
          <w:p w14:paraId="6739056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0.20 </w:t>
            </w:r>
          </w:p>
        </w:tc>
        <w:tc>
          <w:tcPr>
            <w:tcW w:w="400" w:type="dxa"/>
            <w:noWrap/>
            <w:vAlign w:val="bottom"/>
            <w:hideMark/>
          </w:tcPr>
          <w:p w14:paraId="11907A8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0.19 </w:t>
            </w:r>
          </w:p>
        </w:tc>
        <w:tc>
          <w:tcPr>
            <w:tcW w:w="400" w:type="dxa"/>
            <w:noWrap/>
            <w:vAlign w:val="bottom"/>
            <w:hideMark/>
          </w:tcPr>
          <w:p w14:paraId="6EB8BB5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0.17 </w:t>
            </w:r>
          </w:p>
        </w:tc>
        <w:tc>
          <w:tcPr>
            <w:tcW w:w="400" w:type="dxa"/>
            <w:noWrap/>
            <w:vAlign w:val="bottom"/>
            <w:hideMark/>
          </w:tcPr>
          <w:p w14:paraId="3FF905C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0.15 </w:t>
            </w:r>
          </w:p>
        </w:tc>
        <w:tc>
          <w:tcPr>
            <w:tcW w:w="400" w:type="dxa"/>
            <w:noWrap/>
            <w:vAlign w:val="bottom"/>
            <w:hideMark/>
          </w:tcPr>
          <w:p w14:paraId="4F605EA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0.14 </w:t>
            </w:r>
          </w:p>
        </w:tc>
        <w:tc>
          <w:tcPr>
            <w:tcW w:w="400" w:type="dxa"/>
            <w:noWrap/>
            <w:vAlign w:val="bottom"/>
            <w:hideMark/>
          </w:tcPr>
          <w:p w14:paraId="3F1C8DC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0.13 </w:t>
            </w:r>
          </w:p>
        </w:tc>
        <w:tc>
          <w:tcPr>
            <w:tcW w:w="400" w:type="dxa"/>
            <w:noWrap/>
            <w:vAlign w:val="bottom"/>
            <w:hideMark/>
          </w:tcPr>
          <w:p w14:paraId="4576F17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0.12 </w:t>
            </w:r>
          </w:p>
        </w:tc>
        <w:tc>
          <w:tcPr>
            <w:tcW w:w="400" w:type="dxa"/>
            <w:noWrap/>
            <w:vAlign w:val="bottom"/>
            <w:hideMark/>
          </w:tcPr>
          <w:p w14:paraId="7F1A3F9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0.11 </w:t>
            </w:r>
          </w:p>
        </w:tc>
        <w:tc>
          <w:tcPr>
            <w:tcW w:w="400" w:type="dxa"/>
            <w:noWrap/>
            <w:vAlign w:val="bottom"/>
            <w:hideMark/>
          </w:tcPr>
          <w:p w14:paraId="2D066A2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0.10 </w:t>
            </w:r>
          </w:p>
        </w:tc>
        <w:tc>
          <w:tcPr>
            <w:tcW w:w="440" w:type="dxa"/>
            <w:noWrap/>
            <w:vAlign w:val="bottom"/>
            <w:hideMark/>
          </w:tcPr>
          <w:p w14:paraId="6A2271F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0.09 </w:t>
            </w:r>
          </w:p>
        </w:tc>
        <w:tc>
          <w:tcPr>
            <w:tcW w:w="400" w:type="dxa"/>
            <w:noWrap/>
            <w:vAlign w:val="bottom"/>
            <w:hideMark/>
          </w:tcPr>
          <w:p w14:paraId="467A115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0.08 </w:t>
            </w:r>
          </w:p>
        </w:tc>
        <w:tc>
          <w:tcPr>
            <w:tcW w:w="400" w:type="dxa"/>
            <w:noWrap/>
            <w:vAlign w:val="bottom"/>
            <w:hideMark/>
          </w:tcPr>
          <w:p w14:paraId="53F88BA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0.07 </w:t>
            </w:r>
          </w:p>
        </w:tc>
        <w:tc>
          <w:tcPr>
            <w:tcW w:w="400" w:type="dxa"/>
            <w:noWrap/>
            <w:vAlign w:val="bottom"/>
            <w:hideMark/>
          </w:tcPr>
          <w:p w14:paraId="0111627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0.07 </w:t>
            </w:r>
          </w:p>
        </w:tc>
        <w:tc>
          <w:tcPr>
            <w:tcW w:w="400" w:type="dxa"/>
            <w:noWrap/>
            <w:vAlign w:val="bottom"/>
            <w:hideMark/>
          </w:tcPr>
          <w:p w14:paraId="12FBA4A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0.06 </w:t>
            </w:r>
          </w:p>
        </w:tc>
        <w:tc>
          <w:tcPr>
            <w:tcW w:w="460" w:type="dxa"/>
            <w:noWrap/>
            <w:vAlign w:val="bottom"/>
            <w:hideMark/>
          </w:tcPr>
          <w:p w14:paraId="5AE7AB2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0.05 </w:t>
            </w:r>
          </w:p>
        </w:tc>
      </w:tr>
      <w:tr w:rsidR="0048224E" w:rsidRPr="00707F6D" w14:paraId="5AC0EE1B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5801CCEB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581F2F75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6,000 to 7,999</w:t>
            </w:r>
          </w:p>
        </w:tc>
        <w:tc>
          <w:tcPr>
            <w:tcW w:w="680" w:type="dxa"/>
            <w:noWrap/>
            <w:vAlign w:val="bottom"/>
            <w:hideMark/>
          </w:tcPr>
          <w:p w14:paraId="3F6C7E6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0.95 </w:t>
            </w:r>
          </w:p>
        </w:tc>
        <w:tc>
          <w:tcPr>
            <w:tcW w:w="900" w:type="dxa"/>
            <w:noWrap/>
            <w:vAlign w:val="bottom"/>
            <w:hideMark/>
          </w:tcPr>
          <w:p w14:paraId="403A52F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0.95 </w:t>
            </w:r>
          </w:p>
        </w:tc>
        <w:tc>
          <w:tcPr>
            <w:tcW w:w="400" w:type="dxa"/>
            <w:noWrap/>
            <w:vAlign w:val="bottom"/>
            <w:hideMark/>
          </w:tcPr>
          <w:p w14:paraId="188EB3B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0.87 </w:t>
            </w:r>
          </w:p>
        </w:tc>
        <w:tc>
          <w:tcPr>
            <w:tcW w:w="400" w:type="dxa"/>
            <w:noWrap/>
            <w:vAlign w:val="bottom"/>
            <w:hideMark/>
          </w:tcPr>
          <w:p w14:paraId="35922ED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0.82 </w:t>
            </w:r>
          </w:p>
        </w:tc>
        <w:tc>
          <w:tcPr>
            <w:tcW w:w="400" w:type="dxa"/>
            <w:noWrap/>
            <w:vAlign w:val="bottom"/>
            <w:hideMark/>
          </w:tcPr>
          <w:p w14:paraId="441C4F3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0.76 </w:t>
            </w:r>
          </w:p>
        </w:tc>
        <w:tc>
          <w:tcPr>
            <w:tcW w:w="400" w:type="dxa"/>
            <w:noWrap/>
            <w:vAlign w:val="bottom"/>
            <w:hideMark/>
          </w:tcPr>
          <w:p w14:paraId="0D16D72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0.60 </w:t>
            </w:r>
          </w:p>
        </w:tc>
        <w:tc>
          <w:tcPr>
            <w:tcW w:w="400" w:type="dxa"/>
            <w:noWrap/>
            <w:vAlign w:val="bottom"/>
            <w:hideMark/>
          </w:tcPr>
          <w:p w14:paraId="4048D08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0.52 </w:t>
            </w:r>
          </w:p>
        </w:tc>
        <w:tc>
          <w:tcPr>
            <w:tcW w:w="400" w:type="dxa"/>
            <w:noWrap/>
            <w:vAlign w:val="bottom"/>
            <w:hideMark/>
          </w:tcPr>
          <w:p w14:paraId="4474B15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0.44 </w:t>
            </w:r>
          </w:p>
        </w:tc>
        <w:tc>
          <w:tcPr>
            <w:tcW w:w="400" w:type="dxa"/>
            <w:noWrap/>
            <w:vAlign w:val="bottom"/>
            <w:hideMark/>
          </w:tcPr>
          <w:p w14:paraId="4BC36E4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0.36 </w:t>
            </w:r>
          </w:p>
        </w:tc>
        <w:tc>
          <w:tcPr>
            <w:tcW w:w="400" w:type="dxa"/>
            <w:noWrap/>
            <w:vAlign w:val="bottom"/>
            <w:hideMark/>
          </w:tcPr>
          <w:p w14:paraId="236B862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0.30 </w:t>
            </w:r>
          </w:p>
        </w:tc>
        <w:tc>
          <w:tcPr>
            <w:tcW w:w="400" w:type="dxa"/>
            <w:noWrap/>
            <w:vAlign w:val="bottom"/>
            <w:hideMark/>
          </w:tcPr>
          <w:p w14:paraId="6F0705A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0.28 </w:t>
            </w:r>
          </w:p>
        </w:tc>
        <w:tc>
          <w:tcPr>
            <w:tcW w:w="400" w:type="dxa"/>
            <w:noWrap/>
            <w:vAlign w:val="bottom"/>
            <w:hideMark/>
          </w:tcPr>
          <w:p w14:paraId="7B7180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0.25 </w:t>
            </w:r>
          </w:p>
        </w:tc>
        <w:tc>
          <w:tcPr>
            <w:tcW w:w="400" w:type="dxa"/>
            <w:noWrap/>
            <w:vAlign w:val="bottom"/>
            <w:hideMark/>
          </w:tcPr>
          <w:p w14:paraId="4C59F4C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0.23 </w:t>
            </w:r>
          </w:p>
        </w:tc>
        <w:tc>
          <w:tcPr>
            <w:tcW w:w="400" w:type="dxa"/>
            <w:noWrap/>
            <w:vAlign w:val="bottom"/>
            <w:hideMark/>
          </w:tcPr>
          <w:p w14:paraId="32103BE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0.21 </w:t>
            </w:r>
          </w:p>
        </w:tc>
        <w:tc>
          <w:tcPr>
            <w:tcW w:w="400" w:type="dxa"/>
            <w:noWrap/>
            <w:vAlign w:val="bottom"/>
            <w:hideMark/>
          </w:tcPr>
          <w:p w14:paraId="33D6DCF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0.19 </w:t>
            </w:r>
          </w:p>
        </w:tc>
        <w:tc>
          <w:tcPr>
            <w:tcW w:w="400" w:type="dxa"/>
            <w:noWrap/>
            <w:vAlign w:val="bottom"/>
            <w:hideMark/>
          </w:tcPr>
          <w:p w14:paraId="54E6E31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0.17 </w:t>
            </w:r>
          </w:p>
        </w:tc>
        <w:tc>
          <w:tcPr>
            <w:tcW w:w="400" w:type="dxa"/>
            <w:noWrap/>
            <w:vAlign w:val="bottom"/>
            <w:hideMark/>
          </w:tcPr>
          <w:p w14:paraId="38A2C58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0.16 </w:t>
            </w:r>
          </w:p>
        </w:tc>
        <w:tc>
          <w:tcPr>
            <w:tcW w:w="400" w:type="dxa"/>
            <w:noWrap/>
            <w:vAlign w:val="bottom"/>
            <w:hideMark/>
          </w:tcPr>
          <w:p w14:paraId="578042D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0.14 </w:t>
            </w:r>
          </w:p>
        </w:tc>
        <w:tc>
          <w:tcPr>
            <w:tcW w:w="400" w:type="dxa"/>
            <w:noWrap/>
            <w:vAlign w:val="bottom"/>
            <w:hideMark/>
          </w:tcPr>
          <w:p w14:paraId="6E908BB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0.13 </w:t>
            </w:r>
          </w:p>
        </w:tc>
        <w:tc>
          <w:tcPr>
            <w:tcW w:w="400" w:type="dxa"/>
            <w:noWrap/>
            <w:vAlign w:val="bottom"/>
            <w:hideMark/>
          </w:tcPr>
          <w:p w14:paraId="3A4DD1D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0.12 </w:t>
            </w:r>
          </w:p>
        </w:tc>
        <w:tc>
          <w:tcPr>
            <w:tcW w:w="400" w:type="dxa"/>
            <w:noWrap/>
            <w:vAlign w:val="bottom"/>
            <w:hideMark/>
          </w:tcPr>
          <w:p w14:paraId="5678DD0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0.11 </w:t>
            </w:r>
          </w:p>
        </w:tc>
        <w:tc>
          <w:tcPr>
            <w:tcW w:w="400" w:type="dxa"/>
            <w:noWrap/>
            <w:vAlign w:val="bottom"/>
            <w:hideMark/>
          </w:tcPr>
          <w:p w14:paraId="75C45C4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0.10 </w:t>
            </w:r>
          </w:p>
        </w:tc>
        <w:tc>
          <w:tcPr>
            <w:tcW w:w="440" w:type="dxa"/>
            <w:noWrap/>
            <w:vAlign w:val="bottom"/>
            <w:hideMark/>
          </w:tcPr>
          <w:p w14:paraId="091466D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0.09 </w:t>
            </w:r>
          </w:p>
        </w:tc>
        <w:tc>
          <w:tcPr>
            <w:tcW w:w="400" w:type="dxa"/>
            <w:noWrap/>
            <w:vAlign w:val="bottom"/>
            <w:hideMark/>
          </w:tcPr>
          <w:p w14:paraId="6EB8DF6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0.08 </w:t>
            </w:r>
          </w:p>
        </w:tc>
        <w:tc>
          <w:tcPr>
            <w:tcW w:w="400" w:type="dxa"/>
            <w:noWrap/>
            <w:vAlign w:val="bottom"/>
            <w:hideMark/>
          </w:tcPr>
          <w:p w14:paraId="455F41D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0.07 </w:t>
            </w:r>
          </w:p>
        </w:tc>
        <w:tc>
          <w:tcPr>
            <w:tcW w:w="400" w:type="dxa"/>
            <w:noWrap/>
            <w:vAlign w:val="bottom"/>
            <w:hideMark/>
          </w:tcPr>
          <w:p w14:paraId="726DC39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0.07 </w:t>
            </w:r>
          </w:p>
        </w:tc>
        <w:tc>
          <w:tcPr>
            <w:tcW w:w="400" w:type="dxa"/>
            <w:noWrap/>
            <w:vAlign w:val="bottom"/>
            <w:hideMark/>
          </w:tcPr>
          <w:p w14:paraId="77F6A7E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0.06 </w:t>
            </w:r>
          </w:p>
        </w:tc>
        <w:tc>
          <w:tcPr>
            <w:tcW w:w="460" w:type="dxa"/>
            <w:noWrap/>
            <w:vAlign w:val="bottom"/>
            <w:hideMark/>
          </w:tcPr>
          <w:p w14:paraId="4C93BCD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0.06 </w:t>
            </w:r>
          </w:p>
        </w:tc>
      </w:tr>
      <w:tr w:rsidR="0048224E" w:rsidRPr="00707F6D" w14:paraId="68BF27A3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367B65C4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36FBCF85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8,000 to 9,999</w:t>
            </w:r>
          </w:p>
        </w:tc>
        <w:tc>
          <w:tcPr>
            <w:tcW w:w="680" w:type="dxa"/>
            <w:noWrap/>
            <w:vAlign w:val="bottom"/>
            <w:hideMark/>
          </w:tcPr>
          <w:p w14:paraId="7554E77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0.95 </w:t>
            </w:r>
          </w:p>
        </w:tc>
        <w:tc>
          <w:tcPr>
            <w:tcW w:w="900" w:type="dxa"/>
            <w:noWrap/>
            <w:vAlign w:val="bottom"/>
            <w:hideMark/>
          </w:tcPr>
          <w:p w14:paraId="5540013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0.95 </w:t>
            </w:r>
          </w:p>
        </w:tc>
        <w:tc>
          <w:tcPr>
            <w:tcW w:w="400" w:type="dxa"/>
            <w:noWrap/>
            <w:vAlign w:val="bottom"/>
            <w:hideMark/>
          </w:tcPr>
          <w:p w14:paraId="137B7E1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0.87 </w:t>
            </w:r>
          </w:p>
        </w:tc>
        <w:tc>
          <w:tcPr>
            <w:tcW w:w="400" w:type="dxa"/>
            <w:noWrap/>
            <w:vAlign w:val="bottom"/>
            <w:hideMark/>
          </w:tcPr>
          <w:p w14:paraId="03A1DDE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0.82 </w:t>
            </w:r>
          </w:p>
        </w:tc>
        <w:tc>
          <w:tcPr>
            <w:tcW w:w="400" w:type="dxa"/>
            <w:noWrap/>
            <w:vAlign w:val="bottom"/>
            <w:hideMark/>
          </w:tcPr>
          <w:p w14:paraId="73CB9A3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0.76 </w:t>
            </w:r>
          </w:p>
        </w:tc>
        <w:tc>
          <w:tcPr>
            <w:tcW w:w="400" w:type="dxa"/>
            <w:noWrap/>
            <w:vAlign w:val="bottom"/>
            <w:hideMark/>
          </w:tcPr>
          <w:p w14:paraId="64E76CD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0.60 </w:t>
            </w:r>
          </w:p>
        </w:tc>
        <w:tc>
          <w:tcPr>
            <w:tcW w:w="400" w:type="dxa"/>
            <w:noWrap/>
            <w:vAlign w:val="bottom"/>
            <w:hideMark/>
          </w:tcPr>
          <w:p w14:paraId="1D477DE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0.52 </w:t>
            </w:r>
          </w:p>
        </w:tc>
        <w:tc>
          <w:tcPr>
            <w:tcW w:w="400" w:type="dxa"/>
            <w:noWrap/>
            <w:vAlign w:val="bottom"/>
            <w:hideMark/>
          </w:tcPr>
          <w:p w14:paraId="5AB5BBD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0.44 </w:t>
            </w:r>
          </w:p>
        </w:tc>
        <w:tc>
          <w:tcPr>
            <w:tcW w:w="400" w:type="dxa"/>
            <w:noWrap/>
            <w:vAlign w:val="bottom"/>
            <w:hideMark/>
          </w:tcPr>
          <w:p w14:paraId="08F323E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0.37 </w:t>
            </w:r>
          </w:p>
        </w:tc>
        <w:tc>
          <w:tcPr>
            <w:tcW w:w="400" w:type="dxa"/>
            <w:noWrap/>
            <w:vAlign w:val="bottom"/>
            <w:hideMark/>
          </w:tcPr>
          <w:p w14:paraId="72B5531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0.31 </w:t>
            </w:r>
          </w:p>
        </w:tc>
        <w:tc>
          <w:tcPr>
            <w:tcW w:w="400" w:type="dxa"/>
            <w:noWrap/>
            <w:vAlign w:val="bottom"/>
            <w:hideMark/>
          </w:tcPr>
          <w:p w14:paraId="3141BB6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0.28 </w:t>
            </w:r>
          </w:p>
        </w:tc>
        <w:tc>
          <w:tcPr>
            <w:tcW w:w="400" w:type="dxa"/>
            <w:noWrap/>
            <w:vAlign w:val="bottom"/>
            <w:hideMark/>
          </w:tcPr>
          <w:p w14:paraId="41C01A3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0.26 </w:t>
            </w:r>
          </w:p>
        </w:tc>
        <w:tc>
          <w:tcPr>
            <w:tcW w:w="400" w:type="dxa"/>
            <w:noWrap/>
            <w:vAlign w:val="bottom"/>
            <w:hideMark/>
          </w:tcPr>
          <w:p w14:paraId="01BB879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0.24 </w:t>
            </w:r>
          </w:p>
        </w:tc>
        <w:tc>
          <w:tcPr>
            <w:tcW w:w="400" w:type="dxa"/>
            <w:noWrap/>
            <w:vAlign w:val="bottom"/>
            <w:hideMark/>
          </w:tcPr>
          <w:p w14:paraId="124DF8F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0.22 </w:t>
            </w:r>
          </w:p>
        </w:tc>
        <w:tc>
          <w:tcPr>
            <w:tcW w:w="400" w:type="dxa"/>
            <w:noWrap/>
            <w:vAlign w:val="bottom"/>
            <w:hideMark/>
          </w:tcPr>
          <w:p w14:paraId="5453C86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0.20 </w:t>
            </w:r>
          </w:p>
        </w:tc>
        <w:tc>
          <w:tcPr>
            <w:tcW w:w="400" w:type="dxa"/>
            <w:noWrap/>
            <w:vAlign w:val="bottom"/>
            <w:hideMark/>
          </w:tcPr>
          <w:p w14:paraId="2D3D327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0.19 </w:t>
            </w:r>
          </w:p>
        </w:tc>
        <w:tc>
          <w:tcPr>
            <w:tcW w:w="400" w:type="dxa"/>
            <w:noWrap/>
            <w:vAlign w:val="bottom"/>
            <w:hideMark/>
          </w:tcPr>
          <w:p w14:paraId="1FC6383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0.17 </w:t>
            </w:r>
          </w:p>
        </w:tc>
        <w:tc>
          <w:tcPr>
            <w:tcW w:w="400" w:type="dxa"/>
            <w:noWrap/>
            <w:vAlign w:val="bottom"/>
            <w:hideMark/>
          </w:tcPr>
          <w:p w14:paraId="1267F4F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0.16 </w:t>
            </w:r>
          </w:p>
        </w:tc>
        <w:tc>
          <w:tcPr>
            <w:tcW w:w="400" w:type="dxa"/>
            <w:noWrap/>
            <w:vAlign w:val="bottom"/>
            <w:hideMark/>
          </w:tcPr>
          <w:p w14:paraId="392D972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0.15 </w:t>
            </w:r>
          </w:p>
        </w:tc>
        <w:tc>
          <w:tcPr>
            <w:tcW w:w="400" w:type="dxa"/>
            <w:noWrap/>
            <w:vAlign w:val="bottom"/>
            <w:hideMark/>
          </w:tcPr>
          <w:p w14:paraId="250C6A7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0.13 </w:t>
            </w:r>
          </w:p>
        </w:tc>
        <w:tc>
          <w:tcPr>
            <w:tcW w:w="400" w:type="dxa"/>
            <w:noWrap/>
            <w:vAlign w:val="bottom"/>
            <w:hideMark/>
          </w:tcPr>
          <w:p w14:paraId="685D330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0.12 </w:t>
            </w:r>
          </w:p>
        </w:tc>
        <w:tc>
          <w:tcPr>
            <w:tcW w:w="400" w:type="dxa"/>
            <w:noWrap/>
            <w:vAlign w:val="bottom"/>
            <w:hideMark/>
          </w:tcPr>
          <w:p w14:paraId="5A7B0DD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0.11 </w:t>
            </w:r>
          </w:p>
        </w:tc>
        <w:tc>
          <w:tcPr>
            <w:tcW w:w="440" w:type="dxa"/>
            <w:noWrap/>
            <w:vAlign w:val="bottom"/>
            <w:hideMark/>
          </w:tcPr>
          <w:p w14:paraId="3DCF1F2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0.10 </w:t>
            </w:r>
          </w:p>
        </w:tc>
        <w:tc>
          <w:tcPr>
            <w:tcW w:w="400" w:type="dxa"/>
            <w:noWrap/>
            <w:vAlign w:val="bottom"/>
            <w:hideMark/>
          </w:tcPr>
          <w:p w14:paraId="4DEB663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0.10 </w:t>
            </w:r>
          </w:p>
        </w:tc>
        <w:tc>
          <w:tcPr>
            <w:tcW w:w="400" w:type="dxa"/>
            <w:noWrap/>
            <w:vAlign w:val="bottom"/>
            <w:hideMark/>
          </w:tcPr>
          <w:p w14:paraId="5ABD7BF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0.09 </w:t>
            </w:r>
          </w:p>
        </w:tc>
        <w:tc>
          <w:tcPr>
            <w:tcW w:w="400" w:type="dxa"/>
            <w:noWrap/>
            <w:vAlign w:val="bottom"/>
            <w:hideMark/>
          </w:tcPr>
          <w:p w14:paraId="324A663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0.08 </w:t>
            </w:r>
          </w:p>
        </w:tc>
        <w:tc>
          <w:tcPr>
            <w:tcW w:w="400" w:type="dxa"/>
            <w:noWrap/>
            <w:vAlign w:val="bottom"/>
            <w:hideMark/>
          </w:tcPr>
          <w:p w14:paraId="6B40F70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0.07 </w:t>
            </w:r>
          </w:p>
        </w:tc>
        <w:tc>
          <w:tcPr>
            <w:tcW w:w="460" w:type="dxa"/>
            <w:noWrap/>
            <w:vAlign w:val="bottom"/>
            <w:hideMark/>
          </w:tcPr>
          <w:p w14:paraId="365151E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0.07 </w:t>
            </w:r>
          </w:p>
        </w:tc>
      </w:tr>
      <w:tr w:rsidR="0048224E" w:rsidRPr="00707F6D" w14:paraId="341A3F51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08607E92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78E45F28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10,000 to 11,999</w:t>
            </w:r>
          </w:p>
        </w:tc>
        <w:tc>
          <w:tcPr>
            <w:tcW w:w="680" w:type="dxa"/>
            <w:noWrap/>
            <w:vAlign w:val="bottom"/>
            <w:hideMark/>
          </w:tcPr>
          <w:p w14:paraId="6C23839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0.95 </w:t>
            </w:r>
          </w:p>
        </w:tc>
        <w:tc>
          <w:tcPr>
            <w:tcW w:w="900" w:type="dxa"/>
            <w:noWrap/>
            <w:vAlign w:val="bottom"/>
            <w:hideMark/>
          </w:tcPr>
          <w:p w14:paraId="297CB7B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0.95 </w:t>
            </w:r>
          </w:p>
        </w:tc>
        <w:tc>
          <w:tcPr>
            <w:tcW w:w="400" w:type="dxa"/>
            <w:noWrap/>
            <w:vAlign w:val="bottom"/>
            <w:hideMark/>
          </w:tcPr>
          <w:p w14:paraId="30A18CD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0.87 </w:t>
            </w:r>
          </w:p>
        </w:tc>
        <w:tc>
          <w:tcPr>
            <w:tcW w:w="400" w:type="dxa"/>
            <w:noWrap/>
            <w:vAlign w:val="bottom"/>
            <w:hideMark/>
          </w:tcPr>
          <w:p w14:paraId="40A4593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0.82 </w:t>
            </w:r>
          </w:p>
        </w:tc>
        <w:tc>
          <w:tcPr>
            <w:tcW w:w="400" w:type="dxa"/>
            <w:noWrap/>
            <w:vAlign w:val="bottom"/>
            <w:hideMark/>
          </w:tcPr>
          <w:p w14:paraId="7BFF4F4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0.76 </w:t>
            </w:r>
          </w:p>
        </w:tc>
        <w:tc>
          <w:tcPr>
            <w:tcW w:w="400" w:type="dxa"/>
            <w:noWrap/>
            <w:vAlign w:val="bottom"/>
            <w:hideMark/>
          </w:tcPr>
          <w:p w14:paraId="0C91F8E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0.60 </w:t>
            </w:r>
          </w:p>
        </w:tc>
        <w:tc>
          <w:tcPr>
            <w:tcW w:w="400" w:type="dxa"/>
            <w:noWrap/>
            <w:vAlign w:val="bottom"/>
            <w:hideMark/>
          </w:tcPr>
          <w:p w14:paraId="57070ED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0.52 </w:t>
            </w:r>
          </w:p>
        </w:tc>
        <w:tc>
          <w:tcPr>
            <w:tcW w:w="400" w:type="dxa"/>
            <w:noWrap/>
            <w:vAlign w:val="bottom"/>
            <w:hideMark/>
          </w:tcPr>
          <w:p w14:paraId="44D0FBD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0.44 </w:t>
            </w:r>
          </w:p>
        </w:tc>
        <w:tc>
          <w:tcPr>
            <w:tcW w:w="400" w:type="dxa"/>
            <w:noWrap/>
            <w:vAlign w:val="bottom"/>
            <w:hideMark/>
          </w:tcPr>
          <w:p w14:paraId="20592CC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0.37 </w:t>
            </w:r>
          </w:p>
        </w:tc>
        <w:tc>
          <w:tcPr>
            <w:tcW w:w="400" w:type="dxa"/>
            <w:noWrap/>
            <w:vAlign w:val="bottom"/>
            <w:hideMark/>
          </w:tcPr>
          <w:p w14:paraId="1816F24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0.32 </w:t>
            </w:r>
          </w:p>
        </w:tc>
        <w:tc>
          <w:tcPr>
            <w:tcW w:w="400" w:type="dxa"/>
            <w:noWrap/>
            <w:vAlign w:val="bottom"/>
            <w:hideMark/>
          </w:tcPr>
          <w:p w14:paraId="43598BE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0.29 </w:t>
            </w:r>
          </w:p>
        </w:tc>
        <w:tc>
          <w:tcPr>
            <w:tcW w:w="400" w:type="dxa"/>
            <w:noWrap/>
            <w:vAlign w:val="bottom"/>
            <w:hideMark/>
          </w:tcPr>
          <w:p w14:paraId="5D58C4E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0.27 </w:t>
            </w:r>
          </w:p>
        </w:tc>
        <w:tc>
          <w:tcPr>
            <w:tcW w:w="400" w:type="dxa"/>
            <w:noWrap/>
            <w:vAlign w:val="bottom"/>
            <w:hideMark/>
          </w:tcPr>
          <w:p w14:paraId="3187B82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0.25 </w:t>
            </w:r>
          </w:p>
        </w:tc>
        <w:tc>
          <w:tcPr>
            <w:tcW w:w="400" w:type="dxa"/>
            <w:noWrap/>
            <w:vAlign w:val="bottom"/>
            <w:hideMark/>
          </w:tcPr>
          <w:p w14:paraId="3EB073E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0.23 </w:t>
            </w:r>
          </w:p>
        </w:tc>
        <w:tc>
          <w:tcPr>
            <w:tcW w:w="400" w:type="dxa"/>
            <w:noWrap/>
            <w:vAlign w:val="bottom"/>
            <w:hideMark/>
          </w:tcPr>
          <w:p w14:paraId="125B468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0.22 </w:t>
            </w:r>
          </w:p>
        </w:tc>
        <w:tc>
          <w:tcPr>
            <w:tcW w:w="400" w:type="dxa"/>
            <w:noWrap/>
            <w:vAlign w:val="bottom"/>
            <w:hideMark/>
          </w:tcPr>
          <w:p w14:paraId="52AE5CB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0.20 </w:t>
            </w:r>
          </w:p>
        </w:tc>
        <w:tc>
          <w:tcPr>
            <w:tcW w:w="400" w:type="dxa"/>
            <w:noWrap/>
            <w:vAlign w:val="bottom"/>
            <w:hideMark/>
          </w:tcPr>
          <w:p w14:paraId="062711D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0.19 </w:t>
            </w:r>
          </w:p>
        </w:tc>
        <w:tc>
          <w:tcPr>
            <w:tcW w:w="400" w:type="dxa"/>
            <w:noWrap/>
            <w:vAlign w:val="bottom"/>
            <w:hideMark/>
          </w:tcPr>
          <w:p w14:paraId="23E39A7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0.17 </w:t>
            </w:r>
          </w:p>
        </w:tc>
        <w:tc>
          <w:tcPr>
            <w:tcW w:w="400" w:type="dxa"/>
            <w:noWrap/>
            <w:vAlign w:val="bottom"/>
            <w:hideMark/>
          </w:tcPr>
          <w:p w14:paraId="6DAA177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0.16 </w:t>
            </w:r>
          </w:p>
        </w:tc>
        <w:tc>
          <w:tcPr>
            <w:tcW w:w="400" w:type="dxa"/>
            <w:noWrap/>
            <w:vAlign w:val="bottom"/>
            <w:hideMark/>
          </w:tcPr>
          <w:p w14:paraId="3152B4E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0.15 </w:t>
            </w:r>
          </w:p>
        </w:tc>
        <w:tc>
          <w:tcPr>
            <w:tcW w:w="400" w:type="dxa"/>
            <w:noWrap/>
            <w:vAlign w:val="bottom"/>
            <w:hideMark/>
          </w:tcPr>
          <w:p w14:paraId="4CF1D96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0.14 </w:t>
            </w:r>
          </w:p>
        </w:tc>
        <w:tc>
          <w:tcPr>
            <w:tcW w:w="400" w:type="dxa"/>
            <w:noWrap/>
            <w:vAlign w:val="bottom"/>
            <w:hideMark/>
          </w:tcPr>
          <w:p w14:paraId="752E311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0.13 </w:t>
            </w:r>
          </w:p>
        </w:tc>
        <w:tc>
          <w:tcPr>
            <w:tcW w:w="440" w:type="dxa"/>
            <w:noWrap/>
            <w:vAlign w:val="bottom"/>
            <w:hideMark/>
          </w:tcPr>
          <w:p w14:paraId="081D1B3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0.12 </w:t>
            </w:r>
          </w:p>
        </w:tc>
        <w:tc>
          <w:tcPr>
            <w:tcW w:w="400" w:type="dxa"/>
            <w:noWrap/>
            <w:vAlign w:val="bottom"/>
            <w:hideMark/>
          </w:tcPr>
          <w:p w14:paraId="5FA8DB5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0.11 </w:t>
            </w:r>
          </w:p>
        </w:tc>
        <w:tc>
          <w:tcPr>
            <w:tcW w:w="400" w:type="dxa"/>
            <w:noWrap/>
            <w:vAlign w:val="bottom"/>
            <w:hideMark/>
          </w:tcPr>
          <w:p w14:paraId="6BF2E5A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0.10 </w:t>
            </w:r>
          </w:p>
        </w:tc>
        <w:tc>
          <w:tcPr>
            <w:tcW w:w="400" w:type="dxa"/>
            <w:noWrap/>
            <w:vAlign w:val="bottom"/>
            <w:hideMark/>
          </w:tcPr>
          <w:p w14:paraId="6061241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0.10 </w:t>
            </w:r>
          </w:p>
        </w:tc>
        <w:tc>
          <w:tcPr>
            <w:tcW w:w="400" w:type="dxa"/>
            <w:noWrap/>
            <w:vAlign w:val="bottom"/>
            <w:hideMark/>
          </w:tcPr>
          <w:p w14:paraId="09B259E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0.09 </w:t>
            </w:r>
          </w:p>
        </w:tc>
        <w:tc>
          <w:tcPr>
            <w:tcW w:w="460" w:type="dxa"/>
            <w:noWrap/>
            <w:vAlign w:val="bottom"/>
            <w:hideMark/>
          </w:tcPr>
          <w:p w14:paraId="1A2FBAB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0.08 </w:t>
            </w:r>
          </w:p>
        </w:tc>
      </w:tr>
      <w:tr w:rsidR="0048224E" w:rsidRPr="00707F6D" w14:paraId="2929A80B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6DFBDB8B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72224A85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12,000 to 13,999</w:t>
            </w:r>
          </w:p>
        </w:tc>
        <w:tc>
          <w:tcPr>
            <w:tcW w:w="680" w:type="dxa"/>
            <w:noWrap/>
            <w:vAlign w:val="bottom"/>
            <w:hideMark/>
          </w:tcPr>
          <w:p w14:paraId="2891C73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0.95 </w:t>
            </w:r>
          </w:p>
        </w:tc>
        <w:tc>
          <w:tcPr>
            <w:tcW w:w="900" w:type="dxa"/>
            <w:noWrap/>
            <w:vAlign w:val="bottom"/>
            <w:hideMark/>
          </w:tcPr>
          <w:p w14:paraId="7B94E01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0.95 </w:t>
            </w:r>
          </w:p>
        </w:tc>
        <w:tc>
          <w:tcPr>
            <w:tcW w:w="400" w:type="dxa"/>
            <w:noWrap/>
            <w:vAlign w:val="bottom"/>
            <w:hideMark/>
          </w:tcPr>
          <w:p w14:paraId="19660BB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0.87 </w:t>
            </w:r>
          </w:p>
        </w:tc>
        <w:tc>
          <w:tcPr>
            <w:tcW w:w="400" w:type="dxa"/>
            <w:noWrap/>
            <w:vAlign w:val="bottom"/>
            <w:hideMark/>
          </w:tcPr>
          <w:p w14:paraId="7ADCC71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0.82 </w:t>
            </w:r>
          </w:p>
        </w:tc>
        <w:tc>
          <w:tcPr>
            <w:tcW w:w="400" w:type="dxa"/>
            <w:noWrap/>
            <w:vAlign w:val="bottom"/>
            <w:hideMark/>
          </w:tcPr>
          <w:p w14:paraId="02CECC7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0.76 </w:t>
            </w:r>
          </w:p>
        </w:tc>
        <w:tc>
          <w:tcPr>
            <w:tcW w:w="400" w:type="dxa"/>
            <w:noWrap/>
            <w:vAlign w:val="bottom"/>
            <w:hideMark/>
          </w:tcPr>
          <w:p w14:paraId="5286EF0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0.60 </w:t>
            </w:r>
          </w:p>
        </w:tc>
        <w:tc>
          <w:tcPr>
            <w:tcW w:w="400" w:type="dxa"/>
            <w:noWrap/>
            <w:vAlign w:val="bottom"/>
            <w:hideMark/>
          </w:tcPr>
          <w:p w14:paraId="1D8D052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0.52 </w:t>
            </w:r>
          </w:p>
        </w:tc>
        <w:tc>
          <w:tcPr>
            <w:tcW w:w="400" w:type="dxa"/>
            <w:noWrap/>
            <w:vAlign w:val="bottom"/>
            <w:hideMark/>
          </w:tcPr>
          <w:p w14:paraId="460AEA8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0.44 </w:t>
            </w:r>
          </w:p>
        </w:tc>
        <w:tc>
          <w:tcPr>
            <w:tcW w:w="400" w:type="dxa"/>
            <w:noWrap/>
            <w:vAlign w:val="bottom"/>
            <w:hideMark/>
          </w:tcPr>
          <w:p w14:paraId="2BD41C9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0.38 </w:t>
            </w:r>
          </w:p>
        </w:tc>
        <w:tc>
          <w:tcPr>
            <w:tcW w:w="400" w:type="dxa"/>
            <w:noWrap/>
            <w:vAlign w:val="bottom"/>
            <w:hideMark/>
          </w:tcPr>
          <w:p w14:paraId="035923F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0.32 </w:t>
            </w:r>
          </w:p>
        </w:tc>
        <w:tc>
          <w:tcPr>
            <w:tcW w:w="400" w:type="dxa"/>
            <w:noWrap/>
            <w:vAlign w:val="bottom"/>
            <w:hideMark/>
          </w:tcPr>
          <w:p w14:paraId="0DC4CE0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0.29 </w:t>
            </w:r>
          </w:p>
        </w:tc>
        <w:tc>
          <w:tcPr>
            <w:tcW w:w="400" w:type="dxa"/>
            <w:noWrap/>
            <w:vAlign w:val="bottom"/>
            <w:hideMark/>
          </w:tcPr>
          <w:p w14:paraId="52200D6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0.27 </w:t>
            </w:r>
          </w:p>
        </w:tc>
        <w:tc>
          <w:tcPr>
            <w:tcW w:w="400" w:type="dxa"/>
            <w:noWrap/>
            <w:vAlign w:val="bottom"/>
            <w:hideMark/>
          </w:tcPr>
          <w:p w14:paraId="32AFDB4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0.25 </w:t>
            </w:r>
          </w:p>
        </w:tc>
        <w:tc>
          <w:tcPr>
            <w:tcW w:w="400" w:type="dxa"/>
            <w:noWrap/>
            <w:vAlign w:val="bottom"/>
            <w:hideMark/>
          </w:tcPr>
          <w:p w14:paraId="1F7AF91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0.24 </w:t>
            </w:r>
          </w:p>
        </w:tc>
        <w:tc>
          <w:tcPr>
            <w:tcW w:w="400" w:type="dxa"/>
            <w:noWrap/>
            <w:vAlign w:val="bottom"/>
            <w:hideMark/>
          </w:tcPr>
          <w:p w14:paraId="4BB3F00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0.22 </w:t>
            </w:r>
          </w:p>
        </w:tc>
        <w:tc>
          <w:tcPr>
            <w:tcW w:w="400" w:type="dxa"/>
            <w:noWrap/>
            <w:vAlign w:val="bottom"/>
            <w:hideMark/>
          </w:tcPr>
          <w:p w14:paraId="510D221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0.20 </w:t>
            </w:r>
          </w:p>
        </w:tc>
        <w:tc>
          <w:tcPr>
            <w:tcW w:w="400" w:type="dxa"/>
            <w:noWrap/>
            <w:vAlign w:val="bottom"/>
            <w:hideMark/>
          </w:tcPr>
          <w:p w14:paraId="7FE2113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0.19 </w:t>
            </w:r>
          </w:p>
        </w:tc>
        <w:tc>
          <w:tcPr>
            <w:tcW w:w="400" w:type="dxa"/>
            <w:noWrap/>
            <w:vAlign w:val="bottom"/>
            <w:hideMark/>
          </w:tcPr>
          <w:p w14:paraId="1EBA652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0.18 </w:t>
            </w:r>
          </w:p>
        </w:tc>
        <w:tc>
          <w:tcPr>
            <w:tcW w:w="400" w:type="dxa"/>
            <w:noWrap/>
            <w:vAlign w:val="bottom"/>
            <w:hideMark/>
          </w:tcPr>
          <w:p w14:paraId="6FC7A02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0.16 </w:t>
            </w:r>
          </w:p>
        </w:tc>
        <w:tc>
          <w:tcPr>
            <w:tcW w:w="400" w:type="dxa"/>
            <w:noWrap/>
            <w:vAlign w:val="bottom"/>
            <w:hideMark/>
          </w:tcPr>
          <w:p w14:paraId="5857ABD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0.15 </w:t>
            </w:r>
          </w:p>
        </w:tc>
        <w:tc>
          <w:tcPr>
            <w:tcW w:w="400" w:type="dxa"/>
            <w:noWrap/>
            <w:vAlign w:val="bottom"/>
            <w:hideMark/>
          </w:tcPr>
          <w:p w14:paraId="36694A6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0.14 </w:t>
            </w:r>
          </w:p>
        </w:tc>
        <w:tc>
          <w:tcPr>
            <w:tcW w:w="400" w:type="dxa"/>
            <w:noWrap/>
            <w:vAlign w:val="bottom"/>
            <w:hideMark/>
          </w:tcPr>
          <w:p w14:paraId="00571FD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0.13 </w:t>
            </w:r>
          </w:p>
        </w:tc>
        <w:tc>
          <w:tcPr>
            <w:tcW w:w="440" w:type="dxa"/>
            <w:noWrap/>
            <w:vAlign w:val="bottom"/>
            <w:hideMark/>
          </w:tcPr>
          <w:p w14:paraId="296D423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0.12 </w:t>
            </w:r>
          </w:p>
        </w:tc>
        <w:tc>
          <w:tcPr>
            <w:tcW w:w="400" w:type="dxa"/>
            <w:noWrap/>
            <w:vAlign w:val="bottom"/>
            <w:hideMark/>
          </w:tcPr>
          <w:p w14:paraId="5F91F9E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0.11 </w:t>
            </w:r>
          </w:p>
        </w:tc>
        <w:tc>
          <w:tcPr>
            <w:tcW w:w="400" w:type="dxa"/>
            <w:noWrap/>
            <w:vAlign w:val="bottom"/>
            <w:hideMark/>
          </w:tcPr>
          <w:p w14:paraId="7E2D8E9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0.11 </w:t>
            </w:r>
          </w:p>
        </w:tc>
        <w:tc>
          <w:tcPr>
            <w:tcW w:w="400" w:type="dxa"/>
            <w:noWrap/>
            <w:vAlign w:val="bottom"/>
            <w:hideMark/>
          </w:tcPr>
          <w:p w14:paraId="34C488C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0.10 </w:t>
            </w:r>
          </w:p>
        </w:tc>
        <w:tc>
          <w:tcPr>
            <w:tcW w:w="400" w:type="dxa"/>
            <w:noWrap/>
            <w:vAlign w:val="bottom"/>
            <w:hideMark/>
          </w:tcPr>
          <w:p w14:paraId="72C11F2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0.09 </w:t>
            </w:r>
          </w:p>
        </w:tc>
        <w:tc>
          <w:tcPr>
            <w:tcW w:w="460" w:type="dxa"/>
            <w:noWrap/>
            <w:vAlign w:val="bottom"/>
            <w:hideMark/>
          </w:tcPr>
          <w:p w14:paraId="75D5E11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0.09 </w:t>
            </w:r>
          </w:p>
        </w:tc>
      </w:tr>
      <w:tr w:rsidR="0048224E" w:rsidRPr="00707F6D" w14:paraId="41866B96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3E2082BE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00447736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14,000 to 15,999</w:t>
            </w:r>
          </w:p>
        </w:tc>
        <w:tc>
          <w:tcPr>
            <w:tcW w:w="680" w:type="dxa"/>
            <w:noWrap/>
            <w:vAlign w:val="bottom"/>
            <w:hideMark/>
          </w:tcPr>
          <w:p w14:paraId="5D9E115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0.93 </w:t>
            </w:r>
          </w:p>
        </w:tc>
        <w:tc>
          <w:tcPr>
            <w:tcW w:w="900" w:type="dxa"/>
            <w:noWrap/>
            <w:vAlign w:val="bottom"/>
            <w:hideMark/>
          </w:tcPr>
          <w:p w14:paraId="140BC4F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0.93 </w:t>
            </w:r>
          </w:p>
        </w:tc>
        <w:tc>
          <w:tcPr>
            <w:tcW w:w="400" w:type="dxa"/>
            <w:noWrap/>
            <w:vAlign w:val="bottom"/>
            <w:hideMark/>
          </w:tcPr>
          <w:p w14:paraId="229127B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0.85 </w:t>
            </w:r>
          </w:p>
        </w:tc>
        <w:tc>
          <w:tcPr>
            <w:tcW w:w="400" w:type="dxa"/>
            <w:noWrap/>
            <w:vAlign w:val="bottom"/>
            <w:hideMark/>
          </w:tcPr>
          <w:p w14:paraId="35ACFFA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0.80 </w:t>
            </w:r>
          </w:p>
        </w:tc>
        <w:tc>
          <w:tcPr>
            <w:tcW w:w="400" w:type="dxa"/>
            <w:noWrap/>
            <w:vAlign w:val="bottom"/>
            <w:hideMark/>
          </w:tcPr>
          <w:p w14:paraId="48D88CA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0.74 </w:t>
            </w:r>
          </w:p>
        </w:tc>
        <w:tc>
          <w:tcPr>
            <w:tcW w:w="400" w:type="dxa"/>
            <w:noWrap/>
            <w:vAlign w:val="bottom"/>
            <w:hideMark/>
          </w:tcPr>
          <w:p w14:paraId="3698941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0.59 </w:t>
            </w:r>
          </w:p>
        </w:tc>
        <w:tc>
          <w:tcPr>
            <w:tcW w:w="400" w:type="dxa"/>
            <w:noWrap/>
            <w:vAlign w:val="bottom"/>
            <w:hideMark/>
          </w:tcPr>
          <w:p w14:paraId="16773E9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0.52 </w:t>
            </w:r>
          </w:p>
        </w:tc>
        <w:tc>
          <w:tcPr>
            <w:tcW w:w="400" w:type="dxa"/>
            <w:noWrap/>
            <w:vAlign w:val="bottom"/>
            <w:hideMark/>
          </w:tcPr>
          <w:p w14:paraId="77A995E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0.44 </w:t>
            </w:r>
          </w:p>
        </w:tc>
        <w:tc>
          <w:tcPr>
            <w:tcW w:w="400" w:type="dxa"/>
            <w:noWrap/>
            <w:vAlign w:val="bottom"/>
            <w:hideMark/>
          </w:tcPr>
          <w:p w14:paraId="3FE79CD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0.38 </w:t>
            </w:r>
          </w:p>
        </w:tc>
        <w:tc>
          <w:tcPr>
            <w:tcW w:w="400" w:type="dxa"/>
            <w:noWrap/>
            <w:vAlign w:val="bottom"/>
            <w:hideMark/>
          </w:tcPr>
          <w:p w14:paraId="33790F0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0.33 </w:t>
            </w:r>
          </w:p>
        </w:tc>
        <w:tc>
          <w:tcPr>
            <w:tcW w:w="400" w:type="dxa"/>
            <w:noWrap/>
            <w:vAlign w:val="bottom"/>
            <w:hideMark/>
          </w:tcPr>
          <w:p w14:paraId="4641F2A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0.30 </w:t>
            </w:r>
          </w:p>
        </w:tc>
        <w:tc>
          <w:tcPr>
            <w:tcW w:w="400" w:type="dxa"/>
            <w:noWrap/>
            <w:vAlign w:val="bottom"/>
            <w:hideMark/>
          </w:tcPr>
          <w:p w14:paraId="6B06E79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0.28 </w:t>
            </w:r>
          </w:p>
        </w:tc>
        <w:tc>
          <w:tcPr>
            <w:tcW w:w="400" w:type="dxa"/>
            <w:noWrap/>
            <w:vAlign w:val="bottom"/>
            <w:hideMark/>
          </w:tcPr>
          <w:p w14:paraId="02EEFCB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0.26 </w:t>
            </w:r>
          </w:p>
        </w:tc>
        <w:tc>
          <w:tcPr>
            <w:tcW w:w="400" w:type="dxa"/>
            <w:noWrap/>
            <w:vAlign w:val="bottom"/>
            <w:hideMark/>
          </w:tcPr>
          <w:p w14:paraId="256204A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0.24 </w:t>
            </w:r>
          </w:p>
        </w:tc>
        <w:tc>
          <w:tcPr>
            <w:tcW w:w="400" w:type="dxa"/>
            <w:noWrap/>
            <w:vAlign w:val="bottom"/>
            <w:hideMark/>
          </w:tcPr>
          <w:p w14:paraId="3C5A0E8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0.22 </w:t>
            </w:r>
          </w:p>
        </w:tc>
        <w:tc>
          <w:tcPr>
            <w:tcW w:w="400" w:type="dxa"/>
            <w:noWrap/>
            <w:vAlign w:val="bottom"/>
            <w:hideMark/>
          </w:tcPr>
          <w:p w14:paraId="65ED46C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0.21 </w:t>
            </w:r>
          </w:p>
        </w:tc>
        <w:tc>
          <w:tcPr>
            <w:tcW w:w="400" w:type="dxa"/>
            <w:noWrap/>
            <w:vAlign w:val="bottom"/>
            <w:hideMark/>
          </w:tcPr>
          <w:p w14:paraId="5AC167C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0.19 </w:t>
            </w:r>
          </w:p>
        </w:tc>
        <w:tc>
          <w:tcPr>
            <w:tcW w:w="400" w:type="dxa"/>
            <w:noWrap/>
            <w:vAlign w:val="bottom"/>
            <w:hideMark/>
          </w:tcPr>
          <w:p w14:paraId="48B6560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0.18 </w:t>
            </w:r>
          </w:p>
        </w:tc>
        <w:tc>
          <w:tcPr>
            <w:tcW w:w="400" w:type="dxa"/>
            <w:noWrap/>
            <w:vAlign w:val="bottom"/>
            <w:hideMark/>
          </w:tcPr>
          <w:p w14:paraId="160FB24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0.17 </w:t>
            </w:r>
          </w:p>
        </w:tc>
        <w:tc>
          <w:tcPr>
            <w:tcW w:w="400" w:type="dxa"/>
            <w:noWrap/>
            <w:vAlign w:val="bottom"/>
            <w:hideMark/>
          </w:tcPr>
          <w:p w14:paraId="7337E05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0.16 </w:t>
            </w:r>
          </w:p>
        </w:tc>
        <w:tc>
          <w:tcPr>
            <w:tcW w:w="400" w:type="dxa"/>
            <w:noWrap/>
            <w:vAlign w:val="bottom"/>
            <w:hideMark/>
          </w:tcPr>
          <w:p w14:paraId="41A5E4B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0.14 </w:t>
            </w:r>
          </w:p>
        </w:tc>
        <w:tc>
          <w:tcPr>
            <w:tcW w:w="400" w:type="dxa"/>
            <w:noWrap/>
            <w:vAlign w:val="bottom"/>
            <w:hideMark/>
          </w:tcPr>
          <w:p w14:paraId="1444E1A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0.13 </w:t>
            </w:r>
          </w:p>
        </w:tc>
        <w:tc>
          <w:tcPr>
            <w:tcW w:w="440" w:type="dxa"/>
            <w:noWrap/>
            <w:vAlign w:val="bottom"/>
            <w:hideMark/>
          </w:tcPr>
          <w:p w14:paraId="3190B5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0.12 </w:t>
            </w:r>
          </w:p>
        </w:tc>
        <w:tc>
          <w:tcPr>
            <w:tcW w:w="400" w:type="dxa"/>
            <w:noWrap/>
            <w:vAlign w:val="bottom"/>
            <w:hideMark/>
          </w:tcPr>
          <w:p w14:paraId="178E066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0.12 </w:t>
            </w:r>
          </w:p>
        </w:tc>
        <w:tc>
          <w:tcPr>
            <w:tcW w:w="400" w:type="dxa"/>
            <w:noWrap/>
            <w:vAlign w:val="bottom"/>
            <w:hideMark/>
          </w:tcPr>
          <w:p w14:paraId="3E992A9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0.11 </w:t>
            </w:r>
          </w:p>
        </w:tc>
        <w:tc>
          <w:tcPr>
            <w:tcW w:w="400" w:type="dxa"/>
            <w:noWrap/>
            <w:vAlign w:val="bottom"/>
            <w:hideMark/>
          </w:tcPr>
          <w:p w14:paraId="15029B2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0.10 </w:t>
            </w:r>
          </w:p>
        </w:tc>
        <w:tc>
          <w:tcPr>
            <w:tcW w:w="400" w:type="dxa"/>
            <w:noWrap/>
            <w:vAlign w:val="bottom"/>
            <w:hideMark/>
          </w:tcPr>
          <w:p w14:paraId="2007BE0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0.09 </w:t>
            </w:r>
          </w:p>
        </w:tc>
        <w:tc>
          <w:tcPr>
            <w:tcW w:w="460" w:type="dxa"/>
            <w:noWrap/>
            <w:vAlign w:val="bottom"/>
            <w:hideMark/>
          </w:tcPr>
          <w:p w14:paraId="6412D51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0.09 </w:t>
            </w:r>
          </w:p>
        </w:tc>
      </w:tr>
      <w:tr w:rsidR="0048224E" w:rsidRPr="00707F6D" w14:paraId="0AF1317E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5CDA4038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3BDE7F4F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16,000 to 17,999</w:t>
            </w:r>
          </w:p>
        </w:tc>
        <w:tc>
          <w:tcPr>
            <w:tcW w:w="680" w:type="dxa"/>
            <w:noWrap/>
            <w:vAlign w:val="bottom"/>
            <w:hideMark/>
          </w:tcPr>
          <w:p w14:paraId="61C6C0C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0.91 </w:t>
            </w:r>
          </w:p>
        </w:tc>
        <w:tc>
          <w:tcPr>
            <w:tcW w:w="900" w:type="dxa"/>
            <w:noWrap/>
            <w:vAlign w:val="bottom"/>
            <w:hideMark/>
          </w:tcPr>
          <w:p w14:paraId="20DF872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0.91 </w:t>
            </w:r>
          </w:p>
        </w:tc>
        <w:tc>
          <w:tcPr>
            <w:tcW w:w="400" w:type="dxa"/>
            <w:noWrap/>
            <w:vAlign w:val="bottom"/>
            <w:hideMark/>
          </w:tcPr>
          <w:p w14:paraId="3A501D8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0.84 </w:t>
            </w:r>
          </w:p>
        </w:tc>
        <w:tc>
          <w:tcPr>
            <w:tcW w:w="400" w:type="dxa"/>
            <w:noWrap/>
            <w:vAlign w:val="bottom"/>
            <w:hideMark/>
          </w:tcPr>
          <w:p w14:paraId="2E8ADA9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0.79 </w:t>
            </w:r>
          </w:p>
        </w:tc>
        <w:tc>
          <w:tcPr>
            <w:tcW w:w="400" w:type="dxa"/>
            <w:noWrap/>
            <w:vAlign w:val="bottom"/>
            <w:hideMark/>
          </w:tcPr>
          <w:p w14:paraId="1FF1361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0.72 </w:t>
            </w:r>
          </w:p>
        </w:tc>
        <w:tc>
          <w:tcPr>
            <w:tcW w:w="400" w:type="dxa"/>
            <w:noWrap/>
            <w:vAlign w:val="bottom"/>
            <w:hideMark/>
          </w:tcPr>
          <w:p w14:paraId="03B5CD2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0.58 </w:t>
            </w:r>
          </w:p>
        </w:tc>
        <w:tc>
          <w:tcPr>
            <w:tcW w:w="400" w:type="dxa"/>
            <w:noWrap/>
            <w:vAlign w:val="bottom"/>
            <w:hideMark/>
          </w:tcPr>
          <w:p w14:paraId="708C2A1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0.52 </w:t>
            </w:r>
          </w:p>
        </w:tc>
        <w:tc>
          <w:tcPr>
            <w:tcW w:w="400" w:type="dxa"/>
            <w:noWrap/>
            <w:vAlign w:val="bottom"/>
            <w:hideMark/>
          </w:tcPr>
          <w:p w14:paraId="4C383EF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0.44 </w:t>
            </w:r>
          </w:p>
        </w:tc>
        <w:tc>
          <w:tcPr>
            <w:tcW w:w="400" w:type="dxa"/>
            <w:noWrap/>
            <w:vAlign w:val="bottom"/>
            <w:hideMark/>
          </w:tcPr>
          <w:p w14:paraId="24D3D4E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0.38 </w:t>
            </w:r>
          </w:p>
        </w:tc>
        <w:tc>
          <w:tcPr>
            <w:tcW w:w="400" w:type="dxa"/>
            <w:noWrap/>
            <w:vAlign w:val="bottom"/>
            <w:hideMark/>
          </w:tcPr>
          <w:p w14:paraId="6D9B9FF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0.33 </w:t>
            </w:r>
          </w:p>
        </w:tc>
        <w:tc>
          <w:tcPr>
            <w:tcW w:w="400" w:type="dxa"/>
            <w:noWrap/>
            <w:vAlign w:val="bottom"/>
            <w:hideMark/>
          </w:tcPr>
          <w:p w14:paraId="0653F4B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0.30 </w:t>
            </w:r>
          </w:p>
        </w:tc>
        <w:tc>
          <w:tcPr>
            <w:tcW w:w="400" w:type="dxa"/>
            <w:noWrap/>
            <w:vAlign w:val="bottom"/>
            <w:hideMark/>
          </w:tcPr>
          <w:p w14:paraId="5DDEBB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0.28 </w:t>
            </w:r>
          </w:p>
        </w:tc>
        <w:tc>
          <w:tcPr>
            <w:tcW w:w="400" w:type="dxa"/>
            <w:noWrap/>
            <w:vAlign w:val="bottom"/>
            <w:hideMark/>
          </w:tcPr>
          <w:p w14:paraId="44CA683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0.27 </w:t>
            </w:r>
          </w:p>
        </w:tc>
        <w:tc>
          <w:tcPr>
            <w:tcW w:w="400" w:type="dxa"/>
            <w:noWrap/>
            <w:vAlign w:val="bottom"/>
            <w:hideMark/>
          </w:tcPr>
          <w:p w14:paraId="240C273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0.25 </w:t>
            </w:r>
          </w:p>
        </w:tc>
        <w:tc>
          <w:tcPr>
            <w:tcW w:w="400" w:type="dxa"/>
            <w:noWrap/>
            <w:vAlign w:val="bottom"/>
            <w:hideMark/>
          </w:tcPr>
          <w:p w14:paraId="01488BA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0.24 </w:t>
            </w:r>
          </w:p>
        </w:tc>
        <w:tc>
          <w:tcPr>
            <w:tcW w:w="400" w:type="dxa"/>
            <w:noWrap/>
            <w:vAlign w:val="bottom"/>
            <w:hideMark/>
          </w:tcPr>
          <w:p w14:paraId="5721202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0.22 </w:t>
            </w:r>
          </w:p>
        </w:tc>
        <w:tc>
          <w:tcPr>
            <w:tcW w:w="400" w:type="dxa"/>
            <w:noWrap/>
            <w:vAlign w:val="bottom"/>
            <w:hideMark/>
          </w:tcPr>
          <w:p w14:paraId="2CDBB71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0.21 </w:t>
            </w:r>
          </w:p>
        </w:tc>
        <w:tc>
          <w:tcPr>
            <w:tcW w:w="400" w:type="dxa"/>
            <w:noWrap/>
            <w:vAlign w:val="bottom"/>
            <w:hideMark/>
          </w:tcPr>
          <w:p w14:paraId="040BA56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0.20 </w:t>
            </w:r>
          </w:p>
        </w:tc>
        <w:tc>
          <w:tcPr>
            <w:tcW w:w="400" w:type="dxa"/>
            <w:noWrap/>
            <w:vAlign w:val="bottom"/>
            <w:hideMark/>
          </w:tcPr>
          <w:p w14:paraId="4DD5352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0.18 </w:t>
            </w:r>
          </w:p>
        </w:tc>
        <w:tc>
          <w:tcPr>
            <w:tcW w:w="400" w:type="dxa"/>
            <w:noWrap/>
            <w:vAlign w:val="bottom"/>
            <w:hideMark/>
          </w:tcPr>
          <w:p w14:paraId="0765507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0.17 </w:t>
            </w:r>
          </w:p>
        </w:tc>
        <w:tc>
          <w:tcPr>
            <w:tcW w:w="400" w:type="dxa"/>
            <w:noWrap/>
            <w:vAlign w:val="bottom"/>
            <w:hideMark/>
          </w:tcPr>
          <w:p w14:paraId="54CBE42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0.16 </w:t>
            </w:r>
          </w:p>
        </w:tc>
        <w:tc>
          <w:tcPr>
            <w:tcW w:w="400" w:type="dxa"/>
            <w:noWrap/>
            <w:vAlign w:val="bottom"/>
            <w:hideMark/>
          </w:tcPr>
          <w:p w14:paraId="2CFBA11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0.15 </w:t>
            </w:r>
          </w:p>
        </w:tc>
        <w:tc>
          <w:tcPr>
            <w:tcW w:w="440" w:type="dxa"/>
            <w:noWrap/>
            <w:vAlign w:val="bottom"/>
            <w:hideMark/>
          </w:tcPr>
          <w:p w14:paraId="4C60377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0.14 </w:t>
            </w:r>
          </w:p>
        </w:tc>
        <w:tc>
          <w:tcPr>
            <w:tcW w:w="400" w:type="dxa"/>
            <w:noWrap/>
            <w:vAlign w:val="bottom"/>
            <w:hideMark/>
          </w:tcPr>
          <w:p w14:paraId="223D967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0.14 </w:t>
            </w:r>
          </w:p>
        </w:tc>
        <w:tc>
          <w:tcPr>
            <w:tcW w:w="400" w:type="dxa"/>
            <w:noWrap/>
            <w:vAlign w:val="bottom"/>
            <w:hideMark/>
          </w:tcPr>
          <w:p w14:paraId="2FC24E3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0.13 </w:t>
            </w:r>
          </w:p>
        </w:tc>
        <w:tc>
          <w:tcPr>
            <w:tcW w:w="400" w:type="dxa"/>
            <w:noWrap/>
            <w:vAlign w:val="bottom"/>
            <w:hideMark/>
          </w:tcPr>
          <w:p w14:paraId="4C3E640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0.12 </w:t>
            </w:r>
          </w:p>
        </w:tc>
        <w:tc>
          <w:tcPr>
            <w:tcW w:w="400" w:type="dxa"/>
            <w:noWrap/>
            <w:vAlign w:val="bottom"/>
            <w:hideMark/>
          </w:tcPr>
          <w:p w14:paraId="10910DA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0.11 </w:t>
            </w:r>
          </w:p>
        </w:tc>
        <w:tc>
          <w:tcPr>
            <w:tcW w:w="460" w:type="dxa"/>
            <w:noWrap/>
            <w:vAlign w:val="bottom"/>
            <w:hideMark/>
          </w:tcPr>
          <w:p w14:paraId="27C6A69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0.11 </w:t>
            </w:r>
          </w:p>
        </w:tc>
      </w:tr>
      <w:tr w:rsidR="0048224E" w:rsidRPr="00707F6D" w14:paraId="37FBE8A5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62046B50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5E95D346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18,000 to 19,999</w:t>
            </w:r>
          </w:p>
        </w:tc>
        <w:tc>
          <w:tcPr>
            <w:tcW w:w="680" w:type="dxa"/>
            <w:noWrap/>
            <w:vAlign w:val="bottom"/>
            <w:hideMark/>
          </w:tcPr>
          <w:p w14:paraId="34D6FDE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0.89 </w:t>
            </w:r>
          </w:p>
        </w:tc>
        <w:tc>
          <w:tcPr>
            <w:tcW w:w="900" w:type="dxa"/>
            <w:noWrap/>
            <w:vAlign w:val="bottom"/>
            <w:hideMark/>
          </w:tcPr>
          <w:p w14:paraId="36D70F6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0.89 </w:t>
            </w:r>
          </w:p>
        </w:tc>
        <w:tc>
          <w:tcPr>
            <w:tcW w:w="400" w:type="dxa"/>
            <w:noWrap/>
            <w:vAlign w:val="bottom"/>
            <w:hideMark/>
          </w:tcPr>
          <w:p w14:paraId="7376109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0.82 </w:t>
            </w:r>
          </w:p>
        </w:tc>
        <w:tc>
          <w:tcPr>
            <w:tcW w:w="400" w:type="dxa"/>
            <w:noWrap/>
            <w:vAlign w:val="bottom"/>
            <w:hideMark/>
          </w:tcPr>
          <w:p w14:paraId="136789F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0.77 </w:t>
            </w:r>
          </w:p>
        </w:tc>
        <w:tc>
          <w:tcPr>
            <w:tcW w:w="400" w:type="dxa"/>
            <w:noWrap/>
            <w:vAlign w:val="bottom"/>
            <w:hideMark/>
          </w:tcPr>
          <w:p w14:paraId="0623734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0.71 </w:t>
            </w:r>
          </w:p>
        </w:tc>
        <w:tc>
          <w:tcPr>
            <w:tcW w:w="400" w:type="dxa"/>
            <w:noWrap/>
            <w:vAlign w:val="bottom"/>
            <w:hideMark/>
          </w:tcPr>
          <w:p w14:paraId="1909983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0.58 </w:t>
            </w:r>
          </w:p>
        </w:tc>
        <w:tc>
          <w:tcPr>
            <w:tcW w:w="400" w:type="dxa"/>
            <w:noWrap/>
            <w:vAlign w:val="bottom"/>
            <w:hideMark/>
          </w:tcPr>
          <w:p w14:paraId="2021961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0.51 </w:t>
            </w:r>
          </w:p>
        </w:tc>
        <w:tc>
          <w:tcPr>
            <w:tcW w:w="400" w:type="dxa"/>
            <w:noWrap/>
            <w:vAlign w:val="bottom"/>
            <w:hideMark/>
          </w:tcPr>
          <w:p w14:paraId="438843A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0.44 </w:t>
            </w:r>
          </w:p>
        </w:tc>
        <w:tc>
          <w:tcPr>
            <w:tcW w:w="400" w:type="dxa"/>
            <w:noWrap/>
            <w:vAlign w:val="bottom"/>
            <w:hideMark/>
          </w:tcPr>
          <w:p w14:paraId="5D98403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0.38 </w:t>
            </w:r>
          </w:p>
        </w:tc>
        <w:tc>
          <w:tcPr>
            <w:tcW w:w="400" w:type="dxa"/>
            <w:noWrap/>
            <w:vAlign w:val="bottom"/>
            <w:hideMark/>
          </w:tcPr>
          <w:p w14:paraId="34E3B8E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0.34 </w:t>
            </w:r>
          </w:p>
        </w:tc>
        <w:tc>
          <w:tcPr>
            <w:tcW w:w="400" w:type="dxa"/>
            <w:noWrap/>
            <w:vAlign w:val="bottom"/>
            <w:hideMark/>
          </w:tcPr>
          <w:p w14:paraId="1F39174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0.31 </w:t>
            </w:r>
          </w:p>
        </w:tc>
        <w:tc>
          <w:tcPr>
            <w:tcW w:w="400" w:type="dxa"/>
            <w:noWrap/>
            <w:vAlign w:val="bottom"/>
            <w:hideMark/>
          </w:tcPr>
          <w:p w14:paraId="6C3E38A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0.29 </w:t>
            </w:r>
          </w:p>
        </w:tc>
        <w:tc>
          <w:tcPr>
            <w:tcW w:w="400" w:type="dxa"/>
            <w:noWrap/>
            <w:vAlign w:val="bottom"/>
            <w:hideMark/>
          </w:tcPr>
          <w:p w14:paraId="2A1084A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0.27 </w:t>
            </w:r>
          </w:p>
        </w:tc>
        <w:tc>
          <w:tcPr>
            <w:tcW w:w="400" w:type="dxa"/>
            <w:noWrap/>
            <w:vAlign w:val="bottom"/>
            <w:hideMark/>
          </w:tcPr>
          <w:p w14:paraId="56BD219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0.25 </w:t>
            </w:r>
          </w:p>
        </w:tc>
        <w:tc>
          <w:tcPr>
            <w:tcW w:w="400" w:type="dxa"/>
            <w:noWrap/>
            <w:vAlign w:val="bottom"/>
            <w:hideMark/>
          </w:tcPr>
          <w:p w14:paraId="30BE05B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0.24 </w:t>
            </w:r>
          </w:p>
        </w:tc>
        <w:tc>
          <w:tcPr>
            <w:tcW w:w="400" w:type="dxa"/>
            <w:noWrap/>
            <w:vAlign w:val="bottom"/>
            <w:hideMark/>
          </w:tcPr>
          <w:p w14:paraId="04EE9E0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0.22 </w:t>
            </w:r>
          </w:p>
        </w:tc>
        <w:tc>
          <w:tcPr>
            <w:tcW w:w="400" w:type="dxa"/>
            <w:noWrap/>
            <w:vAlign w:val="bottom"/>
            <w:hideMark/>
          </w:tcPr>
          <w:p w14:paraId="5131CDE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0.21 </w:t>
            </w:r>
          </w:p>
        </w:tc>
        <w:tc>
          <w:tcPr>
            <w:tcW w:w="400" w:type="dxa"/>
            <w:noWrap/>
            <w:vAlign w:val="bottom"/>
            <w:hideMark/>
          </w:tcPr>
          <w:p w14:paraId="7EB61DA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0.20 </w:t>
            </w:r>
          </w:p>
        </w:tc>
        <w:tc>
          <w:tcPr>
            <w:tcW w:w="400" w:type="dxa"/>
            <w:noWrap/>
            <w:vAlign w:val="bottom"/>
            <w:hideMark/>
          </w:tcPr>
          <w:p w14:paraId="2B9D0CC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0.19 </w:t>
            </w:r>
          </w:p>
        </w:tc>
        <w:tc>
          <w:tcPr>
            <w:tcW w:w="400" w:type="dxa"/>
            <w:noWrap/>
            <w:vAlign w:val="bottom"/>
            <w:hideMark/>
          </w:tcPr>
          <w:p w14:paraId="42FFF83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0.17 </w:t>
            </w:r>
          </w:p>
        </w:tc>
        <w:tc>
          <w:tcPr>
            <w:tcW w:w="400" w:type="dxa"/>
            <w:noWrap/>
            <w:vAlign w:val="bottom"/>
            <w:hideMark/>
          </w:tcPr>
          <w:p w14:paraId="70E36D7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0.16 </w:t>
            </w:r>
          </w:p>
        </w:tc>
        <w:tc>
          <w:tcPr>
            <w:tcW w:w="400" w:type="dxa"/>
            <w:noWrap/>
            <w:vAlign w:val="bottom"/>
            <w:hideMark/>
          </w:tcPr>
          <w:p w14:paraId="5FEA58B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0.15 </w:t>
            </w:r>
          </w:p>
        </w:tc>
        <w:tc>
          <w:tcPr>
            <w:tcW w:w="440" w:type="dxa"/>
            <w:noWrap/>
            <w:vAlign w:val="bottom"/>
            <w:hideMark/>
          </w:tcPr>
          <w:p w14:paraId="3C5B895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0.15 </w:t>
            </w:r>
          </w:p>
        </w:tc>
        <w:tc>
          <w:tcPr>
            <w:tcW w:w="400" w:type="dxa"/>
            <w:noWrap/>
            <w:vAlign w:val="bottom"/>
            <w:hideMark/>
          </w:tcPr>
          <w:p w14:paraId="1EB1261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0.14 </w:t>
            </w:r>
          </w:p>
        </w:tc>
        <w:tc>
          <w:tcPr>
            <w:tcW w:w="400" w:type="dxa"/>
            <w:noWrap/>
            <w:vAlign w:val="bottom"/>
            <w:hideMark/>
          </w:tcPr>
          <w:p w14:paraId="0D0F763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0.13 </w:t>
            </w:r>
          </w:p>
        </w:tc>
        <w:tc>
          <w:tcPr>
            <w:tcW w:w="400" w:type="dxa"/>
            <w:noWrap/>
            <w:vAlign w:val="bottom"/>
            <w:hideMark/>
          </w:tcPr>
          <w:p w14:paraId="2536A30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0.12 </w:t>
            </w:r>
          </w:p>
        </w:tc>
        <w:tc>
          <w:tcPr>
            <w:tcW w:w="400" w:type="dxa"/>
            <w:noWrap/>
            <w:vAlign w:val="bottom"/>
            <w:hideMark/>
          </w:tcPr>
          <w:p w14:paraId="3C18F9D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0.11 </w:t>
            </w:r>
          </w:p>
        </w:tc>
        <w:tc>
          <w:tcPr>
            <w:tcW w:w="460" w:type="dxa"/>
            <w:noWrap/>
            <w:vAlign w:val="bottom"/>
            <w:hideMark/>
          </w:tcPr>
          <w:p w14:paraId="2536879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0.11 </w:t>
            </w:r>
          </w:p>
        </w:tc>
      </w:tr>
      <w:tr w:rsidR="0048224E" w:rsidRPr="00707F6D" w14:paraId="4039C404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5618DE67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1318F4CE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20,000 to 24,999</w:t>
            </w:r>
          </w:p>
        </w:tc>
        <w:tc>
          <w:tcPr>
            <w:tcW w:w="680" w:type="dxa"/>
            <w:noWrap/>
            <w:vAlign w:val="bottom"/>
            <w:hideMark/>
          </w:tcPr>
          <w:p w14:paraId="3F743F1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0.90 </w:t>
            </w:r>
          </w:p>
        </w:tc>
        <w:tc>
          <w:tcPr>
            <w:tcW w:w="900" w:type="dxa"/>
            <w:noWrap/>
            <w:vAlign w:val="bottom"/>
            <w:hideMark/>
          </w:tcPr>
          <w:p w14:paraId="69A4BD9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0.90 </w:t>
            </w:r>
          </w:p>
        </w:tc>
        <w:tc>
          <w:tcPr>
            <w:tcW w:w="400" w:type="dxa"/>
            <w:noWrap/>
            <w:vAlign w:val="bottom"/>
            <w:hideMark/>
          </w:tcPr>
          <w:p w14:paraId="700AA6E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0.82 </w:t>
            </w:r>
          </w:p>
        </w:tc>
        <w:tc>
          <w:tcPr>
            <w:tcW w:w="400" w:type="dxa"/>
            <w:noWrap/>
            <w:vAlign w:val="bottom"/>
            <w:hideMark/>
          </w:tcPr>
          <w:p w14:paraId="63B172E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0.77 </w:t>
            </w:r>
          </w:p>
        </w:tc>
        <w:tc>
          <w:tcPr>
            <w:tcW w:w="400" w:type="dxa"/>
            <w:noWrap/>
            <w:vAlign w:val="bottom"/>
            <w:hideMark/>
          </w:tcPr>
          <w:p w14:paraId="2991444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0.71 </w:t>
            </w:r>
          </w:p>
        </w:tc>
        <w:tc>
          <w:tcPr>
            <w:tcW w:w="400" w:type="dxa"/>
            <w:noWrap/>
            <w:vAlign w:val="bottom"/>
            <w:hideMark/>
          </w:tcPr>
          <w:p w14:paraId="44F470F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0.58 </w:t>
            </w:r>
          </w:p>
        </w:tc>
        <w:tc>
          <w:tcPr>
            <w:tcW w:w="400" w:type="dxa"/>
            <w:noWrap/>
            <w:vAlign w:val="bottom"/>
            <w:hideMark/>
          </w:tcPr>
          <w:p w14:paraId="709F920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0.52 </w:t>
            </w:r>
          </w:p>
        </w:tc>
        <w:tc>
          <w:tcPr>
            <w:tcW w:w="400" w:type="dxa"/>
            <w:noWrap/>
            <w:vAlign w:val="bottom"/>
            <w:hideMark/>
          </w:tcPr>
          <w:p w14:paraId="34B1AA2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0.45 </w:t>
            </w:r>
          </w:p>
        </w:tc>
        <w:tc>
          <w:tcPr>
            <w:tcW w:w="400" w:type="dxa"/>
            <w:noWrap/>
            <w:vAlign w:val="bottom"/>
            <w:hideMark/>
          </w:tcPr>
          <w:p w14:paraId="1EDA4A9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0.40 </w:t>
            </w:r>
          </w:p>
        </w:tc>
        <w:tc>
          <w:tcPr>
            <w:tcW w:w="400" w:type="dxa"/>
            <w:noWrap/>
            <w:vAlign w:val="bottom"/>
            <w:hideMark/>
          </w:tcPr>
          <w:p w14:paraId="376CD00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0.35 </w:t>
            </w:r>
          </w:p>
        </w:tc>
        <w:tc>
          <w:tcPr>
            <w:tcW w:w="400" w:type="dxa"/>
            <w:noWrap/>
            <w:vAlign w:val="bottom"/>
            <w:hideMark/>
          </w:tcPr>
          <w:p w14:paraId="6474C34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0.32 </w:t>
            </w:r>
          </w:p>
        </w:tc>
        <w:tc>
          <w:tcPr>
            <w:tcW w:w="400" w:type="dxa"/>
            <w:noWrap/>
            <w:vAlign w:val="bottom"/>
            <w:hideMark/>
          </w:tcPr>
          <w:p w14:paraId="6E75545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0.30 </w:t>
            </w:r>
          </w:p>
        </w:tc>
        <w:tc>
          <w:tcPr>
            <w:tcW w:w="400" w:type="dxa"/>
            <w:noWrap/>
            <w:vAlign w:val="bottom"/>
            <w:hideMark/>
          </w:tcPr>
          <w:p w14:paraId="2632432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0.28 </w:t>
            </w:r>
          </w:p>
        </w:tc>
        <w:tc>
          <w:tcPr>
            <w:tcW w:w="400" w:type="dxa"/>
            <w:noWrap/>
            <w:vAlign w:val="bottom"/>
            <w:hideMark/>
          </w:tcPr>
          <w:p w14:paraId="714656F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0.26 </w:t>
            </w:r>
          </w:p>
        </w:tc>
        <w:tc>
          <w:tcPr>
            <w:tcW w:w="400" w:type="dxa"/>
            <w:noWrap/>
            <w:vAlign w:val="bottom"/>
            <w:hideMark/>
          </w:tcPr>
          <w:p w14:paraId="328396A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0.25 </w:t>
            </w:r>
          </w:p>
        </w:tc>
        <w:tc>
          <w:tcPr>
            <w:tcW w:w="400" w:type="dxa"/>
            <w:noWrap/>
            <w:vAlign w:val="bottom"/>
            <w:hideMark/>
          </w:tcPr>
          <w:p w14:paraId="7D384D6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0.23 </w:t>
            </w:r>
          </w:p>
        </w:tc>
        <w:tc>
          <w:tcPr>
            <w:tcW w:w="400" w:type="dxa"/>
            <w:noWrap/>
            <w:vAlign w:val="bottom"/>
            <w:hideMark/>
          </w:tcPr>
          <w:p w14:paraId="73FD569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0.22 </w:t>
            </w:r>
          </w:p>
        </w:tc>
        <w:tc>
          <w:tcPr>
            <w:tcW w:w="400" w:type="dxa"/>
            <w:noWrap/>
            <w:vAlign w:val="bottom"/>
            <w:hideMark/>
          </w:tcPr>
          <w:p w14:paraId="58F0668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0.21 </w:t>
            </w:r>
          </w:p>
        </w:tc>
        <w:tc>
          <w:tcPr>
            <w:tcW w:w="400" w:type="dxa"/>
            <w:noWrap/>
            <w:vAlign w:val="bottom"/>
            <w:hideMark/>
          </w:tcPr>
          <w:p w14:paraId="199A2A6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0.19 </w:t>
            </w:r>
          </w:p>
        </w:tc>
        <w:tc>
          <w:tcPr>
            <w:tcW w:w="400" w:type="dxa"/>
            <w:noWrap/>
            <w:vAlign w:val="bottom"/>
            <w:hideMark/>
          </w:tcPr>
          <w:p w14:paraId="4A587CD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0.18 </w:t>
            </w:r>
          </w:p>
        </w:tc>
        <w:tc>
          <w:tcPr>
            <w:tcW w:w="400" w:type="dxa"/>
            <w:noWrap/>
            <w:vAlign w:val="bottom"/>
            <w:hideMark/>
          </w:tcPr>
          <w:p w14:paraId="3FBA276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0.17 </w:t>
            </w:r>
          </w:p>
        </w:tc>
        <w:tc>
          <w:tcPr>
            <w:tcW w:w="400" w:type="dxa"/>
            <w:noWrap/>
            <w:vAlign w:val="bottom"/>
            <w:hideMark/>
          </w:tcPr>
          <w:p w14:paraId="6385CE4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0.16 </w:t>
            </w:r>
          </w:p>
        </w:tc>
        <w:tc>
          <w:tcPr>
            <w:tcW w:w="440" w:type="dxa"/>
            <w:noWrap/>
            <w:vAlign w:val="bottom"/>
            <w:hideMark/>
          </w:tcPr>
          <w:p w14:paraId="1F47D81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0.15 </w:t>
            </w:r>
          </w:p>
        </w:tc>
        <w:tc>
          <w:tcPr>
            <w:tcW w:w="400" w:type="dxa"/>
            <w:noWrap/>
            <w:vAlign w:val="bottom"/>
            <w:hideMark/>
          </w:tcPr>
          <w:p w14:paraId="223A5AE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0.14 </w:t>
            </w:r>
          </w:p>
        </w:tc>
        <w:tc>
          <w:tcPr>
            <w:tcW w:w="400" w:type="dxa"/>
            <w:noWrap/>
            <w:vAlign w:val="bottom"/>
            <w:hideMark/>
          </w:tcPr>
          <w:p w14:paraId="33BD1FC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0.13 </w:t>
            </w:r>
          </w:p>
        </w:tc>
        <w:tc>
          <w:tcPr>
            <w:tcW w:w="400" w:type="dxa"/>
            <w:noWrap/>
            <w:vAlign w:val="bottom"/>
            <w:hideMark/>
          </w:tcPr>
          <w:p w14:paraId="7978544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0.13 </w:t>
            </w:r>
          </w:p>
        </w:tc>
        <w:tc>
          <w:tcPr>
            <w:tcW w:w="400" w:type="dxa"/>
            <w:noWrap/>
            <w:vAlign w:val="bottom"/>
            <w:hideMark/>
          </w:tcPr>
          <w:p w14:paraId="1845285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0.12 </w:t>
            </w:r>
          </w:p>
        </w:tc>
        <w:tc>
          <w:tcPr>
            <w:tcW w:w="460" w:type="dxa"/>
            <w:noWrap/>
            <w:vAlign w:val="bottom"/>
            <w:hideMark/>
          </w:tcPr>
          <w:p w14:paraId="30296CA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0.11 </w:t>
            </w:r>
          </w:p>
        </w:tc>
      </w:tr>
      <w:tr w:rsidR="0048224E" w:rsidRPr="00707F6D" w14:paraId="3FC6C98C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0321B1A3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3EA86812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25,000 to 29,999</w:t>
            </w:r>
          </w:p>
        </w:tc>
        <w:tc>
          <w:tcPr>
            <w:tcW w:w="680" w:type="dxa"/>
            <w:noWrap/>
            <w:vAlign w:val="bottom"/>
            <w:hideMark/>
          </w:tcPr>
          <w:p w14:paraId="5DAD5AA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1.00 </w:t>
            </w:r>
          </w:p>
        </w:tc>
        <w:tc>
          <w:tcPr>
            <w:tcW w:w="900" w:type="dxa"/>
            <w:noWrap/>
            <w:vAlign w:val="bottom"/>
            <w:hideMark/>
          </w:tcPr>
          <w:p w14:paraId="5E7C6B0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1.00 </w:t>
            </w:r>
          </w:p>
        </w:tc>
        <w:tc>
          <w:tcPr>
            <w:tcW w:w="400" w:type="dxa"/>
            <w:noWrap/>
            <w:vAlign w:val="bottom"/>
            <w:hideMark/>
          </w:tcPr>
          <w:p w14:paraId="6623A12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0.92 </w:t>
            </w:r>
          </w:p>
        </w:tc>
        <w:tc>
          <w:tcPr>
            <w:tcW w:w="400" w:type="dxa"/>
            <w:noWrap/>
            <w:vAlign w:val="bottom"/>
            <w:hideMark/>
          </w:tcPr>
          <w:p w14:paraId="7FE9F6F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0.86 </w:t>
            </w:r>
          </w:p>
        </w:tc>
        <w:tc>
          <w:tcPr>
            <w:tcW w:w="400" w:type="dxa"/>
            <w:noWrap/>
            <w:vAlign w:val="bottom"/>
            <w:hideMark/>
          </w:tcPr>
          <w:p w14:paraId="4DB4122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0.79 </w:t>
            </w:r>
          </w:p>
        </w:tc>
        <w:tc>
          <w:tcPr>
            <w:tcW w:w="400" w:type="dxa"/>
            <w:noWrap/>
            <w:vAlign w:val="bottom"/>
            <w:hideMark/>
          </w:tcPr>
          <w:p w14:paraId="1028896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0.66 </w:t>
            </w:r>
          </w:p>
        </w:tc>
        <w:tc>
          <w:tcPr>
            <w:tcW w:w="400" w:type="dxa"/>
            <w:noWrap/>
            <w:vAlign w:val="bottom"/>
            <w:hideMark/>
          </w:tcPr>
          <w:p w14:paraId="7E2B1EB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0.59 </w:t>
            </w:r>
          </w:p>
        </w:tc>
        <w:tc>
          <w:tcPr>
            <w:tcW w:w="400" w:type="dxa"/>
            <w:noWrap/>
            <w:vAlign w:val="bottom"/>
            <w:hideMark/>
          </w:tcPr>
          <w:p w14:paraId="5746091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0.52 </w:t>
            </w:r>
          </w:p>
        </w:tc>
        <w:tc>
          <w:tcPr>
            <w:tcW w:w="400" w:type="dxa"/>
            <w:noWrap/>
            <w:vAlign w:val="bottom"/>
            <w:hideMark/>
          </w:tcPr>
          <w:p w14:paraId="34D8145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0.46 </w:t>
            </w:r>
          </w:p>
        </w:tc>
        <w:tc>
          <w:tcPr>
            <w:tcW w:w="400" w:type="dxa"/>
            <w:noWrap/>
            <w:vAlign w:val="bottom"/>
            <w:hideMark/>
          </w:tcPr>
          <w:p w14:paraId="60905A8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0.41 </w:t>
            </w:r>
          </w:p>
        </w:tc>
        <w:tc>
          <w:tcPr>
            <w:tcW w:w="400" w:type="dxa"/>
            <w:noWrap/>
            <w:vAlign w:val="bottom"/>
            <w:hideMark/>
          </w:tcPr>
          <w:p w14:paraId="1CED53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0.37 </w:t>
            </w:r>
          </w:p>
        </w:tc>
        <w:tc>
          <w:tcPr>
            <w:tcW w:w="400" w:type="dxa"/>
            <w:noWrap/>
            <w:vAlign w:val="bottom"/>
            <w:hideMark/>
          </w:tcPr>
          <w:p w14:paraId="57B4646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0.36 </w:t>
            </w:r>
          </w:p>
        </w:tc>
        <w:tc>
          <w:tcPr>
            <w:tcW w:w="400" w:type="dxa"/>
            <w:noWrap/>
            <w:vAlign w:val="bottom"/>
            <w:hideMark/>
          </w:tcPr>
          <w:p w14:paraId="3E7D364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0.34 </w:t>
            </w:r>
          </w:p>
        </w:tc>
        <w:tc>
          <w:tcPr>
            <w:tcW w:w="400" w:type="dxa"/>
            <w:noWrap/>
            <w:vAlign w:val="bottom"/>
            <w:hideMark/>
          </w:tcPr>
          <w:p w14:paraId="6497769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0.32 </w:t>
            </w:r>
          </w:p>
        </w:tc>
        <w:tc>
          <w:tcPr>
            <w:tcW w:w="400" w:type="dxa"/>
            <w:noWrap/>
            <w:vAlign w:val="bottom"/>
            <w:hideMark/>
          </w:tcPr>
          <w:p w14:paraId="21AC646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0.30 </w:t>
            </w:r>
          </w:p>
        </w:tc>
        <w:tc>
          <w:tcPr>
            <w:tcW w:w="400" w:type="dxa"/>
            <w:noWrap/>
            <w:vAlign w:val="bottom"/>
            <w:hideMark/>
          </w:tcPr>
          <w:p w14:paraId="6D959BF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0.29 </w:t>
            </w:r>
          </w:p>
        </w:tc>
        <w:tc>
          <w:tcPr>
            <w:tcW w:w="400" w:type="dxa"/>
            <w:noWrap/>
            <w:vAlign w:val="bottom"/>
            <w:hideMark/>
          </w:tcPr>
          <w:p w14:paraId="1F8C271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0.27 </w:t>
            </w:r>
          </w:p>
        </w:tc>
        <w:tc>
          <w:tcPr>
            <w:tcW w:w="400" w:type="dxa"/>
            <w:noWrap/>
            <w:vAlign w:val="bottom"/>
            <w:hideMark/>
          </w:tcPr>
          <w:p w14:paraId="5EC3B22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0.26 </w:t>
            </w:r>
          </w:p>
        </w:tc>
        <w:tc>
          <w:tcPr>
            <w:tcW w:w="400" w:type="dxa"/>
            <w:noWrap/>
            <w:vAlign w:val="bottom"/>
            <w:hideMark/>
          </w:tcPr>
          <w:p w14:paraId="14959EF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0.25 </w:t>
            </w:r>
          </w:p>
        </w:tc>
        <w:tc>
          <w:tcPr>
            <w:tcW w:w="400" w:type="dxa"/>
            <w:noWrap/>
            <w:vAlign w:val="bottom"/>
            <w:hideMark/>
          </w:tcPr>
          <w:p w14:paraId="4B0030B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0.24 </w:t>
            </w:r>
          </w:p>
        </w:tc>
        <w:tc>
          <w:tcPr>
            <w:tcW w:w="400" w:type="dxa"/>
            <w:noWrap/>
            <w:vAlign w:val="bottom"/>
            <w:hideMark/>
          </w:tcPr>
          <w:p w14:paraId="6158AA4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0.22 </w:t>
            </w:r>
          </w:p>
        </w:tc>
        <w:tc>
          <w:tcPr>
            <w:tcW w:w="400" w:type="dxa"/>
            <w:noWrap/>
            <w:vAlign w:val="bottom"/>
            <w:hideMark/>
          </w:tcPr>
          <w:p w14:paraId="218A281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0.21 </w:t>
            </w:r>
          </w:p>
        </w:tc>
        <w:tc>
          <w:tcPr>
            <w:tcW w:w="440" w:type="dxa"/>
            <w:noWrap/>
            <w:vAlign w:val="bottom"/>
            <w:hideMark/>
          </w:tcPr>
          <w:p w14:paraId="4C2FAA5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0.20 </w:t>
            </w:r>
          </w:p>
        </w:tc>
        <w:tc>
          <w:tcPr>
            <w:tcW w:w="400" w:type="dxa"/>
            <w:noWrap/>
            <w:vAlign w:val="bottom"/>
            <w:hideMark/>
          </w:tcPr>
          <w:p w14:paraId="5BA735E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0.19 </w:t>
            </w:r>
          </w:p>
        </w:tc>
        <w:tc>
          <w:tcPr>
            <w:tcW w:w="400" w:type="dxa"/>
            <w:noWrap/>
            <w:vAlign w:val="bottom"/>
            <w:hideMark/>
          </w:tcPr>
          <w:p w14:paraId="38CBDEB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0.18 </w:t>
            </w:r>
          </w:p>
        </w:tc>
        <w:tc>
          <w:tcPr>
            <w:tcW w:w="400" w:type="dxa"/>
            <w:noWrap/>
            <w:vAlign w:val="bottom"/>
            <w:hideMark/>
          </w:tcPr>
          <w:p w14:paraId="002D1A9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0.17 </w:t>
            </w:r>
          </w:p>
        </w:tc>
        <w:tc>
          <w:tcPr>
            <w:tcW w:w="400" w:type="dxa"/>
            <w:noWrap/>
            <w:vAlign w:val="bottom"/>
            <w:hideMark/>
          </w:tcPr>
          <w:p w14:paraId="5D618DC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0.16 </w:t>
            </w:r>
          </w:p>
        </w:tc>
        <w:tc>
          <w:tcPr>
            <w:tcW w:w="460" w:type="dxa"/>
            <w:noWrap/>
            <w:vAlign w:val="bottom"/>
            <w:hideMark/>
          </w:tcPr>
          <w:p w14:paraId="02883E3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0.16 </w:t>
            </w:r>
          </w:p>
        </w:tc>
      </w:tr>
      <w:tr w:rsidR="0048224E" w:rsidRPr="00707F6D" w14:paraId="0B698A33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482EE158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4987C383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30,000 to 34,999</w:t>
            </w:r>
          </w:p>
        </w:tc>
        <w:tc>
          <w:tcPr>
            <w:tcW w:w="680" w:type="dxa"/>
            <w:noWrap/>
            <w:vAlign w:val="bottom"/>
            <w:hideMark/>
          </w:tcPr>
          <w:p w14:paraId="78644A8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1.09 </w:t>
            </w:r>
          </w:p>
        </w:tc>
        <w:tc>
          <w:tcPr>
            <w:tcW w:w="900" w:type="dxa"/>
            <w:noWrap/>
            <w:vAlign w:val="bottom"/>
            <w:hideMark/>
          </w:tcPr>
          <w:p w14:paraId="3A8D453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1.09 </w:t>
            </w:r>
          </w:p>
        </w:tc>
        <w:tc>
          <w:tcPr>
            <w:tcW w:w="400" w:type="dxa"/>
            <w:noWrap/>
            <w:vAlign w:val="bottom"/>
            <w:hideMark/>
          </w:tcPr>
          <w:p w14:paraId="58A50CC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1.01 </w:t>
            </w:r>
          </w:p>
        </w:tc>
        <w:tc>
          <w:tcPr>
            <w:tcW w:w="400" w:type="dxa"/>
            <w:noWrap/>
            <w:vAlign w:val="bottom"/>
            <w:hideMark/>
          </w:tcPr>
          <w:p w14:paraId="4EE8C25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0.95 </w:t>
            </w:r>
          </w:p>
        </w:tc>
        <w:tc>
          <w:tcPr>
            <w:tcW w:w="400" w:type="dxa"/>
            <w:noWrap/>
            <w:vAlign w:val="bottom"/>
            <w:hideMark/>
          </w:tcPr>
          <w:p w14:paraId="5273F0A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0.87 </w:t>
            </w:r>
          </w:p>
        </w:tc>
        <w:tc>
          <w:tcPr>
            <w:tcW w:w="400" w:type="dxa"/>
            <w:noWrap/>
            <w:vAlign w:val="bottom"/>
            <w:hideMark/>
          </w:tcPr>
          <w:p w14:paraId="44E3EBD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0.72 </w:t>
            </w:r>
          </w:p>
        </w:tc>
        <w:tc>
          <w:tcPr>
            <w:tcW w:w="400" w:type="dxa"/>
            <w:noWrap/>
            <w:vAlign w:val="bottom"/>
            <w:hideMark/>
          </w:tcPr>
          <w:p w14:paraId="76DC7C2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0.66 </w:t>
            </w:r>
          </w:p>
        </w:tc>
        <w:tc>
          <w:tcPr>
            <w:tcW w:w="400" w:type="dxa"/>
            <w:noWrap/>
            <w:vAlign w:val="bottom"/>
            <w:hideMark/>
          </w:tcPr>
          <w:p w14:paraId="0393386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0.58 </w:t>
            </w:r>
          </w:p>
        </w:tc>
        <w:tc>
          <w:tcPr>
            <w:tcW w:w="400" w:type="dxa"/>
            <w:noWrap/>
            <w:vAlign w:val="bottom"/>
            <w:hideMark/>
          </w:tcPr>
          <w:p w14:paraId="41E7EAF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0.52 </w:t>
            </w:r>
          </w:p>
        </w:tc>
        <w:tc>
          <w:tcPr>
            <w:tcW w:w="400" w:type="dxa"/>
            <w:noWrap/>
            <w:vAlign w:val="bottom"/>
            <w:hideMark/>
          </w:tcPr>
          <w:p w14:paraId="792EB36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0.47 </w:t>
            </w:r>
          </w:p>
        </w:tc>
        <w:tc>
          <w:tcPr>
            <w:tcW w:w="400" w:type="dxa"/>
            <w:noWrap/>
            <w:vAlign w:val="bottom"/>
            <w:hideMark/>
          </w:tcPr>
          <w:p w14:paraId="0FA4E81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0.43 </w:t>
            </w:r>
          </w:p>
        </w:tc>
        <w:tc>
          <w:tcPr>
            <w:tcW w:w="400" w:type="dxa"/>
            <w:noWrap/>
            <w:vAlign w:val="bottom"/>
            <w:hideMark/>
          </w:tcPr>
          <w:p w14:paraId="4469397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0.41 </w:t>
            </w:r>
          </w:p>
        </w:tc>
        <w:tc>
          <w:tcPr>
            <w:tcW w:w="400" w:type="dxa"/>
            <w:noWrap/>
            <w:vAlign w:val="bottom"/>
            <w:hideMark/>
          </w:tcPr>
          <w:p w14:paraId="13CF368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0.39 </w:t>
            </w:r>
          </w:p>
        </w:tc>
        <w:tc>
          <w:tcPr>
            <w:tcW w:w="400" w:type="dxa"/>
            <w:noWrap/>
            <w:vAlign w:val="bottom"/>
            <w:hideMark/>
          </w:tcPr>
          <w:p w14:paraId="0F6C4CF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0.37 </w:t>
            </w:r>
          </w:p>
        </w:tc>
        <w:tc>
          <w:tcPr>
            <w:tcW w:w="400" w:type="dxa"/>
            <w:noWrap/>
            <w:vAlign w:val="bottom"/>
            <w:hideMark/>
          </w:tcPr>
          <w:p w14:paraId="48D04FE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0.35 </w:t>
            </w:r>
          </w:p>
        </w:tc>
        <w:tc>
          <w:tcPr>
            <w:tcW w:w="400" w:type="dxa"/>
            <w:noWrap/>
            <w:vAlign w:val="bottom"/>
            <w:hideMark/>
          </w:tcPr>
          <w:p w14:paraId="7A95498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0.33 </w:t>
            </w:r>
          </w:p>
        </w:tc>
        <w:tc>
          <w:tcPr>
            <w:tcW w:w="400" w:type="dxa"/>
            <w:noWrap/>
            <w:vAlign w:val="bottom"/>
            <w:hideMark/>
          </w:tcPr>
          <w:p w14:paraId="4C326AE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0.31 </w:t>
            </w:r>
          </w:p>
        </w:tc>
        <w:tc>
          <w:tcPr>
            <w:tcW w:w="400" w:type="dxa"/>
            <w:noWrap/>
            <w:vAlign w:val="bottom"/>
            <w:hideMark/>
          </w:tcPr>
          <w:p w14:paraId="453BF5D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0.30 </w:t>
            </w:r>
          </w:p>
        </w:tc>
        <w:tc>
          <w:tcPr>
            <w:tcW w:w="400" w:type="dxa"/>
            <w:noWrap/>
            <w:vAlign w:val="bottom"/>
            <w:hideMark/>
          </w:tcPr>
          <w:p w14:paraId="2853DFE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0.28 </w:t>
            </w:r>
          </w:p>
        </w:tc>
        <w:tc>
          <w:tcPr>
            <w:tcW w:w="400" w:type="dxa"/>
            <w:noWrap/>
            <w:vAlign w:val="bottom"/>
            <w:hideMark/>
          </w:tcPr>
          <w:p w14:paraId="34C05DE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0.27 </w:t>
            </w:r>
          </w:p>
        </w:tc>
        <w:tc>
          <w:tcPr>
            <w:tcW w:w="400" w:type="dxa"/>
            <w:noWrap/>
            <w:vAlign w:val="bottom"/>
            <w:hideMark/>
          </w:tcPr>
          <w:p w14:paraId="52DE61D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0.26 </w:t>
            </w:r>
          </w:p>
        </w:tc>
        <w:tc>
          <w:tcPr>
            <w:tcW w:w="400" w:type="dxa"/>
            <w:noWrap/>
            <w:vAlign w:val="bottom"/>
            <w:hideMark/>
          </w:tcPr>
          <w:p w14:paraId="385C84E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0.24 </w:t>
            </w:r>
          </w:p>
        </w:tc>
        <w:tc>
          <w:tcPr>
            <w:tcW w:w="440" w:type="dxa"/>
            <w:noWrap/>
            <w:vAlign w:val="bottom"/>
            <w:hideMark/>
          </w:tcPr>
          <w:p w14:paraId="50630E7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0.23 </w:t>
            </w:r>
          </w:p>
        </w:tc>
        <w:tc>
          <w:tcPr>
            <w:tcW w:w="400" w:type="dxa"/>
            <w:noWrap/>
            <w:vAlign w:val="bottom"/>
            <w:hideMark/>
          </w:tcPr>
          <w:p w14:paraId="032F042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0.22 </w:t>
            </w:r>
          </w:p>
        </w:tc>
        <w:tc>
          <w:tcPr>
            <w:tcW w:w="400" w:type="dxa"/>
            <w:noWrap/>
            <w:vAlign w:val="bottom"/>
            <w:hideMark/>
          </w:tcPr>
          <w:p w14:paraId="3DBF685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0.21 </w:t>
            </w:r>
          </w:p>
        </w:tc>
        <w:tc>
          <w:tcPr>
            <w:tcW w:w="400" w:type="dxa"/>
            <w:noWrap/>
            <w:vAlign w:val="bottom"/>
            <w:hideMark/>
          </w:tcPr>
          <w:p w14:paraId="7311D9F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0.20 </w:t>
            </w:r>
          </w:p>
        </w:tc>
        <w:tc>
          <w:tcPr>
            <w:tcW w:w="400" w:type="dxa"/>
            <w:noWrap/>
            <w:vAlign w:val="bottom"/>
            <w:hideMark/>
          </w:tcPr>
          <w:p w14:paraId="0EE306B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0.19 </w:t>
            </w:r>
          </w:p>
        </w:tc>
        <w:tc>
          <w:tcPr>
            <w:tcW w:w="460" w:type="dxa"/>
            <w:noWrap/>
            <w:vAlign w:val="bottom"/>
            <w:hideMark/>
          </w:tcPr>
          <w:p w14:paraId="3684457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0.18 </w:t>
            </w:r>
          </w:p>
        </w:tc>
      </w:tr>
      <w:tr w:rsidR="0048224E" w:rsidRPr="00707F6D" w14:paraId="39CA575E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6AE78132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4E543D9F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35,000 to 39,999</w:t>
            </w:r>
          </w:p>
        </w:tc>
        <w:tc>
          <w:tcPr>
            <w:tcW w:w="680" w:type="dxa"/>
            <w:noWrap/>
            <w:vAlign w:val="bottom"/>
            <w:hideMark/>
          </w:tcPr>
          <w:p w14:paraId="10CCCA5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1.15 </w:t>
            </w:r>
          </w:p>
        </w:tc>
        <w:tc>
          <w:tcPr>
            <w:tcW w:w="900" w:type="dxa"/>
            <w:noWrap/>
            <w:vAlign w:val="bottom"/>
            <w:hideMark/>
          </w:tcPr>
          <w:p w14:paraId="1B7A38D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1.15 </w:t>
            </w:r>
          </w:p>
        </w:tc>
        <w:tc>
          <w:tcPr>
            <w:tcW w:w="400" w:type="dxa"/>
            <w:noWrap/>
            <w:vAlign w:val="bottom"/>
            <w:hideMark/>
          </w:tcPr>
          <w:p w14:paraId="3AE2E7B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1.06 </w:t>
            </w:r>
          </w:p>
        </w:tc>
        <w:tc>
          <w:tcPr>
            <w:tcW w:w="400" w:type="dxa"/>
            <w:noWrap/>
            <w:vAlign w:val="bottom"/>
            <w:hideMark/>
          </w:tcPr>
          <w:p w14:paraId="2DE05B5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0.99 </w:t>
            </w:r>
          </w:p>
        </w:tc>
        <w:tc>
          <w:tcPr>
            <w:tcW w:w="400" w:type="dxa"/>
            <w:noWrap/>
            <w:vAlign w:val="bottom"/>
            <w:hideMark/>
          </w:tcPr>
          <w:p w14:paraId="131D7FE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0.91 </w:t>
            </w:r>
          </w:p>
        </w:tc>
        <w:tc>
          <w:tcPr>
            <w:tcW w:w="400" w:type="dxa"/>
            <w:noWrap/>
            <w:vAlign w:val="bottom"/>
            <w:hideMark/>
          </w:tcPr>
          <w:p w14:paraId="6DC0DCE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0.77 </w:t>
            </w:r>
          </w:p>
        </w:tc>
        <w:tc>
          <w:tcPr>
            <w:tcW w:w="400" w:type="dxa"/>
            <w:noWrap/>
            <w:vAlign w:val="bottom"/>
            <w:hideMark/>
          </w:tcPr>
          <w:p w14:paraId="1AE803F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0.71 </w:t>
            </w:r>
          </w:p>
        </w:tc>
        <w:tc>
          <w:tcPr>
            <w:tcW w:w="400" w:type="dxa"/>
            <w:noWrap/>
            <w:vAlign w:val="bottom"/>
            <w:hideMark/>
          </w:tcPr>
          <w:p w14:paraId="51EC86B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0.62 </w:t>
            </w:r>
          </w:p>
        </w:tc>
        <w:tc>
          <w:tcPr>
            <w:tcW w:w="400" w:type="dxa"/>
            <w:noWrap/>
            <w:vAlign w:val="bottom"/>
            <w:hideMark/>
          </w:tcPr>
          <w:p w14:paraId="79F9544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0.56 </w:t>
            </w:r>
          </w:p>
        </w:tc>
        <w:tc>
          <w:tcPr>
            <w:tcW w:w="400" w:type="dxa"/>
            <w:noWrap/>
            <w:vAlign w:val="bottom"/>
            <w:hideMark/>
          </w:tcPr>
          <w:p w14:paraId="6D23F9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0.51 </w:t>
            </w:r>
          </w:p>
        </w:tc>
        <w:tc>
          <w:tcPr>
            <w:tcW w:w="400" w:type="dxa"/>
            <w:noWrap/>
            <w:vAlign w:val="bottom"/>
            <w:hideMark/>
          </w:tcPr>
          <w:p w14:paraId="1832C94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0.47 </w:t>
            </w:r>
          </w:p>
        </w:tc>
        <w:tc>
          <w:tcPr>
            <w:tcW w:w="400" w:type="dxa"/>
            <w:noWrap/>
            <w:vAlign w:val="bottom"/>
            <w:hideMark/>
          </w:tcPr>
          <w:p w14:paraId="6F6044E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0.44 </w:t>
            </w:r>
          </w:p>
        </w:tc>
        <w:tc>
          <w:tcPr>
            <w:tcW w:w="400" w:type="dxa"/>
            <w:noWrap/>
            <w:vAlign w:val="bottom"/>
            <w:hideMark/>
          </w:tcPr>
          <w:p w14:paraId="5B3FBD1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0.42 </w:t>
            </w:r>
          </w:p>
        </w:tc>
        <w:tc>
          <w:tcPr>
            <w:tcW w:w="400" w:type="dxa"/>
            <w:noWrap/>
            <w:vAlign w:val="bottom"/>
            <w:hideMark/>
          </w:tcPr>
          <w:p w14:paraId="3745E25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0.40 </w:t>
            </w:r>
          </w:p>
        </w:tc>
        <w:tc>
          <w:tcPr>
            <w:tcW w:w="400" w:type="dxa"/>
            <w:noWrap/>
            <w:vAlign w:val="bottom"/>
            <w:hideMark/>
          </w:tcPr>
          <w:p w14:paraId="0F07F16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0.38 </w:t>
            </w:r>
          </w:p>
        </w:tc>
        <w:tc>
          <w:tcPr>
            <w:tcW w:w="400" w:type="dxa"/>
            <w:noWrap/>
            <w:vAlign w:val="bottom"/>
            <w:hideMark/>
          </w:tcPr>
          <w:p w14:paraId="3EC5BEA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0.36 </w:t>
            </w:r>
          </w:p>
        </w:tc>
        <w:tc>
          <w:tcPr>
            <w:tcW w:w="400" w:type="dxa"/>
            <w:noWrap/>
            <w:vAlign w:val="bottom"/>
            <w:hideMark/>
          </w:tcPr>
          <w:p w14:paraId="4331227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0.34 </w:t>
            </w:r>
          </w:p>
        </w:tc>
        <w:tc>
          <w:tcPr>
            <w:tcW w:w="400" w:type="dxa"/>
            <w:noWrap/>
            <w:vAlign w:val="bottom"/>
            <w:hideMark/>
          </w:tcPr>
          <w:p w14:paraId="4F04998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0.32 </w:t>
            </w:r>
          </w:p>
        </w:tc>
        <w:tc>
          <w:tcPr>
            <w:tcW w:w="400" w:type="dxa"/>
            <w:noWrap/>
            <w:vAlign w:val="bottom"/>
            <w:hideMark/>
          </w:tcPr>
          <w:p w14:paraId="7E82CFD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0.31 </w:t>
            </w:r>
          </w:p>
        </w:tc>
        <w:tc>
          <w:tcPr>
            <w:tcW w:w="400" w:type="dxa"/>
            <w:noWrap/>
            <w:vAlign w:val="bottom"/>
            <w:hideMark/>
          </w:tcPr>
          <w:p w14:paraId="7B6D733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0.29 </w:t>
            </w:r>
          </w:p>
        </w:tc>
        <w:tc>
          <w:tcPr>
            <w:tcW w:w="400" w:type="dxa"/>
            <w:noWrap/>
            <w:vAlign w:val="bottom"/>
            <w:hideMark/>
          </w:tcPr>
          <w:p w14:paraId="30E97FF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0.28 </w:t>
            </w:r>
          </w:p>
        </w:tc>
        <w:tc>
          <w:tcPr>
            <w:tcW w:w="400" w:type="dxa"/>
            <w:noWrap/>
            <w:vAlign w:val="bottom"/>
            <w:hideMark/>
          </w:tcPr>
          <w:p w14:paraId="08DED3C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0.26 </w:t>
            </w:r>
          </w:p>
        </w:tc>
        <w:tc>
          <w:tcPr>
            <w:tcW w:w="440" w:type="dxa"/>
            <w:noWrap/>
            <w:vAlign w:val="bottom"/>
            <w:hideMark/>
          </w:tcPr>
          <w:p w14:paraId="676EC00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0.25 </w:t>
            </w:r>
          </w:p>
        </w:tc>
        <w:tc>
          <w:tcPr>
            <w:tcW w:w="400" w:type="dxa"/>
            <w:noWrap/>
            <w:vAlign w:val="bottom"/>
            <w:hideMark/>
          </w:tcPr>
          <w:p w14:paraId="1ECA6EE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0.24 </w:t>
            </w:r>
          </w:p>
        </w:tc>
        <w:tc>
          <w:tcPr>
            <w:tcW w:w="400" w:type="dxa"/>
            <w:noWrap/>
            <w:vAlign w:val="bottom"/>
            <w:hideMark/>
          </w:tcPr>
          <w:p w14:paraId="570CF53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0.23 </w:t>
            </w:r>
          </w:p>
        </w:tc>
        <w:tc>
          <w:tcPr>
            <w:tcW w:w="400" w:type="dxa"/>
            <w:noWrap/>
            <w:vAlign w:val="bottom"/>
            <w:hideMark/>
          </w:tcPr>
          <w:p w14:paraId="27276D3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0.22 </w:t>
            </w:r>
          </w:p>
        </w:tc>
        <w:tc>
          <w:tcPr>
            <w:tcW w:w="400" w:type="dxa"/>
            <w:noWrap/>
            <w:vAlign w:val="bottom"/>
            <w:hideMark/>
          </w:tcPr>
          <w:p w14:paraId="2E966A1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0.20 </w:t>
            </w:r>
          </w:p>
        </w:tc>
        <w:tc>
          <w:tcPr>
            <w:tcW w:w="460" w:type="dxa"/>
            <w:noWrap/>
            <w:vAlign w:val="bottom"/>
            <w:hideMark/>
          </w:tcPr>
          <w:p w14:paraId="5B71DA2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0.19 </w:t>
            </w:r>
          </w:p>
        </w:tc>
      </w:tr>
      <w:tr w:rsidR="0048224E" w:rsidRPr="00707F6D" w14:paraId="53541574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22868525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1DAEA7AC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40,000 to 44,999</w:t>
            </w:r>
          </w:p>
        </w:tc>
        <w:tc>
          <w:tcPr>
            <w:tcW w:w="680" w:type="dxa"/>
            <w:noWrap/>
            <w:vAlign w:val="bottom"/>
            <w:hideMark/>
          </w:tcPr>
          <w:p w14:paraId="5063330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1.19 </w:t>
            </w:r>
          </w:p>
        </w:tc>
        <w:tc>
          <w:tcPr>
            <w:tcW w:w="900" w:type="dxa"/>
            <w:noWrap/>
            <w:vAlign w:val="bottom"/>
            <w:hideMark/>
          </w:tcPr>
          <w:p w14:paraId="08AA2AB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1.19 </w:t>
            </w:r>
          </w:p>
        </w:tc>
        <w:tc>
          <w:tcPr>
            <w:tcW w:w="400" w:type="dxa"/>
            <w:noWrap/>
            <w:vAlign w:val="bottom"/>
            <w:hideMark/>
          </w:tcPr>
          <w:p w14:paraId="0335F37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1.09 </w:t>
            </w:r>
          </w:p>
        </w:tc>
        <w:tc>
          <w:tcPr>
            <w:tcW w:w="400" w:type="dxa"/>
            <w:noWrap/>
            <w:vAlign w:val="bottom"/>
            <w:hideMark/>
          </w:tcPr>
          <w:p w14:paraId="47CA0A8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1.03 </w:t>
            </w:r>
          </w:p>
        </w:tc>
        <w:tc>
          <w:tcPr>
            <w:tcW w:w="400" w:type="dxa"/>
            <w:noWrap/>
            <w:vAlign w:val="bottom"/>
            <w:hideMark/>
          </w:tcPr>
          <w:p w14:paraId="2D029EE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0.95 </w:t>
            </w:r>
          </w:p>
        </w:tc>
        <w:tc>
          <w:tcPr>
            <w:tcW w:w="400" w:type="dxa"/>
            <w:noWrap/>
            <w:vAlign w:val="bottom"/>
            <w:hideMark/>
          </w:tcPr>
          <w:p w14:paraId="58970E2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0.80 </w:t>
            </w:r>
          </w:p>
        </w:tc>
        <w:tc>
          <w:tcPr>
            <w:tcW w:w="400" w:type="dxa"/>
            <w:noWrap/>
            <w:vAlign w:val="bottom"/>
            <w:hideMark/>
          </w:tcPr>
          <w:p w14:paraId="3607199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0.74 </w:t>
            </w:r>
          </w:p>
        </w:tc>
        <w:tc>
          <w:tcPr>
            <w:tcW w:w="400" w:type="dxa"/>
            <w:noWrap/>
            <w:vAlign w:val="bottom"/>
            <w:hideMark/>
          </w:tcPr>
          <w:p w14:paraId="496E199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0.66 </w:t>
            </w:r>
          </w:p>
        </w:tc>
        <w:tc>
          <w:tcPr>
            <w:tcW w:w="400" w:type="dxa"/>
            <w:noWrap/>
            <w:vAlign w:val="bottom"/>
            <w:hideMark/>
          </w:tcPr>
          <w:p w14:paraId="1FD7836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0.60 </w:t>
            </w:r>
          </w:p>
        </w:tc>
        <w:tc>
          <w:tcPr>
            <w:tcW w:w="400" w:type="dxa"/>
            <w:noWrap/>
            <w:vAlign w:val="bottom"/>
            <w:hideMark/>
          </w:tcPr>
          <w:p w14:paraId="29D7E07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0.55 </w:t>
            </w:r>
          </w:p>
        </w:tc>
        <w:tc>
          <w:tcPr>
            <w:tcW w:w="400" w:type="dxa"/>
            <w:noWrap/>
            <w:vAlign w:val="bottom"/>
            <w:hideMark/>
          </w:tcPr>
          <w:p w14:paraId="59CA8F2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0.50 </w:t>
            </w:r>
          </w:p>
        </w:tc>
        <w:tc>
          <w:tcPr>
            <w:tcW w:w="400" w:type="dxa"/>
            <w:noWrap/>
            <w:vAlign w:val="bottom"/>
            <w:hideMark/>
          </w:tcPr>
          <w:p w14:paraId="4AE333F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0.47 </w:t>
            </w:r>
          </w:p>
        </w:tc>
        <w:tc>
          <w:tcPr>
            <w:tcW w:w="400" w:type="dxa"/>
            <w:noWrap/>
            <w:vAlign w:val="bottom"/>
            <w:hideMark/>
          </w:tcPr>
          <w:p w14:paraId="094D98A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0.45 </w:t>
            </w:r>
          </w:p>
        </w:tc>
        <w:tc>
          <w:tcPr>
            <w:tcW w:w="400" w:type="dxa"/>
            <w:noWrap/>
            <w:vAlign w:val="bottom"/>
            <w:hideMark/>
          </w:tcPr>
          <w:p w14:paraId="00E5CCD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0.43 </w:t>
            </w:r>
          </w:p>
        </w:tc>
        <w:tc>
          <w:tcPr>
            <w:tcW w:w="400" w:type="dxa"/>
            <w:noWrap/>
            <w:vAlign w:val="bottom"/>
            <w:hideMark/>
          </w:tcPr>
          <w:p w14:paraId="0AEFC78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0.40 </w:t>
            </w:r>
          </w:p>
        </w:tc>
        <w:tc>
          <w:tcPr>
            <w:tcW w:w="400" w:type="dxa"/>
            <w:noWrap/>
            <w:vAlign w:val="bottom"/>
            <w:hideMark/>
          </w:tcPr>
          <w:p w14:paraId="2BC5FF6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0.38 </w:t>
            </w:r>
          </w:p>
        </w:tc>
        <w:tc>
          <w:tcPr>
            <w:tcW w:w="400" w:type="dxa"/>
            <w:noWrap/>
            <w:vAlign w:val="bottom"/>
            <w:hideMark/>
          </w:tcPr>
          <w:p w14:paraId="65E2E4D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0.36 </w:t>
            </w:r>
          </w:p>
        </w:tc>
        <w:tc>
          <w:tcPr>
            <w:tcW w:w="400" w:type="dxa"/>
            <w:noWrap/>
            <w:vAlign w:val="bottom"/>
            <w:hideMark/>
          </w:tcPr>
          <w:p w14:paraId="4C72284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0.35 </w:t>
            </w:r>
          </w:p>
        </w:tc>
        <w:tc>
          <w:tcPr>
            <w:tcW w:w="400" w:type="dxa"/>
            <w:noWrap/>
            <w:vAlign w:val="bottom"/>
            <w:hideMark/>
          </w:tcPr>
          <w:p w14:paraId="5280A41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0.33 </w:t>
            </w:r>
          </w:p>
        </w:tc>
        <w:tc>
          <w:tcPr>
            <w:tcW w:w="400" w:type="dxa"/>
            <w:noWrap/>
            <w:vAlign w:val="bottom"/>
            <w:hideMark/>
          </w:tcPr>
          <w:p w14:paraId="2C24780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0.31 </w:t>
            </w:r>
          </w:p>
        </w:tc>
        <w:tc>
          <w:tcPr>
            <w:tcW w:w="400" w:type="dxa"/>
            <w:noWrap/>
            <w:vAlign w:val="bottom"/>
            <w:hideMark/>
          </w:tcPr>
          <w:p w14:paraId="0E1C69D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0.30 </w:t>
            </w:r>
          </w:p>
        </w:tc>
        <w:tc>
          <w:tcPr>
            <w:tcW w:w="400" w:type="dxa"/>
            <w:noWrap/>
            <w:vAlign w:val="bottom"/>
            <w:hideMark/>
          </w:tcPr>
          <w:p w14:paraId="7314849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0.28 </w:t>
            </w:r>
          </w:p>
        </w:tc>
        <w:tc>
          <w:tcPr>
            <w:tcW w:w="440" w:type="dxa"/>
            <w:noWrap/>
            <w:vAlign w:val="bottom"/>
            <w:hideMark/>
          </w:tcPr>
          <w:p w14:paraId="7530676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0.27 </w:t>
            </w:r>
          </w:p>
        </w:tc>
        <w:tc>
          <w:tcPr>
            <w:tcW w:w="400" w:type="dxa"/>
            <w:noWrap/>
            <w:vAlign w:val="bottom"/>
            <w:hideMark/>
          </w:tcPr>
          <w:p w14:paraId="5CFAE74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0.25 </w:t>
            </w:r>
          </w:p>
        </w:tc>
        <w:tc>
          <w:tcPr>
            <w:tcW w:w="400" w:type="dxa"/>
            <w:noWrap/>
            <w:vAlign w:val="bottom"/>
            <w:hideMark/>
          </w:tcPr>
          <w:p w14:paraId="20867B9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0.24 </w:t>
            </w:r>
          </w:p>
        </w:tc>
        <w:tc>
          <w:tcPr>
            <w:tcW w:w="400" w:type="dxa"/>
            <w:noWrap/>
            <w:vAlign w:val="bottom"/>
            <w:hideMark/>
          </w:tcPr>
          <w:p w14:paraId="623EF9B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0.23 </w:t>
            </w:r>
          </w:p>
        </w:tc>
        <w:tc>
          <w:tcPr>
            <w:tcW w:w="400" w:type="dxa"/>
            <w:noWrap/>
            <w:vAlign w:val="bottom"/>
            <w:hideMark/>
          </w:tcPr>
          <w:p w14:paraId="24FE900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0.22 </w:t>
            </w:r>
          </w:p>
        </w:tc>
        <w:tc>
          <w:tcPr>
            <w:tcW w:w="460" w:type="dxa"/>
            <w:noWrap/>
            <w:vAlign w:val="bottom"/>
            <w:hideMark/>
          </w:tcPr>
          <w:p w14:paraId="54E7953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0.21 </w:t>
            </w:r>
          </w:p>
        </w:tc>
      </w:tr>
      <w:tr w:rsidR="0048224E" w:rsidRPr="00707F6D" w14:paraId="3A8D99B5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5BC7DF00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1DC2F75E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45,000 to 49,999</w:t>
            </w:r>
          </w:p>
        </w:tc>
        <w:tc>
          <w:tcPr>
            <w:tcW w:w="680" w:type="dxa"/>
            <w:noWrap/>
            <w:vAlign w:val="bottom"/>
            <w:hideMark/>
          </w:tcPr>
          <w:p w14:paraId="5B9887F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1.23 </w:t>
            </w:r>
          </w:p>
        </w:tc>
        <w:tc>
          <w:tcPr>
            <w:tcW w:w="900" w:type="dxa"/>
            <w:noWrap/>
            <w:vAlign w:val="bottom"/>
            <w:hideMark/>
          </w:tcPr>
          <w:p w14:paraId="05A619F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1.23 </w:t>
            </w:r>
          </w:p>
        </w:tc>
        <w:tc>
          <w:tcPr>
            <w:tcW w:w="400" w:type="dxa"/>
            <w:noWrap/>
            <w:vAlign w:val="bottom"/>
            <w:hideMark/>
          </w:tcPr>
          <w:p w14:paraId="503F6B9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1.13 </w:t>
            </w:r>
          </w:p>
        </w:tc>
        <w:tc>
          <w:tcPr>
            <w:tcW w:w="400" w:type="dxa"/>
            <w:noWrap/>
            <w:vAlign w:val="bottom"/>
            <w:hideMark/>
          </w:tcPr>
          <w:p w14:paraId="2C0EEBD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1.06 </w:t>
            </w:r>
          </w:p>
        </w:tc>
        <w:tc>
          <w:tcPr>
            <w:tcW w:w="400" w:type="dxa"/>
            <w:noWrap/>
            <w:vAlign w:val="bottom"/>
            <w:hideMark/>
          </w:tcPr>
          <w:p w14:paraId="537AD0E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0.97 </w:t>
            </w:r>
          </w:p>
        </w:tc>
        <w:tc>
          <w:tcPr>
            <w:tcW w:w="400" w:type="dxa"/>
            <w:noWrap/>
            <w:vAlign w:val="bottom"/>
            <w:hideMark/>
          </w:tcPr>
          <w:p w14:paraId="29ADFFE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0.83 </w:t>
            </w:r>
          </w:p>
        </w:tc>
        <w:tc>
          <w:tcPr>
            <w:tcW w:w="400" w:type="dxa"/>
            <w:noWrap/>
            <w:vAlign w:val="bottom"/>
            <w:hideMark/>
          </w:tcPr>
          <w:p w14:paraId="133FC2D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0.77 </w:t>
            </w:r>
          </w:p>
        </w:tc>
        <w:tc>
          <w:tcPr>
            <w:tcW w:w="400" w:type="dxa"/>
            <w:noWrap/>
            <w:vAlign w:val="bottom"/>
            <w:hideMark/>
          </w:tcPr>
          <w:p w14:paraId="1021D41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0.69 </w:t>
            </w:r>
          </w:p>
        </w:tc>
        <w:tc>
          <w:tcPr>
            <w:tcW w:w="400" w:type="dxa"/>
            <w:noWrap/>
            <w:vAlign w:val="bottom"/>
            <w:hideMark/>
          </w:tcPr>
          <w:p w14:paraId="7CD191F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0.63 </w:t>
            </w:r>
          </w:p>
        </w:tc>
        <w:tc>
          <w:tcPr>
            <w:tcW w:w="400" w:type="dxa"/>
            <w:noWrap/>
            <w:vAlign w:val="bottom"/>
            <w:hideMark/>
          </w:tcPr>
          <w:p w14:paraId="0ED9083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0.58 </w:t>
            </w:r>
          </w:p>
        </w:tc>
        <w:tc>
          <w:tcPr>
            <w:tcW w:w="400" w:type="dxa"/>
            <w:noWrap/>
            <w:vAlign w:val="bottom"/>
            <w:hideMark/>
          </w:tcPr>
          <w:p w14:paraId="371C35D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0.53 </w:t>
            </w:r>
          </w:p>
        </w:tc>
        <w:tc>
          <w:tcPr>
            <w:tcW w:w="400" w:type="dxa"/>
            <w:noWrap/>
            <w:vAlign w:val="bottom"/>
            <w:hideMark/>
          </w:tcPr>
          <w:p w14:paraId="5049499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0.50 </w:t>
            </w:r>
          </w:p>
        </w:tc>
        <w:tc>
          <w:tcPr>
            <w:tcW w:w="400" w:type="dxa"/>
            <w:noWrap/>
            <w:vAlign w:val="bottom"/>
            <w:hideMark/>
          </w:tcPr>
          <w:p w14:paraId="269A498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0.47 </w:t>
            </w:r>
          </w:p>
        </w:tc>
        <w:tc>
          <w:tcPr>
            <w:tcW w:w="400" w:type="dxa"/>
            <w:noWrap/>
            <w:vAlign w:val="bottom"/>
            <w:hideMark/>
          </w:tcPr>
          <w:p w14:paraId="0803A80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0.45 </w:t>
            </w:r>
          </w:p>
        </w:tc>
        <w:tc>
          <w:tcPr>
            <w:tcW w:w="400" w:type="dxa"/>
            <w:noWrap/>
            <w:vAlign w:val="bottom"/>
            <w:hideMark/>
          </w:tcPr>
          <w:p w14:paraId="0F528C5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0.43 </w:t>
            </w:r>
          </w:p>
        </w:tc>
        <w:tc>
          <w:tcPr>
            <w:tcW w:w="400" w:type="dxa"/>
            <w:noWrap/>
            <w:vAlign w:val="bottom"/>
            <w:hideMark/>
          </w:tcPr>
          <w:p w14:paraId="6CDE66A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0.41 </w:t>
            </w:r>
          </w:p>
        </w:tc>
        <w:tc>
          <w:tcPr>
            <w:tcW w:w="400" w:type="dxa"/>
            <w:noWrap/>
            <w:vAlign w:val="bottom"/>
            <w:hideMark/>
          </w:tcPr>
          <w:p w14:paraId="2B15035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0.39 </w:t>
            </w:r>
          </w:p>
        </w:tc>
        <w:tc>
          <w:tcPr>
            <w:tcW w:w="400" w:type="dxa"/>
            <w:noWrap/>
            <w:vAlign w:val="bottom"/>
            <w:hideMark/>
          </w:tcPr>
          <w:p w14:paraId="602DDF0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0.37 </w:t>
            </w:r>
          </w:p>
        </w:tc>
        <w:tc>
          <w:tcPr>
            <w:tcW w:w="400" w:type="dxa"/>
            <w:noWrap/>
            <w:vAlign w:val="bottom"/>
            <w:hideMark/>
          </w:tcPr>
          <w:p w14:paraId="5AD1A86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0.35 </w:t>
            </w:r>
          </w:p>
        </w:tc>
        <w:tc>
          <w:tcPr>
            <w:tcW w:w="400" w:type="dxa"/>
            <w:noWrap/>
            <w:vAlign w:val="bottom"/>
            <w:hideMark/>
          </w:tcPr>
          <w:p w14:paraId="3836F66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0.33 </w:t>
            </w:r>
          </w:p>
        </w:tc>
        <w:tc>
          <w:tcPr>
            <w:tcW w:w="400" w:type="dxa"/>
            <w:noWrap/>
            <w:vAlign w:val="bottom"/>
            <w:hideMark/>
          </w:tcPr>
          <w:p w14:paraId="2F97859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0.31 </w:t>
            </w:r>
          </w:p>
        </w:tc>
        <w:tc>
          <w:tcPr>
            <w:tcW w:w="400" w:type="dxa"/>
            <w:noWrap/>
            <w:vAlign w:val="bottom"/>
            <w:hideMark/>
          </w:tcPr>
          <w:p w14:paraId="62EDBAB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0.30 </w:t>
            </w:r>
          </w:p>
        </w:tc>
        <w:tc>
          <w:tcPr>
            <w:tcW w:w="440" w:type="dxa"/>
            <w:noWrap/>
            <w:vAlign w:val="bottom"/>
            <w:hideMark/>
          </w:tcPr>
          <w:p w14:paraId="5520E0C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0.28 </w:t>
            </w:r>
          </w:p>
        </w:tc>
        <w:tc>
          <w:tcPr>
            <w:tcW w:w="400" w:type="dxa"/>
            <w:noWrap/>
            <w:vAlign w:val="bottom"/>
            <w:hideMark/>
          </w:tcPr>
          <w:p w14:paraId="695C64D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0.27 </w:t>
            </w:r>
          </w:p>
        </w:tc>
        <w:tc>
          <w:tcPr>
            <w:tcW w:w="400" w:type="dxa"/>
            <w:noWrap/>
            <w:vAlign w:val="bottom"/>
            <w:hideMark/>
          </w:tcPr>
          <w:p w14:paraId="1895ACE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0.26 </w:t>
            </w:r>
          </w:p>
        </w:tc>
        <w:tc>
          <w:tcPr>
            <w:tcW w:w="400" w:type="dxa"/>
            <w:noWrap/>
            <w:vAlign w:val="bottom"/>
            <w:hideMark/>
          </w:tcPr>
          <w:p w14:paraId="4116EC1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0.24 </w:t>
            </w:r>
          </w:p>
        </w:tc>
        <w:tc>
          <w:tcPr>
            <w:tcW w:w="400" w:type="dxa"/>
            <w:noWrap/>
            <w:vAlign w:val="bottom"/>
            <w:hideMark/>
          </w:tcPr>
          <w:p w14:paraId="276CF85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0.23 </w:t>
            </w:r>
          </w:p>
        </w:tc>
        <w:tc>
          <w:tcPr>
            <w:tcW w:w="460" w:type="dxa"/>
            <w:noWrap/>
            <w:vAlign w:val="bottom"/>
            <w:hideMark/>
          </w:tcPr>
          <w:p w14:paraId="1A7FF95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0.22 </w:t>
            </w:r>
          </w:p>
        </w:tc>
      </w:tr>
      <w:tr w:rsidR="0048224E" w:rsidRPr="00707F6D" w14:paraId="4EF386BB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654E8E71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11BB6F27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50,000 to 54,999</w:t>
            </w:r>
          </w:p>
        </w:tc>
        <w:tc>
          <w:tcPr>
            <w:tcW w:w="680" w:type="dxa"/>
            <w:noWrap/>
            <w:vAlign w:val="bottom"/>
            <w:hideMark/>
          </w:tcPr>
          <w:p w14:paraId="5EA3E66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1.26 </w:t>
            </w:r>
          </w:p>
        </w:tc>
        <w:tc>
          <w:tcPr>
            <w:tcW w:w="900" w:type="dxa"/>
            <w:noWrap/>
            <w:vAlign w:val="bottom"/>
            <w:hideMark/>
          </w:tcPr>
          <w:p w14:paraId="50CC242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1.26 </w:t>
            </w:r>
          </w:p>
        </w:tc>
        <w:tc>
          <w:tcPr>
            <w:tcW w:w="400" w:type="dxa"/>
            <w:noWrap/>
            <w:vAlign w:val="bottom"/>
            <w:hideMark/>
          </w:tcPr>
          <w:p w14:paraId="4294320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1.16 </w:t>
            </w:r>
          </w:p>
        </w:tc>
        <w:tc>
          <w:tcPr>
            <w:tcW w:w="400" w:type="dxa"/>
            <w:noWrap/>
            <w:vAlign w:val="bottom"/>
            <w:hideMark/>
          </w:tcPr>
          <w:p w14:paraId="4A5111E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1.09 </w:t>
            </w:r>
          </w:p>
        </w:tc>
        <w:tc>
          <w:tcPr>
            <w:tcW w:w="400" w:type="dxa"/>
            <w:noWrap/>
            <w:vAlign w:val="bottom"/>
            <w:hideMark/>
          </w:tcPr>
          <w:p w14:paraId="2328F4C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1.00 </w:t>
            </w:r>
          </w:p>
        </w:tc>
        <w:tc>
          <w:tcPr>
            <w:tcW w:w="400" w:type="dxa"/>
            <w:noWrap/>
            <w:vAlign w:val="bottom"/>
            <w:hideMark/>
          </w:tcPr>
          <w:p w14:paraId="75436E0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0.85 </w:t>
            </w:r>
          </w:p>
        </w:tc>
        <w:tc>
          <w:tcPr>
            <w:tcW w:w="400" w:type="dxa"/>
            <w:noWrap/>
            <w:vAlign w:val="bottom"/>
            <w:hideMark/>
          </w:tcPr>
          <w:p w14:paraId="36E0E66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0.80 </w:t>
            </w:r>
          </w:p>
        </w:tc>
        <w:tc>
          <w:tcPr>
            <w:tcW w:w="400" w:type="dxa"/>
            <w:noWrap/>
            <w:vAlign w:val="bottom"/>
            <w:hideMark/>
          </w:tcPr>
          <w:p w14:paraId="6CF49C0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0.72 </w:t>
            </w:r>
          </w:p>
        </w:tc>
        <w:tc>
          <w:tcPr>
            <w:tcW w:w="400" w:type="dxa"/>
            <w:noWrap/>
            <w:vAlign w:val="bottom"/>
            <w:hideMark/>
          </w:tcPr>
          <w:p w14:paraId="7F123D0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0.66 </w:t>
            </w:r>
          </w:p>
        </w:tc>
        <w:tc>
          <w:tcPr>
            <w:tcW w:w="400" w:type="dxa"/>
            <w:noWrap/>
            <w:vAlign w:val="bottom"/>
            <w:hideMark/>
          </w:tcPr>
          <w:p w14:paraId="79BC7E9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0.61 </w:t>
            </w:r>
          </w:p>
        </w:tc>
        <w:tc>
          <w:tcPr>
            <w:tcW w:w="400" w:type="dxa"/>
            <w:noWrap/>
            <w:vAlign w:val="bottom"/>
            <w:hideMark/>
          </w:tcPr>
          <w:p w14:paraId="4F50B46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0.55 </w:t>
            </w:r>
          </w:p>
        </w:tc>
        <w:tc>
          <w:tcPr>
            <w:tcW w:w="400" w:type="dxa"/>
            <w:noWrap/>
            <w:vAlign w:val="bottom"/>
            <w:hideMark/>
          </w:tcPr>
          <w:p w14:paraId="6626B08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0.53 </w:t>
            </w:r>
          </w:p>
        </w:tc>
        <w:tc>
          <w:tcPr>
            <w:tcW w:w="400" w:type="dxa"/>
            <w:noWrap/>
            <w:vAlign w:val="bottom"/>
            <w:hideMark/>
          </w:tcPr>
          <w:p w14:paraId="754E4F2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0.51 </w:t>
            </w:r>
          </w:p>
        </w:tc>
        <w:tc>
          <w:tcPr>
            <w:tcW w:w="400" w:type="dxa"/>
            <w:noWrap/>
            <w:vAlign w:val="bottom"/>
            <w:hideMark/>
          </w:tcPr>
          <w:p w14:paraId="58407D6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0.49 </w:t>
            </w:r>
          </w:p>
        </w:tc>
        <w:tc>
          <w:tcPr>
            <w:tcW w:w="400" w:type="dxa"/>
            <w:noWrap/>
            <w:vAlign w:val="bottom"/>
            <w:hideMark/>
          </w:tcPr>
          <w:p w14:paraId="3D172B8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0.47 </w:t>
            </w:r>
          </w:p>
        </w:tc>
        <w:tc>
          <w:tcPr>
            <w:tcW w:w="400" w:type="dxa"/>
            <w:noWrap/>
            <w:vAlign w:val="bottom"/>
            <w:hideMark/>
          </w:tcPr>
          <w:p w14:paraId="3CEE082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0.45 </w:t>
            </w:r>
          </w:p>
        </w:tc>
        <w:tc>
          <w:tcPr>
            <w:tcW w:w="400" w:type="dxa"/>
            <w:noWrap/>
            <w:vAlign w:val="bottom"/>
            <w:hideMark/>
          </w:tcPr>
          <w:p w14:paraId="12BC854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0.43 </w:t>
            </w:r>
          </w:p>
        </w:tc>
        <w:tc>
          <w:tcPr>
            <w:tcW w:w="400" w:type="dxa"/>
            <w:noWrap/>
            <w:vAlign w:val="bottom"/>
            <w:hideMark/>
          </w:tcPr>
          <w:p w14:paraId="6551FA5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0.42 </w:t>
            </w:r>
          </w:p>
        </w:tc>
        <w:tc>
          <w:tcPr>
            <w:tcW w:w="400" w:type="dxa"/>
            <w:noWrap/>
            <w:vAlign w:val="bottom"/>
            <w:hideMark/>
          </w:tcPr>
          <w:p w14:paraId="14FCC32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0.40 </w:t>
            </w:r>
          </w:p>
        </w:tc>
        <w:tc>
          <w:tcPr>
            <w:tcW w:w="400" w:type="dxa"/>
            <w:noWrap/>
            <w:vAlign w:val="bottom"/>
            <w:hideMark/>
          </w:tcPr>
          <w:p w14:paraId="3FD68A5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0.38 </w:t>
            </w:r>
          </w:p>
        </w:tc>
        <w:tc>
          <w:tcPr>
            <w:tcW w:w="400" w:type="dxa"/>
            <w:noWrap/>
            <w:vAlign w:val="bottom"/>
            <w:hideMark/>
          </w:tcPr>
          <w:p w14:paraId="24857AF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0.37 </w:t>
            </w:r>
          </w:p>
        </w:tc>
        <w:tc>
          <w:tcPr>
            <w:tcW w:w="400" w:type="dxa"/>
            <w:noWrap/>
            <w:vAlign w:val="bottom"/>
            <w:hideMark/>
          </w:tcPr>
          <w:p w14:paraId="2FCBA71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0.35 </w:t>
            </w:r>
          </w:p>
        </w:tc>
        <w:tc>
          <w:tcPr>
            <w:tcW w:w="440" w:type="dxa"/>
            <w:noWrap/>
            <w:vAlign w:val="bottom"/>
            <w:hideMark/>
          </w:tcPr>
          <w:p w14:paraId="32D5977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0.34 </w:t>
            </w:r>
          </w:p>
        </w:tc>
        <w:tc>
          <w:tcPr>
            <w:tcW w:w="400" w:type="dxa"/>
            <w:noWrap/>
            <w:vAlign w:val="bottom"/>
            <w:hideMark/>
          </w:tcPr>
          <w:p w14:paraId="471F701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0.33 </w:t>
            </w:r>
          </w:p>
        </w:tc>
        <w:tc>
          <w:tcPr>
            <w:tcW w:w="400" w:type="dxa"/>
            <w:noWrap/>
            <w:vAlign w:val="bottom"/>
            <w:hideMark/>
          </w:tcPr>
          <w:p w14:paraId="1C1CECD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0.31 </w:t>
            </w:r>
          </w:p>
        </w:tc>
        <w:tc>
          <w:tcPr>
            <w:tcW w:w="400" w:type="dxa"/>
            <w:noWrap/>
            <w:vAlign w:val="bottom"/>
            <w:hideMark/>
          </w:tcPr>
          <w:p w14:paraId="1CB7BC7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0.30 </w:t>
            </w:r>
          </w:p>
        </w:tc>
        <w:tc>
          <w:tcPr>
            <w:tcW w:w="400" w:type="dxa"/>
            <w:noWrap/>
            <w:vAlign w:val="bottom"/>
            <w:hideMark/>
          </w:tcPr>
          <w:p w14:paraId="4FC512F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0.29 </w:t>
            </w:r>
          </w:p>
        </w:tc>
        <w:tc>
          <w:tcPr>
            <w:tcW w:w="460" w:type="dxa"/>
            <w:noWrap/>
            <w:vAlign w:val="bottom"/>
            <w:hideMark/>
          </w:tcPr>
          <w:p w14:paraId="567483D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0.28 </w:t>
            </w:r>
          </w:p>
        </w:tc>
      </w:tr>
      <w:tr w:rsidR="0048224E" w:rsidRPr="00707F6D" w14:paraId="7F014A38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6F849EC7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4DCC393E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55,000 to 64,999</w:t>
            </w:r>
          </w:p>
        </w:tc>
        <w:tc>
          <w:tcPr>
            <w:tcW w:w="680" w:type="dxa"/>
            <w:noWrap/>
            <w:vAlign w:val="bottom"/>
            <w:hideMark/>
          </w:tcPr>
          <w:p w14:paraId="2EBCF09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1.31 </w:t>
            </w:r>
          </w:p>
        </w:tc>
        <w:tc>
          <w:tcPr>
            <w:tcW w:w="900" w:type="dxa"/>
            <w:noWrap/>
            <w:vAlign w:val="bottom"/>
            <w:hideMark/>
          </w:tcPr>
          <w:p w14:paraId="2166AE5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1.31 </w:t>
            </w:r>
          </w:p>
        </w:tc>
        <w:tc>
          <w:tcPr>
            <w:tcW w:w="400" w:type="dxa"/>
            <w:noWrap/>
            <w:vAlign w:val="bottom"/>
            <w:hideMark/>
          </w:tcPr>
          <w:p w14:paraId="7B3C19F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1.20 </w:t>
            </w:r>
          </w:p>
        </w:tc>
        <w:tc>
          <w:tcPr>
            <w:tcW w:w="400" w:type="dxa"/>
            <w:noWrap/>
            <w:vAlign w:val="bottom"/>
            <w:hideMark/>
          </w:tcPr>
          <w:p w14:paraId="4BBE414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1.13 </w:t>
            </w:r>
          </w:p>
        </w:tc>
        <w:tc>
          <w:tcPr>
            <w:tcW w:w="400" w:type="dxa"/>
            <w:noWrap/>
            <w:vAlign w:val="bottom"/>
            <w:hideMark/>
          </w:tcPr>
          <w:p w14:paraId="5CDAFB2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1.04 </w:t>
            </w:r>
          </w:p>
        </w:tc>
        <w:tc>
          <w:tcPr>
            <w:tcW w:w="400" w:type="dxa"/>
            <w:noWrap/>
            <w:vAlign w:val="bottom"/>
            <w:hideMark/>
          </w:tcPr>
          <w:p w14:paraId="57E240D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0.89 </w:t>
            </w:r>
          </w:p>
        </w:tc>
        <w:tc>
          <w:tcPr>
            <w:tcW w:w="400" w:type="dxa"/>
            <w:noWrap/>
            <w:vAlign w:val="bottom"/>
            <w:hideMark/>
          </w:tcPr>
          <w:p w14:paraId="1DDE55F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0.84 </w:t>
            </w:r>
          </w:p>
        </w:tc>
        <w:tc>
          <w:tcPr>
            <w:tcW w:w="400" w:type="dxa"/>
            <w:noWrap/>
            <w:vAlign w:val="bottom"/>
            <w:hideMark/>
          </w:tcPr>
          <w:p w14:paraId="7595BB9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0.76 </w:t>
            </w:r>
          </w:p>
        </w:tc>
        <w:tc>
          <w:tcPr>
            <w:tcW w:w="400" w:type="dxa"/>
            <w:noWrap/>
            <w:vAlign w:val="bottom"/>
            <w:hideMark/>
          </w:tcPr>
          <w:p w14:paraId="0C4AE3F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0.70 </w:t>
            </w:r>
          </w:p>
        </w:tc>
        <w:tc>
          <w:tcPr>
            <w:tcW w:w="400" w:type="dxa"/>
            <w:noWrap/>
            <w:vAlign w:val="bottom"/>
            <w:hideMark/>
          </w:tcPr>
          <w:p w14:paraId="3018D05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0.66 </w:t>
            </w:r>
          </w:p>
        </w:tc>
        <w:tc>
          <w:tcPr>
            <w:tcW w:w="400" w:type="dxa"/>
            <w:noWrap/>
            <w:vAlign w:val="bottom"/>
            <w:hideMark/>
          </w:tcPr>
          <w:p w14:paraId="42FDE11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0.60 </w:t>
            </w:r>
          </w:p>
        </w:tc>
        <w:tc>
          <w:tcPr>
            <w:tcW w:w="400" w:type="dxa"/>
            <w:noWrap/>
            <w:vAlign w:val="bottom"/>
            <w:hideMark/>
          </w:tcPr>
          <w:p w14:paraId="20B010E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0.57 </w:t>
            </w:r>
          </w:p>
        </w:tc>
        <w:tc>
          <w:tcPr>
            <w:tcW w:w="400" w:type="dxa"/>
            <w:noWrap/>
            <w:vAlign w:val="bottom"/>
            <w:hideMark/>
          </w:tcPr>
          <w:p w14:paraId="1D84816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0.55 </w:t>
            </w:r>
          </w:p>
        </w:tc>
        <w:tc>
          <w:tcPr>
            <w:tcW w:w="400" w:type="dxa"/>
            <w:noWrap/>
            <w:vAlign w:val="bottom"/>
            <w:hideMark/>
          </w:tcPr>
          <w:p w14:paraId="7F65E57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0.53 </w:t>
            </w:r>
          </w:p>
        </w:tc>
        <w:tc>
          <w:tcPr>
            <w:tcW w:w="400" w:type="dxa"/>
            <w:noWrap/>
            <w:vAlign w:val="bottom"/>
            <w:hideMark/>
          </w:tcPr>
          <w:p w14:paraId="0321399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0.51 </w:t>
            </w:r>
          </w:p>
        </w:tc>
        <w:tc>
          <w:tcPr>
            <w:tcW w:w="400" w:type="dxa"/>
            <w:noWrap/>
            <w:vAlign w:val="bottom"/>
            <w:hideMark/>
          </w:tcPr>
          <w:p w14:paraId="2CABE9D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0.49 </w:t>
            </w:r>
          </w:p>
        </w:tc>
        <w:tc>
          <w:tcPr>
            <w:tcW w:w="400" w:type="dxa"/>
            <w:noWrap/>
            <w:vAlign w:val="bottom"/>
            <w:hideMark/>
          </w:tcPr>
          <w:p w14:paraId="5A35D01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0.47 </w:t>
            </w:r>
          </w:p>
        </w:tc>
        <w:tc>
          <w:tcPr>
            <w:tcW w:w="400" w:type="dxa"/>
            <w:noWrap/>
            <w:vAlign w:val="bottom"/>
            <w:hideMark/>
          </w:tcPr>
          <w:p w14:paraId="5D7CF90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0.45 </w:t>
            </w:r>
          </w:p>
        </w:tc>
        <w:tc>
          <w:tcPr>
            <w:tcW w:w="400" w:type="dxa"/>
            <w:noWrap/>
            <w:vAlign w:val="bottom"/>
            <w:hideMark/>
          </w:tcPr>
          <w:p w14:paraId="1E6AEA0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0.43 </w:t>
            </w:r>
          </w:p>
        </w:tc>
        <w:tc>
          <w:tcPr>
            <w:tcW w:w="400" w:type="dxa"/>
            <w:noWrap/>
            <w:vAlign w:val="bottom"/>
            <w:hideMark/>
          </w:tcPr>
          <w:p w14:paraId="06A19A0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0.41 </w:t>
            </w:r>
          </w:p>
        </w:tc>
        <w:tc>
          <w:tcPr>
            <w:tcW w:w="400" w:type="dxa"/>
            <w:noWrap/>
            <w:vAlign w:val="bottom"/>
            <w:hideMark/>
          </w:tcPr>
          <w:p w14:paraId="009F36A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0.40 </w:t>
            </w:r>
          </w:p>
        </w:tc>
        <w:tc>
          <w:tcPr>
            <w:tcW w:w="400" w:type="dxa"/>
            <w:noWrap/>
            <w:vAlign w:val="bottom"/>
            <w:hideMark/>
          </w:tcPr>
          <w:p w14:paraId="7700169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0.38 </w:t>
            </w:r>
          </w:p>
        </w:tc>
        <w:tc>
          <w:tcPr>
            <w:tcW w:w="440" w:type="dxa"/>
            <w:noWrap/>
            <w:vAlign w:val="bottom"/>
            <w:hideMark/>
          </w:tcPr>
          <w:p w14:paraId="596F264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0.36 </w:t>
            </w:r>
          </w:p>
        </w:tc>
        <w:tc>
          <w:tcPr>
            <w:tcW w:w="400" w:type="dxa"/>
            <w:noWrap/>
            <w:vAlign w:val="bottom"/>
            <w:hideMark/>
          </w:tcPr>
          <w:p w14:paraId="181C303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0.35 </w:t>
            </w:r>
          </w:p>
        </w:tc>
        <w:tc>
          <w:tcPr>
            <w:tcW w:w="400" w:type="dxa"/>
            <w:noWrap/>
            <w:vAlign w:val="bottom"/>
            <w:hideMark/>
          </w:tcPr>
          <w:p w14:paraId="0C7246D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0.34 </w:t>
            </w:r>
          </w:p>
        </w:tc>
        <w:tc>
          <w:tcPr>
            <w:tcW w:w="400" w:type="dxa"/>
            <w:noWrap/>
            <w:vAlign w:val="bottom"/>
            <w:hideMark/>
          </w:tcPr>
          <w:p w14:paraId="1715251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0.32 </w:t>
            </w:r>
          </w:p>
        </w:tc>
        <w:tc>
          <w:tcPr>
            <w:tcW w:w="400" w:type="dxa"/>
            <w:noWrap/>
            <w:vAlign w:val="bottom"/>
            <w:hideMark/>
          </w:tcPr>
          <w:p w14:paraId="213C9B8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0.31 </w:t>
            </w:r>
          </w:p>
        </w:tc>
        <w:tc>
          <w:tcPr>
            <w:tcW w:w="460" w:type="dxa"/>
            <w:noWrap/>
            <w:vAlign w:val="bottom"/>
            <w:hideMark/>
          </w:tcPr>
          <w:p w14:paraId="2D2852E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0.30 </w:t>
            </w:r>
          </w:p>
        </w:tc>
      </w:tr>
      <w:tr w:rsidR="0048224E" w:rsidRPr="00707F6D" w14:paraId="74006A23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6F895288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023025EB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65,000 to 74,999</w:t>
            </w:r>
          </w:p>
        </w:tc>
        <w:tc>
          <w:tcPr>
            <w:tcW w:w="680" w:type="dxa"/>
            <w:noWrap/>
            <w:vAlign w:val="bottom"/>
            <w:hideMark/>
          </w:tcPr>
          <w:p w14:paraId="0C2B5B4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1.36 </w:t>
            </w:r>
          </w:p>
        </w:tc>
        <w:tc>
          <w:tcPr>
            <w:tcW w:w="900" w:type="dxa"/>
            <w:noWrap/>
            <w:vAlign w:val="bottom"/>
            <w:hideMark/>
          </w:tcPr>
          <w:p w14:paraId="7658668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1.36 </w:t>
            </w:r>
          </w:p>
        </w:tc>
        <w:tc>
          <w:tcPr>
            <w:tcW w:w="400" w:type="dxa"/>
            <w:noWrap/>
            <w:vAlign w:val="bottom"/>
            <w:hideMark/>
          </w:tcPr>
          <w:p w14:paraId="3862A71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1.25 </w:t>
            </w:r>
          </w:p>
        </w:tc>
        <w:tc>
          <w:tcPr>
            <w:tcW w:w="400" w:type="dxa"/>
            <w:noWrap/>
            <w:vAlign w:val="bottom"/>
            <w:hideMark/>
          </w:tcPr>
          <w:p w14:paraId="3BB229A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1.18 </w:t>
            </w:r>
          </w:p>
        </w:tc>
        <w:tc>
          <w:tcPr>
            <w:tcW w:w="400" w:type="dxa"/>
            <w:noWrap/>
            <w:vAlign w:val="bottom"/>
            <w:hideMark/>
          </w:tcPr>
          <w:p w14:paraId="3CF4B9E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1.08 </w:t>
            </w:r>
          </w:p>
        </w:tc>
        <w:tc>
          <w:tcPr>
            <w:tcW w:w="400" w:type="dxa"/>
            <w:noWrap/>
            <w:vAlign w:val="bottom"/>
            <w:hideMark/>
          </w:tcPr>
          <w:p w14:paraId="138C51F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0.94 </w:t>
            </w:r>
          </w:p>
        </w:tc>
        <w:tc>
          <w:tcPr>
            <w:tcW w:w="400" w:type="dxa"/>
            <w:noWrap/>
            <w:vAlign w:val="bottom"/>
            <w:hideMark/>
          </w:tcPr>
          <w:p w14:paraId="09307CE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0.89 </w:t>
            </w:r>
          </w:p>
        </w:tc>
        <w:tc>
          <w:tcPr>
            <w:tcW w:w="400" w:type="dxa"/>
            <w:noWrap/>
            <w:vAlign w:val="bottom"/>
            <w:hideMark/>
          </w:tcPr>
          <w:p w14:paraId="243417B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0.81 </w:t>
            </w:r>
          </w:p>
        </w:tc>
        <w:tc>
          <w:tcPr>
            <w:tcW w:w="400" w:type="dxa"/>
            <w:noWrap/>
            <w:vAlign w:val="bottom"/>
            <w:hideMark/>
          </w:tcPr>
          <w:p w14:paraId="7D7E75A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0.76 </w:t>
            </w:r>
          </w:p>
        </w:tc>
        <w:tc>
          <w:tcPr>
            <w:tcW w:w="400" w:type="dxa"/>
            <w:noWrap/>
            <w:vAlign w:val="bottom"/>
            <w:hideMark/>
          </w:tcPr>
          <w:p w14:paraId="7773C3D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0.71 </w:t>
            </w:r>
          </w:p>
        </w:tc>
        <w:tc>
          <w:tcPr>
            <w:tcW w:w="400" w:type="dxa"/>
            <w:noWrap/>
            <w:vAlign w:val="bottom"/>
            <w:hideMark/>
          </w:tcPr>
          <w:p w14:paraId="2F2D9A1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0.65 </w:t>
            </w:r>
          </w:p>
        </w:tc>
        <w:tc>
          <w:tcPr>
            <w:tcW w:w="400" w:type="dxa"/>
            <w:noWrap/>
            <w:vAlign w:val="bottom"/>
            <w:hideMark/>
          </w:tcPr>
          <w:p w14:paraId="037CABF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0.63 </w:t>
            </w:r>
          </w:p>
        </w:tc>
        <w:tc>
          <w:tcPr>
            <w:tcW w:w="400" w:type="dxa"/>
            <w:noWrap/>
            <w:vAlign w:val="bottom"/>
            <w:hideMark/>
          </w:tcPr>
          <w:p w14:paraId="60DCD24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0.61 </w:t>
            </w:r>
          </w:p>
        </w:tc>
        <w:tc>
          <w:tcPr>
            <w:tcW w:w="400" w:type="dxa"/>
            <w:noWrap/>
            <w:vAlign w:val="bottom"/>
            <w:hideMark/>
          </w:tcPr>
          <w:p w14:paraId="127BE18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0.59 </w:t>
            </w:r>
          </w:p>
        </w:tc>
        <w:tc>
          <w:tcPr>
            <w:tcW w:w="400" w:type="dxa"/>
            <w:noWrap/>
            <w:vAlign w:val="bottom"/>
            <w:hideMark/>
          </w:tcPr>
          <w:p w14:paraId="3588F6C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0.57 </w:t>
            </w:r>
          </w:p>
        </w:tc>
        <w:tc>
          <w:tcPr>
            <w:tcW w:w="400" w:type="dxa"/>
            <w:noWrap/>
            <w:vAlign w:val="bottom"/>
            <w:hideMark/>
          </w:tcPr>
          <w:p w14:paraId="6270033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0.55 </w:t>
            </w:r>
          </w:p>
        </w:tc>
        <w:tc>
          <w:tcPr>
            <w:tcW w:w="400" w:type="dxa"/>
            <w:noWrap/>
            <w:vAlign w:val="bottom"/>
            <w:hideMark/>
          </w:tcPr>
          <w:p w14:paraId="7E3917E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0.54 </w:t>
            </w:r>
          </w:p>
        </w:tc>
        <w:tc>
          <w:tcPr>
            <w:tcW w:w="400" w:type="dxa"/>
            <w:noWrap/>
            <w:vAlign w:val="bottom"/>
            <w:hideMark/>
          </w:tcPr>
          <w:p w14:paraId="6F578DA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0.52 </w:t>
            </w:r>
          </w:p>
        </w:tc>
        <w:tc>
          <w:tcPr>
            <w:tcW w:w="400" w:type="dxa"/>
            <w:noWrap/>
            <w:vAlign w:val="bottom"/>
            <w:hideMark/>
          </w:tcPr>
          <w:p w14:paraId="0CE12BB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0.51 </w:t>
            </w:r>
          </w:p>
        </w:tc>
        <w:tc>
          <w:tcPr>
            <w:tcW w:w="400" w:type="dxa"/>
            <w:noWrap/>
            <w:vAlign w:val="bottom"/>
            <w:hideMark/>
          </w:tcPr>
          <w:p w14:paraId="3555BC7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0.49 </w:t>
            </w:r>
          </w:p>
        </w:tc>
        <w:tc>
          <w:tcPr>
            <w:tcW w:w="400" w:type="dxa"/>
            <w:noWrap/>
            <w:vAlign w:val="bottom"/>
            <w:hideMark/>
          </w:tcPr>
          <w:p w14:paraId="352B8CD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0.48 </w:t>
            </w:r>
          </w:p>
        </w:tc>
        <w:tc>
          <w:tcPr>
            <w:tcW w:w="400" w:type="dxa"/>
            <w:noWrap/>
            <w:vAlign w:val="bottom"/>
            <w:hideMark/>
          </w:tcPr>
          <w:p w14:paraId="62C7517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0.46 </w:t>
            </w:r>
          </w:p>
        </w:tc>
        <w:tc>
          <w:tcPr>
            <w:tcW w:w="440" w:type="dxa"/>
            <w:noWrap/>
            <w:vAlign w:val="bottom"/>
            <w:hideMark/>
          </w:tcPr>
          <w:p w14:paraId="138C82D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0.45 </w:t>
            </w:r>
          </w:p>
        </w:tc>
        <w:tc>
          <w:tcPr>
            <w:tcW w:w="400" w:type="dxa"/>
            <w:noWrap/>
            <w:vAlign w:val="bottom"/>
            <w:hideMark/>
          </w:tcPr>
          <w:p w14:paraId="108458A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0.43 </w:t>
            </w:r>
          </w:p>
        </w:tc>
        <w:tc>
          <w:tcPr>
            <w:tcW w:w="400" w:type="dxa"/>
            <w:noWrap/>
            <w:vAlign w:val="bottom"/>
            <w:hideMark/>
          </w:tcPr>
          <w:p w14:paraId="404AFE9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0.42 </w:t>
            </w:r>
          </w:p>
        </w:tc>
        <w:tc>
          <w:tcPr>
            <w:tcW w:w="400" w:type="dxa"/>
            <w:noWrap/>
            <w:vAlign w:val="bottom"/>
            <w:hideMark/>
          </w:tcPr>
          <w:p w14:paraId="1816294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0.41 </w:t>
            </w:r>
          </w:p>
        </w:tc>
        <w:tc>
          <w:tcPr>
            <w:tcW w:w="400" w:type="dxa"/>
            <w:noWrap/>
            <w:vAlign w:val="bottom"/>
            <w:hideMark/>
          </w:tcPr>
          <w:p w14:paraId="253B09C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0.40 </w:t>
            </w:r>
          </w:p>
        </w:tc>
        <w:tc>
          <w:tcPr>
            <w:tcW w:w="460" w:type="dxa"/>
            <w:noWrap/>
            <w:vAlign w:val="bottom"/>
            <w:hideMark/>
          </w:tcPr>
          <w:p w14:paraId="64F3B1F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0.38 </w:t>
            </w:r>
          </w:p>
        </w:tc>
      </w:tr>
      <w:tr w:rsidR="0048224E" w:rsidRPr="00707F6D" w14:paraId="39FFCDD0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4EF4AD23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1BA2EB43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75,000 to 84,999</w:t>
            </w:r>
          </w:p>
        </w:tc>
        <w:tc>
          <w:tcPr>
            <w:tcW w:w="680" w:type="dxa"/>
            <w:noWrap/>
            <w:vAlign w:val="bottom"/>
            <w:hideMark/>
          </w:tcPr>
          <w:p w14:paraId="5428311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1.41 </w:t>
            </w:r>
          </w:p>
        </w:tc>
        <w:tc>
          <w:tcPr>
            <w:tcW w:w="900" w:type="dxa"/>
            <w:noWrap/>
            <w:vAlign w:val="bottom"/>
            <w:hideMark/>
          </w:tcPr>
          <w:p w14:paraId="24F14C8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1.41 </w:t>
            </w:r>
          </w:p>
        </w:tc>
        <w:tc>
          <w:tcPr>
            <w:tcW w:w="400" w:type="dxa"/>
            <w:noWrap/>
            <w:vAlign w:val="bottom"/>
            <w:hideMark/>
          </w:tcPr>
          <w:p w14:paraId="5812925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1.30 </w:t>
            </w:r>
          </w:p>
        </w:tc>
        <w:tc>
          <w:tcPr>
            <w:tcW w:w="400" w:type="dxa"/>
            <w:noWrap/>
            <w:vAlign w:val="bottom"/>
            <w:hideMark/>
          </w:tcPr>
          <w:p w14:paraId="5B84FAA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1.22 </w:t>
            </w:r>
          </w:p>
        </w:tc>
        <w:tc>
          <w:tcPr>
            <w:tcW w:w="400" w:type="dxa"/>
            <w:noWrap/>
            <w:vAlign w:val="bottom"/>
            <w:hideMark/>
          </w:tcPr>
          <w:p w14:paraId="178FE95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1.12 </w:t>
            </w:r>
          </w:p>
        </w:tc>
        <w:tc>
          <w:tcPr>
            <w:tcW w:w="400" w:type="dxa"/>
            <w:noWrap/>
            <w:vAlign w:val="bottom"/>
            <w:hideMark/>
          </w:tcPr>
          <w:p w14:paraId="06F6F22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0.98 </w:t>
            </w:r>
          </w:p>
        </w:tc>
        <w:tc>
          <w:tcPr>
            <w:tcW w:w="400" w:type="dxa"/>
            <w:noWrap/>
            <w:vAlign w:val="bottom"/>
            <w:hideMark/>
          </w:tcPr>
          <w:p w14:paraId="4AB4128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0.94 </w:t>
            </w:r>
          </w:p>
        </w:tc>
        <w:tc>
          <w:tcPr>
            <w:tcW w:w="400" w:type="dxa"/>
            <w:noWrap/>
            <w:vAlign w:val="bottom"/>
            <w:hideMark/>
          </w:tcPr>
          <w:p w14:paraId="793717B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0.86 </w:t>
            </w:r>
          </w:p>
        </w:tc>
        <w:tc>
          <w:tcPr>
            <w:tcW w:w="400" w:type="dxa"/>
            <w:noWrap/>
            <w:vAlign w:val="bottom"/>
            <w:hideMark/>
          </w:tcPr>
          <w:p w14:paraId="51957F1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0.81 </w:t>
            </w:r>
          </w:p>
        </w:tc>
        <w:tc>
          <w:tcPr>
            <w:tcW w:w="400" w:type="dxa"/>
            <w:noWrap/>
            <w:vAlign w:val="bottom"/>
            <w:hideMark/>
          </w:tcPr>
          <w:p w14:paraId="6F38F3B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0.76 </w:t>
            </w:r>
          </w:p>
        </w:tc>
        <w:tc>
          <w:tcPr>
            <w:tcW w:w="400" w:type="dxa"/>
            <w:noWrap/>
            <w:vAlign w:val="bottom"/>
            <w:hideMark/>
          </w:tcPr>
          <w:p w14:paraId="76EA77F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0.69 </w:t>
            </w:r>
          </w:p>
        </w:tc>
        <w:tc>
          <w:tcPr>
            <w:tcW w:w="400" w:type="dxa"/>
            <w:noWrap/>
            <w:vAlign w:val="bottom"/>
            <w:hideMark/>
          </w:tcPr>
          <w:p w14:paraId="1C09197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0.67 </w:t>
            </w:r>
          </w:p>
        </w:tc>
        <w:tc>
          <w:tcPr>
            <w:tcW w:w="400" w:type="dxa"/>
            <w:noWrap/>
            <w:vAlign w:val="bottom"/>
            <w:hideMark/>
          </w:tcPr>
          <w:p w14:paraId="2422E93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0.65 </w:t>
            </w:r>
          </w:p>
        </w:tc>
        <w:tc>
          <w:tcPr>
            <w:tcW w:w="400" w:type="dxa"/>
            <w:noWrap/>
            <w:vAlign w:val="bottom"/>
            <w:hideMark/>
          </w:tcPr>
          <w:p w14:paraId="6A5A781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0.63 </w:t>
            </w:r>
          </w:p>
        </w:tc>
        <w:tc>
          <w:tcPr>
            <w:tcW w:w="400" w:type="dxa"/>
            <w:noWrap/>
            <w:vAlign w:val="bottom"/>
            <w:hideMark/>
          </w:tcPr>
          <w:p w14:paraId="2BBCF2C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0.61 </w:t>
            </w:r>
          </w:p>
        </w:tc>
        <w:tc>
          <w:tcPr>
            <w:tcW w:w="400" w:type="dxa"/>
            <w:noWrap/>
            <w:vAlign w:val="bottom"/>
            <w:hideMark/>
          </w:tcPr>
          <w:p w14:paraId="0ABA848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0.59 </w:t>
            </w:r>
          </w:p>
        </w:tc>
        <w:tc>
          <w:tcPr>
            <w:tcW w:w="400" w:type="dxa"/>
            <w:noWrap/>
            <w:vAlign w:val="bottom"/>
            <w:hideMark/>
          </w:tcPr>
          <w:p w14:paraId="307AE66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0.58 </w:t>
            </w:r>
          </w:p>
        </w:tc>
        <w:tc>
          <w:tcPr>
            <w:tcW w:w="400" w:type="dxa"/>
            <w:noWrap/>
            <w:vAlign w:val="bottom"/>
            <w:hideMark/>
          </w:tcPr>
          <w:p w14:paraId="75E6534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0.56 </w:t>
            </w:r>
          </w:p>
        </w:tc>
        <w:tc>
          <w:tcPr>
            <w:tcW w:w="400" w:type="dxa"/>
            <w:noWrap/>
            <w:vAlign w:val="bottom"/>
            <w:hideMark/>
          </w:tcPr>
          <w:p w14:paraId="20151A9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0.54 </w:t>
            </w:r>
          </w:p>
        </w:tc>
        <w:tc>
          <w:tcPr>
            <w:tcW w:w="400" w:type="dxa"/>
            <w:noWrap/>
            <w:vAlign w:val="bottom"/>
            <w:hideMark/>
          </w:tcPr>
          <w:p w14:paraId="64AADAD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0.53 </w:t>
            </w:r>
          </w:p>
        </w:tc>
        <w:tc>
          <w:tcPr>
            <w:tcW w:w="400" w:type="dxa"/>
            <w:noWrap/>
            <w:vAlign w:val="bottom"/>
            <w:hideMark/>
          </w:tcPr>
          <w:p w14:paraId="09995F5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0.51 </w:t>
            </w:r>
          </w:p>
        </w:tc>
        <w:tc>
          <w:tcPr>
            <w:tcW w:w="400" w:type="dxa"/>
            <w:noWrap/>
            <w:vAlign w:val="bottom"/>
            <w:hideMark/>
          </w:tcPr>
          <w:p w14:paraId="5BEB572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0.50 </w:t>
            </w:r>
          </w:p>
        </w:tc>
        <w:tc>
          <w:tcPr>
            <w:tcW w:w="440" w:type="dxa"/>
            <w:noWrap/>
            <w:vAlign w:val="bottom"/>
            <w:hideMark/>
          </w:tcPr>
          <w:p w14:paraId="6E7B8F7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0.48 </w:t>
            </w:r>
          </w:p>
        </w:tc>
        <w:tc>
          <w:tcPr>
            <w:tcW w:w="400" w:type="dxa"/>
            <w:noWrap/>
            <w:vAlign w:val="bottom"/>
            <w:hideMark/>
          </w:tcPr>
          <w:p w14:paraId="153BC4B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0.47 </w:t>
            </w:r>
          </w:p>
        </w:tc>
        <w:tc>
          <w:tcPr>
            <w:tcW w:w="400" w:type="dxa"/>
            <w:noWrap/>
            <w:vAlign w:val="bottom"/>
            <w:hideMark/>
          </w:tcPr>
          <w:p w14:paraId="30F5628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0.45 </w:t>
            </w:r>
          </w:p>
        </w:tc>
        <w:tc>
          <w:tcPr>
            <w:tcW w:w="400" w:type="dxa"/>
            <w:noWrap/>
            <w:vAlign w:val="bottom"/>
            <w:hideMark/>
          </w:tcPr>
          <w:p w14:paraId="50D2105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0.44 </w:t>
            </w:r>
          </w:p>
        </w:tc>
        <w:tc>
          <w:tcPr>
            <w:tcW w:w="400" w:type="dxa"/>
            <w:noWrap/>
            <w:vAlign w:val="bottom"/>
            <w:hideMark/>
          </w:tcPr>
          <w:p w14:paraId="25CA9D8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0.43 </w:t>
            </w:r>
          </w:p>
        </w:tc>
        <w:tc>
          <w:tcPr>
            <w:tcW w:w="460" w:type="dxa"/>
            <w:noWrap/>
            <w:vAlign w:val="bottom"/>
            <w:hideMark/>
          </w:tcPr>
          <w:p w14:paraId="6909DA1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0.41 </w:t>
            </w:r>
          </w:p>
        </w:tc>
      </w:tr>
      <w:tr w:rsidR="0048224E" w:rsidRPr="00707F6D" w14:paraId="43CFF4D9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25878645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5B36D982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85,000 to 99,999</w:t>
            </w:r>
          </w:p>
        </w:tc>
        <w:tc>
          <w:tcPr>
            <w:tcW w:w="680" w:type="dxa"/>
            <w:noWrap/>
            <w:vAlign w:val="bottom"/>
            <w:hideMark/>
          </w:tcPr>
          <w:p w14:paraId="6243454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1.47 </w:t>
            </w:r>
          </w:p>
        </w:tc>
        <w:tc>
          <w:tcPr>
            <w:tcW w:w="900" w:type="dxa"/>
            <w:noWrap/>
            <w:vAlign w:val="bottom"/>
            <w:hideMark/>
          </w:tcPr>
          <w:p w14:paraId="49C510E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1.47 </w:t>
            </w:r>
          </w:p>
        </w:tc>
        <w:tc>
          <w:tcPr>
            <w:tcW w:w="400" w:type="dxa"/>
            <w:noWrap/>
            <w:vAlign w:val="bottom"/>
            <w:hideMark/>
          </w:tcPr>
          <w:p w14:paraId="2826478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1.35 </w:t>
            </w:r>
          </w:p>
        </w:tc>
        <w:tc>
          <w:tcPr>
            <w:tcW w:w="400" w:type="dxa"/>
            <w:noWrap/>
            <w:vAlign w:val="bottom"/>
            <w:hideMark/>
          </w:tcPr>
          <w:p w14:paraId="5F930F8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1.27 </w:t>
            </w:r>
          </w:p>
        </w:tc>
        <w:tc>
          <w:tcPr>
            <w:tcW w:w="400" w:type="dxa"/>
            <w:noWrap/>
            <w:vAlign w:val="bottom"/>
            <w:hideMark/>
          </w:tcPr>
          <w:p w14:paraId="27C7E08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1.17 </w:t>
            </w:r>
          </w:p>
        </w:tc>
        <w:tc>
          <w:tcPr>
            <w:tcW w:w="400" w:type="dxa"/>
            <w:noWrap/>
            <w:vAlign w:val="bottom"/>
            <w:hideMark/>
          </w:tcPr>
          <w:p w14:paraId="39FD41C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1.02 </w:t>
            </w:r>
          </w:p>
        </w:tc>
        <w:tc>
          <w:tcPr>
            <w:tcW w:w="400" w:type="dxa"/>
            <w:noWrap/>
            <w:vAlign w:val="bottom"/>
            <w:hideMark/>
          </w:tcPr>
          <w:p w14:paraId="43D16BF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0.99 </w:t>
            </w:r>
          </w:p>
        </w:tc>
        <w:tc>
          <w:tcPr>
            <w:tcW w:w="400" w:type="dxa"/>
            <w:noWrap/>
            <w:vAlign w:val="bottom"/>
            <w:hideMark/>
          </w:tcPr>
          <w:p w14:paraId="542812E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0.91 </w:t>
            </w:r>
          </w:p>
        </w:tc>
        <w:tc>
          <w:tcPr>
            <w:tcW w:w="400" w:type="dxa"/>
            <w:noWrap/>
            <w:vAlign w:val="bottom"/>
            <w:hideMark/>
          </w:tcPr>
          <w:p w14:paraId="206969B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0.86 </w:t>
            </w:r>
          </w:p>
        </w:tc>
        <w:tc>
          <w:tcPr>
            <w:tcW w:w="400" w:type="dxa"/>
            <w:noWrap/>
            <w:vAlign w:val="bottom"/>
            <w:hideMark/>
          </w:tcPr>
          <w:p w14:paraId="0709E78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0.82 </w:t>
            </w:r>
          </w:p>
        </w:tc>
        <w:tc>
          <w:tcPr>
            <w:tcW w:w="400" w:type="dxa"/>
            <w:noWrap/>
            <w:vAlign w:val="bottom"/>
            <w:hideMark/>
          </w:tcPr>
          <w:p w14:paraId="2204E40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0.75 </w:t>
            </w:r>
          </w:p>
        </w:tc>
        <w:tc>
          <w:tcPr>
            <w:tcW w:w="400" w:type="dxa"/>
            <w:noWrap/>
            <w:vAlign w:val="bottom"/>
            <w:hideMark/>
          </w:tcPr>
          <w:p w14:paraId="30AD28F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0.72 </w:t>
            </w:r>
          </w:p>
        </w:tc>
        <w:tc>
          <w:tcPr>
            <w:tcW w:w="400" w:type="dxa"/>
            <w:noWrap/>
            <w:vAlign w:val="bottom"/>
            <w:hideMark/>
          </w:tcPr>
          <w:p w14:paraId="7E09D46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0.70 </w:t>
            </w:r>
          </w:p>
        </w:tc>
        <w:tc>
          <w:tcPr>
            <w:tcW w:w="400" w:type="dxa"/>
            <w:noWrap/>
            <w:vAlign w:val="bottom"/>
            <w:hideMark/>
          </w:tcPr>
          <w:p w14:paraId="5A25C47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0.68 </w:t>
            </w:r>
          </w:p>
        </w:tc>
        <w:tc>
          <w:tcPr>
            <w:tcW w:w="400" w:type="dxa"/>
            <w:noWrap/>
            <w:vAlign w:val="bottom"/>
            <w:hideMark/>
          </w:tcPr>
          <w:p w14:paraId="75EDDAD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0.66 </w:t>
            </w:r>
          </w:p>
        </w:tc>
        <w:tc>
          <w:tcPr>
            <w:tcW w:w="400" w:type="dxa"/>
            <w:noWrap/>
            <w:vAlign w:val="bottom"/>
            <w:hideMark/>
          </w:tcPr>
          <w:p w14:paraId="40F2833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0.64 </w:t>
            </w:r>
          </w:p>
        </w:tc>
        <w:tc>
          <w:tcPr>
            <w:tcW w:w="400" w:type="dxa"/>
            <w:noWrap/>
            <w:vAlign w:val="bottom"/>
            <w:hideMark/>
          </w:tcPr>
          <w:p w14:paraId="32A0A58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0.62 </w:t>
            </w:r>
          </w:p>
        </w:tc>
        <w:tc>
          <w:tcPr>
            <w:tcW w:w="400" w:type="dxa"/>
            <w:noWrap/>
            <w:vAlign w:val="bottom"/>
            <w:hideMark/>
          </w:tcPr>
          <w:p w14:paraId="57FB0FF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0.60 </w:t>
            </w:r>
          </w:p>
        </w:tc>
        <w:tc>
          <w:tcPr>
            <w:tcW w:w="400" w:type="dxa"/>
            <w:noWrap/>
            <w:vAlign w:val="bottom"/>
            <w:hideMark/>
          </w:tcPr>
          <w:p w14:paraId="55A18F5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0.58 </w:t>
            </w:r>
          </w:p>
        </w:tc>
        <w:tc>
          <w:tcPr>
            <w:tcW w:w="400" w:type="dxa"/>
            <w:noWrap/>
            <w:vAlign w:val="bottom"/>
            <w:hideMark/>
          </w:tcPr>
          <w:p w14:paraId="3203DC8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0.57 </w:t>
            </w:r>
          </w:p>
        </w:tc>
        <w:tc>
          <w:tcPr>
            <w:tcW w:w="400" w:type="dxa"/>
            <w:noWrap/>
            <w:vAlign w:val="bottom"/>
            <w:hideMark/>
          </w:tcPr>
          <w:p w14:paraId="5931346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0.55 </w:t>
            </w:r>
          </w:p>
        </w:tc>
        <w:tc>
          <w:tcPr>
            <w:tcW w:w="400" w:type="dxa"/>
            <w:noWrap/>
            <w:vAlign w:val="bottom"/>
            <w:hideMark/>
          </w:tcPr>
          <w:p w14:paraId="4FB39D0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0.53 </w:t>
            </w:r>
          </w:p>
        </w:tc>
        <w:tc>
          <w:tcPr>
            <w:tcW w:w="440" w:type="dxa"/>
            <w:noWrap/>
            <w:vAlign w:val="bottom"/>
            <w:hideMark/>
          </w:tcPr>
          <w:p w14:paraId="389BA79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0.52 </w:t>
            </w:r>
          </w:p>
        </w:tc>
        <w:tc>
          <w:tcPr>
            <w:tcW w:w="400" w:type="dxa"/>
            <w:noWrap/>
            <w:vAlign w:val="bottom"/>
            <w:hideMark/>
          </w:tcPr>
          <w:p w14:paraId="4679902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0.50 </w:t>
            </w:r>
          </w:p>
        </w:tc>
        <w:tc>
          <w:tcPr>
            <w:tcW w:w="400" w:type="dxa"/>
            <w:noWrap/>
            <w:vAlign w:val="bottom"/>
            <w:hideMark/>
          </w:tcPr>
          <w:p w14:paraId="409C979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0.49 </w:t>
            </w:r>
          </w:p>
        </w:tc>
        <w:tc>
          <w:tcPr>
            <w:tcW w:w="400" w:type="dxa"/>
            <w:noWrap/>
            <w:vAlign w:val="bottom"/>
            <w:hideMark/>
          </w:tcPr>
          <w:p w14:paraId="526F564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0.47 </w:t>
            </w:r>
          </w:p>
        </w:tc>
        <w:tc>
          <w:tcPr>
            <w:tcW w:w="400" w:type="dxa"/>
            <w:noWrap/>
            <w:vAlign w:val="bottom"/>
            <w:hideMark/>
          </w:tcPr>
          <w:p w14:paraId="144D383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0.46 </w:t>
            </w:r>
          </w:p>
        </w:tc>
        <w:tc>
          <w:tcPr>
            <w:tcW w:w="460" w:type="dxa"/>
            <w:noWrap/>
            <w:vAlign w:val="bottom"/>
            <w:hideMark/>
          </w:tcPr>
          <w:p w14:paraId="71722A5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0.44 </w:t>
            </w:r>
          </w:p>
        </w:tc>
      </w:tr>
      <w:tr w:rsidR="0048224E" w:rsidRPr="00707F6D" w14:paraId="0D1991B2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1BF0F230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0587EE9D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100,000 to 114,999</w:t>
            </w:r>
          </w:p>
        </w:tc>
        <w:tc>
          <w:tcPr>
            <w:tcW w:w="680" w:type="dxa"/>
            <w:noWrap/>
            <w:vAlign w:val="bottom"/>
            <w:hideMark/>
          </w:tcPr>
          <w:p w14:paraId="4AD9A1F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1.53 </w:t>
            </w:r>
          </w:p>
        </w:tc>
        <w:tc>
          <w:tcPr>
            <w:tcW w:w="900" w:type="dxa"/>
            <w:noWrap/>
            <w:vAlign w:val="bottom"/>
            <w:hideMark/>
          </w:tcPr>
          <w:p w14:paraId="1A27BC5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1.53 </w:t>
            </w:r>
          </w:p>
        </w:tc>
        <w:tc>
          <w:tcPr>
            <w:tcW w:w="400" w:type="dxa"/>
            <w:noWrap/>
            <w:vAlign w:val="bottom"/>
            <w:hideMark/>
          </w:tcPr>
          <w:p w14:paraId="01719BF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1.40 </w:t>
            </w:r>
          </w:p>
        </w:tc>
        <w:tc>
          <w:tcPr>
            <w:tcW w:w="400" w:type="dxa"/>
            <w:noWrap/>
            <w:vAlign w:val="bottom"/>
            <w:hideMark/>
          </w:tcPr>
          <w:p w14:paraId="7E783ED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1.32 </w:t>
            </w:r>
          </w:p>
        </w:tc>
        <w:tc>
          <w:tcPr>
            <w:tcW w:w="400" w:type="dxa"/>
            <w:noWrap/>
            <w:vAlign w:val="bottom"/>
            <w:hideMark/>
          </w:tcPr>
          <w:p w14:paraId="660EE91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1.21 </w:t>
            </w:r>
          </w:p>
        </w:tc>
        <w:tc>
          <w:tcPr>
            <w:tcW w:w="400" w:type="dxa"/>
            <w:noWrap/>
            <w:vAlign w:val="bottom"/>
            <w:hideMark/>
          </w:tcPr>
          <w:p w14:paraId="650FEA0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1.07 </w:t>
            </w:r>
          </w:p>
        </w:tc>
        <w:tc>
          <w:tcPr>
            <w:tcW w:w="400" w:type="dxa"/>
            <w:noWrap/>
            <w:vAlign w:val="bottom"/>
            <w:hideMark/>
          </w:tcPr>
          <w:p w14:paraId="2E92A30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1.04 </w:t>
            </w:r>
          </w:p>
        </w:tc>
        <w:tc>
          <w:tcPr>
            <w:tcW w:w="400" w:type="dxa"/>
            <w:noWrap/>
            <w:vAlign w:val="bottom"/>
            <w:hideMark/>
          </w:tcPr>
          <w:p w14:paraId="4A85271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0.97 </w:t>
            </w:r>
          </w:p>
        </w:tc>
        <w:tc>
          <w:tcPr>
            <w:tcW w:w="400" w:type="dxa"/>
            <w:noWrap/>
            <w:vAlign w:val="bottom"/>
            <w:hideMark/>
          </w:tcPr>
          <w:p w14:paraId="713AB9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0.92 </w:t>
            </w:r>
          </w:p>
        </w:tc>
        <w:tc>
          <w:tcPr>
            <w:tcW w:w="400" w:type="dxa"/>
            <w:noWrap/>
            <w:vAlign w:val="bottom"/>
            <w:hideMark/>
          </w:tcPr>
          <w:p w14:paraId="74E9BE9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0.89 </w:t>
            </w:r>
          </w:p>
        </w:tc>
        <w:tc>
          <w:tcPr>
            <w:tcW w:w="400" w:type="dxa"/>
            <w:noWrap/>
            <w:vAlign w:val="bottom"/>
            <w:hideMark/>
          </w:tcPr>
          <w:p w14:paraId="464218F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0.81 </w:t>
            </w:r>
          </w:p>
        </w:tc>
        <w:tc>
          <w:tcPr>
            <w:tcW w:w="400" w:type="dxa"/>
            <w:noWrap/>
            <w:vAlign w:val="bottom"/>
            <w:hideMark/>
          </w:tcPr>
          <w:p w14:paraId="70C3F79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0.78 </w:t>
            </w:r>
          </w:p>
        </w:tc>
        <w:tc>
          <w:tcPr>
            <w:tcW w:w="400" w:type="dxa"/>
            <w:noWrap/>
            <w:vAlign w:val="bottom"/>
            <w:hideMark/>
          </w:tcPr>
          <w:p w14:paraId="28FF645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0.76 </w:t>
            </w:r>
          </w:p>
        </w:tc>
        <w:tc>
          <w:tcPr>
            <w:tcW w:w="400" w:type="dxa"/>
            <w:noWrap/>
            <w:vAlign w:val="bottom"/>
            <w:hideMark/>
          </w:tcPr>
          <w:p w14:paraId="68B8D52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0.74 </w:t>
            </w:r>
          </w:p>
        </w:tc>
        <w:tc>
          <w:tcPr>
            <w:tcW w:w="400" w:type="dxa"/>
            <w:noWrap/>
            <w:vAlign w:val="bottom"/>
            <w:hideMark/>
          </w:tcPr>
          <w:p w14:paraId="15D58BC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0.71 </w:t>
            </w:r>
          </w:p>
        </w:tc>
        <w:tc>
          <w:tcPr>
            <w:tcW w:w="400" w:type="dxa"/>
            <w:noWrap/>
            <w:vAlign w:val="bottom"/>
            <w:hideMark/>
          </w:tcPr>
          <w:p w14:paraId="3C5F8ED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0.69 </w:t>
            </w:r>
          </w:p>
        </w:tc>
        <w:tc>
          <w:tcPr>
            <w:tcW w:w="400" w:type="dxa"/>
            <w:noWrap/>
            <w:vAlign w:val="bottom"/>
            <w:hideMark/>
          </w:tcPr>
          <w:p w14:paraId="38F756C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0.67 </w:t>
            </w:r>
          </w:p>
        </w:tc>
        <w:tc>
          <w:tcPr>
            <w:tcW w:w="400" w:type="dxa"/>
            <w:noWrap/>
            <w:vAlign w:val="bottom"/>
            <w:hideMark/>
          </w:tcPr>
          <w:p w14:paraId="03C9ACA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0.65 </w:t>
            </w:r>
          </w:p>
        </w:tc>
        <w:tc>
          <w:tcPr>
            <w:tcW w:w="400" w:type="dxa"/>
            <w:noWrap/>
            <w:vAlign w:val="bottom"/>
            <w:hideMark/>
          </w:tcPr>
          <w:p w14:paraId="6AF11C4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0.63 </w:t>
            </w:r>
          </w:p>
        </w:tc>
        <w:tc>
          <w:tcPr>
            <w:tcW w:w="400" w:type="dxa"/>
            <w:noWrap/>
            <w:vAlign w:val="bottom"/>
            <w:hideMark/>
          </w:tcPr>
          <w:p w14:paraId="3ED747B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0.61 </w:t>
            </w:r>
          </w:p>
        </w:tc>
        <w:tc>
          <w:tcPr>
            <w:tcW w:w="400" w:type="dxa"/>
            <w:noWrap/>
            <w:vAlign w:val="bottom"/>
            <w:hideMark/>
          </w:tcPr>
          <w:p w14:paraId="63E7ACB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0.59 </w:t>
            </w:r>
          </w:p>
        </w:tc>
        <w:tc>
          <w:tcPr>
            <w:tcW w:w="400" w:type="dxa"/>
            <w:noWrap/>
            <w:vAlign w:val="bottom"/>
            <w:hideMark/>
          </w:tcPr>
          <w:p w14:paraId="49D9FC3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0.58 </w:t>
            </w:r>
          </w:p>
        </w:tc>
        <w:tc>
          <w:tcPr>
            <w:tcW w:w="440" w:type="dxa"/>
            <w:noWrap/>
            <w:vAlign w:val="bottom"/>
            <w:hideMark/>
          </w:tcPr>
          <w:p w14:paraId="4AAE917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0.56 </w:t>
            </w:r>
          </w:p>
        </w:tc>
        <w:tc>
          <w:tcPr>
            <w:tcW w:w="400" w:type="dxa"/>
            <w:noWrap/>
            <w:vAlign w:val="bottom"/>
            <w:hideMark/>
          </w:tcPr>
          <w:p w14:paraId="261066B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0.54 </w:t>
            </w:r>
          </w:p>
        </w:tc>
        <w:tc>
          <w:tcPr>
            <w:tcW w:w="400" w:type="dxa"/>
            <w:noWrap/>
            <w:vAlign w:val="bottom"/>
            <w:hideMark/>
          </w:tcPr>
          <w:p w14:paraId="5E4243F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0.53 </w:t>
            </w:r>
          </w:p>
        </w:tc>
        <w:tc>
          <w:tcPr>
            <w:tcW w:w="400" w:type="dxa"/>
            <w:noWrap/>
            <w:vAlign w:val="bottom"/>
            <w:hideMark/>
          </w:tcPr>
          <w:p w14:paraId="2F3541E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0.51 </w:t>
            </w:r>
          </w:p>
        </w:tc>
        <w:tc>
          <w:tcPr>
            <w:tcW w:w="400" w:type="dxa"/>
            <w:noWrap/>
            <w:vAlign w:val="bottom"/>
            <w:hideMark/>
          </w:tcPr>
          <w:p w14:paraId="292D199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0.50 </w:t>
            </w:r>
          </w:p>
        </w:tc>
        <w:tc>
          <w:tcPr>
            <w:tcW w:w="460" w:type="dxa"/>
            <w:noWrap/>
            <w:vAlign w:val="bottom"/>
            <w:hideMark/>
          </w:tcPr>
          <w:p w14:paraId="423BD9A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0.48 </w:t>
            </w:r>
          </w:p>
        </w:tc>
      </w:tr>
      <w:tr w:rsidR="0048224E" w:rsidRPr="00707F6D" w14:paraId="0D3617A1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28F70BB8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28895235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115,000 to 129,999</w:t>
            </w:r>
          </w:p>
        </w:tc>
        <w:tc>
          <w:tcPr>
            <w:tcW w:w="680" w:type="dxa"/>
            <w:noWrap/>
            <w:vAlign w:val="bottom"/>
            <w:hideMark/>
          </w:tcPr>
          <w:p w14:paraId="3723963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1.58 </w:t>
            </w:r>
          </w:p>
        </w:tc>
        <w:tc>
          <w:tcPr>
            <w:tcW w:w="900" w:type="dxa"/>
            <w:noWrap/>
            <w:vAlign w:val="bottom"/>
            <w:hideMark/>
          </w:tcPr>
          <w:p w14:paraId="6B46A97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1.58 </w:t>
            </w:r>
          </w:p>
        </w:tc>
        <w:tc>
          <w:tcPr>
            <w:tcW w:w="400" w:type="dxa"/>
            <w:noWrap/>
            <w:vAlign w:val="bottom"/>
            <w:hideMark/>
          </w:tcPr>
          <w:p w14:paraId="10DF891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1.45 </w:t>
            </w:r>
          </w:p>
        </w:tc>
        <w:tc>
          <w:tcPr>
            <w:tcW w:w="400" w:type="dxa"/>
            <w:noWrap/>
            <w:vAlign w:val="bottom"/>
            <w:hideMark/>
          </w:tcPr>
          <w:p w14:paraId="6A9A981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1.37 </w:t>
            </w:r>
          </w:p>
        </w:tc>
        <w:tc>
          <w:tcPr>
            <w:tcW w:w="400" w:type="dxa"/>
            <w:noWrap/>
            <w:vAlign w:val="bottom"/>
            <w:hideMark/>
          </w:tcPr>
          <w:p w14:paraId="47CA4DD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1.26 </w:t>
            </w:r>
          </w:p>
        </w:tc>
        <w:tc>
          <w:tcPr>
            <w:tcW w:w="400" w:type="dxa"/>
            <w:noWrap/>
            <w:vAlign w:val="bottom"/>
            <w:hideMark/>
          </w:tcPr>
          <w:p w14:paraId="371887D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1.12 </w:t>
            </w:r>
          </w:p>
        </w:tc>
        <w:tc>
          <w:tcPr>
            <w:tcW w:w="400" w:type="dxa"/>
            <w:noWrap/>
            <w:vAlign w:val="bottom"/>
            <w:hideMark/>
          </w:tcPr>
          <w:p w14:paraId="431F59E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1.09 </w:t>
            </w:r>
          </w:p>
        </w:tc>
        <w:tc>
          <w:tcPr>
            <w:tcW w:w="400" w:type="dxa"/>
            <w:noWrap/>
            <w:vAlign w:val="bottom"/>
            <w:hideMark/>
          </w:tcPr>
          <w:p w14:paraId="24C8F23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1.03 </w:t>
            </w:r>
          </w:p>
        </w:tc>
        <w:tc>
          <w:tcPr>
            <w:tcW w:w="400" w:type="dxa"/>
            <w:noWrap/>
            <w:vAlign w:val="bottom"/>
            <w:hideMark/>
          </w:tcPr>
          <w:p w14:paraId="4C013F7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0.98 </w:t>
            </w:r>
          </w:p>
        </w:tc>
        <w:tc>
          <w:tcPr>
            <w:tcW w:w="400" w:type="dxa"/>
            <w:noWrap/>
            <w:vAlign w:val="bottom"/>
            <w:hideMark/>
          </w:tcPr>
          <w:p w14:paraId="66ED5C8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0.95 </w:t>
            </w:r>
          </w:p>
        </w:tc>
        <w:tc>
          <w:tcPr>
            <w:tcW w:w="400" w:type="dxa"/>
            <w:noWrap/>
            <w:vAlign w:val="bottom"/>
            <w:hideMark/>
          </w:tcPr>
          <w:p w14:paraId="3B0370C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0.86 </w:t>
            </w:r>
          </w:p>
        </w:tc>
        <w:tc>
          <w:tcPr>
            <w:tcW w:w="400" w:type="dxa"/>
            <w:noWrap/>
            <w:vAlign w:val="bottom"/>
            <w:hideMark/>
          </w:tcPr>
          <w:p w14:paraId="0E0A2B9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0.85 </w:t>
            </w:r>
          </w:p>
        </w:tc>
        <w:tc>
          <w:tcPr>
            <w:tcW w:w="400" w:type="dxa"/>
            <w:noWrap/>
            <w:vAlign w:val="bottom"/>
            <w:hideMark/>
          </w:tcPr>
          <w:p w14:paraId="3736A9D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0.83 </w:t>
            </w:r>
          </w:p>
        </w:tc>
        <w:tc>
          <w:tcPr>
            <w:tcW w:w="400" w:type="dxa"/>
            <w:noWrap/>
            <w:vAlign w:val="bottom"/>
            <w:hideMark/>
          </w:tcPr>
          <w:p w14:paraId="471DF46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0.81 </w:t>
            </w:r>
          </w:p>
        </w:tc>
        <w:tc>
          <w:tcPr>
            <w:tcW w:w="400" w:type="dxa"/>
            <w:noWrap/>
            <w:vAlign w:val="bottom"/>
            <w:hideMark/>
          </w:tcPr>
          <w:p w14:paraId="633694D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0.80 </w:t>
            </w:r>
          </w:p>
        </w:tc>
        <w:tc>
          <w:tcPr>
            <w:tcW w:w="400" w:type="dxa"/>
            <w:noWrap/>
            <w:vAlign w:val="bottom"/>
            <w:hideMark/>
          </w:tcPr>
          <w:p w14:paraId="3FFA0D5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0.78 </w:t>
            </w:r>
          </w:p>
        </w:tc>
        <w:tc>
          <w:tcPr>
            <w:tcW w:w="400" w:type="dxa"/>
            <w:noWrap/>
            <w:vAlign w:val="bottom"/>
            <w:hideMark/>
          </w:tcPr>
          <w:p w14:paraId="76DEDD1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0.76 </w:t>
            </w:r>
          </w:p>
        </w:tc>
        <w:tc>
          <w:tcPr>
            <w:tcW w:w="400" w:type="dxa"/>
            <w:noWrap/>
            <w:vAlign w:val="bottom"/>
            <w:hideMark/>
          </w:tcPr>
          <w:p w14:paraId="5ED5437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0.75 </w:t>
            </w:r>
          </w:p>
        </w:tc>
        <w:tc>
          <w:tcPr>
            <w:tcW w:w="400" w:type="dxa"/>
            <w:noWrap/>
            <w:vAlign w:val="bottom"/>
            <w:hideMark/>
          </w:tcPr>
          <w:p w14:paraId="368A841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0.73 </w:t>
            </w:r>
          </w:p>
        </w:tc>
        <w:tc>
          <w:tcPr>
            <w:tcW w:w="400" w:type="dxa"/>
            <w:noWrap/>
            <w:vAlign w:val="bottom"/>
            <w:hideMark/>
          </w:tcPr>
          <w:p w14:paraId="7AFA98A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0.72 </w:t>
            </w:r>
          </w:p>
        </w:tc>
        <w:tc>
          <w:tcPr>
            <w:tcW w:w="400" w:type="dxa"/>
            <w:noWrap/>
            <w:vAlign w:val="bottom"/>
            <w:hideMark/>
          </w:tcPr>
          <w:p w14:paraId="7AC0571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0.71 </w:t>
            </w:r>
          </w:p>
        </w:tc>
        <w:tc>
          <w:tcPr>
            <w:tcW w:w="400" w:type="dxa"/>
            <w:noWrap/>
            <w:vAlign w:val="bottom"/>
            <w:hideMark/>
          </w:tcPr>
          <w:p w14:paraId="3FDA5F1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0.69 </w:t>
            </w:r>
          </w:p>
        </w:tc>
        <w:tc>
          <w:tcPr>
            <w:tcW w:w="440" w:type="dxa"/>
            <w:noWrap/>
            <w:vAlign w:val="bottom"/>
            <w:hideMark/>
          </w:tcPr>
          <w:p w14:paraId="377E6BF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0.68 </w:t>
            </w:r>
          </w:p>
        </w:tc>
        <w:tc>
          <w:tcPr>
            <w:tcW w:w="400" w:type="dxa"/>
            <w:noWrap/>
            <w:vAlign w:val="bottom"/>
            <w:hideMark/>
          </w:tcPr>
          <w:p w14:paraId="0801AE1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0.66 </w:t>
            </w:r>
          </w:p>
        </w:tc>
        <w:tc>
          <w:tcPr>
            <w:tcW w:w="400" w:type="dxa"/>
            <w:noWrap/>
            <w:vAlign w:val="bottom"/>
            <w:hideMark/>
          </w:tcPr>
          <w:p w14:paraId="437F7DE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0.65 </w:t>
            </w:r>
          </w:p>
        </w:tc>
        <w:tc>
          <w:tcPr>
            <w:tcW w:w="400" w:type="dxa"/>
            <w:noWrap/>
            <w:vAlign w:val="bottom"/>
            <w:hideMark/>
          </w:tcPr>
          <w:p w14:paraId="0D0D8B1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0.64 </w:t>
            </w:r>
          </w:p>
        </w:tc>
        <w:tc>
          <w:tcPr>
            <w:tcW w:w="400" w:type="dxa"/>
            <w:noWrap/>
            <w:vAlign w:val="bottom"/>
            <w:hideMark/>
          </w:tcPr>
          <w:p w14:paraId="5B9EB7F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0.62 </w:t>
            </w:r>
          </w:p>
        </w:tc>
        <w:tc>
          <w:tcPr>
            <w:tcW w:w="460" w:type="dxa"/>
            <w:noWrap/>
            <w:vAlign w:val="bottom"/>
            <w:hideMark/>
          </w:tcPr>
          <w:p w14:paraId="7304762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0.61 </w:t>
            </w:r>
          </w:p>
        </w:tc>
      </w:tr>
      <w:tr w:rsidR="0048224E" w:rsidRPr="00707F6D" w14:paraId="6880A59A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6F354464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698DA66A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130,000 to 149,999</w:t>
            </w:r>
          </w:p>
        </w:tc>
        <w:tc>
          <w:tcPr>
            <w:tcW w:w="680" w:type="dxa"/>
            <w:noWrap/>
            <w:vAlign w:val="bottom"/>
            <w:hideMark/>
          </w:tcPr>
          <w:p w14:paraId="7A36148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1.64 </w:t>
            </w:r>
          </w:p>
        </w:tc>
        <w:tc>
          <w:tcPr>
            <w:tcW w:w="900" w:type="dxa"/>
            <w:noWrap/>
            <w:vAlign w:val="bottom"/>
            <w:hideMark/>
          </w:tcPr>
          <w:p w14:paraId="07BEB86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1.64 </w:t>
            </w:r>
          </w:p>
        </w:tc>
        <w:tc>
          <w:tcPr>
            <w:tcW w:w="400" w:type="dxa"/>
            <w:noWrap/>
            <w:vAlign w:val="bottom"/>
            <w:hideMark/>
          </w:tcPr>
          <w:p w14:paraId="3AB5A30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1.51 </w:t>
            </w:r>
          </w:p>
        </w:tc>
        <w:tc>
          <w:tcPr>
            <w:tcW w:w="400" w:type="dxa"/>
            <w:noWrap/>
            <w:vAlign w:val="bottom"/>
            <w:hideMark/>
          </w:tcPr>
          <w:p w14:paraId="653C52A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1.42 </w:t>
            </w:r>
          </w:p>
        </w:tc>
        <w:tc>
          <w:tcPr>
            <w:tcW w:w="400" w:type="dxa"/>
            <w:noWrap/>
            <w:vAlign w:val="bottom"/>
            <w:hideMark/>
          </w:tcPr>
          <w:p w14:paraId="563BCE5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1.30 </w:t>
            </w:r>
          </w:p>
        </w:tc>
        <w:tc>
          <w:tcPr>
            <w:tcW w:w="400" w:type="dxa"/>
            <w:noWrap/>
            <w:vAlign w:val="bottom"/>
            <w:hideMark/>
          </w:tcPr>
          <w:p w14:paraId="4F67111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1.17 </w:t>
            </w:r>
          </w:p>
        </w:tc>
        <w:tc>
          <w:tcPr>
            <w:tcW w:w="400" w:type="dxa"/>
            <w:noWrap/>
            <w:vAlign w:val="bottom"/>
            <w:hideMark/>
          </w:tcPr>
          <w:p w14:paraId="40071EA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1.15 </w:t>
            </w:r>
          </w:p>
        </w:tc>
        <w:tc>
          <w:tcPr>
            <w:tcW w:w="400" w:type="dxa"/>
            <w:noWrap/>
            <w:vAlign w:val="bottom"/>
            <w:hideMark/>
          </w:tcPr>
          <w:p w14:paraId="6C30E10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1.09 </w:t>
            </w:r>
          </w:p>
        </w:tc>
        <w:tc>
          <w:tcPr>
            <w:tcW w:w="400" w:type="dxa"/>
            <w:noWrap/>
            <w:vAlign w:val="bottom"/>
            <w:hideMark/>
          </w:tcPr>
          <w:p w14:paraId="2A36F33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1.04 </w:t>
            </w:r>
          </w:p>
        </w:tc>
        <w:tc>
          <w:tcPr>
            <w:tcW w:w="400" w:type="dxa"/>
            <w:noWrap/>
            <w:vAlign w:val="bottom"/>
            <w:hideMark/>
          </w:tcPr>
          <w:p w14:paraId="191D34B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1.02 </w:t>
            </w:r>
          </w:p>
        </w:tc>
        <w:tc>
          <w:tcPr>
            <w:tcW w:w="400" w:type="dxa"/>
            <w:noWrap/>
            <w:vAlign w:val="bottom"/>
            <w:hideMark/>
          </w:tcPr>
          <w:p w14:paraId="107BF8A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0.92 </w:t>
            </w:r>
          </w:p>
        </w:tc>
        <w:tc>
          <w:tcPr>
            <w:tcW w:w="400" w:type="dxa"/>
            <w:noWrap/>
            <w:vAlign w:val="bottom"/>
            <w:hideMark/>
          </w:tcPr>
          <w:p w14:paraId="7EFE933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0.91 </w:t>
            </w:r>
          </w:p>
        </w:tc>
        <w:tc>
          <w:tcPr>
            <w:tcW w:w="400" w:type="dxa"/>
            <w:noWrap/>
            <w:vAlign w:val="bottom"/>
            <w:hideMark/>
          </w:tcPr>
          <w:p w14:paraId="076213C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0.89 </w:t>
            </w:r>
          </w:p>
        </w:tc>
        <w:tc>
          <w:tcPr>
            <w:tcW w:w="400" w:type="dxa"/>
            <w:noWrap/>
            <w:vAlign w:val="bottom"/>
            <w:hideMark/>
          </w:tcPr>
          <w:p w14:paraId="589C68E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0.87 </w:t>
            </w:r>
          </w:p>
        </w:tc>
        <w:tc>
          <w:tcPr>
            <w:tcW w:w="400" w:type="dxa"/>
            <w:noWrap/>
            <w:vAlign w:val="bottom"/>
            <w:hideMark/>
          </w:tcPr>
          <w:p w14:paraId="0371D3B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0.85 </w:t>
            </w:r>
          </w:p>
        </w:tc>
        <w:tc>
          <w:tcPr>
            <w:tcW w:w="400" w:type="dxa"/>
            <w:noWrap/>
            <w:vAlign w:val="bottom"/>
            <w:hideMark/>
          </w:tcPr>
          <w:p w14:paraId="40D4E7B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0.83 </w:t>
            </w:r>
          </w:p>
        </w:tc>
        <w:tc>
          <w:tcPr>
            <w:tcW w:w="400" w:type="dxa"/>
            <w:noWrap/>
            <w:vAlign w:val="bottom"/>
            <w:hideMark/>
          </w:tcPr>
          <w:p w14:paraId="42CAC44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0.82 </w:t>
            </w:r>
          </w:p>
        </w:tc>
        <w:tc>
          <w:tcPr>
            <w:tcW w:w="400" w:type="dxa"/>
            <w:noWrap/>
            <w:vAlign w:val="bottom"/>
            <w:hideMark/>
          </w:tcPr>
          <w:p w14:paraId="77D7CAD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0.80 </w:t>
            </w:r>
          </w:p>
        </w:tc>
        <w:tc>
          <w:tcPr>
            <w:tcW w:w="400" w:type="dxa"/>
            <w:noWrap/>
            <w:vAlign w:val="bottom"/>
            <w:hideMark/>
          </w:tcPr>
          <w:p w14:paraId="2C8DF3D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0.79 </w:t>
            </w:r>
          </w:p>
        </w:tc>
        <w:tc>
          <w:tcPr>
            <w:tcW w:w="400" w:type="dxa"/>
            <w:noWrap/>
            <w:vAlign w:val="bottom"/>
            <w:hideMark/>
          </w:tcPr>
          <w:p w14:paraId="5CD09FF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0.77 </w:t>
            </w:r>
          </w:p>
        </w:tc>
        <w:tc>
          <w:tcPr>
            <w:tcW w:w="400" w:type="dxa"/>
            <w:noWrap/>
            <w:vAlign w:val="bottom"/>
            <w:hideMark/>
          </w:tcPr>
          <w:p w14:paraId="4A9612F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0.75 </w:t>
            </w:r>
          </w:p>
        </w:tc>
        <w:tc>
          <w:tcPr>
            <w:tcW w:w="400" w:type="dxa"/>
            <w:noWrap/>
            <w:vAlign w:val="bottom"/>
            <w:hideMark/>
          </w:tcPr>
          <w:p w14:paraId="7A632D3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0.74 </w:t>
            </w:r>
          </w:p>
        </w:tc>
        <w:tc>
          <w:tcPr>
            <w:tcW w:w="440" w:type="dxa"/>
            <w:noWrap/>
            <w:vAlign w:val="bottom"/>
            <w:hideMark/>
          </w:tcPr>
          <w:p w14:paraId="49CB088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0.72 </w:t>
            </w:r>
          </w:p>
        </w:tc>
        <w:tc>
          <w:tcPr>
            <w:tcW w:w="400" w:type="dxa"/>
            <w:noWrap/>
            <w:vAlign w:val="bottom"/>
            <w:hideMark/>
          </w:tcPr>
          <w:p w14:paraId="0D13D41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0.71 </w:t>
            </w:r>
          </w:p>
        </w:tc>
        <w:tc>
          <w:tcPr>
            <w:tcW w:w="400" w:type="dxa"/>
            <w:noWrap/>
            <w:vAlign w:val="bottom"/>
            <w:hideMark/>
          </w:tcPr>
          <w:p w14:paraId="4CBBC85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0.70 </w:t>
            </w:r>
          </w:p>
        </w:tc>
        <w:tc>
          <w:tcPr>
            <w:tcW w:w="400" w:type="dxa"/>
            <w:noWrap/>
            <w:vAlign w:val="bottom"/>
            <w:hideMark/>
          </w:tcPr>
          <w:p w14:paraId="5B01EA4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0.68 </w:t>
            </w:r>
          </w:p>
        </w:tc>
        <w:tc>
          <w:tcPr>
            <w:tcW w:w="400" w:type="dxa"/>
            <w:noWrap/>
            <w:vAlign w:val="bottom"/>
            <w:hideMark/>
          </w:tcPr>
          <w:p w14:paraId="7386825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0.67 </w:t>
            </w:r>
          </w:p>
        </w:tc>
        <w:tc>
          <w:tcPr>
            <w:tcW w:w="460" w:type="dxa"/>
            <w:noWrap/>
            <w:vAlign w:val="bottom"/>
            <w:hideMark/>
          </w:tcPr>
          <w:p w14:paraId="0A43DCF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0.66 </w:t>
            </w:r>
          </w:p>
        </w:tc>
      </w:tr>
      <w:tr w:rsidR="0048224E" w:rsidRPr="00707F6D" w14:paraId="26842D6D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2A5DF5CA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71AB0EFC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150,000 to 174,999</w:t>
            </w:r>
          </w:p>
        </w:tc>
        <w:tc>
          <w:tcPr>
            <w:tcW w:w="680" w:type="dxa"/>
            <w:noWrap/>
            <w:vAlign w:val="bottom"/>
            <w:hideMark/>
          </w:tcPr>
          <w:p w14:paraId="4A6ADA2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1.71 </w:t>
            </w:r>
          </w:p>
        </w:tc>
        <w:tc>
          <w:tcPr>
            <w:tcW w:w="900" w:type="dxa"/>
            <w:noWrap/>
            <w:vAlign w:val="bottom"/>
            <w:hideMark/>
          </w:tcPr>
          <w:p w14:paraId="003ECBC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1.71 </w:t>
            </w:r>
          </w:p>
        </w:tc>
        <w:tc>
          <w:tcPr>
            <w:tcW w:w="400" w:type="dxa"/>
            <w:noWrap/>
            <w:vAlign w:val="bottom"/>
            <w:hideMark/>
          </w:tcPr>
          <w:p w14:paraId="041C561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1.57 </w:t>
            </w:r>
          </w:p>
        </w:tc>
        <w:tc>
          <w:tcPr>
            <w:tcW w:w="400" w:type="dxa"/>
            <w:noWrap/>
            <w:vAlign w:val="bottom"/>
            <w:hideMark/>
          </w:tcPr>
          <w:p w14:paraId="4E1F0D5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1.47 </w:t>
            </w:r>
          </w:p>
        </w:tc>
        <w:tc>
          <w:tcPr>
            <w:tcW w:w="400" w:type="dxa"/>
            <w:noWrap/>
            <w:vAlign w:val="bottom"/>
            <w:hideMark/>
          </w:tcPr>
          <w:p w14:paraId="185097A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1.36 </w:t>
            </w:r>
          </w:p>
        </w:tc>
        <w:tc>
          <w:tcPr>
            <w:tcW w:w="400" w:type="dxa"/>
            <w:noWrap/>
            <w:vAlign w:val="bottom"/>
            <w:hideMark/>
          </w:tcPr>
          <w:p w14:paraId="66D7378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1.22 </w:t>
            </w:r>
          </w:p>
        </w:tc>
        <w:tc>
          <w:tcPr>
            <w:tcW w:w="400" w:type="dxa"/>
            <w:noWrap/>
            <w:vAlign w:val="bottom"/>
            <w:hideMark/>
          </w:tcPr>
          <w:p w14:paraId="697985D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1.21 </w:t>
            </w:r>
          </w:p>
        </w:tc>
        <w:tc>
          <w:tcPr>
            <w:tcW w:w="400" w:type="dxa"/>
            <w:noWrap/>
            <w:vAlign w:val="bottom"/>
            <w:hideMark/>
          </w:tcPr>
          <w:p w14:paraId="761150F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1.15 </w:t>
            </w:r>
          </w:p>
        </w:tc>
        <w:tc>
          <w:tcPr>
            <w:tcW w:w="400" w:type="dxa"/>
            <w:noWrap/>
            <w:vAlign w:val="bottom"/>
            <w:hideMark/>
          </w:tcPr>
          <w:p w14:paraId="115CF4B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1.12 </w:t>
            </w:r>
          </w:p>
        </w:tc>
        <w:tc>
          <w:tcPr>
            <w:tcW w:w="400" w:type="dxa"/>
            <w:noWrap/>
            <w:vAlign w:val="bottom"/>
            <w:hideMark/>
          </w:tcPr>
          <w:p w14:paraId="3625059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1.10 </w:t>
            </w:r>
          </w:p>
        </w:tc>
        <w:tc>
          <w:tcPr>
            <w:tcW w:w="400" w:type="dxa"/>
            <w:noWrap/>
            <w:vAlign w:val="bottom"/>
            <w:hideMark/>
          </w:tcPr>
          <w:p w14:paraId="45546E6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1.00 </w:t>
            </w:r>
          </w:p>
        </w:tc>
        <w:tc>
          <w:tcPr>
            <w:tcW w:w="400" w:type="dxa"/>
            <w:noWrap/>
            <w:vAlign w:val="bottom"/>
            <w:hideMark/>
          </w:tcPr>
          <w:p w14:paraId="531BA1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0.98 </w:t>
            </w:r>
          </w:p>
        </w:tc>
        <w:tc>
          <w:tcPr>
            <w:tcW w:w="400" w:type="dxa"/>
            <w:noWrap/>
            <w:vAlign w:val="bottom"/>
            <w:hideMark/>
          </w:tcPr>
          <w:p w14:paraId="660DE90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0.96 </w:t>
            </w:r>
          </w:p>
        </w:tc>
        <w:tc>
          <w:tcPr>
            <w:tcW w:w="400" w:type="dxa"/>
            <w:noWrap/>
            <w:vAlign w:val="bottom"/>
            <w:hideMark/>
          </w:tcPr>
          <w:p w14:paraId="3EB0D3F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0.94 </w:t>
            </w:r>
          </w:p>
        </w:tc>
        <w:tc>
          <w:tcPr>
            <w:tcW w:w="400" w:type="dxa"/>
            <w:noWrap/>
            <w:vAlign w:val="bottom"/>
            <w:hideMark/>
          </w:tcPr>
          <w:p w14:paraId="20C03CD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0.92 </w:t>
            </w:r>
          </w:p>
        </w:tc>
        <w:tc>
          <w:tcPr>
            <w:tcW w:w="400" w:type="dxa"/>
            <w:noWrap/>
            <w:vAlign w:val="bottom"/>
            <w:hideMark/>
          </w:tcPr>
          <w:p w14:paraId="09EBC27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0.90 </w:t>
            </w:r>
          </w:p>
        </w:tc>
        <w:tc>
          <w:tcPr>
            <w:tcW w:w="400" w:type="dxa"/>
            <w:noWrap/>
            <w:vAlign w:val="bottom"/>
            <w:hideMark/>
          </w:tcPr>
          <w:p w14:paraId="3490942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0.88 </w:t>
            </w:r>
          </w:p>
        </w:tc>
        <w:tc>
          <w:tcPr>
            <w:tcW w:w="400" w:type="dxa"/>
            <w:noWrap/>
            <w:vAlign w:val="bottom"/>
            <w:hideMark/>
          </w:tcPr>
          <w:p w14:paraId="2990106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0.87 </w:t>
            </w:r>
          </w:p>
        </w:tc>
        <w:tc>
          <w:tcPr>
            <w:tcW w:w="400" w:type="dxa"/>
            <w:noWrap/>
            <w:vAlign w:val="bottom"/>
            <w:hideMark/>
          </w:tcPr>
          <w:p w14:paraId="16D22BC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0.85 </w:t>
            </w:r>
          </w:p>
        </w:tc>
        <w:tc>
          <w:tcPr>
            <w:tcW w:w="400" w:type="dxa"/>
            <w:noWrap/>
            <w:vAlign w:val="bottom"/>
            <w:hideMark/>
          </w:tcPr>
          <w:p w14:paraId="17E5CAB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0.83 </w:t>
            </w:r>
          </w:p>
        </w:tc>
        <w:tc>
          <w:tcPr>
            <w:tcW w:w="400" w:type="dxa"/>
            <w:noWrap/>
            <w:vAlign w:val="bottom"/>
            <w:hideMark/>
          </w:tcPr>
          <w:p w14:paraId="659E46B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0.81 </w:t>
            </w:r>
          </w:p>
        </w:tc>
        <w:tc>
          <w:tcPr>
            <w:tcW w:w="400" w:type="dxa"/>
            <w:noWrap/>
            <w:vAlign w:val="bottom"/>
            <w:hideMark/>
          </w:tcPr>
          <w:p w14:paraId="040AABF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0.80 </w:t>
            </w:r>
          </w:p>
        </w:tc>
        <w:tc>
          <w:tcPr>
            <w:tcW w:w="440" w:type="dxa"/>
            <w:noWrap/>
            <w:vAlign w:val="bottom"/>
            <w:hideMark/>
          </w:tcPr>
          <w:p w14:paraId="287447B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0.78 </w:t>
            </w:r>
          </w:p>
        </w:tc>
        <w:tc>
          <w:tcPr>
            <w:tcW w:w="400" w:type="dxa"/>
            <w:noWrap/>
            <w:vAlign w:val="bottom"/>
            <w:hideMark/>
          </w:tcPr>
          <w:p w14:paraId="0FF05D0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0.77 </w:t>
            </w:r>
          </w:p>
        </w:tc>
        <w:tc>
          <w:tcPr>
            <w:tcW w:w="400" w:type="dxa"/>
            <w:noWrap/>
            <w:vAlign w:val="bottom"/>
            <w:hideMark/>
          </w:tcPr>
          <w:p w14:paraId="132C85D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0.75 </w:t>
            </w:r>
          </w:p>
        </w:tc>
        <w:tc>
          <w:tcPr>
            <w:tcW w:w="400" w:type="dxa"/>
            <w:noWrap/>
            <w:vAlign w:val="bottom"/>
            <w:hideMark/>
          </w:tcPr>
          <w:p w14:paraId="2E1775D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0.74 </w:t>
            </w:r>
          </w:p>
        </w:tc>
        <w:tc>
          <w:tcPr>
            <w:tcW w:w="400" w:type="dxa"/>
            <w:noWrap/>
            <w:vAlign w:val="bottom"/>
            <w:hideMark/>
          </w:tcPr>
          <w:p w14:paraId="55100EF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0.72 </w:t>
            </w:r>
          </w:p>
        </w:tc>
        <w:tc>
          <w:tcPr>
            <w:tcW w:w="460" w:type="dxa"/>
            <w:noWrap/>
            <w:vAlign w:val="bottom"/>
            <w:hideMark/>
          </w:tcPr>
          <w:p w14:paraId="641C235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0.71 </w:t>
            </w:r>
          </w:p>
        </w:tc>
      </w:tr>
      <w:tr w:rsidR="0048224E" w:rsidRPr="00707F6D" w14:paraId="7BC61825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37CF7542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2CD22378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175,000 to 199,999</w:t>
            </w:r>
          </w:p>
        </w:tc>
        <w:tc>
          <w:tcPr>
            <w:tcW w:w="680" w:type="dxa"/>
            <w:noWrap/>
            <w:vAlign w:val="bottom"/>
            <w:hideMark/>
          </w:tcPr>
          <w:p w14:paraId="14A778C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1.77 </w:t>
            </w:r>
          </w:p>
        </w:tc>
        <w:tc>
          <w:tcPr>
            <w:tcW w:w="900" w:type="dxa"/>
            <w:noWrap/>
            <w:vAlign w:val="bottom"/>
            <w:hideMark/>
          </w:tcPr>
          <w:p w14:paraId="77D231E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1.77 </w:t>
            </w:r>
          </w:p>
        </w:tc>
        <w:tc>
          <w:tcPr>
            <w:tcW w:w="400" w:type="dxa"/>
            <w:noWrap/>
            <w:vAlign w:val="bottom"/>
            <w:hideMark/>
          </w:tcPr>
          <w:p w14:paraId="55D063A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1.64 </w:t>
            </w:r>
          </w:p>
        </w:tc>
        <w:tc>
          <w:tcPr>
            <w:tcW w:w="400" w:type="dxa"/>
            <w:noWrap/>
            <w:vAlign w:val="bottom"/>
            <w:hideMark/>
          </w:tcPr>
          <w:p w14:paraId="368C9CB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1.55 </w:t>
            </w:r>
          </w:p>
        </w:tc>
        <w:tc>
          <w:tcPr>
            <w:tcW w:w="400" w:type="dxa"/>
            <w:noWrap/>
            <w:vAlign w:val="bottom"/>
            <w:hideMark/>
          </w:tcPr>
          <w:p w14:paraId="4B65138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1.43 </w:t>
            </w:r>
          </w:p>
        </w:tc>
        <w:tc>
          <w:tcPr>
            <w:tcW w:w="400" w:type="dxa"/>
            <w:noWrap/>
            <w:vAlign w:val="bottom"/>
            <w:hideMark/>
          </w:tcPr>
          <w:p w14:paraId="7FAA6C2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1.30 </w:t>
            </w:r>
          </w:p>
        </w:tc>
        <w:tc>
          <w:tcPr>
            <w:tcW w:w="400" w:type="dxa"/>
            <w:noWrap/>
            <w:vAlign w:val="bottom"/>
            <w:hideMark/>
          </w:tcPr>
          <w:p w14:paraId="480496D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1.29 </w:t>
            </w:r>
          </w:p>
        </w:tc>
        <w:tc>
          <w:tcPr>
            <w:tcW w:w="400" w:type="dxa"/>
            <w:noWrap/>
            <w:vAlign w:val="bottom"/>
            <w:hideMark/>
          </w:tcPr>
          <w:p w14:paraId="731AD10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1.23 </w:t>
            </w:r>
          </w:p>
        </w:tc>
        <w:tc>
          <w:tcPr>
            <w:tcW w:w="400" w:type="dxa"/>
            <w:noWrap/>
            <w:vAlign w:val="bottom"/>
            <w:hideMark/>
          </w:tcPr>
          <w:p w14:paraId="66D1D21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1.20 </w:t>
            </w:r>
          </w:p>
        </w:tc>
        <w:tc>
          <w:tcPr>
            <w:tcW w:w="400" w:type="dxa"/>
            <w:noWrap/>
            <w:vAlign w:val="bottom"/>
            <w:hideMark/>
          </w:tcPr>
          <w:p w14:paraId="1A764AA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1.18 </w:t>
            </w:r>
          </w:p>
        </w:tc>
        <w:tc>
          <w:tcPr>
            <w:tcW w:w="400" w:type="dxa"/>
            <w:noWrap/>
            <w:vAlign w:val="bottom"/>
            <w:hideMark/>
          </w:tcPr>
          <w:p w14:paraId="4719966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1.08 </w:t>
            </w:r>
          </w:p>
        </w:tc>
        <w:tc>
          <w:tcPr>
            <w:tcW w:w="400" w:type="dxa"/>
            <w:noWrap/>
            <w:vAlign w:val="bottom"/>
            <w:hideMark/>
          </w:tcPr>
          <w:p w14:paraId="3BAC6CD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1.06 </w:t>
            </w:r>
          </w:p>
        </w:tc>
        <w:tc>
          <w:tcPr>
            <w:tcW w:w="400" w:type="dxa"/>
            <w:noWrap/>
            <w:vAlign w:val="bottom"/>
            <w:hideMark/>
          </w:tcPr>
          <w:p w14:paraId="60D8A2D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1.04 </w:t>
            </w:r>
          </w:p>
        </w:tc>
        <w:tc>
          <w:tcPr>
            <w:tcW w:w="400" w:type="dxa"/>
            <w:noWrap/>
            <w:vAlign w:val="bottom"/>
            <w:hideMark/>
          </w:tcPr>
          <w:p w14:paraId="71EBDC0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1.02 </w:t>
            </w:r>
          </w:p>
        </w:tc>
        <w:tc>
          <w:tcPr>
            <w:tcW w:w="400" w:type="dxa"/>
            <w:noWrap/>
            <w:vAlign w:val="bottom"/>
            <w:hideMark/>
          </w:tcPr>
          <w:p w14:paraId="0066100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1.00 </w:t>
            </w:r>
          </w:p>
        </w:tc>
        <w:tc>
          <w:tcPr>
            <w:tcW w:w="400" w:type="dxa"/>
            <w:noWrap/>
            <w:vAlign w:val="bottom"/>
            <w:hideMark/>
          </w:tcPr>
          <w:p w14:paraId="6680C73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0.98 </w:t>
            </w:r>
          </w:p>
        </w:tc>
        <w:tc>
          <w:tcPr>
            <w:tcW w:w="400" w:type="dxa"/>
            <w:noWrap/>
            <w:vAlign w:val="bottom"/>
            <w:hideMark/>
          </w:tcPr>
          <w:p w14:paraId="75673C1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0.96 </w:t>
            </w:r>
          </w:p>
        </w:tc>
        <w:tc>
          <w:tcPr>
            <w:tcW w:w="400" w:type="dxa"/>
            <w:noWrap/>
            <w:vAlign w:val="bottom"/>
            <w:hideMark/>
          </w:tcPr>
          <w:p w14:paraId="1478D53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0.94 </w:t>
            </w:r>
          </w:p>
        </w:tc>
        <w:tc>
          <w:tcPr>
            <w:tcW w:w="400" w:type="dxa"/>
            <w:noWrap/>
            <w:vAlign w:val="bottom"/>
            <w:hideMark/>
          </w:tcPr>
          <w:p w14:paraId="7A983B8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0.92 </w:t>
            </w:r>
          </w:p>
        </w:tc>
        <w:tc>
          <w:tcPr>
            <w:tcW w:w="400" w:type="dxa"/>
            <w:noWrap/>
            <w:vAlign w:val="bottom"/>
            <w:hideMark/>
          </w:tcPr>
          <w:p w14:paraId="3D308BC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0.90 </w:t>
            </w:r>
          </w:p>
        </w:tc>
        <w:tc>
          <w:tcPr>
            <w:tcW w:w="400" w:type="dxa"/>
            <w:noWrap/>
            <w:vAlign w:val="bottom"/>
            <w:hideMark/>
          </w:tcPr>
          <w:p w14:paraId="0A6E193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0.88 </w:t>
            </w:r>
          </w:p>
        </w:tc>
        <w:tc>
          <w:tcPr>
            <w:tcW w:w="400" w:type="dxa"/>
            <w:noWrap/>
            <w:vAlign w:val="bottom"/>
            <w:hideMark/>
          </w:tcPr>
          <w:p w14:paraId="3CC961D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0.86 </w:t>
            </w:r>
          </w:p>
        </w:tc>
        <w:tc>
          <w:tcPr>
            <w:tcW w:w="440" w:type="dxa"/>
            <w:noWrap/>
            <w:vAlign w:val="bottom"/>
            <w:hideMark/>
          </w:tcPr>
          <w:p w14:paraId="14BB444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0.85 </w:t>
            </w:r>
          </w:p>
        </w:tc>
        <w:tc>
          <w:tcPr>
            <w:tcW w:w="400" w:type="dxa"/>
            <w:noWrap/>
            <w:vAlign w:val="bottom"/>
            <w:hideMark/>
          </w:tcPr>
          <w:p w14:paraId="6F383DF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0.83 </w:t>
            </w:r>
          </w:p>
        </w:tc>
        <w:tc>
          <w:tcPr>
            <w:tcW w:w="400" w:type="dxa"/>
            <w:noWrap/>
            <w:vAlign w:val="bottom"/>
            <w:hideMark/>
          </w:tcPr>
          <w:p w14:paraId="5BAD766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0.81 </w:t>
            </w:r>
          </w:p>
        </w:tc>
        <w:tc>
          <w:tcPr>
            <w:tcW w:w="400" w:type="dxa"/>
            <w:noWrap/>
            <w:vAlign w:val="bottom"/>
            <w:hideMark/>
          </w:tcPr>
          <w:p w14:paraId="28A4599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0.80 </w:t>
            </w:r>
          </w:p>
        </w:tc>
        <w:tc>
          <w:tcPr>
            <w:tcW w:w="400" w:type="dxa"/>
            <w:noWrap/>
            <w:vAlign w:val="bottom"/>
            <w:hideMark/>
          </w:tcPr>
          <w:p w14:paraId="440E89B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0.78 </w:t>
            </w:r>
          </w:p>
        </w:tc>
        <w:tc>
          <w:tcPr>
            <w:tcW w:w="460" w:type="dxa"/>
            <w:noWrap/>
            <w:vAlign w:val="bottom"/>
            <w:hideMark/>
          </w:tcPr>
          <w:p w14:paraId="7CC7103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0.77 </w:t>
            </w:r>
          </w:p>
        </w:tc>
      </w:tr>
      <w:tr w:rsidR="0048224E" w:rsidRPr="00707F6D" w14:paraId="3F967FCE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7999418B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07746650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200,000 to 229,999</w:t>
            </w:r>
          </w:p>
        </w:tc>
        <w:tc>
          <w:tcPr>
            <w:tcW w:w="680" w:type="dxa"/>
            <w:noWrap/>
            <w:vAlign w:val="bottom"/>
            <w:hideMark/>
          </w:tcPr>
          <w:p w14:paraId="1785C56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1.84 </w:t>
            </w:r>
          </w:p>
        </w:tc>
        <w:tc>
          <w:tcPr>
            <w:tcW w:w="900" w:type="dxa"/>
            <w:noWrap/>
            <w:vAlign w:val="bottom"/>
            <w:hideMark/>
          </w:tcPr>
          <w:p w14:paraId="01F3F9E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1.84 </w:t>
            </w:r>
          </w:p>
        </w:tc>
        <w:tc>
          <w:tcPr>
            <w:tcW w:w="400" w:type="dxa"/>
            <w:noWrap/>
            <w:vAlign w:val="bottom"/>
            <w:hideMark/>
          </w:tcPr>
          <w:p w14:paraId="07C7172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1.71 </w:t>
            </w:r>
          </w:p>
        </w:tc>
        <w:tc>
          <w:tcPr>
            <w:tcW w:w="400" w:type="dxa"/>
            <w:noWrap/>
            <w:vAlign w:val="bottom"/>
            <w:hideMark/>
          </w:tcPr>
          <w:p w14:paraId="7BD096F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1.62 </w:t>
            </w:r>
          </w:p>
        </w:tc>
        <w:tc>
          <w:tcPr>
            <w:tcW w:w="400" w:type="dxa"/>
            <w:noWrap/>
            <w:vAlign w:val="bottom"/>
            <w:hideMark/>
          </w:tcPr>
          <w:p w14:paraId="0C3BE04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1.51 </w:t>
            </w:r>
          </w:p>
        </w:tc>
        <w:tc>
          <w:tcPr>
            <w:tcW w:w="400" w:type="dxa"/>
            <w:noWrap/>
            <w:vAlign w:val="bottom"/>
            <w:hideMark/>
          </w:tcPr>
          <w:p w14:paraId="7018DA9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1.38 </w:t>
            </w:r>
          </w:p>
        </w:tc>
        <w:tc>
          <w:tcPr>
            <w:tcW w:w="400" w:type="dxa"/>
            <w:noWrap/>
            <w:vAlign w:val="bottom"/>
            <w:hideMark/>
          </w:tcPr>
          <w:p w14:paraId="0486ACE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1.37 </w:t>
            </w:r>
          </w:p>
        </w:tc>
        <w:tc>
          <w:tcPr>
            <w:tcW w:w="400" w:type="dxa"/>
            <w:noWrap/>
            <w:vAlign w:val="bottom"/>
            <w:hideMark/>
          </w:tcPr>
          <w:p w14:paraId="3DA49A1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1.31 </w:t>
            </w:r>
          </w:p>
        </w:tc>
        <w:tc>
          <w:tcPr>
            <w:tcW w:w="400" w:type="dxa"/>
            <w:noWrap/>
            <w:vAlign w:val="bottom"/>
            <w:hideMark/>
          </w:tcPr>
          <w:p w14:paraId="6EB88C0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1.28 </w:t>
            </w:r>
          </w:p>
        </w:tc>
        <w:tc>
          <w:tcPr>
            <w:tcW w:w="400" w:type="dxa"/>
            <w:noWrap/>
            <w:vAlign w:val="bottom"/>
            <w:hideMark/>
          </w:tcPr>
          <w:p w14:paraId="38E16F7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1.26 </w:t>
            </w:r>
          </w:p>
        </w:tc>
        <w:tc>
          <w:tcPr>
            <w:tcW w:w="400" w:type="dxa"/>
            <w:noWrap/>
            <w:vAlign w:val="bottom"/>
            <w:hideMark/>
          </w:tcPr>
          <w:p w14:paraId="3B7E109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1.16 </w:t>
            </w:r>
          </w:p>
        </w:tc>
        <w:tc>
          <w:tcPr>
            <w:tcW w:w="400" w:type="dxa"/>
            <w:noWrap/>
            <w:vAlign w:val="bottom"/>
            <w:hideMark/>
          </w:tcPr>
          <w:p w14:paraId="6E4FE51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1.15 </w:t>
            </w:r>
          </w:p>
        </w:tc>
        <w:tc>
          <w:tcPr>
            <w:tcW w:w="400" w:type="dxa"/>
            <w:noWrap/>
            <w:vAlign w:val="bottom"/>
            <w:hideMark/>
          </w:tcPr>
          <w:p w14:paraId="0A15B5C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1.14 </w:t>
            </w:r>
          </w:p>
        </w:tc>
        <w:tc>
          <w:tcPr>
            <w:tcW w:w="400" w:type="dxa"/>
            <w:noWrap/>
            <w:vAlign w:val="bottom"/>
            <w:hideMark/>
          </w:tcPr>
          <w:p w14:paraId="7DEC1D5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1.13 </w:t>
            </w:r>
          </w:p>
        </w:tc>
        <w:tc>
          <w:tcPr>
            <w:tcW w:w="400" w:type="dxa"/>
            <w:noWrap/>
            <w:vAlign w:val="bottom"/>
            <w:hideMark/>
          </w:tcPr>
          <w:p w14:paraId="662F52D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1.12 </w:t>
            </w:r>
          </w:p>
        </w:tc>
        <w:tc>
          <w:tcPr>
            <w:tcW w:w="400" w:type="dxa"/>
            <w:noWrap/>
            <w:vAlign w:val="bottom"/>
            <w:hideMark/>
          </w:tcPr>
          <w:p w14:paraId="408A358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1.11 </w:t>
            </w:r>
          </w:p>
        </w:tc>
        <w:tc>
          <w:tcPr>
            <w:tcW w:w="400" w:type="dxa"/>
            <w:noWrap/>
            <w:vAlign w:val="bottom"/>
            <w:hideMark/>
          </w:tcPr>
          <w:p w14:paraId="113589E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1.10 </w:t>
            </w:r>
          </w:p>
        </w:tc>
        <w:tc>
          <w:tcPr>
            <w:tcW w:w="400" w:type="dxa"/>
            <w:noWrap/>
            <w:vAlign w:val="bottom"/>
            <w:hideMark/>
          </w:tcPr>
          <w:p w14:paraId="4DF89D1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1.08 </w:t>
            </w:r>
          </w:p>
        </w:tc>
        <w:tc>
          <w:tcPr>
            <w:tcW w:w="400" w:type="dxa"/>
            <w:noWrap/>
            <w:vAlign w:val="bottom"/>
            <w:hideMark/>
          </w:tcPr>
          <w:p w14:paraId="55B049D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1.07 </w:t>
            </w:r>
          </w:p>
        </w:tc>
        <w:tc>
          <w:tcPr>
            <w:tcW w:w="400" w:type="dxa"/>
            <w:noWrap/>
            <w:vAlign w:val="bottom"/>
            <w:hideMark/>
          </w:tcPr>
          <w:p w14:paraId="670D6A9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1.06 </w:t>
            </w:r>
          </w:p>
        </w:tc>
        <w:tc>
          <w:tcPr>
            <w:tcW w:w="400" w:type="dxa"/>
            <w:noWrap/>
            <w:vAlign w:val="bottom"/>
            <w:hideMark/>
          </w:tcPr>
          <w:p w14:paraId="08BEE02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1.05 </w:t>
            </w:r>
          </w:p>
        </w:tc>
        <w:tc>
          <w:tcPr>
            <w:tcW w:w="400" w:type="dxa"/>
            <w:noWrap/>
            <w:vAlign w:val="bottom"/>
            <w:hideMark/>
          </w:tcPr>
          <w:p w14:paraId="1DA9DB9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1.04 </w:t>
            </w:r>
          </w:p>
        </w:tc>
        <w:tc>
          <w:tcPr>
            <w:tcW w:w="440" w:type="dxa"/>
            <w:noWrap/>
            <w:vAlign w:val="bottom"/>
            <w:hideMark/>
          </w:tcPr>
          <w:p w14:paraId="185AC64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1.03 </w:t>
            </w:r>
          </w:p>
        </w:tc>
        <w:tc>
          <w:tcPr>
            <w:tcW w:w="400" w:type="dxa"/>
            <w:noWrap/>
            <w:vAlign w:val="bottom"/>
            <w:hideMark/>
          </w:tcPr>
          <w:p w14:paraId="6D75DDD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1.02 </w:t>
            </w:r>
          </w:p>
        </w:tc>
        <w:tc>
          <w:tcPr>
            <w:tcW w:w="400" w:type="dxa"/>
            <w:noWrap/>
            <w:vAlign w:val="bottom"/>
            <w:hideMark/>
          </w:tcPr>
          <w:p w14:paraId="5DCBB26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1.01 </w:t>
            </w:r>
          </w:p>
        </w:tc>
        <w:tc>
          <w:tcPr>
            <w:tcW w:w="400" w:type="dxa"/>
            <w:noWrap/>
            <w:vAlign w:val="bottom"/>
            <w:hideMark/>
          </w:tcPr>
          <w:p w14:paraId="6A890A9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1.00 </w:t>
            </w:r>
          </w:p>
        </w:tc>
        <w:tc>
          <w:tcPr>
            <w:tcW w:w="400" w:type="dxa"/>
            <w:noWrap/>
            <w:vAlign w:val="bottom"/>
            <w:hideMark/>
          </w:tcPr>
          <w:p w14:paraId="26681A8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0.99 </w:t>
            </w:r>
          </w:p>
        </w:tc>
        <w:tc>
          <w:tcPr>
            <w:tcW w:w="460" w:type="dxa"/>
            <w:noWrap/>
            <w:vAlign w:val="bottom"/>
            <w:hideMark/>
          </w:tcPr>
          <w:p w14:paraId="02CE4E1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0.98 </w:t>
            </w:r>
          </w:p>
        </w:tc>
      </w:tr>
      <w:tr w:rsidR="0048224E" w:rsidRPr="00707F6D" w14:paraId="6DA5CCAD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0BB1C534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3DE70B52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230,000 to 259,999</w:t>
            </w:r>
          </w:p>
        </w:tc>
        <w:tc>
          <w:tcPr>
            <w:tcW w:w="680" w:type="dxa"/>
            <w:noWrap/>
            <w:vAlign w:val="bottom"/>
            <w:hideMark/>
          </w:tcPr>
          <w:p w14:paraId="63AA21C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1.91 </w:t>
            </w:r>
          </w:p>
        </w:tc>
        <w:tc>
          <w:tcPr>
            <w:tcW w:w="900" w:type="dxa"/>
            <w:noWrap/>
            <w:vAlign w:val="bottom"/>
            <w:hideMark/>
          </w:tcPr>
          <w:p w14:paraId="10DFAD9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1.91 </w:t>
            </w:r>
          </w:p>
        </w:tc>
        <w:tc>
          <w:tcPr>
            <w:tcW w:w="400" w:type="dxa"/>
            <w:noWrap/>
            <w:vAlign w:val="bottom"/>
            <w:hideMark/>
          </w:tcPr>
          <w:p w14:paraId="70130D7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1.78 </w:t>
            </w:r>
          </w:p>
        </w:tc>
        <w:tc>
          <w:tcPr>
            <w:tcW w:w="400" w:type="dxa"/>
            <w:noWrap/>
            <w:vAlign w:val="bottom"/>
            <w:hideMark/>
          </w:tcPr>
          <w:p w14:paraId="25F93E8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1.69 </w:t>
            </w:r>
          </w:p>
        </w:tc>
        <w:tc>
          <w:tcPr>
            <w:tcW w:w="400" w:type="dxa"/>
            <w:noWrap/>
            <w:vAlign w:val="bottom"/>
            <w:hideMark/>
          </w:tcPr>
          <w:p w14:paraId="65E01A2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1.58 </w:t>
            </w:r>
          </w:p>
        </w:tc>
        <w:tc>
          <w:tcPr>
            <w:tcW w:w="400" w:type="dxa"/>
            <w:noWrap/>
            <w:vAlign w:val="bottom"/>
            <w:hideMark/>
          </w:tcPr>
          <w:p w14:paraId="61583FF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1.46 </w:t>
            </w:r>
          </w:p>
        </w:tc>
        <w:tc>
          <w:tcPr>
            <w:tcW w:w="400" w:type="dxa"/>
            <w:noWrap/>
            <w:vAlign w:val="bottom"/>
            <w:hideMark/>
          </w:tcPr>
          <w:p w14:paraId="119A622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1.45 </w:t>
            </w:r>
          </w:p>
        </w:tc>
        <w:tc>
          <w:tcPr>
            <w:tcW w:w="400" w:type="dxa"/>
            <w:noWrap/>
            <w:vAlign w:val="bottom"/>
            <w:hideMark/>
          </w:tcPr>
          <w:p w14:paraId="6AB495A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1.40 </w:t>
            </w:r>
          </w:p>
        </w:tc>
        <w:tc>
          <w:tcPr>
            <w:tcW w:w="400" w:type="dxa"/>
            <w:noWrap/>
            <w:vAlign w:val="bottom"/>
            <w:hideMark/>
          </w:tcPr>
          <w:p w14:paraId="2CDE5B4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1.37 </w:t>
            </w:r>
          </w:p>
        </w:tc>
        <w:tc>
          <w:tcPr>
            <w:tcW w:w="400" w:type="dxa"/>
            <w:noWrap/>
            <w:vAlign w:val="bottom"/>
            <w:hideMark/>
          </w:tcPr>
          <w:p w14:paraId="69604EF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1.35 </w:t>
            </w:r>
          </w:p>
        </w:tc>
        <w:tc>
          <w:tcPr>
            <w:tcW w:w="400" w:type="dxa"/>
            <w:noWrap/>
            <w:vAlign w:val="bottom"/>
            <w:hideMark/>
          </w:tcPr>
          <w:p w14:paraId="2EC23EF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1.25 </w:t>
            </w:r>
          </w:p>
        </w:tc>
        <w:tc>
          <w:tcPr>
            <w:tcW w:w="400" w:type="dxa"/>
            <w:noWrap/>
            <w:vAlign w:val="bottom"/>
            <w:hideMark/>
          </w:tcPr>
          <w:p w14:paraId="6CF6260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1.24 </w:t>
            </w:r>
          </w:p>
        </w:tc>
        <w:tc>
          <w:tcPr>
            <w:tcW w:w="400" w:type="dxa"/>
            <w:noWrap/>
            <w:vAlign w:val="bottom"/>
            <w:hideMark/>
          </w:tcPr>
          <w:p w14:paraId="3A1EB3E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1.23 </w:t>
            </w:r>
          </w:p>
        </w:tc>
        <w:tc>
          <w:tcPr>
            <w:tcW w:w="400" w:type="dxa"/>
            <w:noWrap/>
            <w:vAlign w:val="bottom"/>
            <w:hideMark/>
          </w:tcPr>
          <w:p w14:paraId="46E7EC5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1.21 </w:t>
            </w:r>
          </w:p>
        </w:tc>
        <w:tc>
          <w:tcPr>
            <w:tcW w:w="400" w:type="dxa"/>
            <w:noWrap/>
            <w:vAlign w:val="bottom"/>
            <w:hideMark/>
          </w:tcPr>
          <w:p w14:paraId="4A62E6D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1.20 </w:t>
            </w:r>
          </w:p>
        </w:tc>
        <w:tc>
          <w:tcPr>
            <w:tcW w:w="400" w:type="dxa"/>
            <w:noWrap/>
            <w:vAlign w:val="bottom"/>
            <w:hideMark/>
          </w:tcPr>
          <w:p w14:paraId="4F3F0ED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1.19 </w:t>
            </w:r>
          </w:p>
        </w:tc>
        <w:tc>
          <w:tcPr>
            <w:tcW w:w="400" w:type="dxa"/>
            <w:noWrap/>
            <w:vAlign w:val="bottom"/>
            <w:hideMark/>
          </w:tcPr>
          <w:p w14:paraId="4129192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1.18 </w:t>
            </w:r>
          </w:p>
        </w:tc>
        <w:tc>
          <w:tcPr>
            <w:tcW w:w="400" w:type="dxa"/>
            <w:noWrap/>
            <w:vAlign w:val="bottom"/>
            <w:hideMark/>
          </w:tcPr>
          <w:p w14:paraId="60B7FA1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1.17 </w:t>
            </w:r>
          </w:p>
        </w:tc>
        <w:tc>
          <w:tcPr>
            <w:tcW w:w="400" w:type="dxa"/>
            <w:noWrap/>
            <w:vAlign w:val="bottom"/>
            <w:hideMark/>
          </w:tcPr>
          <w:p w14:paraId="0D01176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1.16 </w:t>
            </w:r>
          </w:p>
        </w:tc>
        <w:tc>
          <w:tcPr>
            <w:tcW w:w="400" w:type="dxa"/>
            <w:noWrap/>
            <w:vAlign w:val="bottom"/>
            <w:hideMark/>
          </w:tcPr>
          <w:p w14:paraId="7DEC5B6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1.14 </w:t>
            </w:r>
          </w:p>
        </w:tc>
        <w:tc>
          <w:tcPr>
            <w:tcW w:w="400" w:type="dxa"/>
            <w:noWrap/>
            <w:vAlign w:val="bottom"/>
            <w:hideMark/>
          </w:tcPr>
          <w:p w14:paraId="6F7A8D9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1.13 </w:t>
            </w:r>
          </w:p>
        </w:tc>
        <w:tc>
          <w:tcPr>
            <w:tcW w:w="400" w:type="dxa"/>
            <w:noWrap/>
            <w:vAlign w:val="bottom"/>
            <w:hideMark/>
          </w:tcPr>
          <w:p w14:paraId="4B962BA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1.12 </w:t>
            </w:r>
          </w:p>
        </w:tc>
        <w:tc>
          <w:tcPr>
            <w:tcW w:w="440" w:type="dxa"/>
            <w:noWrap/>
            <w:vAlign w:val="bottom"/>
            <w:hideMark/>
          </w:tcPr>
          <w:p w14:paraId="5B14704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1.11 </w:t>
            </w:r>
          </w:p>
        </w:tc>
        <w:tc>
          <w:tcPr>
            <w:tcW w:w="400" w:type="dxa"/>
            <w:noWrap/>
            <w:vAlign w:val="bottom"/>
            <w:hideMark/>
          </w:tcPr>
          <w:p w14:paraId="3A23C40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1.10 </w:t>
            </w:r>
          </w:p>
        </w:tc>
        <w:tc>
          <w:tcPr>
            <w:tcW w:w="400" w:type="dxa"/>
            <w:noWrap/>
            <w:vAlign w:val="bottom"/>
            <w:hideMark/>
          </w:tcPr>
          <w:p w14:paraId="092547B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1.09 </w:t>
            </w:r>
          </w:p>
        </w:tc>
        <w:tc>
          <w:tcPr>
            <w:tcW w:w="400" w:type="dxa"/>
            <w:noWrap/>
            <w:vAlign w:val="bottom"/>
            <w:hideMark/>
          </w:tcPr>
          <w:p w14:paraId="763E2B1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1.08 </w:t>
            </w:r>
          </w:p>
        </w:tc>
        <w:tc>
          <w:tcPr>
            <w:tcW w:w="400" w:type="dxa"/>
            <w:noWrap/>
            <w:vAlign w:val="bottom"/>
            <w:hideMark/>
          </w:tcPr>
          <w:p w14:paraId="4A09421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1.07 </w:t>
            </w:r>
          </w:p>
        </w:tc>
        <w:tc>
          <w:tcPr>
            <w:tcW w:w="460" w:type="dxa"/>
            <w:noWrap/>
            <w:vAlign w:val="bottom"/>
            <w:hideMark/>
          </w:tcPr>
          <w:p w14:paraId="60385F1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1.06 </w:t>
            </w:r>
          </w:p>
        </w:tc>
      </w:tr>
      <w:tr w:rsidR="0048224E" w:rsidRPr="00707F6D" w14:paraId="7E059184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0CA9ED54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6E027951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260,000 to 299,999</w:t>
            </w:r>
          </w:p>
        </w:tc>
        <w:tc>
          <w:tcPr>
            <w:tcW w:w="680" w:type="dxa"/>
            <w:noWrap/>
            <w:vAlign w:val="bottom"/>
            <w:hideMark/>
          </w:tcPr>
          <w:p w14:paraId="6FF5156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1.98 </w:t>
            </w:r>
          </w:p>
        </w:tc>
        <w:tc>
          <w:tcPr>
            <w:tcW w:w="900" w:type="dxa"/>
            <w:noWrap/>
            <w:vAlign w:val="bottom"/>
            <w:hideMark/>
          </w:tcPr>
          <w:p w14:paraId="28430FB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1.98 </w:t>
            </w:r>
          </w:p>
        </w:tc>
        <w:tc>
          <w:tcPr>
            <w:tcW w:w="400" w:type="dxa"/>
            <w:noWrap/>
            <w:vAlign w:val="bottom"/>
            <w:hideMark/>
          </w:tcPr>
          <w:p w14:paraId="2FBEF71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1.85 </w:t>
            </w:r>
          </w:p>
        </w:tc>
        <w:tc>
          <w:tcPr>
            <w:tcW w:w="400" w:type="dxa"/>
            <w:noWrap/>
            <w:vAlign w:val="bottom"/>
            <w:hideMark/>
          </w:tcPr>
          <w:p w14:paraId="4C18E5E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1.77 </w:t>
            </w:r>
          </w:p>
        </w:tc>
        <w:tc>
          <w:tcPr>
            <w:tcW w:w="400" w:type="dxa"/>
            <w:noWrap/>
            <w:vAlign w:val="bottom"/>
            <w:hideMark/>
          </w:tcPr>
          <w:p w14:paraId="72386E2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1.67 </w:t>
            </w:r>
          </w:p>
        </w:tc>
        <w:tc>
          <w:tcPr>
            <w:tcW w:w="400" w:type="dxa"/>
            <w:noWrap/>
            <w:vAlign w:val="bottom"/>
            <w:hideMark/>
          </w:tcPr>
          <w:p w14:paraId="79E7114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1.55 </w:t>
            </w:r>
          </w:p>
        </w:tc>
        <w:tc>
          <w:tcPr>
            <w:tcW w:w="400" w:type="dxa"/>
            <w:noWrap/>
            <w:vAlign w:val="bottom"/>
            <w:hideMark/>
          </w:tcPr>
          <w:p w14:paraId="308ED0B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1.54 </w:t>
            </w:r>
          </w:p>
        </w:tc>
        <w:tc>
          <w:tcPr>
            <w:tcW w:w="400" w:type="dxa"/>
            <w:noWrap/>
            <w:vAlign w:val="bottom"/>
            <w:hideMark/>
          </w:tcPr>
          <w:p w14:paraId="71E918E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1.49 </w:t>
            </w:r>
          </w:p>
        </w:tc>
        <w:tc>
          <w:tcPr>
            <w:tcW w:w="400" w:type="dxa"/>
            <w:noWrap/>
            <w:vAlign w:val="bottom"/>
            <w:hideMark/>
          </w:tcPr>
          <w:p w14:paraId="166D206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1.46 </w:t>
            </w:r>
          </w:p>
        </w:tc>
        <w:tc>
          <w:tcPr>
            <w:tcW w:w="400" w:type="dxa"/>
            <w:noWrap/>
            <w:vAlign w:val="bottom"/>
            <w:hideMark/>
          </w:tcPr>
          <w:p w14:paraId="7380B1C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1.44 </w:t>
            </w:r>
          </w:p>
        </w:tc>
        <w:tc>
          <w:tcPr>
            <w:tcW w:w="400" w:type="dxa"/>
            <w:noWrap/>
            <w:vAlign w:val="bottom"/>
            <w:hideMark/>
          </w:tcPr>
          <w:p w14:paraId="2B323A5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1.35 </w:t>
            </w:r>
          </w:p>
        </w:tc>
        <w:tc>
          <w:tcPr>
            <w:tcW w:w="400" w:type="dxa"/>
            <w:noWrap/>
            <w:vAlign w:val="bottom"/>
            <w:hideMark/>
          </w:tcPr>
          <w:p w14:paraId="40F554C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1.33 </w:t>
            </w:r>
          </w:p>
        </w:tc>
        <w:tc>
          <w:tcPr>
            <w:tcW w:w="400" w:type="dxa"/>
            <w:noWrap/>
            <w:vAlign w:val="bottom"/>
            <w:hideMark/>
          </w:tcPr>
          <w:p w14:paraId="1EC1439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1.32 </w:t>
            </w:r>
          </w:p>
        </w:tc>
        <w:tc>
          <w:tcPr>
            <w:tcW w:w="400" w:type="dxa"/>
            <w:noWrap/>
            <w:vAlign w:val="bottom"/>
            <w:hideMark/>
          </w:tcPr>
          <w:p w14:paraId="774A924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1.31 </w:t>
            </w:r>
          </w:p>
        </w:tc>
        <w:tc>
          <w:tcPr>
            <w:tcW w:w="400" w:type="dxa"/>
            <w:noWrap/>
            <w:vAlign w:val="bottom"/>
            <w:hideMark/>
          </w:tcPr>
          <w:p w14:paraId="02DB98C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1.29 </w:t>
            </w:r>
          </w:p>
        </w:tc>
        <w:tc>
          <w:tcPr>
            <w:tcW w:w="400" w:type="dxa"/>
            <w:noWrap/>
            <w:vAlign w:val="bottom"/>
            <w:hideMark/>
          </w:tcPr>
          <w:p w14:paraId="3D7FAC2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1.28 </w:t>
            </w:r>
          </w:p>
        </w:tc>
        <w:tc>
          <w:tcPr>
            <w:tcW w:w="400" w:type="dxa"/>
            <w:noWrap/>
            <w:vAlign w:val="bottom"/>
            <w:hideMark/>
          </w:tcPr>
          <w:p w14:paraId="65FB588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1.27 </w:t>
            </w:r>
          </w:p>
        </w:tc>
        <w:tc>
          <w:tcPr>
            <w:tcW w:w="400" w:type="dxa"/>
            <w:noWrap/>
            <w:vAlign w:val="bottom"/>
            <w:hideMark/>
          </w:tcPr>
          <w:p w14:paraId="76807BD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1.25 </w:t>
            </w:r>
          </w:p>
        </w:tc>
        <w:tc>
          <w:tcPr>
            <w:tcW w:w="400" w:type="dxa"/>
            <w:noWrap/>
            <w:vAlign w:val="bottom"/>
            <w:hideMark/>
          </w:tcPr>
          <w:p w14:paraId="3A1C2C3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1.24 </w:t>
            </w:r>
          </w:p>
        </w:tc>
        <w:tc>
          <w:tcPr>
            <w:tcW w:w="400" w:type="dxa"/>
            <w:noWrap/>
            <w:vAlign w:val="bottom"/>
            <w:hideMark/>
          </w:tcPr>
          <w:p w14:paraId="65DA1C7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1.23 </w:t>
            </w:r>
          </w:p>
        </w:tc>
        <w:tc>
          <w:tcPr>
            <w:tcW w:w="400" w:type="dxa"/>
            <w:noWrap/>
            <w:vAlign w:val="bottom"/>
            <w:hideMark/>
          </w:tcPr>
          <w:p w14:paraId="7B82E82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1.22 </w:t>
            </w:r>
          </w:p>
        </w:tc>
        <w:tc>
          <w:tcPr>
            <w:tcW w:w="400" w:type="dxa"/>
            <w:noWrap/>
            <w:vAlign w:val="bottom"/>
            <w:hideMark/>
          </w:tcPr>
          <w:p w14:paraId="68121C9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1.20 </w:t>
            </w:r>
          </w:p>
        </w:tc>
        <w:tc>
          <w:tcPr>
            <w:tcW w:w="440" w:type="dxa"/>
            <w:noWrap/>
            <w:vAlign w:val="bottom"/>
            <w:hideMark/>
          </w:tcPr>
          <w:p w14:paraId="19DF3AF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1.19 </w:t>
            </w:r>
          </w:p>
        </w:tc>
        <w:tc>
          <w:tcPr>
            <w:tcW w:w="400" w:type="dxa"/>
            <w:noWrap/>
            <w:vAlign w:val="bottom"/>
            <w:hideMark/>
          </w:tcPr>
          <w:p w14:paraId="23E5464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1.18 </w:t>
            </w:r>
          </w:p>
        </w:tc>
        <w:tc>
          <w:tcPr>
            <w:tcW w:w="400" w:type="dxa"/>
            <w:noWrap/>
            <w:vAlign w:val="bottom"/>
            <w:hideMark/>
          </w:tcPr>
          <w:p w14:paraId="2DC709D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1.17 </w:t>
            </w:r>
          </w:p>
        </w:tc>
        <w:tc>
          <w:tcPr>
            <w:tcW w:w="400" w:type="dxa"/>
            <w:noWrap/>
            <w:vAlign w:val="bottom"/>
            <w:hideMark/>
          </w:tcPr>
          <w:p w14:paraId="47D2098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1.16 </w:t>
            </w:r>
          </w:p>
        </w:tc>
        <w:tc>
          <w:tcPr>
            <w:tcW w:w="400" w:type="dxa"/>
            <w:noWrap/>
            <w:vAlign w:val="bottom"/>
            <w:hideMark/>
          </w:tcPr>
          <w:p w14:paraId="5FC33F6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1.15 </w:t>
            </w:r>
          </w:p>
        </w:tc>
        <w:tc>
          <w:tcPr>
            <w:tcW w:w="460" w:type="dxa"/>
            <w:noWrap/>
            <w:vAlign w:val="bottom"/>
            <w:hideMark/>
          </w:tcPr>
          <w:p w14:paraId="60642C5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1.13 </w:t>
            </w:r>
          </w:p>
        </w:tc>
      </w:tr>
      <w:tr w:rsidR="0048224E" w:rsidRPr="00707F6D" w14:paraId="31668B13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36AC7096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1067F93F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300,000 to 349,999</w:t>
            </w:r>
          </w:p>
        </w:tc>
        <w:tc>
          <w:tcPr>
            <w:tcW w:w="680" w:type="dxa"/>
            <w:noWrap/>
            <w:vAlign w:val="bottom"/>
            <w:hideMark/>
          </w:tcPr>
          <w:p w14:paraId="7FD195B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2.06 </w:t>
            </w:r>
          </w:p>
        </w:tc>
        <w:tc>
          <w:tcPr>
            <w:tcW w:w="900" w:type="dxa"/>
            <w:noWrap/>
            <w:vAlign w:val="bottom"/>
            <w:hideMark/>
          </w:tcPr>
          <w:p w14:paraId="26687CC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2.06 </w:t>
            </w:r>
          </w:p>
        </w:tc>
        <w:tc>
          <w:tcPr>
            <w:tcW w:w="400" w:type="dxa"/>
            <w:noWrap/>
            <w:vAlign w:val="bottom"/>
            <w:hideMark/>
          </w:tcPr>
          <w:p w14:paraId="11885B5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1.94 </w:t>
            </w:r>
          </w:p>
        </w:tc>
        <w:tc>
          <w:tcPr>
            <w:tcW w:w="400" w:type="dxa"/>
            <w:noWrap/>
            <w:vAlign w:val="bottom"/>
            <w:hideMark/>
          </w:tcPr>
          <w:p w14:paraId="3724685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1.86 </w:t>
            </w:r>
          </w:p>
        </w:tc>
        <w:tc>
          <w:tcPr>
            <w:tcW w:w="400" w:type="dxa"/>
            <w:noWrap/>
            <w:vAlign w:val="bottom"/>
            <w:hideMark/>
          </w:tcPr>
          <w:p w14:paraId="0AC41F7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1.76 </w:t>
            </w:r>
          </w:p>
        </w:tc>
        <w:tc>
          <w:tcPr>
            <w:tcW w:w="400" w:type="dxa"/>
            <w:noWrap/>
            <w:vAlign w:val="bottom"/>
            <w:hideMark/>
          </w:tcPr>
          <w:p w14:paraId="20F6BDE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1.65 </w:t>
            </w:r>
          </w:p>
        </w:tc>
        <w:tc>
          <w:tcPr>
            <w:tcW w:w="400" w:type="dxa"/>
            <w:noWrap/>
            <w:vAlign w:val="bottom"/>
            <w:hideMark/>
          </w:tcPr>
          <w:p w14:paraId="34DFA22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1.64 </w:t>
            </w:r>
          </w:p>
        </w:tc>
        <w:tc>
          <w:tcPr>
            <w:tcW w:w="400" w:type="dxa"/>
            <w:noWrap/>
            <w:vAlign w:val="bottom"/>
            <w:hideMark/>
          </w:tcPr>
          <w:p w14:paraId="025B9EB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1.59 </w:t>
            </w:r>
          </w:p>
        </w:tc>
        <w:tc>
          <w:tcPr>
            <w:tcW w:w="400" w:type="dxa"/>
            <w:noWrap/>
            <w:vAlign w:val="bottom"/>
            <w:hideMark/>
          </w:tcPr>
          <w:p w14:paraId="0FE473F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1.56 </w:t>
            </w:r>
          </w:p>
        </w:tc>
        <w:tc>
          <w:tcPr>
            <w:tcW w:w="400" w:type="dxa"/>
            <w:noWrap/>
            <w:vAlign w:val="bottom"/>
            <w:hideMark/>
          </w:tcPr>
          <w:p w14:paraId="4A41F8B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1.55 </w:t>
            </w:r>
          </w:p>
        </w:tc>
        <w:tc>
          <w:tcPr>
            <w:tcW w:w="400" w:type="dxa"/>
            <w:noWrap/>
            <w:vAlign w:val="bottom"/>
            <w:hideMark/>
          </w:tcPr>
          <w:p w14:paraId="5FEF6C7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1.46 </w:t>
            </w:r>
          </w:p>
        </w:tc>
        <w:tc>
          <w:tcPr>
            <w:tcW w:w="400" w:type="dxa"/>
            <w:noWrap/>
            <w:vAlign w:val="bottom"/>
            <w:hideMark/>
          </w:tcPr>
          <w:p w14:paraId="7F21890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1.45 </w:t>
            </w:r>
          </w:p>
        </w:tc>
        <w:tc>
          <w:tcPr>
            <w:tcW w:w="400" w:type="dxa"/>
            <w:noWrap/>
            <w:vAlign w:val="bottom"/>
            <w:hideMark/>
          </w:tcPr>
          <w:p w14:paraId="4492529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1.43 </w:t>
            </w:r>
          </w:p>
        </w:tc>
        <w:tc>
          <w:tcPr>
            <w:tcW w:w="400" w:type="dxa"/>
            <w:noWrap/>
            <w:vAlign w:val="bottom"/>
            <w:hideMark/>
          </w:tcPr>
          <w:p w14:paraId="3C7759A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1.42 </w:t>
            </w:r>
          </w:p>
        </w:tc>
        <w:tc>
          <w:tcPr>
            <w:tcW w:w="400" w:type="dxa"/>
            <w:noWrap/>
            <w:vAlign w:val="bottom"/>
            <w:hideMark/>
          </w:tcPr>
          <w:p w14:paraId="49B80E2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1.40 </w:t>
            </w:r>
          </w:p>
        </w:tc>
        <w:tc>
          <w:tcPr>
            <w:tcW w:w="400" w:type="dxa"/>
            <w:noWrap/>
            <w:vAlign w:val="bottom"/>
            <w:hideMark/>
          </w:tcPr>
          <w:p w14:paraId="3502B80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1.39 </w:t>
            </w:r>
          </w:p>
        </w:tc>
        <w:tc>
          <w:tcPr>
            <w:tcW w:w="400" w:type="dxa"/>
            <w:noWrap/>
            <w:vAlign w:val="bottom"/>
            <w:hideMark/>
          </w:tcPr>
          <w:p w14:paraId="445A5BD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1.37 </w:t>
            </w:r>
          </w:p>
        </w:tc>
        <w:tc>
          <w:tcPr>
            <w:tcW w:w="400" w:type="dxa"/>
            <w:noWrap/>
            <w:vAlign w:val="bottom"/>
            <w:hideMark/>
          </w:tcPr>
          <w:p w14:paraId="5982915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1.36 </w:t>
            </w:r>
          </w:p>
        </w:tc>
        <w:tc>
          <w:tcPr>
            <w:tcW w:w="400" w:type="dxa"/>
            <w:noWrap/>
            <w:vAlign w:val="bottom"/>
            <w:hideMark/>
          </w:tcPr>
          <w:p w14:paraId="010E739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1.35 </w:t>
            </w:r>
          </w:p>
        </w:tc>
        <w:tc>
          <w:tcPr>
            <w:tcW w:w="400" w:type="dxa"/>
            <w:noWrap/>
            <w:vAlign w:val="bottom"/>
            <w:hideMark/>
          </w:tcPr>
          <w:p w14:paraId="227588E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1.33 </w:t>
            </w:r>
          </w:p>
        </w:tc>
        <w:tc>
          <w:tcPr>
            <w:tcW w:w="400" w:type="dxa"/>
            <w:noWrap/>
            <w:vAlign w:val="bottom"/>
            <w:hideMark/>
          </w:tcPr>
          <w:p w14:paraId="1210E07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1.32 </w:t>
            </w:r>
          </w:p>
        </w:tc>
        <w:tc>
          <w:tcPr>
            <w:tcW w:w="400" w:type="dxa"/>
            <w:noWrap/>
            <w:vAlign w:val="bottom"/>
            <w:hideMark/>
          </w:tcPr>
          <w:p w14:paraId="2C808B4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1.31 </w:t>
            </w:r>
          </w:p>
        </w:tc>
        <w:tc>
          <w:tcPr>
            <w:tcW w:w="440" w:type="dxa"/>
            <w:noWrap/>
            <w:vAlign w:val="bottom"/>
            <w:hideMark/>
          </w:tcPr>
          <w:p w14:paraId="5A6B70D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1.29 </w:t>
            </w:r>
          </w:p>
        </w:tc>
        <w:tc>
          <w:tcPr>
            <w:tcW w:w="400" w:type="dxa"/>
            <w:noWrap/>
            <w:vAlign w:val="bottom"/>
            <w:hideMark/>
          </w:tcPr>
          <w:p w14:paraId="66D545C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1.28 </w:t>
            </w:r>
          </w:p>
        </w:tc>
        <w:tc>
          <w:tcPr>
            <w:tcW w:w="400" w:type="dxa"/>
            <w:noWrap/>
            <w:vAlign w:val="bottom"/>
            <w:hideMark/>
          </w:tcPr>
          <w:p w14:paraId="1EE2DF1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1.27 </w:t>
            </w:r>
          </w:p>
        </w:tc>
        <w:tc>
          <w:tcPr>
            <w:tcW w:w="400" w:type="dxa"/>
            <w:noWrap/>
            <w:vAlign w:val="bottom"/>
            <w:hideMark/>
          </w:tcPr>
          <w:p w14:paraId="0094B87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1.26 </w:t>
            </w:r>
          </w:p>
        </w:tc>
        <w:tc>
          <w:tcPr>
            <w:tcW w:w="400" w:type="dxa"/>
            <w:noWrap/>
            <w:vAlign w:val="bottom"/>
            <w:hideMark/>
          </w:tcPr>
          <w:p w14:paraId="6474870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1.24 </w:t>
            </w:r>
          </w:p>
        </w:tc>
        <w:tc>
          <w:tcPr>
            <w:tcW w:w="460" w:type="dxa"/>
            <w:noWrap/>
            <w:vAlign w:val="bottom"/>
            <w:hideMark/>
          </w:tcPr>
          <w:p w14:paraId="656D691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1.23 </w:t>
            </w:r>
          </w:p>
        </w:tc>
      </w:tr>
      <w:tr w:rsidR="0048224E" w:rsidRPr="00707F6D" w14:paraId="3997352E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45F23650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781A6FCE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350,000 to 399,999</w:t>
            </w:r>
          </w:p>
        </w:tc>
        <w:tc>
          <w:tcPr>
            <w:tcW w:w="680" w:type="dxa"/>
            <w:noWrap/>
            <w:vAlign w:val="bottom"/>
            <w:hideMark/>
          </w:tcPr>
          <w:p w14:paraId="29401C6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2.14 </w:t>
            </w:r>
          </w:p>
        </w:tc>
        <w:tc>
          <w:tcPr>
            <w:tcW w:w="900" w:type="dxa"/>
            <w:noWrap/>
            <w:vAlign w:val="bottom"/>
            <w:hideMark/>
          </w:tcPr>
          <w:p w14:paraId="1B8DC0D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2.14 </w:t>
            </w:r>
          </w:p>
        </w:tc>
        <w:tc>
          <w:tcPr>
            <w:tcW w:w="400" w:type="dxa"/>
            <w:noWrap/>
            <w:vAlign w:val="bottom"/>
            <w:hideMark/>
          </w:tcPr>
          <w:p w14:paraId="282B6E1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2.03 </w:t>
            </w:r>
          </w:p>
        </w:tc>
        <w:tc>
          <w:tcPr>
            <w:tcW w:w="400" w:type="dxa"/>
            <w:noWrap/>
            <w:vAlign w:val="bottom"/>
            <w:hideMark/>
          </w:tcPr>
          <w:p w14:paraId="252A4EF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1.96 </w:t>
            </w:r>
          </w:p>
        </w:tc>
        <w:tc>
          <w:tcPr>
            <w:tcW w:w="400" w:type="dxa"/>
            <w:noWrap/>
            <w:vAlign w:val="bottom"/>
            <w:hideMark/>
          </w:tcPr>
          <w:p w14:paraId="6324ADA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1.87 </w:t>
            </w:r>
          </w:p>
        </w:tc>
        <w:tc>
          <w:tcPr>
            <w:tcW w:w="400" w:type="dxa"/>
            <w:noWrap/>
            <w:vAlign w:val="bottom"/>
            <w:hideMark/>
          </w:tcPr>
          <w:p w14:paraId="1125C70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1.76 </w:t>
            </w:r>
          </w:p>
        </w:tc>
        <w:tc>
          <w:tcPr>
            <w:tcW w:w="400" w:type="dxa"/>
            <w:noWrap/>
            <w:vAlign w:val="bottom"/>
            <w:hideMark/>
          </w:tcPr>
          <w:p w14:paraId="7151A46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1.75 </w:t>
            </w:r>
          </w:p>
        </w:tc>
        <w:tc>
          <w:tcPr>
            <w:tcW w:w="400" w:type="dxa"/>
            <w:noWrap/>
            <w:vAlign w:val="bottom"/>
            <w:hideMark/>
          </w:tcPr>
          <w:p w14:paraId="641CA7C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1.71 </w:t>
            </w:r>
          </w:p>
        </w:tc>
        <w:tc>
          <w:tcPr>
            <w:tcW w:w="400" w:type="dxa"/>
            <w:noWrap/>
            <w:vAlign w:val="bottom"/>
            <w:hideMark/>
          </w:tcPr>
          <w:p w14:paraId="3A5C9B1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1.68 </w:t>
            </w:r>
          </w:p>
        </w:tc>
        <w:tc>
          <w:tcPr>
            <w:tcW w:w="400" w:type="dxa"/>
            <w:noWrap/>
            <w:vAlign w:val="bottom"/>
            <w:hideMark/>
          </w:tcPr>
          <w:p w14:paraId="0DB589A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1.66 </w:t>
            </w:r>
          </w:p>
        </w:tc>
        <w:tc>
          <w:tcPr>
            <w:tcW w:w="400" w:type="dxa"/>
            <w:noWrap/>
            <w:vAlign w:val="bottom"/>
            <w:hideMark/>
          </w:tcPr>
          <w:p w14:paraId="086DD70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1.58 </w:t>
            </w:r>
          </w:p>
        </w:tc>
        <w:tc>
          <w:tcPr>
            <w:tcW w:w="400" w:type="dxa"/>
            <w:noWrap/>
            <w:vAlign w:val="bottom"/>
            <w:hideMark/>
          </w:tcPr>
          <w:p w14:paraId="78DE225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1.57 </w:t>
            </w:r>
          </w:p>
        </w:tc>
        <w:tc>
          <w:tcPr>
            <w:tcW w:w="400" w:type="dxa"/>
            <w:noWrap/>
            <w:vAlign w:val="bottom"/>
            <w:hideMark/>
          </w:tcPr>
          <w:p w14:paraId="7CD77F4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1.55 </w:t>
            </w:r>
          </w:p>
        </w:tc>
        <w:tc>
          <w:tcPr>
            <w:tcW w:w="400" w:type="dxa"/>
            <w:noWrap/>
            <w:vAlign w:val="bottom"/>
            <w:hideMark/>
          </w:tcPr>
          <w:p w14:paraId="723A986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1.54 </w:t>
            </w:r>
          </w:p>
        </w:tc>
        <w:tc>
          <w:tcPr>
            <w:tcW w:w="400" w:type="dxa"/>
            <w:noWrap/>
            <w:vAlign w:val="bottom"/>
            <w:hideMark/>
          </w:tcPr>
          <w:p w14:paraId="4CF506D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1.52 </w:t>
            </w:r>
          </w:p>
        </w:tc>
        <w:tc>
          <w:tcPr>
            <w:tcW w:w="400" w:type="dxa"/>
            <w:noWrap/>
            <w:vAlign w:val="bottom"/>
            <w:hideMark/>
          </w:tcPr>
          <w:p w14:paraId="6F13A60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1.51 </w:t>
            </w:r>
          </w:p>
        </w:tc>
        <w:tc>
          <w:tcPr>
            <w:tcW w:w="400" w:type="dxa"/>
            <w:noWrap/>
            <w:vAlign w:val="bottom"/>
            <w:hideMark/>
          </w:tcPr>
          <w:p w14:paraId="5FD5C23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1.49 </w:t>
            </w:r>
          </w:p>
        </w:tc>
        <w:tc>
          <w:tcPr>
            <w:tcW w:w="400" w:type="dxa"/>
            <w:noWrap/>
            <w:vAlign w:val="bottom"/>
            <w:hideMark/>
          </w:tcPr>
          <w:p w14:paraId="2688D07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1.48 </w:t>
            </w:r>
          </w:p>
        </w:tc>
        <w:tc>
          <w:tcPr>
            <w:tcW w:w="400" w:type="dxa"/>
            <w:noWrap/>
            <w:vAlign w:val="bottom"/>
            <w:hideMark/>
          </w:tcPr>
          <w:p w14:paraId="69B20AD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1.46 </w:t>
            </w:r>
          </w:p>
        </w:tc>
        <w:tc>
          <w:tcPr>
            <w:tcW w:w="400" w:type="dxa"/>
            <w:noWrap/>
            <w:vAlign w:val="bottom"/>
            <w:hideMark/>
          </w:tcPr>
          <w:p w14:paraId="6E56E15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1.45 </w:t>
            </w:r>
          </w:p>
        </w:tc>
        <w:tc>
          <w:tcPr>
            <w:tcW w:w="400" w:type="dxa"/>
            <w:noWrap/>
            <w:vAlign w:val="bottom"/>
            <w:hideMark/>
          </w:tcPr>
          <w:p w14:paraId="16100E3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1.43 </w:t>
            </w:r>
          </w:p>
        </w:tc>
        <w:tc>
          <w:tcPr>
            <w:tcW w:w="400" w:type="dxa"/>
            <w:noWrap/>
            <w:vAlign w:val="bottom"/>
            <w:hideMark/>
          </w:tcPr>
          <w:p w14:paraId="00FE29A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1.42 </w:t>
            </w:r>
          </w:p>
        </w:tc>
        <w:tc>
          <w:tcPr>
            <w:tcW w:w="440" w:type="dxa"/>
            <w:noWrap/>
            <w:vAlign w:val="bottom"/>
            <w:hideMark/>
          </w:tcPr>
          <w:p w14:paraId="318FAA3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1.40 </w:t>
            </w:r>
          </w:p>
        </w:tc>
        <w:tc>
          <w:tcPr>
            <w:tcW w:w="400" w:type="dxa"/>
            <w:noWrap/>
            <w:vAlign w:val="bottom"/>
            <w:hideMark/>
          </w:tcPr>
          <w:p w14:paraId="6F8166E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1.39 </w:t>
            </w:r>
          </w:p>
        </w:tc>
        <w:tc>
          <w:tcPr>
            <w:tcW w:w="400" w:type="dxa"/>
            <w:noWrap/>
            <w:vAlign w:val="bottom"/>
            <w:hideMark/>
          </w:tcPr>
          <w:p w14:paraId="5254B0D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1.38 </w:t>
            </w:r>
          </w:p>
        </w:tc>
        <w:tc>
          <w:tcPr>
            <w:tcW w:w="400" w:type="dxa"/>
            <w:noWrap/>
            <w:vAlign w:val="bottom"/>
            <w:hideMark/>
          </w:tcPr>
          <w:p w14:paraId="161154A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1.36 </w:t>
            </w:r>
          </w:p>
        </w:tc>
        <w:tc>
          <w:tcPr>
            <w:tcW w:w="400" w:type="dxa"/>
            <w:noWrap/>
            <w:vAlign w:val="bottom"/>
            <w:hideMark/>
          </w:tcPr>
          <w:p w14:paraId="31E9E3D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1.35 </w:t>
            </w:r>
          </w:p>
        </w:tc>
        <w:tc>
          <w:tcPr>
            <w:tcW w:w="460" w:type="dxa"/>
            <w:noWrap/>
            <w:vAlign w:val="bottom"/>
            <w:hideMark/>
          </w:tcPr>
          <w:p w14:paraId="74D5652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1.33 </w:t>
            </w:r>
          </w:p>
        </w:tc>
      </w:tr>
      <w:tr w:rsidR="0048224E" w:rsidRPr="00707F6D" w14:paraId="4E9EE1F8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78E00AA3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460502C1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400,000 to 449,999</w:t>
            </w:r>
          </w:p>
        </w:tc>
        <w:tc>
          <w:tcPr>
            <w:tcW w:w="680" w:type="dxa"/>
            <w:noWrap/>
            <w:vAlign w:val="bottom"/>
            <w:hideMark/>
          </w:tcPr>
          <w:p w14:paraId="4947838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2.22 </w:t>
            </w:r>
          </w:p>
        </w:tc>
        <w:tc>
          <w:tcPr>
            <w:tcW w:w="900" w:type="dxa"/>
            <w:noWrap/>
            <w:vAlign w:val="bottom"/>
            <w:hideMark/>
          </w:tcPr>
          <w:p w14:paraId="578E7F1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2.22 </w:t>
            </w:r>
          </w:p>
        </w:tc>
        <w:tc>
          <w:tcPr>
            <w:tcW w:w="400" w:type="dxa"/>
            <w:noWrap/>
            <w:vAlign w:val="bottom"/>
            <w:hideMark/>
          </w:tcPr>
          <w:p w14:paraId="10AF023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2.12 </w:t>
            </w:r>
          </w:p>
        </w:tc>
        <w:tc>
          <w:tcPr>
            <w:tcW w:w="400" w:type="dxa"/>
            <w:noWrap/>
            <w:vAlign w:val="bottom"/>
            <w:hideMark/>
          </w:tcPr>
          <w:p w14:paraId="24F4651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2.05 </w:t>
            </w:r>
          </w:p>
        </w:tc>
        <w:tc>
          <w:tcPr>
            <w:tcW w:w="400" w:type="dxa"/>
            <w:noWrap/>
            <w:vAlign w:val="bottom"/>
            <w:hideMark/>
          </w:tcPr>
          <w:p w14:paraId="4ED7529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1.96 </w:t>
            </w:r>
          </w:p>
        </w:tc>
        <w:tc>
          <w:tcPr>
            <w:tcW w:w="400" w:type="dxa"/>
            <w:noWrap/>
            <w:vAlign w:val="bottom"/>
            <w:hideMark/>
          </w:tcPr>
          <w:p w14:paraId="3589256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1.86 </w:t>
            </w:r>
          </w:p>
        </w:tc>
        <w:tc>
          <w:tcPr>
            <w:tcW w:w="400" w:type="dxa"/>
            <w:noWrap/>
            <w:vAlign w:val="bottom"/>
            <w:hideMark/>
          </w:tcPr>
          <w:p w14:paraId="696CCE7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1.85 </w:t>
            </w:r>
          </w:p>
        </w:tc>
        <w:tc>
          <w:tcPr>
            <w:tcW w:w="400" w:type="dxa"/>
            <w:noWrap/>
            <w:vAlign w:val="bottom"/>
            <w:hideMark/>
          </w:tcPr>
          <w:p w14:paraId="0E3A64B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1.81 </w:t>
            </w:r>
          </w:p>
        </w:tc>
        <w:tc>
          <w:tcPr>
            <w:tcW w:w="400" w:type="dxa"/>
            <w:noWrap/>
            <w:vAlign w:val="bottom"/>
            <w:hideMark/>
          </w:tcPr>
          <w:p w14:paraId="7137332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1.79 </w:t>
            </w:r>
          </w:p>
        </w:tc>
        <w:tc>
          <w:tcPr>
            <w:tcW w:w="400" w:type="dxa"/>
            <w:noWrap/>
            <w:vAlign w:val="bottom"/>
            <w:hideMark/>
          </w:tcPr>
          <w:p w14:paraId="6DB305A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1.77 </w:t>
            </w:r>
          </w:p>
        </w:tc>
        <w:tc>
          <w:tcPr>
            <w:tcW w:w="400" w:type="dxa"/>
            <w:noWrap/>
            <w:vAlign w:val="bottom"/>
            <w:hideMark/>
          </w:tcPr>
          <w:p w14:paraId="07EC125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1.70 </w:t>
            </w:r>
          </w:p>
        </w:tc>
        <w:tc>
          <w:tcPr>
            <w:tcW w:w="400" w:type="dxa"/>
            <w:noWrap/>
            <w:vAlign w:val="bottom"/>
            <w:hideMark/>
          </w:tcPr>
          <w:p w14:paraId="06892CA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1.68 </w:t>
            </w:r>
          </w:p>
        </w:tc>
        <w:tc>
          <w:tcPr>
            <w:tcW w:w="400" w:type="dxa"/>
            <w:noWrap/>
            <w:vAlign w:val="bottom"/>
            <w:hideMark/>
          </w:tcPr>
          <w:p w14:paraId="5783360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1.66 </w:t>
            </w:r>
          </w:p>
        </w:tc>
        <w:tc>
          <w:tcPr>
            <w:tcW w:w="400" w:type="dxa"/>
            <w:noWrap/>
            <w:vAlign w:val="bottom"/>
            <w:hideMark/>
          </w:tcPr>
          <w:p w14:paraId="5FBD3E5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1.65 </w:t>
            </w:r>
          </w:p>
        </w:tc>
        <w:tc>
          <w:tcPr>
            <w:tcW w:w="400" w:type="dxa"/>
            <w:noWrap/>
            <w:vAlign w:val="bottom"/>
            <w:hideMark/>
          </w:tcPr>
          <w:p w14:paraId="7A0DF44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1.63 </w:t>
            </w:r>
          </w:p>
        </w:tc>
        <w:tc>
          <w:tcPr>
            <w:tcW w:w="400" w:type="dxa"/>
            <w:noWrap/>
            <w:vAlign w:val="bottom"/>
            <w:hideMark/>
          </w:tcPr>
          <w:p w14:paraId="04617C7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1.61 </w:t>
            </w:r>
          </w:p>
        </w:tc>
        <w:tc>
          <w:tcPr>
            <w:tcW w:w="400" w:type="dxa"/>
            <w:noWrap/>
            <w:vAlign w:val="bottom"/>
            <w:hideMark/>
          </w:tcPr>
          <w:p w14:paraId="2AEFF8D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1.60 </w:t>
            </w:r>
          </w:p>
        </w:tc>
        <w:tc>
          <w:tcPr>
            <w:tcW w:w="400" w:type="dxa"/>
            <w:noWrap/>
            <w:vAlign w:val="bottom"/>
            <w:hideMark/>
          </w:tcPr>
          <w:p w14:paraId="532AC26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1.58 </w:t>
            </w:r>
          </w:p>
        </w:tc>
        <w:tc>
          <w:tcPr>
            <w:tcW w:w="400" w:type="dxa"/>
            <w:noWrap/>
            <w:vAlign w:val="bottom"/>
            <w:hideMark/>
          </w:tcPr>
          <w:p w14:paraId="2A71936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1.57 </w:t>
            </w:r>
          </w:p>
        </w:tc>
        <w:tc>
          <w:tcPr>
            <w:tcW w:w="400" w:type="dxa"/>
            <w:noWrap/>
            <w:vAlign w:val="bottom"/>
            <w:hideMark/>
          </w:tcPr>
          <w:p w14:paraId="6230E56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1.55 </w:t>
            </w:r>
          </w:p>
        </w:tc>
        <w:tc>
          <w:tcPr>
            <w:tcW w:w="400" w:type="dxa"/>
            <w:noWrap/>
            <w:vAlign w:val="bottom"/>
            <w:hideMark/>
          </w:tcPr>
          <w:p w14:paraId="08DCA9F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1.53 </w:t>
            </w:r>
          </w:p>
        </w:tc>
        <w:tc>
          <w:tcPr>
            <w:tcW w:w="400" w:type="dxa"/>
            <w:noWrap/>
            <w:vAlign w:val="bottom"/>
            <w:hideMark/>
          </w:tcPr>
          <w:p w14:paraId="1470EF2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1.52 </w:t>
            </w:r>
          </w:p>
        </w:tc>
        <w:tc>
          <w:tcPr>
            <w:tcW w:w="440" w:type="dxa"/>
            <w:noWrap/>
            <w:vAlign w:val="bottom"/>
            <w:hideMark/>
          </w:tcPr>
          <w:p w14:paraId="4B945CA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1.50 </w:t>
            </w:r>
          </w:p>
        </w:tc>
        <w:tc>
          <w:tcPr>
            <w:tcW w:w="400" w:type="dxa"/>
            <w:noWrap/>
            <w:vAlign w:val="bottom"/>
            <w:hideMark/>
          </w:tcPr>
          <w:p w14:paraId="15B33B3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1.49 </w:t>
            </w:r>
          </w:p>
        </w:tc>
        <w:tc>
          <w:tcPr>
            <w:tcW w:w="400" w:type="dxa"/>
            <w:noWrap/>
            <w:vAlign w:val="bottom"/>
            <w:hideMark/>
          </w:tcPr>
          <w:p w14:paraId="17F2E6C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1.47 </w:t>
            </w:r>
          </w:p>
        </w:tc>
        <w:tc>
          <w:tcPr>
            <w:tcW w:w="400" w:type="dxa"/>
            <w:noWrap/>
            <w:vAlign w:val="bottom"/>
            <w:hideMark/>
          </w:tcPr>
          <w:p w14:paraId="5C8C0C3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1.46 </w:t>
            </w:r>
          </w:p>
        </w:tc>
        <w:tc>
          <w:tcPr>
            <w:tcW w:w="400" w:type="dxa"/>
            <w:noWrap/>
            <w:vAlign w:val="bottom"/>
            <w:hideMark/>
          </w:tcPr>
          <w:p w14:paraId="03BCEB4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1.44 </w:t>
            </w:r>
          </w:p>
        </w:tc>
        <w:tc>
          <w:tcPr>
            <w:tcW w:w="460" w:type="dxa"/>
            <w:noWrap/>
            <w:vAlign w:val="bottom"/>
            <w:hideMark/>
          </w:tcPr>
          <w:p w14:paraId="019BBC9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1.43 </w:t>
            </w:r>
          </w:p>
        </w:tc>
      </w:tr>
      <w:tr w:rsidR="0048224E" w:rsidRPr="00707F6D" w14:paraId="5A76CACB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404FBD43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4E1C944C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450,000 to 499,999</w:t>
            </w:r>
          </w:p>
        </w:tc>
        <w:tc>
          <w:tcPr>
            <w:tcW w:w="680" w:type="dxa"/>
            <w:noWrap/>
            <w:vAlign w:val="bottom"/>
            <w:hideMark/>
          </w:tcPr>
          <w:p w14:paraId="3972031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2.29 </w:t>
            </w:r>
          </w:p>
        </w:tc>
        <w:tc>
          <w:tcPr>
            <w:tcW w:w="900" w:type="dxa"/>
            <w:noWrap/>
            <w:vAlign w:val="bottom"/>
            <w:hideMark/>
          </w:tcPr>
          <w:p w14:paraId="65EDA79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2.29 </w:t>
            </w:r>
          </w:p>
        </w:tc>
        <w:tc>
          <w:tcPr>
            <w:tcW w:w="400" w:type="dxa"/>
            <w:noWrap/>
            <w:vAlign w:val="bottom"/>
            <w:hideMark/>
          </w:tcPr>
          <w:p w14:paraId="6943B0C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2.19 </w:t>
            </w:r>
          </w:p>
        </w:tc>
        <w:tc>
          <w:tcPr>
            <w:tcW w:w="400" w:type="dxa"/>
            <w:noWrap/>
            <w:vAlign w:val="bottom"/>
            <w:hideMark/>
          </w:tcPr>
          <w:p w14:paraId="64E0FF4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2.12 </w:t>
            </w:r>
          </w:p>
        </w:tc>
        <w:tc>
          <w:tcPr>
            <w:tcW w:w="400" w:type="dxa"/>
            <w:noWrap/>
            <w:vAlign w:val="bottom"/>
            <w:hideMark/>
          </w:tcPr>
          <w:p w14:paraId="26AF44B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2.04 </w:t>
            </w:r>
          </w:p>
        </w:tc>
        <w:tc>
          <w:tcPr>
            <w:tcW w:w="400" w:type="dxa"/>
            <w:noWrap/>
            <w:vAlign w:val="bottom"/>
            <w:hideMark/>
          </w:tcPr>
          <w:p w14:paraId="2CEB806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1.94 </w:t>
            </w:r>
          </w:p>
        </w:tc>
        <w:tc>
          <w:tcPr>
            <w:tcW w:w="400" w:type="dxa"/>
            <w:noWrap/>
            <w:vAlign w:val="bottom"/>
            <w:hideMark/>
          </w:tcPr>
          <w:p w14:paraId="61AA1FD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1.93 </w:t>
            </w:r>
          </w:p>
        </w:tc>
        <w:tc>
          <w:tcPr>
            <w:tcW w:w="400" w:type="dxa"/>
            <w:noWrap/>
            <w:vAlign w:val="bottom"/>
            <w:hideMark/>
          </w:tcPr>
          <w:p w14:paraId="5695A52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1.89 </w:t>
            </w:r>
          </w:p>
        </w:tc>
        <w:tc>
          <w:tcPr>
            <w:tcW w:w="400" w:type="dxa"/>
            <w:noWrap/>
            <w:vAlign w:val="bottom"/>
            <w:hideMark/>
          </w:tcPr>
          <w:p w14:paraId="45ED754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1.87 </w:t>
            </w:r>
          </w:p>
        </w:tc>
        <w:tc>
          <w:tcPr>
            <w:tcW w:w="400" w:type="dxa"/>
            <w:noWrap/>
            <w:vAlign w:val="bottom"/>
            <w:hideMark/>
          </w:tcPr>
          <w:p w14:paraId="41B9E44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1.85 </w:t>
            </w:r>
          </w:p>
        </w:tc>
        <w:tc>
          <w:tcPr>
            <w:tcW w:w="400" w:type="dxa"/>
            <w:noWrap/>
            <w:vAlign w:val="bottom"/>
            <w:hideMark/>
          </w:tcPr>
          <w:p w14:paraId="1377B22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1.78 </w:t>
            </w:r>
          </w:p>
        </w:tc>
        <w:tc>
          <w:tcPr>
            <w:tcW w:w="400" w:type="dxa"/>
            <w:noWrap/>
            <w:vAlign w:val="bottom"/>
            <w:hideMark/>
          </w:tcPr>
          <w:p w14:paraId="71F9DEF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1.76 </w:t>
            </w:r>
          </w:p>
        </w:tc>
        <w:tc>
          <w:tcPr>
            <w:tcW w:w="400" w:type="dxa"/>
            <w:noWrap/>
            <w:vAlign w:val="bottom"/>
            <w:hideMark/>
          </w:tcPr>
          <w:p w14:paraId="19EB023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1.74 </w:t>
            </w:r>
          </w:p>
        </w:tc>
        <w:tc>
          <w:tcPr>
            <w:tcW w:w="400" w:type="dxa"/>
            <w:noWrap/>
            <w:vAlign w:val="bottom"/>
            <w:hideMark/>
          </w:tcPr>
          <w:p w14:paraId="67C1E90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1.72 </w:t>
            </w:r>
          </w:p>
        </w:tc>
        <w:tc>
          <w:tcPr>
            <w:tcW w:w="400" w:type="dxa"/>
            <w:noWrap/>
            <w:vAlign w:val="bottom"/>
            <w:hideMark/>
          </w:tcPr>
          <w:p w14:paraId="1514951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1.71 </w:t>
            </w:r>
          </w:p>
        </w:tc>
        <w:tc>
          <w:tcPr>
            <w:tcW w:w="400" w:type="dxa"/>
            <w:noWrap/>
            <w:vAlign w:val="bottom"/>
            <w:hideMark/>
          </w:tcPr>
          <w:p w14:paraId="51A8895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1.69 </w:t>
            </w:r>
          </w:p>
        </w:tc>
        <w:tc>
          <w:tcPr>
            <w:tcW w:w="400" w:type="dxa"/>
            <w:noWrap/>
            <w:vAlign w:val="bottom"/>
            <w:hideMark/>
          </w:tcPr>
          <w:p w14:paraId="49AAB83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1.67 </w:t>
            </w:r>
          </w:p>
        </w:tc>
        <w:tc>
          <w:tcPr>
            <w:tcW w:w="400" w:type="dxa"/>
            <w:noWrap/>
            <w:vAlign w:val="bottom"/>
            <w:hideMark/>
          </w:tcPr>
          <w:p w14:paraId="3569BA0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1.66 </w:t>
            </w:r>
          </w:p>
        </w:tc>
        <w:tc>
          <w:tcPr>
            <w:tcW w:w="400" w:type="dxa"/>
            <w:noWrap/>
            <w:vAlign w:val="bottom"/>
            <w:hideMark/>
          </w:tcPr>
          <w:p w14:paraId="341239D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1.64 </w:t>
            </w:r>
          </w:p>
        </w:tc>
        <w:tc>
          <w:tcPr>
            <w:tcW w:w="400" w:type="dxa"/>
            <w:noWrap/>
            <w:vAlign w:val="bottom"/>
            <w:hideMark/>
          </w:tcPr>
          <w:p w14:paraId="3A40E54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1.62 </w:t>
            </w:r>
          </w:p>
        </w:tc>
        <w:tc>
          <w:tcPr>
            <w:tcW w:w="400" w:type="dxa"/>
            <w:noWrap/>
            <w:vAlign w:val="bottom"/>
            <w:hideMark/>
          </w:tcPr>
          <w:p w14:paraId="66A8091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1.61 </w:t>
            </w:r>
          </w:p>
        </w:tc>
        <w:tc>
          <w:tcPr>
            <w:tcW w:w="400" w:type="dxa"/>
            <w:noWrap/>
            <w:vAlign w:val="bottom"/>
            <w:hideMark/>
          </w:tcPr>
          <w:p w14:paraId="57728C3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1.59 </w:t>
            </w:r>
          </w:p>
        </w:tc>
        <w:tc>
          <w:tcPr>
            <w:tcW w:w="440" w:type="dxa"/>
            <w:noWrap/>
            <w:vAlign w:val="bottom"/>
            <w:hideMark/>
          </w:tcPr>
          <w:p w14:paraId="60798B9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1.58 </w:t>
            </w:r>
          </w:p>
        </w:tc>
        <w:tc>
          <w:tcPr>
            <w:tcW w:w="400" w:type="dxa"/>
            <w:noWrap/>
            <w:vAlign w:val="bottom"/>
            <w:hideMark/>
          </w:tcPr>
          <w:p w14:paraId="31ED24D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1.56 </w:t>
            </w:r>
          </w:p>
        </w:tc>
        <w:tc>
          <w:tcPr>
            <w:tcW w:w="400" w:type="dxa"/>
            <w:noWrap/>
            <w:vAlign w:val="bottom"/>
            <w:hideMark/>
          </w:tcPr>
          <w:p w14:paraId="71ABA8D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1.54 </w:t>
            </w:r>
          </w:p>
        </w:tc>
        <w:tc>
          <w:tcPr>
            <w:tcW w:w="400" w:type="dxa"/>
            <w:noWrap/>
            <w:vAlign w:val="bottom"/>
            <w:hideMark/>
          </w:tcPr>
          <w:p w14:paraId="617944A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1.53 </w:t>
            </w:r>
          </w:p>
        </w:tc>
        <w:tc>
          <w:tcPr>
            <w:tcW w:w="400" w:type="dxa"/>
            <w:noWrap/>
            <w:vAlign w:val="bottom"/>
            <w:hideMark/>
          </w:tcPr>
          <w:p w14:paraId="044BA0F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1.51 </w:t>
            </w:r>
          </w:p>
        </w:tc>
        <w:tc>
          <w:tcPr>
            <w:tcW w:w="460" w:type="dxa"/>
            <w:noWrap/>
            <w:vAlign w:val="bottom"/>
            <w:hideMark/>
          </w:tcPr>
          <w:p w14:paraId="646A3B6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1.50 </w:t>
            </w:r>
          </w:p>
        </w:tc>
      </w:tr>
      <w:tr w:rsidR="0048224E" w:rsidRPr="00707F6D" w14:paraId="23BAFE5E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1A4EB3CD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58548215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500,000 to 599,999</w:t>
            </w:r>
          </w:p>
        </w:tc>
        <w:tc>
          <w:tcPr>
            <w:tcW w:w="680" w:type="dxa"/>
            <w:noWrap/>
            <w:vAlign w:val="bottom"/>
            <w:hideMark/>
          </w:tcPr>
          <w:p w14:paraId="3D0F4BD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2.37 </w:t>
            </w:r>
          </w:p>
        </w:tc>
        <w:tc>
          <w:tcPr>
            <w:tcW w:w="900" w:type="dxa"/>
            <w:noWrap/>
            <w:vAlign w:val="bottom"/>
            <w:hideMark/>
          </w:tcPr>
          <w:p w14:paraId="0EDCC29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2.37 </w:t>
            </w:r>
          </w:p>
        </w:tc>
        <w:tc>
          <w:tcPr>
            <w:tcW w:w="400" w:type="dxa"/>
            <w:noWrap/>
            <w:vAlign w:val="bottom"/>
            <w:hideMark/>
          </w:tcPr>
          <w:p w14:paraId="46219B4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2.27 </w:t>
            </w:r>
          </w:p>
        </w:tc>
        <w:tc>
          <w:tcPr>
            <w:tcW w:w="400" w:type="dxa"/>
            <w:noWrap/>
            <w:vAlign w:val="bottom"/>
            <w:hideMark/>
          </w:tcPr>
          <w:p w14:paraId="124FDCA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2.20 </w:t>
            </w:r>
          </w:p>
        </w:tc>
        <w:tc>
          <w:tcPr>
            <w:tcW w:w="400" w:type="dxa"/>
            <w:noWrap/>
            <w:vAlign w:val="bottom"/>
            <w:hideMark/>
          </w:tcPr>
          <w:p w14:paraId="1CCF9F1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2.11 </w:t>
            </w:r>
          </w:p>
        </w:tc>
        <w:tc>
          <w:tcPr>
            <w:tcW w:w="400" w:type="dxa"/>
            <w:noWrap/>
            <w:vAlign w:val="bottom"/>
            <w:hideMark/>
          </w:tcPr>
          <w:p w14:paraId="6416512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2.01 </w:t>
            </w:r>
          </w:p>
        </w:tc>
        <w:tc>
          <w:tcPr>
            <w:tcW w:w="400" w:type="dxa"/>
            <w:noWrap/>
            <w:vAlign w:val="bottom"/>
            <w:hideMark/>
          </w:tcPr>
          <w:p w14:paraId="47350AC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2.01 </w:t>
            </w:r>
          </w:p>
        </w:tc>
        <w:tc>
          <w:tcPr>
            <w:tcW w:w="400" w:type="dxa"/>
            <w:noWrap/>
            <w:vAlign w:val="bottom"/>
            <w:hideMark/>
          </w:tcPr>
          <w:p w14:paraId="58EC6A6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1.96 </w:t>
            </w:r>
          </w:p>
        </w:tc>
        <w:tc>
          <w:tcPr>
            <w:tcW w:w="400" w:type="dxa"/>
            <w:noWrap/>
            <w:vAlign w:val="bottom"/>
            <w:hideMark/>
          </w:tcPr>
          <w:p w14:paraId="00BB155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1.94 </w:t>
            </w:r>
          </w:p>
        </w:tc>
        <w:tc>
          <w:tcPr>
            <w:tcW w:w="400" w:type="dxa"/>
            <w:noWrap/>
            <w:vAlign w:val="bottom"/>
            <w:hideMark/>
          </w:tcPr>
          <w:p w14:paraId="242F54B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1.92 </w:t>
            </w:r>
          </w:p>
        </w:tc>
        <w:tc>
          <w:tcPr>
            <w:tcW w:w="400" w:type="dxa"/>
            <w:noWrap/>
            <w:vAlign w:val="bottom"/>
            <w:hideMark/>
          </w:tcPr>
          <w:p w14:paraId="46D2F39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1.85 </w:t>
            </w:r>
          </w:p>
        </w:tc>
        <w:tc>
          <w:tcPr>
            <w:tcW w:w="400" w:type="dxa"/>
            <w:noWrap/>
            <w:vAlign w:val="bottom"/>
            <w:hideMark/>
          </w:tcPr>
          <w:p w14:paraId="25D6A7E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1.83 </w:t>
            </w:r>
          </w:p>
        </w:tc>
        <w:tc>
          <w:tcPr>
            <w:tcW w:w="400" w:type="dxa"/>
            <w:noWrap/>
            <w:vAlign w:val="bottom"/>
            <w:hideMark/>
          </w:tcPr>
          <w:p w14:paraId="36F511B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1.81 </w:t>
            </w:r>
          </w:p>
        </w:tc>
        <w:tc>
          <w:tcPr>
            <w:tcW w:w="400" w:type="dxa"/>
            <w:noWrap/>
            <w:vAlign w:val="bottom"/>
            <w:hideMark/>
          </w:tcPr>
          <w:p w14:paraId="72B501B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1.79 </w:t>
            </w:r>
          </w:p>
        </w:tc>
        <w:tc>
          <w:tcPr>
            <w:tcW w:w="400" w:type="dxa"/>
            <w:noWrap/>
            <w:vAlign w:val="bottom"/>
            <w:hideMark/>
          </w:tcPr>
          <w:p w14:paraId="2510268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1.78 </w:t>
            </w:r>
          </w:p>
        </w:tc>
        <w:tc>
          <w:tcPr>
            <w:tcW w:w="400" w:type="dxa"/>
            <w:noWrap/>
            <w:vAlign w:val="bottom"/>
            <w:hideMark/>
          </w:tcPr>
          <w:p w14:paraId="77A2902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1.76 </w:t>
            </w:r>
          </w:p>
        </w:tc>
        <w:tc>
          <w:tcPr>
            <w:tcW w:w="400" w:type="dxa"/>
            <w:noWrap/>
            <w:vAlign w:val="bottom"/>
            <w:hideMark/>
          </w:tcPr>
          <w:p w14:paraId="3281588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1.74 </w:t>
            </w:r>
          </w:p>
        </w:tc>
        <w:tc>
          <w:tcPr>
            <w:tcW w:w="400" w:type="dxa"/>
            <w:noWrap/>
            <w:vAlign w:val="bottom"/>
            <w:hideMark/>
          </w:tcPr>
          <w:p w14:paraId="272EE32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1.72 </w:t>
            </w:r>
          </w:p>
        </w:tc>
        <w:tc>
          <w:tcPr>
            <w:tcW w:w="400" w:type="dxa"/>
            <w:noWrap/>
            <w:vAlign w:val="bottom"/>
            <w:hideMark/>
          </w:tcPr>
          <w:p w14:paraId="4CCE19E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1.71 </w:t>
            </w:r>
          </w:p>
        </w:tc>
        <w:tc>
          <w:tcPr>
            <w:tcW w:w="400" w:type="dxa"/>
            <w:noWrap/>
            <w:vAlign w:val="bottom"/>
            <w:hideMark/>
          </w:tcPr>
          <w:p w14:paraId="19C4839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1.69 </w:t>
            </w:r>
          </w:p>
        </w:tc>
        <w:tc>
          <w:tcPr>
            <w:tcW w:w="400" w:type="dxa"/>
            <w:noWrap/>
            <w:vAlign w:val="bottom"/>
            <w:hideMark/>
          </w:tcPr>
          <w:p w14:paraId="22FA0FE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1.67 </w:t>
            </w:r>
          </w:p>
        </w:tc>
        <w:tc>
          <w:tcPr>
            <w:tcW w:w="400" w:type="dxa"/>
            <w:noWrap/>
            <w:vAlign w:val="bottom"/>
            <w:hideMark/>
          </w:tcPr>
          <w:p w14:paraId="6E41D48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1.66 </w:t>
            </w:r>
          </w:p>
        </w:tc>
        <w:tc>
          <w:tcPr>
            <w:tcW w:w="440" w:type="dxa"/>
            <w:noWrap/>
            <w:vAlign w:val="bottom"/>
            <w:hideMark/>
          </w:tcPr>
          <w:p w14:paraId="6E8352A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1.64 </w:t>
            </w:r>
          </w:p>
        </w:tc>
        <w:tc>
          <w:tcPr>
            <w:tcW w:w="400" w:type="dxa"/>
            <w:noWrap/>
            <w:vAlign w:val="bottom"/>
            <w:hideMark/>
          </w:tcPr>
          <w:p w14:paraId="3F06A43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1.62 </w:t>
            </w:r>
          </w:p>
        </w:tc>
        <w:tc>
          <w:tcPr>
            <w:tcW w:w="400" w:type="dxa"/>
            <w:noWrap/>
            <w:vAlign w:val="bottom"/>
            <w:hideMark/>
          </w:tcPr>
          <w:p w14:paraId="7CD699D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1.61 </w:t>
            </w:r>
          </w:p>
        </w:tc>
        <w:tc>
          <w:tcPr>
            <w:tcW w:w="400" w:type="dxa"/>
            <w:noWrap/>
            <w:vAlign w:val="bottom"/>
            <w:hideMark/>
          </w:tcPr>
          <w:p w14:paraId="4FD8880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1.59 </w:t>
            </w:r>
          </w:p>
        </w:tc>
        <w:tc>
          <w:tcPr>
            <w:tcW w:w="400" w:type="dxa"/>
            <w:noWrap/>
            <w:vAlign w:val="bottom"/>
            <w:hideMark/>
          </w:tcPr>
          <w:p w14:paraId="40E6392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1.57 </w:t>
            </w:r>
          </w:p>
        </w:tc>
        <w:tc>
          <w:tcPr>
            <w:tcW w:w="460" w:type="dxa"/>
            <w:noWrap/>
            <w:vAlign w:val="bottom"/>
            <w:hideMark/>
          </w:tcPr>
          <w:p w14:paraId="5B2B35C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1.56 </w:t>
            </w:r>
          </w:p>
        </w:tc>
      </w:tr>
      <w:tr w:rsidR="0048224E" w:rsidRPr="00707F6D" w14:paraId="43E05ECE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57BD2547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0E4BF96D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600,000 to 699,999</w:t>
            </w:r>
          </w:p>
        </w:tc>
        <w:tc>
          <w:tcPr>
            <w:tcW w:w="680" w:type="dxa"/>
            <w:noWrap/>
            <w:vAlign w:val="bottom"/>
            <w:hideMark/>
          </w:tcPr>
          <w:p w14:paraId="13AC7BE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2.48 </w:t>
            </w:r>
          </w:p>
        </w:tc>
        <w:tc>
          <w:tcPr>
            <w:tcW w:w="900" w:type="dxa"/>
            <w:noWrap/>
            <w:vAlign w:val="bottom"/>
            <w:hideMark/>
          </w:tcPr>
          <w:p w14:paraId="5B1A145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2.48</w:t>
            </w:r>
          </w:p>
        </w:tc>
        <w:tc>
          <w:tcPr>
            <w:tcW w:w="400" w:type="dxa"/>
            <w:noWrap/>
            <w:vAlign w:val="bottom"/>
            <w:hideMark/>
          </w:tcPr>
          <w:p w14:paraId="128A91F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2.38 </w:t>
            </w:r>
          </w:p>
        </w:tc>
        <w:tc>
          <w:tcPr>
            <w:tcW w:w="400" w:type="dxa"/>
            <w:noWrap/>
            <w:vAlign w:val="bottom"/>
            <w:hideMark/>
          </w:tcPr>
          <w:p w14:paraId="690E741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2.31 </w:t>
            </w:r>
          </w:p>
        </w:tc>
        <w:tc>
          <w:tcPr>
            <w:tcW w:w="400" w:type="dxa"/>
            <w:noWrap/>
            <w:vAlign w:val="bottom"/>
            <w:hideMark/>
          </w:tcPr>
          <w:p w14:paraId="6A887B8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2.22 </w:t>
            </w:r>
          </w:p>
        </w:tc>
        <w:tc>
          <w:tcPr>
            <w:tcW w:w="400" w:type="dxa"/>
            <w:noWrap/>
            <w:vAlign w:val="bottom"/>
            <w:hideMark/>
          </w:tcPr>
          <w:p w14:paraId="10F70C5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2.12 </w:t>
            </w:r>
          </w:p>
        </w:tc>
        <w:tc>
          <w:tcPr>
            <w:tcW w:w="400" w:type="dxa"/>
            <w:noWrap/>
            <w:vAlign w:val="bottom"/>
            <w:hideMark/>
          </w:tcPr>
          <w:p w14:paraId="70A0039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2.11 </w:t>
            </w:r>
          </w:p>
        </w:tc>
        <w:tc>
          <w:tcPr>
            <w:tcW w:w="400" w:type="dxa"/>
            <w:noWrap/>
            <w:vAlign w:val="bottom"/>
            <w:hideMark/>
          </w:tcPr>
          <w:p w14:paraId="45B7CB3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2.07 </w:t>
            </w:r>
          </w:p>
        </w:tc>
        <w:tc>
          <w:tcPr>
            <w:tcW w:w="400" w:type="dxa"/>
            <w:noWrap/>
            <w:vAlign w:val="bottom"/>
            <w:hideMark/>
          </w:tcPr>
          <w:p w14:paraId="36FB0E5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2.04 </w:t>
            </w:r>
          </w:p>
        </w:tc>
        <w:tc>
          <w:tcPr>
            <w:tcW w:w="400" w:type="dxa"/>
            <w:noWrap/>
            <w:vAlign w:val="bottom"/>
            <w:hideMark/>
          </w:tcPr>
          <w:p w14:paraId="5860E20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2.03 </w:t>
            </w:r>
          </w:p>
        </w:tc>
        <w:tc>
          <w:tcPr>
            <w:tcW w:w="400" w:type="dxa"/>
            <w:noWrap/>
            <w:vAlign w:val="bottom"/>
            <w:hideMark/>
          </w:tcPr>
          <w:p w14:paraId="17CC5E5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1.95 </w:t>
            </w:r>
          </w:p>
        </w:tc>
        <w:tc>
          <w:tcPr>
            <w:tcW w:w="400" w:type="dxa"/>
            <w:noWrap/>
            <w:vAlign w:val="bottom"/>
            <w:hideMark/>
          </w:tcPr>
          <w:p w14:paraId="164C1F1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1.93 </w:t>
            </w:r>
          </w:p>
        </w:tc>
        <w:tc>
          <w:tcPr>
            <w:tcW w:w="400" w:type="dxa"/>
            <w:noWrap/>
            <w:vAlign w:val="bottom"/>
            <w:hideMark/>
          </w:tcPr>
          <w:p w14:paraId="0151E6B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1.91 </w:t>
            </w:r>
          </w:p>
        </w:tc>
        <w:tc>
          <w:tcPr>
            <w:tcW w:w="400" w:type="dxa"/>
            <w:noWrap/>
            <w:vAlign w:val="bottom"/>
            <w:hideMark/>
          </w:tcPr>
          <w:p w14:paraId="3E0CABC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1.89 </w:t>
            </w:r>
          </w:p>
        </w:tc>
        <w:tc>
          <w:tcPr>
            <w:tcW w:w="400" w:type="dxa"/>
            <w:noWrap/>
            <w:vAlign w:val="bottom"/>
            <w:hideMark/>
          </w:tcPr>
          <w:p w14:paraId="0727056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1.87 </w:t>
            </w:r>
          </w:p>
        </w:tc>
        <w:tc>
          <w:tcPr>
            <w:tcW w:w="400" w:type="dxa"/>
            <w:noWrap/>
            <w:vAlign w:val="bottom"/>
            <w:hideMark/>
          </w:tcPr>
          <w:p w14:paraId="7F080FD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1.86 </w:t>
            </w:r>
          </w:p>
        </w:tc>
        <w:tc>
          <w:tcPr>
            <w:tcW w:w="400" w:type="dxa"/>
            <w:noWrap/>
            <w:vAlign w:val="bottom"/>
            <w:hideMark/>
          </w:tcPr>
          <w:p w14:paraId="7355BFB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1.84 </w:t>
            </w:r>
          </w:p>
        </w:tc>
        <w:tc>
          <w:tcPr>
            <w:tcW w:w="400" w:type="dxa"/>
            <w:noWrap/>
            <w:vAlign w:val="bottom"/>
            <w:hideMark/>
          </w:tcPr>
          <w:p w14:paraId="3BA8CA4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1.82 </w:t>
            </w:r>
          </w:p>
        </w:tc>
        <w:tc>
          <w:tcPr>
            <w:tcW w:w="400" w:type="dxa"/>
            <w:noWrap/>
            <w:vAlign w:val="bottom"/>
            <w:hideMark/>
          </w:tcPr>
          <w:p w14:paraId="556547A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1.80 </w:t>
            </w:r>
          </w:p>
        </w:tc>
        <w:tc>
          <w:tcPr>
            <w:tcW w:w="400" w:type="dxa"/>
            <w:noWrap/>
            <w:vAlign w:val="bottom"/>
            <w:hideMark/>
          </w:tcPr>
          <w:p w14:paraId="2979E80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1.78 </w:t>
            </w:r>
          </w:p>
        </w:tc>
        <w:tc>
          <w:tcPr>
            <w:tcW w:w="400" w:type="dxa"/>
            <w:noWrap/>
            <w:vAlign w:val="bottom"/>
            <w:hideMark/>
          </w:tcPr>
          <w:p w14:paraId="44C6DD4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1.77 </w:t>
            </w:r>
          </w:p>
        </w:tc>
        <w:tc>
          <w:tcPr>
            <w:tcW w:w="400" w:type="dxa"/>
            <w:noWrap/>
            <w:vAlign w:val="bottom"/>
            <w:hideMark/>
          </w:tcPr>
          <w:p w14:paraId="1C25033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1.75 </w:t>
            </w:r>
          </w:p>
        </w:tc>
        <w:tc>
          <w:tcPr>
            <w:tcW w:w="440" w:type="dxa"/>
            <w:noWrap/>
            <w:vAlign w:val="bottom"/>
            <w:hideMark/>
          </w:tcPr>
          <w:p w14:paraId="52F8C41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1.73 </w:t>
            </w:r>
          </w:p>
        </w:tc>
        <w:tc>
          <w:tcPr>
            <w:tcW w:w="400" w:type="dxa"/>
            <w:noWrap/>
            <w:vAlign w:val="bottom"/>
            <w:hideMark/>
          </w:tcPr>
          <w:p w14:paraId="2C88B81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1.71 </w:t>
            </w:r>
          </w:p>
        </w:tc>
        <w:tc>
          <w:tcPr>
            <w:tcW w:w="400" w:type="dxa"/>
            <w:noWrap/>
            <w:vAlign w:val="bottom"/>
            <w:hideMark/>
          </w:tcPr>
          <w:p w14:paraId="140C55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1.70 </w:t>
            </w:r>
          </w:p>
        </w:tc>
        <w:tc>
          <w:tcPr>
            <w:tcW w:w="400" w:type="dxa"/>
            <w:noWrap/>
            <w:vAlign w:val="bottom"/>
            <w:hideMark/>
          </w:tcPr>
          <w:p w14:paraId="383714F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1.68 </w:t>
            </w:r>
          </w:p>
        </w:tc>
        <w:tc>
          <w:tcPr>
            <w:tcW w:w="400" w:type="dxa"/>
            <w:noWrap/>
            <w:vAlign w:val="bottom"/>
            <w:hideMark/>
          </w:tcPr>
          <w:p w14:paraId="342C08B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1.66 </w:t>
            </w:r>
          </w:p>
        </w:tc>
        <w:tc>
          <w:tcPr>
            <w:tcW w:w="460" w:type="dxa"/>
            <w:noWrap/>
            <w:vAlign w:val="bottom"/>
            <w:hideMark/>
          </w:tcPr>
          <w:p w14:paraId="18565AA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1.65 </w:t>
            </w:r>
          </w:p>
        </w:tc>
      </w:tr>
      <w:tr w:rsidR="0048224E" w:rsidRPr="00707F6D" w14:paraId="43A40C13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11A1F023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0C862664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700,000 to 799,999</w:t>
            </w:r>
          </w:p>
        </w:tc>
        <w:tc>
          <w:tcPr>
            <w:tcW w:w="680" w:type="dxa"/>
            <w:noWrap/>
            <w:vAlign w:val="bottom"/>
            <w:hideMark/>
          </w:tcPr>
          <w:p w14:paraId="117B7C3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2.58 </w:t>
            </w:r>
          </w:p>
        </w:tc>
        <w:tc>
          <w:tcPr>
            <w:tcW w:w="900" w:type="dxa"/>
            <w:noWrap/>
            <w:vAlign w:val="bottom"/>
            <w:hideMark/>
          </w:tcPr>
          <w:p w14:paraId="4959BC3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2.58</w:t>
            </w:r>
          </w:p>
        </w:tc>
        <w:tc>
          <w:tcPr>
            <w:tcW w:w="400" w:type="dxa"/>
            <w:noWrap/>
            <w:vAlign w:val="bottom"/>
            <w:hideMark/>
          </w:tcPr>
          <w:p w14:paraId="1296B9E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2.48 </w:t>
            </w:r>
          </w:p>
        </w:tc>
        <w:tc>
          <w:tcPr>
            <w:tcW w:w="400" w:type="dxa"/>
            <w:noWrap/>
            <w:vAlign w:val="bottom"/>
            <w:hideMark/>
          </w:tcPr>
          <w:p w14:paraId="3B670C5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2.41 </w:t>
            </w:r>
          </w:p>
        </w:tc>
        <w:tc>
          <w:tcPr>
            <w:tcW w:w="400" w:type="dxa"/>
            <w:noWrap/>
            <w:vAlign w:val="bottom"/>
            <w:hideMark/>
          </w:tcPr>
          <w:p w14:paraId="7B523B2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2.32 </w:t>
            </w:r>
          </w:p>
        </w:tc>
        <w:tc>
          <w:tcPr>
            <w:tcW w:w="400" w:type="dxa"/>
            <w:noWrap/>
            <w:vAlign w:val="bottom"/>
            <w:hideMark/>
          </w:tcPr>
          <w:p w14:paraId="1CB337A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2.22 </w:t>
            </w:r>
          </w:p>
        </w:tc>
        <w:tc>
          <w:tcPr>
            <w:tcW w:w="400" w:type="dxa"/>
            <w:noWrap/>
            <w:vAlign w:val="bottom"/>
            <w:hideMark/>
          </w:tcPr>
          <w:p w14:paraId="226BEE3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2.21 </w:t>
            </w:r>
          </w:p>
        </w:tc>
        <w:tc>
          <w:tcPr>
            <w:tcW w:w="400" w:type="dxa"/>
            <w:noWrap/>
            <w:vAlign w:val="bottom"/>
            <w:hideMark/>
          </w:tcPr>
          <w:p w14:paraId="219DC1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2.16 </w:t>
            </w:r>
          </w:p>
        </w:tc>
        <w:tc>
          <w:tcPr>
            <w:tcW w:w="400" w:type="dxa"/>
            <w:noWrap/>
            <w:vAlign w:val="bottom"/>
            <w:hideMark/>
          </w:tcPr>
          <w:p w14:paraId="3C20431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2.14 </w:t>
            </w:r>
          </w:p>
        </w:tc>
        <w:tc>
          <w:tcPr>
            <w:tcW w:w="400" w:type="dxa"/>
            <w:noWrap/>
            <w:vAlign w:val="bottom"/>
            <w:hideMark/>
          </w:tcPr>
          <w:p w14:paraId="3CBB9C7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2.12 </w:t>
            </w:r>
          </w:p>
        </w:tc>
        <w:tc>
          <w:tcPr>
            <w:tcW w:w="400" w:type="dxa"/>
            <w:noWrap/>
            <w:vAlign w:val="bottom"/>
            <w:hideMark/>
          </w:tcPr>
          <w:p w14:paraId="046EF89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2.04 </w:t>
            </w:r>
          </w:p>
        </w:tc>
        <w:tc>
          <w:tcPr>
            <w:tcW w:w="400" w:type="dxa"/>
            <w:noWrap/>
            <w:vAlign w:val="bottom"/>
            <w:hideMark/>
          </w:tcPr>
          <w:p w14:paraId="3042C35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2.02 </w:t>
            </w:r>
          </w:p>
        </w:tc>
        <w:tc>
          <w:tcPr>
            <w:tcW w:w="400" w:type="dxa"/>
            <w:noWrap/>
            <w:vAlign w:val="bottom"/>
            <w:hideMark/>
          </w:tcPr>
          <w:p w14:paraId="0C4DCE2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2.00 </w:t>
            </w:r>
          </w:p>
        </w:tc>
        <w:tc>
          <w:tcPr>
            <w:tcW w:w="400" w:type="dxa"/>
            <w:noWrap/>
            <w:vAlign w:val="bottom"/>
            <w:hideMark/>
          </w:tcPr>
          <w:p w14:paraId="1FEB9D2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1.98 </w:t>
            </w:r>
          </w:p>
        </w:tc>
        <w:tc>
          <w:tcPr>
            <w:tcW w:w="400" w:type="dxa"/>
            <w:noWrap/>
            <w:vAlign w:val="bottom"/>
            <w:hideMark/>
          </w:tcPr>
          <w:p w14:paraId="2CF9480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1.96 </w:t>
            </w:r>
          </w:p>
        </w:tc>
        <w:tc>
          <w:tcPr>
            <w:tcW w:w="400" w:type="dxa"/>
            <w:noWrap/>
            <w:vAlign w:val="bottom"/>
            <w:hideMark/>
          </w:tcPr>
          <w:p w14:paraId="724CDA0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1.94 </w:t>
            </w:r>
          </w:p>
        </w:tc>
        <w:tc>
          <w:tcPr>
            <w:tcW w:w="400" w:type="dxa"/>
            <w:noWrap/>
            <w:vAlign w:val="bottom"/>
            <w:hideMark/>
          </w:tcPr>
          <w:p w14:paraId="095451A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1.92 </w:t>
            </w:r>
          </w:p>
        </w:tc>
        <w:tc>
          <w:tcPr>
            <w:tcW w:w="400" w:type="dxa"/>
            <w:noWrap/>
            <w:vAlign w:val="bottom"/>
            <w:hideMark/>
          </w:tcPr>
          <w:p w14:paraId="02CE105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1.91 </w:t>
            </w:r>
          </w:p>
        </w:tc>
        <w:tc>
          <w:tcPr>
            <w:tcW w:w="400" w:type="dxa"/>
            <w:noWrap/>
            <w:vAlign w:val="bottom"/>
            <w:hideMark/>
          </w:tcPr>
          <w:p w14:paraId="3654F5A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1.89 </w:t>
            </w:r>
          </w:p>
        </w:tc>
        <w:tc>
          <w:tcPr>
            <w:tcW w:w="400" w:type="dxa"/>
            <w:noWrap/>
            <w:vAlign w:val="bottom"/>
            <w:hideMark/>
          </w:tcPr>
          <w:p w14:paraId="7460D5A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1.87 </w:t>
            </w:r>
          </w:p>
        </w:tc>
        <w:tc>
          <w:tcPr>
            <w:tcW w:w="400" w:type="dxa"/>
            <w:noWrap/>
            <w:vAlign w:val="bottom"/>
            <w:hideMark/>
          </w:tcPr>
          <w:p w14:paraId="41F1F55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1.85 </w:t>
            </w:r>
          </w:p>
        </w:tc>
        <w:tc>
          <w:tcPr>
            <w:tcW w:w="400" w:type="dxa"/>
            <w:noWrap/>
            <w:vAlign w:val="bottom"/>
            <w:hideMark/>
          </w:tcPr>
          <w:p w14:paraId="7A5DB39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1.83 </w:t>
            </w:r>
          </w:p>
        </w:tc>
        <w:tc>
          <w:tcPr>
            <w:tcW w:w="440" w:type="dxa"/>
            <w:noWrap/>
            <w:vAlign w:val="bottom"/>
            <w:hideMark/>
          </w:tcPr>
          <w:p w14:paraId="77BF8F6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1.81 </w:t>
            </w:r>
          </w:p>
        </w:tc>
        <w:tc>
          <w:tcPr>
            <w:tcW w:w="400" w:type="dxa"/>
            <w:noWrap/>
            <w:vAlign w:val="bottom"/>
            <w:hideMark/>
          </w:tcPr>
          <w:p w14:paraId="0AED63D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1.79 </w:t>
            </w:r>
          </w:p>
        </w:tc>
        <w:tc>
          <w:tcPr>
            <w:tcW w:w="400" w:type="dxa"/>
            <w:noWrap/>
            <w:vAlign w:val="bottom"/>
            <w:hideMark/>
          </w:tcPr>
          <w:p w14:paraId="501B3D7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1.78 </w:t>
            </w:r>
          </w:p>
        </w:tc>
        <w:tc>
          <w:tcPr>
            <w:tcW w:w="400" w:type="dxa"/>
            <w:noWrap/>
            <w:vAlign w:val="bottom"/>
            <w:hideMark/>
          </w:tcPr>
          <w:p w14:paraId="4010DCD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1.76 </w:t>
            </w:r>
          </w:p>
        </w:tc>
        <w:tc>
          <w:tcPr>
            <w:tcW w:w="400" w:type="dxa"/>
            <w:noWrap/>
            <w:vAlign w:val="bottom"/>
            <w:hideMark/>
          </w:tcPr>
          <w:p w14:paraId="61F4CDD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1.74 </w:t>
            </w:r>
          </w:p>
        </w:tc>
        <w:tc>
          <w:tcPr>
            <w:tcW w:w="460" w:type="dxa"/>
            <w:noWrap/>
            <w:vAlign w:val="bottom"/>
            <w:hideMark/>
          </w:tcPr>
          <w:p w14:paraId="0789919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1.72 </w:t>
            </w:r>
          </w:p>
        </w:tc>
      </w:tr>
      <w:tr w:rsidR="0048224E" w:rsidRPr="00707F6D" w14:paraId="45A990BE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07701F28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7367E45F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800,000 to 899,999</w:t>
            </w:r>
          </w:p>
        </w:tc>
        <w:tc>
          <w:tcPr>
            <w:tcW w:w="680" w:type="dxa"/>
            <w:noWrap/>
            <w:vAlign w:val="bottom"/>
            <w:hideMark/>
          </w:tcPr>
          <w:p w14:paraId="73B0FC1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2.67 </w:t>
            </w:r>
          </w:p>
        </w:tc>
        <w:tc>
          <w:tcPr>
            <w:tcW w:w="900" w:type="dxa"/>
            <w:noWrap/>
            <w:vAlign w:val="bottom"/>
            <w:hideMark/>
          </w:tcPr>
          <w:p w14:paraId="67C491B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2.67</w:t>
            </w:r>
          </w:p>
        </w:tc>
        <w:tc>
          <w:tcPr>
            <w:tcW w:w="400" w:type="dxa"/>
            <w:noWrap/>
            <w:vAlign w:val="bottom"/>
            <w:hideMark/>
          </w:tcPr>
          <w:p w14:paraId="7B1707B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2.57 </w:t>
            </w:r>
          </w:p>
        </w:tc>
        <w:tc>
          <w:tcPr>
            <w:tcW w:w="400" w:type="dxa"/>
            <w:noWrap/>
            <w:vAlign w:val="bottom"/>
            <w:hideMark/>
          </w:tcPr>
          <w:p w14:paraId="3D8F3F4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2.50 </w:t>
            </w:r>
          </w:p>
        </w:tc>
        <w:tc>
          <w:tcPr>
            <w:tcW w:w="400" w:type="dxa"/>
            <w:noWrap/>
            <w:vAlign w:val="bottom"/>
            <w:hideMark/>
          </w:tcPr>
          <w:p w14:paraId="3B7BA4A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2.40 </w:t>
            </w:r>
          </w:p>
        </w:tc>
        <w:tc>
          <w:tcPr>
            <w:tcW w:w="400" w:type="dxa"/>
            <w:noWrap/>
            <w:vAlign w:val="bottom"/>
            <w:hideMark/>
          </w:tcPr>
          <w:p w14:paraId="1169031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2.30 </w:t>
            </w:r>
          </w:p>
        </w:tc>
        <w:tc>
          <w:tcPr>
            <w:tcW w:w="400" w:type="dxa"/>
            <w:noWrap/>
            <w:vAlign w:val="bottom"/>
            <w:hideMark/>
          </w:tcPr>
          <w:p w14:paraId="04A89AC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2.29 </w:t>
            </w:r>
          </w:p>
        </w:tc>
        <w:tc>
          <w:tcPr>
            <w:tcW w:w="400" w:type="dxa"/>
            <w:noWrap/>
            <w:vAlign w:val="bottom"/>
            <w:hideMark/>
          </w:tcPr>
          <w:p w14:paraId="534726E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2.25 </w:t>
            </w:r>
          </w:p>
        </w:tc>
        <w:tc>
          <w:tcPr>
            <w:tcW w:w="400" w:type="dxa"/>
            <w:noWrap/>
            <w:vAlign w:val="bottom"/>
            <w:hideMark/>
          </w:tcPr>
          <w:p w14:paraId="6BAB440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2.22 </w:t>
            </w:r>
          </w:p>
        </w:tc>
        <w:tc>
          <w:tcPr>
            <w:tcW w:w="400" w:type="dxa"/>
            <w:noWrap/>
            <w:vAlign w:val="bottom"/>
            <w:hideMark/>
          </w:tcPr>
          <w:p w14:paraId="245CB20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2.21 </w:t>
            </w:r>
          </w:p>
        </w:tc>
        <w:tc>
          <w:tcPr>
            <w:tcW w:w="400" w:type="dxa"/>
            <w:noWrap/>
            <w:vAlign w:val="bottom"/>
            <w:hideMark/>
          </w:tcPr>
          <w:p w14:paraId="1326A47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2.13 </w:t>
            </w:r>
          </w:p>
        </w:tc>
        <w:tc>
          <w:tcPr>
            <w:tcW w:w="400" w:type="dxa"/>
            <w:noWrap/>
            <w:vAlign w:val="bottom"/>
            <w:hideMark/>
          </w:tcPr>
          <w:p w14:paraId="4C802E9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2.11 </w:t>
            </w:r>
          </w:p>
        </w:tc>
        <w:tc>
          <w:tcPr>
            <w:tcW w:w="400" w:type="dxa"/>
            <w:noWrap/>
            <w:vAlign w:val="bottom"/>
            <w:hideMark/>
          </w:tcPr>
          <w:p w14:paraId="6C891E8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2.09 </w:t>
            </w:r>
          </w:p>
        </w:tc>
        <w:tc>
          <w:tcPr>
            <w:tcW w:w="400" w:type="dxa"/>
            <w:noWrap/>
            <w:vAlign w:val="bottom"/>
            <w:hideMark/>
          </w:tcPr>
          <w:p w14:paraId="636493D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2.06 </w:t>
            </w:r>
          </w:p>
        </w:tc>
        <w:tc>
          <w:tcPr>
            <w:tcW w:w="400" w:type="dxa"/>
            <w:noWrap/>
            <w:vAlign w:val="bottom"/>
            <w:hideMark/>
          </w:tcPr>
          <w:p w14:paraId="2489139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2.04 </w:t>
            </w:r>
          </w:p>
        </w:tc>
        <w:tc>
          <w:tcPr>
            <w:tcW w:w="400" w:type="dxa"/>
            <w:noWrap/>
            <w:vAlign w:val="bottom"/>
            <w:hideMark/>
          </w:tcPr>
          <w:p w14:paraId="39C1A2A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2.02 </w:t>
            </w:r>
          </w:p>
        </w:tc>
        <w:tc>
          <w:tcPr>
            <w:tcW w:w="400" w:type="dxa"/>
            <w:noWrap/>
            <w:vAlign w:val="bottom"/>
            <w:hideMark/>
          </w:tcPr>
          <w:p w14:paraId="5489EB3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2.00 </w:t>
            </w:r>
          </w:p>
        </w:tc>
        <w:tc>
          <w:tcPr>
            <w:tcW w:w="400" w:type="dxa"/>
            <w:noWrap/>
            <w:vAlign w:val="bottom"/>
            <w:hideMark/>
          </w:tcPr>
          <w:p w14:paraId="4A114AD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1.98 </w:t>
            </w:r>
          </w:p>
        </w:tc>
        <w:tc>
          <w:tcPr>
            <w:tcW w:w="400" w:type="dxa"/>
            <w:noWrap/>
            <w:vAlign w:val="bottom"/>
            <w:hideMark/>
          </w:tcPr>
          <w:p w14:paraId="1470D3E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1.96 </w:t>
            </w:r>
          </w:p>
        </w:tc>
        <w:tc>
          <w:tcPr>
            <w:tcW w:w="400" w:type="dxa"/>
            <w:noWrap/>
            <w:vAlign w:val="bottom"/>
            <w:hideMark/>
          </w:tcPr>
          <w:p w14:paraId="477D13F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1.94 </w:t>
            </w:r>
          </w:p>
        </w:tc>
        <w:tc>
          <w:tcPr>
            <w:tcW w:w="400" w:type="dxa"/>
            <w:noWrap/>
            <w:vAlign w:val="bottom"/>
            <w:hideMark/>
          </w:tcPr>
          <w:p w14:paraId="2472B6A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1.92 </w:t>
            </w:r>
          </w:p>
        </w:tc>
        <w:tc>
          <w:tcPr>
            <w:tcW w:w="400" w:type="dxa"/>
            <w:noWrap/>
            <w:vAlign w:val="bottom"/>
            <w:hideMark/>
          </w:tcPr>
          <w:p w14:paraId="5FD6F88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1.91 </w:t>
            </w:r>
          </w:p>
        </w:tc>
        <w:tc>
          <w:tcPr>
            <w:tcW w:w="440" w:type="dxa"/>
            <w:noWrap/>
            <w:vAlign w:val="bottom"/>
            <w:hideMark/>
          </w:tcPr>
          <w:p w14:paraId="5509C35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1.89 </w:t>
            </w:r>
          </w:p>
        </w:tc>
        <w:tc>
          <w:tcPr>
            <w:tcW w:w="400" w:type="dxa"/>
            <w:noWrap/>
            <w:vAlign w:val="bottom"/>
            <w:hideMark/>
          </w:tcPr>
          <w:p w14:paraId="7297A81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1.87 </w:t>
            </w:r>
          </w:p>
        </w:tc>
        <w:tc>
          <w:tcPr>
            <w:tcW w:w="400" w:type="dxa"/>
            <w:noWrap/>
            <w:vAlign w:val="bottom"/>
            <w:hideMark/>
          </w:tcPr>
          <w:p w14:paraId="3F1838C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1.85 </w:t>
            </w:r>
          </w:p>
        </w:tc>
        <w:tc>
          <w:tcPr>
            <w:tcW w:w="400" w:type="dxa"/>
            <w:noWrap/>
            <w:vAlign w:val="bottom"/>
            <w:hideMark/>
          </w:tcPr>
          <w:p w14:paraId="1F46C33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1.83 </w:t>
            </w:r>
          </w:p>
        </w:tc>
        <w:tc>
          <w:tcPr>
            <w:tcW w:w="400" w:type="dxa"/>
            <w:noWrap/>
            <w:vAlign w:val="bottom"/>
            <w:hideMark/>
          </w:tcPr>
          <w:p w14:paraId="78BD0E0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1.81 </w:t>
            </w:r>
          </w:p>
        </w:tc>
        <w:tc>
          <w:tcPr>
            <w:tcW w:w="460" w:type="dxa"/>
            <w:noWrap/>
            <w:vAlign w:val="bottom"/>
            <w:hideMark/>
          </w:tcPr>
          <w:p w14:paraId="07CFB04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1.79 </w:t>
            </w:r>
          </w:p>
        </w:tc>
      </w:tr>
      <w:tr w:rsidR="0048224E" w:rsidRPr="00707F6D" w14:paraId="617E22AB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1522AEC7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6E97D564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900,000 or greater</w:t>
            </w:r>
          </w:p>
        </w:tc>
        <w:tc>
          <w:tcPr>
            <w:tcW w:w="680" w:type="dxa"/>
            <w:noWrap/>
            <w:vAlign w:val="bottom"/>
            <w:hideMark/>
          </w:tcPr>
          <w:p w14:paraId="51E25A0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2.76 </w:t>
            </w:r>
          </w:p>
        </w:tc>
        <w:tc>
          <w:tcPr>
            <w:tcW w:w="900" w:type="dxa"/>
            <w:noWrap/>
            <w:vAlign w:val="bottom"/>
            <w:hideMark/>
          </w:tcPr>
          <w:p w14:paraId="73A3E22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2.76 </w:t>
            </w:r>
          </w:p>
        </w:tc>
        <w:tc>
          <w:tcPr>
            <w:tcW w:w="400" w:type="dxa"/>
            <w:noWrap/>
            <w:vAlign w:val="bottom"/>
            <w:hideMark/>
          </w:tcPr>
          <w:p w14:paraId="7127F3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2.65 </w:t>
            </w:r>
          </w:p>
        </w:tc>
        <w:tc>
          <w:tcPr>
            <w:tcW w:w="400" w:type="dxa"/>
            <w:noWrap/>
            <w:vAlign w:val="bottom"/>
            <w:hideMark/>
          </w:tcPr>
          <w:p w14:paraId="24C095E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2.58 </w:t>
            </w:r>
          </w:p>
        </w:tc>
        <w:tc>
          <w:tcPr>
            <w:tcW w:w="400" w:type="dxa"/>
            <w:noWrap/>
            <w:vAlign w:val="bottom"/>
            <w:hideMark/>
          </w:tcPr>
          <w:p w14:paraId="0B42983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2.48 </w:t>
            </w:r>
          </w:p>
        </w:tc>
        <w:tc>
          <w:tcPr>
            <w:tcW w:w="400" w:type="dxa"/>
            <w:noWrap/>
            <w:vAlign w:val="bottom"/>
            <w:hideMark/>
          </w:tcPr>
          <w:p w14:paraId="14D5D6F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2.38 </w:t>
            </w:r>
          </w:p>
        </w:tc>
        <w:tc>
          <w:tcPr>
            <w:tcW w:w="400" w:type="dxa"/>
            <w:noWrap/>
            <w:vAlign w:val="bottom"/>
            <w:hideMark/>
          </w:tcPr>
          <w:p w14:paraId="6AA46D9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2.37 </w:t>
            </w:r>
          </w:p>
        </w:tc>
        <w:tc>
          <w:tcPr>
            <w:tcW w:w="400" w:type="dxa"/>
            <w:noWrap/>
            <w:vAlign w:val="bottom"/>
            <w:hideMark/>
          </w:tcPr>
          <w:p w14:paraId="410C111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2.33 </w:t>
            </w:r>
          </w:p>
        </w:tc>
        <w:tc>
          <w:tcPr>
            <w:tcW w:w="400" w:type="dxa"/>
            <w:noWrap/>
            <w:vAlign w:val="bottom"/>
            <w:hideMark/>
          </w:tcPr>
          <w:p w14:paraId="06F983A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2.30 </w:t>
            </w:r>
          </w:p>
        </w:tc>
        <w:tc>
          <w:tcPr>
            <w:tcW w:w="400" w:type="dxa"/>
            <w:noWrap/>
            <w:vAlign w:val="bottom"/>
            <w:hideMark/>
          </w:tcPr>
          <w:p w14:paraId="2D3BF8F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2.28 </w:t>
            </w:r>
          </w:p>
        </w:tc>
        <w:tc>
          <w:tcPr>
            <w:tcW w:w="400" w:type="dxa"/>
            <w:noWrap/>
            <w:vAlign w:val="bottom"/>
            <w:hideMark/>
          </w:tcPr>
          <w:p w14:paraId="70CA825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2.20 </w:t>
            </w:r>
          </w:p>
        </w:tc>
        <w:tc>
          <w:tcPr>
            <w:tcW w:w="400" w:type="dxa"/>
            <w:noWrap/>
            <w:vAlign w:val="bottom"/>
            <w:hideMark/>
          </w:tcPr>
          <w:p w14:paraId="23F6BA9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2.18 </w:t>
            </w:r>
          </w:p>
        </w:tc>
        <w:tc>
          <w:tcPr>
            <w:tcW w:w="400" w:type="dxa"/>
            <w:noWrap/>
            <w:vAlign w:val="bottom"/>
            <w:hideMark/>
          </w:tcPr>
          <w:p w14:paraId="4B61FAA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2.16 </w:t>
            </w:r>
          </w:p>
        </w:tc>
        <w:tc>
          <w:tcPr>
            <w:tcW w:w="400" w:type="dxa"/>
            <w:noWrap/>
            <w:vAlign w:val="bottom"/>
            <w:hideMark/>
          </w:tcPr>
          <w:p w14:paraId="08DA3F9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2.14 </w:t>
            </w:r>
          </w:p>
        </w:tc>
        <w:tc>
          <w:tcPr>
            <w:tcW w:w="400" w:type="dxa"/>
            <w:noWrap/>
            <w:vAlign w:val="bottom"/>
            <w:hideMark/>
          </w:tcPr>
          <w:p w14:paraId="37C6A36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2.12 </w:t>
            </w:r>
          </w:p>
        </w:tc>
        <w:tc>
          <w:tcPr>
            <w:tcW w:w="400" w:type="dxa"/>
            <w:noWrap/>
            <w:vAlign w:val="bottom"/>
            <w:hideMark/>
          </w:tcPr>
          <w:p w14:paraId="5A768F1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2.10 </w:t>
            </w:r>
          </w:p>
        </w:tc>
        <w:tc>
          <w:tcPr>
            <w:tcW w:w="400" w:type="dxa"/>
            <w:noWrap/>
            <w:vAlign w:val="bottom"/>
            <w:hideMark/>
          </w:tcPr>
          <w:p w14:paraId="115B35F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2.08 </w:t>
            </w:r>
          </w:p>
        </w:tc>
        <w:tc>
          <w:tcPr>
            <w:tcW w:w="400" w:type="dxa"/>
            <w:noWrap/>
            <w:vAlign w:val="bottom"/>
            <w:hideMark/>
          </w:tcPr>
          <w:p w14:paraId="73317CA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2.06 </w:t>
            </w:r>
          </w:p>
        </w:tc>
        <w:tc>
          <w:tcPr>
            <w:tcW w:w="400" w:type="dxa"/>
            <w:noWrap/>
            <w:vAlign w:val="bottom"/>
            <w:hideMark/>
          </w:tcPr>
          <w:p w14:paraId="4C87D02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2.03 </w:t>
            </w:r>
          </w:p>
        </w:tc>
        <w:tc>
          <w:tcPr>
            <w:tcW w:w="400" w:type="dxa"/>
            <w:noWrap/>
            <w:vAlign w:val="bottom"/>
            <w:hideMark/>
          </w:tcPr>
          <w:p w14:paraId="114A79D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2.01 </w:t>
            </w:r>
          </w:p>
        </w:tc>
        <w:tc>
          <w:tcPr>
            <w:tcW w:w="400" w:type="dxa"/>
            <w:noWrap/>
            <w:vAlign w:val="bottom"/>
            <w:hideMark/>
          </w:tcPr>
          <w:p w14:paraId="7131BE2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1.99 </w:t>
            </w:r>
          </w:p>
        </w:tc>
        <w:tc>
          <w:tcPr>
            <w:tcW w:w="400" w:type="dxa"/>
            <w:noWrap/>
            <w:vAlign w:val="bottom"/>
            <w:hideMark/>
          </w:tcPr>
          <w:p w14:paraId="1C58676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1.97 </w:t>
            </w:r>
          </w:p>
        </w:tc>
        <w:tc>
          <w:tcPr>
            <w:tcW w:w="440" w:type="dxa"/>
            <w:noWrap/>
            <w:vAlign w:val="bottom"/>
            <w:hideMark/>
          </w:tcPr>
          <w:p w14:paraId="068301A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1.95 </w:t>
            </w:r>
          </w:p>
        </w:tc>
        <w:tc>
          <w:tcPr>
            <w:tcW w:w="400" w:type="dxa"/>
            <w:noWrap/>
            <w:vAlign w:val="bottom"/>
            <w:hideMark/>
          </w:tcPr>
          <w:p w14:paraId="6AE24DF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1.93 </w:t>
            </w:r>
          </w:p>
        </w:tc>
        <w:tc>
          <w:tcPr>
            <w:tcW w:w="400" w:type="dxa"/>
            <w:noWrap/>
            <w:vAlign w:val="bottom"/>
            <w:hideMark/>
          </w:tcPr>
          <w:p w14:paraId="06D5B35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1.92 </w:t>
            </w:r>
          </w:p>
        </w:tc>
        <w:tc>
          <w:tcPr>
            <w:tcW w:w="400" w:type="dxa"/>
            <w:noWrap/>
            <w:vAlign w:val="bottom"/>
            <w:hideMark/>
          </w:tcPr>
          <w:p w14:paraId="4F4E6D9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1.90 </w:t>
            </w:r>
          </w:p>
        </w:tc>
        <w:tc>
          <w:tcPr>
            <w:tcW w:w="400" w:type="dxa"/>
            <w:noWrap/>
            <w:vAlign w:val="bottom"/>
            <w:hideMark/>
          </w:tcPr>
          <w:p w14:paraId="0ECE46C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1.88 </w:t>
            </w:r>
          </w:p>
        </w:tc>
        <w:tc>
          <w:tcPr>
            <w:tcW w:w="460" w:type="dxa"/>
            <w:noWrap/>
            <w:vAlign w:val="bottom"/>
            <w:hideMark/>
          </w:tcPr>
          <w:p w14:paraId="1A7DA70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 xml:space="preserve">1.86 </w:t>
            </w:r>
          </w:p>
        </w:tc>
      </w:tr>
    </w:tbl>
    <w:p w14:paraId="3F04D383" w14:textId="77777777" w:rsidR="0048224E" w:rsidRPr="00707F6D" w:rsidRDefault="0048224E" w:rsidP="0048224E">
      <w:pPr>
        <w:pStyle w:val="tablecaption"/>
      </w:pPr>
      <w:r w:rsidRPr="00707F6D">
        <w:t xml:space="preserve">Table 301.C.2.a.(5) All Other Vehicles Vehicle Value Factors </w:t>
      </w:r>
      <w:r w:rsidRPr="00707F6D">
        <w:rPr>
          <w:rFonts w:cs="Arial"/>
        </w:rPr>
        <w:t>–</w:t>
      </w:r>
      <w:r w:rsidRPr="00707F6D">
        <w:t xml:space="preserve"> Collision With Actual Cash Value Rating</w:t>
      </w:r>
    </w:p>
    <w:p w14:paraId="373316D1" w14:textId="77777777" w:rsidR="0048224E" w:rsidRPr="00707F6D" w:rsidRDefault="0048224E" w:rsidP="0048224E">
      <w:pPr>
        <w:pStyle w:val="isonormal"/>
      </w:pPr>
    </w:p>
    <w:p w14:paraId="3DFF1BAE" w14:textId="77777777" w:rsidR="0048224E" w:rsidRPr="00707F6D" w:rsidRDefault="0048224E" w:rsidP="0048224E">
      <w:pPr>
        <w:pStyle w:val="outlinehd4"/>
      </w:pPr>
      <w:r w:rsidRPr="00707F6D">
        <w:tab/>
        <w:t>b.</w:t>
      </w:r>
      <w:r w:rsidRPr="00707F6D">
        <w:tab/>
        <w:t>Other Than Collision</w:t>
      </w:r>
    </w:p>
    <w:p w14:paraId="7ED5AE2F" w14:textId="77777777" w:rsidR="0048224E" w:rsidRPr="00707F6D" w:rsidRDefault="0048224E" w:rsidP="0048224E">
      <w:pPr>
        <w:pStyle w:val="outlinehd5"/>
      </w:pPr>
      <w:r w:rsidRPr="00707F6D">
        <w:tab/>
        <w:t>(1)</w:t>
      </w:r>
      <w:r w:rsidRPr="00707F6D">
        <w:tab/>
        <w:t xml:space="preserve">Zone-rated Vehicles Vehicle Value Factors </w:t>
      </w:r>
      <w:r w:rsidRPr="00707F6D">
        <w:rPr>
          <w:rFonts w:cs="Arial"/>
        </w:rPr>
        <w:t>–</w:t>
      </w:r>
      <w:r w:rsidRPr="00707F6D">
        <w:t xml:space="preserve"> Other Than Collision With Actual Cash Value Rating</w:t>
      </w:r>
    </w:p>
    <w:p w14:paraId="66884851" w14:textId="77777777" w:rsidR="0048224E" w:rsidRPr="00707F6D" w:rsidRDefault="0048224E" w:rsidP="0048224E">
      <w:pPr>
        <w:pStyle w:val="space4"/>
      </w:pPr>
    </w:p>
    <w:tbl>
      <w:tblPr>
        <w:tblW w:w="13860" w:type="dxa"/>
        <w:tblInd w:w="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1580"/>
        <w:gridCol w:w="680"/>
        <w:gridCol w:w="9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40"/>
        <w:gridCol w:w="400"/>
        <w:gridCol w:w="400"/>
        <w:gridCol w:w="400"/>
        <w:gridCol w:w="400"/>
        <w:gridCol w:w="460"/>
      </w:tblGrid>
      <w:tr w:rsidR="0048224E" w:rsidRPr="00707F6D" w14:paraId="79AA3F4F" w14:textId="77777777" w:rsidTr="00FA7CA7">
        <w:trPr>
          <w:trHeight w:val="190"/>
        </w:trPr>
        <w:tc>
          <w:tcPr>
            <w:tcW w:w="1780" w:type="dxa"/>
            <w:gridSpan w:val="2"/>
            <w:shd w:val="clear" w:color="auto" w:fill="auto"/>
            <w:vAlign w:val="bottom"/>
          </w:tcPr>
          <w:p w14:paraId="154B4663" w14:textId="77777777" w:rsidR="0048224E" w:rsidRPr="00707F6D" w:rsidRDefault="0048224E" w:rsidP="00FA7CA7">
            <w:pPr>
              <w:pStyle w:val="tablehead"/>
            </w:pPr>
            <w:r w:rsidRPr="00707F6D">
              <w:t>OCN Price Bracket</w:t>
            </w:r>
          </w:p>
        </w:tc>
        <w:tc>
          <w:tcPr>
            <w:tcW w:w="680" w:type="dxa"/>
            <w:shd w:val="clear" w:color="auto" w:fill="auto"/>
            <w:vAlign w:val="bottom"/>
          </w:tcPr>
          <w:p w14:paraId="03D7FA38" w14:textId="77777777" w:rsidR="0048224E" w:rsidRPr="00707F6D" w:rsidRDefault="0048224E" w:rsidP="00FA7CA7">
            <w:pPr>
              <w:pStyle w:val="tablehead"/>
            </w:pPr>
            <w:r w:rsidRPr="00707F6D">
              <w:t xml:space="preserve">Current Model Year 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0FA6D6F1" w14:textId="77777777" w:rsidR="0048224E" w:rsidRPr="00707F6D" w:rsidRDefault="0048224E" w:rsidP="00FA7CA7">
            <w:pPr>
              <w:pStyle w:val="tablehead"/>
            </w:pPr>
            <w:r w:rsidRPr="00707F6D">
              <w:t xml:space="preserve">First Preceding Model Year 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0E908F8E" w14:textId="77777777" w:rsidR="0048224E" w:rsidRPr="00707F6D" w:rsidRDefault="0048224E" w:rsidP="00FA7CA7">
            <w:pPr>
              <w:pStyle w:val="tablehead"/>
            </w:pPr>
            <w:r w:rsidRPr="00707F6D">
              <w:t>2nd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5ADFF04F" w14:textId="77777777" w:rsidR="0048224E" w:rsidRPr="00707F6D" w:rsidRDefault="0048224E" w:rsidP="00FA7CA7">
            <w:pPr>
              <w:pStyle w:val="tablehead"/>
            </w:pPr>
            <w:r w:rsidRPr="00707F6D">
              <w:t>3rd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5C12E99A" w14:textId="77777777" w:rsidR="0048224E" w:rsidRPr="00707F6D" w:rsidRDefault="0048224E" w:rsidP="00FA7CA7">
            <w:pPr>
              <w:pStyle w:val="tablehead"/>
            </w:pPr>
            <w:r w:rsidRPr="00707F6D">
              <w:t>4th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5C98B028" w14:textId="77777777" w:rsidR="0048224E" w:rsidRPr="00707F6D" w:rsidRDefault="0048224E" w:rsidP="00FA7CA7">
            <w:pPr>
              <w:pStyle w:val="tablehead"/>
            </w:pPr>
            <w:r w:rsidRPr="00707F6D">
              <w:t>5th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68AAC7FE" w14:textId="77777777" w:rsidR="0048224E" w:rsidRPr="00707F6D" w:rsidRDefault="0048224E" w:rsidP="00FA7CA7">
            <w:pPr>
              <w:pStyle w:val="tablehead"/>
            </w:pPr>
            <w:r w:rsidRPr="00707F6D">
              <w:t>6th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7AC756D4" w14:textId="77777777" w:rsidR="0048224E" w:rsidRPr="00707F6D" w:rsidRDefault="0048224E" w:rsidP="00FA7CA7">
            <w:pPr>
              <w:pStyle w:val="tablehead"/>
            </w:pPr>
            <w:r w:rsidRPr="00707F6D">
              <w:t>7th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4C5AF103" w14:textId="77777777" w:rsidR="0048224E" w:rsidRPr="00707F6D" w:rsidRDefault="0048224E" w:rsidP="00FA7CA7">
            <w:pPr>
              <w:pStyle w:val="tablehead"/>
            </w:pPr>
            <w:r w:rsidRPr="00707F6D">
              <w:t>8th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57DCCC71" w14:textId="77777777" w:rsidR="0048224E" w:rsidRPr="00707F6D" w:rsidRDefault="0048224E" w:rsidP="00FA7CA7">
            <w:pPr>
              <w:pStyle w:val="tablehead"/>
            </w:pPr>
            <w:r w:rsidRPr="00707F6D">
              <w:t>9th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4C9BE869" w14:textId="77777777" w:rsidR="0048224E" w:rsidRPr="00707F6D" w:rsidRDefault="0048224E" w:rsidP="00FA7CA7">
            <w:pPr>
              <w:pStyle w:val="tablehead"/>
            </w:pPr>
            <w:r w:rsidRPr="00707F6D">
              <w:t>10th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142FEA6D" w14:textId="77777777" w:rsidR="0048224E" w:rsidRPr="00707F6D" w:rsidRDefault="0048224E" w:rsidP="00FA7CA7">
            <w:pPr>
              <w:pStyle w:val="tablehead"/>
            </w:pPr>
            <w:r w:rsidRPr="00707F6D">
              <w:t>11th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0D4108C1" w14:textId="77777777" w:rsidR="0048224E" w:rsidRPr="00707F6D" w:rsidRDefault="0048224E" w:rsidP="00FA7CA7">
            <w:pPr>
              <w:pStyle w:val="tablehead"/>
            </w:pPr>
            <w:r w:rsidRPr="00707F6D">
              <w:t>12th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12F98D96" w14:textId="77777777" w:rsidR="0048224E" w:rsidRPr="00707F6D" w:rsidRDefault="0048224E" w:rsidP="00FA7CA7">
            <w:pPr>
              <w:pStyle w:val="tablehead"/>
            </w:pPr>
            <w:r w:rsidRPr="00707F6D">
              <w:t>13th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0AB9732F" w14:textId="77777777" w:rsidR="0048224E" w:rsidRPr="00707F6D" w:rsidRDefault="0048224E" w:rsidP="00FA7CA7">
            <w:pPr>
              <w:pStyle w:val="tablehead"/>
            </w:pPr>
            <w:r w:rsidRPr="00707F6D">
              <w:t>14th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078494B0" w14:textId="77777777" w:rsidR="0048224E" w:rsidRPr="00707F6D" w:rsidRDefault="0048224E" w:rsidP="00FA7CA7">
            <w:pPr>
              <w:pStyle w:val="tablehead"/>
            </w:pPr>
            <w:r w:rsidRPr="00707F6D">
              <w:t>15th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0448E9C6" w14:textId="77777777" w:rsidR="0048224E" w:rsidRPr="00707F6D" w:rsidRDefault="0048224E" w:rsidP="00FA7CA7">
            <w:pPr>
              <w:pStyle w:val="tablehead"/>
            </w:pPr>
            <w:r w:rsidRPr="00707F6D">
              <w:t>16th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7C3D0F7E" w14:textId="77777777" w:rsidR="0048224E" w:rsidRPr="00707F6D" w:rsidRDefault="0048224E" w:rsidP="00FA7CA7">
            <w:pPr>
              <w:pStyle w:val="tablehead"/>
            </w:pPr>
            <w:r w:rsidRPr="00707F6D">
              <w:t>17th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4D884850" w14:textId="77777777" w:rsidR="0048224E" w:rsidRPr="00707F6D" w:rsidRDefault="0048224E" w:rsidP="00FA7CA7">
            <w:pPr>
              <w:pStyle w:val="tablehead"/>
            </w:pPr>
            <w:r w:rsidRPr="00707F6D">
              <w:t>18th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004B0281" w14:textId="77777777" w:rsidR="0048224E" w:rsidRPr="00707F6D" w:rsidRDefault="0048224E" w:rsidP="00FA7CA7">
            <w:pPr>
              <w:pStyle w:val="tablehead"/>
            </w:pPr>
            <w:r w:rsidRPr="00707F6D">
              <w:t>19th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58ABAF62" w14:textId="77777777" w:rsidR="0048224E" w:rsidRPr="00707F6D" w:rsidRDefault="0048224E" w:rsidP="00FA7CA7">
            <w:pPr>
              <w:pStyle w:val="tablehead"/>
            </w:pPr>
            <w:r w:rsidRPr="00707F6D">
              <w:t>20th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4D7415FF" w14:textId="77777777" w:rsidR="0048224E" w:rsidRPr="00707F6D" w:rsidRDefault="0048224E" w:rsidP="00FA7CA7">
            <w:pPr>
              <w:pStyle w:val="tablehead"/>
            </w:pPr>
            <w:r w:rsidRPr="00707F6D">
              <w:t>21st</w:t>
            </w:r>
          </w:p>
        </w:tc>
        <w:tc>
          <w:tcPr>
            <w:tcW w:w="440" w:type="dxa"/>
            <w:shd w:val="clear" w:color="auto" w:fill="auto"/>
            <w:vAlign w:val="bottom"/>
          </w:tcPr>
          <w:p w14:paraId="797CC63A" w14:textId="77777777" w:rsidR="0048224E" w:rsidRPr="00707F6D" w:rsidRDefault="0048224E" w:rsidP="00FA7CA7">
            <w:pPr>
              <w:pStyle w:val="tablehead"/>
            </w:pPr>
            <w:r w:rsidRPr="00707F6D">
              <w:t>22nd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42CDA32B" w14:textId="77777777" w:rsidR="0048224E" w:rsidRPr="00707F6D" w:rsidRDefault="0048224E" w:rsidP="00FA7CA7">
            <w:pPr>
              <w:pStyle w:val="tablehead"/>
            </w:pPr>
            <w:r w:rsidRPr="00707F6D">
              <w:t>23rd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65F98B73" w14:textId="77777777" w:rsidR="0048224E" w:rsidRPr="00707F6D" w:rsidRDefault="0048224E" w:rsidP="00FA7CA7">
            <w:pPr>
              <w:pStyle w:val="tablehead"/>
            </w:pPr>
            <w:r w:rsidRPr="00707F6D">
              <w:t>24th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3167AB05" w14:textId="77777777" w:rsidR="0048224E" w:rsidRPr="00707F6D" w:rsidRDefault="0048224E" w:rsidP="00FA7CA7">
            <w:pPr>
              <w:pStyle w:val="tablehead"/>
            </w:pPr>
            <w:r w:rsidRPr="00707F6D">
              <w:t>25th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7118BC66" w14:textId="77777777" w:rsidR="0048224E" w:rsidRPr="00707F6D" w:rsidRDefault="0048224E" w:rsidP="00FA7CA7">
            <w:pPr>
              <w:pStyle w:val="tablehead"/>
            </w:pPr>
            <w:r w:rsidRPr="00707F6D">
              <w:t>26th</w:t>
            </w:r>
          </w:p>
        </w:tc>
        <w:tc>
          <w:tcPr>
            <w:tcW w:w="460" w:type="dxa"/>
            <w:shd w:val="clear" w:color="auto" w:fill="auto"/>
            <w:vAlign w:val="bottom"/>
          </w:tcPr>
          <w:p w14:paraId="5D00903C" w14:textId="77777777" w:rsidR="0048224E" w:rsidRPr="00707F6D" w:rsidRDefault="0048224E" w:rsidP="00FA7CA7">
            <w:pPr>
              <w:pStyle w:val="tablehead"/>
            </w:pPr>
            <w:r w:rsidRPr="00707F6D">
              <w:t>27th and older</w:t>
            </w:r>
          </w:p>
        </w:tc>
      </w:tr>
      <w:tr w:rsidR="0048224E" w:rsidRPr="00707F6D" w14:paraId="51D5F516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134BC106" w14:textId="77777777" w:rsidR="0048224E" w:rsidRPr="00707F6D" w:rsidRDefault="0048224E" w:rsidP="00FA7CA7">
            <w:pPr>
              <w:pStyle w:val="tabletext11"/>
              <w:jc w:val="right"/>
            </w:pPr>
            <w:r w:rsidRPr="00707F6D">
              <w:t>$</w:t>
            </w: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5C38B874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0 to 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0709199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0327EC2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D9B91C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43336B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BC6CB4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471DAA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EDE33C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D751D7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0F8B68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08001E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9D6149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4E0F9F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5E23E0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372E02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90DD57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2C310E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06BF2F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853C18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034E1F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7CD8CD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3A19C6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9F90FE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02E386A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DB192E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05E7B4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3ABE97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529886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2562940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</w:tr>
      <w:tr w:rsidR="0048224E" w:rsidRPr="00707F6D" w14:paraId="1E653AC8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18282257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56BA12CF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1,000 to 1,999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3B7079A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0.29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64F8999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0293B7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8DAA5C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717D9C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90A907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5560C8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12AD62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3668AD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FE8E01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3EA0D4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50D243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433BC9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FD66F2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074036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DB2D85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122403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A07909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F42092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3660E6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D42B12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291E53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5212C7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58790A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CC57C0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F343A8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1B68EB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538E8A8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0.09</w:t>
            </w:r>
          </w:p>
        </w:tc>
      </w:tr>
      <w:tr w:rsidR="0048224E" w:rsidRPr="00707F6D" w14:paraId="020D3481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2C8CDE0E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332F78EF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2,000 to 2,999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3F3F24F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0.35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747AF8A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CA199A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E9048B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041DB3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9846F5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8AFBDE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914752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0DFEC6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97C257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AB568F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C87E04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3B4183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F123C7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9A6817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3C0883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C36A0B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6C0543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B6A88C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10D53B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7517A2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BC73E5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15AFA79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EBC00E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D7A68B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C1112E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60FAFA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0.11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52D2F4F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0.11</w:t>
            </w:r>
          </w:p>
        </w:tc>
      </w:tr>
      <w:tr w:rsidR="0048224E" w:rsidRPr="00707F6D" w14:paraId="457E96BC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4FA3DAE1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5C10D569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3,000 to 3,999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0CD80EA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0.39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57B74A5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DAC3A2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340EE9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D0E2F0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42F42B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42017A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E38A7C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E89610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75BF3F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DAAAA2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74DDA0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0B22C2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E55172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1653F1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432BAD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93771C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F14895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1E5318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0AA1C5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90D87E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723643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13C752E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0C4ADC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44C86A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6D6DE8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C23D8D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0.13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36430E0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</w:tr>
      <w:tr w:rsidR="0048224E" w:rsidRPr="00707F6D" w14:paraId="7D40C41C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246982DD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7ECE2695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4,000 to 4,999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45AB1B3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0.42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503FD4D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BD4F70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4148BF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34B9D0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6D4559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AE423D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D410DA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3B6CD2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6E98EE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91B710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CCB2BB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95840E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9BFA83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8A4A02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EA0695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AF5BD1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063113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3973A5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BA749D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BC8BC9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EF692A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54655FF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020843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A7C1B6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63307F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EC5839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7A572C0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0.13</w:t>
            </w:r>
          </w:p>
        </w:tc>
      </w:tr>
      <w:tr w:rsidR="0048224E" w:rsidRPr="00707F6D" w14:paraId="6949198F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38B04F99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5EEA69EF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5,000 to 5,999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61EEEF5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0.45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266167B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1D5131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64A9FB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7DD1B9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877B1D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2ED697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8F4634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290B11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3E5E51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5919BB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E1074F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8643E7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8BC969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5EA36B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542AB5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9B3980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9DCD8B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87345A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94377E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C5B8B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F0ED16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16840A0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2825FF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EA7D53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7AB034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6A8CCE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0.15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14C8754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</w:tr>
      <w:tr w:rsidR="0048224E" w:rsidRPr="00707F6D" w14:paraId="515BAFDA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34667631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59D0F736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6,000 to 7,999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40A8C26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2537104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C7887B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6FACD4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EA2AC5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1BA1CE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BF3DCE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56F587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BA1F4C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F38091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3C1F4B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2D5511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C94C5E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27A2ED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464308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2A72C0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251A33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0F08E6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793586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AB2A17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1E8068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D4E3AE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0.19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4D36D16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B0BAD8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A0C5FA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7BEFE3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52C18D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27C1D02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0.15</w:t>
            </w:r>
          </w:p>
        </w:tc>
      </w:tr>
      <w:tr w:rsidR="0048224E" w:rsidRPr="00707F6D" w14:paraId="7E0FA8F5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45761AC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5EEF3E28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8,000 to 9,999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1B305EE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0.52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29B5534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C48ADB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B3C7CD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A8F76D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CCEEB7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92B705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281CA7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8402F2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15E172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1AA21A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6DA0D9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64902E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A000B4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EBDED6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74941E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071878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E68BBE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2FE5F4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39AB0A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078B8A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2517C2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0.21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3B14733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A95658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065476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872412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23AF25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3A70378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</w:tr>
      <w:tr w:rsidR="0048224E" w:rsidRPr="00707F6D" w14:paraId="35FD8558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39D1BA90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3DEEEE05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10,000 to 11,999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122E092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0.58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0B215CF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9F7E34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5D7883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8927DC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6EF16A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D45C23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83889E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C0E44A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A6D3C5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BB0EF3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DD5AC0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935785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356556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21657C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E3282E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2D58DD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5AE955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5A3311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09E67E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80556D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FE095D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0.23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55E089D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214837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804A3A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50730A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FE37C7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0.19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0529F73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</w:tr>
      <w:tr w:rsidR="0048224E" w:rsidRPr="00707F6D" w14:paraId="705328A1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59F159A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1B0A6AD0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12,000 to 13,999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79B0780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0.64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01FA069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FDC1C3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A33FEE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7C7551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51907E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C514F5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65D59F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651AD7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678089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5EF683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C7D14F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59B0B0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8039CC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DA375A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2E6955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2FAF6A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0D44C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B92B41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61437A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0A8560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4F8A87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0.26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32632B2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17C50A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92F522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76EF46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6A2547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0.21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3C8FB65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</w:tr>
      <w:tr w:rsidR="0048224E" w:rsidRPr="00707F6D" w14:paraId="74BEC2C5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414AA073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66FA2E45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14,000 to 15,999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26CE0CB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0.70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49CBC2A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8F703D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75A348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A9E037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AF7158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40222E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101D49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E460C3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050300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F4FCC2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35873F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365F61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99EBA0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952968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0665F1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259B95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728E26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681628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CAEA7B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365184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861653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0.28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4B74A76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546EBB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CCDA86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8C1E72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1CDD9C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0.23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31285E8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</w:tr>
      <w:tr w:rsidR="0048224E" w:rsidRPr="00707F6D" w14:paraId="7210251B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5542F115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042793AA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16,000 to 17,999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7D589CD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0.75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4B86249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436CD7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575E7F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750A10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B3D9F1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60C4B1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0AA356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CD0A90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BF088B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5B9D04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47776E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61855B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E9D9F0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FEBB7E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0F9D36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B301E1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000168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E6C0FE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2ABF8B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A71C1F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92B55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0.30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1E7A47D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422D0E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6B4366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A98187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7F02BA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0.25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73C89BD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</w:tr>
      <w:tr w:rsidR="0048224E" w:rsidRPr="00707F6D" w14:paraId="2AC81743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706C6315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09221A96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18,000 to 19,999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7C62AD0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0.81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7093E84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542379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85A9EC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78AF25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87EF11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8F37C6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FF984F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26DEA7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DC9AE8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D3A3BB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E11321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4BC9EE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3292DB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DCB432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9DC3D8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13168B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F8C0EC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B2096C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C45350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60EF94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77DB5B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6CB10BD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F1F1EB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7E9A7D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9D8FC1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44C949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0.26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48EC42B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0.25</w:t>
            </w:r>
          </w:p>
        </w:tc>
      </w:tr>
      <w:tr w:rsidR="0048224E" w:rsidRPr="00707F6D" w14:paraId="599E34FE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59312255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4CFEEB2C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20,000 to 24,999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6A90DE1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0.89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52A4C96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6D0803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7D29B9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5A8984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FE67EC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89AB83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298FB4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1EBC32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CAAA78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9E8CEC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350F30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387DB0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DEAC86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316F30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2773F8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3CDA13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2AEC67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601D83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FD0AD4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393EA2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C8A11C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47D93A6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3A1D72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2C808A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F00B08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8811E4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0.29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5C73981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0.28</w:t>
            </w:r>
          </w:p>
        </w:tc>
      </w:tr>
      <w:tr w:rsidR="0048224E" w:rsidRPr="00707F6D" w14:paraId="2768F4BB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2563EC89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05760BB4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25,000 to 29,999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1CABBA4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1.00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03151C7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BF2CF2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D032DD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E038EC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989BFD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4924B0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B54A81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9C1CA8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A82A7C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16B733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230748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7F32D9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727FB4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3E09AD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AA0996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E29A47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E981F5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CF7DF1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C35766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A0D18F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383FF7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0.40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69EB7CF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A263E0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825E5F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0F3E54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7AFEFF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0.33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0395DDC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0.31</w:t>
            </w:r>
          </w:p>
        </w:tc>
      </w:tr>
      <w:tr w:rsidR="0048224E" w:rsidRPr="00707F6D" w14:paraId="7E7535A8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00816595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7F22A8B7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30,000 to 34,999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6FAF7F6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1.10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3AB7484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45D2FC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5FF9B0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9EBF17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B9ABDA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A6B0A6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77A33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614F1E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C9057E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888E28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666417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BE91F9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96E66C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B6AE37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EA47AE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70CF99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7CFFCE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1253A9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C44F66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CAD1DC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85BADF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0.44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302D945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FA02BD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EBDA77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CCEAFC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03AA24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746FC21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0.35</w:t>
            </w:r>
          </w:p>
        </w:tc>
      </w:tr>
      <w:tr w:rsidR="0048224E" w:rsidRPr="00707F6D" w14:paraId="721AAC80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71985774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7C5FECDB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35,000 to 39,999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070E872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53644EF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A364B7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FFA30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C21C7A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6F43E2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300859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6124A5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6BA22C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DD4F0D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D28BCD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EE0DE7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3C45A9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ED361D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E5E386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FA7589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1FF163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2030E3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A4571E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530A46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62007A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5D2F57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591F1DC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9C770A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339AA6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64C302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3E01B1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0.39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577D044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0.38</w:t>
            </w:r>
          </w:p>
        </w:tc>
      </w:tr>
      <w:tr w:rsidR="0048224E" w:rsidRPr="00707F6D" w14:paraId="294E697B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0458A2FD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57717A62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40,000 to 44,999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3770DD7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1.27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7FECEC3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F2F70A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A01424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D58A3E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C95271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1098A7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611499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0415B0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64E23D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EC1B21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7DA050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1FFD44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E808A5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4488C9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E474ED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0A9100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0D7FEA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9515C6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151DDE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CBB2A5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353CDE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0.51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710FFA9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D0DC96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4F3433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366589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860865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0.42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5A0FC03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0.40</w:t>
            </w:r>
          </w:p>
        </w:tc>
      </w:tr>
      <w:tr w:rsidR="0048224E" w:rsidRPr="00707F6D" w14:paraId="779794D6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4031698D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42AB2635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45,000 to 49,999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3AE58CE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1.33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135A747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0330C8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174E80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CF5D22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D8BB67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3E4226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20909E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FCDFB7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C3523E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DAF31A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511B51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35D9EE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9A6ED4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3EA587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050E7F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ADF7F3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B20395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E43DE9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CC05FE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B2B776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D90B8D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0.53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64108ED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A457DF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6FD4F3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ED56B9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C8E566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0.44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1B967F1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0.42</w:t>
            </w:r>
          </w:p>
        </w:tc>
      </w:tr>
      <w:tr w:rsidR="0048224E" w:rsidRPr="00707F6D" w14:paraId="46A297CA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0D35C803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6346CEB7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50,000 to 54,999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2E75221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1.38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5EA99D8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C0C2CD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A20F8D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DF6330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91184B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01D382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BFFD13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009E28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643393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BF5EDD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4B1E6D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7F16D2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3F4F04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6B25A0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33401D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D37DD1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3298D7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C25753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40F588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BC5570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CA811F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0.56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26C5FE9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4C4696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E0C750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EF1600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CFD12D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0.45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33C9252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0.43</w:t>
            </w:r>
          </w:p>
        </w:tc>
      </w:tr>
      <w:tr w:rsidR="0048224E" w:rsidRPr="00707F6D" w14:paraId="16091CFA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66A605A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0A34FA98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55,000 to 64,999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2D7E61E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1.46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647E95B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7433DB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9A2747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85A9F7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7A3A45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BE3915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44B8F3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1C3393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977620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3F7847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9A1F42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51FEF5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52E4DA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C65C01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687ADB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E21150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62FD66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440FDB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C53311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E8E719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9A8264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0.59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52D1B1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191C7C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0A9AA7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7FE095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7B88A6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1DA31FD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0.46</w:t>
            </w:r>
          </w:p>
        </w:tc>
      </w:tr>
      <w:tr w:rsidR="0048224E" w:rsidRPr="00707F6D" w14:paraId="23A377A4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76A95A30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59F5EC8E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65,000 to 74,999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4A80ED0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1.55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4F11555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704E9B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286E0E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B6EEC7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9715B7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CCE580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3137A6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D4C93C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DCEB7A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E69351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526E46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015726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1D1ABB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3B6237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D7C443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35272C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D0968D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D07334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8480A3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EBC690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D16CA6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0.62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5E5E969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DC5321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120995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AA8775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BF7871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0.51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7207786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0.49</w:t>
            </w:r>
          </w:p>
        </w:tc>
      </w:tr>
      <w:tr w:rsidR="0048224E" w:rsidRPr="00707F6D" w14:paraId="24802207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51318F3E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75510DFE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75,000 to 84,999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4192CC9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1.64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37C0D9A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C6A0EF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BCC0D6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E2A871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08CC44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352087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D1AC98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7B2A1F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AFBD9E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AE3E2C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37F3D3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35D244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746815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6DC47C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BBBB76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B76BC4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522114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6FD21E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809E6B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EE3FD5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B7B328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0.66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304D12F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7DC9B7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544FE0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2D0EA5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3BAE91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0.54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148DF1C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0.52</w:t>
            </w:r>
          </w:p>
        </w:tc>
      </w:tr>
      <w:tr w:rsidR="0048224E" w:rsidRPr="00707F6D" w14:paraId="4F6BDA3B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62A620C3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1A43B7DA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85,000 to 99,999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32F0E5F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1.73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5EB2D7F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E1346F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4973D3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91430A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69AA5E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5DB235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2E8E3E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B7C007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F29BBA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F0FDB6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E60655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31BB40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8D68E6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A226DD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5DCE2B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5F1775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B7D2DB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C4E78E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981FA9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A7701D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28E7B8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0.70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0F25F5D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E55D08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D2D186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60D964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24A4B6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0.57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473B77B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0.55</w:t>
            </w:r>
          </w:p>
        </w:tc>
      </w:tr>
      <w:tr w:rsidR="0048224E" w:rsidRPr="00707F6D" w14:paraId="6B5ADEEC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779FD8DB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4A4F3814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100,000 to 114,999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5C272E1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1.84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6620AFA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EFF7E7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AA2C10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0D39BF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113CAD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F589D9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5A1EE9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04AD6B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21B3B3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9BB6A9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5F4571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9BE683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8B11C2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D9144D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90B4CB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18BDDE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DCDC32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9C5C61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34DC01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8CF1AB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C4152B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0.74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711048E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8CA4FF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46B770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9C2F4E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73A312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6E7DCE2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0.58</w:t>
            </w:r>
          </w:p>
        </w:tc>
      </w:tr>
      <w:tr w:rsidR="0048224E" w:rsidRPr="00707F6D" w14:paraId="23A692E3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1826F075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28E38190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115,000 to 129,999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3AEE289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1.94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5D98C4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8B5A9E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C43BDE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DD8856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683B06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512C79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C7FCED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E2EBF9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277A64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33360D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515F60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68C956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A4B897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EE5BBA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E5BCCB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2C8FE9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3DBC19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09EBCC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4BD395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A4CD18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00E567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0.78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211734A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24C7B7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B2A051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611E9F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848B14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0.64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47C675E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0.61</w:t>
            </w:r>
          </w:p>
        </w:tc>
      </w:tr>
      <w:tr w:rsidR="0048224E" w:rsidRPr="00707F6D" w14:paraId="456F8BFF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485DD220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5252F04A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130,000 to 149,999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52D9187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2.04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6D8CF91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43D532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FABF0F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248CA0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D7AC67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A1C498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A3D7D6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400F5E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3E70AD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198BFF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C092DF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73612C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07B749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B35DC3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C4F005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DCC6D2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6838A4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F5D2A0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4220CA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94C791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5CF904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0.82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76DEAA7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73F6E2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7729C6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2E7C08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FD237C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0.67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4EB3091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0.64</w:t>
            </w:r>
          </w:p>
        </w:tc>
      </w:tr>
      <w:tr w:rsidR="0048224E" w:rsidRPr="00707F6D" w14:paraId="308453C8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635A7FAA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21E08848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150,000 to 174,999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3DD8FEB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2.16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48B13E3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2AC047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C333BB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485CA9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BB911A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5E688C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81B4AE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A16959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F75380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EF3B95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71A130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E59A86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09E204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D48374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67E6F1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B77E72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1EC507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1D791A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5FBF59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E09324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1DA2C1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0.87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29D9B8C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092AF5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65E8A6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3F088C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DBC21B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0.71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5565769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0.68</w:t>
            </w:r>
          </w:p>
        </w:tc>
      </w:tr>
      <w:tr w:rsidR="0048224E" w:rsidRPr="00707F6D" w14:paraId="704F8F64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5F8EE4F7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07F2B23F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175,000 to 199,999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04ACDE8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2.29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76E27B8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9A9954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9D0974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248CB3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DA82AC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77E30E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F268CF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4F9EBE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2DB6AD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69F5C6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AA7C2A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0E2F06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D2DB60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DACE1C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C5DF10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AF43E5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70823D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E53A43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9D03CF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4BF4E7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A31B4F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0.92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0FF87F9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B4464A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9D54FF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769FB5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7DC2A6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0.75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445447B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</w:tr>
      <w:tr w:rsidR="0048224E" w:rsidRPr="00707F6D" w14:paraId="097B54CE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373CE8B6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36B871D9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200,000 to 229,999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5CF4629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2.42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2677A6C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747062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AC3CD6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4AC9E7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D48539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ABA795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ECE5AD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D7EFE0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BE5622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9F2A6A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CEFB7D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36BCFC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A0DD82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02972F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12BFC5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F7C7F8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6364CA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C280D0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7893F6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753301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D69712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3126838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D90281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E5E924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D1DC5A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A34125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0.79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1AB0BE2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0.76</w:t>
            </w:r>
          </w:p>
        </w:tc>
      </w:tr>
      <w:tr w:rsidR="0048224E" w:rsidRPr="00707F6D" w14:paraId="46F8FD1D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5B7121A0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1E23D935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230,000 to 259,999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6050972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2.55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0EC479C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2.55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280BEB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2.55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021D3F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CCC8D6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E58B15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B98D84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1AE357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3462B5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5F96DE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CFA848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1BACC5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63E005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3A0088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D743E1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F7E0B4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182D13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2A04C7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AA37C1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CDCD4B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ED9B0E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0642C6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1.02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5E08B59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F2AA4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200B1C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FB1C5D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1FF7DC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0.83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41892FB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0.80</w:t>
            </w:r>
          </w:p>
        </w:tc>
      </w:tr>
      <w:tr w:rsidR="0048224E" w:rsidRPr="00707F6D" w14:paraId="719AF9ED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59132CC2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4FA8E58B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260,000 to 299,999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1D7AE1E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2.68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0E38738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6B475A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4136F2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2.56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89CD8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428C28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ABB1CC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74B6AB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34A9ED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0BC713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84F9C4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12C099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178DAF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475324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F1609D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B8413F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4FE873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395B0A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0A5E90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7EA8C6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C1884B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3A71BC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1.08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0CE21C0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959235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BAE67D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CD1D69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922C0B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0.88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65470BC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</w:tr>
      <w:tr w:rsidR="0048224E" w:rsidRPr="00707F6D" w14:paraId="234B6846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6172DAE1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0E43C53B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300,000 to 349,999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58F2139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2.84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59E679A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9D691F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7AA08A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2.71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11A750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2.58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F08C4F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E792AB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969B44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7351DC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BC3E79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59810E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5CC41B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802936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5DDA29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2B47D3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133629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B5A37F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F22A56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F31092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738429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45F10D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E14EEB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3417366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98DF4C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5F4C32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9EF53A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D693F7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29B5174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0.89</w:t>
            </w:r>
          </w:p>
        </w:tc>
      </w:tr>
      <w:tr w:rsidR="0048224E" w:rsidRPr="00707F6D" w14:paraId="08BD5D12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1EEBF89C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5DAD2E78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350,000 to 399,999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57DC9B7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3.00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4545175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3.00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69C7EA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3.00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CB2B82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F4FD64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2.73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4DC7CB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9AA772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BA96C0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DA335F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95A3F9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6473FA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662C14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59E0DD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B87039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5A2BBE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F0FA8B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6C7805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E9374F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9FB7FD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06395C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7768C4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9F0391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1.21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0FCBE5A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C36028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F0B93C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A308BC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3707A9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0.98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5D1BA60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0.95</w:t>
            </w:r>
          </w:p>
        </w:tc>
      </w:tr>
      <w:tr w:rsidR="0048224E" w:rsidRPr="00707F6D" w14:paraId="7A7DEF66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63A83F0C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4887A273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400,000 to 449,999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166FEF9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3.16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5F48521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48155E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0CA59B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3.01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DDF80B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258D24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2.59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487CEA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910975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C8BC6C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95624D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8CF8C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D590EE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C9E895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908AAD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C90110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DEA994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C07212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890496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25E06D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C39F01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5BCE88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B31E0D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1.27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138B180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A25BDC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4EE511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5A9920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553287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1.03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62448A6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0.99</w:t>
            </w:r>
          </w:p>
        </w:tc>
      </w:tr>
      <w:tr w:rsidR="0048224E" w:rsidRPr="00707F6D" w14:paraId="0EB51531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4C560A6C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1BDAC081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450,000 to 499,999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3217E49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3.30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59A9328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3.30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B0404F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3.30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43F39B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89708D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3.00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53AD94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2.71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DAE42F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2.58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14C1D8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01694E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D5BEE6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AD51ED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D0CCD8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F35D9C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FF0C5C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2DFD09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F50EE6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ED74AF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46507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2DBDFC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824D20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79B00C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078E99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1.33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79A735C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EC6016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D30D9F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6266A6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ACD394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1.08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3E1A36C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1.04</w:t>
            </w:r>
          </w:p>
        </w:tc>
      </w:tr>
      <w:tr w:rsidR="0048224E" w:rsidRPr="00707F6D" w14:paraId="584DF551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53FAAD8D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52E0CF44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500,000 to 599,999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157C43C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3.47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5B40646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3.47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059D2E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3.47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0FE082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3.31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C8B4DC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734B3E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BE747A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2.71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2B42F6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2.58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58C420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0CF350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831555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7A476C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B6D674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F20682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948C46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7A3CFF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26E8FD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69246F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4BA1DB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313E6F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D8FEBD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5568E3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1.39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749A8CE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81D3BB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4897AD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93A078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240CC0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3AE0ACB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1.09</w:t>
            </w:r>
          </w:p>
        </w:tc>
      </w:tr>
      <w:tr w:rsidR="0048224E" w:rsidRPr="00707F6D" w14:paraId="76A84E8B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41C8F74C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55C3F467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600,000 to 699,999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5983EC6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3.72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3512301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3.72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5CB02E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3.72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83AFBA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3.55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9D54E8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3.38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732332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3.05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BE0921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150738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2.77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66D350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698E4E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291453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A18E84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894E14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2947FE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5FB591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696C77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16E07F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534D81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751BA4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563EED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5CD842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85440F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1.49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134CE0F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75EC45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99EECF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0F56B6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226976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1.22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3D8A1DD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1.17</w:t>
            </w:r>
          </w:p>
        </w:tc>
      </w:tr>
      <w:tr w:rsidR="0048224E" w:rsidRPr="00707F6D" w14:paraId="614107F2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31DA3198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1AAD5AE1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700,000 to 799,999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0784283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3.94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740825A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3.94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798E5F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3.94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FBBD37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3.76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3ACF4E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3.59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D3CB00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3.23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C3A533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3.08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49727D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5DF57A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2.78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432ED5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0C7579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A788F9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E29ECE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973075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CEDFE0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136654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ED8F4E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437B85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8A73EC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31FAD4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147995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2D1A36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1.59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1F7765D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28AA96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C915BA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F773A2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BFF452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1.29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7B0DF37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1.24</w:t>
            </w:r>
          </w:p>
        </w:tc>
      </w:tr>
      <w:tr w:rsidR="0048224E" w:rsidRPr="00707F6D" w14:paraId="04452D27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16DABD49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609C6259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800,000 to 899,999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6A75DF7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4.15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470A26E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4.15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B843E5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4.15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B59880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3.96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4C4FD6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3.78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43AA92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3.40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978B26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3.24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6612D2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3.09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90EF8A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E67032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2.77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0F1B8A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444C5E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2.51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D6887A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E290AF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796F59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5582A2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256BA0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42C0C9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8EBD97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B02978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D7CD69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941149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1.67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60BF54A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7201B5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5C5655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0CDB62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ED230E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1.36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60AA672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1.31</w:t>
            </w:r>
          </w:p>
        </w:tc>
      </w:tr>
      <w:tr w:rsidR="0048224E" w:rsidRPr="00707F6D" w14:paraId="5EDE636E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6CE1D1A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2E362056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900,000 or greater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6D833D2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4.34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5ECE376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4.34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82FEDF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4.34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1C7FEA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4.15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0805CA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3.95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76F374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3.56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0A96D7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3.40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EDA955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3.23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2A06CF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3.07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F8146A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D8139D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2.74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19583B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FE9DDF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2.52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9F51D3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B6E30E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D55EB2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42BE31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2B460D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CF416B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B19033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99E05F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E56ACA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1.75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7E2AE5D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EC0ABD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08D5A9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9D9BDA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14EA01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1.42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1060711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1.37</w:t>
            </w:r>
          </w:p>
        </w:tc>
      </w:tr>
    </w:tbl>
    <w:p w14:paraId="14994D07" w14:textId="77777777" w:rsidR="0048224E" w:rsidRPr="00707F6D" w:rsidRDefault="0048224E" w:rsidP="0048224E">
      <w:pPr>
        <w:pStyle w:val="tablecaption"/>
      </w:pPr>
      <w:r w:rsidRPr="00707F6D">
        <w:t xml:space="preserve">Table 301.C.2.b.(1) Zone-rated Vehicles Vehicle Value Factors </w:t>
      </w:r>
      <w:r w:rsidRPr="00707F6D">
        <w:rPr>
          <w:rFonts w:cs="Arial"/>
        </w:rPr>
        <w:t>–</w:t>
      </w:r>
      <w:r w:rsidRPr="00707F6D">
        <w:t xml:space="preserve"> Other Than Collision With Actual Cash Value Rating</w:t>
      </w:r>
    </w:p>
    <w:p w14:paraId="582CC5C1" w14:textId="77777777" w:rsidR="0048224E" w:rsidRPr="00707F6D" w:rsidRDefault="0048224E" w:rsidP="0048224E">
      <w:pPr>
        <w:pStyle w:val="isonormal"/>
      </w:pPr>
    </w:p>
    <w:p w14:paraId="48AB7081" w14:textId="77777777" w:rsidR="0048224E" w:rsidRPr="00707F6D" w:rsidRDefault="0048224E" w:rsidP="0048224E">
      <w:pPr>
        <w:pStyle w:val="outlinehd5"/>
      </w:pPr>
      <w:r w:rsidRPr="00707F6D">
        <w:tab/>
        <w:t>(2)</w:t>
      </w:r>
      <w:r w:rsidRPr="00707F6D">
        <w:tab/>
        <w:t xml:space="preserve">Private Passenger Types Vehicle Value Factors </w:t>
      </w:r>
      <w:r w:rsidRPr="00707F6D">
        <w:rPr>
          <w:rFonts w:cs="Arial"/>
        </w:rPr>
        <w:t>–</w:t>
      </w:r>
      <w:r w:rsidRPr="00707F6D">
        <w:t xml:space="preserve"> Other Than Collision With Actual Cash Value Rating</w:t>
      </w:r>
    </w:p>
    <w:p w14:paraId="7407D436" w14:textId="77777777" w:rsidR="0048224E" w:rsidRPr="00707F6D" w:rsidRDefault="0048224E" w:rsidP="0048224E">
      <w:pPr>
        <w:pStyle w:val="space4"/>
      </w:pPr>
    </w:p>
    <w:tbl>
      <w:tblPr>
        <w:tblW w:w="13880" w:type="dxa"/>
        <w:tblInd w:w="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1580"/>
        <w:gridCol w:w="560"/>
        <w:gridCol w:w="560"/>
        <w:gridCol w:w="480"/>
        <w:gridCol w:w="480"/>
        <w:gridCol w:w="480"/>
        <w:gridCol w:w="480"/>
        <w:gridCol w:w="480"/>
        <w:gridCol w:w="48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40"/>
        <w:gridCol w:w="400"/>
        <w:gridCol w:w="400"/>
        <w:gridCol w:w="400"/>
        <w:gridCol w:w="400"/>
        <w:gridCol w:w="460"/>
      </w:tblGrid>
      <w:tr w:rsidR="0048224E" w:rsidRPr="00707F6D" w14:paraId="253CEEE1" w14:textId="77777777" w:rsidTr="00FA7CA7">
        <w:trPr>
          <w:trHeight w:val="190"/>
        </w:trPr>
        <w:tc>
          <w:tcPr>
            <w:tcW w:w="1780" w:type="dxa"/>
            <w:gridSpan w:val="2"/>
            <w:vAlign w:val="bottom"/>
            <w:hideMark/>
          </w:tcPr>
          <w:p w14:paraId="6B65032A" w14:textId="77777777" w:rsidR="0048224E" w:rsidRPr="00707F6D" w:rsidRDefault="0048224E" w:rsidP="00FA7CA7">
            <w:pPr>
              <w:pStyle w:val="tablehead"/>
            </w:pPr>
            <w:r w:rsidRPr="00707F6D">
              <w:t>OCN Price Bracket</w:t>
            </w:r>
          </w:p>
        </w:tc>
        <w:tc>
          <w:tcPr>
            <w:tcW w:w="560" w:type="dxa"/>
            <w:vAlign w:val="bottom"/>
            <w:hideMark/>
          </w:tcPr>
          <w:p w14:paraId="1D3763A9" w14:textId="77777777" w:rsidR="0048224E" w:rsidRPr="00707F6D" w:rsidRDefault="0048224E" w:rsidP="00FA7CA7">
            <w:pPr>
              <w:pStyle w:val="tablehead"/>
            </w:pPr>
            <w:r w:rsidRPr="00707F6D">
              <w:t xml:space="preserve">Cur-rent Model Year </w:t>
            </w:r>
          </w:p>
        </w:tc>
        <w:tc>
          <w:tcPr>
            <w:tcW w:w="560" w:type="dxa"/>
            <w:vAlign w:val="bottom"/>
            <w:hideMark/>
          </w:tcPr>
          <w:p w14:paraId="70F7188B" w14:textId="77777777" w:rsidR="0048224E" w:rsidRPr="00707F6D" w:rsidRDefault="0048224E" w:rsidP="00FA7CA7">
            <w:pPr>
              <w:pStyle w:val="tablehead"/>
            </w:pPr>
            <w:r w:rsidRPr="00707F6D">
              <w:t xml:space="preserve">First Pre-ced-ing Model Year </w:t>
            </w:r>
          </w:p>
        </w:tc>
        <w:tc>
          <w:tcPr>
            <w:tcW w:w="480" w:type="dxa"/>
            <w:vAlign w:val="bottom"/>
            <w:hideMark/>
          </w:tcPr>
          <w:p w14:paraId="527577A5" w14:textId="77777777" w:rsidR="0048224E" w:rsidRPr="00707F6D" w:rsidRDefault="0048224E" w:rsidP="00FA7CA7">
            <w:pPr>
              <w:pStyle w:val="tablehead"/>
            </w:pPr>
            <w:r w:rsidRPr="00707F6D">
              <w:t>2nd</w:t>
            </w:r>
          </w:p>
        </w:tc>
        <w:tc>
          <w:tcPr>
            <w:tcW w:w="480" w:type="dxa"/>
            <w:vAlign w:val="bottom"/>
            <w:hideMark/>
          </w:tcPr>
          <w:p w14:paraId="7F7BC530" w14:textId="77777777" w:rsidR="0048224E" w:rsidRPr="00707F6D" w:rsidRDefault="0048224E" w:rsidP="00FA7CA7">
            <w:pPr>
              <w:pStyle w:val="tablehead"/>
            </w:pPr>
            <w:r w:rsidRPr="00707F6D">
              <w:t>3rd</w:t>
            </w:r>
          </w:p>
        </w:tc>
        <w:tc>
          <w:tcPr>
            <w:tcW w:w="480" w:type="dxa"/>
            <w:vAlign w:val="bottom"/>
            <w:hideMark/>
          </w:tcPr>
          <w:p w14:paraId="4A48B0E2" w14:textId="77777777" w:rsidR="0048224E" w:rsidRPr="00707F6D" w:rsidRDefault="0048224E" w:rsidP="00FA7CA7">
            <w:pPr>
              <w:pStyle w:val="tablehead"/>
            </w:pPr>
            <w:r w:rsidRPr="00707F6D">
              <w:t>4th</w:t>
            </w:r>
          </w:p>
        </w:tc>
        <w:tc>
          <w:tcPr>
            <w:tcW w:w="480" w:type="dxa"/>
            <w:vAlign w:val="bottom"/>
            <w:hideMark/>
          </w:tcPr>
          <w:p w14:paraId="61B69E0C" w14:textId="77777777" w:rsidR="0048224E" w:rsidRPr="00707F6D" w:rsidRDefault="0048224E" w:rsidP="00FA7CA7">
            <w:pPr>
              <w:pStyle w:val="tablehead"/>
            </w:pPr>
            <w:r w:rsidRPr="00707F6D">
              <w:t>5th</w:t>
            </w:r>
          </w:p>
        </w:tc>
        <w:tc>
          <w:tcPr>
            <w:tcW w:w="480" w:type="dxa"/>
            <w:vAlign w:val="bottom"/>
            <w:hideMark/>
          </w:tcPr>
          <w:p w14:paraId="35DA2B4B" w14:textId="77777777" w:rsidR="0048224E" w:rsidRPr="00707F6D" w:rsidRDefault="0048224E" w:rsidP="00FA7CA7">
            <w:pPr>
              <w:pStyle w:val="tablehead"/>
            </w:pPr>
            <w:r w:rsidRPr="00707F6D">
              <w:t>6th</w:t>
            </w:r>
          </w:p>
        </w:tc>
        <w:tc>
          <w:tcPr>
            <w:tcW w:w="480" w:type="dxa"/>
            <w:vAlign w:val="bottom"/>
            <w:hideMark/>
          </w:tcPr>
          <w:p w14:paraId="0DBBBC88" w14:textId="77777777" w:rsidR="0048224E" w:rsidRPr="00707F6D" w:rsidRDefault="0048224E" w:rsidP="00FA7CA7">
            <w:pPr>
              <w:pStyle w:val="tablehead"/>
            </w:pPr>
            <w:r w:rsidRPr="00707F6D">
              <w:t>7th</w:t>
            </w:r>
          </w:p>
        </w:tc>
        <w:tc>
          <w:tcPr>
            <w:tcW w:w="400" w:type="dxa"/>
            <w:vAlign w:val="bottom"/>
            <w:hideMark/>
          </w:tcPr>
          <w:p w14:paraId="763C708A" w14:textId="77777777" w:rsidR="0048224E" w:rsidRPr="00707F6D" w:rsidRDefault="0048224E" w:rsidP="00FA7CA7">
            <w:pPr>
              <w:pStyle w:val="tablehead"/>
            </w:pPr>
            <w:r w:rsidRPr="00707F6D">
              <w:t>8th</w:t>
            </w:r>
          </w:p>
        </w:tc>
        <w:tc>
          <w:tcPr>
            <w:tcW w:w="400" w:type="dxa"/>
            <w:vAlign w:val="bottom"/>
            <w:hideMark/>
          </w:tcPr>
          <w:p w14:paraId="07B654C0" w14:textId="77777777" w:rsidR="0048224E" w:rsidRPr="00707F6D" w:rsidRDefault="0048224E" w:rsidP="00FA7CA7">
            <w:pPr>
              <w:pStyle w:val="tablehead"/>
            </w:pPr>
            <w:r w:rsidRPr="00707F6D">
              <w:t>9th</w:t>
            </w:r>
          </w:p>
        </w:tc>
        <w:tc>
          <w:tcPr>
            <w:tcW w:w="400" w:type="dxa"/>
            <w:vAlign w:val="bottom"/>
            <w:hideMark/>
          </w:tcPr>
          <w:p w14:paraId="78DDEB8A" w14:textId="77777777" w:rsidR="0048224E" w:rsidRPr="00707F6D" w:rsidRDefault="0048224E" w:rsidP="00FA7CA7">
            <w:pPr>
              <w:pStyle w:val="tablehead"/>
            </w:pPr>
            <w:r w:rsidRPr="00707F6D">
              <w:t>10th</w:t>
            </w:r>
          </w:p>
        </w:tc>
        <w:tc>
          <w:tcPr>
            <w:tcW w:w="400" w:type="dxa"/>
            <w:vAlign w:val="bottom"/>
            <w:hideMark/>
          </w:tcPr>
          <w:p w14:paraId="74A20A43" w14:textId="77777777" w:rsidR="0048224E" w:rsidRPr="00707F6D" w:rsidRDefault="0048224E" w:rsidP="00FA7CA7">
            <w:pPr>
              <w:pStyle w:val="tablehead"/>
            </w:pPr>
            <w:r w:rsidRPr="00707F6D">
              <w:t>11th</w:t>
            </w:r>
          </w:p>
        </w:tc>
        <w:tc>
          <w:tcPr>
            <w:tcW w:w="400" w:type="dxa"/>
            <w:vAlign w:val="bottom"/>
            <w:hideMark/>
          </w:tcPr>
          <w:p w14:paraId="0770935F" w14:textId="77777777" w:rsidR="0048224E" w:rsidRPr="00707F6D" w:rsidRDefault="0048224E" w:rsidP="00FA7CA7">
            <w:pPr>
              <w:pStyle w:val="tablehead"/>
            </w:pPr>
            <w:r w:rsidRPr="00707F6D">
              <w:t>12th</w:t>
            </w:r>
          </w:p>
        </w:tc>
        <w:tc>
          <w:tcPr>
            <w:tcW w:w="400" w:type="dxa"/>
            <w:vAlign w:val="bottom"/>
            <w:hideMark/>
          </w:tcPr>
          <w:p w14:paraId="04D24DB3" w14:textId="77777777" w:rsidR="0048224E" w:rsidRPr="00707F6D" w:rsidRDefault="0048224E" w:rsidP="00FA7CA7">
            <w:pPr>
              <w:pStyle w:val="tablehead"/>
            </w:pPr>
            <w:r w:rsidRPr="00707F6D">
              <w:t>13th</w:t>
            </w:r>
          </w:p>
        </w:tc>
        <w:tc>
          <w:tcPr>
            <w:tcW w:w="400" w:type="dxa"/>
            <w:vAlign w:val="bottom"/>
            <w:hideMark/>
          </w:tcPr>
          <w:p w14:paraId="12FB899F" w14:textId="77777777" w:rsidR="0048224E" w:rsidRPr="00707F6D" w:rsidRDefault="0048224E" w:rsidP="00FA7CA7">
            <w:pPr>
              <w:pStyle w:val="tablehead"/>
            </w:pPr>
            <w:r w:rsidRPr="00707F6D">
              <w:t>14th</w:t>
            </w:r>
          </w:p>
        </w:tc>
        <w:tc>
          <w:tcPr>
            <w:tcW w:w="400" w:type="dxa"/>
            <w:vAlign w:val="bottom"/>
            <w:hideMark/>
          </w:tcPr>
          <w:p w14:paraId="56DB5813" w14:textId="77777777" w:rsidR="0048224E" w:rsidRPr="00707F6D" w:rsidRDefault="0048224E" w:rsidP="00FA7CA7">
            <w:pPr>
              <w:pStyle w:val="tablehead"/>
            </w:pPr>
            <w:r w:rsidRPr="00707F6D">
              <w:t>15th</w:t>
            </w:r>
          </w:p>
        </w:tc>
        <w:tc>
          <w:tcPr>
            <w:tcW w:w="400" w:type="dxa"/>
            <w:vAlign w:val="bottom"/>
            <w:hideMark/>
          </w:tcPr>
          <w:p w14:paraId="37CEBD66" w14:textId="77777777" w:rsidR="0048224E" w:rsidRPr="00707F6D" w:rsidRDefault="0048224E" w:rsidP="00FA7CA7">
            <w:pPr>
              <w:pStyle w:val="tablehead"/>
            </w:pPr>
            <w:r w:rsidRPr="00707F6D">
              <w:t>16th</w:t>
            </w:r>
          </w:p>
        </w:tc>
        <w:tc>
          <w:tcPr>
            <w:tcW w:w="400" w:type="dxa"/>
            <w:vAlign w:val="bottom"/>
            <w:hideMark/>
          </w:tcPr>
          <w:p w14:paraId="1144CC7F" w14:textId="77777777" w:rsidR="0048224E" w:rsidRPr="00707F6D" w:rsidRDefault="0048224E" w:rsidP="00FA7CA7">
            <w:pPr>
              <w:pStyle w:val="tablehead"/>
            </w:pPr>
            <w:r w:rsidRPr="00707F6D">
              <w:t>17th</w:t>
            </w:r>
          </w:p>
        </w:tc>
        <w:tc>
          <w:tcPr>
            <w:tcW w:w="400" w:type="dxa"/>
            <w:vAlign w:val="bottom"/>
            <w:hideMark/>
          </w:tcPr>
          <w:p w14:paraId="1765E0D5" w14:textId="77777777" w:rsidR="0048224E" w:rsidRPr="00707F6D" w:rsidRDefault="0048224E" w:rsidP="00FA7CA7">
            <w:pPr>
              <w:pStyle w:val="tablehead"/>
            </w:pPr>
            <w:r w:rsidRPr="00707F6D">
              <w:t>18th</w:t>
            </w:r>
          </w:p>
        </w:tc>
        <w:tc>
          <w:tcPr>
            <w:tcW w:w="400" w:type="dxa"/>
            <w:vAlign w:val="bottom"/>
            <w:hideMark/>
          </w:tcPr>
          <w:p w14:paraId="3A6F03CD" w14:textId="77777777" w:rsidR="0048224E" w:rsidRPr="00707F6D" w:rsidRDefault="0048224E" w:rsidP="00FA7CA7">
            <w:pPr>
              <w:pStyle w:val="tablehead"/>
            </w:pPr>
            <w:r w:rsidRPr="00707F6D">
              <w:t>19th</w:t>
            </w:r>
          </w:p>
        </w:tc>
        <w:tc>
          <w:tcPr>
            <w:tcW w:w="400" w:type="dxa"/>
            <w:vAlign w:val="bottom"/>
            <w:hideMark/>
          </w:tcPr>
          <w:p w14:paraId="4FF1A0B2" w14:textId="77777777" w:rsidR="0048224E" w:rsidRPr="00707F6D" w:rsidRDefault="0048224E" w:rsidP="00FA7CA7">
            <w:pPr>
              <w:pStyle w:val="tablehead"/>
            </w:pPr>
            <w:r w:rsidRPr="00707F6D">
              <w:t>20th</w:t>
            </w:r>
          </w:p>
        </w:tc>
        <w:tc>
          <w:tcPr>
            <w:tcW w:w="400" w:type="dxa"/>
            <w:vAlign w:val="bottom"/>
            <w:hideMark/>
          </w:tcPr>
          <w:p w14:paraId="03AEA29C" w14:textId="77777777" w:rsidR="0048224E" w:rsidRPr="00707F6D" w:rsidRDefault="0048224E" w:rsidP="00FA7CA7">
            <w:pPr>
              <w:pStyle w:val="tablehead"/>
            </w:pPr>
            <w:r w:rsidRPr="00707F6D">
              <w:t>21st</w:t>
            </w:r>
          </w:p>
        </w:tc>
        <w:tc>
          <w:tcPr>
            <w:tcW w:w="440" w:type="dxa"/>
            <w:vAlign w:val="bottom"/>
            <w:hideMark/>
          </w:tcPr>
          <w:p w14:paraId="5DA0FB42" w14:textId="77777777" w:rsidR="0048224E" w:rsidRPr="00707F6D" w:rsidRDefault="0048224E" w:rsidP="00FA7CA7">
            <w:pPr>
              <w:pStyle w:val="tablehead"/>
            </w:pPr>
            <w:r w:rsidRPr="00707F6D">
              <w:t>22nd</w:t>
            </w:r>
          </w:p>
        </w:tc>
        <w:tc>
          <w:tcPr>
            <w:tcW w:w="400" w:type="dxa"/>
            <w:vAlign w:val="bottom"/>
            <w:hideMark/>
          </w:tcPr>
          <w:p w14:paraId="03D402D9" w14:textId="77777777" w:rsidR="0048224E" w:rsidRPr="00707F6D" w:rsidRDefault="0048224E" w:rsidP="00FA7CA7">
            <w:pPr>
              <w:pStyle w:val="tablehead"/>
            </w:pPr>
            <w:r w:rsidRPr="00707F6D">
              <w:t>23rd</w:t>
            </w:r>
          </w:p>
        </w:tc>
        <w:tc>
          <w:tcPr>
            <w:tcW w:w="400" w:type="dxa"/>
            <w:vAlign w:val="bottom"/>
            <w:hideMark/>
          </w:tcPr>
          <w:p w14:paraId="777DF993" w14:textId="77777777" w:rsidR="0048224E" w:rsidRPr="00707F6D" w:rsidRDefault="0048224E" w:rsidP="00FA7CA7">
            <w:pPr>
              <w:pStyle w:val="tablehead"/>
            </w:pPr>
            <w:r w:rsidRPr="00707F6D">
              <w:t>24th</w:t>
            </w:r>
          </w:p>
        </w:tc>
        <w:tc>
          <w:tcPr>
            <w:tcW w:w="400" w:type="dxa"/>
            <w:vAlign w:val="bottom"/>
            <w:hideMark/>
          </w:tcPr>
          <w:p w14:paraId="36DC65D4" w14:textId="77777777" w:rsidR="0048224E" w:rsidRPr="00707F6D" w:rsidRDefault="0048224E" w:rsidP="00FA7CA7">
            <w:pPr>
              <w:pStyle w:val="tablehead"/>
            </w:pPr>
            <w:r w:rsidRPr="00707F6D">
              <w:t>25th</w:t>
            </w:r>
          </w:p>
        </w:tc>
        <w:tc>
          <w:tcPr>
            <w:tcW w:w="400" w:type="dxa"/>
            <w:vAlign w:val="bottom"/>
            <w:hideMark/>
          </w:tcPr>
          <w:p w14:paraId="403B3F5F" w14:textId="77777777" w:rsidR="0048224E" w:rsidRPr="00707F6D" w:rsidRDefault="0048224E" w:rsidP="00FA7CA7">
            <w:pPr>
              <w:pStyle w:val="tablehead"/>
            </w:pPr>
            <w:r w:rsidRPr="00707F6D">
              <w:t>26th</w:t>
            </w:r>
          </w:p>
        </w:tc>
        <w:tc>
          <w:tcPr>
            <w:tcW w:w="460" w:type="dxa"/>
            <w:vAlign w:val="bottom"/>
            <w:hideMark/>
          </w:tcPr>
          <w:p w14:paraId="3BFAF2AF" w14:textId="77777777" w:rsidR="0048224E" w:rsidRPr="00707F6D" w:rsidRDefault="0048224E" w:rsidP="00FA7CA7">
            <w:pPr>
              <w:pStyle w:val="tablehead"/>
            </w:pPr>
            <w:r w:rsidRPr="00707F6D">
              <w:t>27th and older</w:t>
            </w:r>
          </w:p>
        </w:tc>
      </w:tr>
      <w:tr w:rsidR="0048224E" w:rsidRPr="00707F6D" w14:paraId="37017381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  <w:hideMark/>
          </w:tcPr>
          <w:p w14:paraId="2DA4F645" w14:textId="77777777" w:rsidR="0048224E" w:rsidRPr="00707F6D" w:rsidRDefault="0048224E" w:rsidP="00FA7CA7">
            <w:pPr>
              <w:pStyle w:val="tabletext11"/>
              <w:jc w:val="right"/>
            </w:pPr>
            <w:r w:rsidRPr="00707F6D">
              <w:t>$</w:t>
            </w: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2C888850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0 to 999</w:t>
            </w:r>
          </w:p>
        </w:tc>
        <w:tc>
          <w:tcPr>
            <w:tcW w:w="560" w:type="dxa"/>
            <w:noWrap/>
            <w:vAlign w:val="bottom"/>
            <w:hideMark/>
          </w:tcPr>
          <w:p w14:paraId="0CE23756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0.32</w:t>
            </w:r>
          </w:p>
        </w:tc>
        <w:tc>
          <w:tcPr>
            <w:tcW w:w="560" w:type="dxa"/>
            <w:noWrap/>
            <w:vAlign w:val="bottom"/>
            <w:hideMark/>
          </w:tcPr>
          <w:p w14:paraId="5D71A2A6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0.31</w:t>
            </w:r>
          </w:p>
        </w:tc>
        <w:tc>
          <w:tcPr>
            <w:tcW w:w="480" w:type="dxa"/>
            <w:noWrap/>
            <w:vAlign w:val="bottom"/>
            <w:hideMark/>
          </w:tcPr>
          <w:p w14:paraId="6B79B449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0.30</w:t>
            </w:r>
          </w:p>
        </w:tc>
        <w:tc>
          <w:tcPr>
            <w:tcW w:w="480" w:type="dxa"/>
            <w:noWrap/>
            <w:vAlign w:val="bottom"/>
            <w:hideMark/>
          </w:tcPr>
          <w:p w14:paraId="370649A2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0.28</w:t>
            </w:r>
          </w:p>
        </w:tc>
        <w:tc>
          <w:tcPr>
            <w:tcW w:w="480" w:type="dxa"/>
            <w:noWrap/>
            <w:vAlign w:val="bottom"/>
            <w:hideMark/>
          </w:tcPr>
          <w:p w14:paraId="0743A219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0.26</w:t>
            </w:r>
          </w:p>
        </w:tc>
        <w:tc>
          <w:tcPr>
            <w:tcW w:w="480" w:type="dxa"/>
            <w:noWrap/>
            <w:vAlign w:val="bottom"/>
            <w:hideMark/>
          </w:tcPr>
          <w:p w14:paraId="48AE4F2E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0.24</w:t>
            </w:r>
          </w:p>
        </w:tc>
        <w:tc>
          <w:tcPr>
            <w:tcW w:w="480" w:type="dxa"/>
            <w:noWrap/>
            <w:vAlign w:val="bottom"/>
            <w:hideMark/>
          </w:tcPr>
          <w:p w14:paraId="62207718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0.22</w:t>
            </w:r>
          </w:p>
        </w:tc>
        <w:tc>
          <w:tcPr>
            <w:tcW w:w="480" w:type="dxa"/>
            <w:noWrap/>
            <w:vAlign w:val="bottom"/>
            <w:hideMark/>
          </w:tcPr>
          <w:p w14:paraId="1285B654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0.20</w:t>
            </w:r>
          </w:p>
        </w:tc>
        <w:tc>
          <w:tcPr>
            <w:tcW w:w="400" w:type="dxa"/>
            <w:noWrap/>
            <w:vAlign w:val="bottom"/>
            <w:hideMark/>
          </w:tcPr>
          <w:p w14:paraId="2EB0697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40CBCA5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  <w:tc>
          <w:tcPr>
            <w:tcW w:w="400" w:type="dxa"/>
            <w:noWrap/>
            <w:vAlign w:val="bottom"/>
            <w:hideMark/>
          </w:tcPr>
          <w:p w14:paraId="651EFF1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0.15</w:t>
            </w:r>
          </w:p>
        </w:tc>
        <w:tc>
          <w:tcPr>
            <w:tcW w:w="400" w:type="dxa"/>
            <w:noWrap/>
            <w:vAlign w:val="bottom"/>
            <w:hideMark/>
          </w:tcPr>
          <w:p w14:paraId="712DF79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0B813A7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77ABFD5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0.13</w:t>
            </w:r>
          </w:p>
        </w:tc>
        <w:tc>
          <w:tcPr>
            <w:tcW w:w="400" w:type="dxa"/>
            <w:noWrap/>
            <w:vAlign w:val="bottom"/>
            <w:hideMark/>
          </w:tcPr>
          <w:p w14:paraId="1C23730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0.13</w:t>
            </w:r>
          </w:p>
        </w:tc>
        <w:tc>
          <w:tcPr>
            <w:tcW w:w="400" w:type="dxa"/>
            <w:noWrap/>
            <w:vAlign w:val="bottom"/>
            <w:hideMark/>
          </w:tcPr>
          <w:p w14:paraId="170003B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0.13</w:t>
            </w:r>
          </w:p>
        </w:tc>
        <w:tc>
          <w:tcPr>
            <w:tcW w:w="400" w:type="dxa"/>
            <w:noWrap/>
            <w:vAlign w:val="bottom"/>
            <w:hideMark/>
          </w:tcPr>
          <w:p w14:paraId="769C7F1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6CC3905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2585E38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0.11</w:t>
            </w:r>
          </w:p>
        </w:tc>
        <w:tc>
          <w:tcPr>
            <w:tcW w:w="400" w:type="dxa"/>
            <w:noWrap/>
            <w:vAlign w:val="bottom"/>
            <w:hideMark/>
          </w:tcPr>
          <w:p w14:paraId="1C767E3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0.11</w:t>
            </w:r>
          </w:p>
        </w:tc>
        <w:tc>
          <w:tcPr>
            <w:tcW w:w="400" w:type="dxa"/>
            <w:noWrap/>
            <w:vAlign w:val="bottom"/>
            <w:hideMark/>
          </w:tcPr>
          <w:p w14:paraId="08D6065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0.11</w:t>
            </w:r>
          </w:p>
        </w:tc>
        <w:tc>
          <w:tcPr>
            <w:tcW w:w="400" w:type="dxa"/>
            <w:noWrap/>
            <w:vAlign w:val="bottom"/>
            <w:hideMark/>
          </w:tcPr>
          <w:p w14:paraId="15BCF33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40" w:type="dxa"/>
            <w:noWrap/>
            <w:vAlign w:val="bottom"/>
            <w:hideMark/>
          </w:tcPr>
          <w:p w14:paraId="0CCB821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764B530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42BDDC4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noWrap/>
            <w:vAlign w:val="bottom"/>
            <w:hideMark/>
          </w:tcPr>
          <w:p w14:paraId="08B7B53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0.09</w:t>
            </w:r>
          </w:p>
        </w:tc>
        <w:tc>
          <w:tcPr>
            <w:tcW w:w="400" w:type="dxa"/>
            <w:noWrap/>
            <w:vAlign w:val="bottom"/>
            <w:hideMark/>
          </w:tcPr>
          <w:p w14:paraId="0AAF74F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0.09</w:t>
            </w:r>
          </w:p>
        </w:tc>
        <w:tc>
          <w:tcPr>
            <w:tcW w:w="460" w:type="dxa"/>
            <w:noWrap/>
            <w:vAlign w:val="bottom"/>
            <w:hideMark/>
          </w:tcPr>
          <w:p w14:paraId="08260E5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0.09</w:t>
            </w:r>
          </w:p>
        </w:tc>
      </w:tr>
      <w:tr w:rsidR="0048224E" w:rsidRPr="00707F6D" w14:paraId="143789A8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4DB8E96A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49DF6146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1,000 to 1,999</w:t>
            </w:r>
          </w:p>
        </w:tc>
        <w:tc>
          <w:tcPr>
            <w:tcW w:w="560" w:type="dxa"/>
            <w:noWrap/>
            <w:vAlign w:val="bottom"/>
            <w:hideMark/>
          </w:tcPr>
          <w:p w14:paraId="19A38523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0.39</w:t>
            </w:r>
          </w:p>
        </w:tc>
        <w:tc>
          <w:tcPr>
            <w:tcW w:w="560" w:type="dxa"/>
            <w:noWrap/>
            <w:vAlign w:val="bottom"/>
            <w:hideMark/>
          </w:tcPr>
          <w:p w14:paraId="313746DD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0.38</w:t>
            </w:r>
          </w:p>
        </w:tc>
        <w:tc>
          <w:tcPr>
            <w:tcW w:w="480" w:type="dxa"/>
            <w:noWrap/>
            <w:vAlign w:val="bottom"/>
            <w:hideMark/>
          </w:tcPr>
          <w:p w14:paraId="30A65A23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0.36</w:t>
            </w:r>
          </w:p>
        </w:tc>
        <w:tc>
          <w:tcPr>
            <w:tcW w:w="480" w:type="dxa"/>
            <w:noWrap/>
            <w:vAlign w:val="bottom"/>
            <w:hideMark/>
          </w:tcPr>
          <w:p w14:paraId="78DCBFFC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0.34</w:t>
            </w:r>
          </w:p>
        </w:tc>
        <w:tc>
          <w:tcPr>
            <w:tcW w:w="480" w:type="dxa"/>
            <w:noWrap/>
            <w:vAlign w:val="bottom"/>
            <w:hideMark/>
          </w:tcPr>
          <w:p w14:paraId="47BE2D7E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0.32</w:t>
            </w:r>
          </w:p>
        </w:tc>
        <w:tc>
          <w:tcPr>
            <w:tcW w:w="480" w:type="dxa"/>
            <w:noWrap/>
            <w:vAlign w:val="bottom"/>
            <w:hideMark/>
          </w:tcPr>
          <w:p w14:paraId="65E419DB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0.29</w:t>
            </w:r>
          </w:p>
        </w:tc>
        <w:tc>
          <w:tcPr>
            <w:tcW w:w="480" w:type="dxa"/>
            <w:noWrap/>
            <w:vAlign w:val="bottom"/>
            <w:hideMark/>
          </w:tcPr>
          <w:p w14:paraId="7AC0D3A7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0.27</w:t>
            </w:r>
          </w:p>
        </w:tc>
        <w:tc>
          <w:tcPr>
            <w:tcW w:w="480" w:type="dxa"/>
            <w:noWrap/>
            <w:vAlign w:val="bottom"/>
            <w:hideMark/>
          </w:tcPr>
          <w:p w14:paraId="5284997D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0.25</w:t>
            </w:r>
          </w:p>
        </w:tc>
        <w:tc>
          <w:tcPr>
            <w:tcW w:w="400" w:type="dxa"/>
            <w:noWrap/>
            <w:vAlign w:val="bottom"/>
            <w:hideMark/>
          </w:tcPr>
          <w:p w14:paraId="440138E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noWrap/>
            <w:vAlign w:val="bottom"/>
            <w:hideMark/>
          </w:tcPr>
          <w:p w14:paraId="7DF2119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  <w:tc>
          <w:tcPr>
            <w:tcW w:w="400" w:type="dxa"/>
            <w:noWrap/>
            <w:vAlign w:val="bottom"/>
            <w:hideMark/>
          </w:tcPr>
          <w:p w14:paraId="4A990BB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6C6276A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  <w:tc>
          <w:tcPr>
            <w:tcW w:w="400" w:type="dxa"/>
            <w:noWrap/>
            <w:vAlign w:val="bottom"/>
            <w:hideMark/>
          </w:tcPr>
          <w:p w14:paraId="186F512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  <w:tc>
          <w:tcPr>
            <w:tcW w:w="400" w:type="dxa"/>
            <w:noWrap/>
            <w:vAlign w:val="bottom"/>
            <w:hideMark/>
          </w:tcPr>
          <w:p w14:paraId="0188B5D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74B396F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28B3A0F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0.15</w:t>
            </w:r>
          </w:p>
        </w:tc>
        <w:tc>
          <w:tcPr>
            <w:tcW w:w="400" w:type="dxa"/>
            <w:noWrap/>
            <w:vAlign w:val="bottom"/>
            <w:hideMark/>
          </w:tcPr>
          <w:p w14:paraId="0E32959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0.15</w:t>
            </w:r>
          </w:p>
        </w:tc>
        <w:tc>
          <w:tcPr>
            <w:tcW w:w="400" w:type="dxa"/>
            <w:noWrap/>
            <w:vAlign w:val="bottom"/>
            <w:hideMark/>
          </w:tcPr>
          <w:p w14:paraId="45A0CF3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453A4E4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68D9660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772B5CB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0.13</w:t>
            </w:r>
          </w:p>
        </w:tc>
        <w:tc>
          <w:tcPr>
            <w:tcW w:w="400" w:type="dxa"/>
            <w:noWrap/>
            <w:vAlign w:val="bottom"/>
            <w:hideMark/>
          </w:tcPr>
          <w:p w14:paraId="55912B0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0.13</w:t>
            </w:r>
          </w:p>
        </w:tc>
        <w:tc>
          <w:tcPr>
            <w:tcW w:w="440" w:type="dxa"/>
            <w:noWrap/>
            <w:vAlign w:val="bottom"/>
            <w:hideMark/>
          </w:tcPr>
          <w:p w14:paraId="3D2C954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726736D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7CB051A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noWrap/>
            <w:vAlign w:val="bottom"/>
            <w:hideMark/>
          </w:tcPr>
          <w:p w14:paraId="1338D19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0.11</w:t>
            </w:r>
          </w:p>
        </w:tc>
        <w:tc>
          <w:tcPr>
            <w:tcW w:w="400" w:type="dxa"/>
            <w:noWrap/>
            <w:vAlign w:val="bottom"/>
            <w:hideMark/>
          </w:tcPr>
          <w:p w14:paraId="05CCDBE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0.11</w:t>
            </w:r>
          </w:p>
        </w:tc>
        <w:tc>
          <w:tcPr>
            <w:tcW w:w="460" w:type="dxa"/>
            <w:noWrap/>
            <w:vAlign w:val="bottom"/>
            <w:hideMark/>
          </w:tcPr>
          <w:p w14:paraId="1F1C1AA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0.11</w:t>
            </w:r>
          </w:p>
        </w:tc>
      </w:tr>
      <w:tr w:rsidR="0048224E" w:rsidRPr="00707F6D" w14:paraId="798F8721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31A8B7B7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309CBE79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2,000 to 2,999</w:t>
            </w:r>
          </w:p>
        </w:tc>
        <w:tc>
          <w:tcPr>
            <w:tcW w:w="560" w:type="dxa"/>
            <w:noWrap/>
            <w:vAlign w:val="bottom"/>
            <w:hideMark/>
          </w:tcPr>
          <w:p w14:paraId="0843FD61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0.47</w:t>
            </w:r>
          </w:p>
        </w:tc>
        <w:tc>
          <w:tcPr>
            <w:tcW w:w="560" w:type="dxa"/>
            <w:noWrap/>
            <w:vAlign w:val="bottom"/>
            <w:hideMark/>
          </w:tcPr>
          <w:p w14:paraId="335C286A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0.46</w:t>
            </w:r>
          </w:p>
        </w:tc>
        <w:tc>
          <w:tcPr>
            <w:tcW w:w="480" w:type="dxa"/>
            <w:noWrap/>
            <w:vAlign w:val="bottom"/>
            <w:hideMark/>
          </w:tcPr>
          <w:p w14:paraId="71872A7E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0.45</w:t>
            </w:r>
          </w:p>
        </w:tc>
        <w:tc>
          <w:tcPr>
            <w:tcW w:w="480" w:type="dxa"/>
            <w:noWrap/>
            <w:vAlign w:val="bottom"/>
            <w:hideMark/>
          </w:tcPr>
          <w:p w14:paraId="6976289E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0.42</w:t>
            </w:r>
          </w:p>
        </w:tc>
        <w:tc>
          <w:tcPr>
            <w:tcW w:w="480" w:type="dxa"/>
            <w:noWrap/>
            <w:vAlign w:val="bottom"/>
            <w:hideMark/>
          </w:tcPr>
          <w:p w14:paraId="7501378C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0.39</w:t>
            </w:r>
          </w:p>
        </w:tc>
        <w:tc>
          <w:tcPr>
            <w:tcW w:w="480" w:type="dxa"/>
            <w:noWrap/>
            <w:vAlign w:val="bottom"/>
            <w:hideMark/>
          </w:tcPr>
          <w:p w14:paraId="4ABCE341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0.36</w:t>
            </w:r>
          </w:p>
        </w:tc>
        <w:tc>
          <w:tcPr>
            <w:tcW w:w="480" w:type="dxa"/>
            <w:noWrap/>
            <w:vAlign w:val="bottom"/>
            <w:hideMark/>
          </w:tcPr>
          <w:p w14:paraId="4B6715F2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0.33</w:t>
            </w:r>
          </w:p>
        </w:tc>
        <w:tc>
          <w:tcPr>
            <w:tcW w:w="480" w:type="dxa"/>
            <w:noWrap/>
            <w:vAlign w:val="bottom"/>
            <w:hideMark/>
          </w:tcPr>
          <w:p w14:paraId="4CC1BCE1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0.30</w:t>
            </w:r>
          </w:p>
        </w:tc>
        <w:tc>
          <w:tcPr>
            <w:tcW w:w="400" w:type="dxa"/>
            <w:noWrap/>
            <w:vAlign w:val="bottom"/>
            <w:hideMark/>
          </w:tcPr>
          <w:p w14:paraId="3F77E70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75E6782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0.25</w:t>
            </w:r>
          </w:p>
        </w:tc>
        <w:tc>
          <w:tcPr>
            <w:tcW w:w="400" w:type="dxa"/>
            <w:noWrap/>
            <w:vAlign w:val="bottom"/>
            <w:hideMark/>
          </w:tcPr>
          <w:p w14:paraId="259BE84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noWrap/>
            <w:vAlign w:val="bottom"/>
            <w:hideMark/>
          </w:tcPr>
          <w:p w14:paraId="692BA91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0.21</w:t>
            </w:r>
          </w:p>
        </w:tc>
        <w:tc>
          <w:tcPr>
            <w:tcW w:w="400" w:type="dxa"/>
            <w:noWrap/>
            <w:vAlign w:val="bottom"/>
            <w:hideMark/>
          </w:tcPr>
          <w:p w14:paraId="4B03A0E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  <w:tc>
          <w:tcPr>
            <w:tcW w:w="400" w:type="dxa"/>
            <w:noWrap/>
            <w:vAlign w:val="bottom"/>
            <w:hideMark/>
          </w:tcPr>
          <w:p w14:paraId="65401F1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  <w:tc>
          <w:tcPr>
            <w:tcW w:w="400" w:type="dxa"/>
            <w:noWrap/>
            <w:vAlign w:val="bottom"/>
            <w:hideMark/>
          </w:tcPr>
          <w:p w14:paraId="67F6CF5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0.19</w:t>
            </w:r>
          </w:p>
        </w:tc>
        <w:tc>
          <w:tcPr>
            <w:tcW w:w="400" w:type="dxa"/>
            <w:noWrap/>
            <w:vAlign w:val="bottom"/>
            <w:hideMark/>
          </w:tcPr>
          <w:p w14:paraId="027DFA3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0.19</w:t>
            </w:r>
          </w:p>
        </w:tc>
        <w:tc>
          <w:tcPr>
            <w:tcW w:w="400" w:type="dxa"/>
            <w:noWrap/>
            <w:vAlign w:val="bottom"/>
            <w:hideMark/>
          </w:tcPr>
          <w:p w14:paraId="35F55BF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20D4CA0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1E563B3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  <w:tc>
          <w:tcPr>
            <w:tcW w:w="400" w:type="dxa"/>
            <w:noWrap/>
            <w:vAlign w:val="bottom"/>
            <w:hideMark/>
          </w:tcPr>
          <w:p w14:paraId="6D2B79C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  <w:tc>
          <w:tcPr>
            <w:tcW w:w="400" w:type="dxa"/>
            <w:noWrap/>
            <w:vAlign w:val="bottom"/>
            <w:hideMark/>
          </w:tcPr>
          <w:p w14:paraId="37ECF48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186EDD4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40" w:type="dxa"/>
            <w:noWrap/>
            <w:vAlign w:val="bottom"/>
            <w:hideMark/>
          </w:tcPr>
          <w:p w14:paraId="702ACF2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0.15</w:t>
            </w:r>
          </w:p>
        </w:tc>
        <w:tc>
          <w:tcPr>
            <w:tcW w:w="400" w:type="dxa"/>
            <w:noWrap/>
            <w:vAlign w:val="bottom"/>
            <w:hideMark/>
          </w:tcPr>
          <w:p w14:paraId="355991B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0.15</w:t>
            </w:r>
          </w:p>
        </w:tc>
        <w:tc>
          <w:tcPr>
            <w:tcW w:w="400" w:type="dxa"/>
            <w:noWrap/>
            <w:vAlign w:val="bottom"/>
            <w:hideMark/>
          </w:tcPr>
          <w:p w14:paraId="4836DF4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7C20BEE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noWrap/>
            <w:vAlign w:val="bottom"/>
            <w:hideMark/>
          </w:tcPr>
          <w:p w14:paraId="0F484D0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0.13</w:t>
            </w:r>
          </w:p>
        </w:tc>
        <w:tc>
          <w:tcPr>
            <w:tcW w:w="460" w:type="dxa"/>
            <w:noWrap/>
            <w:vAlign w:val="bottom"/>
            <w:hideMark/>
          </w:tcPr>
          <w:p w14:paraId="63C0E14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0.13</w:t>
            </w:r>
          </w:p>
        </w:tc>
      </w:tr>
      <w:tr w:rsidR="0048224E" w:rsidRPr="00707F6D" w14:paraId="5E150A67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1240067C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3D458283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3,000 to 3,999</w:t>
            </w:r>
          </w:p>
        </w:tc>
        <w:tc>
          <w:tcPr>
            <w:tcW w:w="560" w:type="dxa"/>
            <w:noWrap/>
            <w:vAlign w:val="bottom"/>
            <w:hideMark/>
          </w:tcPr>
          <w:p w14:paraId="2EACAFA9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0.53</w:t>
            </w:r>
          </w:p>
        </w:tc>
        <w:tc>
          <w:tcPr>
            <w:tcW w:w="560" w:type="dxa"/>
            <w:noWrap/>
            <w:vAlign w:val="bottom"/>
            <w:hideMark/>
          </w:tcPr>
          <w:p w14:paraId="31DBB898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0.52</w:t>
            </w:r>
          </w:p>
        </w:tc>
        <w:tc>
          <w:tcPr>
            <w:tcW w:w="480" w:type="dxa"/>
            <w:noWrap/>
            <w:vAlign w:val="bottom"/>
            <w:hideMark/>
          </w:tcPr>
          <w:p w14:paraId="55455CA9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0.50</w:t>
            </w:r>
          </w:p>
        </w:tc>
        <w:tc>
          <w:tcPr>
            <w:tcW w:w="480" w:type="dxa"/>
            <w:noWrap/>
            <w:vAlign w:val="bottom"/>
            <w:hideMark/>
          </w:tcPr>
          <w:p w14:paraId="61009722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0.47</w:t>
            </w:r>
          </w:p>
        </w:tc>
        <w:tc>
          <w:tcPr>
            <w:tcW w:w="480" w:type="dxa"/>
            <w:noWrap/>
            <w:vAlign w:val="bottom"/>
            <w:hideMark/>
          </w:tcPr>
          <w:p w14:paraId="6EB2E816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0.44</w:t>
            </w:r>
          </w:p>
        </w:tc>
        <w:tc>
          <w:tcPr>
            <w:tcW w:w="480" w:type="dxa"/>
            <w:noWrap/>
            <w:vAlign w:val="bottom"/>
            <w:hideMark/>
          </w:tcPr>
          <w:p w14:paraId="607E940B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0.40</w:t>
            </w:r>
          </w:p>
        </w:tc>
        <w:tc>
          <w:tcPr>
            <w:tcW w:w="480" w:type="dxa"/>
            <w:noWrap/>
            <w:vAlign w:val="bottom"/>
            <w:hideMark/>
          </w:tcPr>
          <w:p w14:paraId="7302542B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0.37</w:t>
            </w:r>
          </w:p>
        </w:tc>
        <w:tc>
          <w:tcPr>
            <w:tcW w:w="480" w:type="dxa"/>
            <w:noWrap/>
            <w:vAlign w:val="bottom"/>
            <w:hideMark/>
          </w:tcPr>
          <w:p w14:paraId="3B63DE39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0.34</w:t>
            </w:r>
          </w:p>
        </w:tc>
        <w:tc>
          <w:tcPr>
            <w:tcW w:w="400" w:type="dxa"/>
            <w:noWrap/>
            <w:vAlign w:val="bottom"/>
            <w:hideMark/>
          </w:tcPr>
          <w:p w14:paraId="0150FA1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0.31</w:t>
            </w:r>
          </w:p>
        </w:tc>
        <w:tc>
          <w:tcPr>
            <w:tcW w:w="400" w:type="dxa"/>
            <w:noWrap/>
            <w:vAlign w:val="bottom"/>
            <w:hideMark/>
          </w:tcPr>
          <w:p w14:paraId="1A960AF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0.28</w:t>
            </w:r>
          </w:p>
        </w:tc>
        <w:tc>
          <w:tcPr>
            <w:tcW w:w="400" w:type="dxa"/>
            <w:noWrap/>
            <w:vAlign w:val="bottom"/>
            <w:hideMark/>
          </w:tcPr>
          <w:p w14:paraId="093030D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  <w:tc>
          <w:tcPr>
            <w:tcW w:w="400" w:type="dxa"/>
            <w:noWrap/>
            <w:vAlign w:val="bottom"/>
            <w:hideMark/>
          </w:tcPr>
          <w:p w14:paraId="18CEEF3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  <w:tc>
          <w:tcPr>
            <w:tcW w:w="400" w:type="dxa"/>
            <w:noWrap/>
            <w:vAlign w:val="bottom"/>
            <w:hideMark/>
          </w:tcPr>
          <w:p w14:paraId="55BC65F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0.23</w:t>
            </w:r>
          </w:p>
        </w:tc>
        <w:tc>
          <w:tcPr>
            <w:tcW w:w="400" w:type="dxa"/>
            <w:noWrap/>
            <w:vAlign w:val="bottom"/>
            <w:hideMark/>
          </w:tcPr>
          <w:p w14:paraId="37A0876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noWrap/>
            <w:vAlign w:val="bottom"/>
            <w:hideMark/>
          </w:tcPr>
          <w:p w14:paraId="2477C50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noWrap/>
            <w:vAlign w:val="bottom"/>
            <w:hideMark/>
          </w:tcPr>
          <w:p w14:paraId="21CE570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0.21</w:t>
            </w:r>
          </w:p>
        </w:tc>
        <w:tc>
          <w:tcPr>
            <w:tcW w:w="400" w:type="dxa"/>
            <w:noWrap/>
            <w:vAlign w:val="bottom"/>
            <w:hideMark/>
          </w:tcPr>
          <w:p w14:paraId="03ECF42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  <w:tc>
          <w:tcPr>
            <w:tcW w:w="400" w:type="dxa"/>
            <w:noWrap/>
            <w:vAlign w:val="bottom"/>
            <w:hideMark/>
          </w:tcPr>
          <w:p w14:paraId="345EF20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  <w:tc>
          <w:tcPr>
            <w:tcW w:w="400" w:type="dxa"/>
            <w:noWrap/>
            <w:vAlign w:val="bottom"/>
            <w:hideMark/>
          </w:tcPr>
          <w:p w14:paraId="3978C8E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0.19</w:t>
            </w:r>
          </w:p>
        </w:tc>
        <w:tc>
          <w:tcPr>
            <w:tcW w:w="400" w:type="dxa"/>
            <w:noWrap/>
            <w:vAlign w:val="bottom"/>
            <w:hideMark/>
          </w:tcPr>
          <w:p w14:paraId="69C0C44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0.19</w:t>
            </w:r>
          </w:p>
        </w:tc>
        <w:tc>
          <w:tcPr>
            <w:tcW w:w="400" w:type="dxa"/>
            <w:noWrap/>
            <w:vAlign w:val="bottom"/>
            <w:hideMark/>
          </w:tcPr>
          <w:p w14:paraId="23378B2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24E20E1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40" w:type="dxa"/>
            <w:noWrap/>
            <w:vAlign w:val="bottom"/>
            <w:hideMark/>
          </w:tcPr>
          <w:p w14:paraId="0F4367A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  <w:tc>
          <w:tcPr>
            <w:tcW w:w="400" w:type="dxa"/>
            <w:noWrap/>
            <w:vAlign w:val="bottom"/>
            <w:hideMark/>
          </w:tcPr>
          <w:p w14:paraId="27ECC06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409DC22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7F2E156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noWrap/>
            <w:vAlign w:val="bottom"/>
            <w:hideMark/>
          </w:tcPr>
          <w:p w14:paraId="25F701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0.15</w:t>
            </w:r>
          </w:p>
        </w:tc>
        <w:tc>
          <w:tcPr>
            <w:tcW w:w="460" w:type="dxa"/>
            <w:noWrap/>
            <w:vAlign w:val="bottom"/>
            <w:hideMark/>
          </w:tcPr>
          <w:p w14:paraId="0FFFA97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0.15</w:t>
            </w:r>
          </w:p>
        </w:tc>
      </w:tr>
      <w:tr w:rsidR="0048224E" w:rsidRPr="00707F6D" w14:paraId="1C57D9EA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683CF8E4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06253D1D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4,000 to 4,999</w:t>
            </w:r>
          </w:p>
        </w:tc>
        <w:tc>
          <w:tcPr>
            <w:tcW w:w="560" w:type="dxa"/>
            <w:noWrap/>
            <w:vAlign w:val="bottom"/>
            <w:hideMark/>
          </w:tcPr>
          <w:p w14:paraId="5DA645CB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0.58</w:t>
            </w:r>
          </w:p>
        </w:tc>
        <w:tc>
          <w:tcPr>
            <w:tcW w:w="560" w:type="dxa"/>
            <w:noWrap/>
            <w:vAlign w:val="bottom"/>
            <w:hideMark/>
          </w:tcPr>
          <w:p w14:paraId="4ED068CB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0.56</w:t>
            </w:r>
          </w:p>
        </w:tc>
        <w:tc>
          <w:tcPr>
            <w:tcW w:w="480" w:type="dxa"/>
            <w:noWrap/>
            <w:vAlign w:val="bottom"/>
            <w:hideMark/>
          </w:tcPr>
          <w:p w14:paraId="2C510ABD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0.54</w:t>
            </w:r>
          </w:p>
        </w:tc>
        <w:tc>
          <w:tcPr>
            <w:tcW w:w="480" w:type="dxa"/>
            <w:noWrap/>
            <w:vAlign w:val="bottom"/>
            <w:hideMark/>
          </w:tcPr>
          <w:p w14:paraId="3C15CA14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0.51</w:t>
            </w:r>
          </w:p>
        </w:tc>
        <w:tc>
          <w:tcPr>
            <w:tcW w:w="480" w:type="dxa"/>
            <w:noWrap/>
            <w:vAlign w:val="bottom"/>
            <w:hideMark/>
          </w:tcPr>
          <w:p w14:paraId="2AF63DCE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0.47</w:t>
            </w:r>
          </w:p>
        </w:tc>
        <w:tc>
          <w:tcPr>
            <w:tcW w:w="480" w:type="dxa"/>
            <w:noWrap/>
            <w:vAlign w:val="bottom"/>
            <w:hideMark/>
          </w:tcPr>
          <w:p w14:paraId="43ADC7D3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0.44</w:t>
            </w:r>
          </w:p>
        </w:tc>
        <w:tc>
          <w:tcPr>
            <w:tcW w:w="480" w:type="dxa"/>
            <w:noWrap/>
            <w:vAlign w:val="bottom"/>
            <w:hideMark/>
          </w:tcPr>
          <w:p w14:paraId="7CD7C822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0.40</w:t>
            </w:r>
          </w:p>
        </w:tc>
        <w:tc>
          <w:tcPr>
            <w:tcW w:w="480" w:type="dxa"/>
            <w:noWrap/>
            <w:vAlign w:val="bottom"/>
            <w:hideMark/>
          </w:tcPr>
          <w:p w14:paraId="7D25C26C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0.37</w:t>
            </w:r>
          </w:p>
        </w:tc>
        <w:tc>
          <w:tcPr>
            <w:tcW w:w="400" w:type="dxa"/>
            <w:noWrap/>
            <w:vAlign w:val="bottom"/>
            <w:hideMark/>
          </w:tcPr>
          <w:p w14:paraId="2CA0B60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0.34</w:t>
            </w:r>
          </w:p>
        </w:tc>
        <w:tc>
          <w:tcPr>
            <w:tcW w:w="400" w:type="dxa"/>
            <w:noWrap/>
            <w:vAlign w:val="bottom"/>
            <w:hideMark/>
          </w:tcPr>
          <w:p w14:paraId="2C73E9B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0.30</w:t>
            </w:r>
          </w:p>
        </w:tc>
        <w:tc>
          <w:tcPr>
            <w:tcW w:w="400" w:type="dxa"/>
            <w:noWrap/>
            <w:vAlign w:val="bottom"/>
            <w:hideMark/>
          </w:tcPr>
          <w:p w14:paraId="75D9A34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395B16B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0.26</w:t>
            </w:r>
          </w:p>
        </w:tc>
        <w:tc>
          <w:tcPr>
            <w:tcW w:w="400" w:type="dxa"/>
            <w:noWrap/>
            <w:vAlign w:val="bottom"/>
            <w:hideMark/>
          </w:tcPr>
          <w:p w14:paraId="7684596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0.25</w:t>
            </w:r>
          </w:p>
        </w:tc>
        <w:tc>
          <w:tcPr>
            <w:tcW w:w="400" w:type="dxa"/>
            <w:noWrap/>
            <w:vAlign w:val="bottom"/>
            <w:hideMark/>
          </w:tcPr>
          <w:p w14:paraId="4E66B13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  <w:tc>
          <w:tcPr>
            <w:tcW w:w="400" w:type="dxa"/>
            <w:noWrap/>
            <w:vAlign w:val="bottom"/>
            <w:hideMark/>
          </w:tcPr>
          <w:p w14:paraId="54A95AE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  <w:tc>
          <w:tcPr>
            <w:tcW w:w="400" w:type="dxa"/>
            <w:noWrap/>
            <w:vAlign w:val="bottom"/>
            <w:hideMark/>
          </w:tcPr>
          <w:p w14:paraId="00122F0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0.23</w:t>
            </w:r>
          </w:p>
        </w:tc>
        <w:tc>
          <w:tcPr>
            <w:tcW w:w="400" w:type="dxa"/>
            <w:noWrap/>
            <w:vAlign w:val="bottom"/>
            <w:hideMark/>
          </w:tcPr>
          <w:p w14:paraId="54A3263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noWrap/>
            <w:vAlign w:val="bottom"/>
            <w:hideMark/>
          </w:tcPr>
          <w:p w14:paraId="11FCE8F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0.21</w:t>
            </w:r>
          </w:p>
        </w:tc>
        <w:tc>
          <w:tcPr>
            <w:tcW w:w="400" w:type="dxa"/>
            <w:noWrap/>
            <w:vAlign w:val="bottom"/>
            <w:hideMark/>
          </w:tcPr>
          <w:p w14:paraId="2E811D1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0.21</w:t>
            </w:r>
          </w:p>
        </w:tc>
        <w:tc>
          <w:tcPr>
            <w:tcW w:w="400" w:type="dxa"/>
            <w:noWrap/>
            <w:vAlign w:val="bottom"/>
            <w:hideMark/>
          </w:tcPr>
          <w:p w14:paraId="2A452C3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  <w:tc>
          <w:tcPr>
            <w:tcW w:w="400" w:type="dxa"/>
            <w:noWrap/>
            <w:vAlign w:val="bottom"/>
            <w:hideMark/>
          </w:tcPr>
          <w:p w14:paraId="3ABEB47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  <w:tc>
          <w:tcPr>
            <w:tcW w:w="400" w:type="dxa"/>
            <w:noWrap/>
            <w:vAlign w:val="bottom"/>
            <w:hideMark/>
          </w:tcPr>
          <w:p w14:paraId="411E1BB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0.19</w:t>
            </w:r>
          </w:p>
        </w:tc>
        <w:tc>
          <w:tcPr>
            <w:tcW w:w="440" w:type="dxa"/>
            <w:noWrap/>
            <w:vAlign w:val="bottom"/>
            <w:hideMark/>
          </w:tcPr>
          <w:p w14:paraId="3B18FC5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4895616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25C7B24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  <w:tc>
          <w:tcPr>
            <w:tcW w:w="400" w:type="dxa"/>
            <w:noWrap/>
            <w:vAlign w:val="bottom"/>
            <w:hideMark/>
          </w:tcPr>
          <w:p w14:paraId="790EDDD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  <w:tc>
          <w:tcPr>
            <w:tcW w:w="400" w:type="dxa"/>
            <w:noWrap/>
            <w:vAlign w:val="bottom"/>
            <w:hideMark/>
          </w:tcPr>
          <w:p w14:paraId="4A60E2E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60" w:type="dxa"/>
            <w:noWrap/>
            <w:vAlign w:val="bottom"/>
            <w:hideMark/>
          </w:tcPr>
          <w:p w14:paraId="01EDD6D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</w:tr>
      <w:tr w:rsidR="0048224E" w:rsidRPr="00707F6D" w14:paraId="744C2115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714F9763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156F9659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5,000 to 5,999</w:t>
            </w:r>
          </w:p>
        </w:tc>
        <w:tc>
          <w:tcPr>
            <w:tcW w:w="560" w:type="dxa"/>
            <w:noWrap/>
            <w:vAlign w:val="bottom"/>
            <w:hideMark/>
          </w:tcPr>
          <w:p w14:paraId="74E77EAA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0.62</w:t>
            </w:r>
          </w:p>
        </w:tc>
        <w:tc>
          <w:tcPr>
            <w:tcW w:w="560" w:type="dxa"/>
            <w:noWrap/>
            <w:vAlign w:val="bottom"/>
            <w:hideMark/>
          </w:tcPr>
          <w:p w14:paraId="6FF331A5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0.60</w:t>
            </w:r>
          </w:p>
        </w:tc>
        <w:tc>
          <w:tcPr>
            <w:tcW w:w="480" w:type="dxa"/>
            <w:noWrap/>
            <w:vAlign w:val="bottom"/>
            <w:hideMark/>
          </w:tcPr>
          <w:p w14:paraId="5FC48ABD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0.58</w:t>
            </w:r>
          </w:p>
        </w:tc>
        <w:tc>
          <w:tcPr>
            <w:tcW w:w="480" w:type="dxa"/>
            <w:noWrap/>
            <w:vAlign w:val="bottom"/>
            <w:hideMark/>
          </w:tcPr>
          <w:p w14:paraId="120B61FC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0.54</w:t>
            </w:r>
          </w:p>
        </w:tc>
        <w:tc>
          <w:tcPr>
            <w:tcW w:w="480" w:type="dxa"/>
            <w:noWrap/>
            <w:vAlign w:val="bottom"/>
            <w:hideMark/>
          </w:tcPr>
          <w:p w14:paraId="59BAB48C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0.51</w:t>
            </w:r>
          </w:p>
        </w:tc>
        <w:tc>
          <w:tcPr>
            <w:tcW w:w="480" w:type="dxa"/>
            <w:noWrap/>
            <w:vAlign w:val="bottom"/>
            <w:hideMark/>
          </w:tcPr>
          <w:p w14:paraId="6AAD3AF2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0.47</w:t>
            </w:r>
          </w:p>
        </w:tc>
        <w:tc>
          <w:tcPr>
            <w:tcW w:w="480" w:type="dxa"/>
            <w:noWrap/>
            <w:vAlign w:val="bottom"/>
            <w:hideMark/>
          </w:tcPr>
          <w:p w14:paraId="12BB38D3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0.43</w:t>
            </w:r>
          </w:p>
        </w:tc>
        <w:tc>
          <w:tcPr>
            <w:tcW w:w="480" w:type="dxa"/>
            <w:noWrap/>
            <w:vAlign w:val="bottom"/>
            <w:hideMark/>
          </w:tcPr>
          <w:p w14:paraId="337FA123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0.39</w:t>
            </w:r>
          </w:p>
        </w:tc>
        <w:tc>
          <w:tcPr>
            <w:tcW w:w="400" w:type="dxa"/>
            <w:noWrap/>
            <w:vAlign w:val="bottom"/>
            <w:hideMark/>
          </w:tcPr>
          <w:p w14:paraId="4255952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noWrap/>
            <w:vAlign w:val="bottom"/>
            <w:hideMark/>
          </w:tcPr>
          <w:p w14:paraId="6848DAE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noWrap/>
            <w:vAlign w:val="bottom"/>
            <w:hideMark/>
          </w:tcPr>
          <w:p w14:paraId="4E02BDE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0.28</w:t>
            </w:r>
          </w:p>
        </w:tc>
        <w:tc>
          <w:tcPr>
            <w:tcW w:w="400" w:type="dxa"/>
            <w:noWrap/>
            <w:vAlign w:val="bottom"/>
            <w:hideMark/>
          </w:tcPr>
          <w:p w14:paraId="5A3C865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0.28</w:t>
            </w:r>
          </w:p>
        </w:tc>
        <w:tc>
          <w:tcPr>
            <w:tcW w:w="400" w:type="dxa"/>
            <w:noWrap/>
            <w:vAlign w:val="bottom"/>
            <w:hideMark/>
          </w:tcPr>
          <w:p w14:paraId="5EFB54C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6AF062E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0.26</w:t>
            </w:r>
          </w:p>
        </w:tc>
        <w:tc>
          <w:tcPr>
            <w:tcW w:w="400" w:type="dxa"/>
            <w:noWrap/>
            <w:vAlign w:val="bottom"/>
            <w:hideMark/>
          </w:tcPr>
          <w:p w14:paraId="2310425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0.25</w:t>
            </w:r>
          </w:p>
        </w:tc>
        <w:tc>
          <w:tcPr>
            <w:tcW w:w="400" w:type="dxa"/>
            <w:noWrap/>
            <w:vAlign w:val="bottom"/>
            <w:hideMark/>
          </w:tcPr>
          <w:p w14:paraId="41CDE37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  <w:tc>
          <w:tcPr>
            <w:tcW w:w="400" w:type="dxa"/>
            <w:noWrap/>
            <w:vAlign w:val="bottom"/>
            <w:hideMark/>
          </w:tcPr>
          <w:p w14:paraId="129B25B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  <w:tc>
          <w:tcPr>
            <w:tcW w:w="400" w:type="dxa"/>
            <w:noWrap/>
            <w:vAlign w:val="bottom"/>
            <w:hideMark/>
          </w:tcPr>
          <w:p w14:paraId="6503ACA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0.23</w:t>
            </w:r>
          </w:p>
        </w:tc>
        <w:tc>
          <w:tcPr>
            <w:tcW w:w="400" w:type="dxa"/>
            <w:noWrap/>
            <w:vAlign w:val="bottom"/>
            <w:hideMark/>
          </w:tcPr>
          <w:p w14:paraId="5902AF0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noWrap/>
            <w:vAlign w:val="bottom"/>
            <w:hideMark/>
          </w:tcPr>
          <w:p w14:paraId="5702444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noWrap/>
            <w:vAlign w:val="bottom"/>
            <w:hideMark/>
          </w:tcPr>
          <w:p w14:paraId="0D02981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0.21</w:t>
            </w:r>
          </w:p>
        </w:tc>
        <w:tc>
          <w:tcPr>
            <w:tcW w:w="400" w:type="dxa"/>
            <w:noWrap/>
            <w:vAlign w:val="bottom"/>
            <w:hideMark/>
          </w:tcPr>
          <w:p w14:paraId="379054B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  <w:tc>
          <w:tcPr>
            <w:tcW w:w="440" w:type="dxa"/>
            <w:noWrap/>
            <w:vAlign w:val="bottom"/>
            <w:hideMark/>
          </w:tcPr>
          <w:p w14:paraId="370F8F9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  <w:tc>
          <w:tcPr>
            <w:tcW w:w="400" w:type="dxa"/>
            <w:noWrap/>
            <w:vAlign w:val="bottom"/>
            <w:hideMark/>
          </w:tcPr>
          <w:p w14:paraId="6B0508F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0.19</w:t>
            </w:r>
          </w:p>
        </w:tc>
        <w:tc>
          <w:tcPr>
            <w:tcW w:w="400" w:type="dxa"/>
            <w:noWrap/>
            <w:vAlign w:val="bottom"/>
            <w:hideMark/>
          </w:tcPr>
          <w:p w14:paraId="3B350B6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0.19</w:t>
            </w:r>
          </w:p>
        </w:tc>
        <w:tc>
          <w:tcPr>
            <w:tcW w:w="400" w:type="dxa"/>
            <w:noWrap/>
            <w:vAlign w:val="bottom"/>
            <w:hideMark/>
          </w:tcPr>
          <w:p w14:paraId="7D02253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noWrap/>
            <w:vAlign w:val="bottom"/>
            <w:hideMark/>
          </w:tcPr>
          <w:p w14:paraId="565B53F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  <w:tc>
          <w:tcPr>
            <w:tcW w:w="460" w:type="dxa"/>
            <w:noWrap/>
            <w:vAlign w:val="bottom"/>
            <w:hideMark/>
          </w:tcPr>
          <w:p w14:paraId="08B0738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</w:tr>
      <w:tr w:rsidR="0048224E" w:rsidRPr="00707F6D" w14:paraId="02DE48DE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279E212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786BD9F8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6,000 to 7,999</w:t>
            </w:r>
          </w:p>
        </w:tc>
        <w:tc>
          <w:tcPr>
            <w:tcW w:w="560" w:type="dxa"/>
            <w:noWrap/>
            <w:vAlign w:val="bottom"/>
            <w:hideMark/>
          </w:tcPr>
          <w:p w14:paraId="5C95ED63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0.66</w:t>
            </w:r>
          </w:p>
        </w:tc>
        <w:tc>
          <w:tcPr>
            <w:tcW w:w="560" w:type="dxa"/>
            <w:noWrap/>
            <w:vAlign w:val="bottom"/>
            <w:hideMark/>
          </w:tcPr>
          <w:p w14:paraId="7EC0D730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0.65</w:t>
            </w:r>
          </w:p>
        </w:tc>
        <w:tc>
          <w:tcPr>
            <w:tcW w:w="480" w:type="dxa"/>
            <w:noWrap/>
            <w:vAlign w:val="bottom"/>
            <w:hideMark/>
          </w:tcPr>
          <w:p w14:paraId="470C3FAD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0.63</w:t>
            </w:r>
          </w:p>
        </w:tc>
        <w:tc>
          <w:tcPr>
            <w:tcW w:w="480" w:type="dxa"/>
            <w:noWrap/>
            <w:vAlign w:val="bottom"/>
            <w:hideMark/>
          </w:tcPr>
          <w:p w14:paraId="3BF3B7C6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0.59</w:t>
            </w:r>
          </w:p>
        </w:tc>
        <w:tc>
          <w:tcPr>
            <w:tcW w:w="480" w:type="dxa"/>
            <w:noWrap/>
            <w:vAlign w:val="bottom"/>
            <w:hideMark/>
          </w:tcPr>
          <w:p w14:paraId="0FDDFE4D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0.55</w:t>
            </w:r>
          </w:p>
        </w:tc>
        <w:tc>
          <w:tcPr>
            <w:tcW w:w="480" w:type="dxa"/>
            <w:noWrap/>
            <w:vAlign w:val="bottom"/>
            <w:hideMark/>
          </w:tcPr>
          <w:p w14:paraId="52717B81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0.51</w:t>
            </w:r>
          </w:p>
        </w:tc>
        <w:tc>
          <w:tcPr>
            <w:tcW w:w="480" w:type="dxa"/>
            <w:noWrap/>
            <w:vAlign w:val="bottom"/>
            <w:hideMark/>
          </w:tcPr>
          <w:p w14:paraId="669BF228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0.47</w:t>
            </w:r>
          </w:p>
        </w:tc>
        <w:tc>
          <w:tcPr>
            <w:tcW w:w="480" w:type="dxa"/>
            <w:noWrap/>
            <w:vAlign w:val="bottom"/>
            <w:hideMark/>
          </w:tcPr>
          <w:p w14:paraId="07A5D0C3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0.43</w:t>
            </w:r>
          </w:p>
        </w:tc>
        <w:tc>
          <w:tcPr>
            <w:tcW w:w="400" w:type="dxa"/>
            <w:noWrap/>
            <w:vAlign w:val="bottom"/>
            <w:hideMark/>
          </w:tcPr>
          <w:p w14:paraId="7F466F5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0.39</w:t>
            </w:r>
          </w:p>
        </w:tc>
        <w:tc>
          <w:tcPr>
            <w:tcW w:w="400" w:type="dxa"/>
            <w:noWrap/>
            <w:vAlign w:val="bottom"/>
            <w:hideMark/>
          </w:tcPr>
          <w:p w14:paraId="4C2AB77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0.35</w:t>
            </w:r>
          </w:p>
        </w:tc>
        <w:tc>
          <w:tcPr>
            <w:tcW w:w="400" w:type="dxa"/>
            <w:noWrap/>
            <w:vAlign w:val="bottom"/>
            <w:hideMark/>
          </w:tcPr>
          <w:p w14:paraId="1DCD667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0.31</w:t>
            </w:r>
          </w:p>
        </w:tc>
        <w:tc>
          <w:tcPr>
            <w:tcW w:w="400" w:type="dxa"/>
            <w:noWrap/>
            <w:vAlign w:val="bottom"/>
            <w:hideMark/>
          </w:tcPr>
          <w:p w14:paraId="6BE09DF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0.30</w:t>
            </w:r>
          </w:p>
        </w:tc>
        <w:tc>
          <w:tcPr>
            <w:tcW w:w="400" w:type="dxa"/>
            <w:noWrap/>
            <w:vAlign w:val="bottom"/>
            <w:hideMark/>
          </w:tcPr>
          <w:p w14:paraId="231942E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0.29</w:t>
            </w:r>
          </w:p>
        </w:tc>
        <w:tc>
          <w:tcPr>
            <w:tcW w:w="400" w:type="dxa"/>
            <w:noWrap/>
            <w:vAlign w:val="bottom"/>
            <w:hideMark/>
          </w:tcPr>
          <w:p w14:paraId="1B27A1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0.28</w:t>
            </w:r>
          </w:p>
        </w:tc>
        <w:tc>
          <w:tcPr>
            <w:tcW w:w="400" w:type="dxa"/>
            <w:noWrap/>
            <w:vAlign w:val="bottom"/>
            <w:hideMark/>
          </w:tcPr>
          <w:p w14:paraId="5A69D8A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29AA302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0.26</w:t>
            </w:r>
          </w:p>
        </w:tc>
        <w:tc>
          <w:tcPr>
            <w:tcW w:w="400" w:type="dxa"/>
            <w:noWrap/>
            <w:vAlign w:val="bottom"/>
            <w:hideMark/>
          </w:tcPr>
          <w:p w14:paraId="010610B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0.25</w:t>
            </w:r>
          </w:p>
        </w:tc>
        <w:tc>
          <w:tcPr>
            <w:tcW w:w="400" w:type="dxa"/>
            <w:noWrap/>
            <w:vAlign w:val="bottom"/>
            <w:hideMark/>
          </w:tcPr>
          <w:p w14:paraId="60BB764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0.25</w:t>
            </w:r>
          </w:p>
        </w:tc>
        <w:tc>
          <w:tcPr>
            <w:tcW w:w="400" w:type="dxa"/>
            <w:noWrap/>
            <w:vAlign w:val="bottom"/>
            <w:hideMark/>
          </w:tcPr>
          <w:p w14:paraId="12B52DB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  <w:tc>
          <w:tcPr>
            <w:tcW w:w="400" w:type="dxa"/>
            <w:noWrap/>
            <w:vAlign w:val="bottom"/>
            <w:hideMark/>
          </w:tcPr>
          <w:p w14:paraId="4BA7224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0.23</w:t>
            </w:r>
          </w:p>
        </w:tc>
        <w:tc>
          <w:tcPr>
            <w:tcW w:w="400" w:type="dxa"/>
            <w:noWrap/>
            <w:vAlign w:val="bottom"/>
            <w:hideMark/>
          </w:tcPr>
          <w:p w14:paraId="65DA564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0.23</w:t>
            </w:r>
          </w:p>
        </w:tc>
        <w:tc>
          <w:tcPr>
            <w:tcW w:w="400" w:type="dxa"/>
            <w:noWrap/>
            <w:vAlign w:val="bottom"/>
            <w:hideMark/>
          </w:tcPr>
          <w:p w14:paraId="042DD2B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40" w:type="dxa"/>
            <w:noWrap/>
            <w:vAlign w:val="bottom"/>
            <w:hideMark/>
          </w:tcPr>
          <w:p w14:paraId="6CFA85C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0.21</w:t>
            </w:r>
          </w:p>
        </w:tc>
        <w:tc>
          <w:tcPr>
            <w:tcW w:w="400" w:type="dxa"/>
            <w:noWrap/>
            <w:vAlign w:val="bottom"/>
            <w:hideMark/>
          </w:tcPr>
          <w:p w14:paraId="61EB43C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0.21</w:t>
            </w:r>
          </w:p>
        </w:tc>
        <w:tc>
          <w:tcPr>
            <w:tcW w:w="400" w:type="dxa"/>
            <w:noWrap/>
            <w:vAlign w:val="bottom"/>
            <w:hideMark/>
          </w:tcPr>
          <w:p w14:paraId="1994793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  <w:tc>
          <w:tcPr>
            <w:tcW w:w="400" w:type="dxa"/>
            <w:noWrap/>
            <w:vAlign w:val="bottom"/>
            <w:hideMark/>
          </w:tcPr>
          <w:p w14:paraId="6FFB353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0.19</w:t>
            </w:r>
          </w:p>
        </w:tc>
        <w:tc>
          <w:tcPr>
            <w:tcW w:w="400" w:type="dxa"/>
            <w:noWrap/>
            <w:vAlign w:val="bottom"/>
            <w:hideMark/>
          </w:tcPr>
          <w:p w14:paraId="1335004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0.19</w:t>
            </w:r>
          </w:p>
        </w:tc>
        <w:tc>
          <w:tcPr>
            <w:tcW w:w="460" w:type="dxa"/>
            <w:noWrap/>
            <w:vAlign w:val="bottom"/>
            <w:hideMark/>
          </w:tcPr>
          <w:p w14:paraId="73579AE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</w:tr>
      <w:tr w:rsidR="0048224E" w:rsidRPr="00707F6D" w14:paraId="1F402126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249E21ED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61883A32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8,000 to 9,999</w:t>
            </w:r>
          </w:p>
        </w:tc>
        <w:tc>
          <w:tcPr>
            <w:tcW w:w="560" w:type="dxa"/>
            <w:noWrap/>
            <w:vAlign w:val="bottom"/>
            <w:hideMark/>
          </w:tcPr>
          <w:p w14:paraId="422D6A61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0.72</w:t>
            </w:r>
          </w:p>
        </w:tc>
        <w:tc>
          <w:tcPr>
            <w:tcW w:w="560" w:type="dxa"/>
            <w:noWrap/>
            <w:vAlign w:val="bottom"/>
            <w:hideMark/>
          </w:tcPr>
          <w:p w14:paraId="6356D963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0.70</w:t>
            </w:r>
          </w:p>
        </w:tc>
        <w:tc>
          <w:tcPr>
            <w:tcW w:w="480" w:type="dxa"/>
            <w:noWrap/>
            <w:vAlign w:val="bottom"/>
            <w:hideMark/>
          </w:tcPr>
          <w:p w14:paraId="15DE961D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0.68</w:t>
            </w:r>
          </w:p>
        </w:tc>
        <w:tc>
          <w:tcPr>
            <w:tcW w:w="480" w:type="dxa"/>
            <w:noWrap/>
            <w:vAlign w:val="bottom"/>
            <w:hideMark/>
          </w:tcPr>
          <w:p w14:paraId="1731A6A3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0.63</w:t>
            </w:r>
          </w:p>
        </w:tc>
        <w:tc>
          <w:tcPr>
            <w:tcW w:w="480" w:type="dxa"/>
            <w:noWrap/>
            <w:vAlign w:val="bottom"/>
            <w:hideMark/>
          </w:tcPr>
          <w:p w14:paraId="66D2755B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0.59</w:t>
            </w:r>
          </w:p>
        </w:tc>
        <w:tc>
          <w:tcPr>
            <w:tcW w:w="480" w:type="dxa"/>
            <w:noWrap/>
            <w:vAlign w:val="bottom"/>
            <w:hideMark/>
          </w:tcPr>
          <w:p w14:paraId="32ED2277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0.55</w:t>
            </w:r>
          </w:p>
        </w:tc>
        <w:tc>
          <w:tcPr>
            <w:tcW w:w="480" w:type="dxa"/>
            <w:noWrap/>
            <w:vAlign w:val="bottom"/>
            <w:hideMark/>
          </w:tcPr>
          <w:p w14:paraId="4E4FF31D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0.50</w:t>
            </w:r>
          </w:p>
        </w:tc>
        <w:tc>
          <w:tcPr>
            <w:tcW w:w="480" w:type="dxa"/>
            <w:noWrap/>
            <w:vAlign w:val="bottom"/>
            <w:hideMark/>
          </w:tcPr>
          <w:p w14:paraId="6C2E8F1A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0.46</w:t>
            </w:r>
          </w:p>
        </w:tc>
        <w:tc>
          <w:tcPr>
            <w:tcW w:w="400" w:type="dxa"/>
            <w:noWrap/>
            <w:vAlign w:val="bottom"/>
            <w:hideMark/>
          </w:tcPr>
          <w:p w14:paraId="5134C40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0.42</w:t>
            </w:r>
          </w:p>
        </w:tc>
        <w:tc>
          <w:tcPr>
            <w:tcW w:w="400" w:type="dxa"/>
            <w:noWrap/>
            <w:vAlign w:val="bottom"/>
            <w:hideMark/>
          </w:tcPr>
          <w:p w14:paraId="7051AD8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0.37</w:t>
            </w:r>
          </w:p>
        </w:tc>
        <w:tc>
          <w:tcPr>
            <w:tcW w:w="400" w:type="dxa"/>
            <w:noWrap/>
            <w:vAlign w:val="bottom"/>
            <w:hideMark/>
          </w:tcPr>
          <w:p w14:paraId="087B754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0.33</w:t>
            </w:r>
          </w:p>
        </w:tc>
        <w:tc>
          <w:tcPr>
            <w:tcW w:w="400" w:type="dxa"/>
            <w:noWrap/>
            <w:vAlign w:val="bottom"/>
            <w:hideMark/>
          </w:tcPr>
          <w:p w14:paraId="034EFF3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noWrap/>
            <w:vAlign w:val="bottom"/>
            <w:hideMark/>
          </w:tcPr>
          <w:p w14:paraId="08A25D7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0.31</w:t>
            </w:r>
          </w:p>
        </w:tc>
        <w:tc>
          <w:tcPr>
            <w:tcW w:w="400" w:type="dxa"/>
            <w:noWrap/>
            <w:vAlign w:val="bottom"/>
            <w:hideMark/>
          </w:tcPr>
          <w:p w14:paraId="57E9633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0.30</w:t>
            </w:r>
          </w:p>
        </w:tc>
        <w:tc>
          <w:tcPr>
            <w:tcW w:w="400" w:type="dxa"/>
            <w:noWrap/>
            <w:vAlign w:val="bottom"/>
            <w:hideMark/>
          </w:tcPr>
          <w:p w14:paraId="2F8F5D6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0.29</w:t>
            </w:r>
          </w:p>
        </w:tc>
        <w:tc>
          <w:tcPr>
            <w:tcW w:w="400" w:type="dxa"/>
            <w:noWrap/>
            <w:vAlign w:val="bottom"/>
            <w:hideMark/>
          </w:tcPr>
          <w:p w14:paraId="29FE363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0.28</w:t>
            </w:r>
          </w:p>
        </w:tc>
        <w:tc>
          <w:tcPr>
            <w:tcW w:w="400" w:type="dxa"/>
            <w:noWrap/>
            <w:vAlign w:val="bottom"/>
            <w:hideMark/>
          </w:tcPr>
          <w:p w14:paraId="1871DB7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0.28</w:t>
            </w:r>
          </w:p>
        </w:tc>
        <w:tc>
          <w:tcPr>
            <w:tcW w:w="400" w:type="dxa"/>
            <w:noWrap/>
            <w:vAlign w:val="bottom"/>
            <w:hideMark/>
          </w:tcPr>
          <w:p w14:paraId="62FDC3D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3C4E035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0.26</w:t>
            </w:r>
          </w:p>
        </w:tc>
        <w:tc>
          <w:tcPr>
            <w:tcW w:w="400" w:type="dxa"/>
            <w:noWrap/>
            <w:vAlign w:val="bottom"/>
            <w:hideMark/>
          </w:tcPr>
          <w:p w14:paraId="17E3E9D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0.25</w:t>
            </w:r>
          </w:p>
        </w:tc>
        <w:tc>
          <w:tcPr>
            <w:tcW w:w="400" w:type="dxa"/>
            <w:noWrap/>
            <w:vAlign w:val="bottom"/>
            <w:hideMark/>
          </w:tcPr>
          <w:p w14:paraId="1D8EBBE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  <w:tc>
          <w:tcPr>
            <w:tcW w:w="400" w:type="dxa"/>
            <w:noWrap/>
            <w:vAlign w:val="bottom"/>
            <w:hideMark/>
          </w:tcPr>
          <w:p w14:paraId="07CAEB0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  <w:tc>
          <w:tcPr>
            <w:tcW w:w="440" w:type="dxa"/>
            <w:noWrap/>
            <w:vAlign w:val="bottom"/>
            <w:hideMark/>
          </w:tcPr>
          <w:p w14:paraId="0EA827A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0.23</w:t>
            </w:r>
          </w:p>
        </w:tc>
        <w:tc>
          <w:tcPr>
            <w:tcW w:w="400" w:type="dxa"/>
            <w:noWrap/>
            <w:vAlign w:val="bottom"/>
            <w:hideMark/>
          </w:tcPr>
          <w:p w14:paraId="64068BB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noWrap/>
            <w:vAlign w:val="bottom"/>
            <w:hideMark/>
          </w:tcPr>
          <w:p w14:paraId="6A2A8E9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noWrap/>
            <w:vAlign w:val="bottom"/>
            <w:hideMark/>
          </w:tcPr>
          <w:p w14:paraId="7DAE4AD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0.21</w:t>
            </w:r>
          </w:p>
        </w:tc>
        <w:tc>
          <w:tcPr>
            <w:tcW w:w="400" w:type="dxa"/>
            <w:noWrap/>
            <w:vAlign w:val="bottom"/>
            <w:hideMark/>
          </w:tcPr>
          <w:p w14:paraId="227B101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  <w:tc>
          <w:tcPr>
            <w:tcW w:w="460" w:type="dxa"/>
            <w:noWrap/>
            <w:vAlign w:val="bottom"/>
            <w:hideMark/>
          </w:tcPr>
          <w:p w14:paraId="6624724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</w:tr>
      <w:tr w:rsidR="0048224E" w:rsidRPr="00707F6D" w14:paraId="7578FC0B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7A447A1B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300D4CB4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10,000 to 11,999</w:t>
            </w:r>
          </w:p>
        </w:tc>
        <w:tc>
          <w:tcPr>
            <w:tcW w:w="560" w:type="dxa"/>
            <w:noWrap/>
            <w:vAlign w:val="bottom"/>
            <w:hideMark/>
          </w:tcPr>
          <w:p w14:paraId="094468A4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0.76</w:t>
            </w:r>
          </w:p>
        </w:tc>
        <w:tc>
          <w:tcPr>
            <w:tcW w:w="560" w:type="dxa"/>
            <w:noWrap/>
            <w:vAlign w:val="bottom"/>
            <w:hideMark/>
          </w:tcPr>
          <w:p w14:paraId="206F077D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0.74</w:t>
            </w:r>
          </w:p>
        </w:tc>
        <w:tc>
          <w:tcPr>
            <w:tcW w:w="480" w:type="dxa"/>
            <w:noWrap/>
            <w:vAlign w:val="bottom"/>
            <w:hideMark/>
          </w:tcPr>
          <w:p w14:paraId="5E7F0AD1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0.72</w:t>
            </w:r>
          </w:p>
        </w:tc>
        <w:tc>
          <w:tcPr>
            <w:tcW w:w="480" w:type="dxa"/>
            <w:noWrap/>
            <w:vAlign w:val="bottom"/>
            <w:hideMark/>
          </w:tcPr>
          <w:p w14:paraId="4ACEEDE9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0.67</w:t>
            </w:r>
          </w:p>
        </w:tc>
        <w:tc>
          <w:tcPr>
            <w:tcW w:w="480" w:type="dxa"/>
            <w:noWrap/>
            <w:vAlign w:val="bottom"/>
            <w:hideMark/>
          </w:tcPr>
          <w:p w14:paraId="7F89D264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0.63</w:t>
            </w:r>
          </w:p>
        </w:tc>
        <w:tc>
          <w:tcPr>
            <w:tcW w:w="480" w:type="dxa"/>
            <w:noWrap/>
            <w:vAlign w:val="bottom"/>
            <w:hideMark/>
          </w:tcPr>
          <w:p w14:paraId="655942DB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0.58</w:t>
            </w:r>
          </w:p>
        </w:tc>
        <w:tc>
          <w:tcPr>
            <w:tcW w:w="480" w:type="dxa"/>
            <w:noWrap/>
            <w:vAlign w:val="bottom"/>
            <w:hideMark/>
          </w:tcPr>
          <w:p w14:paraId="2C66C791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0.53</w:t>
            </w:r>
          </w:p>
        </w:tc>
        <w:tc>
          <w:tcPr>
            <w:tcW w:w="480" w:type="dxa"/>
            <w:noWrap/>
            <w:vAlign w:val="bottom"/>
            <w:hideMark/>
          </w:tcPr>
          <w:p w14:paraId="7E02D0C0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0.49</w:t>
            </w:r>
          </w:p>
        </w:tc>
        <w:tc>
          <w:tcPr>
            <w:tcW w:w="400" w:type="dxa"/>
            <w:noWrap/>
            <w:vAlign w:val="bottom"/>
            <w:hideMark/>
          </w:tcPr>
          <w:p w14:paraId="4D0F561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0.44</w:t>
            </w:r>
          </w:p>
        </w:tc>
        <w:tc>
          <w:tcPr>
            <w:tcW w:w="400" w:type="dxa"/>
            <w:noWrap/>
            <w:vAlign w:val="bottom"/>
            <w:hideMark/>
          </w:tcPr>
          <w:p w14:paraId="6067032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0.40</w:t>
            </w:r>
          </w:p>
        </w:tc>
        <w:tc>
          <w:tcPr>
            <w:tcW w:w="400" w:type="dxa"/>
            <w:noWrap/>
            <w:vAlign w:val="bottom"/>
            <w:hideMark/>
          </w:tcPr>
          <w:p w14:paraId="6AEFE11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0.35</w:t>
            </w:r>
          </w:p>
        </w:tc>
        <w:tc>
          <w:tcPr>
            <w:tcW w:w="400" w:type="dxa"/>
            <w:noWrap/>
            <w:vAlign w:val="bottom"/>
            <w:hideMark/>
          </w:tcPr>
          <w:p w14:paraId="0F9B93A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0.34</w:t>
            </w:r>
          </w:p>
        </w:tc>
        <w:tc>
          <w:tcPr>
            <w:tcW w:w="400" w:type="dxa"/>
            <w:noWrap/>
            <w:vAlign w:val="bottom"/>
            <w:hideMark/>
          </w:tcPr>
          <w:p w14:paraId="5E7CA5E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0.33</w:t>
            </w:r>
          </w:p>
        </w:tc>
        <w:tc>
          <w:tcPr>
            <w:tcW w:w="400" w:type="dxa"/>
            <w:noWrap/>
            <w:vAlign w:val="bottom"/>
            <w:hideMark/>
          </w:tcPr>
          <w:p w14:paraId="6EF5F4F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noWrap/>
            <w:vAlign w:val="bottom"/>
            <w:hideMark/>
          </w:tcPr>
          <w:p w14:paraId="6CC2DA2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0.31</w:t>
            </w:r>
          </w:p>
        </w:tc>
        <w:tc>
          <w:tcPr>
            <w:tcW w:w="400" w:type="dxa"/>
            <w:noWrap/>
            <w:vAlign w:val="bottom"/>
            <w:hideMark/>
          </w:tcPr>
          <w:p w14:paraId="0A38F0B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0.30</w:t>
            </w:r>
          </w:p>
        </w:tc>
        <w:tc>
          <w:tcPr>
            <w:tcW w:w="400" w:type="dxa"/>
            <w:noWrap/>
            <w:vAlign w:val="bottom"/>
            <w:hideMark/>
          </w:tcPr>
          <w:p w14:paraId="4576E2B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0.29</w:t>
            </w:r>
          </w:p>
        </w:tc>
        <w:tc>
          <w:tcPr>
            <w:tcW w:w="400" w:type="dxa"/>
            <w:noWrap/>
            <w:vAlign w:val="bottom"/>
            <w:hideMark/>
          </w:tcPr>
          <w:p w14:paraId="7CE4383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0.28</w:t>
            </w:r>
          </w:p>
        </w:tc>
        <w:tc>
          <w:tcPr>
            <w:tcW w:w="400" w:type="dxa"/>
            <w:noWrap/>
            <w:vAlign w:val="bottom"/>
            <w:hideMark/>
          </w:tcPr>
          <w:p w14:paraId="5A4E20A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0.28</w:t>
            </w:r>
          </w:p>
        </w:tc>
        <w:tc>
          <w:tcPr>
            <w:tcW w:w="400" w:type="dxa"/>
            <w:noWrap/>
            <w:vAlign w:val="bottom"/>
            <w:hideMark/>
          </w:tcPr>
          <w:p w14:paraId="02476BD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0900709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0.26</w:t>
            </w:r>
          </w:p>
        </w:tc>
        <w:tc>
          <w:tcPr>
            <w:tcW w:w="400" w:type="dxa"/>
            <w:noWrap/>
            <w:vAlign w:val="bottom"/>
            <w:hideMark/>
          </w:tcPr>
          <w:p w14:paraId="70EC431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0.25</w:t>
            </w:r>
          </w:p>
        </w:tc>
        <w:tc>
          <w:tcPr>
            <w:tcW w:w="440" w:type="dxa"/>
            <w:noWrap/>
            <w:vAlign w:val="bottom"/>
            <w:hideMark/>
          </w:tcPr>
          <w:p w14:paraId="32D7ED2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  <w:tc>
          <w:tcPr>
            <w:tcW w:w="400" w:type="dxa"/>
            <w:noWrap/>
            <w:vAlign w:val="bottom"/>
            <w:hideMark/>
          </w:tcPr>
          <w:p w14:paraId="20B2715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  <w:tc>
          <w:tcPr>
            <w:tcW w:w="400" w:type="dxa"/>
            <w:noWrap/>
            <w:vAlign w:val="bottom"/>
            <w:hideMark/>
          </w:tcPr>
          <w:p w14:paraId="78B33E4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0.23</w:t>
            </w:r>
          </w:p>
        </w:tc>
        <w:tc>
          <w:tcPr>
            <w:tcW w:w="400" w:type="dxa"/>
            <w:noWrap/>
            <w:vAlign w:val="bottom"/>
            <w:hideMark/>
          </w:tcPr>
          <w:p w14:paraId="0F69B0B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noWrap/>
            <w:vAlign w:val="bottom"/>
            <w:hideMark/>
          </w:tcPr>
          <w:p w14:paraId="64AD44D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60" w:type="dxa"/>
            <w:noWrap/>
            <w:vAlign w:val="bottom"/>
            <w:hideMark/>
          </w:tcPr>
          <w:p w14:paraId="6637605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0.21</w:t>
            </w:r>
          </w:p>
        </w:tc>
      </w:tr>
      <w:tr w:rsidR="0048224E" w:rsidRPr="00707F6D" w14:paraId="3E6099C5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3D6A228A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2BBBDB61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12,000 to 13,999</w:t>
            </w:r>
          </w:p>
        </w:tc>
        <w:tc>
          <w:tcPr>
            <w:tcW w:w="560" w:type="dxa"/>
            <w:noWrap/>
            <w:vAlign w:val="bottom"/>
            <w:hideMark/>
          </w:tcPr>
          <w:p w14:paraId="60DBEA82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0.80</w:t>
            </w:r>
          </w:p>
        </w:tc>
        <w:tc>
          <w:tcPr>
            <w:tcW w:w="560" w:type="dxa"/>
            <w:noWrap/>
            <w:vAlign w:val="bottom"/>
            <w:hideMark/>
          </w:tcPr>
          <w:p w14:paraId="6FC067FF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0.78</w:t>
            </w:r>
          </w:p>
        </w:tc>
        <w:tc>
          <w:tcPr>
            <w:tcW w:w="480" w:type="dxa"/>
            <w:noWrap/>
            <w:vAlign w:val="bottom"/>
            <w:hideMark/>
          </w:tcPr>
          <w:p w14:paraId="43629B9F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0.75</w:t>
            </w:r>
          </w:p>
        </w:tc>
        <w:tc>
          <w:tcPr>
            <w:tcW w:w="480" w:type="dxa"/>
            <w:noWrap/>
            <w:vAlign w:val="bottom"/>
            <w:hideMark/>
          </w:tcPr>
          <w:p w14:paraId="38F8F183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0.71</w:t>
            </w:r>
          </w:p>
        </w:tc>
        <w:tc>
          <w:tcPr>
            <w:tcW w:w="480" w:type="dxa"/>
            <w:noWrap/>
            <w:vAlign w:val="bottom"/>
            <w:hideMark/>
          </w:tcPr>
          <w:p w14:paraId="415604C2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0.66</w:t>
            </w:r>
          </w:p>
        </w:tc>
        <w:tc>
          <w:tcPr>
            <w:tcW w:w="480" w:type="dxa"/>
            <w:noWrap/>
            <w:vAlign w:val="bottom"/>
            <w:hideMark/>
          </w:tcPr>
          <w:p w14:paraId="1C015BF9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0.61</w:t>
            </w:r>
          </w:p>
        </w:tc>
        <w:tc>
          <w:tcPr>
            <w:tcW w:w="480" w:type="dxa"/>
            <w:noWrap/>
            <w:vAlign w:val="bottom"/>
            <w:hideMark/>
          </w:tcPr>
          <w:p w14:paraId="7B321C98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0.56</w:t>
            </w:r>
          </w:p>
        </w:tc>
        <w:tc>
          <w:tcPr>
            <w:tcW w:w="480" w:type="dxa"/>
            <w:noWrap/>
            <w:vAlign w:val="bottom"/>
            <w:hideMark/>
          </w:tcPr>
          <w:p w14:paraId="4C7FFBD0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0.51</w:t>
            </w:r>
          </w:p>
        </w:tc>
        <w:tc>
          <w:tcPr>
            <w:tcW w:w="400" w:type="dxa"/>
            <w:noWrap/>
            <w:vAlign w:val="bottom"/>
            <w:hideMark/>
          </w:tcPr>
          <w:p w14:paraId="64EC397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0.47</w:t>
            </w:r>
          </w:p>
        </w:tc>
        <w:tc>
          <w:tcPr>
            <w:tcW w:w="400" w:type="dxa"/>
            <w:noWrap/>
            <w:vAlign w:val="bottom"/>
            <w:hideMark/>
          </w:tcPr>
          <w:p w14:paraId="55669C4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0.42</w:t>
            </w:r>
          </w:p>
        </w:tc>
        <w:tc>
          <w:tcPr>
            <w:tcW w:w="400" w:type="dxa"/>
            <w:noWrap/>
            <w:vAlign w:val="bottom"/>
            <w:hideMark/>
          </w:tcPr>
          <w:p w14:paraId="5C86DD4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0.37</w:t>
            </w:r>
          </w:p>
        </w:tc>
        <w:tc>
          <w:tcPr>
            <w:tcW w:w="400" w:type="dxa"/>
            <w:noWrap/>
            <w:vAlign w:val="bottom"/>
            <w:hideMark/>
          </w:tcPr>
          <w:p w14:paraId="3CE5076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noWrap/>
            <w:vAlign w:val="bottom"/>
            <w:hideMark/>
          </w:tcPr>
          <w:p w14:paraId="3959BCE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0.35</w:t>
            </w:r>
          </w:p>
        </w:tc>
        <w:tc>
          <w:tcPr>
            <w:tcW w:w="400" w:type="dxa"/>
            <w:noWrap/>
            <w:vAlign w:val="bottom"/>
            <w:hideMark/>
          </w:tcPr>
          <w:p w14:paraId="42AFE20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0.34</w:t>
            </w:r>
          </w:p>
        </w:tc>
        <w:tc>
          <w:tcPr>
            <w:tcW w:w="400" w:type="dxa"/>
            <w:noWrap/>
            <w:vAlign w:val="bottom"/>
            <w:hideMark/>
          </w:tcPr>
          <w:p w14:paraId="707DE0C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0.33</w:t>
            </w:r>
          </w:p>
        </w:tc>
        <w:tc>
          <w:tcPr>
            <w:tcW w:w="400" w:type="dxa"/>
            <w:noWrap/>
            <w:vAlign w:val="bottom"/>
            <w:hideMark/>
          </w:tcPr>
          <w:p w14:paraId="282631A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noWrap/>
            <w:vAlign w:val="bottom"/>
            <w:hideMark/>
          </w:tcPr>
          <w:p w14:paraId="5C4AAB7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0.31</w:t>
            </w:r>
          </w:p>
        </w:tc>
        <w:tc>
          <w:tcPr>
            <w:tcW w:w="400" w:type="dxa"/>
            <w:noWrap/>
            <w:vAlign w:val="bottom"/>
            <w:hideMark/>
          </w:tcPr>
          <w:p w14:paraId="37A0634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0.30</w:t>
            </w:r>
          </w:p>
        </w:tc>
        <w:tc>
          <w:tcPr>
            <w:tcW w:w="400" w:type="dxa"/>
            <w:noWrap/>
            <w:vAlign w:val="bottom"/>
            <w:hideMark/>
          </w:tcPr>
          <w:p w14:paraId="1F0E328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0.29</w:t>
            </w:r>
          </w:p>
        </w:tc>
        <w:tc>
          <w:tcPr>
            <w:tcW w:w="400" w:type="dxa"/>
            <w:noWrap/>
            <w:vAlign w:val="bottom"/>
            <w:hideMark/>
          </w:tcPr>
          <w:p w14:paraId="7EB434C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0.28</w:t>
            </w:r>
          </w:p>
        </w:tc>
        <w:tc>
          <w:tcPr>
            <w:tcW w:w="400" w:type="dxa"/>
            <w:noWrap/>
            <w:vAlign w:val="bottom"/>
            <w:hideMark/>
          </w:tcPr>
          <w:p w14:paraId="625AE10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5376F4A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0.26</w:t>
            </w:r>
          </w:p>
        </w:tc>
        <w:tc>
          <w:tcPr>
            <w:tcW w:w="440" w:type="dxa"/>
            <w:noWrap/>
            <w:vAlign w:val="bottom"/>
            <w:hideMark/>
          </w:tcPr>
          <w:p w14:paraId="159465D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0.26</w:t>
            </w:r>
          </w:p>
        </w:tc>
        <w:tc>
          <w:tcPr>
            <w:tcW w:w="400" w:type="dxa"/>
            <w:noWrap/>
            <w:vAlign w:val="bottom"/>
            <w:hideMark/>
          </w:tcPr>
          <w:p w14:paraId="791495C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0.25</w:t>
            </w:r>
          </w:p>
        </w:tc>
        <w:tc>
          <w:tcPr>
            <w:tcW w:w="400" w:type="dxa"/>
            <w:noWrap/>
            <w:vAlign w:val="bottom"/>
            <w:hideMark/>
          </w:tcPr>
          <w:p w14:paraId="25C363A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  <w:tc>
          <w:tcPr>
            <w:tcW w:w="400" w:type="dxa"/>
            <w:noWrap/>
            <w:vAlign w:val="bottom"/>
            <w:hideMark/>
          </w:tcPr>
          <w:p w14:paraId="53D33F3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0.23</w:t>
            </w:r>
          </w:p>
        </w:tc>
        <w:tc>
          <w:tcPr>
            <w:tcW w:w="400" w:type="dxa"/>
            <w:noWrap/>
            <w:vAlign w:val="bottom"/>
            <w:hideMark/>
          </w:tcPr>
          <w:p w14:paraId="6A2CB4E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0.23</w:t>
            </w:r>
          </w:p>
        </w:tc>
        <w:tc>
          <w:tcPr>
            <w:tcW w:w="460" w:type="dxa"/>
            <w:noWrap/>
            <w:vAlign w:val="bottom"/>
            <w:hideMark/>
          </w:tcPr>
          <w:p w14:paraId="5025349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</w:tr>
      <w:tr w:rsidR="0048224E" w:rsidRPr="00707F6D" w14:paraId="247C00C0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1AF7E486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3306A6DF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14,000 to 15,999</w:t>
            </w:r>
          </w:p>
        </w:tc>
        <w:tc>
          <w:tcPr>
            <w:tcW w:w="560" w:type="dxa"/>
            <w:noWrap/>
            <w:vAlign w:val="bottom"/>
            <w:hideMark/>
          </w:tcPr>
          <w:p w14:paraId="213C89B6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0.84</w:t>
            </w:r>
          </w:p>
        </w:tc>
        <w:tc>
          <w:tcPr>
            <w:tcW w:w="560" w:type="dxa"/>
            <w:noWrap/>
            <w:vAlign w:val="bottom"/>
            <w:hideMark/>
          </w:tcPr>
          <w:p w14:paraId="2A7BD6A6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0.81</w:t>
            </w:r>
          </w:p>
        </w:tc>
        <w:tc>
          <w:tcPr>
            <w:tcW w:w="480" w:type="dxa"/>
            <w:noWrap/>
            <w:vAlign w:val="bottom"/>
            <w:hideMark/>
          </w:tcPr>
          <w:p w14:paraId="6BE65560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0.79</w:t>
            </w:r>
          </w:p>
        </w:tc>
        <w:tc>
          <w:tcPr>
            <w:tcW w:w="480" w:type="dxa"/>
            <w:noWrap/>
            <w:vAlign w:val="bottom"/>
            <w:hideMark/>
          </w:tcPr>
          <w:p w14:paraId="7E66311E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0.74</w:t>
            </w:r>
          </w:p>
        </w:tc>
        <w:tc>
          <w:tcPr>
            <w:tcW w:w="480" w:type="dxa"/>
            <w:noWrap/>
            <w:vAlign w:val="bottom"/>
            <w:hideMark/>
          </w:tcPr>
          <w:p w14:paraId="317745CF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0.69</w:t>
            </w:r>
          </w:p>
        </w:tc>
        <w:tc>
          <w:tcPr>
            <w:tcW w:w="480" w:type="dxa"/>
            <w:noWrap/>
            <w:vAlign w:val="bottom"/>
            <w:hideMark/>
          </w:tcPr>
          <w:p w14:paraId="47BDDE0E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0.64</w:t>
            </w:r>
          </w:p>
        </w:tc>
        <w:tc>
          <w:tcPr>
            <w:tcW w:w="480" w:type="dxa"/>
            <w:noWrap/>
            <w:vAlign w:val="bottom"/>
            <w:hideMark/>
          </w:tcPr>
          <w:p w14:paraId="59FCA057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0.59</w:t>
            </w:r>
          </w:p>
        </w:tc>
        <w:tc>
          <w:tcPr>
            <w:tcW w:w="480" w:type="dxa"/>
            <w:noWrap/>
            <w:vAlign w:val="bottom"/>
            <w:hideMark/>
          </w:tcPr>
          <w:p w14:paraId="4BA020F7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0.54</w:t>
            </w:r>
          </w:p>
        </w:tc>
        <w:tc>
          <w:tcPr>
            <w:tcW w:w="400" w:type="dxa"/>
            <w:noWrap/>
            <w:vAlign w:val="bottom"/>
            <w:hideMark/>
          </w:tcPr>
          <w:p w14:paraId="591D8B2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0.49</w:t>
            </w:r>
          </w:p>
        </w:tc>
        <w:tc>
          <w:tcPr>
            <w:tcW w:w="400" w:type="dxa"/>
            <w:noWrap/>
            <w:vAlign w:val="bottom"/>
            <w:hideMark/>
          </w:tcPr>
          <w:p w14:paraId="5D6F644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0.44</w:t>
            </w:r>
          </w:p>
        </w:tc>
        <w:tc>
          <w:tcPr>
            <w:tcW w:w="400" w:type="dxa"/>
            <w:noWrap/>
            <w:vAlign w:val="bottom"/>
            <w:hideMark/>
          </w:tcPr>
          <w:p w14:paraId="1567CCB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0.39</w:t>
            </w:r>
          </w:p>
        </w:tc>
        <w:tc>
          <w:tcPr>
            <w:tcW w:w="400" w:type="dxa"/>
            <w:noWrap/>
            <w:vAlign w:val="bottom"/>
            <w:hideMark/>
          </w:tcPr>
          <w:p w14:paraId="4A25742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0.37</w:t>
            </w:r>
          </w:p>
        </w:tc>
        <w:tc>
          <w:tcPr>
            <w:tcW w:w="400" w:type="dxa"/>
            <w:noWrap/>
            <w:vAlign w:val="bottom"/>
            <w:hideMark/>
          </w:tcPr>
          <w:p w14:paraId="19E5D6A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noWrap/>
            <w:vAlign w:val="bottom"/>
            <w:hideMark/>
          </w:tcPr>
          <w:p w14:paraId="2169BB3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0.35</w:t>
            </w:r>
          </w:p>
        </w:tc>
        <w:tc>
          <w:tcPr>
            <w:tcW w:w="400" w:type="dxa"/>
            <w:noWrap/>
            <w:vAlign w:val="bottom"/>
            <w:hideMark/>
          </w:tcPr>
          <w:p w14:paraId="7040C7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0.34</w:t>
            </w:r>
          </w:p>
        </w:tc>
        <w:tc>
          <w:tcPr>
            <w:tcW w:w="400" w:type="dxa"/>
            <w:noWrap/>
            <w:vAlign w:val="bottom"/>
            <w:hideMark/>
          </w:tcPr>
          <w:p w14:paraId="0030CB7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0.33</w:t>
            </w:r>
          </w:p>
        </w:tc>
        <w:tc>
          <w:tcPr>
            <w:tcW w:w="400" w:type="dxa"/>
            <w:noWrap/>
            <w:vAlign w:val="bottom"/>
            <w:hideMark/>
          </w:tcPr>
          <w:p w14:paraId="6AFA66B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noWrap/>
            <w:vAlign w:val="bottom"/>
            <w:hideMark/>
          </w:tcPr>
          <w:p w14:paraId="2343C6E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0.31</w:t>
            </w:r>
          </w:p>
        </w:tc>
        <w:tc>
          <w:tcPr>
            <w:tcW w:w="400" w:type="dxa"/>
            <w:noWrap/>
            <w:vAlign w:val="bottom"/>
            <w:hideMark/>
          </w:tcPr>
          <w:p w14:paraId="7A31C81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0.30</w:t>
            </w:r>
          </w:p>
        </w:tc>
        <w:tc>
          <w:tcPr>
            <w:tcW w:w="400" w:type="dxa"/>
            <w:noWrap/>
            <w:vAlign w:val="bottom"/>
            <w:hideMark/>
          </w:tcPr>
          <w:p w14:paraId="62D6A54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0.29</w:t>
            </w:r>
          </w:p>
        </w:tc>
        <w:tc>
          <w:tcPr>
            <w:tcW w:w="400" w:type="dxa"/>
            <w:noWrap/>
            <w:vAlign w:val="bottom"/>
            <w:hideMark/>
          </w:tcPr>
          <w:p w14:paraId="5F8E626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0.28</w:t>
            </w:r>
          </w:p>
        </w:tc>
        <w:tc>
          <w:tcPr>
            <w:tcW w:w="400" w:type="dxa"/>
            <w:noWrap/>
            <w:vAlign w:val="bottom"/>
            <w:hideMark/>
          </w:tcPr>
          <w:p w14:paraId="74615D8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0.28</w:t>
            </w:r>
          </w:p>
        </w:tc>
        <w:tc>
          <w:tcPr>
            <w:tcW w:w="440" w:type="dxa"/>
            <w:noWrap/>
            <w:vAlign w:val="bottom"/>
            <w:hideMark/>
          </w:tcPr>
          <w:p w14:paraId="564D337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6ABD5EE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0.26</w:t>
            </w:r>
          </w:p>
        </w:tc>
        <w:tc>
          <w:tcPr>
            <w:tcW w:w="400" w:type="dxa"/>
            <w:noWrap/>
            <w:vAlign w:val="bottom"/>
            <w:hideMark/>
          </w:tcPr>
          <w:p w14:paraId="7DEFE1D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0.25</w:t>
            </w:r>
          </w:p>
        </w:tc>
        <w:tc>
          <w:tcPr>
            <w:tcW w:w="400" w:type="dxa"/>
            <w:noWrap/>
            <w:vAlign w:val="bottom"/>
            <w:hideMark/>
          </w:tcPr>
          <w:p w14:paraId="76B71DD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  <w:tc>
          <w:tcPr>
            <w:tcW w:w="400" w:type="dxa"/>
            <w:noWrap/>
            <w:vAlign w:val="bottom"/>
            <w:hideMark/>
          </w:tcPr>
          <w:p w14:paraId="69FF9D6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  <w:tc>
          <w:tcPr>
            <w:tcW w:w="460" w:type="dxa"/>
            <w:noWrap/>
            <w:vAlign w:val="bottom"/>
            <w:hideMark/>
          </w:tcPr>
          <w:p w14:paraId="0E45BD4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0.23</w:t>
            </w:r>
          </w:p>
        </w:tc>
      </w:tr>
      <w:tr w:rsidR="0048224E" w:rsidRPr="00707F6D" w14:paraId="60F2955F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44358E0E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559793CA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16,000 to 17,999</w:t>
            </w:r>
          </w:p>
        </w:tc>
        <w:tc>
          <w:tcPr>
            <w:tcW w:w="560" w:type="dxa"/>
            <w:noWrap/>
            <w:vAlign w:val="bottom"/>
            <w:hideMark/>
          </w:tcPr>
          <w:p w14:paraId="330D8B05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0.87</w:t>
            </w:r>
          </w:p>
        </w:tc>
        <w:tc>
          <w:tcPr>
            <w:tcW w:w="560" w:type="dxa"/>
            <w:noWrap/>
            <w:vAlign w:val="bottom"/>
            <w:hideMark/>
          </w:tcPr>
          <w:p w14:paraId="299B021B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0.84</w:t>
            </w:r>
          </w:p>
        </w:tc>
        <w:tc>
          <w:tcPr>
            <w:tcW w:w="480" w:type="dxa"/>
            <w:noWrap/>
            <w:vAlign w:val="bottom"/>
            <w:hideMark/>
          </w:tcPr>
          <w:p w14:paraId="3AAC7DA1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0.82</w:t>
            </w:r>
          </w:p>
        </w:tc>
        <w:tc>
          <w:tcPr>
            <w:tcW w:w="480" w:type="dxa"/>
            <w:noWrap/>
            <w:vAlign w:val="bottom"/>
            <w:hideMark/>
          </w:tcPr>
          <w:p w14:paraId="065C6FB2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0.77</w:t>
            </w:r>
          </w:p>
        </w:tc>
        <w:tc>
          <w:tcPr>
            <w:tcW w:w="480" w:type="dxa"/>
            <w:noWrap/>
            <w:vAlign w:val="bottom"/>
            <w:hideMark/>
          </w:tcPr>
          <w:p w14:paraId="2335A9DA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0.71</w:t>
            </w:r>
          </w:p>
        </w:tc>
        <w:tc>
          <w:tcPr>
            <w:tcW w:w="480" w:type="dxa"/>
            <w:noWrap/>
            <w:vAlign w:val="bottom"/>
            <w:hideMark/>
          </w:tcPr>
          <w:p w14:paraId="5CC1CDC9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0.66</w:t>
            </w:r>
          </w:p>
        </w:tc>
        <w:tc>
          <w:tcPr>
            <w:tcW w:w="480" w:type="dxa"/>
            <w:noWrap/>
            <w:vAlign w:val="bottom"/>
            <w:hideMark/>
          </w:tcPr>
          <w:p w14:paraId="12007DB3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0.61</w:t>
            </w:r>
          </w:p>
        </w:tc>
        <w:tc>
          <w:tcPr>
            <w:tcW w:w="480" w:type="dxa"/>
            <w:noWrap/>
            <w:vAlign w:val="bottom"/>
            <w:hideMark/>
          </w:tcPr>
          <w:p w14:paraId="37E30229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0.56</w:t>
            </w:r>
          </w:p>
        </w:tc>
        <w:tc>
          <w:tcPr>
            <w:tcW w:w="400" w:type="dxa"/>
            <w:noWrap/>
            <w:vAlign w:val="bottom"/>
            <w:hideMark/>
          </w:tcPr>
          <w:p w14:paraId="1AD6B95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0.50</w:t>
            </w:r>
          </w:p>
        </w:tc>
        <w:tc>
          <w:tcPr>
            <w:tcW w:w="400" w:type="dxa"/>
            <w:noWrap/>
            <w:vAlign w:val="bottom"/>
            <w:hideMark/>
          </w:tcPr>
          <w:p w14:paraId="3A90D4E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0.45</w:t>
            </w:r>
          </w:p>
        </w:tc>
        <w:tc>
          <w:tcPr>
            <w:tcW w:w="400" w:type="dxa"/>
            <w:noWrap/>
            <w:vAlign w:val="bottom"/>
            <w:hideMark/>
          </w:tcPr>
          <w:p w14:paraId="6145B39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0.40</w:t>
            </w:r>
          </w:p>
        </w:tc>
        <w:tc>
          <w:tcPr>
            <w:tcW w:w="400" w:type="dxa"/>
            <w:noWrap/>
            <w:vAlign w:val="bottom"/>
            <w:hideMark/>
          </w:tcPr>
          <w:p w14:paraId="4A0838E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0.39</w:t>
            </w:r>
          </w:p>
        </w:tc>
        <w:tc>
          <w:tcPr>
            <w:tcW w:w="400" w:type="dxa"/>
            <w:noWrap/>
            <w:vAlign w:val="bottom"/>
            <w:hideMark/>
          </w:tcPr>
          <w:p w14:paraId="387B7F2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0.38</w:t>
            </w:r>
          </w:p>
        </w:tc>
        <w:tc>
          <w:tcPr>
            <w:tcW w:w="400" w:type="dxa"/>
            <w:noWrap/>
            <w:vAlign w:val="bottom"/>
            <w:hideMark/>
          </w:tcPr>
          <w:p w14:paraId="74C9224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0.37</w:t>
            </w:r>
          </w:p>
        </w:tc>
        <w:tc>
          <w:tcPr>
            <w:tcW w:w="400" w:type="dxa"/>
            <w:noWrap/>
            <w:vAlign w:val="bottom"/>
            <w:hideMark/>
          </w:tcPr>
          <w:p w14:paraId="6335D3D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0.35</w:t>
            </w:r>
          </w:p>
        </w:tc>
        <w:tc>
          <w:tcPr>
            <w:tcW w:w="400" w:type="dxa"/>
            <w:noWrap/>
            <w:vAlign w:val="bottom"/>
            <w:hideMark/>
          </w:tcPr>
          <w:p w14:paraId="230CC04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0.34</w:t>
            </w:r>
          </w:p>
        </w:tc>
        <w:tc>
          <w:tcPr>
            <w:tcW w:w="400" w:type="dxa"/>
            <w:noWrap/>
            <w:vAlign w:val="bottom"/>
            <w:hideMark/>
          </w:tcPr>
          <w:p w14:paraId="3B39A0E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0.33</w:t>
            </w:r>
          </w:p>
        </w:tc>
        <w:tc>
          <w:tcPr>
            <w:tcW w:w="400" w:type="dxa"/>
            <w:noWrap/>
            <w:vAlign w:val="bottom"/>
            <w:hideMark/>
          </w:tcPr>
          <w:p w14:paraId="2CDEF62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noWrap/>
            <w:vAlign w:val="bottom"/>
            <w:hideMark/>
          </w:tcPr>
          <w:p w14:paraId="00969C3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0.31</w:t>
            </w:r>
          </w:p>
        </w:tc>
        <w:tc>
          <w:tcPr>
            <w:tcW w:w="400" w:type="dxa"/>
            <w:noWrap/>
            <w:vAlign w:val="bottom"/>
            <w:hideMark/>
          </w:tcPr>
          <w:p w14:paraId="2CF31C6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0.30</w:t>
            </w:r>
          </w:p>
        </w:tc>
        <w:tc>
          <w:tcPr>
            <w:tcW w:w="400" w:type="dxa"/>
            <w:noWrap/>
            <w:vAlign w:val="bottom"/>
            <w:hideMark/>
          </w:tcPr>
          <w:p w14:paraId="059681E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0.30</w:t>
            </w:r>
          </w:p>
        </w:tc>
        <w:tc>
          <w:tcPr>
            <w:tcW w:w="400" w:type="dxa"/>
            <w:noWrap/>
            <w:vAlign w:val="bottom"/>
            <w:hideMark/>
          </w:tcPr>
          <w:p w14:paraId="7A01528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0.29</w:t>
            </w:r>
          </w:p>
        </w:tc>
        <w:tc>
          <w:tcPr>
            <w:tcW w:w="440" w:type="dxa"/>
            <w:noWrap/>
            <w:vAlign w:val="bottom"/>
            <w:hideMark/>
          </w:tcPr>
          <w:p w14:paraId="1FC775D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0.28</w:t>
            </w:r>
          </w:p>
        </w:tc>
        <w:tc>
          <w:tcPr>
            <w:tcW w:w="400" w:type="dxa"/>
            <w:noWrap/>
            <w:vAlign w:val="bottom"/>
            <w:hideMark/>
          </w:tcPr>
          <w:p w14:paraId="4201BB1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5772207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0.26</w:t>
            </w:r>
          </w:p>
        </w:tc>
        <w:tc>
          <w:tcPr>
            <w:tcW w:w="400" w:type="dxa"/>
            <w:noWrap/>
            <w:vAlign w:val="bottom"/>
            <w:hideMark/>
          </w:tcPr>
          <w:p w14:paraId="505546C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0.25</w:t>
            </w:r>
          </w:p>
        </w:tc>
        <w:tc>
          <w:tcPr>
            <w:tcW w:w="400" w:type="dxa"/>
            <w:noWrap/>
            <w:vAlign w:val="bottom"/>
            <w:hideMark/>
          </w:tcPr>
          <w:p w14:paraId="72894BA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0.25</w:t>
            </w:r>
          </w:p>
        </w:tc>
        <w:tc>
          <w:tcPr>
            <w:tcW w:w="460" w:type="dxa"/>
            <w:noWrap/>
            <w:vAlign w:val="bottom"/>
            <w:hideMark/>
          </w:tcPr>
          <w:p w14:paraId="1828668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</w:tr>
      <w:tr w:rsidR="0048224E" w:rsidRPr="00707F6D" w14:paraId="73F41043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5559442A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5C98D340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18,000 to 19,999</w:t>
            </w:r>
          </w:p>
        </w:tc>
        <w:tc>
          <w:tcPr>
            <w:tcW w:w="560" w:type="dxa"/>
            <w:noWrap/>
            <w:vAlign w:val="bottom"/>
            <w:hideMark/>
          </w:tcPr>
          <w:p w14:paraId="6DED2FD7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0.90</w:t>
            </w:r>
          </w:p>
        </w:tc>
        <w:tc>
          <w:tcPr>
            <w:tcW w:w="560" w:type="dxa"/>
            <w:noWrap/>
            <w:vAlign w:val="bottom"/>
            <w:hideMark/>
          </w:tcPr>
          <w:p w14:paraId="3F513308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0.87</w:t>
            </w:r>
          </w:p>
        </w:tc>
        <w:tc>
          <w:tcPr>
            <w:tcW w:w="480" w:type="dxa"/>
            <w:noWrap/>
            <w:vAlign w:val="bottom"/>
            <w:hideMark/>
          </w:tcPr>
          <w:p w14:paraId="291F9159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0.84</w:t>
            </w:r>
          </w:p>
        </w:tc>
        <w:tc>
          <w:tcPr>
            <w:tcW w:w="480" w:type="dxa"/>
            <w:noWrap/>
            <w:vAlign w:val="bottom"/>
            <w:hideMark/>
          </w:tcPr>
          <w:p w14:paraId="3B17DC33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0.79</w:t>
            </w:r>
          </w:p>
        </w:tc>
        <w:tc>
          <w:tcPr>
            <w:tcW w:w="480" w:type="dxa"/>
            <w:noWrap/>
            <w:vAlign w:val="bottom"/>
            <w:hideMark/>
          </w:tcPr>
          <w:p w14:paraId="1D675457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0.74</w:t>
            </w:r>
          </w:p>
        </w:tc>
        <w:tc>
          <w:tcPr>
            <w:tcW w:w="480" w:type="dxa"/>
            <w:noWrap/>
            <w:vAlign w:val="bottom"/>
            <w:hideMark/>
          </w:tcPr>
          <w:p w14:paraId="201B4FD8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0.68</w:t>
            </w:r>
          </w:p>
        </w:tc>
        <w:tc>
          <w:tcPr>
            <w:tcW w:w="480" w:type="dxa"/>
            <w:noWrap/>
            <w:vAlign w:val="bottom"/>
            <w:hideMark/>
          </w:tcPr>
          <w:p w14:paraId="52D2DAD3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0.63</w:t>
            </w:r>
          </w:p>
        </w:tc>
        <w:tc>
          <w:tcPr>
            <w:tcW w:w="480" w:type="dxa"/>
            <w:noWrap/>
            <w:vAlign w:val="bottom"/>
            <w:hideMark/>
          </w:tcPr>
          <w:p w14:paraId="7E21A3D2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0.58</w:t>
            </w:r>
          </w:p>
        </w:tc>
        <w:tc>
          <w:tcPr>
            <w:tcW w:w="400" w:type="dxa"/>
            <w:noWrap/>
            <w:vAlign w:val="bottom"/>
            <w:hideMark/>
          </w:tcPr>
          <w:p w14:paraId="6B96A0F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0.52</w:t>
            </w:r>
          </w:p>
        </w:tc>
        <w:tc>
          <w:tcPr>
            <w:tcW w:w="400" w:type="dxa"/>
            <w:noWrap/>
            <w:vAlign w:val="bottom"/>
            <w:hideMark/>
          </w:tcPr>
          <w:p w14:paraId="0CA99F9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0.47</w:t>
            </w:r>
          </w:p>
        </w:tc>
        <w:tc>
          <w:tcPr>
            <w:tcW w:w="400" w:type="dxa"/>
            <w:noWrap/>
            <w:vAlign w:val="bottom"/>
            <w:hideMark/>
          </w:tcPr>
          <w:p w14:paraId="625CFDF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noWrap/>
            <w:vAlign w:val="bottom"/>
            <w:hideMark/>
          </w:tcPr>
          <w:p w14:paraId="24879B7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0.40</w:t>
            </w:r>
          </w:p>
        </w:tc>
        <w:tc>
          <w:tcPr>
            <w:tcW w:w="400" w:type="dxa"/>
            <w:noWrap/>
            <w:vAlign w:val="bottom"/>
            <w:hideMark/>
          </w:tcPr>
          <w:p w14:paraId="0164CB1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0.39</w:t>
            </w:r>
          </w:p>
        </w:tc>
        <w:tc>
          <w:tcPr>
            <w:tcW w:w="400" w:type="dxa"/>
            <w:noWrap/>
            <w:vAlign w:val="bottom"/>
            <w:hideMark/>
          </w:tcPr>
          <w:p w14:paraId="12CF686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0.38</w:t>
            </w:r>
          </w:p>
        </w:tc>
        <w:tc>
          <w:tcPr>
            <w:tcW w:w="400" w:type="dxa"/>
            <w:noWrap/>
            <w:vAlign w:val="bottom"/>
            <w:hideMark/>
          </w:tcPr>
          <w:p w14:paraId="39E407D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0.37</w:t>
            </w:r>
          </w:p>
        </w:tc>
        <w:tc>
          <w:tcPr>
            <w:tcW w:w="400" w:type="dxa"/>
            <w:noWrap/>
            <w:vAlign w:val="bottom"/>
            <w:hideMark/>
          </w:tcPr>
          <w:p w14:paraId="7C0E783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noWrap/>
            <w:vAlign w:val="bottom"/>
            <w:hideMark/>
          </w:tcPr>
          <w:p w14:paraId="5226F71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0.34</w:t>
            </w:r>
          </w:p>
        </w:tc>
        <w:tc>
          <w:tcPr>
            <w:tcW w:w="400" w:type="dxa"/>
            <w:noWrap/>
            <w:vAlign w:val="bottom"/>
            <w:hideMark/>
          </w:tcPr>
          <w:p w14:paraId="3BE1821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0.33</w:t>
            </w:r>
          </w:p>
        </w:tc>
        <w:tc>
          <w:tcPr>
            <w:tcW w:w="400" w:type="dxa"/>
            <w:noWrap/>
            <w:vAlign w:val="bottom"/>
            <w:hideMark/>
          </w:tcPr>
          <w:p w14:paraId="5549C08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noWrap/>
            <w:vAlign w:val="bottom"/>
            <w:hideMark/>
          </w:tcPr>
          <w:p w14:paraId="096B7F5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0.31</w:t>
            </w:r>
          </w:p>
        </w:tc>
        <w:tc>
          <w:tcPr>
            <w:tcW w:w="400" w:type="dxa"/>
            <w:noWrap/>
            <w:vAlign w:val="bottom"/>
            <w:hideMark/>
          </w:tcPr>
          <w:p w14:paraId="7C00077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0.30</w:t>
            </w:r>
          </w:p>
        </w:tc>
        <w:tc>
          <w:tcPr>
            <w:tcW w:w="400" w:type="dxa"/>
            <w:noWrap/>
            <w:vAlign w:val="bottom"/>
            <w:hideMark/>
          </w:tcPr>
          <w:p w14:paraId="282B2D2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0.30</w:t>
            </w:r>
          </w:p>
        </w:tc>
        <w:tc>
          <w:tcPr>
            <w:tcW w:w="440" w:type="dxa"/>
            <w:noWrap/>
            <w:vAlign w:val="bottom"/>
            <w:hideMark/>
          </w:tcPr>
          <w:p w14:paraId="1B712C8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0.29</w:t>
            </w:r>
          </w:p>
        </w:tc>
        <w:tc>
          <w:tcPr>
            <w:tcW w:w="400" w:type="dxa"/>
            <w:noWrap/>
            <w:vAlign w:val="bottom"/>
            <w:hideMark/>
          </w:tcPr>
          <w:p w14:paraId="5FC629A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0.28</w:t>
            </w:r>
          </w:p>
        </w:tc>
        <w:tc>
          <w:tcPr>
            <w:tcW w:w="400" w:type="dxa"/>
            <w:noWrap/>
            <w:vAlign w:val="bottom"/>
            <w:hideMark/>
          </w:tcPr>
          <w:p w14:paraId="5039F4F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5A77922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0.26</w:t>
            </w:r>
          </w:p>
        </w:tc>
        <w:tc>
          <w:tcPr>
            <w:tcW w:w="400" w:type="dxa"/>
            <w:noWrap/>
            <w:vAlign w:val="bottom"/>
            <w:hideMark/>
          </w:tcPr>
          <w:p w14:paraId="382DD32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0.25</w:t>
            </w:r>
          </w:p>
        </w:tc>
        <w:tc>
          <w:tcPr>
            <w:tcW w:w="460" w:type="dxa"/>
            <w:noWrap/>
            <w:vAlign w:val="bottom"/>
            <w:hideMark/>
          </w:tcPr>
          <w:p w14:paraId="51097C5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0.25</w:t>
            </w:r>
          </w:p>
        </w:tc>
      </w:tr>
      <w:tr w:rsidR="0048224E" w:rsidRPr="00707F6D" w14:paraId="50C4CD97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7520C170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04A9E37F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20,000 to 24,999</w:t>
            </w:r>
          </w:p>
        </w:tc>
        <w:tc>
          <w:tcPr>
            <w:tcW w:w="560" w:type="dxa"/>
            <w:noWrap/>
            <w:vAlign w:val="bottom"/>
            <w:hideMark/>
          </w:tcPr>
          <w:p w14:paraId="048931B8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0.94</w:t>
            </w:r>
          </w:p>
        </w:tc>
        <w:tc>
          <w:tcPr>
            <w:tcW w:w="560" w:type="dxa"/>
            <w:noWrap/>
            <w:vAlign w:val="bottom"/>
            <w:hideMark/>
          </w:tcPr>
          <w:p w14:paraId="1E450443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0.92</w:t>
            </w:r>
          </w:p>
        </w:tc>
        <w:tc>
          <w:tcPr>
            <w:tcW w:w="480" w:type="dxa"/>
            <w:noWrap/>
            <w:vAlign w:val="bottom"/>
            <w:hideMark/>
          </w:tcPr>
          <w:p w14:paraId="58C13C74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0.89</w:t>
            </w:r>
          </w:p>
        </w:tc>
        <w:tc>
          <w:tcPr>
            <w:tcW w:w="480" w:type="dxa"/>
            <w:noWrap/>
            <w:vAlign w:val="bottom"/>
            <w:hideMark/>
          </w:tcPr>
          <w:p w14:paraId="08391E3D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0.83</w:t>
            </w:r>
          </w:p>
        </w:tc>
        <w:tc>
          <w:tcPr>
            <w:tcW w:w="480" w:type="dxa"/>
            <w:noWrap/>
            <w:vAlign w:val="bottom"/>
            <w:hideMark/>
          </w:tcPr>
          <w:p w14:paraId="1249B373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0.77</w:t>
            </w:r>
          </w:p>
        </w:tc>
        <w:tc>
          <w:tcPr>
            <w:tcW w:w="480" w:type="dxa"/>
            <w:noWrap/>
            <w:vAlign w:val="bottom"/>
            <w:hideMark/>
          </w:tcPr>
          <w:p w14:paraId="3075F97A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0.72</w:t>
            </w:r>
          </w:p>
        </w:tc>
        <w:tc>
          <w:tcPr>
            <w:tcW w:w="480" w:type="dxa"/>
            <w:noWrap/>
            <w:vAlign w:val="bottom"/>
            <w:hideMark/>
          </w:tcPr>
          <w:p w14:paraId="38F087BA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0.66</w:t>
            </w:r>
          </w:p>
        </w:tc>
        <w:tc>
          <w:tcPr>
            <w:tcW w:w="480" w:type="dxa"/>
            <w:noWrap/>
            <w:vAlign w:val="bottom"/>
            <w:hideMark/>
          </w:tcPr>
          <w:p w14:paraId="7E93AC34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0.60</w:t>
            </w:r>
          </w:p>
        </w:tc>
        <w:tc>
          <w:tcPr>
            <w:tcW w:w="400" w:type="dxa"/>
            <w:noWrap/>
            <w:vAlign w:val="bottom"/>
            <w:hideMark/>
          </w:tcPr>
          <w:p w14:paraId="02424B9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0.55</w:t>
            </w:r>
          </w:p>
        </w:tc>
        <w:tc>
          <w:tcPr>
            <w:tcW w:w="400" w:type="dxa"/>
            <w:noWrap/>
            <w:vAlign w:val="bottom"/>
            <w:hideMark/>
          </w:tcPr>
          <w:p w14:paraId="445AADB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0.49</w:t>
            </w:r>
          </w:p>
        </w:tc>
        <w:tc>
          <w:tcPr>
            <w:tcW w:w="400" w:type="dxa"/>
            <w:noWrap/>
            <w:vAlign w:val="bottom"/>
            <w:hideMark/>
          </w:tcPr>
          <w:p w14:paraId="65C6C80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0.43</w:t>
            </w:r>
          </w:p>
        </w:tc>
        <w:tc>
          <w:tcPr>
            <w:tcW w:w="400" w:type="dxa"/>
            <w:noWrap/>
            <w:vAlign w:val="bottom"/>
            <w:hideMark/>
          </w:tcPr>
          <w:p w14:paraId="15F4AC2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0.42</w:t>
            </w:r>
          </w:p>
        </w:tc>
        <w:tc>
          <w:tcPr>
            <w:tcW w:w="400" w:type="dxa"/>
            <w:noWrap/>
            <w:vAlign w:val="bottom"/>
            <w:hideMark/>
          </w:tcPr>
          <w:p w14:paraId="667C43E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noWrap/>
            <w:vAlign w:val="bottom"/>
            <w:hideMark/>
          </w:tcPr>
          <w:p w14:paraId="4846E86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0.40</w:t>
            </w:r>
          </w:p>
        </w:tc>
        <w:tc>
          <w:tcPr>
            <w:tcW w:w="400" w:type="dxa"/>
            <w:noWrap/>
            <w:vAlign w:val="bottom"/>
            <w:hideMark/>
          </w:tcPr>
          <w:p w14:paraId="634EF40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0.38</w:t>
            </w:r>
          </w:p>
        </w:tc>
        <w:tc>
          <w:tcPr>
            <w:tcW w:w="400" w:type="dxa"/>
            <w:noWrap/>
            <w:vAlign w:val="bottom"/>
            <w:hideMark/>
          </w:tcPr>
          <w:p w14:paraId="66F3F83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0.37</w:t>
            </w:r>
          </w:p>
        </w:tc>
        <w:tc>
          <w:tcPr>
            <w:tcW w:w="400" w:type="dxa"/>
            <w:noWrap/>
            <w:vAlign w:val="bottom"/>
            <w:hideMark/>
          </w:tcPr>
          <w:p w14:paraId="38857F9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noWrap/>
            <w:vAlign w:val="bottom"/>
            <w:hideMark/>
          </w:tcPr>
          <w:p w14:paraId="747C8D2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0.35</w:t>
            </w:r>
          </w:p>
        </w:tc>
        <w:tc>
          <w:tcPr>
            <w:tcW w:w="400" w:type="dxa"/>
            <w:noWrap/>
            <w:vAlign w:val="bottom"/>
            <w:hideMark/>
          </w:tcPr>
          <w:p w14:paraId="693F43E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0.34</w:t>
            </w:r>
          </w:p>
        </w:tc>
        <w:tc>
          <w:tcPr>
            <w:tcW w:w="400" w:type="dxa"/>
            <w:noWrap/>
            <w:vAlign w:val="bottom"/>
            <w:hideMark/>
          </w:tcPr>
          <w:p w14:paraId="3B1D5DD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0.33</w:t>
            </w:r>
          </w:p>
        </w:tc>
        <w:tc>
          <w:tcPr>
            <w:tcW w:w="400" w:type="dxa"/>
            <w:noWrap/>
            <w:vAlign w:val="bottom"/>
            <w:hideMark/>
          </w:tcPr>
          <w:p w14:paraId="70A7032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noWrap/>
            <w:vAlign w:val="bottom"/>
            <w:hideMark/>
          </w:tcPr>
          <w:p w14:paraId="5230285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0.31</w:t>
            </w:r>
          </w:p>
        </w:tc>
        <w:tc>
          <w:tcPr>
            <w:tcW w:w="440" w:type="dxa"/>
            <w:noWrap/>
            <w:vAlign w:val="bottom"/>
            <w:hideMark/>
          </w:tcPr>
          <w:p w14:paraId="1C8938C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0.30</w:t>
            </w:r>
          </w:p>
        </w:tc>
        <w:tc>
          <w:tcPr>
            <w:tcW w:w="400" w:type="dxa"/>
            <w:noWrap/>
            <w:vAlign w:val="bottom"/>
            <w:hideMark/>
          </w:tcPr>
          <w:p w14:paraId="5752E3B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0.29</w:t>
            </w:r>
          </w:p>
        </w:tc>
        <w:tc>
          <w:tcPr>
            <w:tcW w:w="400" w:type="dxa"/>
            <w:noWrap/>
            <w:vAlign w:val="bottom"/>
            <w:hideMark/>
          </w:tcPr>
          <w:p w14:paraId="21F76FC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0.28</w:t>
            </w:r>
          </w:p>
        </w:tc>
        <w:tc>
          <w:tcPr>
            <w:tcW w:w="400" w:type="dxa"/>
            <w:noWrap/>
            <w:vAlign w:val="bottom"/>
            <w:hideMark/>
          </w:tcPr>
          <w:p w14:paraId="2C88D06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noWrap/>
            <w:vAlign w:val="bottom"/>
            <w:hideMark/>
          </w:tcPr>
          <w:p w14:paraId="17B003D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60" w:type="dxa"/>
            <w:noWrap/>
            <w:vAlign w:val="bottom"/>
            <w:hideMark/>
          </w:tcPr>
          <w:p w14:paraId="568F413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0.26</w:t>
            </w:r>
          </w:p>
        </w:tc>
      </w:tr>
      <w:tr w:rsidR="0048224E" w:rsidRPr="00707F6D" w14:paraId="3870A7EF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290FFD10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656C152B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25,000 to 29,999</w:t>
            </w:r>
          </w:p>
        </w:tc>
        <w:tc>
          <w:tcPr>
            <w:tcW w:w="560" w:type="dxa"/>
            <w:noWrap/>
            <w:vAlign w:val="bottom"/>
            <w:hideMark/>
          </w:tcPr>
          <w:p w14:paraId="7E7501F6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1.00</w:t>
            </w:r>
          </w:p>
        </w:tc>
        <w:tc>
          <w:tcPr>
            <w:tcW w:w="560" w:type="dxa"/>
            <w:noWrap/>
            <w:vAlign w:val="bottom"/>
            <w:hideMark/>
          </w:tcPr>
          <w:p w14:paraId="69D9376C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0.97</w:t>
            </w:r>
          </w:p>
        </w:tc>
        <w:tc>
          <w:tcPr>
            <w:tcW w:w="480" w:type="dxa"/>
            <w:noWrap/>
            <w:vAlign w:val="bottom"/>
            <w:hideMark/>
          </w:tcPr>
          <w:p w14:paraId="4D300A38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0.94</w:t>
            </w:r>
          </w:p>
        </w:tc>
        <w:tc>
          <w:tcPr>
            <w:tcW w:w="480" w:type="dxa"/>
            <w:noWrap/>
            <w:vAlign w:val="bottom"/>
            <w:hideMark/>
          </w:tcPr>
          <w:p w14:paraId="4704D3F8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0.88</w:t>
            </w:r>
          </w:p>
        </w:tc>
        <w:tc>
          <w:tcPr>
            <w:tcW w:w="480" w:type="dxa"/>
            <w:noWrap/>
            <w:vAlign w:val="bottom"/>
            <w:hideMark/>
          </w:tcPr>
          <w:p w14:paraId="1F44B1D4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0.82</w:t>
            </w:r>
          </w:p>
        </w:tc>
        <w:tc>
          <w:tcPr>
            <w:tcW w:w="480" w:type="dxa"/>
            <w:noWrap/>
            <w:vAlign w:val="bottom"/>
            <w:hideMark/>
          </w:tcPr>
          <w:p w14:paraId="2966D89A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0.76</w:t>
            </w:r>
          </w:p>
        </w:tc>
        <w:tc>
          <w:tcPr>
            <w:tcW w:w="480" w:type="dxa"/>
            <w:noWrap/>
            <w:vAlign w:val="bottom"/>
            <w:hideMark/>
          </w:tcPr>
          <w:p w14:paraId="69904377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0.70</w:t>
            </w:r>
          </w:p>
        </w:tc>
        <w:tc>
          <w:tcPr>
            <w:tcW w:w="480" w:type="dxa"/>
            <w:noWrap/>
            <w:vAlign w:val="bottom"/>
            <w:hideMark/>
          </w:tcPr>
          <w:p w14:paraId="5E791CEC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0.64</w:t>
            </w:r>
          </w:p>
        </w:tc>
        <w:tc>
          <w:tcPr>
            <w:tcW w:w="400" w:type="dxa"/>
            <w:noWrap/>
            <w:vAlign w:val="bottom"/>
            <w:hideMark/>
          </w:tcPr>
          <w:p w14:paraId="67576AC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0.58</w:t>
            </w:r>
          </w:p>
        </w:tc>
        <w:tc>
          <w:tcPr>
            <w:tcW w:w="400" w:type="dxa"/>
            <w:noWrap/>
            <w:vAlign w:val="bottom"/>
            <w:hideMark/>
          </w:tcPr>
          <w:p w14:paraId="1FA7C3A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0.52</w:t>
            </w:r>
          </w:p>
        </w:tc>
        <w:tc>
          <w:tcPr>
            <w:tcW w:w="400" w:type="dxa"/>
            <w:noWrap/>
            <w:vAlign w:val="bottom"/>
            <w:hideMark/>
          </w:tcPr>
          <w:p w14:paraId="0209F7C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0.46</w:t>
            </w:r>
          </w:p>
        </w:tc>
        <w:tc>
          <w:tcPr>
            <w:tcW w:w="400" w:type="dxa"/>
            <w:noWrap/>
            <w:vAlign w:val="bottom"/>
            <w:hideMark/>
          </w:tcPr>
          <w:p w14:paraId="537418F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0.45</w:t>
            </w:r>
          </w:p>
        </w:tc>
        <w:tc>
          <w:tcPr>
            <w:tcW w:w="400" w:type="dxa"/>
            <w:noWrap/>
            <w:vAlign w:val="bottom"/>
            <w:hideMark/>
          </w:tcPr>
          <w:p w14:paraId="27ED822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0.43</w:t>
            </w:r>
          </w:p>
        </w:tc>
        <w:tc>
          <w:tcPr>
            <w:tcW w:w="400" w:type="dxa"/>
            <w:noWrap/>
            <w:vAlign w:val="bottom"/>
            <w:hideMark/>
          </w:tcPr>
          <w:p w14:paraId="5DA6461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0.42</w:t>
            </w:r>
          </w:p>
        </w:tc>
        <w:tc>
          <w:tcPr>
            <w:tcW w:w="400" w:type="dxa"/>
            <w:noWrap/>
            <w:vAlign w:val="bottom"/>
            <w:hideMark/>
          </w:tcPr>
          <w:p w14:paraId="4EDCB8B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noWrap/>
            <w:vAlign w:val="bottom"/>
            <w:hideMark/>
          </w:tcPr>
          <w:p w14:paraId="04A78A8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0.40</w:t>
            </w:r>
          </w:p>
        </w:tc>
        <w:tc>
          <w:tcPr>
            <w:tcW w:w="400" w:type="dxa"/>
            <w:noWrap/>
            <w:vAlign w:val="bottom"/>
            <w:hideMark/>
          </w:tcPr>
          <w:p w14:paraId="2A79C6B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0.38</w:t>
            </w:r>
          </w:p>
        </w:tc>
        <w:tc>
          <w:tcPr>
            <w:tcW w:w="400" w:type="dxa"/>
            <w:noWrap/>
            <w:vAlign w:val="bottom"/>
            <w:hideMark/>
          </w:tcPr>
          <w:p w14:paraId="1CC92F6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0.37</w:t>
            </w:r>
          </w:p>
        </w:tc>
        <w:tc>
          <w:tcPr>
            <w:tcW w:w="400" w:type="dxa"/>
            <w:noWrap/>
            <w:vAlign w:val="bottom"/>
            <w:hideMark/>
          </w:tcPr>
          <w:p w14:paraId="6D2B47F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noWrap/>
            <w:vAlign w:val="bottom"/>
            <w:hideMark/>
          </w:tcPr>
          <w:p w14:paraId="3075DE7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0.35</w:t>
            </w:r>
          </w:p>
        </w:tc>
        <w:tc>
          <w:tcPr>
            <w:tcW w:w="400" w:type="dxa"/>
            <w:noWrap/>
            <w:vAlign w:val="bottom"/>
            <w:hideMark/>
          </w:tcPr>
          <w:p w14:paraId="34E4A3E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0.34</w:t>
            </w:r>
          </w:p>
        </w:tc>
        <w:tc>
          <w:tcPr>
            <w:tcW w:w="400" w:type="dxa"/>
            <w:noWrap/>
            <w:vAlign w:val="bottom"/>
            <w:hideMark/>
          </w:tcPr>
          <w:p w14:paraId="42705D2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0.33</w:t>
            </w:r>
          </w:p>
        </w:tc>
        <w:tc>
          <w:tcPr>
            <w:tcW w:w="440" w:type="dxa"/>
            <w:noWrap/>
            <w:vAlign w:val="bottom"/>
            <w:hideMark/>
          </w:tcPr>
          <w:p w14:paraId="6BB2C6F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noWrap/>
            <w:vAlign w:val="bottom"/>
            <w:hideMark/>
          </w:tcPr>
          <w:p w14:paraId="44888A4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0.31</w:t>
            </w:r>
          </w:p>
        </w:tc>
        <w:tc>
          <w:tcPr>
            <w:tcW w:w="400" w:type="dxa"/>
            <w:noWrap/>
            <w:vAlign w:val="bottom"/>
            <w:hideMark/>
          </w:tcPr>
          <w:p w14:paraId="452D089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0.30</w:t>
            </w:r>
          </w:p>
        </w:tc>
        <w:tc>
          <w:tcPr>
            <w:tcW w:w="400" w:type="dxa"/>
            <w:noWrap/>
            <w:vAlign w:val="bottom"/>
            <w:hideMark/>
          </w:tcPr>
          <w:p w14:paraId="6BAEE03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0.29</w:t>
            </w:r>
          </w:p>
        </w:tc>
        <w:tc>
          <w:tcPr>
            <w:tcW w:w="400" w:type="dxa"/>
            <w:noWrap/>
            <w:vAlign w:val="bottom"/>
            <w:hideMark/>
          </w:tcPr>
          <w:p w14:paraId="2EDD997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0.28</w:t>
            </w:r>
          </w:p>
        </w:tc>
        <w:tc>
          <w:tcPr>
            <w:tcW w:w="460" w:type="dxa"/>
            <w:noWrap/>
            <w:vAlign w:val="bottom"/>
            <w:hideMark/>
          </w:tcPr>
          <w:p w14:paraId="0656511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</w:tr>
      <w:tr w:rsidR="0048224E" w:rsidRPr="00707F6D" w14:paraId="00686310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54E73C7D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460857E2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30,000 to 34,999</w:t>
            </w:r>
          </w:p>
        </w:tc>
        <w:tc>
          <w:tcPr>
            <w:tcW w:w="560" w:type="dxa"/>
            <w:noWrap/>
            <w:vAlign w:val="bottom"/>
            <w:hideMark/>
          </w:tcPr>
          <w:p w14:paraId="49205616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1.08</w:t>
            </w:r>
          </w:p>
        </w:tc>
        <w:tc>
          <w:tcPr>
            <w:tcW w:w="560" w:type="dxa"/>
            <w:noWrap/>
            <w:vAlign w:val="bottom"/>
            <w:hideMark/>
          </w:tcPr>
          <w:p w14:paraId="789373CA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1.05</w:t>
            </w:r>
          </w:p>
        </w:tc>
        <w:tc>
          <w:tcPr>
            <w:tcW w:w="480" w:type="dxa"/>
            <w:noWrap/>
            <w:vAlign w:val="bottom"/>
            <w:hideMark/>
          </w:tcPr>
          <w:p w14:paraId="4BCDF881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1.02</w:t>
            </w:r>
          </w:p>
        </w:tc>
        <w:tc>
          <w:tcPr>
            <w:tcW w:w="480" w:type="dxa"/>
            <w:noWrap/>
            <w:vAlign w:val="bottom"/>
            <w:hideMark/>
          </w:tcPr>
          <w:p w14:paraId="37C34AE6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0.95</w:t>
            </w:r>
          </w:p>
        </w:tc>
        <w:tc>
          <w:tcPr>
            <w:tcW w:w="480" w:type="dxa"/>
            <w:noWrap/>
            <w:vAlign w:val="bottom"/>
            <w:hideMark/>
          </w:tcPr>
          <w:p w14:paraId="5A1D31D2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0.89</w:t>
            </w:r>
          </w:p>
        </w:tc>
        <w:tc>
          <w:tcPr>
            <w:tcW w:w="480" w:type="dxa"/>
            <w:noWrap/>
            <w:vAlign w:val="bottom"/>
            <w:hideMark/>
          </w:tcPr>
          <w:p w14:paraId="2D0D1E15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0.82</w:t>
            </w:r>
          </w:p>
        </w:tc>
        <w:tc>
          <w:tcPr>
            <w:tcW w:w="480" w:type="dxa"/>
            <w:noWrap/>
            <w:vAlign w:val="bottom"/>
            <w:hideMark/>
          </w:tcPr>
          <w:p w14:paraId="6B47C878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0.76</w:t>
            </w:r>
          </w:p>
        </w:tc>
        <w:tc>
          <w:tcPr>
            <w:tcW w:w="480" w:type="dxa"/>
            <w:noWrap/>
            <w:vAlign w:val="bottom"/>
            <w:hideMark/>
          </w:tcPr>
          <w:p w14:paraId="3BE29051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0.69</w:t>
            </w:r>
          </w:p>
        </w:tc>
        <w:tc>
          <w:tcPr>
            <w:tcW w:w="400" w:type="dxa"/>
            <w:noWrap/>
            <w:vAlign w:val="bottom"/>
            <w:hideMark/>
          </w:tcPr>
          <w:p w14:paraId="7DC73C7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0.63</w:t>
            </w:r>
          </w:p>
        </w:tc>
        <w:tc>
          <w:tcPr>
            <w:tcW w:w="400" w:type="dxa"/>
            <w:noWrap/>
            <w:vAlign w:val="bottom"/>
            <w:hideMark/>
          </w:tcPr>
          <w:p w14:paraId="5F68185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0.56</w:t>
            </w:r>
          </w:p>
        </w:tc>
        <w:tc>
          <w:tcPr>
            <w:tcW w:w="400" w:type="dxa"/>
            <w:noWrap/>
            <w:vAlign w:val="bottom"/>
            <w:hideMark/>
          </w:tcPr>
          <w:p w14:paraId="377AC3E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0.50</w:t>
            </w:r>
          </w:p>
        </w:tc>
        <w:tc>
          <w:tcPr>
            <w:tcW w:w="400" w:type="dxa"/>
            <w:noWrap/>
            <w:vAlign w:val="bottom"/>
            <w:hideMark/>
          </w:tcPr>
          <w:p w14:paraId="7BBA703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noWrap/>
            <w:vAlign w:val="bottom"/>
            <w:hideMark/>
          </w:tcPr>
          <w:p w14:paraId="3A71205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0.47</w:t>
            </w:r>
          </w:p>
        </w:tc>
        <w:tc>
          <w:tcPr>
            <w:tcW w:w="400" w:type="dxa"/>
            <w:noWrap/>
            <w:vAlign w:val="bottom"/>
            <w:hideMark/>
          </w:tcPr>
          <w:p w14:paraId="20F2826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0.45</w:t>
            </w:r>
          </w:p>
        </w:tc>
        <w:tc>
          <w:tcPr>
            <w:tcW w:w="400" w:type="dxa"/>
            <w:noWrap/>
            <w:vAlign w:val="bottom"/>
            <w:hideMark/>
          </w:tcPr>
          <w:p w14:paraId="12813FE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0.44</w:t>
            </w:r>
          </w:p>
        </w:tc>
        <w:tc>
          <w:tcPr>
            <w:tcW w:w="400" w:type="dxa"/>
            <w:noWrap/>
            <w:vAlign w:val="bottom"/>
            <w:hideMark/>
          </w:tcPr>
          <w:p w14:paraId="037D20E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0.43</w:t>
            </w:r>
          </w:p>
        </w:tc>
        <w:tc>
          <w:tcPr>
            <w:tcW w:w="400" w:type="dxa"/>
            <w:noWrap/>
            <w:vAlign w:val="bottom"/>
            <w:hideMark/>
          </w:tcPr>
          <w:p w14:paraId="726479F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noWrap/>
            <w:vAlign w:val="bottom"/>
            <w:hideMark/>
          </w:tcPr>
          <w:p w14:paraId="13A8B59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0.40</w:t>
            </w:r>
          </w:p>
        </w:tc>
        <w:tc>
          <w:tcPr>
            <w:tcW w:w="400" w:type="dxa"/>
            <w:noWrap/>
            <w:vAlign w:val="bottom"/>
            <w:hideMark/>
          </w:tcPr>
          <w:p w14:paraId="4A4BB4E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0.39</w:t>
            </w:r>
          </w:p>
        </w:tc>
        <w:tc>
          <w:tcPr>
            <w:tcW w:w="400" w:type="dxa"/>
            <w:noWrap/>
            <w:vAlign w:val="bottom"/>
            <w:hideMark/>
          </w:tcPr>
          <w:p w14:paraId="5568DC1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0.38</w:t>
            </w:r>
          </w:p>
        </w:tc>
        <w:tc>
          <w:tcPr>
            <w:tcW w:w="400" w:type="dxa"/>
            <w:noWrap/>
            <w:vAlign w:val="bottom"/>
            <w:hideMark/>
          </w:tcPr>
          <w:p w14:paraId="32D018B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0.37</w:t>
            </w:r>
          </w:p>
        </w:tc>
        <w:tc>
          <w:tcPr>
            <w:tcW w:w="400" w:type="dxa"/>
            <w:noWrap/>
            <w:vAlign w:val="bottom"/>
            <w:hideMark/>
          </w:tcPr>
          <w:p w14:paraId="74515E2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40" w:type="dxa"/>
            <w:noWrap/>
            <w:vAlign w:val="bottom"/>
            <w:hideMark/>
          </w:tcPr>
          <w:p w14:paraId="7095DC0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0.34</w:t>
            </w:r>
          </w:p>
        </w:tc>
        <w:tc>
          <w:tcPr>
            <w:tcW w:w="400" w:type="dxa"/>
            <w:noWrap/>
            <w:vAlign w:val="bottom"/>
            <w:hideMark/>
          </w:tcPr>
          <w:p w14:paraId="4027CF7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0.33</w:t>
            </w:r>
          </w:p>
        </w:tc>
        <w:tc>
          <w:tcPr>
            <w:tcW w:w="400" w:type="dxa"/>
            <w:noWrap/>
            <w:vAlign w:val="bottom"/>
            <w:hideMark/>
          </w:tcPr>
          <w:p w14:paraId="524FD67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noWrap/>
            <w:vAlign w:val="bottom"/>
            <w:hideMark/>
          </w:tcPr>
          <w:p w14:paraId="5BE4385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0.31</w:t>
            </w:r>
          </w:p>
        </w:tc>
        <w:tc>
          <w:tcPr>
            <w:tcW w:w="400" w:type="dxa"/>
            <w:noWrap/>
            <w:vAlign w:val="bottom"/>
            <w:hideMark/>
          </w:tcPr>
          <w:p w14:paraId="5D529E5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0.31</w:t>
            </w:r>
          </w:p>
        </w:tc>
        <w:tc>
          <w:tcPr>
            <w:tcW w:w="460" w:type="dxa"/>
            <w:noWrap/>
            <w:vAlign w:val="bottom"/>
            <w:hideMark/>
          </w:tcPr>
          <w:p w14:paraId="4591AB6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0.30</w:t>
            </w:r>
          </w:p>
        </w:tc>
      </w:tr>
      <w:tr w:rsidR="0048224E" w:rsidRPr="00707F6D" w14:paraId="4FD362BA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3FAD007B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6AF833D7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35,000 to 39,999</w:t>
            </w:r>
          </w:p>
        </w:tc>
        <w:tc>
          <w:tcPr>
            <w:tcW w:w="560" w:type="dxa"/>
            <w:noWrap/>
            <w:vAlign w:val="bottom"/>
            <w:hideMark/>
          </w:tcPr>
          <w:p w14:paraId="4EE9C06E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1.21</w:t>
            </w:r>
          </w:p>
        </w:tc>
        <w:tc>
          <w:tcPr>
            <w:tcW w:w="560" w:type="dxa"/>
            <w:noWrap/>
            <w:vAlign w:val="bottom"/>
            <w:hideMark/>
          </w:tcPr>
          <w:p w14:paraId="78882994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1.18</w:t>
            </w:r>
          </w:p>
        </w:tc>
        <w:tc>
          <w:tcPr>
            <w:tcW w:w="480" w:type="dxa"/>
            <w:noWrap/>
            <w:vAlign w:val="bottom"/>
            <w:hideMark/>
          </w:tcPr>
          <w:p w14:paraId="1AB00901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1.14</w:t>
            </w:r>
          </w:p>
        </w:tc>
        <w:tc>
          <w:tcPr>
            <w:tcW w:w="480" w:type="dxa"/>
            <w:noWrap/>
            <w:vAlign w:val="bottom"/>
            <w:hideMark/>
          </w:tcPr>
          <w:p w14:paraId="6E56371D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1.07</w:t>
            </w:r>
          </w:p>
        </w:tc>
        <w:tc>
          <w:tcPr>
            <w:tcW w:w="480" w:type="dxa"/>
            <w:noWrap/>
            <w:vAlign w:val="bottom"/>
            <w:hideMark/>
          </w:tcPr>
          <w:p w14:paraId="7C8D45DF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0.99</w:t>
            </w:r>
          </w:p>
        </w:tc>
        <w:tc>
          <w:tcPr>
            <w:tcW w:w="480" w:type="dxa"/>
            <w:noWrap/>
            <w:vAlign w:val="bottom"/>
            <w:hideMark/>
          </w:tcPr>
          <w:p w14:paraId="52BE8368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0.92</w:t>
            </w:r>
          </w:p>
        </w:tc>
        <w:tc>
          <w:tcPr>
            <w:tcW w:w="480" w:type="dxa"/>
            <w:noWrap/>
            <w:vAlign w:val="bottom"/>
            <w:hideMark/>
          </w:tcPr>
          <w:p w14:paraId="71C40F4F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0.85</w:t>
            </w:r>
          </w:p>
        </w:tc>
        <w:tc>
          <w:tcPr>
            <w:tcW w:w="480" w:type="dxa"/>
            <w:noWrap/>
            <w:vAlign w:val="bottom"/>
            <w:hideMark/>
          </w:tcPr>
          <w:p w14:paraId="098C446F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0.78</w:t>
            </w:r>
          </w:p>
        </w:tc>
        <w:tc>
          <w:tcPr>
            <w:tcW w:w="400" w:type="dxa"/>
            <w:noWrap/>
            <w:vAlign w:val="bottom"/>
            <w:hideMark/>
          </w:tcPr>
          <w:p w14:paraId="652A1E2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0.70</w:t>
            </w:r>
          </w:p>
        </w:tc>
        <w:tc>
          <w:tcPr>
            <w:tcW w:w="400" w:type="dxa"/>
            <w:noWrap/>
            <w:vAlign w:val="bottom"/>
            <w:hideMark/>
          </w:tcPr>
          <w:p w14:paraId="1BD4ABF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0.63</w:t>
            </w:r>
          </w:p>
        </w:tc>
        <w:tc>
          <w:tcPr>
            <w:tcW w:w="400" w:type="dxa"/>
            <w:noWrap/>
            <w:vAlign w:val="bottom"/>
            <w:hideMark/>
          </w:tcPr>
          <w:p w14:paraId="48D61A1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0.56</w:t>
            </w:r>
          </w:p>
        </w:tc>
        <w:tc>
          <w:tcPr>
            <w:tcW w:w="400" w:type="dxa"/>
            <w:noWrap/>
            <w:vAlign w:val="bottom"/>
            <w:hideMark/>
          </w:tcPr>
          <w:p w14:paraId="58B3CBC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0.54</w:t>
            </w:r>
          </w:p>
        </w:tc>
        <w:tc>
          <w:tcPr>
            <w:tcW w:w="400" w:type="dxa"/>
            <w:noWrap/>
            <w:vAlign w:val="bottom"/>
            <w:hideMark/>
          </w:tcPr>
          <w:p w14:paraId="049C9E6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0.53</w:t>
            </w:r>
          </w:p>
        </w:tc>
        <w:tc>
          <w:tcPr>
            <w:tcW w:w="400" w:type="dxa"/>
            <w:noWrap/>
            <w:vAlign w:val="bottom"/>
            <w:hideMark/>
          </w:tcPr>
          <w:p w14:paraId="0776AA5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0.51</w:t>
            </w:r>
          </w:p>
        </w:tc>
        <w:tc>
          <w:tcPr>
            <w:tcW w:w="400" w:type="dxa"/>
            <w:noWrap/>
            <w:vAlign w:val="bottom"/>
            <w:hideMark/>
          </w:tcPr>
          <w:p w14:paraId="6E71B74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0.49</w:t>
            </w:r>
          </w:p>
        </w:tc>
        <w:tc>
          <w:tcPr>
            <w:tcW w:w="400" w:type="dxa"/>
            <w:noWrap/>
            <w:vAlign w:val="bottom"/>
            <w:hideMark/>
          </w:tcPr>
          <w:p w14:paraId="1B90F94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noWrap/>
            <w:vAlign w:val="bottom"/>
            <w:hideMark/>
          </w:tcPr>
          <w:p w14:paraId="23B90F5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0.46</w:t>
            </w:r>
          </w:p>
        </w:tc>
        <w:tc>
          <w:tcPr>
            <w:tcW w:w="400" w:type="dxa"/>
            <w:noWrap/>
            <w:vAlign w:val="bottom"/>
            <w:hideMark/>
          </w:tcPr>
          <w:p w14:paraId="0D8F171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0.45</w:t>
            </w:r>
          </w:p>
        </w:tc>
        <w:tc>
          <w:tcPr>
            <w:tcW w:w="400" w:type="dxa"/>
            <w:noWrap/>
            <w:vAlign w:val="bottom"/>
            <w:hideMark/>
          </w:tcPr>
          <w:p w14:paraId="4575789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0.44</w:t>
            </w:r>
          </w:p>
        </w:tc>
        <w:tc>
          <w:tcPr>
            <w:tcW w:w="400" w:type="dxa"/>
            <w:noWrap/>
            <w:vAlign w:val="bottom"/>
            <w:hideMark/>
          </w:tcPr>
          <w:p w14:paraId="46A00B4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0.42</w:t>
            </w:r>
          </w:p>
        </w:tc>
        <w:tc>
          <w:tcPr>
            <w:tcW w:w="400" w:type="dxa"/>
            <w:noWrap/>
            <w:vAlign w:val="bottom"/>
            <w:hideMark/>
          </w:tcPr>
          <w:p w14:paraId="04DD752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noWrap/>
            <w:vAlign w:val="bottom"/>
            <w:hideMark/>
          </w:tcPr>
          <w:p w14:paraId="3EE3B1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0.40</w:t>
            </w:r>
          </w:p>
        </w:tc>
        <w:tc>
          <w:tcPr>
            <w:tcW w:w="440" w:type="dxa"/>
            <w:noWrap/>
            <w:vAlign w:val="bottom"/>
            <w:hideMark/>
          </w:tcPr>
          <w:p w14:paraId="401BA50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0.39</w:t>
            </w:r>
          </w:p>
        </w:tc>
        <w:tc>
          <w:tcPr>
            <w:tcW w:w="400" w:type="dxa"/>
            <w:noWrap/>
            <w:vAlign w:val="bottom"/>
            <w:hideMark/>
          </w:tcPr>
          <w:p w14:paraId="7F95E67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0.38</w:t>
            </w:r>
          </w:p>
        </w:tc>
        <w:tc>
          <w:tcPr>
            <w:tcW w:w="400" w:type="dxa"/>
            <w:noWrap/>
            <w:vAlign w:val="bottom"/>
            <w:hideMark/>
          </w:tcPr>
          <w:p w14:paraId="34B81C0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noWrap/>
            <w:vAlign w:val="bottom"/>
            <w:hideMark/>
          </w:tcPr>
          <w:p w14:paraId="16192C6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0.35</w:t>
            </w:r>
          </w:p>
        </w:tc>
        <w:tc>
          <w:tcPr>
            <w:tcW w:w="400" w:type="dxa"/>
            <w:noWrap/>
            <w:vAlign w:val="bottom"/>
            <w:hideMark/>
          </w:tcPr>
          <w:p w14:paraId="5EC9A47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0.34</w:t>
            </w:r>
          </w:p>
        </w:tc>
        <w:tc>
          <w:tcPr>
            <w:tcW w:w="460" w:type="dxa"/>
            <w:noWrap/>
            <w:vAlign w:val="bottom"/>
            <w:hideMark/>
          </w:tcPr>
          <w:p w14:paraId="78B8424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0.33</w:t>
            </w:r>
          </w:p>
        </w:tc>
      </w:tr>
      <w:tr w:rsidR="0048224E" w:rsidRPr="00707F6D" w14:paraId="06EE7B0F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7B7F579A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5F50AD93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40,000 to 44,999</w:t>
            </w:r>
          </w:p>
        </w:tc>
        <w:tc>
          <w:tcPr>
            <w:tcW w:w="560" w:type="dxa"/>
            <w:noWrap/>
            <w:vAlign w:val="bottom"/>
            <w:hideMark/>
          </w:tcPr>
          <w:p w14:paraId="351FB958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1.34</w:t>
            </w:r>
          </w:p>
        </w:tc>
        <w:tc>
          <w:tcPr>
            <w:tcW w:w="560" w:type="dxa"/>
            <w:noWrap/>
            <w:vAlign w:val="bottom"/>
            <w:hideMark/>
          </w:tcPr>
          <w:p w14:paraId="1D162FC0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1.30</w:t>
            </w:r>
          </w:p>
        </w:tc>
        <w:tc>
          <w:tcPr>
            <w:tcW w:w="480" w:type="dxa"/>
            <w:noWrap/>
            <w:vAlign w:val="bottom"/>
            <w:hideMark/>
          </w:tcPr>
          <w:p w14:paraId="773296DD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1.26</w:t>
            </w:r>
          </w:p>
        </w:tc>
        <w:tc>
          <w:tcPr>
            <w:tcW w:w="480" w:type="dxa"/>
            <w:noWrap/>
            <w:vAlign w:val="bottom"/>
            <w:hideMark/>
          </w:tcPr>
          <w:p w14:paraId="6AD28C60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1.18</w:t>
            </w:r>
          </w:p>
        </w:tc>
        <w:tc>
          <w:tcPr>
            <w:tcW w:w="480" w:type="dxa"/>
            <w:noWrap/>
            <w:vAlign w:val="bottom"/>
            <w:hideMark/>
          </w:tcPr>
          <w:p w14:paraId="2A6034E4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1.10</w:t>
            </w:r>
          </w:p>
        </w:tc>
        <w:tc>
          <w:tcPr>
            <w:tcW w:w="480" w:type="dxa"/>
            <w:noWrap/>
            <w:vAlign w:val="bottom"/>
            <w:hideMark/>
          </w:tcPr>
          <w:p w14:paraId="47D9C59A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1.02</w:t>
            </w:r>
          </w:p>
        </w:tc>
        <w:tc>
          <w:tcPr>
            <w:tcW w:w="480" w:type="dxa"/>
            <w:noWrap/>
            <w:vAlign w:val="bottom"/>
            <w:hideMark/>
          </w:tcPr>
          <w:p w14:paraId="087E7652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0.94</w:t>
            </w:r>
          </w:p>
        </w:tc>
        <w:tc>
          <w:tcPr>
            <w:tcW w:w="480" w:type="dxa"/>
            <w:noWrap/>
            <w:vAlign w:val="bottom"/>
            <w:hideMark/>
          </w:tcPr>
          <w:p w14:paraId="768DE54D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0.86</w:t>
            </w:r>
          </w:p>
        </w:tc>
        <w:tc>
          <w:tcPr>
            <w:tcW w:w="400" w:type="dxa"/>
            <w:noWrap/>
            <w:vAlign w:val="bottom"/>
            <w:hideMark/>
          </w:tcPr>
          <w:p w14:paraId="3CA2C00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0.78</w:t>
            </w:r>
          </w:p>
        </w:tc>
        <w:tc>
          <w:tcPr>
            <w:tcW w:w="400" w:type="dxa"/>
            <w:noWrap/>
            <w:vAlign w:val="bottom"/>
            <w:hideMark/>
          </w:tcPr>
          <w:p w14:paraId="4AAE569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0.70</w:t>
            </w:r>
          </w:p>
        </w:tc>
        <w:tc>
          <w:tcPr>
            <w:tcW w:w="400" w:type="dxa"/>
            <w:noWrap/>
            <w:vAlign w:val="bottom"/>
            <w:hideMark/>
          </w:tcPr>
          <w:p w14:paraId="1D3D9F1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0.62</w:t>
            </w:r>
          </w:p>
        </w:tc>
        <w:tc>
          <w:tcPr>
            <w:tcW w:w="400" w:type="dxa"/>
            <w:noWrap/>
            <w:vAlign w:val="bottom"/>
            <w:hideMark/>
          </w:tcPr>
          <w:p w14:paraId="600D68A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noWrap/>
            <w:vAlign w:val="bottom"/>
            <w:hideMark/>
          </w:tcPr>
          <w:p w14:paraId="7D74E86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0.58</w:t>
            </w:r>
          </w:p>
        </w:tc>
        <w:tc>
          <w:tcPr>
            <w:tcW w:w="400" w:type="dxa"/>
            <w:noWrap/>
            <w:vAlign w:val="bottom"/>
            <w:hideMark/>
          </w:tcPr>
          <w:p w14:paraId="0905469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0.56</w:t>
            </w:r>
          </w:p>
        </w:tc>
        <w:tc>
          <w:tcPr>
            <w:tcW w:w="400" w:type="dxa"/>
            <w:noWrap/>
            <w:vAlign w:val="bottom"/>
            <w:hideMark/>
          </w:tcPr>
          <w:p w14:paraId="2A71A9C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0.55</w:t>
            </w:r>
          </w:p>
        </w:tc>
        <w:tc>
          <w:tcPr>
            <w:tcW w:w="400" w:type="dxa"/>
            <w:noWrap/>
            <w:vAlign w:val="bottom"/>
            <w:hideMark/>
          </w:tcPr>
          <w:p w14:paraId="658A32F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0.53</w:t>
            </w:r>
          </w:p>
        </w:tc>
        <w:tc>
          <w:tcPr>
            <w:tcW w:w="400" w:type="dxa"/>
            <w:noWrap/>
            <w:vAlign w:val="bottom"/>
            <w:hideMark/>
          </w:tcPr>
          <w:p w14:paraId="01D2367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0.51</w:t>
            </w:r>
          </w:p>
        </w:tc>
        <w:tc>
          <w:tcPr>
            <w:tcW w:w="400" w:type="dxa"/>
            <w:noWrap/>
            <w:vAlign w:val="bottom"/>
            <w:hideMark/>
          </w:tcPr>
          <w:p w14:paraId="7880ACC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0.50</w:t>
            </w:r>
          </w:p>
        </w:tc>
        <w:tc>
          <w:tcPr>
            <w:tcW w:w="400" w:type="dxa"/>
            <w:noWrap/>
            <w:vAlign w:val="bottom"/>
            <w:hideMark/>
          </w:tcPr>
          <w:p w14:paraId="7B70381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noWrap/>
            <w:vAlign w:val="bottom"/>
            <w:hideMark/>
          </w:tcPr>
          <w:p w14:paraId="1B23A76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0.47</w:t>
            </w:r>
          </w:p>
        </w:tc>
        <w:tc>
          <w:tcPr>
            <w:tcW w:w="400" w:type="dxa"/>
            <w:noWrap/>
            <w:vAlign w:val="bottom"/>
            <w:hideMark/>
          </w:tcPr>
          <w:p w14:paraId="41D9584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0.46</w:t>
            </w:r>
          </w:p>
        </w:tc>
        <w:tc>
          <w:tcPr>
            <w:tcW w:w="400" w:type="dxa"/>
            <w:noWrap/>
            <w:vAlign w:val="bottom"/>
            <w:hideMark/>
          </w:tcPr>
          <w:p w14:paraId="4A1BA6E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0.44</w:t>
            </w:r>
          </w:p>
        </w:tc>
        <w:tc>
          <w:tcPr>
            <w:tcW w:w="440" w:type="dxa"/>
            <w:noWrap/>
            <w:vAlign w:val="bottom"/>
            <w:hideMark/>
          </w:tcPr>
          <w:p w14:paraId="21DEDE5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0.43</w:t>
            </w:r>
          </w:p>
        </w:tc>
        <w:tc>
          <w:tcPr>
            <w:tcW w:w="400" w:type="dxa"/>
            <w:noWrap/>
            <w:vAlign w:val="bottom"/>
            <w:hideMark/>
          </w:tcPr>
          <w:p w14:paraId="7E044AB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0.42</w:t>
            </w:r>
          </w:p>
        </w:tc>
        <w:tc>
          <w:tcPr>
            <w:tcW w:w="400" w:type="dxa"/>
            <w:noWrap/>
            <w:vAlign w:val="bottom"/>
            <w:hideMark/>
          </w:tcPr>
          <w:p w14:paraId="05B3B85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0.40</w:t>
            </w:r>
          </w:p>
        </w:tc>
        <w:tc>
          <w:tcPr>
            <w:tcW w:w="400" w:type="dxa"/>
            <w:noWrap/>
            <w:vAlign w:val="bottom"/>
            <w:hideMark/>
          </w:tcPr>
          <w:p w14:paraId="5AB36AF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0.39</w:t>
            </w:r>
          </w:p>
        </w:tc>
        <w:tc>
          <w:tcPr>
            <w:tcW w:w="400" w:type="dxa"/>
            <w:noWrap/>
            <w:vAlign w:val="bottom"/>
            <w:hideMark/>
          </w:tcPr>
          <w:p w14:paraId="301BA0F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0.38</w:t>
            </w:r>
          </w:p>
        </w:tc>
        <w:tc>
          <w:tcPr>
            <w:tcW w:w="460" w:type="dxa"/>
            <w:noWrap/>
            <w:vAlign w:val="bottom"/>
            <w:hideMark/>
          </w:tcPr>
          <w:p w14:paraId="2EFBA4D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0.37</w:t>
            </w:r>
          </w:p>
        </w:tc>
      </w:tr>
      <w:tr w:rsidR="0048224E" w:rsidRPr="00707F6D" w14:paraId="3DFECBDA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05F3AA78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6FDF8406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45,000 to 49,999</w:t>
            </w:r>
          </w:p>
        </w:tc>
        <w:tc>
          <w:tcPr>
            <w:tcW w:w="560" w:type="dxa"/>
            <w:noWrap/>
            <w:vAlign w:val="bottom"/>
            <w:hideMark/>
          </w:tcPr>
          <w:p w14:paraId="6CD8D07D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1.47</w:t>
            </w:r>
          </w:p>
        </w:tc>
        <w:tc>
          <w:tcPr>
            <w:tcW w:w="560" w:type="dxa"/>
            <w:noWrap/>
            <w:vAlign w:val="bottom"/>
            <w:hideMark/>
          </w:tcPr>
          <w:p w14:paraId="54C3446B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1.42</w:t>
            </w:r>
          </w:p>
        </w:tc>
        <w:tc>
          <w:tcPr>
            <w:tcW w:w="480" w:type="dxa"/>
            <w:noWrap/>
            <w:vAlign w:val="bottom"/>
            <w:hideMark/>
          </w:tcPr>
          <w:p w14:paraId="6224A432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1.38</w:t>
            </w:r>
          </w:p>
        </w:tc>
        <w:tc>
          <w:tcPr>
            <w:tcW w:w="480" w:type="dxa"/>
            <w:noWrap/>
            <w:vAlign w:val="bottom"/>
            <w:hideMark/>
          </w:tcPr>
          <w:p w14:paraId="32BBFE83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1.29</w:t>
            </w:r>
          </w:p>
        </w:tc>
        <w:tc>
          <w:tcPr>
            <w:tcW w:w="480" w:type="dxa"/>
            <w:noWrap/>
            <w:vAlign w:val="bottom"/>
            <w:hideMark/>
          </w:tcPr>
          <w:p w14:paraId="711FB417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1.20</w:t>
            </w:r>
          </w:p>
        </w:tc>
        <w:tc>
          <w:tcPr>
            <w:tcW w:w="480" w:type="dxa"/>
            <w:noWrap/>
            <w:vAlign w:val="bottom"/>
            <w:hideMark/>
          </w:tcPr>
          <w:p w14:paraId="684CC1A7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1.12</w:t>
            </w:r>
          </w:p>
        </w:tc>
        <w:tc>
          <w:tcPr>
            <w:tcW w:w="480" w:type="dxa"/>
            <w:noWrap/>
            <w:vAlign w:val="bottom"/>
            <w:hideMark/>
          </w:tcPr>
          <w:p w14:paraId="63AE01B3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1.03</w:t>
            </w:r>
          </w:p>
        </w:tc>
        <w:tc>
          <w:tcPr>
            <w:tcW w:w="480" w:type="dxa"/>
            <w:noWrap/>
            <w:vAlign w:val="bottom"/>
            <w:hideMark/>
          </w:tcPr>
          <w:p w14:paraId="25842EA8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0.94</w:t>
            </w:r>
          </w:p>
        </w:tc>
        <w:tc>
          <w:tcPr>
            <w:tcW w:w="400" w:type="dxa"/>
            <w:noWrap/>
            <w:vAlign w:val="bottom"/>
            <w:hideMark/>
          </w:tcPr>
          <w:p w14:paraId="5AFEBBD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0.85</w:t>
            </w:r>
          </w:p>
        </w:tc>
        <w:tc>
          <w:tcPr>
            <w:tcW w:w="400" w:type="dxa"/>
            <w:noWrap/>
            <w:vAlign w:val="bottom"/>
            <w:hideMark/>
          </w:tcPr>
          <w:p w14:paraId="79784A7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0.76</w:t>
            </w:r>
          </w:p>
        </w:tc>
        <w:tc>
          <w:tcPr>
            <w:tcW w:w="400" w:type="dxa"/>
            <w:noWrap/>
            <w:vAlign w:val="bottom"/>
            <w:hideMark/>
          </w:tcPr>
          <w:p w14:paraId="16CEB07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0.68</w:t>
            </w:r>
          </w:p>
        </w:tc>
        <w:tc>
          <w:tcPr>
            <w:tcW w:w="400" w:type="dxa"/>
            <w:noWrap/>
            <w:vAlign w:val="bottom"/>
            <w:hideMark/>
          </w:tcPr>
          <w:p w14:paraId="1255C13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0.66</w:t>
            </w:r>
          </w:p>
        </w:tc>
        <w:tc>
          <w:tcPr>
            <w:tcW w:w="400" w:type="dxa"/>
            <w:noWrap/>
            <w:vAlign w:val="bottom"/>
            <w:hideMark/>
          </w:tcPr>
          <w:p w14:paraId="7EE152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0.64</w:t>
            </w:r>
          </w:p>
        </w:tc>
        <w:tc>
          <w:tcPr>
            <w:tcW w:w="400" w:type="dxa"/>
            <w:noWrap/>
            <w:vAlign w:val="bottom"/>
            <w:hideMark/>
          </w:tcPr>
          <w:p w14:paraId="252554A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0.62</w:t>
            </w:r>
          </w:p>
        </w:tc>
        <w:tc>
          <w:tcPr>
            <w:tcW w:w="400" w:type="dxa"/>
            <w:noWrap/>
            <w:vAlign w:val="bottom"/>
            <w:hideMark/>
          </w:tcPr>
          <w:p w14:paraId="242D782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noWrap/>
            <w:vAlign w:val="bottom"/>
            <w:hideMark/>
          </w:tcPr>
          <w:p w14:paraId="7F66BF0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0.58</w:t>
            </w:r>
          </w:p>
        </w:tc>
        <w:tc>
          <w:tcPr>
            <w:tcW w:w="400" w:type="dxa"/>
            <w:noWrap/>
            <w:vAlign w:val="bottom"/>
            <w:hideMark/>
          </w:tcPr>
          <w:p w14:paraId="23BAD04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0.56</w:t>
            </w:r>
          </w:p>
        </w:tc>
        <w:tc>
          <w:tcPr>
            <w:tcW w:w="400" w:type="dxa"/>
            <w:noWrap/>
            <w:vAlign w:val="bottom"/>
            <w:hideMark/>
          </w:tcPr>
          <w:p w14:paraId="50D5D75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0.55</w:t>
            </w:r>
          </w:p>
        </w:tc>
        <w:tc>
          <w:tcPr>
            <w:tcW w:w="400" w:type="dxa"/>
            <w:noWrap/>
            <w:vAlign w:val="bottom"/>
            <w:hideMark/>
          </w:tcPr>
          <w:p w14:paraId="36B2F56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0.53</w:t>
            </w:r>
          </w:p>
        </w:tc>
        <w:tc>
          <w:tcPr>
            <w:tcW w:w="400" w:type="dxa"/>
            <w:noWrap/>
            <w:vAlign w:val="bottom"/>
            <w:hideMark/>
          </w:tcPr>
          <w:p w14:paraId="0A7C5CB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0.51</w:t>
            </w:r>
          </w:p>
        </w:tc>
        <w:tc>
          <w:tcPr>
            <w:tcW w:w="400" w:type="dxa"/>
            <w:noWrap/>
            <w:vAlign w:val="bottom"/>
            <w:hideMark/>
          </w:tcPr>
          <w:p w14:paraId="5FFE719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0.50</w:t>
            </w:r>
          </w:p>
        </w:tc>
        <w:tc>
          <w:tcPr>
            <w:tcW w:w="400" w:type="dxa"/>
            <w:noWrap/>
            <w:vAlign w:val="bottom"/>
            <w:hideMark/>
          </w:tcPr>
          <w:p w14:paraId="3F595B4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40" w:type="dxa"/>
            <w:noWrap/>
            <w:vAlign w:val="bottom"/>
            <w:hideMark/>
          </w:tcPr>
          <w:p w14:paraId="62101C1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0.47</w:t>
            </w:r>
          </w:p>
        </w:tc>
        <w:tc>
          <w:tcPr>
            <w:tcW w:w="400" w:type="dxa"/>
            <w:noWrap/>
            <w:vAlign w:val="bottom"/>
            <w:hideMark/>
          </w:tcPr>
          <w:p w14:paraId="1F139CD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0.45</w:t>
            </w:r>
          </w:p>
        </w:tc>
        <w:tc>
          <w:tcPr>
            <w:tcW w:w="400" w:type="dxa"/>
            <w:noWrap/>
            <w:vAlign w:val="bottom"/>
            <w:hideMark/>
          </w:tcPr>
          <w:p w14:paraId="4E75AEB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0.44</w:t>
            </w:r>
          </w:p>
        </w:tc>
        <w:tc>
          <w:tcPr>
            <w:tcW w:w="400" w:type="dxa"/>
            <w:noWrap/>
            <w:vAlign w:val="bottom"/>
            <w:hideMark/>
          </w:tcPr>
          <w:p w14:paraId="13BB7F1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0.43</w:t>
            </w:r>
          </w:p>
        </w:tc>
        <w:tc>
          <w:tcPr>
            <w:tcW w:w="400" w:type="dxa"/>
            <w:noWrap/>
            <w:vAlign w:val="bottom"/>
            <w:hideMark/>
          </w:tcPr>
          <w:p w14:paraId="1B065C9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0.42</w:t>
            </w:r>
          </w:p>
        </w:tc>
        <w:tc>
          <w:tcPr>
            <w:tcW w:w="460" w:type="dxa"/>
            <w:noWrap/>
            <w:vAlign w:val="bottom"/>
            <w:hideMark/>
          </w:tcPr>
          <w:p w14:paraId="5E1A9CD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0.40</w:t>
            </w:r>
          </w:p>
        </w:tc>
      </w:tr>
      <w:tr w:rsidR="0048224E" w:rsidRPr="00707F6D" w14:paraId="0C172D4A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72DF406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79B7E525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50,000 to 54,999</w:t>
            </w:r>
          </w:p>
        </w:tc>
        <w:tc>
          <w:tcPr>
            <w:tcW w:w="560" w:type="dxa"/>
            <w:noWrap/>
            <w:vAlign w:val="bottom"/>
            <w:hideMark/>
          </w:tcPr>
          <w:p w14:paraId="1EDEC257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1.59</w:t>
            </w:r>
          </w:p>
        </w:tc>
        <w:tc>
          <w:tcPr>
            <w:tcW w:w="560" w:type="dxa"/>
            <w:noWrap/>
            <w:vAlign w:val="bottom"/>
            <w:hideMark/>
          </w:tcPr>
          <w:p w14:paraId="62D24DDC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1.55</w:t>
            </w:r>
          </w:p>
        </w:tc>
        <w:tc>
          <w:tcPr>
            <w:tcW w:w="480" w:type="dxa"/>
            <w:noWrap/>
            <w:vAlign w:val="bottom"/>
            <w:hideMark/>
          </w:tcPr>
          <w:p w14:paraId="3901CAFD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1.50</w:t>
            </w:r>
          </w:p>
        </w:tc>
        <w:tc>
          <w:tcPr>
            <w:tcW w:w="480" w:type="dxa"/>
            <w:noWrap/>
            <w:vAlign w:val="bottom"/>
            <w:hideMark/>
          </w:tcPr>
          <w:p w14:paraId="14D50C20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1.40</w:t>
            </w:r>
          </w:p>
        </w:tc>
        <w:tc>
          <w:tcPr>
            <w:tcW w:w="480" w:type="dxa"/>
            <w:noWrap/>
            <w:vAlign w:val="bottom"/>
            <w:hideMark/>
          </w:tcPr>
          <w:p w14:paraId="4C3EF4A7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1.31</w:t>
            </w:r>
          </w:p>
        </w:tc>
        <w:tc>
          <w:tcPr>
            <w:tcW w:w="480" w:type="dxa"/>
            <w:noWrap/>
            <w:vAlign w:val="bottom"/>
            <w:hideMark/>
          </w:tcPr>
          <w:p w14:paraId="263C7A05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1.21</w:t>
            </w:r>
          </w:p>
        </w:tc>
        <w:tc>
          <w:tcPr>
            <w:tcW w:w="480" w:type="dxa"/>
            <w:noWrap/>
            <w:vAlign w:val="bottom"/>
            <w:hideMark/>
          </w:tcPr>
          <w:p w14:paraId="7921D300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1.12</w:t>
            </w:r>
          </w:p>
        </w:tc>
        <w:tc>
          <w:tcPr>
            <w:tcW w:w="480" w:type="dxa"/>
            <w:noWrap/>
            <w:vAlign w:val="bottom"/>
            <w:hideMark/>
          </w:tcPr>
          <w:p w14:paraId="21A8A841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1.02</w:t>
            </w:r>
          </w:p>
        </w:tc>
        <w:tc>
          <w:tcPr>
            <w:tcW w:w="400" w:type="dxa"/>
            <w:noWrap/>
            <w:vAlign w:val="bottom"/>
            <w:hideMark/>
          </w:tcPr>
          <w:p w14:paraId="5E4B85D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0.92</w:t>
            </w:r>
          </w:p>
        </w:tc>
        <w:tc>
          <w:tcPr>
            <w:tcW w:w="400" w:type="dxa"/>
            <w:noWrap/>
            <w:vAlign w:val="bottom"/>
            <w:hideMark/>
          </w:tcPr>
          <w:p w14:paraId="1259E30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0.83</w:t>
            </w:r>
          </w:p>
        </w:tc>
        <w:tc>
          <w:tcPr>
            <w:tcW w:w="400" w:type="dxa"/>
            <w:noWrap/>
            <w:vAlign w:val="bottom"/>
            <w:hideMark/>
          </w:tcPr>
          <w:p w14:paraId="1D67EC5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0.73</w:t>
            </w:r>
          </w:p>
        </w:tc>
        <w:tc>
          <w:tcPr>
            <w:tcW w:w="400" w:type="dxa"/>
            <w:noWrap/>
            <w:vAlign w:val="bottom"/>
            <w:hideMark/>
          </w:tcPr>
          <w:p w14:paraId="36E2D38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0.71</w:t>
            </w:r>
          </w:p>
        </w:tc>
        <w:tc>
          <w:tcPr>
            <w:tcW w:w="400" w:type="dxa"/>
            <w:noWrap/>
            <w:vAlign w:val="bottom"/>
            <w:hideMark/>
          </w:tcPr>
          <w:p w14:paraId="36D9703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0.69</w:t>
            </w:r>
          </w:p>
        </w:tc>
        <w:tc>
          <w:tcPr>
            <w:tcW w:w="400" w:type="dxa"/>
            <w:noWrap/>
            <w:vAlign w:val="bottom"/>
            <w:hideMark/>
          </w:tcPr>
          <w:p w14:paraId="4EB2616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0.67</w:t>
            </w:r>
          </w:p>
        </w:tc>
        <w:tc>
          <w:tcPr>
            <w:tcW w:w="400" w:type="dxa"/>
            <w:noWrap/>
            <w:vAlign w:val="bottom"/>
            <w:hideMark/>
          </w:tcPr>
          <w:p w14:paraId="2C4F25C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0.65</w:t>
            </w:r>
          </w:p>
        </w:tc>
        <w:tc>
          <w:tcPr>
            <w:tcW w:w="400" w:type="dxa"/>
            <w:noWrap/>
            <w:vAlign w:val="bottom"/>
            <w:hideMark/>
          </w:tcPr>
          <w:p w14:paraId="73680A3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0.63</w:t>
            </w:r>
          </w:p>
        </w:tc>
        <w:tc>
          <w:tcPr>
            <w:tcW w:w="400" w:type="dxa"/>
            <w:noWrap/>
            <w:vAlign w:val="bottom"/>
            <w:hideMark/>
          </w:tcPr>
          <w:p w14:paraId="795CED8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0.61</w:t>
            </w:r>
          </w:p>
        </w:tc>
        <w:tc>
          <w:tcPr>
            <w:tcW w:w="400" w:type="dxa"/>
            <w:noWrap/>
            <w:vAlign w:val="bottom"/>
            <w:hideMark/>
          </w:tcPr>
          <w:p w14:paraId="7D10E5C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0.59</w:t>
            </w:r>
          </w:p>
        </w:tc>
        <w:tc>
          <w:tcPr>
            <w:tcW w:w="400" w:type="dxa"/>
            <w:noWrap/>
            <w:vAlign w:val="bottom"/>
            <w:hideMark/>
          </w:tcPr>
          <w:p w14:paraId="0C4CC54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0.57</w:t>
            </w:r>
          </w:p>
        </w:tc>
        <w:tc>
          <w:tcPr>
            <w:tcW w:w="400" w:type="dxa"/>
            <w:noWrap/>
            <w:vAlign w:val="bottom"/>
            <w:hideMark/>
          </w:tcPr>
          <w:p w14:paraId="7838627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0.56</w:t>
            </w:r>
          </w:p>
        </w:tc>
        <w:tc>
          <w:tcPr>
            <w:tcW w:w="400" w:type="dxa"/>
            <w:noWrap/>
            <w:vAlign w:val="bottom"/>
            <w:hideMark/>
          </w:tcPr>
          <w:p w14:paraId="262597B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0.54</w:t>
            </w:r>
          </w:p>
        </w:tc>
        <w:tc>
          <w:tcPr>
            <w:tcW w:w="400" w:type="dxa"/>
            <w:noWrap/>
            <w:vAlign w:val="bottom"/>
            <w:hideMark/>
          </w:tcPr>
          <w:p w14:paraId="0B3A1B5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0.52</w:t>
            </w:r>
          </w:p>
        </w:tc>
        <w:tc>
          <w:tcPr>
            <w:tcW w:w="440" w:type="dxa"/>
            <w:noWrap/>
            <w:vAlign w:val="bottom"/>
            <w:hideMark/>
          </w:tcPr>
          <w:p w14:paraId="4F3722C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0.51</w:t>
            </w:r>
          </w:p>
        </w:tc>
        <w:tc>
          <w:tcPr>
            <w:tcW w:w="400" w:type="dxa"/>
            <w:noWrap/>
            <w:vAlign w:val="bottom"/>
            <w:hideMark/>
          </w:tcPr>
          <w:p w14:paraId="113F290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0.49</w:t>
            </w:r>
          </w:p>
        </w:tc>
        <w:tc>
          <w:tcPr>
            <w:tcW w:w="400" w:type="dxa"/>
            <w:noWrap/>
            <w:vAlign w:val="bottom"/>
            <w:hideMark/>
          </w:tcPr>
          <w:p w14:paraId="3F14E1F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noWrap/>
            <w:vAlign w:val="bottom"/>
            <w:hideMark/>
          </w:tcPr>
          <w:p w14:paraId="1F2E332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0.46</w:t>
            </w:r>
          </w:p>
        </w:tc>
        <w:tc>
          <w:tcPr>
            <w:tcW w:w="400" w:type="dxa"/>
            <w:noWrap/>
            <w:vAlign w:val="bottom"/>
            <w:hideMark/>
          </w:tcPr>
          <w:p w14:paraId="4A6C1D6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0.45</w:t>
            </w:r>
          </w:p>
        </w:tc>
        <w:tc>
          <w:tcPr>
            <w:tcW w:w="460" w:type="dxa"/>
            <w:noWrap/>
            <w:vAlign w:val="bottom"/>
            <w:hideMark/>
          </w:tcPr>
          <w:p w14:paraId="30B0DCE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0.44</w:t>
            </w:r>
          </w:p>
        </w:tc>
      </w:tr>
      <w:tr w:rsidR="0048224E" w:rsidRPr="00707F6D" w14:paraId="1D5BACBB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7031192A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269F63AF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55,000 to 64,999</w:t>
            </w:r>
          </w:p>
        </w:tc>
        <w:tc>
          <w:tcPr>
            <w:tcW w:w="560" w:type="dxa"/>
            <w:noWrap/>
            <w:vAlign w:val="bottom"/>
            <w:hideMark/>
          </w:tcPr>
          <w:p w14:paraId="4BBFFB21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1.78</w:t>
            </w:r>
          </w:p>
        </w:tc>
        <w:tc>
          <w:tcPr>
            <w:tcW w:w="560" w:type="dxa"/>
            <w:noWrap/>
            <w:vAlign w:val="bottom"/>
            <w:hideMark/>
          </w:tcPr>
          <w:p w14:paraId="1F11F091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1.73</w:t>
            </w:r>
          </w:p>
        </w:tc>
        <w:tc>
          <w:tcPr>
            <w:tcW w:w="480" w:type="dxa"/>
            <w:noWrap/>
            <w:vAlign w:val="bottom"/>
            <w:hideMark/>
          </w:tcPr>
          <w:p w14:paraId="0E469A69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1.68</w:t>
            </w:r>
          </w:p>
        </w:tc>
        <w:tc>
          <w:tcPr>
            <w:tcW w:w="480" w:type="dxa"/>
            <w:noWrap/>
            <w:vAlign w:val="bottom"/>
            <w:hideMark/>
          </w:tcPr>
          <w:p w14:paraId="459E564E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1.57</w:t>
            </w:r>
          </w:p>
        </w:tc>
        <w:tc>
          <w:tcPr>
            <w:tcW w:w="480" w:type="dxa"/>
            <w:noWrap/>
            <w:vAlign w:val="bottom"/>
            <w:hideMark/>
          </w:tcPr>
          <w:p w14:paraId="6661D5F6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1.46</w:t>
            </w:r>
          </w:p>
        </w:tc>
        <w:tc>
          <w:tcPr>
            <w:tcW w:w="480" w:type="dxa"/>
            <w:noWrap/>
            <w:vAlign w:val="bottom"/>
            <w:hideMark/>
          </w:tcPr>
          <w:p w14:paraId="525A2039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1.35</w:t>
            </w:r>
          </w:p>
        </w:tc>
        <w:tc>
          <w:tcPr>
            <w:tcW w:w="480" w:type="dxa"/>
            <w:noWrap/>
            <w:vAlign w:val="bottom"/>
            <w:hideMark/>
          </w:tcPr>
          <w:p w14:paraId="66930D16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1.25</w:t>
            </w:r>
          </w:p>
        </w:tc>
        <w:tc>
          <w:tcPr>
            <w:tcW w:w="480" w:type="dxa"/>
            <w:noWrap/>
            <w:vAlign w:val="bottom"/>
            <w:hideMark/>
          </w:tcPr>
          <w:p w14:paraId="3269F1CA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1.14</w:t>
            </w:r>
          </w:p>
        </w:tc>
        <w:tc>
          <w:tcPr>
            <w:tcW w:w="400" w:type="dxa"/>
            <w:noWrap/>
            <w:vAlign w:val="bottom"/>
            <w:hideMark/>
          </w:tcPr>
          <w:p w14:paraId="256DA25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1.03</w:t>
            </w:r>
          </w:p>
        </w:tc>
        <w:tc>
          <w:tcPr>
            <w:tcW w:w="400" w:type="dxa"/>
            <w:noWrap/>
            <w:vAlign w:val="bottom"/>
            <w:hideMark/>
          </w:tcPr>
          <w:p w14:paraId="79F9697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400" w:type="dxa"/>
            <w:noWrap/>
            <w:vAlign w:val="bottom"/>
            <w:hideMark/>
          </w:tcPr>
          <w:p w14:paraId="704F410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0.82</w:t>
            </w:r>
          </w:p>
        </w:tc>
        <w:tc>
          <w:tcPr>
            <w:tcW w:w="400" w:type="dxa"/>
            <w:noWrap/>
            <w:vAlign w:val="bottom"/>
            <w:hideMark/>
          </w:tcPr>
          <w:p w14:paraId="2B7FC60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0.80</w:t>
            </w:r>
          </w:p>
        </w:tc>
        <w:tc>
          <w:tcPr>
            <w:tcW w:w="400" w:type="dxa"/>
            <w:noWrap/>
            <w:vAlign w:val="bottom"/>
            <w:hideMark/>
          </w:tcPr>
          <w:p w14:paraId="5FDCAB7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0.77</w:t>
            </w:r>
          </w:p>
        </w:tc>
        <w:tc>
          <w:tcPr>
            <w:tcW w:w="400" w:type="dxa"/>
            <w:noWrap/>
            <w:vAlign w:val="bottom"/>
            <w:hideMark/>
          </w:tcPr>
          <w:p w14:paraId="2FAB0BE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0.75</w:t>
            </w:r>
          </w:p>
        </w:tc>
        <w:tc>
          <w:tcPr>
            <w:tcW w:w="400" w:type="dxa"/>
            <w:noWrap/>
            <w:vAlign w:val="bottom"/>
            <w:hideMark/>
          </w:tcPr>
          <w:p w14:paraId="4FF3CF8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0.73</w:t>
            </w:r>
          </w:p>
        </w:tc>
        <w:tc>
          <w:tcPr>
            <w:tcW w:w="400" w:type="dxa"/>
            <w:noWrap/>
            <w:vAlign w:val="bottom"/>
            <w:hideMark/>
          </w:tcPr>
          <w:p w14:paraId="576CE2C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0.70</w:t>
            </w:r>
          </w:p>
        </w:tc>
        <w:tc>
          <w:tcPr>
            <w:tcW w:w="400" w:type="dxa"/>
            <w:noWrap/>
            <w:vAlign w:val="bottom"/>
            <w:hideMark/>
          </w:tcPr>
          <w:p w14:paraId="0745C93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0.68</w:t>
            </w:r>
          </w:p>
        </w:tc>
        <w:tc>
          <w:tcPr>
            <w:tcW w:w="400" w:type="dxa"/>
            <w:noWrap/>
            <w:vAlign w:val="bottom"/>
            <w:hideMark/>
          </w:tcPr>
          <w:p w14:paraId="1B45D8D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0.66</w:t>
            </w:r>
          </w:p>
        </w:tc>
        <w:tc>
          <w:tcPr>
            <w:tcW w:w="400" w:type="dxa"/>
            <w:noWrap/>
            <w:vAlign w:val="bottom"/>
            <w:hideMark/>
          </w:tcPr>
          <w:p w14:paraId="619B917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0.64</w:t>
            </w:r>
          </w:p>
        </w:tc>
        <w:tc>
          <w:tcPr>
            <w:tcW w:w="400" w:type="dxa"/>
            <w:noWrap/>
            <w:vAlign w:val="bottom"/>
            <w:hideMark/>
          </w:tcPr>
          <w:p w14:paraId="2829076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0.62</w:t>
            </w:r>
          </w:p>
        </w:tc>
        <w:tc>
          <w:tcPr>
            <w:tcW w:w="400" w:type="dxa"/>
            <w:noWrap/>
            <w:vAlign w:val="bottom"/>
            <w:hideMark/>
          </w:tcPr>
          <w:p w14:paraId="490EE87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noWrap/>
            <w:vAlign w:val="bottom"/>
            <w:hideMark/>
          </w:tcPr>
          <w:p w14:paraId="5BF81CF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0.59</w:t>
            </w:r>
          </w:p>
        </w:tc>
        <w:tc>
          <w:tcPr>
            <w:tcW w:w="440" w:type="dxa"/>
            <w:noWrap/>
            <w:vAlign w:val="bottom"/>
            <w:hideMark/>
          </w:tcPr>
          <w:p w14:paraId="587B97A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0.57</w:t>
            </w:r>
          </w:p>
        </w:tc>
        <w:tc>
          <w:tcPr>
            <w:tcW w:w="400" w:type="dxa"/>
            <w:noWrap/>
            <w:vAlign w:val="bottom"/>
            <w:hideMark/>
          </w:tcPr>
          <w:p w14:paraId="1876BC4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0.55</w:t>
            </w:r>
          </w:p>
        </w:tc>
        <w:tc>
          <w:tcPr>
            <w:tcW w:w="400" w:type="dxa"/>
            <w:noWrap/>
            <w:vAlign w:val="bottom"/>
            <w:hideMark/>
          </w:tcPr>
          <w:p w14:paraId="1E2220B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0.54</w:t>
            </w:r>
          </w:p>
        </w:tc>
        <w:tc>
          <w:tcPr>
            <w:tcW w:w="400" w:type="dxa"/>
            <w:noWrap/>
            <w:vAlign w:val="bottom"/>
            <w:hideMark/>
          </w:tcPr>
          <w:p w14:paraId="1E4D474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0.52</w:t>
            </w:r>
          </w:p>
        </w:tc>
        <w:tc>
          <w:tcPr>
            <w:tcW w:w="400" w:type="dxa"/>
            <w:noWrap/>
            <w:vAlign w:val="bottom"/>
            <w:hideMark/>
          </w:tcPr>
          <w:p w14:paraId="15B31C0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0.50</w:t>
            </w:r>
          </w:p>
        </w:tc>
        <w:tc>
          <w:tcPr>
            <w:tcW w:w="460" w:type="dxa"/>
            <w:noWrap/>
            <w:vAlign w:val="bottom"/>
            <w:hideMark/>
          </w:tcPr>
          <w:p w14:paraId="1346C76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0.49</w:t>
            </w:r>
          </w:p>
        </w:tc>
      </w:tr>
      <w:tr w:rsidR="0048224E" w:rsidRPr="00707F6D" w14:paraId="08C8963A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60FE4943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164D8C8C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65,000 to 74,999</w:t>
            </w:r>
          </w:p>
        </w:tc>
        <w:tc>
          <w:tcPr>
            <w:tcW w:w="560" w:type="dxa"/>
            <w:noWrap/>
            <w:vAlign w:val="bottom"/>
            <w:hideMark/>
          </w:tcPr>
          <w:p w14:paraId="38159E57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2.02</w:t>
            </w:r>
          </w:p>
        </w:tc>
        <w:tc>
          <w:tcPr>
            <w:tcW w:w="560" w:type="dxa"/>
            <w:noWrap/>
            <w:vAlign w:val="bottom"/>
            <w:hideMark/>
          </w:tcPr>
          <w:p w14:paraId="30685463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1.96</w:t>
            </w:r>
          </w:p>
        </w:tc>
        <w:tc>
          <w:tcPr>
            <w:tcW w:w="480" w:type="dxa"/>
            <w:noWrap/>
            <w:vAlign w:val="bottom"/>
            <w:hideMark/>
          </w:tcPr>
          <w:p w14:paraId="2D7A1935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1.90</w:t>
            </w:r>
          </w:p>
        </w:tc>
        <w:tc>
          <w:tcPr>
            <w:tcW w:w="480" w:type="dxa"/>
            <w:noWrap/>
            <w:vAlign w:val="bottom"/>
            <w:hideMark/>
          </w:tcPr>
          <w:p w14:paraId="4025C56B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1.78</w:t>
            </w:r>
          </w:p>
        </w:tc>
        <w:tc>
          <w:tcPr>
            <w:tcW w:w="480" w:type="dxa"/>
            <w:noWrap/>
            <w:vAlign w:val="bottom"/>
            <w:hideMark/>
          </w:tcPr>
          <w:p w14:paraId="0413786F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1.66</w:t>
            </w:r>
          </w:p>
        </w:tc>
        <w:tc>
          <w:tcPr>
            <w:tcW w:w="480" w:type="dxa"/>
            <w:noWrap/>
            <w:vAlign w:val="bottom"/>
            <w:hideMark/>
          </w:tcPr>
          <w:p w14:paraId="79FFF6A3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1.54</w:t>
            </w:r>
          </w:p>
        </w:tc>
        <w:tc>
          <w:tcPr>
            <w:tcW w:w="480" w:type="dxa"/>
            <w:noWrap/>
            <w:vAlign w:val="bottom"/>
            <w:hideMark/>
          </w:tcPr>
          <w:p w14:paraId="6BA5D3E2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1.41</w:t>
            </w:r>
          </w:p>
        </w:tc>
        <w:tc>
          <w:tcPr>
            <w:tcW w:w="480" w:type="dxa"/>
            <w:noWrap/>
            <w:vAlign w:val="bottom"/>
            <w:hideMark/>
          </w:tcPr>
          <w:p w14:paraId="53BE6AEE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1.29</w:t>
            </w:r>
          </w:p>
        </w:tc>
        <w:tc>
          <w:tcPr>
            <w:tcW w:w="400" w:type="dxa"/>
            <w:noWrap/>
            <w:vAlign w:val="bottom"/>
            <w:hideMark/>
          </w:tcPr>
          <w:p w14:paraId="4B19009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1.17</w:t>
            </w:r>
          </w:p>
        </w:tc>
        <w:tc>
          <w:tcPr>
            <w:tcW w:w="400" w:type="dxa"/>
            <w:noWrap/>
            <w:vAlign w:val="bottom"/>
            <w:hideMark/>
          </w:tcPr>
          <w:p w14:paraId="1939137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1.05</w:t>
            </w:r>
          </w:p>
        </w:tc>
        <w:tc>
          <w:tcPr>
            <w:tcW w:w="400" w:type="dxa"/>
            <w:noWrap/>
            <w:vAlign w:val="bottom"/>
            <w:hideMark/>
          </w:tcPr>
          <w:p w14:paraId="3DACE8A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400" w:type="dxa"/>
            <w:noWrap/>
            <w:vAlign w:val="bottom"/>
            <w:hideMark/>
          </w:tcPr>
          <w:p w14:paraId="2D65B3B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0.90</w:t>
            </w:r>
          </w:p>
        </w:tc>
        <w:tc>
          <w:tcPr>
            <w:tcW w:w="400" w:type="dxa"/>
            <w:noWrap/>
            <w:vAlign w:val="bottom"/>
            <w:hideMark/>
          </w:tcPr>
          <w:p w14:paraId="31AB7E8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0.87</w:t>
            </w:r>
          </w:p>
        </w:tc>
        <w:tc>
          <w:tcPr>
            <w:tcW w:w="400" w:type="dxa"/>
            <w:noWrap/>
            <w:vAlign w:val="bottom"/>
            <w:hideMark/>
          </w:tcPr>
          <w:p w14:paraId="1B21796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0.85</w:t>
            </w:r>
          </w:p>
        </w:tc>
        <w:tc>
          <w:tcPr>
            <w:tcW w:w="400" w:type="dxa"/>
            <w:noWrap/>
            <w:vAlign w:val="bottom"/>
            <w:hideMark/>
          </w:tcPr>
          <w:p w14:paraId="6E3B2A0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0.82</w:t>
            </w:r>
          </w:p>
        </w:tc>
        <w:tc>
          <w:tcPr>
            <w:tcW w:w="400" w:type="dxa"/>
            <w:noWrap/>
            <w:vAlign w:val="bottom"/>
            <w:hideMark/>
          </w:tcPr>
          <w:p w14:paraId="6EC81E9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0.80</w:t>
            </w:r>
          </w:p>
        </w:tc>
        <w:tc>
          <w:tcPr>
            <w:tcW w:w="400" w:type="dxa"/>
            <w:noWrap/>
            <w:vAlign w:val="bottom"/>
            <w:hideMark/>
          </w:tcPr>
          <w:p w14:paraId="0E497A3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0.77</w:t>
            </w:r>
          </w:p>
        </w:tc>
        <w:tc>
          <w:tcPr>
            <w:tcW w:w="400" w:type="dxa"/>
            <w:noWrap/>
            <w:vAlign w:val="bottom"/>
            <w:hideMark/>
          </w:tcPr>
          <w:p w14:paraId="33E26C3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0.75</w:t>
            </w:r>
          </w:p>
        </w:tc>
        <w:tc>
          <w:tcPr>
            <w:tcW w:w="400" w:type="dxa"/>
            <w:noWrap/>
            <w:vAlign w:val="bottom"/>
            <w:hideMark/>
          </w:tcPr>
          <w:p w14:paraId="105E6AD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0.73</w:t>
            </w:r>
          </w:p>
        </w:tc>
        <w:tc>
          <w:tcPr>
            <w:tcW w:w="400" w:type="dxa"/>
            <w:noWrap/>
            <w:vAlign w:val="bottom"/>
            <w:hideMark/>
          </w:tcPr>
          <w:p w14:paraId="1134E94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0.71</w:t>
            </w:r>
          </w:p>
        </w:tc>
        <w:tc>
          <w:tcPr>
            <w:tcW w:w="400" w:type="dxa"/>
            <w:noWrap/>
            <w:vAlign w:val="bottom"/>
            <w:hideMark/>
          </w:tcPr>
          <w:p w14:paraId="35E5633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0.69</w:t>
            </w:r>
          </w:p>
        </w:tc>
        <w:tc>
          <w:tcPr>
            <w:tcW w:w="400" w:type="dxa"/>
            <w:noWrap/>
            <w:vAlign w:val="bottom"/>
            <w:hideMark/>
          </w:tcPr>
          <w:p w14:paraId="3C1B1CF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0.67</w:t>
            </w:r>
          </w:p>
        </w:tc>
        <w:tc>
          <w:tcPr>
            <w:tcW w:w="440" w:type="dxa"/>
            <w:noWrap/>
            <w:vAlign w:val="bottom"/>
            <w:hideMark/>
          </w:tcPr>
          <w:p w14:paraId="7732816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0.65</w:t>
            </w:r>
          </w:p>
        </w:tc>
        <w:tc>
          <w:tcPr>
            <w:tcW w:w="400" w:type="dxa"/>
            <w:noWrap/>
            <w:vAlign w:val="bottom"/>
            <w:hideMark/>
          </w:tcPr>
          <w:p w14:paraId="679C02B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0.63</w:t>
            </w:r>
          </w:p>
        </w:tc>
        <w:tc>
          <w:tcPr>
            <w:tcW w:w="400" w:type="dxa"/>
            <w:noWrap/>
            <w:vAlign w:val="bottom"/>
            <w:hideMark/>
          </w:tcPr>
          <w:p w14:paraId="6720473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0.61</w:t>
            </w:r>
          </w:p>
        </w:tc>
        <w:tc>
          <w:tcPr>
            <w:tcW w:w="400" w:type="dxa"/>
            <w:noWrap/>
            <w:vAlign w:val="bottom"/>
            <w:hideMark/>
          </w:tcPr>
          <w:p w14:paraId="5C5A1AE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0.59</w:t>
            </w:r>
          </w:p>
        </w:tc>
        <w:tc>
          <w:tcPr>
            <w:tcW w:w="400" w:type="dxa"/>
            <w:noWrap/>
            <w:vAlign w:val="bottom"/>
            <w:hideMark/>
          </w:tcPr>
          <w:p w14:paraId="07C6A95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0.57</w:t>
            </w:r>
          </w:p>
        </w:tc>
        <w:tc>
          <w:tcPr>
            <w:tcW w:w="460" w:type="dxa"/>
            <w:noWrap/>
            <w:vAlign w:val="bottom"/>
            <w:hideMark/>
          </w:tcPr>
          <w:p w14:paraId="6B5A785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0.55</w:t>
            </w:r>
          </w:p>
        </w:tc>
      </w:tr>
      <w:tr w:rsidR="0048224E" w:rsidRPr="00707F6D" w14:paraId="76F0C350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1237EE17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06B5929E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75,000 to 84,999</w:t>
            </w:r>
          </w:p>
        </w:tc>
        <w:tc>
          <w:tcPr>
            <w:tcW w:w="560" w:type="dxa"/>
            <w:noWrap/>
            <w:vAlign w:val="bottom"/>
            <w:hideMark/>
          </w:tcPr>
          <w:p w14:paraId="7EC67BF4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2.25</w:t>
            </w:r>
          </w:p>
        </w:tc>
        <w:tc>
          <w:tcPr>
            <w:tcW w:w="560" w:type="dxa"/>
            <w:noWrap/>
            <w:vAlign w:val="bottom"/>
            <w:hideMark/>
          </w:tcPr>
          <w:p w14:paraId="1F8E4790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2.19</w:t>
            </w:r>
          </w:p>
        </w:tc>
        <w:tc>
          <w:tcPr>
            <w:tcW w:w="480" w:type="dxa"/>
            <w:noWrap/>
            <w:vAlign w:val="bottom"/>
            <w:hideMark/>
          </w:tcPr>
          <w:p w14:paraId="305C25F9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2.12</w:t>
            </w:r>
          </w:p>
        </w:tc>
        <w:tc>
          <w:tcPr>
            <w:tcW w:w="480" w:type="dxa"/>
            <w:noWrap/>
            <w:vAlign w:val="bottom"/>
            <w:hideMark/>
          </w:tcPr>
          <w:p w14:paraId="5A297FF2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1.98</w:t>
            </w:r>
          </w:p>
        </w:tc>
        <w:tc>
          <w:tcPr>
            <w:tcW w:w="480" w:type="dxa"/>
            <w:noWrap/>
            <w:vAlign w:val="bottom"/>
            <w:hideMark/>
          </w:tcPr>
          <w:p w14:paraId="051E537D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1.85</w:t>
            </w:r>
          </w:p>
        </w:tc>
        <w:tc>
          <w:tcPr>
            <w:tcW w:w="480" w:type="dxa"/>
            <w:noWrap/>
            <w:vAlign w:val="bottom"/>
            <w:hideMark/>
          </w:tcPr>
          <w:p w14:paraId="77759D73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1.71</w:t>
            </w:r>
          </w:p>
        </w:tc>
        <w:tc>
          <w:tcPr>
            <w:tcW w:w="480" w:type="dxa"/>
            <w:noWrap/>
            <w:vAlign w:val="bottom"/>
            <w:hideMark/>
          </w:tcPr>
          <w:p w14:paraId="76264A12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1.58</w:t>
            </w:r>
          </w:p>
        </w:tc>
        <w:tc>
          <w:tcPr>
            <w:tcW w:w="480" w:type="dxa"/>
            <w:noWrap/>
            <w:vAlign w:val="bottom"/>
            <w:hideMark/>
          </w:tcPr>
          <w:p w14:paraId="35F49A23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1.44</w:t>
            </w:r>
          </w:p>
        </w:tc>
        <w:tc>
          <w:tcPr>
            <w:tcW w:w="400" w:type="dxa"/>
            <w:noWrap/>
            <w:vAlign w:val="bottom"/>
            <w:hideMark/>
          </w:tcPr>
          <w:p w14:paraId="03CA057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1.31</w:t>
            </w:r>
          </w:p>
        </w:tc>
        <w:tc>
          <w:tcPr>
            <w:tcW w:w="400" w:type="dxa"/>
            <w:noWrap/>
            <w:vAlign w:val="bottom"/>
            <w:hideMark/>
          </w:tcPr>
          <w:p w14:paraId="7840440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1.17</w:t>
            </w:r>
          </w:p>
        </w:tc>
        <w:tc>
          <w:tcPr>
            <w:tcW w:w="400" w:type="dxa"/>
            <w:noWrap/>
            <w:vAlign w:val="bottom"/>
            <w:hideMark/>
          </w:tcPr>
          <w:p w14:paraId="547F8BC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1.04</w:t>
            </w:r>
          </w:p>
        </w:tc>
        <w:tc>
          <w:tcPr>
            <w:tcW w:w="400" w:type="dxa"/>
            <w:noWrap/>
            <w:vAlign w:val="bottom"/>
            <w:hideMark/>
          </w:tcPr>
          <w:p w14:paraId="3C2312A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00" w:type="dxa"/>
            <w:noWrap/>
            <w:vAlign w:val="bottom"/>
            <w:hideMark/>
          </w:tcPr>
          <w:p w14:paraId="288FB96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0.98</w:t>
            </w:r>
          </w:p>
        </w:tc>
        <w:tc>
          <w:tcPr>
            <w:tcW w:w="400" w:type="dxa"/>
            <w:noWrap/>
            <w:vAlign w:val="bottom"/>
            <w:hideMark/>
          </w:tcPr>
          <w:p w14:paraId="2CC8A6B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0.95</w:t>
            </w:r>
          </w:p>
        </w:tc>
        <w:tc>
          <w:tcPr>
            <w:tcW w:w="400" w:type="dxa"/>
            <w:noWrap/>
            <w:vAlign w:val="bottom"/>
            <w:hideMark/>
          </w:tcPr>
          <w:p w14:paraId="28B0B5D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0.92</w:t>
            </w:r>
          </w:p>
        </w:tc>
        <w:tc>
          <w:tcPr>
            <w:tcW w:w="400" w:type="dxa"/>
            <w:noWrap/>
            <w:vAlign w:val="bottom"/>
            <w:hideMark/>
          </w:tcPr>
          <w:p w14:paraId="1E3BC5A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0.89</w:t>
            </w:r>
          </w:p>
        </w:tc>
        <w:tc>
          <w:tcPr>
            <w:tcW w:w="400" w:type="dxa"/>
            <w:noWrap/>
            <w:vAlign w:val="bottom"/>
            <w:hideMark/>
          </w:tcPr>
          <w:p w14:paraId="761A706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0.86</w:t>
            </w:r>
          </w:p>
        </w:tc>
        <w:tc>
          <w:tcPr>
            <w:tcW w:w="400" w:type="dxa"/>
            <w:noWrap/>
            <w:vAlign w:val="bottom"/>
            <w:hideMark/>
          </w:tcPr>
          <w:p w14:paraId="6F563BD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00" w:type="dxa"/>
            <w:noWrap/>
            <w:vAlign w:val="bottom"/>
            <w:hideMark/>
          </w:tcPr>
          <w:p w14:paraId="5A4271A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0.81</w:t>
            </w:r>
          </w:p>
        </w:tc>
        <w:tc>
          <w:tcPr>
            <w:tcW w:w="400" w:type="dxa"/>
            <w:noWrap/>
            <w:vAlign w:val="bottom"/>
            <w:hideMark/>
          </w:tcPr>
          <w:p w14:paraId="420F300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0.79</w:t>
            </w:r>
          </w:p>
        </w:tc>
        <w:tc>
          <w:tcPr>
            <w:tcW w:w="400" w:type="dxa"/>
            <w:noWrap/>
            <w:vAlign w:val="bottom"/>
            <w:hideMark/>
          </w:tcPr>
          <w:p w14:paraId="5BB2F30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0.76</w:t>
            </w:r>
          </w:p>
        </w:tc>
        <w:tc>
          <w:tcPr>
            <w:tcW w:w="400" w:type="dxa"/>
            <w:noWrap/>
            <w:vAlign w:val="bottom"/>
            <w:hideMark/>
          </w:tcPr>
          <w:p w14:paraId="7B2350D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0.74</w:t>
            </w:r>
          </w:p>
        </w:tc>
        <w:tc>
          <w:tcPr>
            <w:tcW w:w="440" w:type="dxa"/>
            <w:noWrap/>
            <w:vAlign w:val="bottom"/>
            <w:hideMark/>
          </w:tcPr>
          <w:p w14:paraId="14E1A33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  <w:tc>
          <w:tcPr>
            <w:tcW w:w="400" w:type="dxa"/>
            <w:noWrap/>
            <w:vAlign w:val="bottom"/>
            <w:hideMark/>
          </w:tcPr>
          <w:p w14:paraId="2F3E938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0.70</w:t>
            </w:r>
          </w:p>
        </w:tc>
        <w:tc>
          <w:tcPr>
            <w:tcW w:w="400" w:type="dxa"/>
            <w:noWrap/>
            <w:vAlign w:val="bottom"/>
            <w:hideMark/>
          </w:tcPr>
          <w:p w14:paraId="0EAD634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0.68</w:t>
            </w:r>
          </w:p>
        </w:tc>
        <w:tc>
          <w:tcPr>
            <w:tcW w:w="400" w:type="dxa"/>
            <w:noWrap/>
            <w:vAlign w:val="bottom"/>
            <w:hideMark/>
          </w:tcPr>
          <w:p w14:paraId="2CC6631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0.66</w:t>
            </w:r>
          </w:p>
        </w:tc>
        <w:tc>
          <w:tcPr>
            <w:tcW w:w="400" w:type="dxa"/>
            <w:noWrap/>
            <w:vAlign w:val="bottom"/>
            <w:hideMark/>
          </w:tcPr>
          <w:p w14:paraId="51D49AC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0.64</w:t>
            </w:r>
          </w:p>
        </w:tc>
        <w:tc>
          <w:tcPr>
            <w:tcW w:w="460" w:type="dxa"/>
            <w:noWrap/>
            <w:vAlign w:val="bottom"/>
            <w:hideMark/>
          </w:tcPr>
          <w:p w14:paraId="6442EFA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0.62</w:t>
            </w:r>
          </w:p>
        </w:tc>
      </w:tr>
      <w:tr w:rsidR="0048224E" w:rsidRPr="00707F6D" w14:paraId="36BFACFB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0D81D89D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495FBEF3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85,000 to 99,999</w:t>
            </w:r>
          </w:p>
        </w:tc>
        <w:tc>
          <w:tcPr>
            <w:tcW w:w="560" w:type="dxa"/>
            <w:noWrap/>
            <w:vAlign w:val="bottom"/>
            <w:hideMark/>
          </w:tcPr>
          <w:p w14:paraId="792D47CA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2.53</w:t>
            </w:r>
          </w:p>
        </w:tc>
        <w:tc>
          <w:tcPr>
            <w:tcW w:w="560" w:type="dxa"/>
            <w:noWrap/>
            <w:vAlign w:val="bottom"/>
            <w:hideMark/>
          </w:tcPr>
          <w:p w14:paraId="59281694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2.45</w:t>
            </w:r>
          </w:p>
        </w:tc>
        <w:tc>
          <w:tcPr>
            <w:tcW w:w="480" w:type="dxa"/>
            <w:noWrap/>
            <w:vAlign w:val="bottom"/>
            <w:hideMark/>
          </w:tcPr>
          <w:p w14:paraId="71F711E4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2.38</w:t>
            </w:r>
          </w:p>
        </w:tc>
        <w:tc>
          <w:tcPr>
            <w:tcW w:w="480" w:type="dxa"/>
            <w:noWrap/>
            <w:vAlign w:val="bottom"/>
            <w:hideMark/>
          </w:tcPr>
          <w:p w14:paraId="2E7647C6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2.22</w:t>
            </w:r>
          </w:p>
        </w:tc>
        <w:tc>
          <w:tcPr>
            <w:tcW w:w="480" w:type="dxa"/>
            <w:noWrap/>
            <w:vAlign w:val="bottom"/>
            <w:hideMark/>
          </w:tcPr>
          <w:p w14:paraId="0AAC38CC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2.07</w:t>
            </w:r>
          </w:p>
        </w:tc>
        <w:tc>
          <w:tcPr>
            <w:tcW w:w="480" w:type="dxa"/>
            <w:noWrap/>
            <w:vAlign w:val="bottom"/>
            <w:hideMark/>
          </w:tcPr>
          <w:p w14:paraId="0C0B90A0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1.92</w:t>
            </w:r>
          </w:p>
        </w:tc>
        <w:tc>
          <w:tcPr>
            <w:tcW w:w="480" w:type="dxa"/>
            <w:noWrap/>
            <w:vAlign w:val="bottom"/>
            <w:hideMark/>
          </w:tcPr>
          <w:p w14:paraId="32B80B8A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1.77</w:t>
            </w:r>
          </w:p>
        </w:tc>
        <w:tc>
          <w:tcPr>
            <w:tcW w:w="480" w:type="dxa"/>
            <w:noWrap/>
            <w:vAlign w:val="bottom"/>
            <w:hideMark/>
          </w:tcPr>
          <w:p w14:paraId="599F7690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1.62</w:t>
            </w:r>
          </w:p>
        </w:tc>
        <w:tc>
          <w:tcPr>
            <w:tcW w:w="400" w:type="dxa"/>
            <w:noWrap/>
            <w:vAlign w:val="bottom"/>
            <w:hideMark/>
          </w:tcPr>
          <w:p w14:paraId="55944C7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1.47</w:t>
            </w:r>
          </w:p>
        </w:tc>
        <w:tc>
          <w:tcPr>
            <w:tcW w:w="400" w:type="dxa"/>
            <w:noWrap/>
            <w:vAlign w:val="bottom"/>
            <w:hideMark/>
          </w:tcPr>
          <w:p w14:paraId="3545C55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1.31</w:t>
            </w:r>
          </w:p>
        </w:tc>
        <w:tc>
          <w:tcPr>
            <w:tcW w:w="400" w:type="dxa"/>
            <w:noWrap/>
            <w:vAlign w:val="bottom"/>
            <w:hideMark/>
          </w:tcPr>
          <w:p w14:paraId="50AFCA0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1.16</w:t>
            </w:r>
          </w:p>
        </w:tc>
        <w:tc>
          <w:tcPr>
            <w:tcW w:w="400" w:type="dxa"/>
            <w:noWrap/>
            <w:vAlign w:val="bottom"/>
            <w:hideMark/>
          </w:tcPr>
          <w:p w14:paraId="02E7712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1.13</w:t>
            </w:r>
          </w:p>
        </w:tc>
        <w:tc>
          <w:tcPr>
            <w:tcW w:w="400" w:type="dxa"/>
            <w:noWrap/>
            <w:vAlign w:val="bottom"/>
            <w:hideMark/>
          </w:tcPr>
          <w:p w14:paraId="03ED890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1.09</w:t>
            </w:r>
          </w:p>
        </w:tc>
        <w:tc>
          <w:tcPr>
            <w:tcW w:w="400" w:type="dxa"/>
            <w:noWrap/>
            <w:vAlign w:val="bottom"/>
            <w:hideMark/>
          </w:tcPr>
          <w:p w14:paraId="4AAE24B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1.06</w:t>
            </w:r>
          </w:p>
        </w:tc>
        <w:tc>
          <w:tcPr>
            <w:tcW w:w="400" w:type="dxa"/>
            <w:noWrap/>
            <w:vAlign w:val="bottom"/>
            <w:hideMark/>
          </w:tcPr>
          <w:p w14:paraId="15C43FA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1.03</w:t>
            </w:r>
          </w:p>
        </w:tc>
        <w:tc>
          <w:tcPr>
            <w:tcW w:w="400" w:type="dxa"/>
            <w:noWrap/>
            <w:vAlign w:val="bottom"/>
            <w:hideMark/>
          </w:tcPr>
          <w:p w14:paraId="24CB459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1.00</w:t>
            </w:r>
          </w:p>
        </w:tc>
        <w:tc>
          <w:tcPr>
            <w:tcW w:w="400" w:type="dxa"/>
            <w:noWrap/>
            <w:vAlign w:val="bottom"/>
            <w:hideMark/>
          </w:tcPr>
          <w:p w14:paraId="2539436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00" w:type="dxa"/>
            <w:noWrap/>
            <w:vAlign w:val="bottom"/>
            <w:hideMark/>
          </w:tcPr>
          <w:p w14:paraId="20DB1A2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0.94</w:t>
            </w:r>
          </w:p>
        </w:tc>
        <w:tc>
          <w:tcPr>
            <w:tcW w:w="400" w:type="dxa"/>
            <w:noWrap/>
            <w:vAlign w:val="bottom"/>
            <w:hideMark/>
          </w:tcPr>
          <w:p w14:paraId="10867D2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0.91</w:t>
            </w:r>
          </w:p>
        </w:tc>
        <w:tc>
          <w:tcPr>
            <w:tcW w:w="400" w:type="dxa"/>
            <w:noWrap/>
            <w:vAlign w:val="bottom"/>
            <w:hideMark/>
          </w:tcPr>
          <w:p w14:paraId="127BB26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0.88</w:t>
            </w:r>
          </w:p>
        </w:tc>
        <w:tc>
          <w:tcPr>
            <w:tcW w:w="400" w:type="dxa"/>
            <w:noWrap/>
            <w:vAlign w:val="bottom"/>
            <w:hideMark/>
          </w:tcPr>
          <w:p w14:paraId="2E7821F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0.86</w:t>
            </w:r>
          </w:p>
        </w:tc>
        <w:tc>
          <w:tcPr>
            <w:tcW w:w="400" w:type="dxa"/>
            <w:noWrap/>
            <w:vAlign w:val="bottom"/>
            <w:hideMark/>
          </w:tcPr>
          <w:p w14:paraId="51BACC1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0.83</w:t>
            </w:r>
          </w:p>
        </w:tc>
        <w:tc>
          <w:tcPr>
            <w:tcW w:w="440" w:type="dxa"/>
            <w:noWrap/>
            <w:vAlign w:val="bottom"/>
            <w:hideMark/>
          </w:tcPr>
          <w:p w14:paraId="0633F79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0.81</w:t>
            </w:r>
          </w:p>
        </w:tc>
        <w:tc>
          <w:tcPr>
            <w:tcW w:w="400" w:type="dxa"/>
            <w:noWrap/>
            <w:vAlign w:val="bottom"/>
            <w:hideMark/>
          </w:tcPr>
          <w:p w14:paraId="12ADBA3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0.78</w:t>
            </w:r>
          </w:p>
        </w:tc>
        <w:tc>
          <w:tcPr>
            <w:tcW w:w="400" w:type="dxa"/>
            <w:noWrap/>
            <w:vAlign w:val="bottom"/>
            <w:hideMark/>
          </w:tcPr>
          <w:p w14:paraId="2DCD947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0.76</w:t>
            </w:r>
          </w:p>
        </w:tc>
        <w:tc>
          <w:tcPr>
            <w:tcW w:w="400" w:type="dxa"/>
            <w:noWrap/>
            <w:vAlign w:val="bottom"/>
            <w:hideMark/>
          </w:tcPr>
          <w:p w14:paraId="42C573D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0.74</w:t>
            </w:r>
          </w:p>
        </w:tc>
        <w:tc>
          <w:tcPr>
            <w:tcW w:w="400" w:type="dxa"/>
            <w:noWrap/>
            <w:vAlign w:val="bottom"/>
            <w:hideMark/>
          </w:tcPr>
          <w:p w14:paraId="2BF909E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0.71</w:t>
            </w:r>
          </w:p>
        </w:tc>
        <w:tc>
          <w:tcPr>
            <w:tcW w:w="460" w:type="dxa"/>
            <w:noWrap/>
            <w:vAlign w:val="bottom"/>
            <w:hideMark/>
          </w:tcPr>
          <w:p w14:paraId="0BFE52E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0.69</w:t>
            </w:r>
          </w:p>
        </w:tc>
      </w:tr>
      <w:tr w:rsidR="0048224E" w:rsidRPr="00707F6D" w14:paraId="1E9713CD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725BE815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4AE351BC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100,000 to 114,999</w:t>
            </w:r>
          </w:p>
        </w:tc>
        <w:tc>
          <w:tcPr>
            <w:tcW w:w="560" w:type="dxa"/>
            <w:noWrap/>
            <w:vAlign w:val="bottom"/>
            <w:hideMark/>
          </w:tcPr>
          <w:p w14:paraId="0DC3668D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2.86</w:t>
            </w:r>
          </w:p>
        </w:tc>
        <w:tc>
          <w:tcPr>
            <w:tcW w:w="560" w:type="dxa"/>
            <w:noWrap/>
            <w:vAlign w:val="bottom"/>
            <w:hideMark/>
          </w:tcPr>
          <w:p w14:paraId="1C41ED1E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2.77</w:t>
            </w:r>
          </w:p>
        </w:tc>
        <w:tc>
          <w:tcPr>
            <w:tcW w:w="480" w:type="dxa"/>
            <w:noWrap/>
            <w:vAlign w:val="bottom"/>
            <w:hideMark/>
          </w:tcPr>
          <w:p w14:paraId="28324CBA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2.68</w:t>
            </w:r>
          </w:p>
        </w:tc>
        <w:tc>
          <w:tcPr>
            <w:tcW w:w="480" w:type="dxa"/>
            <w:noWrap/>
            <w:vAlign w:val="bottom"/>
            <w:hideMark/>
          </w:tcPr>
          <w:p w14:paraId="2CB63138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2.51</w:t>
            </w:r>
          </w:p>
        </w:tc>
        <w:tc>
          <w:tcPr>
            <w:tcW w:w="480" w:type="dxa"/>
            <w:noWrap/>
            <w:vAlign w:val="bottom"/>
            <w:hideMark/>
          </w:tcPr>
          <w:p w14:paraId="648B0D47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2.34</w:t>
            </w:r>
          </w:p>
        </w:tc>
        <w:tc>
          <w:tcPr>
            <w:tcW w:w="480" w:type="dxa"/>
            <w:noWrap/>
            <w:vAlign w:val="bottom"/>
            <w:hideMark/>
          </w:tcPr>
          <w:p w14:paraId="45895820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2.17</w:t>
            </w:r>
          </w:p>
        </w:tc>
        <w:tc>
          <w:tcPr>
            <w:tcW w:w="480" w:type="dxa"/>
            <w:noWrap/>
            <w:vAlign w:val="bottom"/>
            <w:hideMark/>
          </w:tcPr>
          <w:p w14:paraId="41069CB7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2.00</w:t>
            </w:r>
          </w:p>
        </w:tc>
        <w:tc>
          <w:tcPr>
            <w:tcW w:w="480" w:type="dxa"/>
            <w:noWrap/>
            <w:vAlign w:val="bottom"/>
            <w:hideMark/>
          </w:tcPr>
          <w:p w14:paraId="35B6F132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1.83</w:t>
            </w:r>
          </w:p>
        </w:tc>
        <w:tc>
          <w:tcPr>
            <w:tcW w:w="400" w:type="dxa"/>
            <w:noWrap/>
            <w:vAlign w:val="bottom"/>
            <w:hideMark/>
          </w:tcPr>
          <w:p w14:paraId="464FE76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1.66</w:t>
            </w:r>
          </w:p>
        </w:tc>
        <w:tc>
          <w:tcPr>
            <w:tcW w:w="400" w:type="dxa"/>
            <w:noWrap/>
            <w:vAlign w:val="bottom"/>
            <w:hideMark/>
          </w:tcPr>
          <w:p w14:paraId="026D24E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400" w:type="dxa"/>
            <w:noWrap/>
            <w:vAlign w:val="bottom"/>
            <w:hideMark/>
          </w:tcPr>
          <w:p w14:paraId="302D542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1.31</w:t>
            </w:r>
          </w:p>
        </w:tc>
        <w:tc>
          <w:tcPr>
            <w:tcW w:w="400" w:type="dxa"/>
            <w:noWrap/>
            <w:vAlign w:val="bottom"/>
            <w:hideMark/>
          </w:tcPr>
          <w:p w14:paraId="5602831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1.27</w:t>
            </w:r>
          </w:p>
        </w:tc>
        <w:tc>
          <w:tcPr>
            <w:tcW w:w="400" w:type="dxa"/>
            <w:noWrap/>
            <w:vAlign w:val="bottom"/>
            <w:hideMark/>
          </w:tcPr>
          <w:p w14:paraId="396CAE5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1.24</w:t>
            </w:r>
          </w:p>
        </w:tc>
        <w:tc>
          <w:tcPr>
            <w:tcW w:w="400" w:type="dxa"/>
            <w:noWrap/>
            <w:vAlign w:val="bottom"/>
            <w:hideMark/>
          </w:tcPr>
          <w:p w14:paraId="1968883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400" w:type="dxa"/>
            <w:noWrap/>
            <w:vAlign w:val="bottom"/>
            <w:hideMark/>
          </w:tcPr>
          <w:p w14:paraId="5A3F36B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1.16</w:t>
            </w:r>
          </w:p>
        </w:tc>
        <w:tc>
          <w:tcPr>
            <w:tcW w:w="400" w:type="dxa"/>
            <w:noWrap/>
            <w:vAlign w:val="bottom"/>
            <w:hideMark/>
          </w:tcPr>
          <w:p w14:paraId="4623114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1.13</w:t>
            </w:r>
          </w:p>
        </w:tc>
        <w:tc>
          <w:tcPr>
            <w:tcW w:w="400" w:type="dxa"/>
            <w:noWrap/>
            <w:vAlign w:val="bottom"/>
            <w:hideMark/>
          </w:tcPr>
          <w:p w14:paraId="4A5AA1D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1.09</w:t>
            </w:r>
          </w:p>
        </w:tc>
        <w:tc>
          <w:tcPr>
            <w:tcW w:w="400" w:type="dxa"/>
            <w:noWrap/>
            <w:vAlign w:val="bottom"/>
            <w:hideMark/>
          </w:tcPr>
          <w:p w14:paraId="120089A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1.06</w:t>
            </w:r>
          </w:p>
        </w:tc>
        <w:tc>
          <w:tcPr>
            <w:tcW w:w="400" w:type="dxa"/>
            <w:noWrap/>
            <w:vAlign w:val="bottom"/>
            <w:hideMark/>
          </w:tcPr>
          <w:p w14:paraId="39ADBAD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1.03</w:t>
            </w:r>
          </w:p>
        </w:tc>
        <w:tc>
          <w:tcPr>
            <w:tcW w:w="400" w:type="dxa"/>
            <w:noWrap/>
            <w:vAlign w:val="bottom"/>
            <w:hideMark/>
          </w:tcPr>
          <w:p w14:paraId="58E6790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1.00</w:t>
            </w:r>
          </w:p>
        </w:tc>
        <w:tc>
          <w:tcPr>
            <w:tcW w:w="400" w:type="dxa"/>
            <w:noWrap/>
            <w:vAlign w:val="bottom"/>
            <w:hideMark/>
          </w:tcPr>
          <w:p w14:paraId="1CBE5CC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00" w:type="dxa"/>
            <w:noWrap/>
            <w:vAlign w:val="bottom"/>
            <w:hideMark/>
          </w:tcPr>
          <w:p w14:paraId="4DFA50E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0.94</w:t>
            </w:r>
          </w:p>
        </w:tc>
        <w:tc>
          <w:tcPr>
            <w:tcW w:w="440" w:type="dxa"/>
            <w:noWrap/>
            <w:vAlign w:val="bottom"/>
            <w:hideMark/>
          </w:tcPr>
          <w:p w14:paraId="16FF7FF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0.91</w:t>
            </w:r>
          </w:p>
        </w:tc>
        <w:tc>
          <w:tcPr>
            <w:tcW w:w="400" w:type="dxa"/>
            <w:noWrap/>
            <w:vAlign w:val="bottom"/>
            <w:hideMark/>
          </w:tcPr>
          <w:p w14:paraId="62DE22B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0.88</w:t>
            </w:r>
          </w:p>
        </w:tc>
        <w:tc>
          <w:tcPr>
            <w:tcW w:w="400" w:type="dxa"/>
            <w:noWrap/>
            <w:vAlign w:val="bottom"/>
            <w:hideMark/>
          </w:tcPr>
          <w:p w14:paraId="7EE5BDF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0.86</w:t>
            </w:r>
          </w:p>
        </w:tc>
        <w:tc>
          <w:tcPr>
            <w:tcW w:w="400" w:type="dxa"/>
            <w:noWrap/>
            <w:vAlign w:val="bottom"/>
            <w:hideMark/>
          </w:tcPr>
          <w:p w14:paraId="4EB5622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0.83</w:t>
            </w:r>
          </w:p>
        </w:tc>
        <w:tc>
          <w:tcPr>
            <w:tcW w:w="400" w:type="dxa"/>
            <w:noWrap/>
            <w:vAlign w:val="bottom"/>
            <w:hideMark/>
          </w:tcPr>
          <w:p w14:paraId="1F835FA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0.81</w:t>
            </w:r>
          </w:p>
        </w:tc>
        <w:tc>
          <w:tcPr>
            <w:tcW w:w="460" w:type="dxa"/>
            <w:noWrap/>
            <w:vAlign w:val="bottom"/>
            <w:hideMark/>
          </w:tcPr>
          <w:p w14:paraId="0DF8D88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0.78</w:t>
            </w:r>
          </w:p>
        </w:tc>
      </w:tr>
      <w:tr w:rsidR="0048224E" w:rsidRPr="00707F6D" w14:paraId="02784B07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24DF5CC4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27F69502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115,000 to 129,999</w:t>
            </w:r>
          </w:p>
        </w:tc>
        <w:tc>
          <w:tcPr>
            <w:tcW w:w="560" w:type="dxa"/>
            <w:noWrap/>
            <w:vAlign w:val="bottom"/>
            <w:hideMark/>
          </w:tcPr>
          <w:p w14:paraId="39BF4458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3.17</w:t>
            </w:r>
          </w:p>
        </w:tc>
        <w:tc>
          <w:tcPr>
            <w:tcW w:w="560" w:type="dxa"/>
            <w:noWrap/>
            <w:vAlign w:val="bottom"/>
            <w:hideMark/>
          </w:tcPr>
          <w:p w14:paraId="79ADBCE8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3.08</w:t>
            </w:r>
          </w:p>
        </w:tc>
        <w:tc>
          <w:tcPr>
            <w:tcW w:w="480" w:type="dxa"/>
            <w:noWrap/>
            <w:vAlign w:val="bottom"/>
            <w:hideMark/>
          </w:tcPr>
          <w:p w14:paraId="1935016D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2.98</w:t>
            </w:r>
          </w:p>
        </w:tc>
        <w:tc>
          <w:tcPr>
            <w:tcW w:w="480" w:type="dxa"/>
            <w:noWrap/>
            <w:vAlign w:val="bottom"/>
            <w:hideMark/>
          </w:tcPr>
          <w:p w14:paraId="218470DE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2.79</w:t>
            </w:r>
          </w:p>
        </w:tc>
        <w:tc>
          <w:tcPr>
            <w:tcW w:w="480" w:type="dxa"/>
            <w:noWrap/>
            <w:vAlign w:val="bottom"/>
            <w:hideMark/>
          </w:tcPr>
          <w:p w14:paraId="70EAA5F3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2.60</w:t>
            </w:r>
          </w:p>
        </w:tc>
        <w:tc>
          <w:tcPr>
            <w:tcW w:w="480" w:type="dxa"/>
            <w:noWrap/>
            <w:vAlign w:val="bottom"/>
            <w:hideMark/>
          </w:tcPr>
          <w:p w14:paraId="74ED490B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2.41</w:t>
            </w:r>
          </w:p>
        </w:tc>
        <w:tc>
          <w:tcPr>
            <w:tcW w:w="480" w:type="dxa"/>
            <w:noWrap/>
            <w:vAlign w:val="bottom"/>
            <w:hideMark/>
          </w:tcPr>
          <w:p w14:paraId="4E182F3E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2.22</w:t>
            </w:r>
          </w:p>
        </w:tc>
        <w:tc>
          <w:tcPr>
            <w:tcW w:w="480" w:type="dxa"/>
            <w:noWrap/>
            <w:vAlign w:val="bottom"/>
            <w:hideMark/>
          </w:tcPr>
          <w:p w14:paraId="10D94E4B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2.03</w:t>
            </w:r>
          </w:p>
        </w:tc>
        <w:tc>
          <w:tcPr>
            <w:tcW w:w="400" w:type="dxa"/>
            <w:noWrap/>
            <w:vAlign w:val="bottom"/>
            <w:hideMark/>
          </w:tcPr>
          <w:p w14:paraId="7B9D54E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1.84</w:t>
            </w:r>
          </w:p>
        </w:tc>
        <w:tc>
          <w:tcPr>
            <w:tcW w:w="400" w:type="dxa"/>
            <w:noWrap/>
            <w:vAlign w:val="bottom"/>
            <w:hideMark/>
          </w:tcPr>
          <w:p w14:paraId="5DCE406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1.65</w:t>
            </w:r>
          </w:p>
        </w:tc>
        <w:tc>
          <w:tcPr>
            <w:tcW w:w="400" w:type="dxa"/>
            <w:noWrap/>
            <w:vAlign w:val="bottom"/>
            <w:hideMark/>
          </w:tcPr>
          <w:p w14:paraId="4C8AD68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1.46</w:t>
            </w:r>
          </w:p>
        </w:tc>
        <w:tc>
          <w:tcPr>
            <w:tcW w:w="400" w:type="dxa"/>
            <w:noWrap/>
            <w:vAlign w:val="bottom"/>
            <w:hideMark/>
          </w:tcPr>
          <w:p w14:paraId="05553B6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1.42</w:t>
            </w:r>
          </w:p>
        </w:tc>
        <w:tc>
          <w:tcPr>
            <w:tcW w:w="400" w:type="dxa"/>
            <w:noWrap/>
            <w:vAlign w:val="bottom"/>
            <w:hideMark/>
          </w:tcPr>
          <w:p w14:paraId="31D4E55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1.37</w:t>
            </w:r>
          </w:p>
        </w:tc>
        <w:tc>
          <w:tcPr>
            <w:tcW w:w="400" w:type="dxa"/>
            <w:noWrap/>
            <w:vAlign w:val="bottom"/>
            <w:hideMark/>
          </w:tcPr>
          <w:p w14:paraId="4F6FFF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1.33</w:t>
            </w:r>
          </w:p>
        </w:tc>
        <w:tc>
          <w:tcPr>
            <w:tcW w:w="400" w:type="dxa"/>
            <w:noWrap/>
            <w:vAlign w:val="bottom"/>
            <w:hideMark/>
          </w:tcPr>
          <w:p w14:paraId="16B4F4E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1.29</w:t>
            </w:r>
          </w:p>
        </w:tc>
        <w:tc>
          <w:tcPr>
            <w:tcW w:w="400" w:type="dxa"/>
            <w:noWrap/>
            <w:vAlign w:val="bottom"/>
            <w:hideMark/>
          </w:tcPr>
          <w:p w14:paraId="3722FEF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1.25</w:t>
            </w:r>
          </w:p>
        </w:tc>
        <w:tc>
          <w:tcPr>
            <w:tcW w:w="400" w:type="dxa"/>
            <w:noWrap/>
            <w:vAlign w:val="bottom"/>
            <w:hideMark/>
          </w:tcPr>
          <w:p w14:paraId="549BBEB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1.22</w:t>
            </w:r>
          </w:p>
        </w:tc>
        <w:tc>
          <w:tcPr>
            <w:tcW w:w="400" w:type="dxa"/>
            <w:noWrap/>
            <w:vAlign w:val="bottom"/>
            <w:hideMark/>
          </w:tcPr>
          <w:p w14:paraId="75F057C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1.18</w:t>
            </w:r>
          </w:p>
        </w:tc>
        <w:tc>
          <w:tcPr>
            <w:tcW w:w="400" w:type="dxa"/>
            <w:noWrap/>
            <w:vAlign w:val="bottom"/>
            <w:hideMark/>
          </w:tcPr>
          <w:p w14:paraId="206483A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  <w:tc>
          <w:tcPr>
            <w:tcW w:w="400" w:type="dxa"/>
            <w:noWrap/>
            <w:vAlign w:val="bottom"/>
            <w:hideMark/>
          </w:tcPr>
          <w:p w14:paraId="4B1C4C9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1.11</w:t>
            </w:r>
          </w:p>
        </w:tc>
        <w:tc>
          <w:tcPr>
            <w:tcW w:w="400" w:type="dxa"/>
            <w:noWrap/>
            <w:vAlign w:val="bottom"/>
            <w:hideMark/>
          </w:tcPr>
          <w:p w14:paraId="17B3981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1.08</w:t>
            </w:r>
          </w:p>
        </w:tc>
        <w:tc>
          <w:tcPr>
            <w:tcW w:w="400" w:type="dxa"/>
            <w:noWrap/>
            <w:vAlign w:val="bottom"/>
            <w:hideMark/>
          </w:tcPr>
          <w:p w14:paraId="5FDEBCF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1.04</w:t>
            </w:r>
          </w:p>
        </w:tc>
        <w:tc>
          <w:tcPr>
            <w:tcW w:w="440" w:type="dxa"/>
            <w:noWrap/>
            <w:vAlign w:val="bottom"/>
            <w:hideMark/>
          </w:tcPr>
          <w:p w14:paraId="7F0521C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00" w:type="dxa"/>
            <w:noWrap/>
            <w:vAlign w:val="bottom"/>
            <w:hideMark/>
          </w:tcPr>
          <w:p w14:paraId="02EECB4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0.98</w:t>
            </w:r>
          </w:p>
        </w:tc>
        <w:tc>
          <w:tcPr>
            <w:tcW w:w="400" w:type="dxa"/>
            <w:noWrap/>
            <w:vAlign w:val="bottom"/>
            <w:hideMark/>
          </w:tcPr>
          <w:p w14:paraId="1DF85A5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0.95</w:t>
            </w:r>
          </w:p>
        </w:tc>
        <w:tc>
          <w:tcPr>
            <w:tcW w:w="400" w:type="dxa"/>
            <w:noWrap/>
            <w:vAlign w:val="bottom"/>
            <w:hideMark/>
          </w:tcPr>
          <w:p w14:paraId="5BAEEB1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0.92</w:t>
            </w:r>
          </w:p>
        </w:tc>
        <w:tc>
          <w:tcPr>
            <w:tcW w:w="400" w:type="dxa"/>
            <w:noWrap/>
            <w:vAlign w:val="bottom"/>
            <w:hideMark/>
          </w:tcPr>
          <w:p w14:paraId="607DAB4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0.90</w:t>
            </w:r>
          </w:p>
        </w:tc>
        <w:tc>
          <w:tcPr>
            <w:tcW w:w="460" w:type="dxa"/>
            <w:noWrap/>
            <w:vAlign w:val="bottom"/>
            <w:hideMark/>
          </w:tcPr>
          <w:p w14:paraId="50204EB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0.87</w:t>
            </w:r>
          </w:p>
        </w:tc>
      </w:tr>
      <w:tr w:rsidR="0048224E" w:rsidRPr="00707F6D" w14:paraId="5011B2E3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5BE2F3C7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2CAF07E4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130,000 to 149,999</w:t>
            </w:r>
          </w:p>
        </w:tc>
        <w:tc>
          <w:tcPr>
            <w:tcW w:w="560" w:type="dxa"/>
            <w:noWrap/>
            <w:vAlign w:val="bottom"/>
            <w:hideMark/>
          </w:tcPr>
          <w:p w14:paraId="51CE8434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3.53</w:t>
            </w:r>
          </w:p>
        </w:tc>
        <w:tc>
          <w:tcPr>
            <w:tcW w:w="560" w:type="dxa"/>
            <w:noWrap/>
            <w:vAlign w:val="bottom"/>
            <w:hideMark/>
          </w:tcPr>
          <w:p w14:paraId="7AB29894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3.42</w:t>
            </w:r>
          </w:p>
        </w:tc>
        <w:tc>
          <w:tcPr>
            <w:tcW w:w="480" w:type="dxa"/>
            <w:noWrap/>
            <w:vAlign w:val="bottom"/>
            <w:hideMark/>
          </w:tcPr>
          <w:p w14:paraId="30944FDE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3.32</w:t>
            </w:r>
          </w:p>
        </w:tc>
        <w:tc>
          <w:tcPr>
            <w:tcW w:w="480" w:type="dxa"/>
            <w:noWrap/>
            <w:vAlign w:val="bottom"/>
            <w:hideMark/>
          </w:tcPr>
          <w:p w14:paraId="44C8B2EB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3.11</w:t>
            </w:r>
          </w:p>
        </w:tc>
        <w:tc>
          <w:tcPr>
            <w:tcW w:w="480" w:type="dxa"/>
            <w:noWrap/>
            <w:vAlign w:val="bottom"/>
            <w:hideMark/>
          </w:tcPr>
          <w:p w14:paraId="6284AED8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2.89</w:t>
            </w:r>
          </w:p>
        </w:tc>
        <w:tc>
          <w:tcPr>
            <w:tcW w:w="480" w:type="dxa"/>
            <w:noWrap/>
            <w:vAlign w:val="bottom"/>
            <w:hideMark/>
          </w:tcPr>
          <w:p w14:paraId="17348DA1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2.68</w:t>
            </w:r>
          </w:p>
        </w:tc>
        <w:tc>
          <w:tcPr>
            <w:tcW w:w="480" w:type="dxa"/>
            <w:noWrap/>
            <w:vAlign w:val="bottom"/>
            <w:hideMark/>
          </w:tcPr>
          <w:p w14:paraId="562A2850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2.47</w:t>
            </w:r>
          </w:p>
        </w:tc>
        <w:tc>
          <w:tcPr>
            <w:tcW w:w="480" w:type="dxa"/>
            <w:noWrap/>
            <w:vAlign w:val="bottom"/>
            <w:hideMark/>
          </w:tcPr>
          <w:p w14:paraId="2A596233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2.26</w:t>
            </w:r>
          </w:p>
        </w:tc>
        <w:tc>
          <w:tcPr>
            <w:tcW w:w="400" w:type="dxa"/>
            <w:noWrap/>
            <w:vAlign w:val="bottom"/>
            <w:hideMark/>
          </w:tcPr>
          <w:p w14:paraId="42190FE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2.05</w:t>
            </w:r>
          </w:p>
        </w:tc>
        <w:tc>
          <w:tcPr>
            <w:tcW w:w="400" w:type="dxa"/>
            <w:noWrap/>
            <w:vAlign w:val="bottom"/>
            <w:hideMark/>
          </w:tcPr>
          <w:p w14:paraId="5683CE6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1.84</w:t>
            </w:r>
          </w:p>
        </w:tc>
        <w:tc>
          <w:tcPr>
            <w:tcW w:w="400" w:type="dxa"/>
            <w:noWrap/>
            <w:vAlign w:val="bottom"/>
            <w:hideMark/>
          </w:tcPr>
          <w:p w14:paraId="1993570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1.62</w:t>
            </w:r>
          </w:p>
        </w:tc>
        <w:tc>
          <w:tcPr>
            <w:tcW w:w="400" w:type="dxa"/>
            <w:noWrap/>
            <w:vAlign w:val="bottom"/>
            <w:hideMark/>
          </w:tcPr>
          <w:p w14:paraId="447EBE8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1.57</w:t>
            </w:r>
          </w:p>
        </w:tc>
        <w:tc>
          <w:tcPr>
            <w:tcW w:w="400" w:type="dxa"/>
            <w:noWrap/>
            <w:vAlign w:val="bottom"/>
            <w:hideMark/>
          </w:tcPr>
          <w:p w14:paraId="4D5FF4B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1.53</w:t>
            </w:r>
          </w:p>
        </w:tc>
        <w:tc>
          <w:tcPr>
            <w:tcW w:w="400" w:type="dxa"/>
            <w:noWrap/>
            <w:vAlign w:val="bottom"/>
            <w:hideMark/>
          </w:tcPr>
          <w:p w14:paraId="753D039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400" w:type="dxa"/>
            <w:noWrap/>
            <w:vAlign w:val="bottom"/>
            <w:hideMark/>
          </w:tcPr>
          <w:p w14:paraId="40BFF7F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1.44</w:t>
            </w:r>
          </w:p>
        </w:tc>
        <w:tc>
          <w:tcPr>
            <w:tcW w:w="400" w:type="dxa"/>
            <w:noWrap/>
            <w:vAlign w:val="bottom"/>
            <w:hideMark/>
          </w:tcPr>
          <w:p w14:paraId="1F98DAC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1.39</w:t>
            </w:r>
          </w:p>
        </w:tc>
        <w:tc>
          <w:tcPr>
            <w:tcW w:w="400" w:type="dxa"/>
            <w:noWrap/>
            <w:vAlign w:val="bottom"/>
            <w:hideMark/>
          </w:tcPr>
          <w:p w14:paraId="460EF86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1.35</w:t>
            </w:r>
          </w:p>
        </w:tc>
        <w:tc>
          <w:tcPr>
            <w:tcW w:w="400" w:type="dxa"/>
            <w:noWrap/>
            <w:vAlign w:val="bottom"/>
            <w:hideMark/>
          </w:tcPr>
          <w:p w14:paraId="475BC8D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1.31</w:t>
            </w:r>
          </w:p>
        </w:tc>
        <w:tc>
          <w:tcPr>
            <w:tcW w:w="400" w:type="dxa"/>
            <w:noWrap/>
            <w:vAlign w:val="bottom"/>
            <w:hideMark/>
          </w:tcPr>
          <w:p w14:paraId="273539B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1.27</w:t>
            </w:r>
          </w:p>
        </w:tc>
        <w:tc>
          <w:tcPr>
            <w:tcW w:w="400" w:type="dxa"/>
            <w:noWrap/>
            <w:vAlign w:val="bottom"/>
            <w:hideMark/>
          </w:tcPr>
          <w:p w14:paraId="3FF34E1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1.23</w:t>
            </w:r>
          </w:p>
        </w:tc>
        <w:tc>
          <w:tcPr>
            <w:tcW w:w="400" w:type="dxa"/>
            <w:noWrap/>
            <w:vAlign w:val="bottom"/>
            <w:hideMark/>
          </w:tcPr>
          <w:p w14:paraId="7407757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400" w:type="dxa"/>
            <w:noWrap/>
            <w:vAlign w:val="bottom"/>
            <w:hideMark/>
          </w:tcPr>
          <w:p w14:paraId="5D32170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1.16</w:t>
            </w:r>
          </w:p>
        </w:tc>
        <w:tc>
          <w:tcPr>
            <w:tcW w:w="440" w:type="dxa"/>
            <w:noWrap/>
            <w:vAlign w:val="bottom"/>
            <w:hideMark/>
          </w:tcPr>
          <w:p w14:paraId="65AADF7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1.13</w:t>
            </w:r>
          </w:p>
        </w:tc>
        <w:tc>
          <w:tcPr>
            <w:tcW w:w="400" w:type="dxa"/>
            <w:noWrap/>
            <w:vAlign w:val="bottom"/>
            <w:hideMark/>
          </w:tcPr>
          <w:p w14:paraId="674C4D6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1.09</w:t>
            </w:r>
          </w:p>
        </w:tc>
        <w:tc>
          <w:tcPr>
            <w:tcW w:w="400" w:type="dxa"/>
            <w:noWrap/>
            <w:vAlign w:val="bottom"/>
            <w:hideMark/>
          </w:tcPr>
          <w:p w14:paraId="7542021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1.06</w:t>
            </w:r>
          </w:p>
        </w:tc>
        <w:tc>
          <w:tcPr>
            <w:tcW w:w="400" w:type="dxa"/>
            <w:noWrap/>
            <w:vAlign w:val="bottom"/>
            <w:hideMark/>
          </w:tcPr>
          <w:p w14:paraId="00581E5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1.03</w:t>
            </w:r>
          </w:p>
        </w:tc>
        <w:tc>
          <w:tcPr>
            <w:tcW w:w="400" w:type="dxa"/>
            <w:noWrap/>
            <w:vAlign w:val="bottom"/>
            <w:hideMark/>
          </w:tcPr>
          <w:p w14:paraId="4F913A7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1.00</w:t>
            </w:r>
          </w:p>
        </w:tc>
        <w:tc>
          <w:tcPr>
            <w:tcW w:w="460" w:type="dxa"/>
            <w:noWrap/>
            <w:vAlign w:val="bottom"/>
            <w:hideMark/>
          </w:tcPr>
          <w:p w14:paraId="117BA91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</w:tr>
      <w:tr w:rsidR="0048224E" w:rsidRPr="00707F6D" w14:paraId="5AA3E2E8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520893C4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2E19B639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150,000 to 174,999</w:t>
            </w:r>
          </w:p>
        </w:tc>
        <w:tc>
          <w:tcPr>
            <w:tcW w:w="560" w:type="dxa"/>
            <w:noWrap/>
            <w:vAlign w:val="bottom"/>
            <w:hideMark/>
          </w:tcPr>
          <w:p w14:paraId="2B707164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3.97</w:t>
            </w:r>
          </w:p>
        </w:tc>
        <w:tc>
          <w:tcPr>
            <w:tcW w:w="560" w:type="dxa"/>
            <w:noWrap/>
            <w:vAlign w:val="bottom"/>
            <w:hideMark/>
          </w:tcPr>
          <w:p w14:paraId="13BAC426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3.85</w:t>
            </w:r>
          </w:p>
        </w:tc>
        <w:tc>
          <w:tcPr>
            <w:tcW w:w="480" w:type="dxa"/>
            <w:noWrap/>
            <w:vAlign w:val="bottom"/>
            <w:hideMark/>
          </w:tcPr>
          <w:p w14:paraId="7F03AFD5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3.73</w:t>
            </w:r>
          </w:p>
        </w:tc>
        <w:tc>
          <w:tcPr>
            <w:tcW w:w="480" w:type="dxa"/>
            <w:noWrap/>
            <w:vAlign w:val="bottom"/>
            <w:hideMark/>
          </w:tcPr>
          <w:p w14:paraId="4B7D69E7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3.50</w:t>
            </w:r>
          </w:p>
        </w:tc>
        <w:tc>
          <w:tcPr>
            <w:tcW w:w="480" w:type="dxa"/>
            <w:noWrap/>
            <w:vAlign w:val="bottom"/>
            <w:hideMark/>
          </w:tcPr>
          <w:p w14:paraId="25548F92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3.26</w:t>
            </w:r>
          </w:p>
        </w:tc>
        <w:tc>
          <w:tcPr>
            <w:tcW w:w="480" w:type="dxa"/>
            <w:noWrap/>
            <w:vAlign w:val="bottom"/>
            <w:hideMark/>
          </w:tcPr>
          <w:p w14:paraId="3814A6E9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3.02</w:t>
            </w:r>
          </w:p>
        </w:tc>
        <w:tc>
          <w:tcPr>
            <w:tcW w:w="480" w:type="dxa"/>
            <w:noWrap/>
            <w:vAlign w:val="bottom"/>
            <w:hideMark/>
          </w:tcPr>
          <w:p w14:paraId="0B540E71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2.78</w:t>
            </w:r>
          </w:p>
        </w:tc>
        <w:tc>
          <w:tcPr>
            <w:tcW w:w="480" w:type="dxa"/>
            <w:noWrap/>
            <w:vAlign w:val="bottom"/>
            <w:hideMark/>
          </w:tcPr>
          <w:p w14:paraId="32BAB7B4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2.54</w:t>
            </w:r>
          </w:p>
        </w:tc>
        <w:tc>
          <w:tcPr>
            <w:tcW w:w="400" w:type="dxa"/>
            <w:noWrap/>
            <w:vAlign w:val="bottom"/>
            <w:hideMark/>
          </w:tcPr>
          <w:p w14:paraId="4026462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2.30</w:t>
            </w:r>
          </w:p>
        </w:tc>
        <w:tc>
          <w:tcPr>
            <w:tcW w:w="400" w:type="dxa"/>
            <w:noWrap/>
            <w:vAlign w:val="bottom"/>
            <w:hideMark/>
          </w:tcPr>
          <w:p w14:paraId="175D8D1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2.07</w:t>
            </w:r>
          </w:p>
        </w:tc>
        <w:tc>
          <w:tcPr>
            <w:tcW w:w="400" w:type="dxa"/>
            <w:noWrap/>
            <w:vAlign w:val="bottom"/>
            <w:hideMark/>
          </w:tcPr>
          <w:p w14:paraId="7AF9DC0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1.83</w:t>
            </w:r>
          </w:p>
        </w:tc>
        <w:tc>
          <w:tcPr>
            <w:tcW w:w="400" w:type="dxa"/>
            <w:noWrap/>
            <w:vAlign w:val="bottom"/>
            <w:hideMark/>
          </w:tcPr>
          <w:p w14:paraId="5E7A04D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1.77</w:t>
            </w:r>
          </w:p>
        </w:tc>
        <w:tc>
          <w:tcPr>
            <w:tcW w:w="400" w:type="dxa"/>
            <w:noWrap/>
            <w:vAlign w:val="bottom"/>
            <w:hideMark/>
          </w:tcPr>
          <w:p w14:paraId="0A190E0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1.72</w:t>
            </w:r>
          </w:p>
        </w:tc>
        <w:tc>
          <w:tcPr>
            <w:tcW w:w="400" w:type="dxa"/>
            <w:noWrap/>
            <w:vAlign w:val="bottom"/>
            <w:hideMark/>
          </w:tcPr>
          <w:p w14:paraId="7E3B7BB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1.67</w:t>
            </w:r>
          </w:p>
        </w:tc>
        <w:tc>
          <w:tcPr>
            <w:tcW w:w="400" w:type="dxa"/>
            <w:noWrap/>
            <w:vAlign w:val="bottom"/>
            <w:hideMark/>
          </w:tcPr>
          <w:p w14:paraId="4B068B5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1.62</w:t>
            </w:r>
          </w:p>
        </w:tc>
        <w:tc>
          <w:tcPr>
            <w:tcW w:w="400" w:type="dxa"/>
            <w:noWrap/>
            <w:vAlign w:val="bottom"/>
            <w:hideMark/>
          </w:tcPr>
          <w:p w14:paraId="551BD9A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1.57</w:t>
            </w:r>
          </w:p>
        </w:tc>
        <w:tc>
          <w:tcPr>
            <w:tcW w:w="400" w:type="dxa"/>
            <w:noWrap/>
            <w:vAlign w:val="bottom"/>
            <w:hideMark/>
          </w:tcPr>
          <w:p w14:paraId="2878AD3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1.52</w:t>
            </w:r>
          </w:p>
        </w:tc>
        <w:tc>
          <w:tcPr>
            <w:tcW w:w="400" w:type="dxa"/>
            <w:noWrap/>
            <w:vAlign w:val="bottom"/>
            <w:hideMark/>
          </w:tcPr>
          <w:p w14:paraId="389AB60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400" w:type="dxa"/>
            <w:noWrap/>
            <w:vAlign w:val="bottom"/>
            <w:hideMark/>
          </w:tcPr>
          <w:p w14:paraId="2246259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1.43</w:t>
            </w:r>
          </w:p>
        </w:tc>
        <w:tc>
          <w:tcPr>
            <w:tcW w:w="400" w:type="dxa"/>
            <w:noWrap/>
            <w:vAlign w:val="bottom"/>
            <w:hideMark/>
          </w:tcPr>
          <w:p w14:paraId="781C5BF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1.39</w:t>
            </w:r>
          </w:p>
        </w:tc>
        <w:tc>
          <w:tcPr>
            <w:tcW w:w="400" w:type="dxa"/>
            <w:noWrap/>
            <w:vAlign w:val="bottom"/>
            <w:hideMark/>
          </w:tcPr>
          <w:p w14:paraId="7301956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1.35</w:t>
            </w:r>
          </w:p>
        </w:tc>
        <w:tc>
          <w:tcPr>
            <w:tcW w:w="400" w:type="dxa"/>
            <w:noWrap/>
            <w:vAlign w:val="bottom"/>
            <w:hideMark/>
          </w:tcPr>
          <w:p w14:paraId="1ECCAB5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1.31</w:t>
            </w:r>
          </w:p>
        </w:tc>
        <w:tc>
          <w:tcPr>
            <w:tcW w:w="440" w:type="dxa"/>
            <w:noWrap/>
            <w:vAlign w:val="bottom"/>
            <w:hideMark/>
          </w:tcPr>
          <w:p w14:paraId="2CD6013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1.27</w:t>
            </w:r>
          </w:p>
        </w:tc>
        <w:tc>
          <w:tcPr>
            <w:tcW w:w="400" w:type="dxa"/>
            <w:noWrap/>
            <w:vAlign w:val="bottom"/>
            <w:hideMark/>
          </w:tcPr>
          <w:p w14:paraId="28FAA32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1.23</w:t>
            </w:r>
          </w:p>
        </w:tc>
        <w:tc>
          <w:tcPr>
            <w:tcW w:w="400" w:type="dxa"/>
            <w:noWrap/>
            <w:vAlign w:val="bottom"/>
            <w:hideMark/>
          </w:tcPr>
          <w:p w14:paraId="3252042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1.19</w:t>
            </w:r>
          </w:p>
        </w:tc>
        <w:tc>
          <w:tcPr>
            <w:tcW w:w="400" w:type="dxa"/>
            <w:noWrap/>
            <w:vAlign w:val="bottom"/>
            <w:hideMark/>
          </w:tcPr>
          <w:p w14:paraId="0F75549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1.16</w:t>
            </w:r>
          </w:p>
        </w:tc>
        <w:tc>
          <w:tcPr>
            <w:tcW w:w="400" w:type="dxa"/>
            <w:noWrap/>
            <w:vAlign w:val="bottom"/>
            <w:hideMark/>
          </w:tcPr>
          <w:p w14:paraId="233AB5D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1.12</w:t>
            </w:r>
          </w:p>
        </w:tc>
        <w:tc>
          <w:tcPr>
            <w:tcW w:w="460" w:type="dxa"/>
            <w:noWrap/>
            <w:vAlign w:val="bottom"/>
            <w:hideMark/>
          </w:tcPr>
          <w:p w14:paraId="1E5FC20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1.09</w:t>
            </w:r>
          </w:p>
        </w:tc>
      </w:tr>
      <w:tr w:rsidR="0048224E" w:rsidRPr="00707F6D" w14:paraId="308EBEEE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5C44BFFD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5486215A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175,000 to 199,999</w:t>
            </w:r>
          </w:p>
        </w:tc>
        <w:tc>
          <w:tcPr>
            <w:tcW w:w="560" w:type="dxa"/>
            <w:noWrap/>
            <w:vAlign w:val="bottom"/>
            <w:hideMark/>
          </w:tcPr>
          <w:p w14:paraId="38BA6EBC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4.46</w:t>
            </w:r>
          </w:p>
        </w:tc>
        <w:tc>
          <w:tcPr>
            <w:tcW w:w="560" w:type="dxa"/>
            <w:noWrap/>
            <w:vAlign w:val="bottom"/>
            <w:hideMark/>
          </w:tcPr>
          <w:p w14:paraId="6336F17F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4.33</w:t>
            </w:r>
          </w:p>
        </w:tc>
        <w:tc>
          <w:tcPr>
            <w:tcW w:w="480" w:type="dxa"/>
            <w:noWrap/>
            <w:vAlign w:val="bottom"/>
            <w:hideMark/>
          </w:tcPr>
          <w:p w14:paraId="4DDB6EC0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4.19</w:t>
            </w:r>
          </w:p>
        </w:tc>
        <w:tc>
          <w:tcPr>
            <w:tcW w:w="480" w:type="dxa"/>
            <w:noWrap/>
            <w:vAlign w:val="bottom"/>
            <w:hideMark/>
          </w:tcPr>
          <w:p w14:paraId="76349EE1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3.93</w:t>
            </w:r>
          </w:p>
        </w:tc>
        <w:tc>
          <w:tcPr>
            <w:tcW w:w="480" w:type="dxa"/>
            <w:noWrap/>
            <w:vAlign w:val="bottom"/>
            <w:hideMark/>
          </w:tcPr>
          <w:p w14:paraId="5BC0037D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3.66</w:t>
            </w:r>
          </w:p>
        </w:tc>
        <w:tc>
          <w:tcPr>
            <w:tcW w:w="480" w:type="dxa"/>
            <w:noWrap/>
            <w:vAlign w:val="bottom"/>
            <w:hideMark/>
          </w:tcPr>
          <w:p w14:paraId="7052C606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3.39</w:t>
            </w:r>
          </w:p>
        </w:tc>
        <w:tc>
          <w:tcPr>
            <w:tcW w:w="480" w:type="dxa"/>
            <w:noWrap/>
            <w:vAlign w:val="bottom"/>
            <w:hideMark/>
          </w:tcPr>
          <w:p w14:paraId="3283B86F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3.12</w:t>
            </w:r>
          </w:p>
        </w:tc>
        <w:tc>
          <w:tcPr>
            <w:tcW w:w="480" w:type="dxa"/>
            <w:noWrap/>
            <w:vAlign w:val="bottom"/>
            <w:hideMark/>
          </w:tcPr>
          <w:p w14:paraId="024755AA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2.85</w:t>
            </w:r>
          </w:p>
        </w:tc>
        <w:tc>
          <w:tcPr>
            <w:tcW w:w="400" w:type="dxa"/>
            <w:noWrap/>
            <w:vAlign w:val="bottom"/>
            <w:hideMark/>
          </w:tcPr>
          <w:p w14:paraId="05AE1E5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2.59</w:t>
            </w:r>
          </w:p>
        </w:tc>
        <w:tc>
          <w:tcPr>
            <w:tcW w:w="400" w:type="dxa"/>
            <w:noWrap/>
            <w:vAlign w:val="bottom"/>
            <w:hideMark/>
          </w:tcPr>
          <w:p w14:paraId="03CEE9A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2.32</w:t>
            </w:r>
          </w:p>
        </w:tc>
        <w:tc>
          <w:tcPr>
            <w:tcW w:w="400" w:type="dxa"/>
            <w:noWrap/>
            <w:vAlign w:val="bottom"/>
            <w:hideMark/>
          </w:tcPr>
          <w:p w14:paraId="33E70B7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2.05</w:t>
            </w:r>
          </w:p>
        </w:tc>
        <w:tc>
          <w:tcPr>
            <w:tcW w:w="400" w:type="dxa"/>
            <w:noWrap/>
            <w:vAlign w:val="bottom"/>
            <w:hideMark/>
          </w:tcPr>
          <w:p w14:paraId="41AFDAA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1.99</w:t>
            </w:r>
          </w:p>
        </w:tc>
        <w:tc>
          <w:tcPr>
            <w:tcW w:w="400" w:type="dxa"/>
            <w:noWrap/>
            <w:vAlign w:val="bottom"/>
            <w:hideMark/>
          </w:tcPr>
          <w:p w14:paraId="1265213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1.93</w:t>
            </w:r>
          </w:p>
        </w:tc>
        <w:tc>
          <w:tcPr>
            <w:tcW w:w="400" w:type="dxa"/>
            <w:noWrap/>
            <w:vAlign w:val="bottom"/>
            <w:hideMark/>
          </w:tcPr>
          <w:p w14:paraId="4CB863A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1.87</w:t>
            </w:r>
          </w:p>
        </w:tc>
        <w:tc>
          <w:tcPr>
            <w:tcW w:w="400" w:type="dxa"/>
            <w:noWrap/>
            <w:vAlign w:val="bottom"/>
            <w:hideMark/>
          </w:tcPr>
          <w:p w14:paraId="58D385E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1.82</w:t>
            </w:r>
          </w:p>
        </w:tc>
        <w:tc>
          <w:tcPr>
            <w:tcW w:w="400" w:type="dxa"/>
            <w:noWrap/>
            <w:vAlign w:val="bottom"/>
            <w:hideMark/>
          </w:tcPr>
          <w:p w14:paraId="45C514B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1.76</w:t>
            </w:r>
          </w:p>
        </w:tc>
        <w:tc>
          <w:tcPr>
            <w:tcW w:w="400" w:type="dxa"/>
            <w:noWrap/>
            <w:vAlign w:val="bottom"/>
            <w:hideMark/>
          </w:tcPr>
          <w:p w14:paraId="34B9490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1.71</w:t>
            </w:r>
          </w:p>
        </w:tc>
        <w:tc>
          <w:tcPr>
            <w:tcW w:w="400" w:type="dxa"/>
            <w:noWrap/>
            <w:vAlign w:val="bottom"/>
            <w:hideMark/>
          </w:tcPr>
          <w:p w14:paraId="4332D45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1.66</w:t>
            </w:r>
          </w:p>
        </w:tc>
        <w:tc>
          <w:tcPr>
            <w:tcW w:w="400" w:type="dxa"/>
            <w:noWrap/>
            <w:vAlign w:val="bottom"/>
            <w:hideMark/>
          </w:tcPr>
          <w:p w14:paraId="100864F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1.61</w:t>
            </w:r>
          </w:p>
        </w:tc>
        <w:tc>
          <w:tcPr>
            <w:tcW w:w="400" w:type="dxa"/>
            <w:noWrap/>
            <w:vAlign w:val="bottom"/>
            <w:hideMark/>
          </w:tcPr>
          <w:p w14:paraId="2D17533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1.56</w:t>
            </w:r>
          </w:p>
        </w:tc>
        <w:tc>
          <w:tcPr>
            <w:tcW w:w="400" w:type="dxa"/>
            <w:noWrap/>
            <w:vAlign w:val="bottom"/>
            <w:hideMark/>
          </w:tcPr>
          <w:p w14:paraId="72E14BB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1.51</w:t>
            </w:r>
          </w:p>
        </w:tc>
        <w:tc>
          <w:tcPr>
            <w:tcW w:w="400" w:type="dxa"/>
            <w:noWrap/>
            <w:vAlign w:val="bottom"/>
            <w:hideMark/>
          </w:tcPr>
          <w:p w14:paraId="48235FC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1.47</w:t>
            </w:r>
          </w:p>
        </w:tc>
        <w:tc>
          <w:tcPr>
            <w:tcW w:w="440" w:type="dxa"/>
            <w:noWrap/>
            <w:vAlign w:val="bottom"/>
            <w:hideMark/>
          </w:tcPr>
          <w:p w14:paraId="101F736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1.42</w:t>
            </w:r>
          </w:p>
        </w:tc>
        <w:tc>
          <w:tcPr>
            <w:tcW w:w="400" w:type="dxa"/>
            <w:noWrap/>
            <w:vAlign w:val="bottom"/>
            <w:hideMark/>
          </w:tcPr>
          <w:p w14:paraId="219BCD4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1.38</w:t>
            </w:r>
          </w:p>
        </w:tc>
        <w:tc>
          <w:tcPr>
            <w:tcW w:w="400" w:type="dxa"/>
            <w:noWrap/>
            <w:vAlign w:val="bottom"/>
            <w:hideMark/>
          </w:tcPr>
          <w:p w14:paraId="711FDF5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400" w:type="dxa"/>
            <w:noWrap/>
            <w:vAlign w:val="bottom"/>
            <w:hideMark/>
          </w:tcPr>
          <w:p w14:paraId="6EC8A4D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1.30</w:t>
            </w:r>
          </w:p>
        </w:tc>
        <w:tc>
          <w:tcPr>
            <w:tcW w:w="400" w:type="dxa"/>
            <w:noWrap/>
            <w:vAlign w:val="bottom"/>
            <w:hideMark/>
          </w:tcPr>
          <w:p w14:paraId="22688C7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  <w:tc>
          <w:tcPr>
            <w:tcW w:w="460" w:type="dxa"/>
            <w:noWrap/>
            <w:vAlign w:val="bottom"/>
            <w:hideMark/>
          </w:tcPr>
          <w:p w14:paraId="1FE1B2A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1.22</w:t>
            </w:r>
          </w:p>
        </w:tc>
      </w:tr>
      <w:tr w:rsidR="0048224E" w:rsidRPr="00707F6D" w14:paraId="51B032D3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6F3F6E46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6F766E03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200,000 to 229,999</w:t>
            </w:r>
          </w:p>
        </w:tc>
        <w:tc>
          <w:tcPr>
            <w:tcW w:w="560" w:type="dxa"/>
            <w:noWrap/>
            <w:vAlign w:val="bottom"/>
            <w:hideMark/>
          </w:tcPr>
          <w:p w14:paraId="2D674939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4.97</w:t>
            </w:r>
          </w:p>
        </w:tc>
        <w:tc>
          <w:tcPr>
            <w:tcW w:w="560" w:type="dxa"/>
            <w:noWrap/>
            <w:vAlign w:val="bottom"/>
            <w:hideMark/>
          </w:tcPr>
          <w:p w14:paraId="6E70EB58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4.82</w:t>
            </w:r>
          </w:p>
        </w:tc>
        <w:tc>
          <w:tcPr>
            <w:tcW w:w="480" w:type="dxa"/>
            <w:noWrap/>
            <w:vAlign w:val="bottom"/>
            <w:hideMark/>
          </w:tcPr>
          <w:p w14:paraId="7D016E6D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4.67</w:t>
            </w:r>
          </w:p>
        </w:tc>
        <w:tc>
          <w:tcPr>
            <w:tcW w:w="480" w:type="dxa"/>
            <w:noWrap/>
            <w:vAlign w:val="bottom"/>
            <w:hideMark/>
          </w:tcPr>
          <w:p w14:paraId="3AF63552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4.38</w:t>
            </w:r>
          </w:p>
        </w:tc>
        <w:tc>
          <w:tcPr>
            <w:tcW w:w="480" w:type="dxa"/>
            <w:noWrap/>
            <w:vAlign w:val="bottom"/>
            <w:hideMark/>
          </w:tcPr>
          <w:p w14:paraId="12687005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4.08</w:t>
            </w:r>
          </w:p>
        </w:tc>
        <w:tc>
          <w:tcPr>
            <w:tcW w:w="480" w:type="dxa"/>
            <w:noWrap/>
            <w:vAlign w:val="bottom"/>
            <w:hideMark/>
          </w:tcPr>
          <w:p w14:paraId="4B9E3281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3.78</w:t>
            </w:r>
          </w:p>
        </w:tc>
        <w:tc>
          <w:tcPr>
            <w:tcW w:w="480" w:type="dxa"/>
            <w:noWrap/>
            <w:vAlign w:val="bottom"/>
            <w:hideMark/>
          </w:tcPr>
          <w:p w14:paraId="0F044BAB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3.48</w:t>
            </w:r>
          </w:p>
        </w:tc>
        <w:tc>
          <w:tcPr>
            <w:tcW w:w="480" w:type="dxa"/>
            <w:noWrap/>
            <w:vAlign w:val="bottom"/>
            <w:hideMark/>
          </w:tcPr>
          <w:p w14:paraId="32D79991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3.18</w:t>
            </w:r>
          </w:p>
        </w:tc>
        <w:tc>
          <w:tcPr>
            <w:tcW w:w="400" w:type="dxa"/>
            <w:noWrap/>
            <w:vAlign w:val="bottom"/>
            <w:hideMark/>
          </w:tcPr>
          <w:p w14:paraId="142B1D3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2.88</w:t>
            </w:r>
          </w:p>
        </w:tc>
        <w:tc>
          <w:tcPr>
            <w:tcW w:w="400" w:type="dxa"/>
            <w:noWrap/>
            <w:vAlign w:val="bottom"/>
            <w:hideMark/>
          </w:tcPr>
          <w:p w14:paraId="550D13D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2.59</w:t>
            </w:r>
          </w:p>
        </w:tc>
        <w:tc>
          <w:tcPr>
            <w:tcW w:w="400" w:type="dxa"/>
            <w:noWrap/>
            <w:vAlign w:val="bottom"/>
            <w:hideMark/>
          </w:tcPr>
          <w:p w14:paraId="71BEC37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2.29</w:t>
            </w:r>
          </w:p>
        </w:tc>
        <w:tc>
          <w:tcPr>
            <w:tcW w:w="400" w:type="dxa"/>
            <w:noWrap/>
            <w:vAlign w:val="bottom"/>
            <w:hideMark/>
          </w:tcPr>
          <w:p w14:paraId="3E5CC9E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2.22</w:t>
            </w:r>
          </w:p>
        </w:tc>
        <w:tc>
          <w:tcPr>
            <w:tcW w:w="400" w:type="dxa"/>
            <w:noWrap/>
            <w:vAlign w:val="bottom"/>
            <w:hideMark/>
          </w:tcPr>
          <w:p w14:paraId="08BB56F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2.15</w:t>
            </w:r>
          </w:p>
        </w:tc>
        <w:tc>
          <w:tcPr>
            <w:tcW w:w="400" w:type="dxa"/>
            <w:noWrap/>
            <w:vAlign w:val="bottom"/>
            <w:hideMark/>
          </w:tcPr>
          <w:p w14:paraId="1603778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2.09</w:t>
            </w:r>
          </w:p>
        </w:tc>
        <w:tc>
          <w:tcPr>
            <w:tcW w:w="400" w:type="dxa"/>
            <w:noWrap/>
            <w:vAlign w:val="bottom"/>
            <w:hideMark/>
          </w:tcPr>
          <w:p w14:paraId="1E0E3CC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2.02</w:t>
            </w:r>
          </w:p>
        </w:tc>
        <w:tc>
          <w:tcPr>
            <w:tcW w:w="400" w:type="dxa"/>
            <w:noWrap/>
            <w:vAlign w:val="bottom"/>
            <w:hideMark/>
          </w:tcPr>
          <w:p w14:paraId="233F89D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1.96</w:t>
            </w:r>
          </w:p>
        </w:tc>
        <w:tc>
          <w:tcPr>
            <w:tcW w:w="400" w:type="dxa"/>
            <w:noWrap/>
            <w:vAlign w:val="bottom"/>
            <w:hideMark/>
          </w:tcPr>
          <w:p w14:paraId="5798099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1.91</w:t>
            </w:r>
          </w:p>
        </w:tc>
        <w:tc>
          <w:tcPr>
            <w:tcW w:w="400" w:type="dxa"/>
            <w:noWrap/>
            <w:vAlign w:val="bottom"/>
            <w:hideMark/>
          </w:tcPr>
          <w:p w14:paraId="7EB4FC2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1.85</w:t>
            </w:r>
          </w:p>
        </w:tc>
        <w:tc>
          <w:tcPr>
            <w:tcW w:w="400" w:type="dxa"/>
            <w:noWrap/>
            <w:vAlign w:val="bottom"/>
            <w:hideMark/>
          </w:tcPr>
          <w:p w14:paraId="003A98F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1.79</w:t>
            </w:r>
          </w:p>
        </w:tc>
        <w:tc>
          <w:tcPr>
            <w:tcW w:w="400" w:type="dxa"/>
            <w:noWrap/>
            <w:vAlign w:val="bottom"/>
            <w:hideMark/>
          </w:tcPr>
          <w:p w14:paraId="630B477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1.74</w:t>
            </w:r>
          </w:p>
        </w:tc>
        <w:tc>
          <w:tcPr>
            <w:tcW w:w="400" w:type="dxa"/>
            <w:noWrap/>
            <w:vAlign w:val="bottom"/>
            <w:hideMark/>
          </w:tcPr>
          <w:p w14:paraId="42C1BD9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1.69</w:t>
            </w:r>
          </w:p>
        </w:tc>
        <w:tc>
          <w:tcPr>
            <w:tcW w:w="400" w:type="dxa"/>
            <w:noWrap/>
            <w:vAlign w:val="bottom"/>
            <w:hideMark/>
          </w:tcPr>
          <w:p w14:paraId="1D92D01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1.64</w:t>
            </w:r>
          </w:p>
        </w:tc>
        <w:tc>
          <w:tcPr>
            <w:tcW w:w="440" w:type="dxa"/>
            <w:noWrap/>
            <w:vAlign w:val="bottom"/>
            <w:hideMark/>
          </w:tcPr>
          <w:p w14:paraId="244545A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1.59</w:t>
            </w:r>
          </w:p>
        </w:tc>
        <w:tc>
          <w:tcPr>
            <w:tcW w:w="400" w:type="dxa"/>
            <w:noWrap/>
            <w:vAlign w:val="bottom"/>
            <w:hideMark/>
          </w:tcPr>
          <w:p w14:paraId="108E5FA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1.54</w:t>
            </w:r>
          </w:p>
        </w:tc>
        <w:tc>
          <w:tcPr>
            <w:tcW w:w="400" w:type="dxa"/>
            <w:noWrap/>
            <w:vAlign w:val="bottom"/>
            <w:hideMark/>
          </w:tcPr>
          <w:p w14:paraId="40F85BC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1.49</w:t>
            </w:r>
          </w:p>
        </w:tc>
        <w:tc>
          <w:tcPr>
            <w:tcW w:w="400" w:type="dxa"/>
            <w:noWrap/>
            <w:vAlign w:val="bottom"/>
            <w:hideMark/>
          </w:tcPr>
          <w:p w14:paraId="12E6313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1.45</w:t>
            </w:r>
          </w:p>
        </w:tc>
        <w:tc>
          <w:tcPr>
            <w:tcW w:w="400" w:type="dxa"/>
            <w:noWrap/>
            <w:vAlign w:val="bottom"/>
            <w:hideMark/>
          </w:tcPr>
          <w:p w14:paraId="23FB0D3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1.40</w:t>
            </w:r>
          </w:p>
        </w:tc>
        <w:tc>
          <w:tcPr>
            <w:tcW w:w="460" w:type="dxa"/>
            <w:noWrap/>
            <w:vAlign w:val="bottom"/>
            <w:hideMark/>
          </w:tcPr>
          <w:p w14:paraId="7136784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1.36</w:t>
            </w:r>
          </w:p>
        </w:tc>
      </w:tr>
      <w:tr w:rsidR="0048224E" w:rsidRPr="00707F6D" w14:paraId="021C10DD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6F9AA0FD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1A1F1009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230,000 to 259,999</w:t>
            </w:r>
          </w:p>
        </w:tc>
        <w:tc>
          <w:tcPr>
            <w:tcW w:w="560" w:type="dxa"/>
            <w:noWrap/>
            <w:vAlign w:val="bottom"/>
            <w:hideMark/>
          </w:tcPr>
          <w:p w14:paraId="34B6E224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5.53</w:t>
            </w:r>
          </w:p>
        </w:tc>
        <w:tc>
          <w:tcPr>
            <w:tcW w:w="560" w:type="dxa"/>
            <w:noWrap/>
            <w:vAlign w:val="bottom"/>
            <w:hideMark/>
          </w:tcPr>
          <w:p w14:paraId="670E53BF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5.36</w:t>
            </w:r>
          </w:p>
        </w:tc>
        <w:tc>
          <w:tcPr>
            <w:tcW w:w="480" w:type="dxa"/>
            <w:noWrap/>
            <w:vAlign w:val="bottom"/>
            <w:hideMark/>
          </w:tcPr>
          <w:p w14:paraId="2BAFA9F8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5.19</w:t>
            </w:r>
          </w:p>
        </w:tc>
        <w:tc>
          <w:tcPr>
            <w:tcW w:w="480" w:type="dxa"/>
            <w:noWrap/>
            <w:vAlign w:val="bottom"/>
            <w:hideMark/>
          </w:tcPr>
          <w:p w14:paraId="0D1851EF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4.86</w:t>
            </w:r>
          </w:p>
        </w:tc>
        <w:tc>
          <w:tcPr>
            <w:tcW w:w="480" w:type="dxa"/>
            <w:noWrap/>
            <w:vAlign w:val="bottom"/>
            <w:hideMark/>
          </w:tcPr>
          <w:p w14:paraId="790BF232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4.53</w:t>
            </w:r>
          </w:p>
        </w:tc>
        <w:tc>
          <w:tcPr>
            <w:tcW w:w="480" w:type="dxa"/>
            <w:noWrap/>
            <w:vAlign w:val="bottom"/>
            <w:hideMark/>
          </w:tcPr>
          <w:p w14:paraId="5A576717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4.20</w:t>
            </w:r>
          </w:p>
        </w:tc>
        <w:tc>
          <w:tcPr>
            <w:tcW w:w="480" w:type="dxa"/>
            <w:noWrap/>
            <w:vAlign w:val="bottom"/>
            <w:hideMark/>
          </w:tcPr>
          <w:p w14:paraId="661AD22B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3.87</w:t>
            </w:r>
          </w:p>
        </w:tc>
        <w:tc>
          <w:tcPr>
            <w:tcW w:w="480" w:type="dxa"/>
            <w:noWrap/>
            <w:vAlign w:val="bottom"/>
            <w:hideMark/>
          </w:tcPr>
          <w:p w14:paraId="2DFD9C48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3.54</w:t>
            </w:r>
          </w:p>
        </w:tc>
        <w:tc>
          <w:tcPr>
            <w:tcW w:w="400" w:type="dxa"/>
            <w:noWrap/>
            <w:vAlign w:val="bottom"/>
            <w:hideMark/>
          </w:tcPr>
          <w:p w14:paraId="756135C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3.21</w:t>
            </w:r>
          </w:p>
        </w:tc>
        <w:tc>
          <w:tcPr>
            <w:tcW w:w="400" w:type="dxa"/>
            <w:noWrap/>
            <w:vAlign w:val="bottom"/>
            <w:hideMark/>
          </w:tcPr>
          <w:p w14:paraId="2D58A89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2.87</w:t>
            </w:r>
          </w:p>
        </w:tc>
        <w:tc>
          <w:tcPr>
            <w:tcW w:w="400" w:type="dxa"/>
            <w:noWrap/>
            <w:vAlign w:val="bottom"/>
            <w:hideMark/>
          </w:tcPr>
          <w:p w14:paraId="3D47D95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2.54</w:t>
            </w:r>
          </w:p>
        </w:tc>
        <w:tc>
          <w:tcPr>
            <w:tcW w:w="400" w:type="dxa"/>
            <w:noWrap/>
            <w:vAlign w:val="bottom"/>
            <w:hideMark/>
          </w:tcPr>
          <w:p w14:paraId="086A5C9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2.47</w:t>
            </w:r>
          </w:p>
        </w:tc>
        <w:tc>
          <w:tcPr>
            <w:tcW w:w="400" w:type="dxa"/>
            <w:noWrap/>
            <w:vAlign w:val="bottom"/>
            <w:hideMark/>
          </w:tcPr>
          <w:p w14:paraId="736FC3B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2.39</w:t>
            </w:r>
          </w:p>
        </w:tc>
        <w:tc>
          <w:tcPr>
            <w:tcW w:w="400" w:type="dxa"/>
            <w:noWrap/>
            <w:vAlign w:val="bottom"/>
            <w:hideMark/>
          </w:tcPr>
          <w:p w14:paraId="21B4CED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2.32</w:t>
            </w:r>
          </w:p>
        </w:tc>
        <w:tc>
          <w:tcPr>
            <w:tcW w:w="400" w:type="dxa"/>
            <w:noWrap/>
            <w:vAlign w:val="bottom"/>
            <w:hideMark/>
          </w:tcPr>
          <w:p w14:paraId="306F521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2.25</w:t>
            </w:r>
          </w:p>
        </w:tc>
        <w:tc>
          <w:tcPr>
            <w:tcW w:w="400" w:type="dxa"/>
            <w:noWrap/>
            <w:vAlign w:val="bottom"/>
            <w:hideMark/>
          </w:tcPr>
          <w:p w14:paraId="39AD033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2.18</w:t>
            </w:r>
          </w:p>
        </w:tc>
        <w:tc>
          <w:tcPr>
            <w:tcW w:w="400" w:type="dxa"/>
            <w:noWrap/>
            <w:vAlign w:val="bottom"/>
            <w:hideMark/>
          </w:tcPr>
          <w:p w14:paraId="3D620E8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2.12</w:t>
            </w:r>
          </w:p>
        </w:tc>
        <w:tc>
          <w:tcPr>
            <w:tcW w:w="400" w:type="dxa"/>
            <w:noWrap/>
            <w:vAlign w:val="bottom"/>
            <w:hideMark/>
          </w:tcPr>
          <w:p w14:paraId="75D53DC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2.05</w:t>
            </w:r>
          </w:p>
        </w:tc>
        <w:tc>
          <w:tcPr>
            <w:tcW w:w="400" w:type="dxa"/>
            <w:noWrap/>
            <w:vAlign w:val="bottom"/>
            <w:hideMark/>
          </w:tcPr>
          <w:p w14:paraId="10B0774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1.99</w:t>
            </w:r>
          </w:p>
        </w:tc>
        <w:tc>
          <w:tcPr>
            <w:tcW w:w="400" w:type="dxa"/>
            <w:noWrap/>
            <w:vAlign w:val="bottom"/>
            <w:hideMark/>
          </w:tcPr>
          <w:p w14:paraId="5CDCB33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1.93</w:t>
            </w:r>
          </w:p>
        </w:tc>
        <w:tc>
          <w:tcPr>
            <w:tcW w:w="400" w:type="dxa"/>
            <w:noWrap/>
            <w:vAlign w:val="bottom"/>
            <w:hideMark/>
          </w:tcPr>
          <w:p w14:paraId="19D4F9D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1.87</w:t>
            </w:r>
          </w:p>
        </w:tc>
        <w:tc>
          <w:tcPr>
            <w:tcW w:w="400" w:type="dxa"/>
            <w:noWrap/>
            <w:vAlign w:val="bottom"/>
            <w:hideMark/>
          </w:tcPr>
          <w:p w14:paraId="1A8155F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1.82</w:t>
            </w:r>
          </w:p>
        </w:tc>
        <w:tc>
          <w:tcPr>
            <w:tcW w:w="440" w:type="dxa"/>
            <w:noWrap/>
            <w:vAlign w:val="bottom"/>
            <w:hideMark/>
          </w:tcPr>
          <w:p w14:paraId="6ECAD82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1.76</w:t>
            </w:r>
          </w:p>
        </w:tc>
        <w:tc>
          <w:tcPr>
            <w:tcW w:w="400" w:type="dxa"/>
            <w:noWrap/>
            <w:vAlign w:val="bottom"/>
            <w:hideMark/>
          </w:tcPr>
          <w:p w14:paraId="76D3A66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1.71</w:t>
            </w:r>
          </w:p>
        </w:tc>
        <w:tc>
          <w:tcPr>
            <w:tcW w:w="400" w:type="dxa"/>
            <w:noWrap/>
            <w:vAlign w:val="bottom"/>
            <w:hideMark/>
          </w:tcPr>
          <w:p w14:paraId="30A309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1.66</w:t>
            </w:r>
          </w:p>
        </w:tc>
        <w:tc>
          <w:tcPr>
            <w:tcW w:w="400" w:type="dxa"/>
            <w:noWrap/>
            <w:vAlign w:val="bottom"/>
            <w:hideMark/>
          </w:tcPr>
          <w:p w14:paraId="79BB84E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1.61</w:t>
            </w:r>
          </w:p>
        </w:tc>
        <w:tc>
          <w:tcPr>
            <w:tcW w:w="400" w:type="dxa"/>
            <w:noWrap/>
            <w:vAlign w:val="bottom"/>
            <w:hideMark/>
          </w:tcPr>
          <w:p w14:paraId="29E5F7F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1.56</w:t>
            </w:r>
          </w:p>
        </w:tc>
        <w:tc>
          <w:tcPr>
            <w:tcW w:w="460" w:type="dxa"/>
            <w:noWrap/>
            <w:vAlign w:val="bottom"/>
            <w:hideMark/>
          </w:tcPr>
          <w:p w14:paraId="7667AB1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1.51</w:t>
            </w:r>
          </w:p>
        </w:tc>
      </w:tr>
      <w:tr w:rsidR="0048224E" w:rsidRPr="00707F6D" w14:paraId="4BBB963E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09BFB10D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19F7ED22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260,000 to 299,999</w:t>
            </w:r>
          </w:p>
        </w:tc>
        <w:tc>
          <w:tcPr>
            <w:tcW w:w="560" w:type="dxa"/>
            <w:noWrap/>
            <w:vAlign w:val="bottom"/>
            <w:hideMark/>
          </w:tcPr>
          <w:p w14:paraId="5750FEAB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6.13</w:t>
            </w:r>
          </w:p>
        </w:tc>
        <w:tc>
          <w:tcPr>
            <w:tcW w:w="560" w:type="dxa"/>
            <w:noWrap/>
            <w:vAlign w:val="bottom"/>
            <w:hideMark/>
          </w:tcPr>
          <w:p w14:paraId="5946C218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5.95</w:t>
            </w:r>
          </w:p>
        </w:tc>
        <w:tc>
          <w:tcPr>
            <w:tcW w:w="480" w:type="dxa"/>
            <w:noWrap/>
            <w:vAlign w:val="bottom"/>
            <w:hideMark/>
          </w:tcPr>
          <w:p w14:paraId="0A90FE52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5.76</w:t>
            </w:r>
          </w:p>
        </w:tc>
        <w:tc>
          <w:tcPr>
            <w:tcW w:w="480" w:type="dxa"/>
            <w:noWrap/>
            <w:vAlign w:val="bottom"/>
            <w:hideMark/>
          </w:tcPr>
          <w:p w14:paraId="77793CF8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5.39</w:t>
            </w:r>
          </w:p>
        </w:tc>
        <w:tc>
          <w:tcPr>
            <w:tcW w:w="480" w:type="dxa"/>
            <w:noWrap/>
            <w:vAlign w:val="bottom"/>
            <w:hideMark/>
          </w:tcPr>
          <w:p w14:paraId="0124E43E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5.03</w:t>
            </w:r>
          </w:p>
        </w:tc>
        <w:tc>
          <w:tcPr>
            <w:tcW w:w="480" w:type="dxa"/>
            <w:noWrap/>
            <w:vAlign w:val="bottom"/>
            <w:hideMark/>
          </w:tcPr>
          <w:p w14:paraId="7F54D298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4.66</w:t>
            </w:r>
          </w:p>
        </w:tc>
        <w:tc>
          <w:tcPr>
            <w:tcW w:w="480" w:type="dxa"/>
            <w:noWrap/>
            <w:vAlign w:val="bottom"/>
            <w:hideMark/>
          </w:tcPr>
          <w:p w14:paraId="74201AA3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4.29</w:t>
            </w:r>
          </w:p>
        </w:tc>
        <w:tc>
          <w:tcPr>
            <w:tcW w:w="480" w:type="dxa"/>
            <w:noWrap/>
            <w:vAlign w:val="bottom"/>
            <w:hideMark/>
          </w:tcPr>
          <w:p w14:paraId="0EAAC98B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3.92</w:t>
            </w:r>
          </w:p>
        </w:tc>
        <w:tc>
          <w:tcPr>
            <w:tcW w:w="400" w:type="dxa"/>
            <w:noWrap/>
            <w:vAlign w:val="bottom"/>
            <w:hideMark/>
          </w:tcPr>
          <w:p w14:paraId="4902836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3.56</w:t>
            </w:r>
          </w:p>
        </w:tc>
        <w:tc>
          <w:tcPr>
            <w:tcW w:w="400" w:type="dxa"/>
            <w:noWrap/>
            <w:vAlign w:val="bottom"/>
            <w:hideMark/>
          </w:tcPr>
          <w:p w14:paraId="00770EB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3.19</w:t>
            </w:r>
          </w:p>
        </w:tc>
        <w:tc>
          <w:tcPr>
            <w:tcW w:w="400" w:type="dxa"/>
            <w:noWrap/>
            <w:vAlign w:val="bottom"/>
            <w:hideMark/>
          </w:tcPr>
          <w:p w14:paraId="727B1F5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2.82</w:t>
            </w:r>
          </w:p>
        </w:tc>
        <w:tc>
          <w:tcPr>
            <w:tcW w:w="400" w:type="dxa"/>
            <w:noWrap/>
            <w:vAlign w:val="bottom"/>
            <w:hideMark/>
          </w:tcPr>
          <w:p w14:paraId="786F6A8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2.74</w:t>
            </w:r>
          </w:p>
        </w:tc>
        <w:tc>
          <w:tcPr>
            <w:tcW w:w="400" w:type="dxa"/>
            <w:noWrap/>
            <w:vAlign w:val="bottom"/>
            <w:hideMark/>
          </w:tcPr>
          <w:p w14:paraId="6555F14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2.65</w:t>
            </w:r>
          </w:p>
        </w:tc>
        <w:tc>
          <w:tcPr>
            <w:tcW w:w="400" w:type="dxa"/>
            <w:noWrap/>
            <w:vAlign w:val="bottom"/>
            <w:hideMark/>
          </w:tcPr>
          <w:p w14:paraId="2D168BA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2.57</w:t>
            </w:r>
          </w:p>
        </w:tc>
        <w:tc>
          <w:tcPr>
            <w:tcW w:w="400" w:type="dxa"/>
            <w:noWrap/>
            <w:vAlign w:val="bottom"/>
            <w:hideMark/>
          </w:tcPr>
          <w:p w14:paraId="54F89BD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2.50</w:t>
            </w:r>
          </w:p>
        </w:tc>
        <w:tc>
          <w:tcPr>
            <w:tcW w:w="400" w:type="dxa"/>
            <w:noWrap/>
            <w:vAlign w:val="bottom"/>
            <w:hideMark/>
          </w:tcPr>
          <w:p w14:paraId="607EC7C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2.42</w:t>
            </w:r>
          </w:p>
        </w:tc>
        <w:tc>
          <w:tcPr>
            <w:tcW w:w="400" w:type="dxa"/>
            <w:noWrap/>
            <w:vAlign w:val="bottom"/>
            <w:hideMark/>
          </w:tcPr>
          <w:p w14:paraId="7AC37DE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2.35</w:t>
            </w:r>
          </w:p>
        </w:tc>
        <w:tc>
          <w:tcPr>
            <w:tcW w:w="400" w:type="dxa"/>
            <w:noWrap/>
            <w:vAlign w:val="bottom"/>
            <w:hideMark/>
          </w:tcPr>
          <w:p w14:paraId="38C2DC5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2.28</w:t>
            </w:r>
          </w:p>
        </w:tc>
        <w:tc>
          <w:tcPr>
            <w:tcW w:w="400" w:type="dxa"/>
            <w:noWrap/>
            <w:vAlign w:val="bottom"/>
            <w:hideMark/>
          </w:tcPr>
          <w:p w14:paraId="268CD1F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2.21</w:t>
            </w:r>
          </w:p>
        </w:tc>
        <w:tc>
          <w:tcPr>
            <w:tcW w:w="400" w:type="dxa"/>
            <w:noWrap/>
            <w:vAlign w:val="bottom"/>
            <w:hideMark/>
          </w:tcPr>
          <w:p w14:paraId="035F1BE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2.14</w:t>
            </w:r>
          </w:p>
        </w:tc>
        <w:tc>
          <w:tcPr>
            <w:tcW w:w="400" w:type="dxa"/>
            <w:noWrap/>
            <w:vAlign w:val="bottom"/>
            <w:hideMark/>
          </w:tcPr>
          <w:p w14:paraId="72BEA22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2.08</w:t>
            </w:r>
          </w:p>
        </w:tc>
        <w:tc>
          <w:tcPr>
            <w:tcW w:w="400" w:type="dxa"/>
            <w:noWrap/>
            <w:vAlign w:val="bottom"/>
            <w:hideMark/>
          </w:tcPr>
          <w:p w14:paraId="1660346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2.02</w:t>
            </w:r>
          </w:p>
        </w:tc>
        <w:tc>
          <w:tcPr>
            <w:tcW w:w="440" w:type="dxa"/>
            <w:noWrap/>
            <w:vAlign w:val="bottom"/>
            <w:hideMark/>
          </w:tcPr>
          <w:p w14:paraId="03C5F7F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1.96</w:t>
            </w:r>
          </w:p>
        </w:tc>
        <w:tc>
          <w:tcPr>
            <w:tcW w:w="400" w:type="dxa"/>
            <w:noWrap/>
            <w:vAlign w:val="bottom"/>
            <w:hideMark/>
          </w:tcPr>
          <w:p w14:paraId="5CC6248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1.90</w:t>
            </w:r>
          </w:p>
        </w:tc>
        <w:tc>
          <w:tcPr>
            <w:tcW w:w="400" w:type="dxa"/>
            <w:noWrap/>
            <w:vAlign w:val="bottom"/>
            <w:hideMark/>
          </w:tcPr>
          <w:p w14:paraId="3873530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1.84</w:t>
            </w:r>
          </w:p>
        </w:tc>
        <w:tc>
          <w:tcPr>
            <w:tcW w:w="400" w:type="dxa"/>
            <w:noWrap/>
            <w:vAlign w:val="bottom"/>
            <w:hideMark/>
          </w:tcPr>
          <w:p w14:paraId="3B4568D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1.79</w:t>
            </w:r>
          </w:p>
        </w:tc>
        <w:tc>
          <w:tcPr>
            <w:tcW w:w="400" w:type="dxa"/>
            <w:noWrap/>
            <w:vAlign w:val="bottom"/>
            <w:hideMark/>
          </w:tcPr>
          <w:p w14:paraId="70D4FC5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1.73</w:t>
            </w:r>
          </w:p>
        </w:tc>
        <w:tc>
          <w:tcPr>
            <w:tcW w:w="460" w:type="dxa"/>
            <w:noWrap/>
            <w:vAlign w:val="bottom"/>
            <w:hideMark/>
          </w:tcPr>
          <w:p w14:paraId="35E2755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1.68</w:t>
            </w:r>
          </w:p>
        </w:tc>
      </w:tr>
      <w:tr w:rsidR="0048224E" w:rsidRPr="00707F6D" w14:paraId="6E9322CF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767F9EFD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19034148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300,000 to 349,999</w:t>
            </w:r>
          </w:p>
        </w:tc>
        <w:tc>
          <w:tcPr>
            <w:tcW w:w="560" w:type="dxa"/>
            <w:noWrap/>
            <w:vAlign w:val="bottom"/>
            <w:hideMark/>
          </w:tcPr>
          <w:p w14:paraId="2CEC13E4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6.89</w:t>
            </w:r>
          </w:p>
        </w:tc>
        <w:tc>
          <w:tcPr>
            <w:tcW w:w="560" w:type="dxa"/>
            <w:noWrap/>
            <w:vAlign w:val="bottom"/>
            <w:hideMark/>
          </w:tcPr>
          <w:p w14:paraId="77C3D629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6.68</w:t>
            </w:r>
          </w:p>
        </w:tc>
        <w:tc>
          <w:tcPr>
            <w:tcW w:w="480" w:type="dxa"/>
            <w:noWrap/>
            <w:vAlign w:val="bottom"/>
            <w:hideMark/>
          </w:tcPr>
          <w:p w14:paraId="2EFBD5E9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6.47</w:t>
            </w:r>
          </w:p>
        </w:tc>
        <w:tc>
          <w:tcPr>
            <w:tcW w:w="480" w:type="dxa"/>
            <w:noWrap/>
            <w:vAlign w:val="bottom"/>
            <w:hideMark/>
          </w:tcPr>
          <w:p w14:paraId="0E4A1E98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6.06</w:t>
            </w:r>
          </w:p>
        </w:tc>
        <w:tc>
          <w:tcPr>
            <w:tcW w:w="480" w:type="dxa"/>
            <w:noWrap/>
            <w:vAlign w:val="bottom"/>
            <w:hideMark/>
          </w:tcPr>
          <w:p w14:paraId="4C84639E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5.65</w:t>
            </w:r>
          </w:p>
        </w:tc>
        <w:tc>
          <w:tcPr>
            <w:tcW w:w="480" w:type="dxa"/>
            <w:noWrap/>
            <w:vAlign w:val="bottom"/>
            <w:hideMark/>
          </w:tcPr>
          <w:p w14:paraId="0DEE794C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5.23</w:t>
            </w:r>
          </w:p>
        </w:tc>
        <w:tc>
          <w:tcPr>
            <w:tcW w:w="480" w:type="dxa"/>
            <w:noWrap/>
            <w:vAlign w:val="bottom"/>
            <w:hideMark/>
          </w:tcPr>
          <w:p w14:paraId="10B0045F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4.82</w:t>
            </w:r>
          </w:p>
        </w:tc>
        <w:tc>
          <w:tcPr>
            <w:tcW w:w="480" w:type="dxa"/>
            <w:noWrap/>
            <w:vAlign w:val="bottom"/>
            <w:hideMark/>
          </w:tcPr>
          <w:p w14:paraId="4BA466FC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4.41</w:t>
            </w:r>
          </w:p>
        </w:tc>
        <w:tc>
          <w:tcPr>
            <w:tcW w:w="400" w:type="dxa"/>
            <w:noWrap/>
            <w:vAlign w:val="bottom"/>
            <w:hideMark/>
          </w:tcPr>
          <w:p w14:paraId="7D0FAD6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3.99</w:t>
            </w:r>
          </w:p>
        </w:tc>
        <w:tc>
          <w:tcPr>
            <w:tcW w:w="400" w:type="dxa"/>
            <w:noWrap/>
            <w:vAlign w:val="bottom"/>
            <w:hideMark/>
          </w:tcPr>
          <w:p w14:paraId="5D7C632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3.58</w:t>
            </w:r>
          </w:p>
        </w:tc>
        <w:tc>
          <w:tcPr>
            <w:tcW w:w="400" w:type="dxa"/>
            <w:noWrap/>
            <w:vAlign w:val="bottom"/>
            <w:hideMark/>
          </w:tcPr>
          <w:p w14:paraId="07F45FB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3.17</w:t>
            </w:r>
          </w:p>
        </w:tc>
        <w:tc>
          <w:tcPr>
            <w:tcW w:w="400" w:type="dxa"/>
            <w:noWrap/>
            <w:vAlign w:val="bottom"/>
            <w:hideMark/>
          </w:tcPr>
          <w:p w14:paraId="450941E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3.07</w:t>
            </w:r>
          </w:p>
        </w:tc>
        <w:tc>
          <w:tcPr>
            <w:tcW w:w="400" w:type="dxa"/>
            <w:noWrap/>
            <w:vAlign w:val="bottom"/>
            <w:hideMark/>
          </w:tcPr>
          <w:p w14:paraId="0F31306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2.98</w:t>
            </w:r>
          </w:p>
        </w:tc>
        <w:tc>
          <w:tcPr>
            <w:tcW w:w="400" w:type="dxa"/>
            <w:noWrap/>
            <w:vAlign w:val="bottom"/>
            <w:hideMark/>
          </w:tcPr>
          <w:p w14:paraId="6D19B25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2.89</w:t>
            </w:r>
          </w:p>
        </w:tc>
        <w:tc>
          <w:tcPr>
            <w:tcW w:w="400" w:type="dxa"/>
            <w:noWrap/>
            <w:vAlign w:val="bottom"/>
            <w:hideMark/>
          </w:tcPr>
          <w:p w14:paraId="0DDB50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2.80</w:t>
            </w:r>
          </w:p>
        </w:tc>
        <w:tc>
          <w:tcPr>
            <w:tcW w:w="400" w:type="dxa"/>
            <w:noWrap/>
            <w:vAlign w:val="bottom"/>
            <w:hideMark/>
          </w:tcPr>
          <w:p w14:paraId="31AA496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2.72</w:t>
            </w:r>
          </w:p>
        </w:tc>
        <w:tc>
          <w:tcPr>
            <w:tcW w:w="400" w:type="dxa"/>
            <w:noWrap/>
            <w:vAlign w:val="bottom"/>
            <w:hideMark/>
          </w:tcPr>
          <w:p w14:paraId="6CCFF24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2.64</w:t>
            </w:r>
          </w:p>
        </w:tc>
        <w:tc>
          <w:tcPr>
            <w:tcW w:w="400" w:type="dxa"/>
            <w:noWrap/>
            <w:vAlign w:val="bottom"/>
            <w:hideMark/>
          </w:tcPr>
          <w:p w14:paraId="008D73A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2.56</w:t>
            </w:r>
          </w:p>
        </w:tc>
        <w:tc>
          <w:tcPr>
            <w:tcW w:w="400" w:type="dxa"/>
            <w:noWrap/>
            <w:vAlign w:val="bottom"/>
            <w:hideMark/>
          </w:tcPr>
          <w:p w14:paraId="4D9B28A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2.48</w:t>
            </w:r>
          </w:p>
        </w:tc>
        <w:tc>
          <w:tcPr>
            <w:tcW w:w="400" w:type="dxa"/>
            <w:noWrap/>
            <w:vAlign w:val="bottom"/>
            <w:hideMark/>
          </w:tcPr>
          <w:p w14:paraId="547498F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2.41</w:t>
            </w:r>
          </w:p>
        </w:tc>
        <w:tc>
          <w:tcPr>
            <w:tcW w:w="400" w:type="dxa"/>
            <w:noWrap/>
            <w:vAlign w:val="bottom"/>
            <w:hideMark/>
          </w:tcPr>
          <w:p w14:paraId="181C32E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2.34</w:t>
            </w:r>
          </w:p>
        </w:tc>
        <w:tc>
          <w:tcPr>
            <w:tcW w:w="400" w:type="dxa"/>
            <w:noWrap/>
            <w:vAlign w:val="bottom"/>
            <w:hideMark/>
          </w:tcPr>
          <w:p w14:paraId="0CD9FAE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2.27</w:t>
            </w:r>
          </w:p>
        </w:tc>
        <w:tc>
          <w:tcPr>
            <w:tcW w:w="440" w:type="dxa"/>
            <w:noWrap/>
            <w:vAlign w:val="bottom"/>
            <w:hideMark/>
          </w:tcPr>
          <w:p w14:paraId="217C074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2.20</w:t>
            </w:r>
          </w:p>
        </w:tc>
        <w:tc>
          <w:tcPr>
            <w:tcW w:w="400" w:type="dxa"/>
            <w:noWrap/>
            <w:vAlign w:val="bottom"/>
            <w:hideMark/>
          </w:tcPr>
          <w:p w14:paraId="2E2F021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2.13</w:t>
            </w:r>
          </w:p>
        </w:tc>
        <w:tc>
          <w:tcPr>
            <w:tcW w:w="400" w:type="dxa"/>
            <w:noWrap/>
            <w:vAlign w:val="bottom"/>
            <w:hideMark/>
          </w:tcPr>
          <w:p w14:paraId="5C6FC5A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2.07</w:t>
            </w:r>
          </w:p>
        </w:tc>
        <w:tc>
          <w:tcPr>
            <w:tcW w:w="400" w:type="dxa"/>
            <w:noWrap/>
            <w:vAlign w:val="bottom"/>
            <w:hideMark/>
          </w:tcPr>
          <w:p w14:paraId="46FF8D2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2.01</w:t>
            </w:r>
          </w:p>
        </w:tc>
        <w:tc>
          <w:tcPr>
            <w:tcW w:w="400" w:type="dxa"/>
            <w:noWrap/>
            <w:vAlign w:val="bottom"/>
            <w:hideMark/>
          </w:tcPr>
          <w:p w14:paraId="54D8304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1.95</w:t>
            </w:r>
          </w:p>
        </w:tc>
        <w:tc>
          <w:tcPr>
            <w:tcW w:w="460" w:type="dxa"/>
            <w:noWrap/>
            <w:vAlign w:val="bottom"/>
            <w:hideMark/>
          </w:tcPr>
          <w:p w14:paraId="04C0AC0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1.89</w:t>
            </w:r>
          </w:p>
        </w:tc>
      </w:tr>
      <w:tr w:rsidR="0048224E" w:rsidRPr="00707F6D" w14:paraId="7314FDF9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1DAB62DA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52FBFE37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350,000 to 399,999</w:t>
            </w:r>
          </w:p>
        </w:tc>
        <w:tc>
          <w:tcPr>
            <w:tcW w:w="560" w:type="dxa"/>
            <w:noWrap/>
            <w:vAlign w:val="bottom"/>
            <w:hideMark/>
          </w:tcPr>
          <w:p w14:paraId="28546696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7.73</w:t>
            </w:r>
          </w:p>
        </w:tc>
        <w:tc>
          <w:tcPr>
            <w:tcW w:w="560" w:type="dxa"/>
            <w:noWrap/>
            <w:vAlign w:val="bottom"/>
            <w:hideMark/>
          </w:tcPr>
          <w:p w14:paraId="48F063D4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7.50</w:t>
            </w:r>
          </w:p>
        </w:tc>
        <w:tc>
          <w:tcPr>
            <w:tcW w:w="480" w:type="dxa"/>
            <w:noWrap/>
            <w:vAlign w:val="bottom"/>
            <w:hideMark/>
          </w:tcPr>
          <w:p w14:paraId="4932A5F7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7.27</w:t>
            </w:r>
          </w:p>
        </w:tc>
        <w:tc>
          <w:tcPr>
            <w:tcW w:w="480" w:type="dxa"/>
            <w:noWrap/>
            <w:vAlign w:val="bottom"/>
            <w:hideMark/>
          </w:tcPr>
          <w:p w14:paraId="3715C86D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6.80</w:t>
            </w:r>
          </w:p>
        </w:tc>
        <w:tc>
          <w:tcPr>
            <w:tcW w:w="480" w:type="dxa"/>
            <w:noWrap/>
            <w:vAlign w:val="bottom"/>
            <w:hideMark/>
          </w:tcPr>
          <w:p w14:paraId="59B6D350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6.34</w:t>
            </w:r>
          </w:p>
        </w:tc>
        <w:tc>
          <w:tcPr>
            <w:tcW w:w="480" w:type="dxa"/>
            <w:noWrap/>
            <w:vAlign w:val="bottom"/>
            <w:hideMark/>
          </w:tcPr>
          <w:p w14:paraId="55D59C79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5.88</w:t>
            </w:r>
          </w:p>
        </w:tc>
        <w:tc>
          <w:tcPr>
            <w:tcW w:w="480" w:type="dxa"/>
            <w:noWrap/>
            <w:vAlign w:val="bottom"/>
            <w:hideMark/>
          </w:tcPr>
          <w:p w14:paraId="7EE0A3D2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5.41</w:t>
            </w:r>
          </w:p>
        </w:tc>
        <w:tc>
          <w:tcPr>
            <w:tcW w:w="480" w:type="dxa"/>
            <w:noWrap/>
            <w:vAlign w:val="bottom"/>
            <w:hideMark/>
          </w:tcPr>
          <w:p w14:paraId="0AF9B5A4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4.95</w:t>
            </w:r>
          </w:p>
        </w:tc>
        <w:tc>
          <w:tcPr>
            <w:tcW w:w="400" w:type="dxa"/>
            <w:noWrap/>
            <w:vAlign w:val="bottom"/>
            <w:hideMark/>
          </w:tcPr>
          <w:p w14:paraId="28B9FBE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4.48</w:t>
            </w:r>
          </w:p>
        </w:tc>
        <w:tc>
          <w:tcPr>
            <w:tcW w:w="400" w:type="dxa"/>
            <w:noWrap/>
            <w:vAlign w:val="bottom"/>
            <w:hideMark/>
          </w:tcPr>
          <w:p w14:paraId="020227B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4.02</w:t>
            </w:r>
          </w:p>
        </w:tc>
        <w:tc>
          <w:tcPr>
            <w:tcW w:w="400" w:type="dxa"/>
            <w:noWrap/>
            <w:vAlign w:val="bottom"/>
            <w:hideMark/>
          </w:tcPr>
          <w:p w14:paraId="27BA339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3.56</w:t>
            </w:r>
          </w:p>
        </w:tc>
        <w:tc>
          <w:tcPr>
            <w:tcW w:w="400" w:type="dxa"/>
            <w:noWrap/>
            <w:vAlign w:val="bottom"/>
            <w:hideMark/>
          </w:tcPr>
          <w:p w14:paraId="2D59930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3.45</w:t>
            </w:r>
          </w:p>
        </w:tc>
        <w:tc>
          <w:tcPr>
            <w:tcW w:w="400" w:type="dxa"/>
            <w:noWrap/>
            <w:vAlign w:val="bottom"/>
            <w:hideMark/>
          </w:tcPr>
          <w:p w14:paraId="606A515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3.35</w:t>
            </w:r>
          </w:p>
        </w:tc>
        <w:tc>
          <w:tcPr>
            <w:tcW w:w="400" w:type="dxa"/>
            <w:noWrap/>
            <w:vAlign w:val="bottom"/>
            <w:hideMark/>
          </w:tcPr>
          <w:p w14:paraId="69BFD36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3.25</w:t>
            </w:r>
          </w:p>
        </w:tc>
        <w:tc>
          <w:tcPr>
            <w:tcW w:w="400" w:type="dxa"/>
            <w:noWrap/>
            <w:vAlign w:val="bottom"/>
            <w:hideMark/>
          </w:tcPr>
          <w:p w14:paraId="7F1E950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3.15</w:t>
            </w:r>
          </w:p>
        </w:tc>
        <w:tc>
          <w:tcPr>
            <w:tcW w:w="400" w:type="dxa"/>
            <w:noWrap/>
            <w:vAlign w:val="bottom"/>
            <w:hideMark/>
          </w:tcPr>
          <w:p w14:paraId="5347E94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3.05</w:t>
            </w:r>
          </w:p>
        </w:tc>
        <w:tc>
          <w:tcPr>
            <w:tcW w:w="400" w:type="dxa"/>
            <w:noWrap/>
            <w:vAlign w:val="bottom"/>
            <w:hideMark/>
          </w:tcPr>
          <w:p w14:paraId="08CC805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2.96</w:t>
            </w:r>
          </w:p>
        </w:tc>
        <w:tc>
          <w:tcPr>
            <w:tcW w:w="400" w:type="dxa"/>
            <w:noWrap/>
            <w:vAlign w:val="bottom"/>
            <w:hideMark/>
          </w:tcPr>
          <w:p w14:paraId="28644AA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2.87</w:t>
            </w:r>
          </w:p>
        </w:tc>
        <w:tc>
          <w:tcPr>
            <w:tcW w:w="400" w:type="dxa"/>
            <w:noWrap/>
            <w:vAlign w:val="bottom"/>
            <w:hideMark/>
          </w:tcPr>
          <w:p w14:paraId="2A9068E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2.79</w:t>
            </w:r>
          </w:p>
        </w:tc>
        <w:tc>
          <w:tcPr>
            <w:tcW w:w="400" w:type="dxa"/>
            <w:noWrap/>
            <w:vAlign w:val="bottom"/>
            <w:hideMark/>
          </w:tcPr>
          <w:p w14:paraId="0114E19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2.70</w:t>
            </w:r>
          </w:p>
        </w:tc>
        <w:tc>
          <w:tcPr>
            <w:tcW w:w="400" w:type="dxa"/>
            <w:noWrap/>
            <w:vAlign w:val="bottom"/>
            <w:hideMark/>
          </w:tcPr>
          <w:p w14:paraId="191E89B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2.62</w:t>
            </w:r>
          </w:p>
        </w:tc>
        <w:tc>
          <w:tcPr>
            <w:tcW w:w="400" w:type="dxa"/>
            <w:noWrap/>
            <w:vAlign w:val="bottom"/>
            <w:hideMark/>
          </w:tcPr>
          <w:p w14:paraId="4395E5A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2.54</w:t>
            </w:r>
          </w:p>
        </w:tc>
        <w:tc>
          <w:tcPr>
            <w:tcW w:w="440" w:type="dxa"/>
            <w:noWrap/>
            <w:vAlign w:val="bottom"/>
            <w:hideMark/>
          </w:tcPr>
          <w:p w14:paraId="6897470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2.47</w:t>
            </w:r>
          </w:p>
        </w:tc>
        <w:tc>
          <w:tcPr>
            <w:tcW w:w="400" w:type="dxa"/>
            <w:noWrap/>
            <w:vAlign w:val="bottom"/>
            <w:hideMark/>
          </w:tcPr>
          <w:p w14:paraId="0E8C277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2.39</w:t>
            </w:r>
          </w:p>
        </w:tc>
        <w:tc>
          <w:tcPr>
            <w:tcW w:w="400" w:type="dxa"/>
            <w:noWrap/>
            <w:vAlign w:val="bottom"/>
            <w:hideMark/>
          </w:tcPr>
          <w:p w14:paraId="31D1DC5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2.32</w:t>
            </w:r>
          </w:p>
        </w:tc>
        <w:tc>
          <w:tcPr>
            <w:tcW w:w="400" w:type="dxa"/>
            <w:noWrap/>
            <w:vAlign w:val="bottom"/>
            <w:hideMark/>
          </w:tcPr>
          <w:p w14:paraId="5AFFAC1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2.25</w:t>
            </w:r>
          </w:p>
        </w:tc>
        <w:tc>
          <w:tcPr>
            <w:tcW w:w="400" w:type="dxa"/>
            <w:noWrap/>
            <w:vAlign w:val="bottom"/>
            <w:hideMark/>
          </w:tcPr>
          <w:p w14:paraId="1D7A7D3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2.18</w:t>
            </w:r>
          </w:p>
        </w:tc>
        <w:tc>
          <w:tcPr>
            <w:tcW w:w="460" w:type="dxa"/>
            <w:noWrap/>
            <w:vAlign w:val="bottom"/>
            <w:hideMark/>
          </w:tcPr>
          <w:p w14:paraId="7F22BF6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2.12</w:t>
            </w:r>
          </w:p>
        </w:tc>
      </w:tr>
      <w:tr w:rsidR="0048224E" w:rsidRPr="00707F6D" w14:paraId="561AD287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07601E8A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0D8048F6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400,000 to 449,999</w:t>
            </w:r>
          </w:p>
        </w:tc>
        <w:tc>
          <w:tcPr>
            <w:tcW w:w="560" w:type="dxa"/>
            <w:noWrap/>
            <w:vAlign w:val="bottom"/>
            <w:hideMark/>
          </w:tcPr>
          <w:p w14:paraId="0D7BBB05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8.55</w:t>
            </w:r>
          </w:p>
        </w:tc>
        <w:tc>
          <w:tcPr>
            <w:tcW w:w="560" w:type="dxa"/>
            <w:noWrap/>
            <w:vAlign w:val="bottom"/>
            <w:hideMark/>
          </w:tcPr>
          <w:p w14:paraId="5EC26463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8.30</w:t>
            </w:r>
          </w:p>
        </w:tc>
        <w:tc>
          <w:tcPr>
            <w:tcW w:w="480" w:type="dxa"/>
            <w:noWrap/>
            <w:vAlign w:val="bottom"/>
            <w:hideMark/>
          </w:tcPr>
          <w:p w14:paraId="6292254C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8.04</w:t>
            </w:r>
          </w:p>
        </w:tc>
        <w:tc>
          <w:tcPr>
            <w:tcW w:w="480" w:type="dxa"/>
            <w:noWrap/>
            <w:vAlign w:val="bottom"/>
            <w:hideMark/>
          </w:tcPr>
          <w:p w14:paraId="1BADADB4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7.53</w:t>
            </w:r>
          </w:p>
        </w:tc>
        <w:tc>
          <w:tcPr>
            <w:tcW w:w="480" w:type="dxa"/>
            <w:noWrap/>
            <w:vAlign w:val="bottom"/>
            <w:hideMark/>
          </w:tcPr>
          <w:p w14:paraId="70ED84BD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7.01</w:t>
            </w:r>
          </w:p>
        </w:tc>
        <w:tc>
          <w:tcPr>
            <w:tcW w:w="480" w:type="dxa"/>
            <w:noWrap/>
            <w:vAlign w:val="bottom"/>
            <w:hideMark/>
          </w:tcPr>
          <w:p w14:paraId="630A4942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6.50</w:t>
            </w:r>
          </w:p>
        </w:tc>
        <w:tc>
          <w:tcPr>
            <w:tcW w:w="480" w:type="dxa"/>
            <w:noWrap/>
            <w:vAlign w:val="bottom"/>
            <w:hideMark/>
          </w:tcPr>
          <w:p w14:paraId="1CA959E5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5.99</w:t>
            </w:r>
          </w:p>
        </w:tc>
        <w:tc>
          <w:tcPr>
            <w:tcW w:w="480" w:type="dxa"/>
            <w:noWrap/>
            <w:vAlign w:val="bottom"/>
            <w:hideMark/>
          </w:tcPr>
          <w:p w14:paraId="27EA75C4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5.47</w:t>
            </w:r>
          </w:p>
        </w:tc>
        <w:tc>
          <w:tcPr>
            <w:tcW w:w="400" w:type="dxa"/>
            <w:noWrap/>
            <w:vAlign w:val="bottom"/>
            <w:hideMark/>
          </w:tcPr>
          <w:p w14:paraId="68B4B64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4.96</w:t>
            </w:r>
          </w:p>
        </w:tc>
        <w:tc>
          <w:tcPr>
            <w:tcW w:w="400" w:type="dxa"/>
            <w:noWrap/>
            <w:vAlign w:val="bottom"/>
            <w:hideMark/>
          </w:tcPr>
          <w:p w14:paraId="77C2502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4.45</w:t>
            </w:r>
          </w:p>
        </w:tc>
        <w:tc>
          <w:tcPr>
            <w:tcW w:w="400" w:type="dxa"/>
            <w:noWrap/>
            <w:vAlign w:val="bottom"/>
            <w:hideMark/>
          </w:tcPr>
          <w:p w14:paraId="74890FF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3.93</w:t>
            </w:r>
          </w:p>
        </w:tc>
        <w:tc>
          <w:tcPr>
            <w:tcW w:w="400" w:type="dxa"/>
            <w:noWrap/>
            <w:vAlign w:val="bottom"/>
            <w:hideMark/>
          </w:tcPr>
          <w:p w14:paraId="4936CBC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3.82</w:t>
            </w:r>
          </w:p>
        </w:tc>
        <w:tc>
          <w:tcPr>
            <w:tcW w:w="400" w:type="dxa"/>
            <w:noWrap/>
            <w:vAlign w:val="bottom"/>
            <w:hideMark/>
          </w:tcPr>
          <w:p w14:paraId="56336E2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3.70</w:t>
            </w:r>
          </w:p>
        </w:tc>
        <w:tc>
          <w:tcPr>
            <w:tcW w:w="400" w:type="dxa"/>
            <w:noWrap/>
            <w:vAlign w:val="bottom"/>
            <w:hideMark/>
          </w:tcPr>
          <w:p w14:paraId="0E167DA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3.59</w:t>
            </w:r>
          </w:p>
        </w:tc>
        <w:tc>
          <w:tcPr>
            <w:tcW w:w="400" w:type="dxa"/>
            <w:noWrap/>
            <w:vAlign w:val="bottom"/>
            <w:hideMark/>
          </w:tcPr>
          <w:p w14:paraId="0FDE55B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3.48</w:t>
            </w:r>
          </w:p>
        </w:tc>
        <w:tc>
          <w:tcPr>
            <w:tcW w:w="400" w:type="dxa"/>
            <w:noWrap/>
            <w:vAlign w:val="bottom"/>
            <w:hideMark/>
          </w:tcPr>
          <w:p w14:paraId="5F8A36B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3.38</w:t>
            </w:r>
          </w:p>
        </w:tc>
        <w:tc>
          <w:tcPr>
            <w:tcW w:w="400" w:type="dxa"/>
            <w:noWrap/>
            <w:vAlign w:val="bottom"/>
            <w:hideMark/>
          </w:tcPr>
          <w:p w14:paraId="546245B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3.28</w:t>
            </w:r>
          </w:p>
        </w:tc>
        <w:tc>
          <w:tcPr>
            <w:tcW w:w="400" w:type="dxa"/>
            <w:noWrap/>
            <w:vAlign w:val="bottom"/>
            <w:hideMark/>
          </w:tcPr>
          <w:p w14:paraId="5919C75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3.18</w:t>
            </w:r>
          </w:p>
        </w:tc>
        <w:tc>
          <w:tcPr>
            <w:tcW w:w="400" w:type="dxa"/>
            <w:noWrap/>
            <w:vAlign w:val="bottom"/>
            <w:hideMark/>
          </w:tcPr>
          <w:p w14:paraId="4D01151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3.08</w:t>
            </w:r>
          </w:p>
        </w:tc>
        <w:tc>
          <w:tcPr>
            <w:tcW w:w="400" w:type="dxa"/>
            <w:noWrap/>
            <w:vAlign w:val="bottom"/>
            <w:hideMark/>
          </w:tcPr>
          <w:p w14:paraId="3D9408C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2.99</w:t>
            </w:r>
          </w:p>
        </w:tc>
        <w:tc>
          <w:tcPr>
            <w:tcW w:w="400" w:type="dxa"/>
            <w:noWrap/>
            <w:vAlign w:val="bottom"/>
            <w:hideMark/>
          </w:tcPr>
          <w:p w14:paraId="73225F5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2.90</w:t>
            </w:r>
          </w:p>
        </w:tc>
        <w:tc>
          <w:tcPr>
            <w:tcW w:w="400" w:type="dxa"/>
            <w:noWrap/>
            <w:vAlign w:val="bottom"/>
            <w:hideMark/>
          </w:tcPr>
          <w:p w14:paraId="08B04F4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2.81</w:t>
            </w:r>
          </w:p>
        </w:tc>
        <w:tc>
          <w:tcPr>
            <w:tcW w:w="440" w:type="dxa"/>
            <w:noWrap/>
            <w:vAlign w:val="bottom"/>
            <w:hideMark/>
          </w:tcPr>
          <w:p w14:paraId="6EDEBD3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2.73</w:t>
            </w:r>
          </w:p>
        </w:tc>
        <w:tc>
          <w:tcPr>
            <w:tcW w:w="400" w:type="dxa"/>
            <w:noWrap/>
            <w:vAlign w:val="bottom"/>
            <w:hideMark/>
          </w:tcPr>
          <w:p w14:paraId="720D15E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2.65</w:t>
            </w:r>
          </w:p>
        </w:tc>
        <w:tc>
          <w:tcPr>
            <w:tcW w:w="400" w:type="dxa"/>
            <w:noWrap/>
            <w:vAlign w:val="bottom"/>
            <w:hideMark/>
          </w:tcPr>
          <w:p w14:paraId="7B0E511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2.57</w:t>
            </w:r>
          </w:p>
        </w:tc>
        <w:tc>
          <w:tcPr>
            <w:tcW w:w="400" w:type="dxa"/>
            <w:noWrap/>
            <w:vAlign w:val="bottom"/>
            <w:hideMark/>
          </w:tcPr>
          <w:p w14:paraId="6F4A3AF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2.49</w:t>
            </w:r>
          </w:p>
        </w:tc>
        <w:tc>
          <w:tcPr>
            <w:tcW w:w="400" w:type="dxa"/>
            <w:noWrap/>
            <w:vAlign w:val="bottom"/>
            <w:hideMark/>
          </w:tcPr>
          <w:p w14:paraId="0DC524E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2.42</w:t>
            </w:r>
          </w:p>
        </w:tc>
        <w:tc>
          <w:tcPr>
            <w:tcW w:w="460" w:type="dxa"/>
            <w:noWrap/>
            <w:vAlign w:val="bottom"/>
            <w:hideMark/>
          </w:tcPr>
          <w:p w14:paraId="5F2629B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2.34</w:t>
            </w:r>
          </w:p>
        </w:tc>
      </w:tr>
      <w:tr w:rsidR="0048224E" w:rsidRPr="00707F6D" w14:paraId="452A95FD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5E0B73B6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7862F1D1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450,000 to 499,999</w:t>
            </w:r>
          </w:p>
        </w:tc>
        <w:tc>
          <w:tcPr>
            <w:tcW w:w="560" w:type="dxa"/>
            <w:noWrap/>
            <w:vAlign w:val="bottom"/>
            <w:hideMark/>
          </w:tcPr>
          <w:p w14:paraId="06E3E3ED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9.36</w:t>
            </w:r>
          </w:p>
        </w:tc>
        <w:tc>
          <w:tcPr>
            <w:tcW w:w="560" w:type="dxa"/>
            <w:noWrap/>
            <w:vAlign w:val="bottom"/>
            <w:hideMark/>
          </w:tcPr>
          <w:p w14:paraId="6FABBE75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9.08</w:t>
            </w:r>
          </w:p>
        </w:tc>
        <w:tc>
          <w:tcPr>
            <w:tcW w:w="480" w:type="dxa"/>
            <w:noWrap/>
            <w:vAlign w:val="bottom"/>
            <w:hideMark/>
          </w:tcPr>
          <w:p w14:paraId="2AB673A9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8.79</w:t>
            </w:r>
          </w:p>
        </w:tc>
        <w:tc>
          <w:tcPr>
            <w:tcW w:w="480" w:type="dxa"/>
            <w:noWrap/>
            <w:vAlign w:val="bottom"/>
            <w:hideMark/>
          </w:tcPr>
          <w:p w14:paraId="347FD643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8.23</w:t>
            </w:r>
          </w:p>
        </w:tc>
        <w:tc>
          <w:tcPr>
            <w:tcW w:w="480" w:type="dxa"/>
            <w:noWrap/>
            <w:vAlign w:val="bottom"/>
            <w:hideMark/>
          </w:tcPr>
          <w:p w14:paraId="274BA733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7.67</w:t>
            </w:r>
          </w:p>
        </w:tc>
        <w:tc>
          <w:tcPr>
            <w:tcW w:w="480" w:type="dxa"/>
            <w:noWrap/>
            <w:vAlign w:val="bottom"/>
            <w:hideMark/>
          </w:tcPr>
          <w:p w14:paraId="1C5A27B8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7.11</w:t>
            </w:r>
          </w:p>
        </w:tc>
        <w:tc>
          <w:tcPr>
            <w:tcW w:w="480" w:type="dxa"/>
            <w:noWrap/>
            <w:vAlign w:val="bottom"/>
            <w:hideMark/>
          </w:tcPr>
          <w:p w14:paraId="49B28FAA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6.55</w:t>
            </w:r>
          </w:p>
        </w:tc>
        <w:tc>
          <w:tcPr>
            <w:tcW w:w="480" w:type="dxa"/>
            <w:noWrap/>
            <w:vAlign w:val="bottom"/>
            <w:hideMark/>
          </w:tcPr>
          <w:p w14:paraId="623E5415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5.99</w:t>
            </w:r>
          </w:p>
        </w:tc>
        <w:tc>
          <w:tcPr>
            <w:tcW w:w="400" w:type="dxa"/>
            <w:noWrap/>
            <w:vAlign w:val="bottom"/>
            <w:hideMark/>
          </w:tcPr>
          <w:p w14:paraId="0C2C95F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5.43</w:t>
            </w:r>
          </w:p>
        </w:tc>
        <w:tc>
          <w:tcPr>
            <w:tcW w:w="400" w:type="dxa"/>
            <w:noWrap/>
            <w:vAlign w:val="bottom"/>
            <w:hideMark/>
          </w:tcPr>
          <w:p w14:paraId="2582645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4.87</w:t>
            </w:r>
          </w:p>
        </w:tc>
        <w:tc>
          <w:tcPr>
            <w:tcW w:w="400" w:type="dxa"/>
            <w:noWrap/>
            <w:vAlign w:val="bottom"/>
            <w:hideMark/>
          </w:tcPr>
          <w:p w14:paraId="164F891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4.30</w:t>
            </w:r>
          </w:p>
        </w:tc>
        <w:tc>
          <w:tcPr>
            <w:tcW w:w="400" w:type="dxa"/>
            <w:noWrap/>
            <w:vAlign w:val="bottom"/>
            <w:hideMark/>
          </w:tcPr>
          <w:p w14:paraId="044AEF0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4.17</w:t>
            </w:r>
          </w:p>
        </w:tc>
        <w:tc>
          <w:tcPr>
            <w:tcW w:w="400" w:type="dxa"/>
            <w:noWrap/>
            <w:vAlign w:val="bottom"/>
            <w:hideMark/>
          </w:tcPr>
          <w:p w14:paraId="49C0B7C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4.05</w:t>
            </w:r>
          </w:p>
        </w:tc>
        <w:tc>
          <w:tcPr>
            <w:tcW w:w="400" w:type="dxa"/>
            <w:noWrap/>
            <w:vAlign w:val="bottom"/>
            <w:hideMark/>
          </w:tcPr>
          <w:p w14:paraId="015858F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3.93</w:t>
            </w:r>
          </w:p>
        </w:tc>
        <w:tc>
          <w:tcPr>
            <w:tcW w:w="400" w:type="dxa"/>
            <w:noWrap/>
            <w:vAlign w:val="bottom"/>
            <w:hideMark/>
          </w:tcPr>
          <w:p w14:paraId="355AC51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3.81</w:t>
            </w:r>
          </w:p>
        </w:tc>
        <w:tc>
          <w:tcPr>
            <w:tcW w:w="400" w:type="dxa"/>
            <w:noWrap/>
            <w:vAlign w:val="bottom"/>
            <w:hideMark/>
          </w:tcPr>
          <w:p w14:paraId="7648D64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3.70</w:t>
            </w:r>
          </w:p>
        </w:tc>
        <w:tc>
          <w:tcPr>
            <w:tcW w:w="400" w:type="dxa"/>
            <w:noWrap/>
            <w:vAlign w:val="bottom"/>
            <w:hideMark/>
          </w:tcPr>
          <w:p w14:paraId="635076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3.58</w:t>
            </w:r>
          </w:p>
        </w:tc>
        <w:tc>
          <w:tcPr>
            <w:tcW w:w="400" w:type="dxa"/>
            <w:noWrap/>
            <w:vAlign w:val="bottom"/>
            <w:hideMark/>
          </w:tcPr>
          <w:p w14:paraId="20DD4BE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3.48</w:t>
            </w:r>
          </w:p>
        </w:tc>
        <w:tc>
          <w:tcPr>
            <w:tcW w:w="400" w:type="dxa"/>
            <w:noWrap/>
            <w:vAlign w:val="bottom"/>
            <w:hideMark/>
          </w:tcPr>
          <w:p w14:paraId="64B4EDB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3.37</w:t>
            </w:r>
          </w:p>
        </w:tc>
        <w:tc>
          <w:tcPr>
            <w:tcW w:w="400" w:type="dxa"/>
            <w:noWrap/>
            <w:vAlign w:val="bottom"/>
            <w:hideMark/>
          </w:tcPr>
          <w:p w14:paraId="0C10BD2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3.27</w:t>
            </w:r>
          </w:p>
        </w:tc>
        <w:tc>
          <w:tcPr>
            <w:tcW w:w="400" w:type="dxa"/>
            <w:noWrap/>
            <w:vAlign w:val="bottom"/>
            <w:hideMark/>
          </w:tcPr>
          <w:p w14:paraId="79347C8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3.17</w:t>
            </w:r>
          </w:p>
        </w:tc>
        <w:tc>
          <w:tcPr>
            <w:tcW w:w="400" w:type="dxa"/>
            <w:noWrap/>
            <w:vAlign w:val="bottom"/>
            <w:hideMark/>
          </w:tcPr>
          <w:p w14:paraId="6D9ACD5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3.08</w:t>
            </w:r>
          </w:p>
        </w:tc>
        <w:tc>
          <w:tcPr>
            <w:tcW w:w="440" w:type="dxa"/>
            <w:noWrap/>
            <w:vAlign w:val="bottom"/>
            <w:hideMark/>
          </w:tcPr>
          <w:p w14:paraId="66C5662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2.99</w:t>
            </w:r>
          </w:p>
        </w:tc>
        <w:tc>
          <w:tcPr>
            <w:tcW w:w="400" w:type="dxa"/>
            <w:noWrap/>
            <w:vAlign w:val="bottom"/>
            <w:hideMark/>
          </w:tcPr>
          <w:p w14:paraId="3DEC489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2.90</w:t>
            </w:r>
          </w:p>
        </w:tc>
        <w:tc>
          <w:tcPr>
            <w:tcW w:w="400" w:type="dxa"/>
            <w:noWrap/>
            <w:vAlign w:val="bottom"/>
            <w:hideMark/>
          </w:tcPr>
          <w:p w14:paraId="2CA8EC8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2.81</w:t>
            </w:r>
          </w:p>
        </w:tc>
        <w:tc>
          <w:tcPr>
            <w:tcW w:w="400" w:type="dxa"/>
            <w:noWrap/>
            <w:vAlign w:val="bottom"/>
            <w:hideMark/>
          </w:tcPr>
          <w:p w14:paraId="678772B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2.73</w:t>
            </w:r>
          </w:p>
        </w:tc>
        <w:tc>
          <w:tcPr>
            <w:tcW w:w="400" w:type="dxa"/>
            <w:noWrap/>
            <w:vAlign w:val="bottom"/>
            <w:hideMark/>
          </w:tcPr>
          <w:p w14:paraId="5249286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2.64</w:t>
            </w:r>
          </w:p>
        </w:tc>
        <w:tc>
          <w:tcPr>
            <w:tcW w:w="460" w:type="dxa"/>
            <w:noWrap/>
            <w:vAlign w:val="bottom"/>
            <w:hideMark/>
          </w:tcPr>
          <w:p w14:paraId="5BA0DC2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2.56</w:t>
            </w:r>
          </w:p>
        </w:tc>
      </w:tr>
      <w:tr w:rsidR="0048224E" w:rsidRPr="00707F6D" w14:paraId="4A0070D7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0DC8F23D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7101D424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500,000 to 599,999</w:t>
            </w:r>
          </w:p>
        </w:tc>
        <w:tc>
          <w:tcPr>
            <w:tcW w:w="560" w:type="dxa"/>
            <w:noWrap/>
            <w:vAlign w:val="bottom"/>
            <w:hideMark/>
          </w:tcPr>
          <w:p w14:paraId="6E345BF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10.36</w:t>
            </w:r>
          </w:p>
        </w:tc>
        <w:tc>
          <w:tcPr>
            <w:tcW w:w="560" w:type="dxa"/>
            <w:noWrap/>
            <w:vAlign w:val="bottom"/>
            <w:hideMark/>
          </w:tcPr>
          <w:p w14:paraId="69B817E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10.05</w:t>
            </w:r>
          </w:p>
        </w:tc>
        <w:tc>
          <w:tcPr>
            <w:tcW w:w="480" w:type="dxa"/>
            <w:noWrap/>
            <w:vAlign w:val="bottom"/>
            <w:hideMark/>
          </w:tcPr>
          <w:p w14:paraId="567A9DD0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9.74</w:t>
            </w:r>
          </w:p>
        </w:tc>
        <w:tc>
          <w:tcPr>
            <w:tcW w:w="480" w:type="dxa"/>
            <w:noWrap/>
            <w:vAlign w:val="bottom"/>
            <w:hideMark/>
          </w:tcPr>
          <w:p w14:paraId="39050FAD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9.12</w:t>
            </w:r>
          </w:p>
        </w:tc>
        <w:tc>
          <w:tcPr>
            <w:tcW w:w="480" w:type="dxa"/>
            <w:noWrap/>
            <w:vAlign w:val="bottom"/>
            <w:hideMark/>
          </w:tcPr>
          <w:p w14:paraId="123734E5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8.50</w:t>
            </w:r>
          </w:p>
        </w:tc>
        <w:tc>
          <w:tcPr>
            <w:tcW w:w="480" w:type="dxa"/>
            <w:noWrap/>
            <w:vAlign w:val="bottom"/>
            <w:hideMark/>
          </w:tcPr>
          <w:p w14:paraId="6AF4EEE2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7.87</w:t>
            </w:r>
          </w:p>
        </w:tc>
        <w:tc>
          <w:tcPr>
            <w:tcW w:w="480" w:type="dxa"/>
            <w:noWrap/>
            <w:vAlign w:val="bottom"/>
            <w:hideMark/>
          </w:tcPr>
          <w:p w14:paraId="517D4F0F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7.25</w:t>
            </w:r>
          </w:p>
        </w:tc>
        <w:tc>
          <w:tcPr>
            <w:tcW w:w="480" w:type="dxa"/>
            <w:noWrap/>
            <w:vAlign w:val="bottom"/>
            <w:hideMark/>
          </w:tcPr>
          <w:p w14:paraId="4F4ECF23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6.63</w:t>
            </w:r>
          </w:p>
        </w:tc>
        <w:tc>
          <w:tcPr>
            <w:tcW w:w="400" w:type="dxa"/>
            <w:noWrap/>
            <w:vAlign w:val="bottom"/>
            <w:hideMark/>
          </w:tcPr>
          <w:p w14:paraId="1D6D3FA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6.01</w:t>
            </w:r>
          </w:p>
        </w:tc>
        <w:tc>
          <w:tcPr>
            <w:tcW w:w="400" w:type="dxa"/>
            <w:noWrap/>
            <w:vAlign w:val="bottom"/>
            <w:hideMark/>
          </w:tcPr>
          <w:p w14:paraId="032F4CD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5.39</w:t>
            </w:r>
          </w:p>
        </w:tc>
        <w:tc>
          <w:tcPr>
            <w:tcW w:w="400" w:type="dxa"/>
            <w:noWrap/>
            <w:vAlign w:val="bottom"/>
            <w:hideMark/>
          </w:tcPr>
          <w:p w14:paraId="48A2F0C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4.77</w:t>
            </w:r>
          </w:p>
        </w:tc>
        <w:tc>
          <w:tcPr>
            <w:tcW w:w="400" w:type="dxa"/>
            <w:noWrap/>
            <w:vAlign w:val="bottom"/>
            <w:hideMark/>
          </w:tcPr>
          <w:p w14:paraId="2DFAD52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4.62</w:t>
            </w:r>
          </w:p>
        </w:tc>
        <w:tc>
          <w:tcPr>
            <w:tcW w:w="400" w:type="dxa"/>
            <w:noWrap/>
            <w:vAlign w:val="bottom"/>
            <w:hideMark/>
          </w:tcPr>
          <w:p w14:paraId="0ACF72F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4.48</w:t>
            </w:r>
          </w:p>
        </w:tc>
        <w:tc>
          <w:tcPr>
            <w:tcW w:w="400" w:type="dxa"/>
            <w:noWrap/>
            <w:vAlign w:val="bottom"/>
            <w:hideMark/>
          </w:tcPr>
          <w:p w14:paraId="537A19A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4.35</w:t>
            </w:r>
          </w:p>
        </w:tc>
        <w:tc>
          <w:tcPr>
            <w:tcW w:w="400" w:type="dxa"/>
            <w:noWrap/>
            <w:vAlign w:val="bottom"/>
            <w:hideMark/>
          </w:tcPr>
          <w:p w14:paraId="0E366CF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4.22</w:t>
            </w:r>
          </w:p>
        </w:tc>
        <w:tc>
          <w:tcPr>
            <w:tcW w:w="400" w:type="dxa"/>
            <w:noWrap/>
            <w:vAlign w:val="bottom"/>
            <w:hideMark/>
          </w:tcPr>
          <w:p w14:paraId="58FFF98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4.09</w:t>
            </w:r>
          </w:p>
        </w:tc>
        <w:tc>
          <w:tcPr>
            <w:tcW w:w="400" w:type="dxa"/>
            <w:noWrap/>
            <w:vAlign w:val="bottom"/>
            <w:hideMark/>
          </w:tcPr>
          <w:p w14:paraId="6F14A52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3.97</w:t>
            </w:r>
          </w:p>
        </w:tc>
        <w:tc>
          <w:tcPr>
            <w:tcW w:w="400" w:type="dxa"/>
            <w:noWrap/>
            <w:vAlign w:val="bottom"/>
            <w:hideMark/>
          </w:tcPr>
          <w:p w14:paraId="0610C5B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3.85</w:t>
            </w:r>
          </w:p>
        </w:tc>
        <w:tc>
          <w:tcPr>
            <w:tcW w:w="400" w:type="dxa"/>
            <w:noWrap/>
            <w:vAlign w:val="bottom"/>
            <w:hideMark/>
          </w:tcPr>
          <w:p w14:paraId="4C7D39A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3.74</w:t>
            </w:r>
          </w:p>
        </w:tc>
        <w:tc>
          <w:tcPr>
            <w:tcW w:w="400" w:type="dxa"/>
            <w:noWrap/>
            <w:vAlign w:val="bottom"/>
            <w:hideMark/>
          </w:tcPr>
          <w:p w14:paraId="7B1A468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3.62</w:t>
            </w:r>
          </w:p>
        </w:tc>
        <w:tc>
          <w:tcPr>
            <w:tcW w:w="400" w:type="dxa"/>
            <w:noWrap/>
            <w:vAlign w:val="bottom"/>
            <w:hideMark/>
          </w:tcPr>
          <w:p w14:paraId="3A11DC4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3.51</w:t>
            </w:r>
          </w:p>
        </w:tc>
        <w:tc>
          <w:tcPr>
            <w:tcW w:w="400" w:type="dxa"/>
            <w:noWrap/>
            <w:vAlign w:val="bottom"/>
            <w:hideMark/>
          </w:tcPr>
          <w:p w14:paraId="5A3D55A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3.41</w:t>
            </w:r>
          </w:p>
        </w:tc>
        <w:tc>
          <w:tcPr>
            <w:tcW w:w="440" w:type="dxa"/>
            <w:noWrap/>
            <w:vAlign w:val="bottom"/>
            <w:hideMark/>
          </w:tcPr>
          <w:p w14:paraId="7E0BE62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3.31</w:t>
            </w:r>
          </w:p>
        </w:tc>
        <w:tc>
          <w:tcPr>
            <w:tcW w:w="400" w:type="dxa"/>
            <w:noWrap/>
            <w:vAlign w:val="bottom"/>
            <w:hideMark/>
          </w:tcPr>
          <w:p w14:paraId="29890AA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3.21</w:t>
            </w:r>
          </w:p>
        </w:tc>
        <w:tc>
          <w:tcPr>
            <w:tcW w:w="400" w:type="dxa"/>
            <w:noWrap/>
            <w:vAlign w:val="bottom"/>
            <w:hideMark/>
          </w:tcPr>
          <w:p w14:paraId="096ABA8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3.11</w:t>
            </w:r>
          </w:p>
        </w:tc>
        <w:tc>
          <w:tcPr>
            <w:tcW w:w="400" w:type="dxa"/>
            <w:noWrap/>
            <w:vAlign w:val="bottom"/>
            <w:hideMark/>
          </w:tcPr>
          <w:p w14:paraId="5E83A62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3.02</w:t>
            </w:r>
          </w:p>
        </w:tc>
        <w:tc>
          <w:tcPr>
            <w:tcW w:w="400" w:type="dxa"/>
            <w:noWrap/>
            <w:vAlign w:val="bottom"/>
            <w:hideMark/>
          </w:tcPr>
          <w:p w14:paraId="7B8A652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2.93</w:t>
            </w:r>
          </w:p>
        </w:tc>
        <w:tc>
          <w:tcPr>
            <w:tcW w:w="460" w:type="dxa"/>
            <w:noWrap/>
            <w:vAlign w:val="bottom"/>
            <w:hideMark/>
          </w:tcPr>
          <w:p w14:paraId="0757AFD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2.84</w:t>
            </w:r>
          </w:p>
        </w:tc>
      </w:tr>
      <w:tr w:rsidR="0048224E" w:rsidRPr="00707F6D" w14:paraId="5DC3786F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0DF5BD61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276EDA7A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600,000 to 699,999</w:t>
            </w:r>
          </w:p>
        </w:tc>
        <w:tc>
          <w:tcPr>
            <w:tcW w:w="560" w:type="dxa"/>
            <w:noWrap/>
            <w:vAlign w:val="bottom"/>
            <w:hideMark/>
          </w:tcPr>
          <w:p w14:paraId="62C0428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11.92</w:t>
            </w:r>
          </w:p>
        </w:tc>
        <w:tc>
          <w:tcPr>
            <w:tcW w:w="560" w:type="dxa"/>
            <w:noWrap/>
            <w:vAlign w:val="bottom"/>
            <w:hideMark/>
          </w:tcPr>
          <w:p w14:paraId="04C5F8F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11.57</w:t>
            </w:r>
          </w:p>
        </w:tc>
        <w:tc>
          <w:tcPr>
            <w:tcW w:w="480" w:type="dxa"/>
            <w:noWrap/>
            <w:vAlign w:val="bottom"/>
            <w:hideMark/>
          </w:tcPr>
          <w:p w14:paraId="39ECB1C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11.21</w:t>
            </w:r>
          </w:p>
        </w:tc>
        <w:tc>
          <w:tcPr>
            <w:tcW w:w="480" w:type="dxa"/>
            <w:noWrap/>
            <w:vAlign w:val="bottom"/>
            <w:hideMark/>
          </w:tcPr>
          <w:p w14:paraId="486C48C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10.49</w:t>
            </w:r>
          </w:p>
        </w:tc>
        <w:tc>
          <w:tcPr>
            <w:tcW w:w="480" w:type="dxa"/>
            <w:noWrap/>
            <w:vAlign w:val="bottom"/>
            <w:hideMark/>
          </w:tcPr>
          <w:p w14:paraId="7D2FCF74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9.78</w:t>
            </w:r>
          </w:p>
        </w:tc>
        <w:tc>
          <w:tcPr>
            <w:tcW w:w="480" w:type="dxa"/>
            <w:noWrap/>
            <w:vAlign w:val="bottom"/>
            <w:hideMark/>
          </w:tcPr>
          <w:p w14:paraId="2E368FF3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9.06</w:t>
            </w:r>
          </w:p>
        </w:tc>
        <w:tc>
          <w:tcPr>
            <w:tcW w:w="480" w:type="dxa"/>
            <w:noWrap/>
            <w:vAlign w:val="bottom"/>
            <w:hideMark/>
          </w:tcPr>
          <w:p w14:paraId="7E3D2C06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8.35</w:t>
            </w:r>
          </w:p>
        </w:tc>
        <w:tc>
          <w:tcPr>
            <w:tcW w:w="480" w:type="dxa"/>
            <w:noWrap/>
            <w:vAlign w:val="bottom"/>
            <w:hideMark/>
          </w:tcPr>
          <w:p w14:paraId="0BCEDEB7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7.63</w:t>
            </w:r>
          </w:p>
        </w:tc>
        <w:tc>
          <w:tcPr>
            <w:tcW w:w="400" w:type="dxa"/>
            <w:noWrap/>
            <w:vAlign w:val="bottom"/>
            <w:hideMark/>
          </w:tcPr>
          <w:p w14:paraId="1A42C1C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6.92</w:t>
            </w:r>
          </w:p>
        </w:tc>
        <w:tc>
          <w:tcPr>
            <w:tcW w:w="400" w:type="dxa"/>
            <w:noWrap/>
            <w:vAlign w:val="bottom"/>
            <w:hideMark/>
          </w:tcPr>
          <w:p w14:paraId="0E1020E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6.20</w:t>
            </w:r>
          </w:p>
        </w:tc>
        <w:tc>
          <w:tcPr>
            <w:tcW w:w="400" w:type="dxa"/>
            <w:noWrap/>
            <w:vAlign w:val="bottom"/>
            <w:hideMark/>
          </w:tcPr>
          <w:p w14:paraId="1BCBB15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5.48</w:t>
            </w:r>
          </w:p>
        </w:tc>
        <w:tc>
          <w:tcPr>
            <w:tcW w:w="400" w:type="dxa"/>
            <w:noWrap/>
            <w:vAlign w:val="bottom"/>
            <w:hideMark/>
          </w:tcPr>
          <w:p w14:paraId="705FF60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5.32</w:t>
            </w:r>
          </w:p>
        </w:tc>
        <w:tc>
          <w:tcPr>
            <w:tcW w:w="400" w:type="dxa"/>
            <w:noWrap/>
            <w:vAlign w:val="bottom"/>
            <w:hideMark/>
          </w:tcPr>
          <w:p w14:paraId="2C6E620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5.16</w:t>
            </w:r>
          </w:p>
        </w:tc>
        <w:tc>
          <w:tcPr>
            <w:tcW w:w="400" w:type="dxa"/>
            <w:noWrap/>
            <w:vAlign w:val="bottom"/>
            <w:hideMark/>
          </w:tcPr>
          <w:p w14:paraId="21B4822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5.01</w:t>
            </w:r>
          </w:p>
        </w:tc>
        <w:tc>
          <w:tcPr>
            <w:tcW w:w="400" w:type="dxa"/>
            <w:noWrap/>
            <w:vAlign w:val="bottom"/>
            <w:hideMark/>
          </w:tcPr>
          <w:p w14:paraId="24F1446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4.86</w:t>
            </w:r>
          </w:p>
        </w:tc>
        <w:tc>
          <w:tcPr>
            <w:tcW w:w="400" w:type="dxa"/>
            <w:noWrap/>
            <w:vAlign w:val="bottom"/>
            <w:hideMark/>
          </w:tcPr>
          <w:p w14:paraId="56D99BB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4.71</w:t>
            </w:r>
          </w:p>
        </w:tc>
        <w:tc>
          <w:tcPr>
            <w:tcW w:w="400" w:type="dxa"/>
            <w:noWrap/>
            <w:vAlign w:val="bottom"/>
            <w:hideMark/>
          </w:tcPr>
          <w:p w14:paraId="7537070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4.57</w:t>
            </w:r>
          </w:p>
        </w:tc>
        <w:tc>
          <w:tcPr>
            <w:tcW w:w="400" w:type="dxa"/>
            <w:noWrap/>
            <w:vAlign w:val="bottom"/>
            <w:hideMark/>
          </w:tcPr>
          <w:p w14:paraId="5B15920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4.43</w:t>
            </w:r>
          </w:p>
        </w:tc>
        <w:tc>
          <w:tcPr>
            <w:tcW w:w="400" w:type="dxa"/>
            <w:noWrap/>
            <w:vAlign w:val="bottom"/>
            <w:hideMark/>
          </w:tcPr>
          <w:p w14:paraId="6590D5F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4.30</w:t>
            </w:r>
          </w:p>
        </w:tc>
        <w:tc>
          <w:tcPr>
            <w:tcW w:w="400" w:type="dxa"/>
            <w:noWrap/>
            <w:vAlign w:val="bottom"/>
            <w:hideMark/>
          </w:tcPr>
          <w:p w14:paraId="006D250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4.17</w:t>
            </w:r>
          </w:p>
        </w:tc>
        <w:tc>
          <w:tcPr>
            <w:tcW w:w="400" w:type="dxa"/>
            <w:noWrap/>
            <w:vAlign w:val="bottom"/>
            <w:hideMark/>
          </w:tcPr>
          <w:p w14:paraId="763204C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4.04</w:t>
            </w:r>
          </w:p>
        </w:tc>
        <w:tc>
          <w:tcPr>
            <w:tcW w:w="400" w:type="dxa"/>
            <w:noWrap/>
            <w:vAlign w:val="bottom"/>
            <w:hideMark/>
          </w:tcPr>
          <w:p w14:paraId="77EF6AC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3.92</w:t>
            </w:r>
          </w:p>
        </w:tc>
        <w:tc>
          <w:tcPr>
            <w:tcW w:w="440" w:type="dxa"/>
            <w:noWrap/>
            <w:vAlign w:val="bottom"/>
            <w:hideMark/>
          </w:tcPr>
          <w:p w14:paraId="36E0BAD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3.81</w:t>
            </w:r>
          </w:p>
        </w:tc>
        <w:tc>
          <w:tcPr>
            <w:tcW w:w="400" w:type="dxa"/>
            <w:noWrap/>
            <w:vAlign w:val="bottom"/>
            <w:hideMark/>
          </w:tcPr>
          <w:p w14:paraId="666CED3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3.69</w:t>
            </w:r>
          </w:p>
        </w:tc>
        <w:tc>
          <w:tcPr>
            <w:tcW w:w="400" w:type="dxa"/>
            <w:noWrap/>
            <w:vAlign w:val="bottom"/>
            <w:hideMark/>
          </w:tcPr>
          <w:p w14:paraId="7BD58E1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3.58</w:t>
            </w:r>
          </w:p>
        </w:tc>
        <w:tc>
          <w:tcPr>
            <w:tcW w:w="400" w:type="dxa"/>
            <w:noWrap/>
            <w:vAlign w:val="bottom"/>
            <w:hideMark/>
          </w:tcPr>
          <w:p w14:paraId="4AB978F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3.47</w:t>
            </w:r>
          </w:p>
        </w:tc>
        <w:tc>
          <w:tcPr>
            <w:tcW w:w="400" w:type="dxa"/>
            <w:noWrap/>
            <w:vAlign w:val="bottom"/>
            <w:hideMark/>
          </w:tcPr>
          <w:p w14:paraId="4861E5B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3.37</w:t>
            </w:r>
          </w:p>
        </w:tc>
        <w:tc>
          <w:tcPr>
            <w:tcW w:w="460" w:type="dxa"/>
            <w:noWrap/>
            <w:vAlign w:val="bottom"/>
            <w:hideMark/>
          </w:tcPr>
          <w:p w14:paraId="6EB62C0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3.27</w:t>
            </w:r>
          </w:p>
        </w:tc>
      </w:tr>
      <w:tr w:rsidR="0048224E" w:rsidRPr="00707F6D" w14:paraId="263BC9C6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2EF01237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4AF7A44B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700,000 to 799,999</w:t>
            </w:r>
          </w:p>
        </w:tc>
        <w:tc>
          <w:tcPr>
            <w:tcW w:w="560" w:type="dxa"/>
            <w:noWrap/>
            <w:vAlign w:val="bottom"/>
            <w:hideMark/>
          </w:tcPr>
          <w:p w14:paraId="1966A2B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13.44</w:t>
            </w:r>
          </w:p>
        </w:tc>
        <w:tc>
          <w:tcPr>
            <w:tcW w:w="560" w:type="dxa"/>
            <w:noWrap/>
            <w:vAlign w:val="bottom"/>
            <w:hideMark/>
          </w:tcPr>
          <w:p w14:paraId="117C4B2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13.04</w:t>
            </w:r>
          </w:p>
        </w:tc>
        <w:tc>
          <w:tcPr>
            <w:tcW w:w="480" w:type="dxa"/>
            <w:noWrap/>
            <w:vAlign w:val="bottom"/>
            <w:hideMark/>
          </w:tcPr>
          <w:p w14:paraId="685BCB6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12.63</w:t>
            </w:r>
          </w:p>
        </w:tc>
        <w:tc>
          <w:tcPr>
            <w:tcW w:w="480" w:type="dxa"/>
            <w:noWrap/>
            <w:vAlign w:val="bottom"/>
            <w:hideMark/>
          </w:tcPr>
          <w:p w14:paraId="2496AC5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11.83</w:t>
            </w:r>
          </w:p>
        </w:tc>
        <w:tc>
          <w:tcPr>
            <w:tcW w:w="480" w:type="dxa"/>
            <w:noWrap/>
            <w:vAlign w:val="bottom"/>
            <w:hideMark/>
          </w:tcPr>
          <w:p w14:paraId="435D9C5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11.02</w:t>
            </w:r>
          </w:p>
        </w:tc>
        <w:tc>
          <w:tcPr>
            <w:tcW w:w="480" w:type="dxa"/>
            <w:noWrap/>
            <w:vAlign w:val="bottom"/>
            <w:hideMark/>
          </w:tcPr>
          <w:p w14:paraId="79433AD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10.21</w:t>
            </w:r>
          </w:p>
        </w:tc>
        <w:tc>
          <w:tcPr>
            <w:tcW w:w="480" w:type="dxa"/>
            <w:noWrap/>
            <w:vAlign w:val="bottom"/>
            <w:hideMark/>
          </w:tcPr>
          <w:p w14:paraId="23358C19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9.41</w:t>
            </w:r>
          </w:p>
        </w:tc>
        <w:tc>
          <w:tcPr>
            <w:tcW w:w="480" w:type="dxa"/>
            <w:noWrap/>
            <w:vAlign w:val="bottom"/>
            <w:hideMark/>
          </w:tcPr>
          <w:p w14:paraId="584C58E6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8.60</w:t>
            </w:r>
          </w:p>
        </w:tc>
        <w:tc>
          <w:tcPr>
            <w:tcW w:w="400" w:type="dxa"/>
            <w:noWrap/>
            <w:vAlign w:val="bottom"/>
            <w:hideMark/>
          </w:tcPr>
          <w:p w14:paraId="03FB43C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7.79</w:t>
            </w:r>
          </w:p>
        </w:tc>
        <w:tc>
          <w:tcPr>
            <w:tcW w:w="400" w:type="dxa"/>
            <w:noWrap/>
            <w:vAlign w:val="bottom"/>
            <w:hideMark/>
          </w:tcPr>
          <w:p w14:paraId="5963E31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6.99</w:t>
            </w:r>
          </w:p>
        </w:tc>
        <w:tc>
          <w:tcPr>
            <w:tcW w:w="400" w:type="dxa"/>
            <w:noWrap/>
            <w:vAlign w:val="bottom"/>
            <w:hideMark/>
          </w:tcPr>
          <w:p w14:paraId="680AB85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6.18</w:t>
            </w:r>
          </w:p>
        </w:tc>
        <w:tc>
          <w:tcPr>
            <w:tcW w:w="400" w:type="dxa"/>
            <w:noWrap/>
            <w:vAlign w:val="bottom"/>
            <w:hideMark/>
          </w:tcPr>
          <w:p w14:paraId="7E50135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6.00</w:t>
            </w:r>
          </w:p>
        </w:tc>
        <w:tc>
          <w:tcPr>
            <w:tcW w:w="400" w:type="dxa"/>
            <w:noWrap/>
            <w:vAlign w:val="bottom"/>
            <w:hideMark/>
          </w:tcPr>
          <w:p w14:paraId="6103C47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5.82</w:t>
            </w:r>
          </w:p>
        </w:tc>
        <w:tc>
          <w:tcPr>
            <w:tcW w:w="400" w:type="dxa"/>
            <w:noWrap/>
            <w:vAlign w:val="bottom"/>
            <w:hideMark/>
          </w:tcPr>
          <w:p w14:paraId="6895798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5.64</w:t>
            </w:r>
          </w:p>
        </w:tc>
        <w:tc>
          <w:tcPr>
            <w:tcW w:w="400" w:type="dxa"/>
            <w:noWrap/>
            <w:vAlign w:val="bottom"/>
            <w:hideMark/>
          </w:tcPr>
          <w:p w14:paraId="4963F78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5.47</w:t>
            </w:r>
          </w:p>
        </w:tc>
        <w:tc>
          <w:tcPr>
            <w:tcW w:w="400" w:type="dxa"/>
            <w:noWrap/>
            <w:vAlign w:val="bottom"/>
            <w:hideMark/>
          </w:tcPr>
          <w:p w14:paraId="1B1BB47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5.31</w:t>
            </w:r>
          </w:p>
        </w:tc>
        <w:tc>
          <w:tcPr>
            <w:tcW w:w="400" w:type="dxa"/>
            <w:noWrap/>
            <w:vAlign w:val="bottom"/>
            <w:hideMark/>
          </w:tcPr>
          <w:p w14:paraId="10E6D21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5.15</w:t>
            </w:r>
          </w:p>
        </w:tc>
        <w:tc>
          <w:tcPr>
            <w:tcW w:w="400" w:type="dxa"/>
            <w:noWrap/>
            <w:vAlign w:val="bottom"/>
            <w:hideMark/>
          </w:tcPr>
          <w:p w14:paraId="02173B5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4.99</w:t>
            </w:r>
          </w:p>
        </w:tc>
        <w:tc>
          <w:tcPr>
            <w:tcW w:w="400" w:type="dxa"/>
            <w:noWrap/>
            <w:vAlign w:val="bottom"/>
            <w:hideMark/>
          </w:tcPr>
          <w:p w14:paraId="504C30C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4.84</w:t>
            </w:r>
          </w:p>
        </w:tc>
        <w:tc>
          <w:tcPr>
            <w:tcW w:w="400" w:type="dxa"/>
            <w:noWrap/>
            <w:vAlign w:val="bottom"/>
            <w:hideMark/>
          </w:tcPr>
          <w:p w14:paraId="15F90B2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4.70</w:t>
            </w:r>
          </w:p>
        </w:tc>
        <w:tc>
          <w:tcPr>
            <w:tcW w:w="400" w:type="dxa"/>
            <w:noWrap/>
            <w:vAlign w:val="bottom"/>
            <w:hideMark/>
          </w:tcPr>
          <w:p w14:paraId="0E2DD07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4.56</w:t>
            </w:r>
          </w:p>
        </w:tc>
        <w:tc>
          <w:tcPr>
            <w:tcW w:w="400" w:type="dxa"/>
            <w:noWrap/>
            <w:vAlign w:val="bottom"/>
            <w:hideMark/>
          </w:tcPr>
          <w:p w14:paraId="0EA3B51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4.42</w:t>
            </w:r>
          </w:p>
        </w:tc>
        <w:tc>
          <w:tcPr>
            <w:tcW w:w="440" w:type="dxa"/>
            <w:noWrap/>
            <w:vAlign w:val="bottom"/>
            <w:hideMark/>
          </w:tcPr>
          <w:p w14:paraId="3966BB8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4.29</w:t>
            </w:r>
          </w:p>
        </w:tc>
        <w:tc>
          <w:tcPr>
            <w:tcW w:w="400" w:type="dxa"/>
            <w:noWrap/>
            <w:vAlign w:val="bottom"/>
            <w:hideMark/>
          </w:tcPr>
          <w:p w14:paraId="3534D5C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4.16</w:t>
            </w:r>
          </w:p>
        </w:tc>
        <w:tc>
          <w:tcPr>
            <w:tcW w:w="400" w:type="dxa"/>
            <w:noWrap/>
            <w:vAlign w:val="bottom"/>
            <w:hideMark/>
          </w:tcPr>
          <w:p w14:paraId="46FAF64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4.04</w:t>
            </w:r>
          </w:p>
        </w:tc>
        <w:tc>
          <w:tcPr>
            <w:tcW w:w="400" w:type="dxa"/>
            <w:noWrap/>
            <w:vAlign w:val="bottom"/>
            <w:hideMark/>
          </w:tcPr>
          <w:p w14:paraId="24C8109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3.91</w:t>
            </w:r>
          </w:p>
        </w:tc>
        <w:tc>
          <w:tcPr>
            <w:tcW w:w="400" w:type="dxa"/>
            <w:noWrap/>
            <w:vAlign w:val="bottom"/>
            <w:hideMark/>
          </w:tcPr>
          <w:p w14:paraId="2A30325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3.80</w:t>
            </w:r>
          </w:p>
        </w:tc>
        <w:tc>
          <w:tcPr>
            <w:tcW w:w="460" w:type="dxa"/>
            <w:noWrap/>
            <w:vAlign w:val="bottom"/>
            <w:hideMark/>
          </w:tcPr>
          <w:p w14:paraId="1607044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3.68</w:t>
            </w:r>
          </w:p>
        </w:tc>
      </w:tr>
      <w:tr w:rsidR="0048224E" w:rsidRPr="00707F6D" w14:paraId="42213F8E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5EB86A53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63D3D13C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800,000 to 899,999</w:t>
            </w:r>
          </w:p>
        </w:tc>
        <w:tc>
          <w:tcPr>
            <w:tcW w:w="560" w:type="dxa"/>
            <w:noWrap/>
            <w:vAlign w:val="bottom"/>
            <w:hideMark/>
          </w:tcPr>
          <w:p w14:paraId="500ED7E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14.91</w:t>
            </w:r>
          </w:p>
        </w:tc>
        <w:tc>
          <w:tcPr>
            <w:tcW w:w="560" w:type="dxa"/>
            <w:noWrap/>
            <w:vAlign w:val="bottom"/>
            <w:hideMark/>
          </w:tcPr>
          <w:p w14:paraId="647D31A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14.47</w:t>
            </w:r>
          </w:p>
        </w:tc>
        <w:tc>
          <w:tcPr>
            <w:tcW w:w="480" w:type="dxa"/>
            <w:noWrap/>
            <w:vAlign w:val="bottom"/>
            <w:hideMark/>
          </w:tcPr>
          <w:p w14:paraId="31E695C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14.02</w:t>
            </w:r>
          </w:p>
        </w:tc>
        <w:tc>
          <w:tcPr>
            <w:tcW w:w="480" w:type="dxa"/>
            <w:noWrap/>
            <w:vAlign w:val="bottom"/>
            <w:hideMark/>
          </w:tcPr>
          <w:p w14:paraId="760BEEE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13.12</w:t>
            </w:r>
          </w:p>
        </w:tc>
        <w:tc>
          <w:tcPr>
            <w:tcW w:w="480" w:type="dxa"/>
            <w:noWrap/>
            <w:vAlign w:val="bottom"/>
            <w:hideMark/>
          </w:tcPr>
          <w:p w14:paraId="42D8A29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12.23</w:t>
            </w:r>
          </w:p>
        </w:tc>
        <w:tc>
          <w:tcPr>
            <w:tcW w:w="480" w:type="dxa"/>
            <w:noWrap/>
            <w:vAlign w:val="bottom"/>
            <w:hideMark/>
          </w:tcPr>
          <w:p w14:paraId="0BE2DED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11.33</w:t>
            </w:r>
          </w:p>
        </w:tc>
        <w:tc>
          <w:tcPr>
            <w:tcW w:w="480" w:type="dxa"/>
            <w:noWrap/>
            <w:vAlign w:val="bottom"/>
            <w:hideMark/>
          </w:tcPr>
          <w:p w14:paraId="198C93D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10.44</w:t>
            </w:r>
          </w:p>
        </w:tc>
        <w:tc>
          <w:tcPr>
            <w:tcW w:w="480" w:type="dxa"/>
            <w:noWrap/>
            <w:vAlign w:val="bottom"/>
            <w:hideMark/>
          </w:tcPr>
          <w:p w14:paraId="41113504" w14:textId="77777777" w:rsidR="0048224E" w:rsidRPr="00707F6D" w:rsidRDefault="0048224E" w:rsidP="00FA7CA7">
            <w:pPr>
              <w:pStyle w:val="tabletext11"/>
              <w:tabs>
                <w:tab w:val="decimal" w:pos="200"/>
              </w:tabs>
              <w:jc w:val="center"/>
            </w:pPr>
            <w:r w:rsidRPr="00707F6D">
              <w:t>9.54</w:t>
            </w:r>
          </w:p>
        </w:tc>
        <w:tc>
          <w:tcPr>
            <w:tcW w:w="400" w:type="dxa"/>
            <w:noWrap/>
            <w:vAlign w:val="bottom"/>
            <w:hideMark/>
          </w:tcPr>
          <w:p w14:paraId="4C2BA8F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8.65</w:t>
            </w:r>
          </w:p>
        </w:tc>
        <w:tc>
          <w:tcPr>
            <w:tcW w:w="400" w:type="dxa"/>
            <w:noWrap/>
            <w:vAlign w:val="bottom"/>
            <w:hideMark/>
          </w:tcPr>
          <w:p w14:paraId="41FE667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7.75</w:t>
            </w:r>
          </w:p>
        </w:tc>
        <w:tc>
          <w:tcPr>
            <w:tcW w:w="400" w:type="dxa"/>
            <w:noWrap/>
            <w:vAlign w:val="bottom"/>
            <w:hideMark/>
          </w:tcPr>
          <w:p w14:paraId="57AD054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6.86</w:t>
            </w:r>
          </w:p>
        </w:tc>
        <w:tc>
          <w:tcPr>
            <w:tcW w:w="400" w:type="dxa"/>
            <w:noWrap/>
            <w:vAlign w:val="bottom"/>
            <w:hideMark/>
          </w:tcPr>
          <w:p w14:paraId="23B00A7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6.65</w:t>
            </w:r>
          </w:p>
        </w:tc>
        <w:tc>
          <w:tcPr>
            <w:tcW w:w="400" w:type="dxa"/>
            <w:noWrap/>
            <w:vAlign w:val="bottom"/>
            <w:hideMark/>
          </w:tcPr>
          <w:p w14:paraId="338DA43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6.45</w:t>
            </w:r>
          </w:p>
        </w:tc>
        <w:tc>
          <w:tcPr>
            <w:tcW w:w="400" w:type="dxa"/>
            <w:noWrap/>
            <w:vAlign w:val="bottom"/>
            <w:hideMark/>
          </w:tcPr>
          <w:p w14:paraId="5BE17B9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6.26</w:t>
            </w:r>
          </w:p>
        </w:tc>
        <w:tc>
          <w:tcPr>
            <w:tcW w:w="400" w:type="dxa"/>
            <w:noWrap/>
            <w:vAlign w:val="bottom"/>
            <w:hideMark/>
          </w:tcPr>
          <w:p w14:paraId="744E3C3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6.07</w:t>
            </w:r>
          </w:p>
        </w:tc>
        <w:tc>
          <w:tcPr>
            <w:tcW w:w="400" w:type="dxa"/>
            <w:noWrap/>
            <w:vAlign w:val="bottom"/>
            <w:hideMark/>
          </w:tcPr>
          <w:p w14:paraId="786A1D2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5.89</w:t>
            </w:r>
          </w:p>
        </w:tc>
        <w:tc>
          <w:tcPr>
            <w:tcW w:w="400" w:type="dxa"/>
            <w:noWrap/>
            <w:vAlign w:val="bottom"/>
            <w:hideMark/>
          </w:tcPr>
          <w:p w14:paraId="19EDE43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5.71</w:t>
            </w:r>
          </w:p>
        </w:tc>
        <w:tc>
          <w:tcPr>
            <w:tcW w:w="400" w:type="dxa"/>
            <w:noWrap/>
            <w:vAlign w:val="bottom"/>
            <w:hideMark/>
          </w:tcPr>
          <w:p w14:paraId="5658297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5.54</w:t>
            </w:r>
          </w:p>
        </w:tc>
        <w:tc>
          <w:tcPr>
            <w:tcW w:w="400" w:type="dxa"/>
            <w:noWrap/>
            <w:vAlign w:val="bottom"/>
            <w:hideMark/>
          </w:tcPr>
          <w:p w14:paraId="0F3B386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5.38</w:t>
            </w:r>
          </w:p>
        </w:tc>
        <w:tc>
          <w:tcPr>
            <w:tcW w:w="400" w:type="dxa"/>
            <w:noWrap/>
            <w:vAlign w:val="bottom"/>
            <w:hideMark/>
          </w:tcPr>
          <w:p w14:paraId="6DF0C66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5.22</w:t>
            </w:r>
          </w:p>
        </w:tc>
        <w:tc>
          <w:tcPr>
            <w:tcW w:w="400" w:type="dxa"/>
            <w:noWrap/>
            <w:vAlign w:val="bottom"/>
            <w:hideMark/>
          </w:tcPr>
          <w:p w14:paraId="48F738B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5.06</w:t>
            </w:r>
          </w:p>
        </w:tc>
        <w:tc>
          <w:tcPr>
            <w:tcW w:w="400" w:type="dxa"/>
            <w:noWrap/>
            <w:vAlign w:val="bottom"/>
            <w:hideMark/>
          </w:tcPr>
          <w:p w14:paraId="4F48081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4.91</w:t>
            </w:r>
          </w:p>
        </w:tc>
        <w:tc>
          <w:tcPr>
            <w:tcW w:w="440" w:type="dxa"/>
            <w:noWrap/>
            <w:vAlign w:val="bottom"/>
            <w:hideMark/>
          </w:tcPr>
          <w:p w14:paraId="196C4AD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4.76</w:t>
            </w:r>
          </w:p>
        </w:tc>
        <w:tc>
          <w:tcPr>
            <w:tcW w:w="400" w:type="dxa"/>
            <w:noWrap/>
            <w:vAlign w:val="bottom"/>
            <w:hideMark/>
          </w:tcPr>
          <w:p w14:paraId="6A8072D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4.62</w:t>
            </w:r>
          </w:p>
        </w:tc>
        <w:tc>
          <w:tcPr>
            <w:tcW w:w="400" w:type="dxa"/>
            <w:noWrap/>
            <w:vAlign w:val="bottom"/>
            <w:hideMark/>
          </w:tcPr>
          <w:p w14:paraId="5CC3C18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4.48</w:t>
            </w:r>
          </w:p>
        </w:tc>
        <w:tc>
          <w:tcPr>
            <w:tcW w:w="400" w:type="dxa"/>
            <w:noWrap/>
            <w:vAlign w:val="bottom"/>
            <w:hideMark/>
          </w:tcPr>
          <w:p w14:paraId="5CE372A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4.34</w:t>
            </w:r>
          </w:p>
        </w:tc>
        <w:tc>
          <w:tcPr>
            <w:tcW w:w="400" w:type="dxa"/>
            <w:noWrap/>
            <w:vAlign w:val="bottom"/>
            <w:hideMark/>
          </w:tcPr>
          <w:p w14:paraId="1CB2C6D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4.21</w:t>
            </w:r>
          </w:p>
        </w:tc>
        <w:tc>
          <w:tcPr>
            <w:tcW w:w="460" w:type="dxa"/>
            <w:noWrap/>
            <w:vAlign w:val="bottom"/>
            <w:hideMark/>
          </w:tcPr>
          <w:p w14:paraId="1181F85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4.09</w:t>
            </w:r>
          </w:p>
        </w:tc>
      </w:tr>
      <w:tr w:rsidR="0048224E" w:rsidRPr="00707F6D" w14:paraId="74071EE8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vAlign w:val="bottom"/>
          </w:tcPr>
          <w:p w14:paraId="10900088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vAlign w:val="bottom"/>
            <w:hideMark/>
          </w:tcPr>
          <w:p w14:paraId="7F7121FE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900,000 or greater</w:t>
            </w:r>
          </w:p>
        </w:tc>
        <w:tc>
          <w:tcPr>
            <w:tcW w:w="560" w:type="dxa"/>
            <w:noWrap/>
            <w:vAlign w:val="bottom"/>
            <w:hideMark/>
          </w:tcPr>
          <w:p w14:paraId="3231FD2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16.35</w:t>
            </w:r>
          </w:p>
        </w:tc>
        <w:tc>
          <w:tcPr>
            <w:tcW w:w="560" w:type="dxa"/>
            <w:noWrap/>
            <w:vAlign w:val="bottom"/>
            <w:hideMark/>
          </w:tcPr>
          <w:p w14:paraId="42C92F4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15.86</w:t>
            </w:r>
          </w:p>
        </w:tc>
        <w:tc>
          <w:tcPr>
            <w:tcW w:w="480" w:type="dxa"/>
            <w:noWrap/>
            <w:vAlign w:val="bottom"/>
            <w:hideMark/>
          </w:tcPr>
          <w:p w14:paraId="3B26E75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15.37</w:t>
            </w:r>
          </w:p>
        </w:tc>
        <w:tc>
          <w:tcPr>
            <w:tcW w:w="480" w:type="dxa"/>
            <w:noWrap/>
            <w:vAlign w:val="bottom"/>
            <w:hideMark/>
          </w:tcPr>
          <w:p w14:paraId="5E86ECA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14.39</w:t>
            </w:r>
          </w:p>
        </w:tc>
        <w:tc>
          <w:tcPr>
            <w:tcW w:w="480" w:type="dxa"/>
            <w:noWrap/>
            <w:vAlign w:val="bottom"/>
            <w:hideMark/>
          </w:tcPr>
          <w:p w14:paraId="79324F0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13.41</w:t>
            </w:r>
          </w:p>
        </w:tc>
        <w:tc>
          <w:tcPr>
            <w:tcW w:w="480" w:type="dxa"/>
            <w:noWrap/>
            <w:vAlign w:val="bottom"/>
            <w:hideMark/>
          </w:tcPr>
          <w:p w14:paraId="1A0FE4B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12.43</w:t>
            </w:r>
          </w:p>
        </w:tc>
        <w:tc>
          <w:tcPr>
            <w:tcW w:w="480" w:type="dxa"/>
            <w:noWrap/>
            <w:vAlign w:val="bottom"/>
            <w:hideMark/>
          </w:tcPr>
          <w:p w14:paraId="6EC61A7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11.45</w:t>
            </w:r>
          </w:p>
        </w:tc>
        <w:tc>
          <w:tcPr>
            <w:tcW w:w="480" w:type="dxa"/>
            <w:noWrap/>
            <w:vAlign w:val="bottom"/>
            <w:hideMark/>
          </w:tcPr>
          <w:p w14:paraId="40F24D3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10.47</w:t>
            </w:r>
          </w:p>
        </w:tc>
        <w:tc>
          <w:tcPr>
            <w:tcW w:w="400" w:type="dxa"/>
            <w:noWrap/>
            <w:vAlign w:val="bottom"/>
            <w:hideMark/>
          </w:tcPr>
          <w:p w14:paraId="2A88950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9.49</w:t>
            </w:r>
          </w:p>
        </w:tc>
        <w:tc>
          <w:tcPr>
            <w:tcW w:w="400" w:type="dxa"/>
            <w:noWrap/>
            <w:vAlign w:val="bottom"/>
            <w:hideMark/>
          </w:tcPr>
          <w:p w14:paraId="54CA6F9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8.50</w:t>
            </w:r>
          </w:p>
        </w:tc>
        <w:tc>
          <w:tcPr>
            <w:tcW w:w="400" w:type="dxa"/>
            <w:noWrap/>
            <w:vAlign w:val="bottom"/>
            <w:hideMark/>
          </w:tcPr>
          <w:p w14:paraId="7528786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7.52</w:t>
            </w:r>
          </w:p>
        </w:tc>
        <w:tc>
          <w:tcPr>
            <w:tcW w:w="400" w:type="dxa"/>
            <w:noWrap/>
            <w:vAlign w:val="bottom"/>
            <w:hideMark/>
          </w:tcPr>
          <w:p w14:paraId="2C9F10B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7.30</w:t>
            </w:r>
          </w:p>
        </w:tc>
        <w:tc>
          <w:tcPr>
            <w:tcW w:w="400" w:type="dxa"/>
            <w:noWrap/>
            <w:vAlign w:val="bottom"/>
            <w:hideMark/>
          </w:tcPr>
          <w:p w14:paraId="6D51BA8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7.08</w:t>
            </w:r>
          </w:p>
        </w:tc>
        <w:tc>
          <w:tcPr>
            <w:tcW w:w="400" w:type="dxa"/>
            <w:noWrap/>
            <w:vAlign w:val="bottom"/>
            <w:hideMark/>
          </w:tcPr>
          <w:p w14:paraId="736EFDF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6.87</w:t>
            </w:r>
          </w:p>
        </w:tc>
        <w:tc>
          <w:tcPr>
            <w:tcW w:w="400" w:type="dxa"/>
            <w:noWrap/>
            <w:vAlign w:val="bottom"/>
            <w:hideMark/>
          </w:tcPr>
          <w:p w14:paraId="04124DB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6.66</w:t>
            </w:r>
          </w:p>
        </w:tc>
        <w:tc>
          <w:tcPr>
            <w:tcW w:w="400" w:type="dxa"/>
            <w:noWrap/>
            <w:vAlign w:val="bottom"/>
            <w:hideMark/>
          </w:tcPr>
          <w:p w14:paraId="4D3D377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6.46</w:t>
            </w:r>
          </w:p>
        </w:tc>
        <w:tc>
          <w:tcPr>
            <w:tcW w:w="400" w:type="dxa"/>
            <w:noWrap/>
            <w:vAlign w:val="bottom"/>
            <w:hideMark/>
          </w:tcPr>
          <w:p w14:paraId="4086522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6.27</w:t>
            </w:r>
          </w:p>
        </w:tc>
        <w:tc>
          <w:tcPr>
            <w:tcW w:w="400" w:type="dxa"/>
            <w:noWrap/>
            <w:vAlign w:val="bottom"/>
            <w:hideMark/>
          </w:tcPr>
          <w:p w14:paraId="7C09C42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6.08</w:t>
            </w:r>
          </w:p>
        </w:tc>
        <w:tc>
          <w:tcPr>
            <w:tcW w:w="400" w:type="dxa"/>
            <w:noWrap/>
            <w:vAlign w:val="bottom"/>
            <w:hideMark/>
          </w:tcPr>
          <w:p w14:paraId="1DB627C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5.90</w:t>
            </w:r>
          </w:p>
        </w:tc>
        <w:tc>
          <w:tcPr>
            <w:tcW w:w="400" w:type="dxa"/>
            <w:noWrap/>
            <w:vAlign w:val="bottom"/>
            <w:hideMark/>
          </w:tcPr>
          <w:p w14:paraId="702054C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5.72</w:t>
            </w:r>
          </w:p>
        </w:tc>
        <w:tc>
          <w:tcPr>
            <w:tcW w:w="400" w:type="dxa"/>
            <w:noWrap/>
            <w:vAlign w:val="bottom"/>
            <w:hideMark/>
          </w:tcPr>
          <w:p w14:paraId="2360660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5.55</w:t>
            </w:r>
          </w:p>
        </w:tc>
        <w:tc>
          <w:tcPr>
            <w:tcW w:w="400" w:type="dxa"/>
            <w:noWrap/>
            <w:vAlign w:val="bottom"/>
            <w:hideMark/>
          </w:tcPr>
          <w:p w14:paraId="4437D6F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5.38</w:t>
            </w:r>
          </w:p>
        </w:tc>
        <w:tc>
          <w:tcPr>
            <w:tcW w:w="440" w:type="dxa"/>
            <w:noWrap/>
            <w:vAlign w:val="bottom"/>
            <w:hideMark/>
          </w:tcPr>
          <w:p w14:paraId="2D3E9E3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5.22</w:t>
            </w:r>
          </w:p>
        </w:tc>
        <w:tc>
          <w:tcPr>
            <w:tcW w:w="400" w:type="dxa"/>
            <w:noWrap/>
            <w:vAlign w:val="bottom"/>
            <w:hideMark/>
          </w:tcPr>
          <w:p w14:paraId="56479D2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5.06</w:t>
            </w:r>
          </w:p>
        </w:tc>
        <w:tc>
          <w:tcPr>
            <w:tcW w:w="400" w:type="dxa"/>
            <w:noWrap/>
            <w:vAlign w:val="bottom"/>
            <w:hideMark/>
          </w:tcPr>
          <w:p w14:paraId="1465F6A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4.91</w:t>
            </w:r>
          </w:p>
        </w:tc>
        <w:tc>
          <w:tcPr>
            <w:tcW w:w="400" w:type="dxa"/>
            <w:noWrap/>
            <w:vAlign w:val="bottom"/>
            <w:hideMark/>
          </w:tcPr>
          <w:p w14:paraId="26B54C8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4.76</w:t>
            </w:r>
          </w:p>
        </w:tc>
        <w:tc>
          <w:tcPr>
            <w:tcW w:w="400" w:type="dxa"/>
            <w:noWrap/>
            <w:vAlign w:val="bottom"/>
            <w:hideMark/>
          </w:tcPr>
          <w:p w14:paraId="144680D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4.62</w:t>
            </w:r>
          </w:p>
        </w:tc>
        <w:tc>
          <w:tcPr>
            <w:tcW w:w="460" w:type="dxa"/>
            <w:noWrap/>
            <w:vAlign w:val="bottom"/>
            <w:hideMark/>
          </w:tcPr>
          <w:p w14:paraId="6FC858E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4.48</w:t>
            </w:r>
          </w:p>
        </w:tc>
      </w:tr>
    </w:tbl>
    <w:p w14:paraId="5039A2B1" w14:textId="77777777" w:rsidR="0048224E" w:rsidRPr="00707F6D" w:rsidRDefault="0048224E" w:rsidP="0048224E">
      <w:pPr>
        <w:pStyle w:val="tablecaption"/>
      </w:pPr>
      <w:r w:rsidRPr="00707F6D">
        <w:t xml:space="preserve">Table 301.C.2.b.(2) Private Passenger Types Vehicle Value Factors </w:t>
      </w:r>
      <w:r w:rsidRPr="00707F6D">
        <w:rPr>
          <w:rFonts w:cs="Arial"/>
        </w:rPr>
        <w:t>–</w:t>
      </w:r>
      <w:r w:rsidRPr="00707F6D">
        <w:t xml:space="preserve"> Other Than Collision With Actual Cash Value Rating</w:t>
      </w:r>
    </w:p>
    <w:p w14:paraId="4E23363E" w14:textId="77777777" w:rsidR="0048224E" w:rsidRPr="00707F6D" w:rsidRDefault="0048224E" w:rsidP="0048224E">
      <w:pPr>
        <w:pStyle w:val="isonormal"/>
      </w:pPr>
    </w:p>
    <w:p w14:paraId="37E4CF7A" w14:textId="77777777" w:rsidR="0048224E" w:rsidRPr="00707F6D" w:rsidRDefault="0048224E" w:rsidP="0048224E">
      <w:pPr>
        <w:pStyle w:val="outlinehd5"/>
      </w:pPr>
      <w:r w:rsidRPr="00707F6D">
        <w:tab/>
        <w:t>(3)</w:t>
      </w:r>
      <w:r w:rsidRPr="00707F6D">
        <w:tab/>
        <w:t xml:space="preserve">All Other Vehicles Vehicle Value Factors </w:t>
      </w:r>
      <w:r w:rsidRPr="00707F6D">
        <w:rPr>
          <w:rFonts w:cs="Arial"/>
        </w:rPr>
        <w:t>–</w:t>
      </w:r>
      <w:r w:rsidRPr="00707F6D">
        <w:t xml:space="preserve"> Other Than Collision With Actual Cash Value Rating</w:t>
      </w:r>
    </w:p>
    <w:p w14:paraId="5FF844D3" w14:textId="77777777" w:rsidR="0048224E" w:rsidRPr="00707F6D" w:rsidRDefault="0048224E" w:rsidP="0048224E">
      <w:pPr>
        <w:pStyle w:val="space4"/>
      </w:pPr>
    </w:p>
    <w:tbl>
      <w:tblPr>
        <w:tblW w:w="13860" w:type="dxa"/>
        <w:tblInd w:w="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1580"/>
        <w:gridCol w:w="680"/>
        <w:gridCol w:w="9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40"/>
        <w:gridCol w:w="400"/>
        <w:gridCol w:w="400"/>
        <w:gridCol w:w="400"/>
        <w:gridCol w:w="400"/>
        <w:gridCol w:w="460"/>
      </w:tblGrid>
      <w:tr w:rsidR="0048224E" w:rsidRPr="00707F6D" w14:paraId="2028A8F5" w14:textId="77777777" w:rsidTr="00FA7CA7">
        <w:trPr>
          <w:trHeight w:val="190"/>
        </w:trPr>
        <w:tc>
          <w:tcPr>
            <w:tcW w:w="1780" w:type="dxa"/>
            <w:gridSpan w:val="2"/>
            <w:shd w:val="clear" w:color="auto" w:fill="auto"/>
            <w:vAlign w:val="bottom"/>
          </w:tcPr>
          <w:p w14:paraId="527533C2" w14:textId="77777777" w:rsidR="0048224E" w:rsidRPr="00707F6D" w:rsidRDefault="0048224E" w:rsidP="00FA7CA7">
            <w:pPr>
              <w:pStyle w:val="tablehead"/>
            </w:pPr>
            <w:r w:rsidRPr="00707F6D">
              <w:t>OCN Price Bracket</w:t>
            </w:r>
          </w:p>
        </w:tc>
        <w:tc>
          <w:tcPr>
            <w:tcW w:w="680" w:type="dxa"/>
            <w:shd w:val="clear" w:color="auto" w:fill="auto"/>
            <w:vAlign w:val="bottom"/>
          </w:tcPr>
          <w:p w14:paraId="754F82E6" w14:textId="77777777" w:rsidR="0048224E" w:rsidRPr="00707F6D" w:rsidRDefault="0048224E" w:rsidP="00FA7CA7">
            <w:pPr>
              <w:pStyle w:val="tablehead"/>
            </w:pPr>
            <w:r w:rsidRPr="00707F6D">
              <w:t xml:space="preserve">Current Model Year 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065DA134" w14:textId="77777777" w:rsidR="0048224E" w:rsidRPr="00707F6D" w:rsidRDefault="0048224E" w:rsidP="00FA7CA7">
            <w:pPr>
              <w:pStyle w:val="tablehead"/>
            </w:pPr>
            <w:r w:rsidRPr="00707F6D">
              <w:t xml:space="preserve">First Preceding Model Year 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50FDEDE1" w14:textId="77777777" w:rsidR="0048224E" w:rsidRPr="00707F6D" w:rsidRDefault="0048224E" w:rsidP="00FA7CA7">
            <w:pPr>
              <w:pStyle w:val="tablehead"/>
            </w:pPr>
            <w:r w:rsidRPr="00707F6D">
              <w:t>2nd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389BAE1A" w14:textId="77777777" w:rsidR="0048224E" w:rsidRPr="00707F6D" w:rsidRDefault="0048224E" w:rsidP="00FA7CA7">
            <w:pPr>
              <w:pStyle w:val="tablehead"/>
            </w:pPr>
            <w:r w:rsidRPr="00707F6D">
              <w:t>3rd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4772DB5C" w14:textId="77777777" w:rsidR="0048224E" w:rsidRPr="00707F6D" w:rsidRDefault="0048224E" w:rsidP="00FA7CA7">
            <w:pPr>
              <w:pStyle w:val="tablehead"/>
            </w:pPr>
            <w:r w:rsidRPr="00707F6D">
              <w:t>4th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1C562FF1" w14:textId="77777777" w:rsidR="0048224E" w:rsidRPr="00707F6D" w:rsidRDefault="0048224E" w:rsidP="00FA7CA7">
            <w:pPr>
              <w:pStyle w:val="tablehead"/>
            </w:pPr>
            <w:r w:rsidRPr="00707F6D">
              <w:t>5th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3179EA06" w14:textId="77777777" w:rsidR="0048224E" w:rsidRPr="00707F6D" w:rsidRDefault="0048224E" w:rsidP="00FA7CA7">
            <w:pPr>
              <w:pStyle w:val="tablehead"/>
            </w:pPr>
            <w:r w:rsidRPr="00707F6D">
              <w:t>6th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2D13A7DF" w14:textId="77777777" w:rsidR="0048224E" w:rsidRPr="00707F6D" w:rsidRDefault="0048224E" w:rsidP="00FA7CA7">
            <w:pPr>
              <w:pStyle w:val="tablehead"/>
            </w:pPr>
            <w:r w:rsidRPr="00707F6D">
              <w:t>7th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661BD89F" w14:textId="77777777" w:rsidR="0048224E" w:rsidRPr="00707F6D" w:rsidRDefault="0048224E" w:rsidP="00FA7CA7">
            <w:pPr>
              <w:pStyle w:val="tablehead"/>
            </w:pPr>
            <w:r w:rsidRPr="00707F6D">
              <w:t>8th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555237F5" w14:textId="77777777" w:rsidR="0048224E" w:rsidRPr="00707F6D" w:rsidRDefault="0048224E" w:rsidP="00FA7CA7">
            <w:pPr>
              <w:pStyle w:val="tablehead"/>
            </w:pPr>
            <w:r w:rsidRPr="00707F6D">
              <w:t>9th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4E3996EF" w14:textId="77777777" w:rsidR="0048224E" w:rsidRPr="00707F6D" w:rsidRDefault="0048224E" w:rsidP="00FA7CA7">
            <w:pPr>
              <w:pStyle w:val="tablehead"/>
            </w:pPr>
            <w:r w:rsidRPr="00707F6D">
              <w:t>10th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12601C01" w14:textId="77777777" w:rsidR="0048224E" w:rsidRPr="00707F6D" w:rsidRDefault="0048224E" w:rsidP="00FA7CA7">
            <w:pPr>
              <w:pStyle w:val="tablehead"/>
            </w:pPr>
            <w:r w:rsidRPr="00707F6D">
              <w:t>11th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0C1F094A" w14:textId="77777777" w:rsidR="0048224E" w:rsidRPr="00707F6D" w:rsidRDefault="0048224E" w:rsidP="00FA7CA7">
            <w:pPr>
              <w:pStyle w:val="tablehead"/>
            </w:pPr>
            <w:r w:rsidRPr="00707F6D">
              <w:t>12th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1DB414D5" w14:textId="77777777" w:rsidR="0048224E" w:rsidRPr="00707F6D" w:rsidRDefault="0048224E" w:rsidP="00FA7CA7">
            <w:pPr>
              <w:pStyle w:val="tablehead"/>
            </w:pPr>
            <w:r w:rsidRPr="00707F6D">
              <w:t>13th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208FE4A8" w14:textId="77777777" w:rsidR="0048224E" w:rsidRPr="00707F6D" w:rsidRDefault="0048224E" w:rsidP="00FA7CA7">
            <w:pPr>
              <w:pStyle w:val="tablehead"/>
            </w:pPr>
            <w:r w:rsidRPr="00707F6D">
              <w:t>14th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4B43BA20" w14:textId="77777777" w:rsidR="0048224E" w:rsidRPr="00707F6D" w:rsidRDefault="0048224E" w:rsidP="00FA7CA7">
            <w:pPr>
              <w:pStyle w:val="tablehead"/>
            </w:pPr>
            <w:r w:rsidRPr="00707F6D">
              <w:t>15th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00484734" w14:textId="77777777" w:rsidR="0048224E" w:rsidRPr="00707F6D" w:rsidRDefault="0048224E" w:rsidP="00FA7CA7">
            <w:pPr>
              <w:pStyle w:val="tablehead"/>
            </w:pPr>
            <w:r w:rsidRPr="00707F6D">
              <w:t>16th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6FE046BE" w14:textId="77777777" w:rsidR="0048224E" w:rsidRPr="00707F6D" w:rsidRDefault="0048224E" w:rsidP="00FA7CA7">
            <w:pPr>
              <w:pStyle w:val="tablehead"/>
            </w:pPr>
            <w:r w:rsidRPr="00707F6D">
              <w:t>17th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0A06D15A" w14:textId="77777777" w:rsidR="0048224E" w:rsidRPr="00707F6D" w:rsidRDefault="0048224E" w:rsidP="00FA7CA7">
            <w:pPr>
              <w:pStyle w:val="tablehead"/>
            </w:pPr>
            <w:r w:rsidRPr="00707F6D">
              <w:t>18th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429A21F7" w14:textId="77777777" w:rsidR="0048224E" w:rsidRPr="00707F6D" w:rsidRDefault="0048224E" w:rsidP="00FA7CA7">
            <w:pPr>
              <w:pStyle w:val="tablehead"/>
            </w:pPr>
            <w:r w:rsidRPr="00707F6D">
              <w:t>19th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2E15EA61" w14:textId="77777777" w:rsidR="0048224E" w:rsidRPr="00707F6D" w:rsidRDefault="0048224E" w:rsidP="00FA7CA7">
            <w:pPr>
              <w:pStyle w:val="tablehead"/>
            </w:pPr>
            <w:r w:rsidRPr="00707F6D">
              <w:t>20th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19CD696D" w14:textId="77777777" w:rsidR="0048224E" w:rsidRPr="00707F6D" w:rsidRDefault="0048224E" w:rsidP="00FA7CA7">
            <w:pPr>
              <w:pStyle w:val="tablehead"/>
            </w:pPr>
            <w:r w:rsidRPr="00707F6D">
              <w:t>21st</w:t>
            </w:r>
          </w:p>
        </w:tc>
        <w:tc>
          <w:tcPr>
            <w:tcW w:w="440" w:type="dxa"/>
            <w:shd w:val="clear" w:color="auto" w:fill="auto"/>
            <w:vAlign w:val="bottom"/>
          </w:tcPr>
          <w:p w14:paraId="78523A6F" w14:textId="77777777" w:rsidR="0048224E" w:rsidRPr="00707F6D" w:rsidRDefault="0048224E" w:rsidP="00FA7CA7">
            <w:pPr>
              <w:pStyle w:val="tablehead"/>
            </w:pPr>
            <w:r w:rsidRPr="00707F6D">
              <w:t>22nd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0598AB3D" w14:textId="77777777" w:rsidR="0048224E" w:rsidRPr="00707F6D" w:rsidRDefault="0048224E" w:rsidP="00FA7CA7">
            <w:pPr>
              <w:pStyle w:val="tablehead"/>
            </w:pPr>
            <w:r w:rsidRPr="00707F6D">
              <w:t>23rd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4CEE00D3" w14:textId="77777777" w:rsidR="0048224E" w:rsidRPr="00707F6D" w:rsidRDefault="0048224E" w:rsidP="00FA7CA7">
            <w:pPr>
              <w:pStyle w:val="tablehead"/>
            </w:pPr>
            <w:r w:rsidRPr="00707F6D">
              <w:t>24th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61A28B4C" w14:textId="77777777" w:rsidR="0048224E" w:rsidRPr="00707F6D" w:rsidRDefault="0048224E" w:rsidP="00FA7CA7">
            <w:pPr>
              <w:pStyle w:val="tablehead"/>
            </w:pPr>
            <w:r w:rsidRPr="00707F6D">
              <w:t>25th</w:t>
            </w:r>
          </w:p>
        </w:tc>
        <w:tc>
          <w:tcPr>
            <w:tcW w:w="400" w:type="dxa"/>
            <w:shd w:val="clear" w:color="auto" w:fill="auto"/>
            <w:vAlign w:val="bottom"/>
          </w:tcPr>
          <w:p w14:paraId="33C6CAFC" w14:textId="77777777" w:rsidR="0048224E" w:rsidRPr="00707F6D" w:rsidRDefault="0048224E" w:rsidP="00FA7CA7">
            <w:pPr>
              <w:pStyle w:val="tablehead"/>
            </w:pPr>
            <w:r w:rsidRPr="00707F6D">
              <w:t>26th</w:t>
            </w:r>
          </w:p>
        </w:tc>
        <w:tc>
          <w:tcPr>
            <w:tcW w:w="460" w:type="dxa"/>
            <w:shd w:val="clear" w:color="auto" w:fill="auto"/>
            <w:vAlign w:val="bottom"/>
          </w:tcPr>
          <w:p w14:paraId="6C66005C" w14:textId="77777777" w:rsidR="0048224E" w:rsidRPr="00707F6D" w:rsidRDefault="0048224E" w:rsidP="00FA7CA7">
            <w:pPr>
              <w:pStyle w:val="tablehead"/>
            </w:pPr>
            <w:r w:rsidRPr="00707F6D">
              <w:t>27th and older</w:t>
            </w:r>
          </w:p>
        </w:tc>
      </w:tr>
      <w:tr w:rsidR="0048224E" w:rsidRPr="00707F6D" w14:paraId="3F96AC6F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52E68942" w14:textId="77777777" w:rsidR="0048224E" w:rsidRPr="00707F6D" w:rsidRDefault="0048224E" w:rsidP="00FA7CA7">
            <w:pPr>
              <w:pStyle w:val="tabletext11"/>
              <w:jc w:val="right"/>
            </w:pPr>
            <w:r w:rsidRPr="00707F6D">
              <w:t>$</w:t>
            </w: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712C830A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0 to 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53ABFD3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081DCDB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A69E22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B16225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B2FA57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DEC965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8511B1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A8A239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085367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186894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14D6F2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2AD85C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5F20AF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19C9B1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FF6EC6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ED892A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57EB29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896EF6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16A148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DA1A8E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DD8778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46F8F2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76D39BB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F099F8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F392AF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F31754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76C3BA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6E39EF1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0.08</w:t>
            </w:r>
          </w:p>
        </w:tc>
      </w:tr>
      <w:tr w:rsidR="0048224E" w:rsidRPr="00707F6D" w14:paraId="5EE57B88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1261FF0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5482A908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1,000 to 1,999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339B75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0.29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6E02B71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93634E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F99975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250528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E79ED8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69A965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386147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9CD08E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9DB6BA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1BE729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23EBAC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B917AA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71A4DD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72881A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803A48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ECB073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DDF8ED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478604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912027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2F49EE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D81463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236F38D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CE57FC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B63DB0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0D7289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93DCCE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0.10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42EB7B4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0.09</w:t>
            </w:r>
          </w:p>
        </w:tc>
      </w:tr>
      <w:tr w:rsidR="0048224E" w:rsidRPr="00707F6D" w14:paraId="267B2638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24C0EC58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1837C0F1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2,000 to 2,999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2DF1904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0.35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2738CC8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90A737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0FC66B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DFD1CB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243BF6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C13606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E657AB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622E7D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425505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687F1A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84E313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AC1EE0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CD4880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0739BC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E2C31A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07ABAF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F62D4D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D8C30C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637C84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50B86B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63CE1F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58B6A53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1EDF87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160D46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AC0521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F1A602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0.11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01E76E3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0.11</w:t>
            </w:r>
          </w:p>
        </w:tc>
      </w:tr>
      <w:tr w:rsidR="0048224E" w:rsidRPr="00707F6D" w14:paraId="430E3940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5D75F2B5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10ECFBB9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3,000 to 3,999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6E81A63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0.39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7ED3A80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8E14EF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69E0A8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807BA5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B852DE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F3F69A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EC64C3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865EA1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8D32D2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87924F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A8BD6B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1BA2E0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E83EDA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640DAE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11BF6A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8D2AAB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4EB982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D38E51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AB868E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F9E75A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D14B04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3DBAA1F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BE4D10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433F83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8C768A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506610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0.13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20C5104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0.12</w:t>
            </w:r>
          </w:p>
        </w:tc>
      </w:tr>
      <w:tr w:rsidR="0048224E" w:rsidRPr="00707F6D" w14:paraId="67BE2BAD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13B734B4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766D98CE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4,000 to 4,999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658C189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0.42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4A99099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C11B56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E6A130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669CEB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42AFE3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068753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26610B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09BB30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03064D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B988C2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6449E8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182D1B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2B48BE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367499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C7F588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C73D80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333170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A06B27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DFA74E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C636F5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DB29FD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18AAC91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AF1EE0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E450E2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A3CF45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F7779D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1589EFB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0.13</w:t>
            </w:r>
          </w:p>
        </w:tc>
      </w:tr>
      <w:tr w:rsidR="0048224E" w:rsidRPr="00707F6D" w14:paraId="4709845E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059E70C8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2A594F79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5,000 to 5,999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3F4A8BE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0.45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29E5160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48BA5F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C6C071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7590D4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E5FCD7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C5A123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678B1F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F5084E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F0898B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7D89BA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BD7F4F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6DE650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CD7871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365DE8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617FB0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106F92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391992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3AC246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DFE9EE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C23B37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0A83C5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511E948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D34626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DB09FB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BEB876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5B600C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0.15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024909C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0.14</w:t>
            </w:r>
          </w:p>
        </w:tc>
      </w:tr>
      <w:tr w:rsidR="0048224E" w:rsidRPr="00707F6D" w14:paraId="513DB78A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5327D8E6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3AB8DCBA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6,000 to 7,999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60F897F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3BEBF5F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647E6E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F716A5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D0A015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3E36AF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68B23E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2EE1CA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3CE1F8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59CC80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AB3692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FD69DA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76A828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C1F639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B3C882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C40E48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08C52F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25840A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EB4F57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F3AF72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4279FB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F2699B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0.19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06E5410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3FC812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8F2DC2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7F4A61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F94F66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20BEC2A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0.15</w:t>
            </w:r>
          </w:p>
        </w:tc>
      </w:tr>
      <w:tr w:rsidR="0048224E" w:rsidRPr="00707F6D" w14:paraId="1439177B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47B6F82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515BEEC0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8,000 to 9,999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4EE3271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0.52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7B60B54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816C5D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CB0EF1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AD06C3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8D367C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141C85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3AF732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CE2100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78F0EA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632ED2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AC1812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C84C30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C39F7A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6DE5F9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C05037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761974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5F59CD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A8DDAD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F11269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0019F4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9486AB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0.21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5A33CFD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0B95CA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22320B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8AB0E5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551A46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0.17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481CCED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0.16</w:t>
            </w:r>
          </w:p>
        </w:tc>
      </w:tr>
      <w:tr w:rsidR="0048224E" w:rsidRPr="00707F6D" w14:paraId="1011BBFE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6D4694A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47C2F6F5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10,000 to 11,999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1D88F8B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0.58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2ABB151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624260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3D4009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72741C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81232A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D2CEFB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FF596F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BADB79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268A2E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33E2E3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380CE7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F7CE80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5DDE44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C8B572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89C3BF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CB4DAF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14192C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BA8634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5F4D70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CEB2C7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516DA0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0.23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18B6385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19C7BF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B4C46B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842873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B4B336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0.19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0F000D7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0.18</w:t>
            </w:r>
          </w:p>
        </w:tc>
      </w:tr>
      <w:tr w:rsidR="0048224E" w:rsidRPr="00707F6D" w14:paraId="6050EC46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1365BB5E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40D1D28D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12,000 to 13,999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4C87370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0.64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7A57C0A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3873CE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6377F2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A158E8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808991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CE60A5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02725D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8E35D1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577B0E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BCA241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4D7A3E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FB8BAE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CE7EB4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83A63E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3167B1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07CFEB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64498C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0A521F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A15ED1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6360AD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24B82E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0.26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55E9776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895F5E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C071F5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84B369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879DF5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0.21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267B394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0.20</w:t>
            </w:r>
          </w:p>
        </w:tc>
      </w:tr>
      <w:tr w:rsidR="0048224E" w:rsidRPr="00707F6D" w14:paraId="2184387A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1B851BF7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5C8E80BC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14,000 to 15,999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61ED9A5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0.70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7347DB7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6BB63D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DF1C91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FBCEBC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DADD23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0654B5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90707A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DBDE92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9A6B30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B2E9A9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5ED492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B1D37A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AEC3E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424EAF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756E51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BA06C2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4617C6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AEED87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7F2D43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9C37E3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BCF08E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0.28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50968EB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AECFC6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09D09E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39121F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1D07B5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0.23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7618691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0.22</w:t>
            </w:r>
          </w:p>
        </w:tc>
      </w:tr>
      <w:tr w:rsidR="0048224E" w:rsidRPr="00707F6D" w14:paraId="1CC43102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68775EE2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467FF7A4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16,000 to 17,999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364C2BD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0.75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233B9C9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0F34ED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125070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48B0E0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5A5F9C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B6B71C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3F995A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8EEC26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AA556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3FF6E0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92C086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94B7B4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FC582D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73A9FA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F0C4A4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58B240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5F1A89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2DC607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B6ECD3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4C3922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DCB57A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0.30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0CEDBD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796C35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DD12CC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CAFF3B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5264F8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0.25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59C6053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0.24</w:t>
            </w:r>
          </w:p>
        </w:tc>
      </w:tr>
      <w:tr w:rsidR="0048224E" w:rsidRPr="00707F6D" w14:paraId="070D1C03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2D98DB84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5C2A1CDC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18,000 to 19,999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56A20FD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0.81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2245B45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72471A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C28094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6F8AFD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D7E12F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8AB258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8CAF5D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D47395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06F837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113434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B0996F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9F28D0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91A127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842A0B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F1D602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4FDBA4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4E07CB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31DCF3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9A3ADE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752410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994403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4770660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E080C7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5D301D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AFAF31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84DA7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0.26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461DFA0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0.25</w:t>
            </w:r>
          </w:p>
        </w:tc>
      </w:tr>
      <w:tr w:rsidR="0048224E" w:rsidRPr="00707F6D" w14:paraId="3D711AE8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1CF8472E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7BCF6A00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20,000 to 24,999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5F228E5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0.89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4BBB81B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36B0DD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CFF915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378213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29EBD4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ED1250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885CF7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074C6D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AFE2D2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41730B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8B3FC5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BE4BA7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0D198A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3D943F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11013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0D4492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B0676E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20BE4F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D5CA7C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69D96B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6ACF73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44953DB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C6E7B6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5815FB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F427B0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4776DB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0.29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54B84D0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0.28</w:t>
            </w:r>
          </w:p>
        </w:tc>
      </w:tr>
      <w:tr w:rsidR="0048224E" w:rsidRPr="00707F6D" w14:paraId="658AEBB5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372203A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2EF41C67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25,000 to 29,999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65F26E5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1.00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2080C28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6B449C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D7E433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FE631A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D0AEFB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79B0DA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266C4A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B92714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C11EA9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660BB1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7F5D88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D80092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3EC2F2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6D8D88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7F7C78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7AF468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A30E4B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0C2DAC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E4FFB3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D64DDD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19F8D2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0.40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30F6B0F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2EEC1A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C86FA2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138958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2CC115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0.33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19C2E9A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0.31</w:t>
            </w:r>
          </w:p>
        </w:tc>
      </w:tr>
      <w:tr w:rsidR="0048224E" w:rsidRPr="00707F6D" w14:paraId="7275AD5B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1D816D80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09528CD0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30,000 to 34,999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3EF0BBB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1.10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345E1F2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9DD82B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1ED849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0059A2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1F8CF6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13A2DA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FF78F6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74553C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9AC190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A49785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F9B588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5A1387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4FF46C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04C1B1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2B7009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19D86A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343958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2CD16B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0EE4CA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100073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921208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0.44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26E964D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2CF1DE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EBAA91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9F5BB7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3256B1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0.36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4D8B422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0.35</w:t>
            </w:r>
          </w:p>
        </w:tc>
      </w:tr>
      <w:tr w:rsidR="0048224E" w:rsidRPr="00707F6D" w14:paraId="6012109E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27886F13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3819FED9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35,000 to 39,999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5852A79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75F4471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758F5A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AD50AD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A0EC28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348E9B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F3BE2C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778EF7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586D6D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0ED85B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32FCED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C1EF6A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AE8673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0CD669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2E5FAE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BD6A13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3F4AC0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C776C2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C7D843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646F11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A9C3D3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6E5983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710C332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C13C84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DF6DC3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26A885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BFD361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0.39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6C10EAF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0.38</w:t>
            </w:r>
          </w:p>
        </w:tc>
      </w:tr>
      <w:tr w:rsidR="0048224E" w:rsidRPr="00707F6D" w14:paraId="2E8611A6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30145AFC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17F34A5E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40,000 to 44,999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6B78C34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1.27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12E941E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993231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CB6558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9FC78B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5AF8EF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B0CAA6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FF29B0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932DC7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F40E1E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72638F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0657AA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020629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5722A2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7C8972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55A973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F68FF9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A22041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602F39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A46D10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9CDBAB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48172D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0.51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451EC8C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909D9C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9F5874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B54A28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8EB59F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0.42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77E886B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0.40</w:t>
            </w:r>
          </w:p>
        </w:tc>
      </w:tr>
      <w:tr w:rsidR="0048224E" w:rsidRPr="00707F6D" w14:paraId="5640C112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685FD310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3F30EAC6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45,000 to 49,999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52AB7F3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1.33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183CB0F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B5E700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0FC135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17E819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D3F46C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F8B9CA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A05C65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A97450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8412C8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75666A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8ADCBB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E6C452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AA4D82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1064AB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96CCE1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E2BBF2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F51BAE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D7BE11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4764F5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9CFD59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540DE7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0.53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14A2428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FDF3F1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283129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96E0E0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E1C886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0.44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17A9557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0.42</w:t>
            </w:r>
          </w:p>
        </w:tc>
      </w:tr>
      <w:tr w:rsidR="0048224E" w:rsidRPr="00707F6D" w14:paraId="77820B8B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0D3BBFA3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48337980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50,000 to 54,999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79C9008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1.38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2F275EB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4697A8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D8F7EE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503BA7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B15EFB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39A93E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C28DCE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6AEAD6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63E55E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073505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2DD30D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AA81E1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E97651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10D420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4AABBE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4F7004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2D1AEA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12726B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605550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59CEFB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0A56CC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0.56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154B606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7BDC27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5D9CC1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F7729B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987C3B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0.45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686B4D5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0.43</w:t>
            </w:r>
          </w:p>
        </w:tc>
      </w:tr>
      <w:tr w:rsidR="0048224E" w:rsidRPr="00707F6D" w14:paraId="4CB4BCF5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5301BBA5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0488955E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55,000 to 64,999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06D6E44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1.46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7CFF78C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FC9BBC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9362F7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EC8B90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56F53F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AF48EA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310B24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293DD9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DA9434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187993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A0EC92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4487B2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BAA06D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4D49D3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B9F918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39FE14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7935CA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B5755E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0875ED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44DB1A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3A5F85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0.59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7134E7F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5B3B7B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A9B97F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E217FD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6328C9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0.48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6C49224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0.46</w:t>
            </w:r>
          </w:p>
        </w:tc>
      </w:tr>
      <w:tr w:rsidR="0048224E" w:rsidRPr="00707F6D" w14:paraId="0F1C0B0B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4CC1E1A3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44FA13DD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65,000 to 74,999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48D8E37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1.55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439B58C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9AA5AA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764C2F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F99233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0E92E3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C9E5B5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222889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1DE27D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2AA9AF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607393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E29C94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41B25F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08B92A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585CD0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918A1B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10117F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202205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69EDAB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739215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5C069C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1A613E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0.62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0B57BDB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0162C7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DB484E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15C850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5689DA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0.51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29752BB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0.49</w:t>
            </w:r>
          </w:p>
        </w:tc>
      </w:tr>
      <w:tr w:rsidR="0048224E" w:rsidRPr="00707F6D" w14:paraId="6A817498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41E05181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55A397A8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75,000 to 84,999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7FFDE10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1.64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49AF5B1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746FB3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9214A9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D37979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8BF44A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CBADCB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7B15A7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9E7DA0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EA4EA4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7BBAF0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636A3A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930AD5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B767F2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BF8DCF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54131B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11C1DD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EB22A2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407309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2E013A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95FD9B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D313E9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0.66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153A13E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01B171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A514C0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BDDB85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3F717F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0.54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395E1CB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0.52</w:t>
            </w:r>
          </w:p>
        </w:tc>
      </w:tr>
      <w:tr w:rsidR="0048224E" w:rsidRPr="00707F6D" w14:paraId="57E47FDA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0362E7AE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045EA660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85,000 to 99,999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3E21722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1.73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24248A9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8E4E56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04226A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4D23E1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0A40B3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04DF15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92FE28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D12578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3B4CF9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A8C2C3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E8936D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108949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13851B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8A2FD6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FDFDC7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A1993B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2451FF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0E7EE9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CB908F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19A047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CA8F73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0.70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492080C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EF90D1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3776BA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76A49F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3A4C0E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0.57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328949E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0.55</w:t>
            </w:r>
          </w:p>
        </w:tc>
      </w:tr>
      <w:tr w:rsidR="0048224E" w:rsidRPr="00707F6D" w14:paraId="5B7995B7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7409A7BB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3174B376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100,000 to 114,999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6515798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1.84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03E40AB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E7B935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5D0B61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2E76F3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3A38F4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4BBF35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973A0C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3EAFCE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8F42BB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A3ECFF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6BE376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A60A5D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8C6014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F2B6C5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FE808E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3A9F10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98FE64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0829BC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D9F9EB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F981EB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9DED76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0.74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24F9DA0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02D984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036D66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2CCBAC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3268AC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0.60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18A70BB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0.58</w:t>
            </w:r>
          </w:p>
        </w:tc>
      </w:tr>
      <w:tr w:rsidR="0048224E" w:rsidRPr="00707F6D" w14:paraId="4912A347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627181B1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378958F0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115,000 to 129,999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2B25CFC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1.94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64A0979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FE3C88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090D2F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EFAF5C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CB379C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C54BB9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9AE3F8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CC8723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0D3779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B9F7EC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0CF3E2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98F6DC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E73337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489A50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F8D8C8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456239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79F2E7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0C58AC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56ACE1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D71064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4097A1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0.78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3A9D06E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51F1AF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5598AE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731D93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E66058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0.64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1AEE753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0.61</w:t>
            </w:r>
          </w:p>
        </w:tc>
      </w:tr>
      <w:tr w:rsidR="0048224E" w:rsidRPr="00707F6D" w14:paraId="782F5121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6B0EC9C2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315F180E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130,000 to 149,999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282A9F3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2.04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062BABF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470330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F61DA9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80BF7A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E27791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B5D112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C685FB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B2D834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C129F8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17FACD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A161B3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D1F749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AC8634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4956B0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3384D2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1F4A7E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1DB62B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866560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8FE2A3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9A5A51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2BB56E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0.82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58016C7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9AB63A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F19F32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190F21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0A3F93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0.67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4D9C171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0.64</w:t>
            </w:r>
          </w:p>
        </w:tc>
      </w:tr>
      <w:tr w:rsidR="0048224E" w:rsidRPr="00707F6D" w14:paraId="38FE4BA3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4A485586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5405DD4E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150,000 to 174,999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0007DB3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2.16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4870C92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9E2D68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E4C16C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813FE6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212C0C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4798D1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625C70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251291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EA13CA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A9FC2F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E06FC0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CFEABB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10FA21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FCB29B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00D5DD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BD654D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882152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1731AF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7DF4C3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C7C31A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38897F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0.87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3A3B04E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538A6E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968C01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29E251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80100E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0.71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198C5DF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0.68</w:t>
            </w:r>
          </w:p>
        </w:tc>
      </w:tr>
      <w:tr w:rsidR="0048224E" w:rsidRPr="00707F6D" w14:paraId="2EC8B4A7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0EA883CF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71D55CA3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175,000 to 199,999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214FBB2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2.29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0ACB63D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7C304E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FA0EAA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B574B2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EEC123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184384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86FC34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2A3393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AD68BD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3C0361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FE7C88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A05ABE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6A09F4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B0C136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9514CB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EF9748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2F7592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623C9F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606F2C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39D6A8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90D996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0.92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69C22F9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9A8E91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003998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526DA3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E8F477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0.75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79B4F93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</w:tr>
      <w:tr w:rsidR="0048224E" w:rsidRPr="00707F6D" w14:paraId="4890488B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64C73B37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4A3790EF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200,000 to 229,999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50C0068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2.42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71C648F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EEB391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0F9710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C7225A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21B917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6A9971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315508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3BF0D5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3702C6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1637AA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065245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3302F5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A95019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16B91D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6C5D81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EFFCA0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5F6B9C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540C59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0E9906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B55384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F5DB1F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08825D2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C3D638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A1F5C1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01D1E2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81B57D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0.79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5C050B5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0.76</w:t>
            </w:r>
          </w:p>
        </w:tc>
      </w:tr>
      <w:tr w:rsidR="0048224E" w:rsidRPr="00707F6D" w14:paraId="3F6F3479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623BCAB8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2ADCE6F6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230,000 to 259,999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7795375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2.55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32790BD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2.55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8C87EC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2.55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EB4E7F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D34E89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1CBE9A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6CFB51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962EBC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2FC028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8F957E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0ADD33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78CDBD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1D9BDE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9577D7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C74442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36840F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190728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D85C2F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F953A3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AE6806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7D8F35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8FD31F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1.02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4472C23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192CBD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7A2F8F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235A08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E5C320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0.83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51F858B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0.80</w:t>
            </w:r>
          </w:p>
        </w:tc>
      </w:tr>
      <w:tr w:rsidR="0048224E" w:rsidRPr="00707F6D" w14:paraId="213473FA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283CEC50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4442712F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260,000 to 299,999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43FCF3C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2.68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5A214C7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A7E96D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56E9A3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2.56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F1FFCF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9384B4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FAD8BF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FDF1ED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DAE895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BD80F7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AD65D6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CCA77C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E62306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7E8168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DB5A9A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D39B5A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9FA563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3C9EBD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46AA1D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9CF175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8BFF9F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7E6496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1.08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189A12B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9CCAF5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C6FE45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B98A75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A59840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0.88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672C152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</w:tr>
      <w:tr w:rsidR="0048224E" w:rsidRPr="00707F6D" w14:paraId="2E36E6A6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74520C7E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0AB63357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300,000 to 349,999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0ADC43E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2.84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3F26EB8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327AE9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461579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2.71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56AA81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2.58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7BFE2A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7663DF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864E44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196820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60771F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6AC747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0FBC6C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6049A5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9A1558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D5B84D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B043A0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C32ACB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F185BE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48A264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2EA38B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E8ED20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81BE83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21A8CDD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3EC8F1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53B0A4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505145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EEB08D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49BE8D1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0.89</w:t>
            </w:r>
          </w:p>
        </w:tc>
      </w:tr>
      <w:tr w:rsidR="0048224E" w:rsidRPr="00707F6D" w14:paraId="02431423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0B3B327E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790CCA7C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350,000 to 399,999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7AC0F88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3.00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580B01B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3.00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94DF65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3.00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EF0432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24DA11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2.73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72A9CF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8D3A75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AC85E2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3D0969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42E274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9A685E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46B82A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B7F053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2F73D8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200799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745D1B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C8AA82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E62B29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B6B434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D0183A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E24EE7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9DE3A8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1.21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1D78365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7C8A32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72723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39517C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9BE493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0.98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740BC2F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0.95</w:t>
            </w:r>
          </w:p>
        </w:tc>
      </w:tr>
      <w:tr w:rsidR="0048224E" w:rsidRPr="00707F6D" w14:paraId="1C426B7E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6268422D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54BFB2C8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400,000 to 449,999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593A8BD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3.16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36142B4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ECDDB2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A5E1BA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3.01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757820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3240E6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2.59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949404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A350E0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0693CD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050442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2532E3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C1FACC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632F5E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C10629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BA2A26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93E27B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0862B1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630C1A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7817CB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D99F43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63A87E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E7C329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1.27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4DAD688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08FDA3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9B2206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192F04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D17D4C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1.03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564B27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0.99</w:t>
            </w:r>
          </w:p>
        </w:tc>
      </w:tr>
      <w:tr w:rsidR="0048224E" w:rsidRPr="00707F6D" w14:paraId="13774292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3B2284F5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36539015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450,000 to 499,999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3ECB50B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3.30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18E55E1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3.30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256923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3.30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E34DC6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CF7C4F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3.00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84B188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2.71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3F80D9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2.58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E2E35F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DD841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C53F65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C1EB42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0F25E1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D105FF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83F394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C849CB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67C654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D4738D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05CE30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67E69A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AA8B51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5370F0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C48BF8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1.33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5DE7C60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FA3DDC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C808EE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AF661A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90CE65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1.08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7EEE351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1.04</w:t>
            </w:r>
          </w:p>
        </w:tc>
      </w:tr>
      <w:tr w:rsidR="0048224E" w:rsidRPr="00707F6D" w14:paraId="11649C00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614189B8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2A4D37E7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500,000 to 599,999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6F666D8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3.47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4784173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3.47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17AECD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3.47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3DD1B3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3.31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469294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1605F2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92F526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2.71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7782CB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2.58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857CA9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B03A42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5BC2BF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EEFF32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65111F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F2BEE7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3698B4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311EAE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16D894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237DE6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45AFF9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20B065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BFFE97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3AC3F6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1.39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5208ABE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1B7AF2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EC877F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BAFFD8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99EDF9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6EF3933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1.09</w:t>
            </w:r>
          </w:p>
        </w:tc>
      </w:tr>
      <w:tr w:rsidR="0048224E" w:rsidRPr="00707F6D" w14:paraId="5C80B00D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5BC163D2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251F557E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600,000 to 699,999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3E1F935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3.72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5C6394B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3.72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34E22B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3.72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796198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3.55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45E041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3.38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5D0D5F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3.05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7ACD09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BCA769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2.77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133400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62B9A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1DE203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1866F8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D70E1C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E91C24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8D68F0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A3A082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F57059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87DB09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8EC891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5550BE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AB68C1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829FD4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1.49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6DE6E80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E60672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363155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B35BAC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74C971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1.22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204D9CA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1.17</w:t>
            </w:r>
          </w:p>
        </w:tc>
      </w:tr>
      <w:tr w:rsidR="0048224E" w:rsidRPr="00707F6D" w14:paraId="5AEF87B6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4FEED1B1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17EF4D84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700,000 to 799,999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527D8F1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3.94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35E7C39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3.94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7476E5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3.94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A5FF9E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3.76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F041DD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3.59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BFA918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3.23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6ADFDF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3.08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BF5250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69B5DA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2.78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163D7A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E543C2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094063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9BE933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F218F4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5824D6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2E0C56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4010D5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769295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86459C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CD6143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BD18C4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0FEFF3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1.59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1190E99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F5F450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4E8670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2C53BA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38E53C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1.29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4630D88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1.24</w:t>
            </w:r>
          </w:p>
        </w:tc>
      </w:tr>
      <w:tr w:rsidR="0048224E" w:rsidRPr="00707F6D" w14:paraId="0E83D009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323634B3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649079DD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800,000 to 899,999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159FEE0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4.15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337B34B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4.15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8A351B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4.15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C819FA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3.96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3D6DE4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3.78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5191E8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3.40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FB4323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3.24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EF79C1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3.09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C2CAB1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8ADB30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2.77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AB9193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A08088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2.51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13BDE7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0D2305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A95E49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36EF39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283719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7A9C59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70DDE8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A1E2B5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270B98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98B9BD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1.67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1BE52D8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20FE83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74C2F7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0C6C06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3CF075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1.36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5859F7C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1.31</w:t>
            </w:r>
          </w:p>
        </w:tc>
      </w:tr>
      <w:tr w:rsidR="0048224E" w:rsidRPr="00707F6D" w14:paraId="179747EC" w14:textId="77777777" w:rsidTr="00FA7CA7">
        <w:trPr>
          <w:trHeight w:val="190"/>
        </w:trPr>
        <w:tc>
          <w:tcPr>
            <w:tcW w:w="200" w:type="dxa"/>
            <w:tcBorders>
              <w:right w:val="nil"/>
            </w:tcBorders>
            <w:shd w:val="clear" w:color="auto" w:fill="auto"/>
            <w:vAlign w:val="bottom"/>
          </w:tcPr>
          <w:p w14:paraId="71D09FF7" w14:textId="77777777" w:rsidR="0048224E" w:rsidRPr="00707F6D" w:rsidRDefault="0048224E" w:rsidP="00FA7CA7">
            <w:pPr>
              <w:pStyle w:val="tabletext11"/>
              <w:jc w:val="right"/>
            </w:pPr>
          </w:p>
        </w:tc>
        <w:tc>
          <w:tcPr>
            <w:tcW w:w="1580" w:type="dxa"/>
            <w:tcBorders>
              <w:left w:val="nil"/>
            </w:tcBorders>
            <w:shd w:val="clear" w:color="auto" w:fill="auto"/>
            <w:vAlign w:val="bottom"/>
          </w:tcPr>
          <w:p w14:paraId="6B95B77F" w14:textId="77777777" w:rsidR="0048224E" w:rsidRPr="00707F6D" w:rsidRDefault="0048224E" w:rsidP="00FA7CA7">
            <w:pPr>
              <w:pStyle w:val="tabletext11"/>
              <w:tabs>
                <w:tab w:val="decimal" w:pos="640"/>
              </w:tabs>
            </w:pPr>
            <w:r w:rsidRPr="00707F6D">
              <w:t>900,000 or greater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14:paraId="69AD6B3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4.34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3CF6DBF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4.34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562964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4.34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22B4CE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4.15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231F51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3.95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195200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3.56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0FB1CE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3.40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C910B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3.23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371682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3.07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50B5DE5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2.90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C1F633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2.74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B2EAE0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8D7AD2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2.52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51A336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933549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140A14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2.23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777459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65B622F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2.06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1768983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1.97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2A4C6E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1.89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266E8F7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1.82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7A82870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1.75</w:t>
            </w:r>
          </w:p>
        </w:tc>
        <w:tc>
          <w:tcPr>
            <w:tcW w:w="440" w:type="dxa"/>
            <w:shd w:val="clear" w:color="auto" w:fill="auto"/>
            <w:noWrap/>
            <w:vAlign w:val="bottom"/>
          </w:tcPr>
          <w:p w14:paraId="7C82ACE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3C2FC48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1.61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0F943CB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1.54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4E972F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400" w:type="dxa"/>
            <w:shd w:val="clear" w:color="auto" w:fill="auto"/>
            <w:noWrap/>
            <w:vAlign w:val="bottom"/>
          </w:tcPr>
          <w:p w14:paraId="4AEB988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1.42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14:paraId="4B47ABD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1.37</w:t>
            </w:r>
          </w:p>
        </w:tc>
      </w:tr>
    </w:tbl>
    <w:p w14:paraId="21AED7CB" w14:textId="77777777" w:rsidR="0048224E" w:rsidRPr="00707F6D" w:rsidRDefault="0048224E" w:rsidP="0048224E">
      <w:pPr>
        <w:pStyle w:val="tablecaption"/>
      </w:pPr>
      <w:r w:rsidRPr="00707F6D">
        <w:t xml:space="preserve">Table 301.C.2.b.(3) All Other Vehicles Vehicle Value Factors </w:t>
      </w:r>
      <w:r w:rsidRPr="00707F6D">
        <w:rPr>
          <w:rFonts w:cs="Arial"/>
        </w:rPr>
        <w:t>–</w:t>
      </w:r>
      <w:r w:rsidRPr="00707F6D">
        <w:t xml:space="preserve"> Other Than Collision With Actual Cash Value Rating</w:t>
      </w:r>
    </w:p>
    <w:p w14:paraId="4B993CEB" w14:textId="77777777" w:rsidR="0048224E" w:rsidRPr="00707F6D" w:rsidRDefault="0048224E" w:rsidP="0048224E">
      <w:pPr>
        <w:pStyle w:val="isonormal"/>
        <w:sectPr w:rsidR="0048224E" w:rsidRPr="00707F6D" w:rsidSect="0048224E">
          <w:pgSz w:w="15840" w:h="12240" w:orient="landscape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50C2E9B9" w14:textId="77777777" w:rsidR="0048224E" w:rsidRPr="00707F6D" w:rsidRDefault="0048224E" w:rsidP="0048224E">
      <w:pPr>
        <w:pStyle w:val="blocktext1"/>
      </w:pPr>
      <w:r w:rsidRPr="00707F6D">
        <w:lastRenderedPageBreak/>
        <w:t xml:space="preserve">Paragraph </w:t>
      </w:r>
      <w:r w:rsidRPr="00707F6D">
        <w:rPr>
          <w:b/>
        </w:rPr>
        <w:t>D.1.b.</w:t>
      </w:r>
      <w:r w:rsidRPr="00707F6D">
        <w:t xml:space="preserve"> is replaced by the following:</w:t>
      </w:r>
    </w:p>
    <w:p w14:paraId="608D3CB1" w14:textId="77777777" w:rsidR="0048224E" w:rsidRPr="00707F6D" w:rsidRDefault="0048224E" w:rsidP="0048224E">
      <w:pPr>
        <w:pStyle w:val="outlinehd2"/>
      </w:pPr>
      <w:r w:rsidRPr="00707F6D">
        <w:tab/>
        <w:t>D.</w:t>
      </w:r>
      <w:r w:rsidRPr="00707F6D">
        <w:tab/>
        <w:t>Liability Factors</w:t>
      </w:r>
    </w:p>
    <w:p w14:paraId="255E2E04" w14:textId="77777777" w:rsidR="0048224E" w:rsidRPr="00707F6D" w:rsidRDefault="0048224E" w:rsidP="0048224E">
      <w:pPr>
        <w:pStyle w:val="outlinehd3"/>
      </w:pPr>
      <w:r w:rsidRPr="00707F6D">
        <w:tab/>
        <w:t>1.</w:t>
      </w:r>
      <w:r w:rsidRPr="00707F6D">
        <w:tab/>
        <w:t>Liability Original Cost New Factors</w:t>
      </w:r>
    </w:p>
    <w:p w14:paraId="29180F85" w14:textId="77777777" w:rsidR="0048224E" w:rsidRPr="00707F6D" w:rsidRDefault="0048224E" w:rsidP="0048224E">
      <w:pPr>
        <w:pStyle w:val="outlinehd4"/>
      </w:pPr>
      <w:r w:rsidRPr="00707F6D">
        <w:tab/>
        <w:t>b.</w:t>
      </w:r>
      <w:r w:rsidRPr="00707F6D">
        <w:tab/>
        <w:t>Original Cost New Factors</w:t>
      </w:r>
    </w:p>
    <w:p w14:paraId="1B182069" w14:textId="77777777" w:rsidR="0048224E" w:rsidRPr="00707F6D" w:rsidRDefault="0048224E" w:rsidP="0048224E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40"/>
        <w:gridCol w:w="2000"/>
        <w:gridCol w:w="720"/>
        <w:gridCol w:w="840"/>
        <w:gridCol w:w="720"/>
        <w:gridCol w:w="720"/>
        <w:gridCol w:w="840"/>
        <w:gridCol w:w="840"/>
        <w:gridCol w:w="720"/>
        <w:gridCol w:w="760"/>
        <w:gridCol w:w="840"/>
        <w:gridCol w:w="1040"/>
      </w:tblGrid>
      <w:tr w:rsidR="0048224E" w:rsidRPr="00707F6D" w14:paraId="0EE6BA2C" w14:textId="77777777" w:rsidTr="00FA7CA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shd w:val="clear" w:color="auto" w:fill="auto"/>
          </w:tcPr>
          <w:p w14:paraId="07A00D60" w14:textId="77777777" w:rsidR="0048224E" w:rsidRPr="00707F6D" w:rsidRDefault="0048224E" w:rsidP="00FA7CA7">
            <w:pPr>
              <w:pStyle w:val="tablehead"/>
            </w:pPr>
          </w:p>
        </w:tc>
        <w:tc>
          <w:tcPr>
            <w:tcW w:w="2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22DDC51" w14:textId="77777777" w:rsidR="0048224E" w:rsidRPr="00707F6D" w:rsidRDefault="0048224E" w:rsidP="00FA7CA7">
            <w:pPr>
              <w:pStyle w:val="tablehead"/>
            </w:pPr>
            <w:r w:rsidRPr="00707F6D">
              <w:t xml:space="preserve">Price Bracket </w:t>
            </w:r>
            <w:r w:rsidRPr="00707F6D">
              <w:br/>
              <w:t>(OCN Or Stated Amount)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469CAFE" w14:textId="77777777" w:rsidR="0048224E" w:rsidRPr="00707F6D" w:rsidRDefault="0048224E" w:rsidP="00FA7CA7">
            <w:pPr>
              <w:pStyle w:val="tablehead"/>
            </w:pPr>
            <w:r w:rsidRPr="00707F6D">
              <w:t>Light Trucks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99D5B9F" w14:textId="77777777" w:rsidR="0048224E" w:rsidRPr="00707F6D" w:rsidRDefault="0048224E" w:rsidP="00FA7CA7">
            <w:pPr>
              <w:pStyle w:val="tablehead"/>
            </w:pPr>
            <w:r w:rsidRPr="00707F6D">
              <w:t>Medium Trucks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4D0CB70" w14:textId="77777777" w:rsidR="0048224E" w:rsidRPr="00707F6D" w:rsidRDefault="0048224E" w:rsidP="00FA7CA7">
            <w:pPr>
              <w:pStyle w:val="tablehead"/>
            </w:pPr>
            <w:r w:rsidRPr="00707F6D">
              <w:t>Heavy Trucks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9195815" w14:textId="77777777" w:rsidR="0048224E" w:rsidRPr="00707F6D" w:rsidRDefault="0048224E" w:rsidP="00FA7CA7">
            <w:pPr>
              <w:pStyle w:val="tablehead"/>
            </w:pPr>
            <w:r w:rsidRPr="00707F6D">
              <w:t>Extra-heavy Trucks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C551A02" w14:textId="77777777" w:rsidR="0048224E" w:rsidRPr="00707F6D" w:rsidRDefault="0048224E" w:rsidP="00FA7CA7">
            <w:pPr>
              <w:pStyle w:val="tablehead"/>
            </w:pPr>
            <w:r w:rsidRPr="00707F6D">
              <w:t>Heavy Truck-tractors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7D3ACA5" w14:textId="77777777" w:rsidR="0048224E" w:rsidRPr="00707F6D" w:rsidRDefault="0048224E" w:rsidP="00FA7CA7">
            <w:pPr>
              <w:pStyle w:val="tablehead"/>
            </w:pPr>
            <w:r w:rsidRPr="00707F6D">
              <w:t>Extra-heavy Truck-tractors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E9321B1" w14:textId="77777777" w:rsidR="0048224E" w:rsidRPr="00707F6D" w:rsidRDefault="0048224E" w:rsidP="00FA7CA7">
            <w:pPr>
              <w:pStyle w:val="tablehead"/>
            </w:pPr>
            <w:r w:rsidRPr="00707F6D">
              <w:t>Semi-trailers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D803E6C" w14:textId="77777777" w:rsidR="0048224E" w:rsidRPr="00707F6D" w:rsidRDefault="0048224E" w:rsidP="00FA7CA7">
            <w:pPr>
              <w:pStyle w:val="tablehead"/>
            </w:pPr>
            <w:r w:rsidRPr="00707F6D">
              <w:t>Trailers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BE774C7" w14:textId="77777777" w:rsidR="0048224E" w:rsidRPr="00707F6D" w:rsidRDefault="0048224E" w:rsidP="00FA7CA7">
            <w:pPr>
              <w:pStyle w:val="tablehead"/>
            </w:pPr>
            <w:r w:rsidRPr="00707F6D">
              <w:t>Service Or Utility Trailers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977AAF8" w14:textId="77777777" w:rsidR="0048224E" w:rsidRPr="00707F6D" w:rsidRDefault="0048224E" w:rsidP="00FA7CA7">
            <w:pPr>
              <w:pStyle w:val="tablehead"/>
            </w:pPr>
            <w:r w:rsidRPr="00707F6D">
              <w:t>Private Passenger Types</w:t>
            </w:r>
          </w:p>
        </w:tc>
      </w:tr>
      <w:tr w:rsidR="0048224E" w:rsidRPr="00707F6D" w14:paraId="5B3E5D44" w14:textId="77777777" w:rsidTr="00FA7CA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shd w:val="clear" w:color="auto" w:fill="auto"/>
          </w:tcPr>
          <w:p w14:paraId="4480E7CD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04977B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$</w:t>
            </w:r>
          </w:p>
        </w:tc>
        <w:tc>
          <w:tcPr>
            <w:tcW w:w="2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81A16F" w14:textId="77777777" w:rsidR="0048224E" w:rsidRPr="00707F6D" w:rsidRDefault="0048224E" w:rsidP="00FA7CA7">
            <w:pPr>
              <w:pStyle w:val="tabletext11"/>
              <w:tabs>
                <w:tab w:val="decimal" w:pos="681"/>
              </w:tabs>
            </w:pPr>
            <w:r w:rsidRPr="00707F6D">
              <w:t>0 to 999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11AFAE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317AEF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E9FB45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FD61E1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44CF98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80E5BA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9E00AA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0.32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305D72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21CB4C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0.54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24F676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</w:tr>
      <w:tr w:rsidR="0048224E" w:rsidRPr="00707F6D" w14:paraId="762B7B3C" w14:textId="77777777" w:rsidTr="00FA7CA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shd w:val="clear" w:color="auto" w:fill="auto"/>
          </w:tcPr>
          <w:p w14:paraId="028CE6CE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27F0BEE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F991EB" w14:textId="77777777" w:rsidR="0048224E" w:rsidRPr="00707F6D" w:rsidRDefault="0048224E" w:rsidP="00FA7CA7">
            <w:pPr>
              <w:pStyle w:val="tabletext11"/>
              <w:tabs>
                <w:tab w:val="decimal" w:pos="681"/>
              </w:tabs>
            </w:pPr>
            <w:r w:rsidRPr="00707F6D">
              <w:t>1,000 to 1,999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75F908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8377E2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3F071F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A5106F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18523B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BB7481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1549D4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0.40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62366B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72963B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0.67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9E30B0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1.21</w:t>
            </w:r>
          </w:p>
        </w:tc>
      </w:tr>
      <w:tr w:rsidR="0048224E" w:rsidRPr="00707F6D" w14:paraId="1E68A249" w14:textId="77777777" w:rsidTr="00FA7CA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shd w:val="clear" w:color="auto" w:fill="auto"/>
          </w:tcPr>
          <w:p w14:paraId="7D23AF9E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D15464B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369BDE" w14:textId="77777777" w:rsidR="0048224E" w:rsidRPr="00707F6D" w:rsidRDefault="0048224E" w:rsidP="00FA7CA7">
            <w:pPr>
              <w:pStyle w:val="tabletext11"/>
              <w:tabs>
                <w:tab w:val="decimal" w:pos="681"/>
              </w:tabs>
            </w:pPr>
            <w:r w:rsidRPr="00707F6D">
              <w:t>2,000 to 2,999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E06475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1EC07E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6F842A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D228FD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1F4C60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65CF63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75EA4B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0.49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4E23A0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5D8084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0.83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BC3B7A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1.17</w:t>
            </w:r>
          </w:p>
        </w:tc>
      </w:tr>
      <w:tr w:rsidR="0048224E" w:rsidRPr="00707F6D" w14:paraId="3DC2D4FF" w14:textId="77777777" w:rsidTr="00FA7CA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shd w:val="clear" w:color="auto" w:fill="auto"/>
          </w:tcPr>
          <w:p w14:paraId="2F269BAB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72EBE18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3F89CA" w14:textId="77777777" w:rsidR="0048224E" w:rsidRPr="00707F6D" w:rsidRDefault="0048224E" w:rsidP="00FA7CA7">
            <w:pPr>
              <w:pStyle w:val="tabletext11"/>
              <w:tabs>
                <w:tab w:val="decimal" w:pos="681"/>
              </w:tabs>
            </w:pPr>
            <w:r w:rsidRPr="00707F6D">
              <w:t>3,000 to 3,999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B95F9F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0.74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3A2CAE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74DC6E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DD5138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25A893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64FE4A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2034E9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0.56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3EB60C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7ECB5A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F013E6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</w:tr>
      <w:tr w:rsidR="0048224E" w:rsidRPr="00707F6D" w14:paraId="72735E6F" w14:textId="77777777" w:rsidTr="00FA7CA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shd w:val="clear" w:color="auto" w:fill="auto"/>
          </w:tcPr>
          <w:p w14:paraId="76721898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22676E2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AB72B9" w14:textId="77777777" w:rsidR="0048224E" w:rsidRPr="00707F6D" w:rsidRDefault="0048224E" w:rsidP="00FA7CA7">
            <w:pPr>
              <w:pStyle w:val="tabletext11"/>
              <w:tabs>
                <w:tab w:val="decimal" w:pos="681"/>
              </w:tabs>
            </w:pPr>
            <w:r w:rsidRPr="00707F6D">
              <w:t>4,000 to 4,999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45D0D0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0C8CB7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233320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112480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561EB1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884B43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6015F6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0.62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DB563E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2C5A5C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1.04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376750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1.12</w:t>
            </w:r>
          </w:p>
        </w:tc>
      </w:tr>
      <w:tr w:rsidR="0048224E" w:rsidRPr="00707F6D" w14:paraId="119B1C72" w14:textId="77777777" w:rsidTr="00FA7CA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shd w:val="clear" w:color="auto" w:fill="auto"/>
          </w:tcPr>
          <w:p w14:paraId="4EFAB592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3147597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EFC346" w14:textId="77777777" w:rsidR="0048224E" w:rsidRPr="00707F6D" w:rsidRDefault="0048224E" w:rsidP="00FA7CA7">
            <w:pPr>
              <w:pStyle w:val="tabletext11"/>
              <w:tabs>
                <w:tab w:val="decimal" w:pos="681"/>
              </w:tabs>
            </w:pPr>
            <w:r w:rsidRPr="00707F6D">
              <w:t>5,000 to 5,999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3232EB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7C434F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D30C5B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31CFFA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A896AA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4CDB4E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2A2D8A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0.66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C5DDEA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834572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1.11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B0172B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1.11</w:t>
            </w:r>
          </w:p>
        </w:tc>
      </w:tr>
      <w:tr w:rsidR="0048224E" w:rsidRPr="00707F6D" w14:paraId="7B53C39E" w14:textId="77777777" w:rsidTr="00FA7CA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shd w:val="clear" w:color="auto" w:fill="auto"/>
          </w:tcPr>
          <w:p w14:paraId="069EF0D9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A8A677C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B0D1CB" w14:textId="77777777" w:rsidR="0048224E" w:rsidRPr="00707F6D" w:rsidRDefault="0048224E" w:rsidP="00FA7CA7">
            <w:pPr>
              <w:pStyle w:val="tabletext11"/>
              <w:tabs>
                <w:tab w:val="decimal" w:pos="681"/>
              </w:tabs>
            </w:pPr>
            <w:r w:rsidRPr="00707F6D">
              <w:t>6,000 to 7,999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C6D391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5348AE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BC1FF3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C688A0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184902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0.74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59AFF0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635DD9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B821A4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93719B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1.21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1E362D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1.09</w:t>
            </w:r>
          </w:p>
        </w:tc>
      </w:tr>
      <w:tr w:rsidR="0048224E" w:rsidRPr="00707F6D" w14:paraId="1B421084" w14:textId="77777777" w:rsidTr="00FA7CA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shd w:val="clear" w:color="auto" w:fill="auto"/>
          </w:tcPr>
          <w:p w14:paraId="57848BB8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2F0ED7C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D36724" w14:textId="77777777" w:rsidR="0048224E" w:rsidRPr="00707F6D" w:rsidRDefault="0048224E" w:rsidP="00FA7CA7">
            <w:pPr>
              <w:pStyle w:val="tabletext11"/>
              <w:tabs>
                <w:tab w:val="decimal" w:pos="681"/>
              </w:tabs>
            </w:pPr>
            <w:r w:rsidRPr="00707F6D">
              <w:t>8,000 to 9,999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C28B9A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16712E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A4C526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D02EFC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4B5400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866B9E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7F730A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0.78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1117C8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1.04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6E36AC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1.32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D83904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</w:tr>
      <w:tr w:rsidR="0048224E" w:rsidRPr="00707F6D" w14:paraId="5027627A" w14:textId="77777777" w:rsidTr="00FA7CA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shd w:val="clear" w:color="auto" w:fill="auto"/>
          </w:tcPr>
          <w:p w14:paraId="508057F1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6BA9709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410FFC" w14:textId="77777777" w:rsidR="0048224E" w:rsidRPr="00707F6D" w:rsidRDefault="0048224E" w:rsidP="00FA7CA7">
            <w:pPr>
              <w:pStyle w:val="tabletext11"/>
              <w:tabs>
                <w:tab w:val="decimal" w:pos="681"/>
              </w:tabs>
            </w:pPr>
            <w:r w:rsidRPr="00707F6D">
              <w:t>10,000 to 11,999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E0EF69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F17A42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900373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8531FC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7F71D9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E36ECD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C28DCC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6AAB4F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DEDD03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1.41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75A597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1.06</w:t>
            </w:r>
          </w:p>
        </w:tc>
      </w:tr>
      <w:tr w:rsidR="0048224E" w:rsidRPr="00707F6D" w14:paraId="0B10041D" w14:textId="77777777" w:rsidTr="00FA7CA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shd w:val="clear" w:color="auto" w:fill="auto"/>
          </w:tcPr>
          <w:p w14:paraId="11F9D543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877373E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8F1F70" w14:textId="77777777" w:rsidR="0048224E" w:rsidRPr="00707F6D" w:rsidRDefault="0048224E" w:rsidP="00FA7CA7">
            <w:pPr>
              <w:pStyle w:val="tabletext11"/>
              <w:tabs>
                <w:tab w:val="decimal" w:pos="681"/>
              </w:tabs>
            </w:pPr>
            <w:r w:rsidRPr="00707F6D">
              <w:t>12,000 to 13,999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DB5E45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6053FC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26CD09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38C2BF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3808D0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5AE687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EEB1FF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0.88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D35DBB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63AA99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1.49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387C7F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1.05</w:t>
            </w:r>
          </w:p>
        </w:tc>
      </w:tr>
      <w:tr w:rsidR="0048224E" w:rsidRPr="00707F6D" w14:paraId="5A11DF10" w14:textId="77777777" w:rsidTr="00FA7CA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shd w:val="clear" w:color="auto" w:fill="auto"/>
          </w:tcPr>
          <w:p w14:paraId="007A7FCA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6852526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EF088E" w14:textId="77777777" w:rsidR="0048224E" w:rsidRPr="00707F6D" w:rsidRDefault="0048224E" w:rsidP="00FA7CA7">
            <w:pPr>
              <w:pStyle w:val="tabletext11"/>
              <w:tabs>
                <w:tab w:val="decimal" w:pos="681"/>
              </w:tabs>
            </w:pPr>
            <w:r w:rsidRPr="00707F6D">
              <w:t>14,000 to 15,999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9282E9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5902C3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6FC761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E4B613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CDC72E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03133E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AA0136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0.92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A15605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11E92A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CEBB88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1.04</w:t>
            </w:r>
          </w:p>
        </w:tc>
      </w:tr>
      <w:tr w:rsidR="0048224E" w:rsidRPr="00707F6D" w14:paraId="59126D16" w14:textId="77777777" w:rsidTr="00FA7CA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shd w:val="clear" w:color="auto" w:fill="auto"/>
          </w:tcPr>
          <w:p w14:paraId="7AA75D79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1B9E40C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6E41DA" w14:textId="77777777" w:rsidR="0048224E" w:rsidRPr="00707F6D" w:rsidRDefault="0048224E" w:rsidP="00FA7CA7">
            <w:pPr>
              <w:pStyle w:val="tabletext11"/>
              <w:tabs>
                <w:tab w:val="decimal" w:pos="681"/>
              </w:tabs>
            </w:pPr>
            <w:r w:rsidRPr="00707F6D">
              <w:t>16,000 to 17,999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7E1297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0.94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4002F2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61D566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E88EE4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62A2ED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B53395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2CC36B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0.96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F5B0DF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333017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1.62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6CBF21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1.03</w:t>
            </w:r>
          </w:p>
        </w:tc>
      </w:tr>
      <w:tr w:rsidR="0048224E" w:rsidRPr="00707F6D" w14:paraId="162C3E14" w14:textId="77777777" w:rsidTr="00FA7CA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shd w:val="clear" w:color="auto" w:fill="auto"/>
          </w:tcPr>
          <w:p w14:paraId="32EFC8F3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3FCD198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017A5B" w14:textId="77777777" w:rsidR="0048224E" w:rsidRPr="00707F6D" w:rsidRDefault="0048224E" w:rsidP="00FA7CA7">
            <w:pPr>
              <w:pStyle w:val="tabletext11"/>
              <w:tabs>
                <w:tab w:val="decimal" w:pos="681"/>
              </w:tabs>
            </w:pPr>
            <w:r w:rsidRPr="00707F6D">
              <w:t>18,000 to 19,999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4BFA92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7C8606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D27549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8E40FE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042C08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BDFAF1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F4CCED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1.00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0A8AF0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24F88F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1.68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0465B6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1.03</w:t>
            </w:r>
          </w:p>
        </w:tc>
      </w:tr>
      <w:tr w:rsidR="0048224E" w:rsidRPr="00707F6D" w14:paraId="57EEFE85" w14:textId="77777777" w:rsidTr="00FA7CA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shd w:val="clear" w:color="auto" w:fill="auto"/>
          </w:tcPr>
          <w:p w14:paraId="3A5654B1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CFBD276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C5A946" w14:textId="77777777" w:rsidR="0048224E" w:rsidRPr="00707F6D" w:rsidRDefault="0048224E" w:rsidP="00FA7CA7">
            <w:pPr>
              <w:pStyle w:val="tabletext11"/>
              <w:tabs>
                <w:tab w:val="decimal" w:pos="681"/>
              </w:tabs>
            </w:pPr>
            <w:r w:rsidRPr="00707F6D">
              <w:t>20,000 to 24,999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0FBA2F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0A6E07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CFD810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44AEC6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0.94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95C6B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993564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4609A8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1.05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9163A7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4CDAAE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1.77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121C77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1.02</w:t>
            </w:r>
          </w:p>
        </w:tc>
      </w:tr>
      <w:tr w:rsidR="0048224E" w:rsidRPr="00707F6D" w14:paraId="15458376" w14:textId="77777777" w:rsidTr="00FA7CA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shd w:val="clear" w:color="auto" w:fill="auto"/>
          </w:tcPr>
          <w:p w14:paraId="06A714AE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2D0FAF3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382EC5" w14:textId="77777777" w:rsidR="0048224E" w:rsidRPr="00707F6D" w:rsidRDefault="0048224E" w:rsidP="00FA7CA7">
            <w:pPr>
              <w:pStyle w:val="tabletext11"/>
              <w:tabs>
                <w:tab w:val="decimal" w:pos="681"/>
              </w:tabs>
            </w:pPr>
            <w:r w:rsidRPr="00707F6D">
              <w:t>25,000 to 29,999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467040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F12267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65A2CE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C79379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15672F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C8683F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F827BB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1.12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BD1108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E738DA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1.89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20E9A6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</w:tr>
      <w:tr w:rsidR="0048224E" w:rsidRPr="00707F6D" w14:paraId="4D463ABD" w14:textId="77777777" w:rsidTr="00FA7CA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shd w:val="clear" w:color="auto" w:fill="auto"/>
          </w:tcPr>
          <w:p w14:paraId="26D101E3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B4227E6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017280" w14:textId="77777777" w:rsidR="0048224E" w:rsidRPr="00707F6D" w:rsidRDefault="0048224E" w:rsidP="00FA7CA7">
            <w:pPr>
              <w:pStyle w:val="tabletext11"/>
              <w:tabs>
                <w:tab w:val="decimal" w:pos="681"/>
              </w:tabs>
            </w:pPr>
            <w:r w:rsidRPr="00707F6D">
              <w:t>30,000 to 34,999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692916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1.04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FE22FC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34EF6A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758272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BE3B50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9A4928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997103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1.18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356553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20FF82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1.99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9AF832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1.00</w:t>
            </w:r>
          </w:p>
        </w:tc>
      </w:tr>
      <w:tr w:rsidR="0048224E" w:rsidRPr="00707F6D" w14:paraId="3EB9410E" w14:textId="77777777" w:rsidTr="00FA7CA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shd w:val="clear" w:color="auto" w:fill="auto"/>
          </w:tcPr>
          <w:p w14:paraId="1A4855E1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4135DD2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032D42" w14:textId="77777777" w:rsidR="0048224E" w:rsidRPr="00707F6D" w:rsidRDefault="0048224E" w:rsidP="00FA7CA7">
            <w:pPr>
              <w:pStyle w:val="tabletext11"/>
              <w:tabs>
                <w:tab w:val="decimal" w:pos="681"/>
              </w:tabs>
            </w:pPr>
            <w:r w:rsidRPr="00707F6D">
              <w:t>35,000 to 39,999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2EC335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A7B505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7C55C5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97352E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8418DF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5F103B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A28776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1.24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D7937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1.64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E514E3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2.09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03224C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0.99</w:t>
            </w:r>
          </w:p>
        </w:tc>
      </w:tr>
      <w:tr w:rsidR="0048224E" w:rsidRPr="00707F6D" w14:paraId="1A80BCCC" w14:textId="77777777" w:rsidTr="00FA7CA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shd w:val="clear" w:color="auto" w:fill="auto"/>
          </w:tcPr>
          <w:p w14:paraId="6401855C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965FB02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5B345F" w14:textId="77777777" w:rsidR="0048224E" w:rsidRPr="00707F6D" w:rsidRDefault="0048224E" w:rsidP="00FA7CA7">
            <w:pPr>
              <w:pStyle w:val="tabletext11"/>
              <w:tabs>
                <w:tab w:val="decimal" w:pos="681"/>
              </w:tabs>
            </w:pPr>
            <w:r w:rsidRPr="00707F6D">
              <w:t>40,000 to 44,999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DF506A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C0C8B2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84365C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CA3906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9E8945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A8FB94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6C3B36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1.29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CC5813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FFB8AF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2.17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00F6AC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0.98</w:t>
            </w:r>
          </w:p>
        </w:tc>
      </w:tr>
      <w:tr w:rsidR="0048224E" w:rsidRPr="00707F6D" w14:paraId="07CA92D3" w14:textId="77777777" w:rsidTr="00FA7CA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shd w:val="clear" w:color="auto" w:fill="auto"/>
          </w:tcPr>
          <w:p w14:paraId="57D7A9DC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79C4F44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999E3A" w14:textId="77777777" w:rsidR="0048224E" w:rsidRPr="00707F6D" w:rsidRDefault="0048224E" w:rsidP="00FA7CA7">
            <w:pPr>
              <w:pStyle w:val="tabletext11"/>
              <w:tabs>
                <w:tab w:val="decimal" w:pos="681"/>
              </w:tabs>
            </w:pPr>
            <w:r w:rsidRPr="00707F6D">
              <w:t>45,000 to 49,999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A57C53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43617B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A38928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75B51F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56343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C2CBA4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AF244F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B4C095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F0F8AD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24DA54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</w:tr>
      <w:tr w:rsidR="0048224E" w:rsidRPr="00707F6D" w14:paraId="3029450D" w14:textId="77777777" w:rsidTr="00FA7CA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shd w:val="clear" w:color="auto" w:fill="auto"/>
          </w:tcPr>
          <w:p w14:paraId="016F7010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B2ACD43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1146B4" w14:textId="77777777" w:rsidR="0048224E" w:rsidRPr="00707F6D" w:rsidRDefault="0048224E" w:rsidP="00FA7CA7">
            <w:pPr>
              <w:pStyle w:val="tabletext11"/>
              <w:tabs>
                <w:tab w:val="decimal" w:pos="681"/>
              </w:tabs>
            </w:pPr>
            <w:r w:rsidRPr="00707F6D">
              <w:t>50,000 to 54,999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5D231A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BC8D0F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2047EE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186079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DDEF0B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CC699A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A0102A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1.38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3CF342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F10AFA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2.32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E2EB02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</w:tr>
      <w:tr w:rsidR="0048224E" w:rsidRPr="00707F6D" w14:paraId="6E3C2EBE" w14:textId="77777777" w:rsidTr="00FA7CA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shd w:val="clear" w:color="auto" w:fill="auto"/>
          </w:tcPr>
          <w:p w14:paraId="3A4ADEFC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5594C86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D9AEDC" w14:textId="77777777" w:rsidR="0048224E" w:rsidRPr="00707F6D" w:rsidRDefault="0048224E" w:rsidP="00FA7CA7">
            <w:pPr>
              <w:pStyle w:val="tabletext11"/>
              <w:tabs>
                <w:tab w:val="decimal" w:pos="681"/>
              </w:tabs>
            </w:pPr>
            <w:r w:rsidRPr="00707F6D">
              <w:t>55,000 to 64,999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316034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E881D4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6D7CA8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F81EE3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69D9FC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806AA2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2BA310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1.44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BF7760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F77523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2.43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F99115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0.96</w:t>
            </w:r>
          </w:p>
        </w:tc>
      </w:tr>
      <w:tr w:rsidR="0048224E" w:rsidRPr="00707F6D" w14:paraId="182141A7" w14:textId="77777777" w:rsidTr="00FA7CA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shd w:val="clear" w:color="auto" w:fill="auto"/>
          </w:tcPr>
          <w:p w14:paraId="15DA28EF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D6120AE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2F9478" w14:textId="77777777" w:rsidR="0048224E" w:rsidRPr="00707F6D" w:rsidRDefault="0048224E" w:rsidP="00FA7CA7">
            <w:pPr>
              <w:pStyle w:val="tabletext11"/>
              <w:tabs>
                <w:tab w:val="decimal" w:pos="681"/>
              </w:tabs>
            </w:pPr>
            <w:r w:rsidRPr="00707F6D">
              <w:t>65,000 to 74,999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65F90B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B40980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813FCB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1D29B3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79AA48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1.04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2A6339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D17222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1.51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B86A96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81ECAB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2.55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05280B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0.95</w:t>
            </w:r>
          </w:p>
        </w:tc>
      </w:tr>
      <w:tr w:rsidR="0048224E" w:rsidRPr="00707F6D" w14:paraId="7FC51772" w14:textId="77777777" w:rsidTr="00FA7CA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shd w:val="clear" w:color="auto" w:fill="auto"/>
          </w:tcPr>
          <w:p w14:paraId="4EE07497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3E5A54B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02D8F4" w14:textId="77777777" w:rsidR="0048224E" w:rsidRPr="00707F6D" w:rsidRDefault="0048224E" w:rsidP="00FA7CA7">
            <w:pPr>
              <w:pStyle w:val="tabletext11"/>
              <w:tabs>
                <w:tab w:val="decimal" w:pos="681"/>
              </w:tabs>
            </w:pPr>
            <w:r w:rsidRPr="00707F6D">
              <w:t>75,000 to 84,999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449F70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495F6F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831645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9E4017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B18856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6C3689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191037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1.58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33F8B9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7DA9D4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8D1B2C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0.95</w:t>
            </w:r>
          </w:p>
        </w:tc>
      </w:tr>
      <w:tr w:rsidR="0048224E" w:rsidRPr="00707F6D" w14:paraId="0199E9EB" w14:textId="77777777" w:rsidTr="00FA7CA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shd w:val="clear" w:color="auto" w:fill="auto"/>
          </w:tcPr>
          <w:p w14:paraId="47215A5D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59475A1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718525" w14:textId="77777777" w:rsidR="0048224E" w:rsidRPr="00707F6D" w:rsidRDefault="0048224E" w:rsidP="00FA7CA7">
            <w:pPr>
              <w:pStyle w:val="tabletext11"/>
              <w:tabs>
                <w:tab w:val="decimal" w:pos="681"/>
              </w:tabs>
            </w:pPr>
            <w:r w:rsidRPr="00707F6D">
              <w:t>85,000 to 99,999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D0DA64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FAF958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E074EC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966FF9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F690EA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C64677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2E367F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1.65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917B60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DAE57A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2.78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4663F5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0.94</w:t>
            </w:r>
          </w:p>
        </w:tc>
      </w:tr>
      <w:tr w:rsidR="0048224E" w:rsidRPr="00707F6D" w14:paraId="6B0C2E82" w14:textId="77777777" w:rsidTr="00FA7CA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shd w:val="clear" w:color="auto" w:fill="auto"/>
          </w:tcPr>
          <w:p w14:paraId="08AF9E03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44D9110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C2EC17" w14:textId="77777777" w:rsidR="0048224E" w:rsidRPr="00707F6D" w:rsidRDefault="0048224E" w:rsidP="00FA7CA7">
            <w:pPr>
              <w:pStyle w:val="tabletext11"/>
              <w:tabs>
                <w:tab w:val="decimal" w:pos="681"/>
              </w:tabs>
            </w:pPr>
            <w:r w:rsidRPr="00707F6D">
              <w:t>100,000 to 114,999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6E8054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E1F1CE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AA3C46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7B23CA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BCE4E2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49811F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8F52F1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1.73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11CEFA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E22D98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2.92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9FEB25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</w:tr>
      <w:tr w:rsidR="0048224E" w:rsidRPr="00707F6D" w14:paraId="3DF54E7F" w14:textId="77777777" w:rsidTr="00FA7CA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shd w:val="clear" w:color="auto" w:fill="auto"/>
          </w:tcPr>
          <w:p w14:paraId="4D6123F1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2ACB1FD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34FDCB" w14:textId="77777777" w:rsidR="0048224E" w:rsidRPr="00707F6D" w:rsidRDefault="0048224E" w:rsidP="00FA7CA7">
            <w:pPr>
              <w:pStyle w:val="tabletext11"/>
              <w:tabs>
                <w:tab w:val="decimal" w:pos="681"/>
              </w:tabs>
            </w:pPr>
            <w:r w:rsidRPr="00707F6D">
              <w:t>115,000 to 129,999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9F9282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685CD4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6214C0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66F632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A3C374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3222DC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14437D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1.81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11E09B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866B10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3.04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6A3335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0.92</w:t>
            </w:r>
          </w:p>
        </w:tc>
      </w:tr>
      <w:tr w:rsidR="0048224E" w:rsidRPr="00707F6D" w14:paraId="213200C1" w14:textId="77777777" w:rsidTr="00FA7CA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shd w:val="clear" w:color="auto" w:fill="auto"/>
          </w:tcPr>
          <w:p w14:paraId="06D13954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391012B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E68433" w14:textId="77777777" w:rsidR="0048224E" w:rsidRPr="00707F6D" w:rsidRDefault="0048224E" w:rsidP="00FA7CA7">
            <w:pPr>
              <w:pStyle w:val="tabletext11"/>
              <w:tabs>
                <w:tab w:val="decimal" w:pos="681"/>
              </w:tabs>
            </w:pPr>
            <w:r w:rsidRPr="00707F6D">
              <w:t>130,000 to 149,999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26A472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237BC7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F4513C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814397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AEC8BF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FC2CD2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F467C5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1.88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E1CB73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2.50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EAEDB1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3.17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5177D6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0.92</w:t>
            </w:r>
          </w:p>
        </w:tc>
      </w:tr>
      <w:tr w:rsidR="0048224E" w:rsidRPr="00707F6D" w14:paraId="6C6CBF19" w14:textId="77777777" w:rsidTr="00FA7CA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shd w:val="clear" w:color="auto" w:fill="auto"/>
          </w:tcPr>
          <w:p w14:paraId="1653B22D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3E71575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2EEA50" w14:textId="77777777" w:rsidR="0048224E" w:rsidRPr="00707F6D" w:rsidRDefault="0048224E" w:rsidP="00FA7CA7">
            <w:pPr>
              <w:pStyle w:val="tabletext11"/>
              <w:tabs>
                <w:tab w:val="decimal" w:pos="681"/>
              </w:tabs>
            </w:pPr>
            <w:r w:rsidRPr="00707F6D">
              <w:t>150,000 to 174,999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9E003D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1FFFD7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4AC689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535744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1.04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EBB62B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5C7284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45FFF4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1.97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1D24E4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C126FD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3.32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A5A11E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0.91</w:t>
            </w:r>
          </w:p>
        </w:tc>
      </w:tr>
      <w:tr w:rsidR="0048224E" w:rsidRPr="00707F6D" w14:paraId="40D56C75" w14:textId="77777777" w:rsidTr="00FA7CA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shd w:val="clear" w:color="auto" w:fill="auto"/>
          </w:tcPr>
          <w:p w14:paraId="22EC24AF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8481820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D2798F" w14:textId="77777777" w:rsidR="0048224E" w:rsidRPr="00707F6D" w:rsidRDefault="0048224E" w:rsidP="00FA7CA7">
            <w:pPr>
              <w:pStyle w:val="tabletext11"/>
              <w:tabs>
                <w:tab w:val="decimal" w:pos="681"/>
              </w:tabs>
            </w:pPr>
            <w:r w:rsidRPr="00707F6D">
              <w:t>175,000 to 199,999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58E5F6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1EEE74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52C82F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7A8F93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86DE21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A8752C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47FDF5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2.06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8A7927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2.74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FAA263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3.48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D88B6B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0.90</w:t>
            </w:r>
          </w:p>
        </w:tc>
      </w:tr>
      <w:tr w:rsidR="0048224E" w:rsidRPr="00707F6D" w14:paraId="6AC83995" w14:textId="77777777" w:rsidTr="00FA7CA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shd w:val="clear" w:color="auto" w:fill="auto"/>
          </w:tcPr>
          <w:p w14:paraId="56AE9B45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3878CF2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36E274" w14:textId="77777777" w:rsidR="0048224E" w:rsidRPr="00707F6D" w:rsidRDefault="0048224E" w:rsidP="00FA7CA7">
            <w:pPr>
              <w:pStyle w:val="tabletext11"/>
              <w:tabs>
                <w:tab w:val="decimal" w:pos="681"/>
              </w:tabs>
            </w:pPr>
            <w:r w:rsidRPr="00707F6D">
              <w:t>200,000 to 229,999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E9A3B0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DD67E6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8BC8C5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45FB0C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60E9D3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9B1FA4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BDC6C7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2.15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238BFF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628E77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3.63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A452C7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0.89</w:t>
            </w:r>
          </w:p>
        </w:tc>
      </w:tr>
      <w:tr w:rsidR="0048224E" w:rsidRPr="00707F6D" w14:paraId="3AF3F982" w14:textId="77777777" w:rsidTr="00FA7CA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shd w:val="clear" w:color="auto" w:fill="auto"/>
          </w:tcPr>
          <w:p w14:paraId="1E55ED3C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17AE40C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8B849D" w14:textId="77777777" w:rsidR="0048224E" w:rsidRPr="00707F6D" w:rsidRDefault="0048224E" w:rsidP="00FA7CA7">
            <w:pPr>
              <w:pStyle w:val="tabletext11"/>
              <w:tabs>
                <w:tab w:val="decimal" w:pos="681"/>
              </w:tabs>
            </w:pPr>
            <w:r w:rsidRPr="00707F6D">
              <w:t>230,000 to 259,999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D6B563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9D7A4B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0D702C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39287A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769DE3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1.24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37EC82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1D1A11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2.24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21EB5A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2.98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F2C3CA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3.78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F20DE1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0.89</w:t>
            </w:r>
          </w:p>
        </w:tc>
      </w:tr>
      <w:tr w:rsidR="0048224E" w:rsidRPr="00707F6D" w14:paraId="294BDBE2" w14:textId="77777777" w:rsidTr="00FA7CA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shd w:val="clear" w:color="auto" w:fill="auto"/>
          </w:tcPr>
          <w:p w14:paraId="3CB7C712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15CC505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FF3599" w14:textId="77777777" w:rsidR="0048224E" w:rsidRPr="00707F6D" w:rsidRDefault="0048224E" w:rsidP="00FA7CA7">
            <w:pPr>
              <w:pStyle w:val="tabletext11"/>
              <w:tabs>
                <w:tab w:val="decimal" w:pos="681"/>
              </w:tabs>
            </w:pPr>
            <w:r w:rsidRPr="00707F6D">
              <w:t>260,000 to 299,999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FB7EDE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E2E56A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2C0786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CD6DE0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A0FB21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730F5F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C5A345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2.34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B95EAD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15FAED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3.94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EC2914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0.88</w:t>
            </w:r>
          </w:p>
        </w:tc>
      </w:tr>
      <w:tr w:rsidR="0048224E" w:rsidRPr="00707F6D" w14:paraId="43CBC1BA" w14:textId="77777777" w:rsidTr="00FA7CA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shd w:val="clear" w:color="auto" w:fill="auto"/>
          </w:tcPr>
          <w:p w14:paraId="5E3F4272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BE4E4FC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315BA8" w14:textId="77777777" w:rsidR="0048224E" w:rsidRPr="00707F6D" w:rsidRDefault="0048224E" w:rsidP="00FA7CA7">
            <w:pPr>
              <w:pStyle w:val="tabletext11"/>
              <w:tabs>
                <w:tab w:val="decimal" w:pos="681"/>
              </w:tabs>
            </w:pPr>
            <w:r w:rsidRPr="00707F6D">
              <w:t>300,000 to 349,999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B961A2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875B64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6DFEFB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7FCBC8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5D8D6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1.29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AB4DE1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7BA23D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2.45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AFD4A5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3.25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218D82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4.12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E28F1A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0.87</w:t>
            </w:r>
          </w:p>
        </w:tc>
      </w:tr>
      <w:tr w:rsidR="0048224E" w:rsidRPr="00707F6D" w14:paraId="6C3B7885" w14:textId="77777777" w:rsidTr="00FA7CA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shd w:val="clear" w:color="auto" w:fill="auto"/>
          </w:tcPr>
          <w:p w14:paraId="7AD3D488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B8D6F0D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EA131F" w14:textId="77777777" w:rsidR="0048224E" w:rsidRPr="00707F6D" w:rsidRDefault="0048224E" w:rsidP="00FA7CA7">
            <w:pPr>
              <w:pStyle w:val="tabletext11"/>
              <w:tabs>
                <w:tab w:val="decimal" w:pos="681"/>
              </w:tabs>
            </w:pPr>
            <w:r w:rsidRPr="00707F6D">
              <w:t>350,000 to 399,999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DEC7E7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4BBFB1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A9C57C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ADF5C0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5D98AE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5B3638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DFE7CE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2.56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7096BB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3.40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F777E7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4.31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63A78D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0.87</w:t>
            </w:r>
          </w:p>
        </w:tc>
      </w:tr>
      <w:tr w:rsidR="0048224E" w:rsidRPr="00707F6D" w14:paraId="2BF3FBDA" w14:textId="77777777" w:rsidTr="00FA7CA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shd w:val="clear" w:color="auto" w:fill="auto"/>
          </w:tcPr>
          <w:p w14:paraId="408B7609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13C0A84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6C3C3A" w14:textId="77777777" w:rsidR="0048224E" w:rsidRPr="00707F6D" w:rsidRDefault="0048224E" w:rsidP="00FA7CA7">
            <w:pPr>
              <w:pStyle w:val="tabletext11"/>
              <w:tabs>
                <w:tab w:val="decimal" w:pos="681"/>
              </w:tabs>
            </w:pPr>
            <w:r w:rsidRPr="00707F6D">
              <w:t>400,000 to 449,999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E4F417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18FDF4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776821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8695C2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D01666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9C1C77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A0E28D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2.66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C41059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3.54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5802AA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4.49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0F1165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0.86</w:t>
            </w:r>
          </w:p>
        </w:tc>
      </w:tr>
      <w:tr w:rsidR="0048224E" w:rsidRPr="00707F6D" w14:paraId="3FBA167E" w14:textId="77777777" w:rsidTr="00FA7CA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shd w:val="clear" w:color="auto" w:fill="auto"/>
          </w:tcPr>
          <w:p w14:paraId="4A119CA8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0B3B74B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8B7F0E" w14:textId="77777777" w:rsidR="0048224E" w:rsidRPr="00707F6D" w:rsidRDefault="0048224E" w:rsidP="00FA7CA7">
            <w:pPr>
              <w:pStyle w:val="tabletext11"/>
              <w:tabs>
                <w:tab w:val="decimal" w:pos="681"/>
              </w:tabs>
            </w:pPr>
            <w:r w:rsidRPr="00707F6D">
              <w:t>450,000 to 499,999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796088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1D16DE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A72B28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D37BCE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E58102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36FFD8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A5E3D0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2.76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C58CBE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3.66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5932EE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4.65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A7AAFE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0.85</w:t>
            </w:r>
          </w:p>
        </w:tc>
      </w:tr>
      <w:tr w:rsidR="0048224E" w:rsidRPr="00707F6D" w14:paraId="03FF0181" w14:textId="77777777" w:rsidTr="00FA7CA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shd w:val="clear" w:color="auto" w:fill="auto"/>
          </w:tcPr>
          <w:p w14:paraId="60FDABC0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EB2C5A1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54AC5F" w14:textId="77777777" w:rsidR="0048224E" w:rsidRPr="00707F6D" w:rsidRDefault="0048224E" w:rsidP="00FA7CA7">
            <w:pPr>
              <w:pStyle w:val="tabletext11"/>
              <w:tabs>
                <w:tab w:val="decimal" w:pos="681"/>
              </w:tabs>
            </w:pPr>
            <w:r w:rsidRPr="00707F6D">
              <w:t>500,000 to 599,999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A658E2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50B5F9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05FBDA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3FBDC0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033E38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1.39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1ABE79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ADF6A6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2.87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801212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3.81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E625A4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4.84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E2EC9C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0.85</w:t>
            </w:r>
          </w:p>
        </w:tc>
      </w:tr>
      <w:tr w:rsidR="0048224E" w:rsidRPr="00707F6D" w14:paraId="32495B5C" w14:textId="77777777" w:rsidTr="00FA7CA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shd w:val="clear" w:color="auto" w:fill="auto"/>
          </w:tcPr>
          <w:p w14:paraId="68E96629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D012ADA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D5E5FC" w14:textId="77777777" w:rsidR="0048224E" w:rsidRPr="00707F6D" w:rsidRDefault="0048224E" w:rsidP="00FA7CA7">
            <w:pPr>
              <w:pStyle w:val="tabletext11"/>
              <w:tabs>
                <w:tab w:val="decimal" w:pos="681"/>
              </w:tabs>
            </w:pPr>
            <w:r w:rsidRPr="00707F6D">
              <w:t>600,000 to 699,999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8E4A08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5EF4CC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8618AA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1119F4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C17786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B73B21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083AA3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3.03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625F0F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4.03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89A570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5.11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4086CF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</w:tr>
      <w:tr w:rsidR="0048224E" w:rsidRPr="00707F6D" w14:paraId="47783CB8" w14:textId="77777777" w:rsidTr="00FA7CA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shd w:val="clear" w:color="auto" w:fill="auto"/>
          </w:tcPr>
          <w:p w14:paraId="4342962A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C879682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A5DD7B" w14:textId="77777777" w:rsidR="0048224E" w:rsidRPr="00707F6D" w:rsidRDefault="0048224E" w:rsidP="00FA7CA7">
            <w:pPr>
              <w:pStyle w:val="tabletext11"/>
              <w:tabs>
                <w:tab w:val="decimal" w:pos="681"/>
              </w:tabs>
            </w:pPr>
            <w:r w:rsidRPr="00707F6D">
              <w:t>700,000 to 799,999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E2E930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BCB10C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84F030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A34C70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5C3AE4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F00F09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21AD02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3.18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9B07FC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4.22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321ADD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5.36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E16B05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0.83</w:t>
            </w:r>
          </w:p>
        </w:tc>
      </w:tr>
      <w:tr w:rsidR="0048224E" w:rsidRPr="00707F6D" w14:paraId="6FFAE495" w14:textId="77777777" w:rsidTr="00FA7CA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shd w:val="clear" w:color="auto" w:fill="auto"/>
          </w:tcPr>
          <w:p w14:paraId="6ABE3861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E85E3C4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7F99B7" w14:textId="77777777" w:rsidR="0048224E" w:rsidRPr="00707F6D" w:rsidRDefault="0048224E" w:rsidP="00FA7CA7">
            <w:pPr>
              <w:pStyle w:val="tabletext11"/>
              <w:tabs>
                <w:tab w:val="decimal" w:pos="681"/>
              </w:tabs>
            </w:pPr>
            <w:r w:rsidRPr="00707F6D">
              <w:t>800,000 to 899,999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738CE3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94BA11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56FE76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10CC0B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14A211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1.49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3E37B4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8FDB83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3.31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8914F1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4.40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994088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5.58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F17D2B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0.83</w:t>
            </w:r>
          </w:p>
        </w:tc>
      </w:tr>
      <w:tr w:rsidR="0048224E" w:rsidRPr="00707F6D" w14:paraId="7311DBF8" w14:textId="77777777" w:rsidTr="00FA7CA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shd w:val="clear" w:color="auto" w:fill="auto"/>
          </w:tcPr>
          <w:p w14:paraId="072013E1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4A75A01" w14:textId="77777777" w:rsidR="0048224E" w:rsidRPr="00707F6D" w:rsidRDefault="0048224E" w:rsidP="00FA7CA7">
            <w:pPr>
              <w:pStyle w:val="tabletext11"/>
              <w:jc w:val="center"/>
            </w:pPr>
          </w:p>
        </w:tc>
        <w:tc>
          <w:tcPr>
            <w:tcW w:w="2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34CC34" w14:textId="77777777" w:rsidR="0048224E" w:rsidRPr="00707F6D" w:rsidRDefault="0048224E" w:rsidP="00FA7CA7">
            <w:pPr>
              <w:pStyle w:val="tabletext11"/>
              <w:tabs>
                <w:tab w:val="decimal" w:pos="681"/>
              </w:tabs>
            </w:pPr>
            <w:r w:rsidRPr="00707F6D">
              <w:t>900,000 or greater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B8AB9D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408238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1.63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746E0C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529449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B397E6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1.51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7B3AAB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2A9BC4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3.43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4A98CD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4.56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78C2CA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5.79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798FC3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0.82</w:t>
            </w:r>
          </w:p>
        </w:tc>
      </w:tr>
    </w:tbl>
    <w:p w14:paraId="0F30A631" w14:textId="77777777" w:rsidR="0048224E" w:rsidRPr="00707F6D" w:rsidRDefault="0048224E" w:rsidP="0048224E">
      <w:pPr>
        <w:pStyle w:val="tablecaption"/>
      </w:pPr>
      <w:r w:rsidRPr="00707F6D">
        <w:t>Table 301.D.1.b. Liability Original Cost New Factors</w:t>
      </w:r>
    </w:p>
    <w:p w14:paraId="58646B42" w14:textId="77777777" w:rsidR="0048224E" w:rsidRPr="00707F6D" w:rsidRDefault="0048224E" w:rsidP="0048224E">
      <w:pPr>
        <w:pStyle w:val="isonormal"/>
      </w:pPr>
    </w:p>
    <w:p w14:paraId="1F73AB6E" w14:textId="77777777" w:rsidR="0048224E" w:rsidRPr="00707F6D" w:rsidRDefault="0048224E" w:rsidP="0048224E">
      <w:pPr>
        <w:pStyle w:val="blocktext1"/>
      </w:pPr>
      <w:r w:rsidRPr="00707F6D">
        <w:t xml:space="preserve">Paragraphs </w:t>
      </w:r>
      <w:r w:rsidRPr="00707F6D">
        <w:rPr>
          <w:b/>
        </w:rPr>
        <w:t>D.2.a.</w:t>
      </w:r>
      <w:r w:rsidRPr="00707F6D">
        <w:t xml:space="preserve"> and </w:t>
      </w:r>
      <w:r w:rsidRPr="00707F6D">
        <w:rPr>
          <w:b/>
          <w:bCs/>
        </w:rPr>
        <w:t>D.2.b.</w:t>
      </w:r>
      <w:r w:rsidRPr="00707F6D">
        <w:t xml:space="preserve"> are replaced by the following:</w:t>
      </w:r>
    </w:p>
    <w:p w14:paraId="33845661" w14:textId="77777777" w:rsidR="0048224E" w:rsidRPr="00707F6D" w:rsidRDefault="0048224E" w:rsidP="0048224E">
      <w:pPr>
        <w:pStyle w:val="outlinehd4"/>
      </w:pPr>
      <w:r w:rsidRPr="00707F6D">
        <w:tab/>
        <w:t>a.</w:t>
      </w:r>
      <w:r w:rsidRPr="00707F6D">
        <w:tab/>
        <w:t xml:space="preserve">Liability Vehicle Age Factors </w:t>
      </w:r>
      <w:r w:rsidRPr="00707F6D">
        <w:rPr>
          <w:rFonts w:cs="Arial"/>
        </w:rPr>
        <w:t>–</w:t>
      </w:r>
      <w:r w:rsidRPr="00707F6D">
        <w:t xml:space="preserve"> Stated Amount Vehicles</w:t>
      </w:r>
    </w:p>
    <w:p w14:paraId="76F2A2A6" w14:textId="77777777" w:rsidR="0048224E" w:rsidRPr="00707F6D" w:rsidRDefault="0048224E" w:rsidP="0048224E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600"/>
        <w:gridCol w:w="1160"/>
        <w:gridCol w:w="1040"/>
      </w:tblGrid>
      <w:tr w:rsidR="0048224E" w:rsidRPr="00707F6D" w14:paraId="2D935180" w14:textId="77777777" w:rsidTr="00FA7CA7">
        <w:trPr>
          <w:cantSplit/>
          <w:trHeight w:val="190"/>
        </w:trPr>
        <w:tc>
          <w:tcPr>
            <w:tcW w:w="200" w:type="dxa"/>
          </w:tcPr>
          <w:p w14:paraId="5556AB38" w14:textId="77777777" w:rsidR="0048224E" w:rsidRPr="00707F6D" w:rsidRDefault="0048224E" w:rsidP="00FA7CA7">
            <w:pPr>
              <w:pStyle w:val="tablehead"/>
            </w:pP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3795A" w14:textId="77777777" w:rsidR="0048224E" w:rsidRPr="00707F6D" w:rsidRDefault="0048224E" w:rsidP="00FA7CA7">
            <w:pPr>
              <w:pStyle w:val="tablehead"/>
            </w:pPr>
            <w:r w:rsidRPr="00707F6D">
              <w:br/>
            </w:r>
            <w:r w:rsidRPr="00707F6D">
              <w:br/>
              <w:t>Stated Amount Vehicles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3751F" w14:textId="77777777" w:rsidR="0048224E" w:rsidRPr="00707F6D" w:rsidRDefault="0048224E" w:rsidP="00FA7CA7">
            <w:pPr>
              <w:pStyle w:val="tablehead"/>
            </w:pPr>
            <w:r w:rsidRPr="00707F6D">
              <w:t>Trucks, Tractors And Trailers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0F0D0" w14:textId="77777777" w:rsidR="0048224E" w:rsidRPr="00707F6D" w:rsidRDefault="0048224E" w:rsidP="00FA7CA7">
            <w:pPr>
              <w:pStyle w:val="tablehead"/>
            </w:pPr>
            <w:r w:rsidRPr="00707F6D">
              <w:t>Private Passenger Types</w:t>
            </w:r>
          </w:p>
        </w:tc>
      </w:tr>
      <w:tr w:rsidR="0048224E" w:rsidRPr="00707F6D" w14:paraId="2AAA0B47" w14:textId="77777777" w:rsidTr="00FA7CA7">
        <w:trPr>
          <w:cantSplit/>
          <w:trHeight w:val="190"/>
        </w:trPr>
        <w:tc>
          <w:tcPr>
            <w:tcW w:w="200" w:type="dxa"/>
          </w:tcPr>
          <w:p w14:paraId="07AA7199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4A2B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All ages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43AA6" w14:textId="77777777" w:rsidR="0048224E" w:rsidRPr="00707F6D" w:rsidRDefault="0048224E" w:rsidP="00FA7CA7">
            <w:pPr>
              <w:pStyle w:val="tabletext11"/>
              <w:tabs>
                <w:tab w:val="decimal" w:pos="440"/>
              </w:tabs>
            </w:pPr>
            <w:r w:rsidRPr="00707F6D">
              <w:t>1.00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AD429" w14:textId="77777777" w:rsidR="0048224E" w:rsidRPr="00707F6D" w:rsidRDefault="0048224E" w:rsidP="00FA7CA7">
            <w:pPr>
              <w:pStyle w:val="tabletext11"/>
              <w:tabs>
                <w:tab w:val="decimal" w:pos="380"/>
              </w:tabs>
            </w:pPr>
            <w:r w:rsidRPr="00707F6D">
              <w:t>1.00</w:t>
            </w:r>
          </w:p>
        </w:tc>
      </w:tr>
    </w:tbl>
    <w:p w14:paraId="587F6939" w14:textId="77777777" w:rsidR="0048224E" w:rsidRPr="00707F6D" w:rsidRDefault="0048224E" w:rsidP="0048224E">
      <w:pPr>
        <w:pStyle w:val="tablecaption"/>
      </w:pPr>
      <w:r w:rsidRPr="00707F6D">
        <w:t>Table 301.D.2.a. Liability Vehicle Age Factors – Stated Amount Vehicles</w:t>
      </w:r>
    </w:p>
    <w:p w14:paraId="2AF4A605" w14:textId="77777777" w:rsidR="0048224E" w:rsidRPr="00707F6D" w:rsidRDefault="0048224E" w:rsidP="0048224E">
      <w:pPr>
        <w:pStyle w:val="isonormal"/>
      </w:pPr>
    </w:p>
    <w:p w14:paraId="0691E064" w14:textId="77777777" w:rsidR="0048224E" w:rsidRPr="00707F6D" w:rsidRDefault="0048224E" w:rsidP="0048224E">
      <w:pPr>
        <w:pStyle w:val="outlinehd4"/>
      </w:pPr>
      <w:r w:rsidRPr="00707F6D">
        <w:tab/>
        <w:t>b.</w:t>
      </w:r>
      <w:r w:rsidRPr="00707F6D">
        <w:tab/>
        <w:t xml:space="preserve">Liability Vehicle Age Factors </w:t>
      </w:r>
      <w:r w:rsidRPr="00707F6D">
        <w:rPr>
          <w:rFonts w:cs="Arial"/>
        </w:rPr>
        <w:t>–</w:t>
      </w:r>
      <w:r w:rsidRPr="00707F6D">
        <w:t xml:space="preserve"> All Other Vehicles</w:t>
      </w:r>
    </w:p>
    <w:p w14:paraId="255A1640" w14:textId="77777777" w:rsidR="0048224E" w:rsidRPr="00707F6D" w:rsidRDefault="0048224E" w:rsidP="0048224E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1200"/>
        <w:gridCol w:w="1200"/>
      </w:tblGrid>
      <w:tr w:rsidR="0048224E" w:rsidRPr="00707F6D" w14:paraId="73B658AB" w14:textId="77777777" w:rsidTr="00FA7CA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C145864" w14:textId="77777777" w:rsidR="0048224E" w:rsidRPr="00707F6D" w:rsidRDefault="0048224E" w:rsidP="00FA7CA7">
            <w:pPr>
              <w:pStyle w:val="tablehead"/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F9E38" w14:textId="77777777" w:rsidR="0048224E" w:rsidRPr="00707F6D" w:rsidRDefault="0048224E" w:rsidP="00FA7CA7">
            <w:pPr>
              <w:pStyle w:val="tablehead"/>
            </w:pPr>
            <w:r w:rsidRPr="00707F6D">
              <w:br/>
              <w:t>Original Cost</w:t>
            </w:r>
            <w:r w:rsidRPr="00707F6D">
              <w:br/>
              <w:t>New Vehicles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56C10" w14:textId="77777777" w:rsidR="0048224E" w:rsidRPr="00707F6D" w:rsidRDefault="0048224E" w:rsidP="00FA7CA7">
            <w:pPr>
              <w:pStyle w:val="tablehead"/>
            </w:pPr>
            <w:r w:rsidRPr="00707F6D">
              <w:t>Trucks, Tractors And Trailers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F719C" w14:textId="77777777" w:rsidR="0048224E" w:rsidRPr="00707F6D" w:rsidRDefault="0048224E" w:rsidP="00FA7CA7">
            <w:pPr>
              <w:pStyle w:val="tablehead"/>
            </w:pPr>
            <w:r w:rsidRPr="00707F6D">
              <w:t>Private Passenger Types</w:t>
            </w:r>
          </w:p>
        </w:tc>
      </w:tr>
      <w:tr w:rsidR="0048224E" w:rsidRPr="00707F6D" w14:paraId="7E70870E" w14:textId="77777777" w:rsidTr="00FA7CA7">
        <w:trPr>
          <w:cantSplit/>
          <w:trHeight w:val="190"/>
        </w:trPr>
        <w:tc>
          <w:tcPr>
            <w:tcW w:w="200" w:type="dxa"/>
          </w:tcPr>
          <w:p w14:paraId="357480A6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822C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Current model year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DA977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F1770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0.92</w:t>
            </w:r>
          </w:p>
        </w:tc>
      </w:tr>
      <w:tr w:rsidR="0048224E" w:rsidRPr="00707F6D" w14:paraId="1FA7CD0D" w14:textId="77777777" w:rsidTr="00FA7CA7">
        <w:trPr>
          <w:cantSplit/>
          <w:trHeight w:val="190"/>
        </w:trPr>
        <w:tc>
          <w:tcPr>
            <w:tcW w:w="200" w:type="dxa"/>
          </w:tcPr>
          <w:p w14:paraId="3DFA2EC7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16A8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First preceding model year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C0758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1.08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6A075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0.99</w:t>
            </w:r>
          </w:p>
        </w:tc>
      </w:tr>
      <w:tr w:rsidR="0048224E" w:rsidRPr="00707F6D" w14:paraId="3472F812" w14:textId="77777777" w:rsidTr="00FA7CA7">
        <w:trPr>
          <w:cantSplit/>
          <w:trHeight w:val="190"/>
        </w:trPr>
        <w:tc>
          <w:tcPr>
            <w:tcW w:w="200" w:type="dxa"/>
          </w:tcPr>
          <w:p w14:paraId="037233A8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475E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2nd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9B9F1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3236F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1.03</w:t>
            </w:r>
          </w:p>
        </w:tc>
      </w:tr>
      <w:tr w:rsidR="0048224E" w:rsidRPr="00707F6D" w14:paraId="7533E65D" w14:textId="77777777" w:rsidTr="00FA7CA7">
        <w:trPr>
          <w:cantSplit/>
          <w:trHeight w:val="190"/>
        </w:trPr>
        <w:tc>
          <w:tcPr>
            <w:tcW w:w="200" w:type="dxa"/>
          </w:tcPr>
          <w:p w14:paraId="39A3A4AE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16E6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3rd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24E19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EF7A4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1.07</w:t>
            </w:r>
          </w:p>
        </w:tc>
      </w:tr>
      <w:tr w:rsidR="0048224E" w:rsidRPr="00707F6D" w14:paraId="0492026D" w14:textId="77777777" w:rsidTr="00FA7CA7">
        <w:trPr>
          <w:cantSplit/>
          <w:trHeight w:val="190"/>
        </w:trPr>
        <w:tc>
          <w:tcPr>
            <w:tcW w:w="200" w:type="dxa"/>
          </w:tcPr>
          <w:p w14:paraId="63196A6E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4E67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4th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DB0B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1.13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60686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1.09</w:t>
            </w:r>
          </w:p>
        </w:tc>
      </w:tr>
      <w:tr w:rsidR="0048224E" w:rsidRPr="00707F6D" w14:paraId="494D1185" w14:textId="77777777" w:rsidTr="00FA7CA7">
        <w:trPr>
          <w:cantSplit/>
          <w:trHeight w:val="190"/>
        </w:trPr>
        <w:tc>
          <w:tcPr>
            <w:tcW w:w="200" w:type="dxa"/>
          </w:tcPr>
          <w:p w14:paraId="7073BC41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9ED5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5th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E319D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1.09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62406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1.06</w:t>
            </w:r>
          </w:p>
        </w:tc>
      </w:tr>
      <w:tr w:rsidR="0048224E" w:rsidRPr="00707F6D" w14:paraId="501A91DA" w14:textId="77777777" w:rsidTr="00FA7CA7">
        <w:trPr>
          <w:cantSplit/>
          <w:trHeight w:val="190"/>
        </w:trPr>
        <w:tc>
          <w:tcPr>
            <w:tcW w:w="200" w:type="dxa"/>
          </w:tcPr>
          <w:p w14:paraId="2CA60963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2EE4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6th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3C3FC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66DC3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1.03</w:t>
            </w:r>
          </w:p>
        </w:tc>
      </w:tr>
      <w:tr w:rsidR="0048224E" w:rsidRPr="00707F6D" w14:paraId="20581198" w14:textId="77777777" w:rsidTr="00FA7CA7">
        <w:trPr>
          <w:cantSplit/>
          <w:trHeight w:val="190"/>
        </w:trPr>
        <w:tc>
          <w:tcPr>
            <w:tcW w:w="200" w:type="dxa"/>
          </w:tcPr>
          <w:p w14:paraId="265A45AB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F730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7th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5DDA4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8C52F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1.00</w:t>
            </w:r>
          </w:p>
        </w:tc>
      </w:tr>
      <w:tr w:rsidR="0048224E" w:rsidRPr="00707F6D" w14:paraId="52091FC8" w14:textId="77777777" w:rsidTr="00FA7CA7">
        <w:trPr>
          <w:cantSplit/>
          <w:trHeight w:val="190"/>
        </w:trPr>
        <w:tc>
          <w:tcPr>
            <w:tcW w:w="200" w:type="dxa"/>
          </w:tcPr>
          <w:p w14:paraId="6DA7C6B6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F33C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8th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F2E05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0.99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96460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0.98</w:t>
            </w:r>
          </w:p>
        </w:tc>
      </w:tr>
      <w:tr w:rsidR="0048224E" w:rsidRPr="00707F6D" w14:paraId="5E279369" w14:textId="77777777" w:rsidTr="00FA7CA7">
        <w:trPr>
          <w:cantSplit/>
          <w:trHeight w:val="190"/>
        </w:trPr>
        <w:tc>
          <w:tcPr>
            <w:tcW w:w="200" w:type="dxa"/>
          </w:tcPr>
          <w:p w14:paraId="4315200F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BC89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9th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CA832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170BA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0.96</w:t>
            </w:r>
          </w:p>
        </w:tc>
      </w:tr>
      <w:tr w:rsidR="0048224E" w:rsidRPr="00707F6D" w14:paraId="06F1DAB9" w14:textId="77777777" w:rsidTr="00FA7CA7">
        <w:trPr>
          <w:cantSplit/>
          <w:trHeight w:val="190"/>
        </w:trPr>
        <w:tc>
          <w:tcPr>
            <w:tcW w:w="200" w:type="dxa"/>
          </w:tcPr>
          <w:p w14:paraId="2F4EF963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2276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10th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6F5FF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C202C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0.94</w:t>
            </w:r>
          </w:p>
        </w:tc>
      </w:tr>
      <w:tr w:rsidR="0048224E" w:rsidRPr="00707F6D" w14:paraId="2C8324E8" w14:textId="77777777" w:rsidTr="00FA7CA7">
        <w:trPr>
          <w:cantSplit/>
          <w:trHeight w:val="190"/>
        </w:trPr>
        <w:tc>
          <w:tcPr>
            <w:tcW w:w="200" w:type="dxa"/>
          </w:tcPr>
          <w:p w14:paraId="0760AECC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E757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11th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8C45C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5D689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0.93</w:t>
            </w:r>
          </w:p>
        </w:tc>
      </w:tr>
      <w:tr w:rsidR="0048224E" w:rsidRPr="00707F6D" w14:paraId="0FE17257" w14:textId="77777777" w:rsidTr="00FA7CA7">
        <w:trPr>
          <w:cantSplit/>
          <w:trHeight w:val="190"/>
        </w:trPr>
        <w:tc>
          <w:tcPr>
            <w:tcW w:w="200" w:type="dxa"/>
          </w:tcPr>
          <w:p w14:paraId="3E2B91E7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9188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12th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7F6D3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8E370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0.92</w:t>
            </w:r>
          </w:p>
        </w:tc>
      </w:tr>
      <w:tr w:rsidR="0048224E" w:rsidRPr="00707F6D" w14:paraId="659A4162" w14:textId="77777777" w:rsidTr="00FA7CA7">
        <w:trPr>
          <w:cantSplit/>
          <w:trHeight w:val="190"/>
        </w:trPr>
        <w:tc>
          <w:tcPr>
            <w:tcW w:w="200" w:type="dxa"/>
          </w:tcPr>
          <w:p w14:paraId="56EC3DEF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0DAD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13th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A8E60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8CF4D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0.90</w:t>
            </w:r>
          </w:p>
        </w:tc>
      </w:tr>
      <w:tr w:rsidR="0048224E" w:rsidRPr="00707F6D" w14:paraId="3A277EEE" w14:textId="77777777" w:rsidTr="00FA7CA7">
        <w:trPr>
          <w:cantSplit/>
          <w:trHeight w:val="190"/>
        </w:trPr>
        <w:tc>
          <w:tcPr>
            <w:tcW w:w="200" w:type="dxa"/>
          </w:tcPr>
          <w:p w14:paraId="69CB45E9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5D86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14th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8BE2A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0.88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83D8F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0.89</w:t>
            </w:r>
          </w:p>
        </w:tc>
      </w:tr>
      <w:tr w:rsidR="0048224E" w:rsidRPr="00707F6D" w14:paraId="66F5AF8C" w14:textId="77777777" w:rsidTr="00FA7CA7">
        <w:trPr>
          <w:cantSplit/>
          <w:trHeight w:val="190"/>
        </w:trPr>
        <w:tc>
          <w:tcPr>
            <w:tcW w:w="200" w:type="dxa"/>
          </w:tcPr>
          <w:p w14:paraId="183D4C54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5E59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15th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66B39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0495D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0.88</w:t>
            </w:r>
          </w:p>
        </w:tc>
      </w:tr>
      <w:tr w:rsidR="0048224E" w:rsidRPr="00707F6D" w14:paraId="228E7875" w14:textId="77777777" w:rsidTr="00FA7CA7">
        <w:trPr>
          <w:cantSplit/>
          <w:trHeight w:val="190"/>
        </w:trPr>
        <w:tc>
          <w:tcPr>
            <w:tcW w:w="200" w:type="dxa"/>
          </w:tcPr>
          <w:p w14:paraId="7A5C8884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E170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16th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F74B8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1952E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0.86</w:t>
            </w:r>
          </w:p>
        </w:tc>
      </w:tr>
      <w:tr w:rsidR="0048224E" w:rsidRPr="00707F6D" w14:paraId="4170EEAD" w14:textId="77777777" w:rsidTr="00FA7CA7">
        <w:trPr>
          <w:cantSplit/>
          <w:trHeight w:val="190"/>
        </w:trPr>
        <w:tc>
          <w:tcPr>
            <w:tcW w:w="200" w:type="dxa"/>
          </w:tcPr>
          <w:p w14:paraId="4EAFE2D1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D3C4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17th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1D324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1F7FA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0.85</w:t>
            </w:r>
          </w:p>
        </w:tc>
      </w:tr>
      <w:tr w:rsidR="0048224E" w:rsidRPr="00707F6D" w14:paraId="36DF045E" w14:textId="77777777" w:rsidTr="00FA7CA7">
        <w:trPr>
          <w:cantSplit/>
          <w:trHeight w:val="190"/>
        </w:trPr>
        <w:tc>
          <w:tcPr>
            <w:tcW w:w="200" w:type="dxa"/>
          </w:tcPr>
          <w:p w14:paraId="248147DA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E4A5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18th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66C4C5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97994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0.84</w:t>
            </w:r>
          </w:p>
        </w:tc>
      </w:tr>
      <w:tr w:rsidR="0048224E" w:rsidRPr="00707F6D" w14:paraId="6BBF7972" w14:textId="77777777" w:rsidTr="00FA7CA7">
        <w:trPr>
          <w:cantSplit/>
          <w:trHeight w:val="190"/>
        </w:trPr>
        <w:tc>
          <w:tcPr>
            <w:tcW w:w="200" w:type="dxa"/>
          </w:tcPr>
          <w:p w14:paraId="24B75501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4CC7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19th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641D6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C82EFE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0.82</w:t>
            </w:r>
          </w:p>
        </w:tc>
      </w:tr>
      <w:tr w:rsidR="0048224E" w:rsidRPr="00707F6D" w14:paraId="20884089" w14:textId="77777777" w:rsidTr="00FA7CA7">
        <w:trPr>
          <w:cantSplit/>
          <w:trHeight w:val="190"/>
        </w:trPr>
        <w:tc>
          <w:tcPr>
            <w:tcW w:w="200" w:type="dxa"/>
          </w:tcPr>
          <w:p w14:paraId="2BA30CF1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43D3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20th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1D1B4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AC6AC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0.81</w:t>
            </w:r>
          </w:p>
        </w:tc>
      </w:tr>
      <w:tr w:rsidR="0048224E" w:rsidRPr="00707F6D" w14:paraId="6CA9E228" w14:textId="77777777" w:rsidTr="00FA7CA7">
        <w:trPr>
          <w:cantSplit/>
          <w:trHeight w:val="190"/>
        </w:trPr>
        <w:tc>
          <w:tcPr>
            <w:tcW w:w="200" w:type="dxa"/>
          </w:tcPr>
          <w:p w14:paraId="26209A1E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53C47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21st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A63F4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0.78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D6EF5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0.80</w:t>
            </w:r>
          </w:p>
        </w:tc>
      </w:tr>
      <w:tr w:rsidR="0048224E" w:rsidRPr="00707F6D" w14:paraId="13729EB7" w14:textId="77777777" w:rsidTr="00FA7CA7">
        <w:trPr>
          <w:cantSplit/>
          <w:trHeight w:val="190"/>
        </w:trPr>
        <w:tc>
          <w:tcPr>
            <w:tcW w:w="200" w:type="dxa"/>
          </w:tcPr>
          <w:p w14:paraId="4C55FFC8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2813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22nd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62C6A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6B1788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0.79</w:t>
            </w:r>
          </w:p>
        </w:tc>
      </w:tr>
      <w:tr w:rsidR="0048224E" w:rsidRPr="00707F6D" w14:paraId="17BCD9C2" w14:textId="77777777" w:rsidTr="00FA7CA7">
        <w:trPr>
          <w:cantSplit/>
          <w:trHeight w:val="190"/>
        </w:trPr>
        <w:tc>
          <w:tcPr>
            <w:tcW w:w="200" w:type="dxa"/>
          </w:tcPr>
          <w:p w14:paraId="2F3F91F2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EC4FC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23rd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67C9B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0.76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B361D4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0.78</w:t>
            </w:r>
          </w:p>
        </w:tc>
      </w:tr>
      <w:tr w:rsidR="0048224E" w:rsidRPr="00707F6D" w14:paraId="27530172" w14:textId="77777777" w:rsidTr="00FA7CA7">
        <w:trPr>
          <w:cantSplit/>
          <w:trHeight w:val="190"/>
        </w:trPr>
        <w:tc>
          <w:tcPr>
            <w:tcW w:w="200" w:type="dxa"/>
          </w:tcPr>
          <w:p w14:paraId="42FAB5DA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F45E3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24th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C8D932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415B2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0.76</w:t>
            </w:r>
          </w:p>
        </w:tc>
      </w:tr>
      <w:tr w:rsidR="0048224E" w:rsidRPr="00707F6D" w14:paraId="739ADF65" w14:textId="77777777" w:rsidTr="00FA7CA7">
        <w:trPr>
          <w:cantSplit/>
          <w:trHeight w:val="190"/>
        </w:trPr>
        <w:tc>
          <w:tcPr>
            <w:tcW w:w="200" w:type="dxa"/>
          </w:tcPr>
          <w:p w14:paraId="366B4C2E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64B6A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25th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97FF06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1F30AB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0.75</w:t>
            </w:r>
          </w:p>
        </w:tc>
      </w:tr>
      <w:tr w:rsidR="0048224E" w:rsidRPr="00707F6D" w14:paraId="355AA239" w14:textId="77777777" w:rsidTr="00FA7CA7">
        <w:trPr>
          <w:cantSplit/>
          <w:trHeight w:val="190"/>
        </w:trPr>
        <w:tc>
          <w:tcPr>
            <w:tcW w:w="200" w:type="dxa"/>
          </w:tcPr>
          <w:p w14:paraId="17791D48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502BD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26th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26CD3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9CD9C1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0.74</w:t>
            </w:r>
          </w:p>
        </w:tc>
      </w:tr>
      <w:tr w:rsidR="0048224E" w:rsidRPr="00707F6D" w14:paraId="5D2CC69A" w14:textId="77777777" w:rsidTr="00FA7CA7">
        <w:trPr>
          <w:cantSplit/>
          <w:trHeight w:val="190"/>
        </w:trPr>
        <w:tc>
          <w:tcPr>
            <w:tcW w:w="200" w:type="dxa"/>
          </w:tcPr>
          <w:p w14:paraId="710E27C4" w14:textId="77777777" w:rsidR="0048224E" w:rsidRPr="00707F6D" w:rsidRDefault="0048224E" w:rsidP="00FA7CA7">
            <w:pPr>
              <w:pStyle w:val="tabletext11"/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879D9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27th and older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074630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1C566F" w14:textId="77777777" w:rsidR="0048224E" w:rsidRPr="00707F6D" w:rsidRDefault="0048224E" w:rsidP="00FA7CA7">
            <w:pPr>
              <w:pStyle w:val="tabletext11"/>
              <w:jc w:val="center"/>
            </w:pPr>
            <w:r w:rsidRPr="00707F6D">
              <w:t>0.73</w:t>
            </w:r>
          </w:p>
        </w:tc>
      </w:tr>
    </w:tbl>
    <w:p w14:paraId="0C57A760" w14:textId="7760D05F" w:rsidR="0048224E" w:rsidRPr="0048224E" w:rsidRDefault="0048224E" w:rsidP="0048224E">
      <w:pPr>
        <w:pStyle w:val="tablecaption"/>
      </w:pPr>
      <w:r w:rsidRPr="00707F6D">
        <w:t>Table 301.D.2.b. Liability Vehicle Age Factors</w:t>
      </w:r>
      <w:r w:rsidRPr="00707F6D">
        <w:rPr>
          <w:rFonts w:cs="Arial"/>
        </w:rPr>
        <w:t xml:space="preserve"> – All Other Vehicles</w:t>
      </w:r>
      <w:bookmarkEnd w:id="12"/>
    </w:p>
    <w:sectPr w:rsidR="0048224E" w:rsidRPr="0048224E" w:rsidSect="0048224E">
      <w:headerReference w:type="even" r:id="rId13"/>
      <w:footerReference w:type="even" r:id="rId14"/>
      <w:footerReference w:type="default" r:id="rId15"/>
      <w:footerReference w:type="first" r:id="rId16"/>
      <w:pgSz w:w="12240" w:h="15840" w:code="1"/>
      <w:pgMar w:top="1735" w:right="960" w:bottom="1560" w:left="1200" w:header="575" w:footer="480" w:gutter="0"/>
      <w:cols w:space="48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09DB7" w14:textId="77777777" w:rsidR="0048224E" w:rsidRDefault="0048224E" w:rsidP="0048224E">
      <w:pPr>
        <w:spacing w:before="0" w:line="240" w:lineRule="auto"/>
      </w:pPr>
      <w:r>
        <w:separator/>
      </w:r>
    </w:p>
  </w:endnote>
  <w:endnote w:type="continuationSeparator" w:id="0">
    <w:p w14:paraId="6C92BA52" w14:textId="77777777" w:rsidR="0048224E" w:rsidRDefault="0048224E" w:rsidP="0048224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A279E" w14:paraId="5C41F265" w14:textId="77777777">
      <w:tc>
        <w:tcPr>
          <w:tcW w:w="6900" w:type="dxa"/>
        </w:tcPr>
        <w:p w14:paraId="5C68B43D" w14:textId="12131CCF" w:rsidR="00BA279E" w:rsidRDefault="00BA279E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37D75E1B" w14:textId="77777777" w:rsidR="00BA279E" w:rsidRDefault="00BA279E" w:rsidP="00143BE8">
          <w:pPr>
            <w:pStyle w:val="FilingFooter"/>
          </w:pPr>
        </w:p>
      </w:tc>
    </w:tr>
  </w:tbl>
  <w:p w14:paraId="240A61A0" w14:textId="77777777" w:rsidR="00BA279E" w:rsidRDefault="00BA279E" w:rsidP="00BA279E">
    <w:pPr>
      <w:pStyle w:val="Filing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F0AEC" w14:textId="77777777" w:rsidR="00492E7C" w:rsidRPr="00492E7C" w:rsidRDefault="00682DB9" w:rsidP="00492E7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D7421" w14:textId="77777777" w:rsidR="00682DB9" w:rsidRDefault="00682DB9" w:rsidP="00682DB9">
    <w:pPr>
      <w:pStyle w:val="FilingFooter"/>
      <w:jc w:val="both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 xml:space="preserve">2023 </w:t>
    </w:r>
  </w:p>
  <w:p w14:paraId="7EC17202" w14:textId="77777777" w:rsidR="00492E7C" w:rsidRPr="00682DB9" w:rsidRDefault="00682DB9" w:rsidP="00682DB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CE093" w14:textId="77777777" w:rsidR="00492E7C" w:rsidRPr="00492E7C" w:rsidRDefault="00682DB9" w:rsidP="00492E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4CFB1" w14:textId="77777777" w:rsidR="0048224E" w:rsidRDefault="0048224E" w:rsidP="0048224E">
      <w:pPr>
        <w:spacing w:before="0" w:line="240" w:lineRule="auto"/>
      </w:pPr>
      <w:r>
        <w:separator/>
      </w:r>
    </w:p>
  </w:footnote>
  <w:footnote w:type="continuationSeparator" w:id="0">
    <w:p w14:paraId="1CF41571" w14:textId="77777777" w:rsidR="0048224E" w:rsidRDefault="0048224E" w:rsidP="0048224E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A279E" w14:paraId="1B3F0A1B" w14:textId="77777777">
      <w:tc>
        <w:tcPr>
          <w:tcW w:w="10100" w:type="dxa"/>
          <w:gridSpan w:val="2"/>
        </w:tcPr>
        <w:p w14:paraId="2E44AA1E" w14:textId="51750613" w:rsidR="00BA279E" w:rsidRDefault="00BA279E" w:rsidP="00143BE8">
          <w:pPr>
            <w:pStyle w:val="FilingHeader"/>
          </w:pPr>
          <w:r>
            <w:t>NEW HAMPSHIRE – COMMERCIAL AUTO</w:t>
          </w:r>
        </w:p>
      </w:tc>
    </w:tr>
    <w:tr w:rsidR="00BA279E" w14:paraId="34E5DC47" w14:textId="77777777">
      <w:tc>
        <w:tcPr>
          <w:tcW w:w="8300" w:type="dxa"/>
        </w:tcPr>
        <w:p w14:paraId="5C73730A" w14:textId="59E93794" w:rsidR="00BA279E" w:rsidRDefault="00BA279E" w:rsidP="00143BE8">
          <w:pPr>
            <w:pStyle w:val="FilingHeader"/>
          </w:pPr>
          <w:r>
            <w:t>RULES FILING CA-2022-OMCDR  (SUPPLEMENT)</w:t>
          </w:r>
        </w:p>
      </w:tc>
      <w:tc>
        <w:tcPr>
          <w:tcW w:w="1800" w:type="dxa"/>
        </w:tcPr>
        <w:p w14:paraId="5411408A" w14:textId="12BB5ED6" w:rsidR="00BA279E" w:rsidRPr="00BA279E" w:rsidRDefault="00BA279E" w:rsidP="00BA279E">
          <w:pPr>
            <w:pStyle w:val="FilingHeader"/>
            <w:jc w:val="right"/>
          </w:pPr>
          <w:r w:rsidRPr="00BA279E">
            <w:t xml:space="preserve">Page </w:t>
          </w:r>
          <w:r w:rsidRPr="00BA279E">
            <w:fldChar w:fldCharType="begin"/>
          </w:r>
          <w:r w:rsidRPr="00BA279E">
            <w:instrText xml:space="preserve"> = </w:instrText>
          </w:r>
          <w:r w:rsidRPr="00BA279E">
            <w:fldChar w:fldCharType="begin"/>
          </w:r>
          <w:r w:rsidRPr="00BA279E">
            <w:instrText xml:space="preserve"> PAGE  \* MERGEFORMAT </w:instrText>
          </w:r>
          <w:r w:rsidRPr="00BA279E">
            <w:fldChar w:fldCharType="separate"/>
          </w:r>
          <w:r w:rsidR="00682DB9">
            <w:rPr>
              <w:noProof/>
            </w:rPr>
            <w:instrText>4</w:instrText>
          </w:r>
          <w:r w:rsidRPr="00BA279E">
            <w:fldChar w:fldCharType="end"/>
          </w:r>
          <w:r w:rsidRPr="00BA279E">
            <w:instrText xml:space="preserve"> + 2  \* MERGEFORMAT </w:instrText>
          </w:r>
          <w:r w:rsidRPr="00BA279E">
            <w:fldChar w:fldCharType="separate"/>
          </w:r>
          <w:r w:rsidR="00682DB9">
            <w:rPr>
              <w:noProof/>
            </w:rPr>
            <w:t>6</w:t>
          </w:r>
          <w:r w:rsidRPr="00BA279E">
            <w:fldChar w:fldCharType="end"/>
          </w:r>
          <w:r w:rsidRPr="00BA279E">
            <w:t xml:space="preserve"> </w:t>
          </w:r>
        </w:p>
      </w:tc>
    </w:tr>
  </w:tbl>
  <w:p w14:paraId="5CB37956" w14:textId="77777777" w:rsidR="00BA279E" w:rsidRDefault="00BA279E" w:rsidP="00BA279E">
    <w:pPr>
      <w:pStyle w:val="Filing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2AAA9" w14:textId="77777777" w:rsidR="00492E7C" w:rsidRPr="00492E7C" w:rsidRDefault="00682DB9" w:rsidP="00492E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E5C7FE0"/>
    <w:multiLevelType w:val="hybridMultilevel"/>
    <w:tmpl w:val="86C222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4559FD"/>
    <w:multiLevelType w:val="hybridMultilevel"/>
    <w:tmpl w:val="14F42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8769137">
    <w:abstractNumId w:val="2"/>
  </w:num>
  <w:num w:numId="2" w16cid:durableId="1701975743">
    <w:abstractNumId w:val="1"/>
  </w:num>
  <w:num w:numId="3" w16cid:durableId="1463420611">
    <w:abstractNumId w:val="0"/>
  </w:num>
  <w:num w:numId="4" w16cid:durableId="891387673">
    <w:abstractNumId w:val="4"/>
  </w:num>
  <w:num w:numId="5" w16cid:durableId="6488972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attachedTemplate r:id="rId1"/>
  <w:linkStyles/>
  <w:doNotTrackMove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48224E"/>
    <w:rsid w:val="00682DB9"/>
    <w:rsid w:val="00AB2720"/>
    <w:rsid w:val="00BA279E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2DB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682DB9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682DB9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682DB9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682DB9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682DB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82DB9"/>
  </w:style>
  <w:style w:type="paragraph" w:styleId="Header">
    <w:name w:val="header"/>
    <w:basedOn w:val="isonormal"/>
    <w:link w:val="HeaderChar"/>
    <w:rsid w:val="00682DB9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682DB9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682DB9"/>
    <w:pPr>
      <w:spacing w:before="0" w:line="240" w:lineRule="auto"/>
    </w:pPr>
  </w:style>
  <w:style w:type="character" w:customStyle="1" w:styleId="FooterChar">
    <w:name w:val="Footer Char"/>
    <w:link w:val="Footer"/>
    <w:rsid w:val="00682DB9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682DB9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682DB9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682DB9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682DB9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682DB9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682DB9"/>
    <w:pPr>
      <w:spacing w:before="20" w:after="20"/>
      <w:jc w:val="left"/>
    </w:pPr>
  </w:style>
  <w:style w:type="paragraph" w:customStyle="1" w:styleId="isonormal">
    <w:name w:val="isonormal"/>
    <w:rsid w:val="00682DB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682DB9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682DB9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682DB9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682DB9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682DB9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682DB9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682DB9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682DB9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682DB9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682DB9"/>
    <w:pPr>
      <w:keepLines/>
    </w:pPr>
  </w:style>
  <w:style w:type="paragraph" w:customStyle="1" w:styleId="blocktext10">
    <w:name w:val="blocktext10"/>
    <w:basedOn w:val="isonormal"/>
    <w:rsid w:val="00682DB9"/>
    <w:pPr>
      <w:keepLines/>
      <w:ind w:left="2700"/>
    </w:pPr>
  </w:style>
  <w:style w:type="paragraph" w:customStyle="1" w:styleId="blocktext2">
    <w:name w:val="blocktext2"/>
    <w:basedOn w:val="isonormal"/>
    <w:rsid w:val="00682DB9"/>
    <w:pPr>
      <w:keepLines/>
      <w:ind w:left="300"/>
    </w:pPr>
  </w:style>
  <w:style w:type="paragraph" w:customStyle="1" w:styleId="blocktext3">
    <w:name w:val="blocktext3"/>
    <w:basedOn w:val="isonormal"/>
    <w:rsid w:val="00682DB9"/>
    <w:pPr>
      <w:keepLines/>
      <w:ind w:left="600"/>
    </w:pPr>
  </w:style>
  <w:style w:type="paragraph" w:customStyle="1" w:styleId="blocktext4">
    <w:name w:val="blocktext4"/>
    <w:basedOn w:val="isonormal"/>
    <w:rsid w:val="00682DB9"/>
    <w:pPr>
      <w:keepLines/>
      <w:ind w:left="900"/>
    </w:pPr>
  </w:style>
  <w:style w:type="paragraph" w:customStyle="1" w:styleId="blocktext5">
    <w:name w:val="blocktext5"/>
    <w:basedOn w:val="isonormal"/>
    <w:rsid w:val="00682DB9"/>
    <w:pPr>
      <w:keepLines/>
      <w:ind w:left="1200"/>
    </w:pPr>
  </w:style>
  <w:style w:type="paragraph" w:customStyle="1" w:styleId="blocktext6">
    <w:name w:val="blocktext6"/>
    <w:basedOn w:val="isonormal"/>
    <w:rsid w:val="00682DB9"/>
    <w:pPr>
      <w:keepLines/>
      <w:ind w:left="1500"/>
    </w:pPr>
  </w:style>
  <w:style w:type="paragraph" w:customStyle="1" w:styleId="blocktext7">
    <w:name w:val="blocktext7"/>
    <w:basedOn w:val="isonormal"/>
    <w:rsid w:val="00682DB9"/>
    <w:pPr>
      <w:keepLines/>
      <w:ind w:left="1800"/>
    </w:pPr>
  </w:style>
  <w:style w:type="paragraph" w:customStyle="1" w:styleId="blocktext8">
    <w:name w:val="blocktext8"/>
    <w:basedOn w:val="isonormal"/>
    <w:rsid w:val="00682DB9"/>
    <w:pPr>
      <w:keepLines/>
      <w:ind w:left="2100"/>
    </w:pPr>
  </w:style>
  <w:style w:type="paragraph" w:customStyle="1" w:styleId="blocktext9">
    <w:name w:val="blocktext9"/>
    <w:basedOn w:val="isonormal"/>
    <w:rsid w:val="00682DB9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682DB9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682DB9"/>
    <w:pPr>
      <w:jc w:val="center"/>
    </w:pPr>
    <w:rPr>
      <w:b/>
    </w:rPr>
  </w:style>
  <w:style w:type="paragraph" w:customStyle="1" w:styleId="ctoutlinetxt1">
    <w:name w:val="ctoutlinetxt1"/>
    <w:basedOn w:val="isonormal"/>
    <w:rsid w:val="00682DB9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682DB9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682DB9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682DB9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682DB9"/>
    <w:rPr>
      <w:b/>
    </w:rPr>
  </w:style>
  <w:style w:type="paragraph" w:customStyle="1" w:styleId="icblock">
    <w:name w:val="i/cblock"/>
    <w:basedOn w:val="isonormal"/>
    <w:rsid w:val="00682DB9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682DB9"/>
  </w:style>
  <w:style w:type="paragraph" w:styleId="MacroText">
    <w:name w:val="macro"/>
    <w:link w:val="MacroTextChar"/>
    <w:rsid w:val="00682DB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682DB9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682DB9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682DB9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682DB9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682DB9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682DB9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682DB9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682DB9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682DB9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682DB9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682DB9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682DB9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682DB9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682DB9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682DB9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682DB9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682DB9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682DB9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682DB9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682DB9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682DB9"/>
  </w:style>
  <w:style w:type="character" w:customStyle="1" w:styleId="rulelink">
    <w:name w:val="rulelink"/>
    <w:rsid w:val="00682DB9"/>
    <w:rPr>
      <w:b/>
    </w:rPr>
  </w:style>
  <w:style w:type="paragraph" w:styleId="Signature">
    <w:name w:val="Signature"/>
    <w:basedOn w:val="Normal"/>
    <w:link w:val="SignatureChar"/>
    <w:rsid w:val="00682DB9"/>
    <w:pPr>
      <w:ind w:left="4320"/>
    </w:pPr>
  </w:style>
  <w:style w:type="character" w:customStyle="1" w:styleId="SignatureChar">
    <w:name w:val="Signature Char"/>
    <w:link w:val="Signature"/>
    <w:rsid w:val="00682DB9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682DB9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682DB9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682DB9"/>
    <w:pPr>
      <w:spacing w:before="0" w:line="160" w:lineRule="exact"/>
    </w:pPr>
  </w:style>
  <w:style w:type="character" w:customStyle="1" w:styleId="spotlinksource">
    <w:name w:val="spotlinksource"/>
    <w:rsid w:val="00682DB9"/>
    <w:rPr>
      <w:b/>
    </w:rPr>
  </w:style>
  <w:style w:type="character" w:customStyle="1" w:styleId="spotlinktarget">
    <w:name w:val="spotlinktarget"/>
    <w:rsid w:val="00682DB9"/>
    <w:rPr>
      <w:b/>
    </w:rPr>
  </w:style>
  <w:style w:type="paragraph" w:customStyle="1" w:styleId="subcap">
    <w:name w:val="subcap"/>
    <w:basedOn w:val="isonormal"/>
    <w:rsid w:val="00682DB9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682DB9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682DB9"/>
    <w:pPr>
      <w:spacing w:after="60"/>
      <w:jc w:val="center"/>
    </w:pPr>
    <w:rPr>
      <w:i/>
    </w:rPr>
  </w:style>
  <w:style w:type="character" w:customStyle="1" w:styleId="SubtitleChar">
    <w:name w:val="Subtitle Char"/>
    <w:link w:val="Subtitle"/>
    <w:rsid w:val="00682DB9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682DB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682DB9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682DB9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682DB9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682DB9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682DB9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682DB9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682DB9"/>
    <w:pPr>
      <w:jc w:val="left"/>
    </w:pPr>
    <w:rPr>
      <w:b/>
    </w:rPr>
  </w:style>
  <w:style w:type="character" w:customStyle="1" w:styleId="tablelink">
    <w:name w:val="tablelink"/>
    <w:rsid w:val="00682DB9"/>
    <w:rPr>
      <w:b/>
    </w:rPr>
  </w:style>
  <w:style w:type="paragraph" w:customStyle="1" w:styleId="tabletext00">
    <w:name w:val="tabletext0/0"/>
    <w:basedOn w:val="isonormal"/>
    <w:rsid w:val="00682DB9"/>
    <w:pPr>
      <w:spacing w:before="0"/>
      <w:jc w:val="left"/>
    </w:pPr>
  </w:style>
  <w:style w:type="paragraph" w:customStyle="1" w:styleId="tabletext01">
    <w:name w:val="tabletext0/1"/>
    <w:basedOn w:val="isonormal"/>
    <w:rsid w:val="00682DB9"/>
    <w:pPr>
      <w:spacing w:before="0" w:after="20"/>
      <w:jc w:val="left"/>
    </w:pPr>
  </w:style>
  <w:style w:type="paragraph" w:customStyle="1" w:styleId="tabletext10">
    <w:name w:val="tabletext1/0"/>
    <w:basedOn w:val="isonormal"/>
    <w:rsid w:val="00682DB9"/>
    <w:pPr>
      <w:spacing w:before="20"/>
      <w:jc w:val="left"/>
    </w:pPr>
  </w:style>
  <w:style w:type="paragraph" w:customStyle="1" w:styleId="tabletext40">
    <w:name w:val="tabletext4/0"/>
    <w:basedOn w:val="isonormal"/>
    <w:rsid w:val="00682DB9"/>
    <w:pPr>
      <w:jc w:val="left"/>
    </w:pPr>
  </w:style>
  <w:style w:type="paragraph" w:customStyle="1" w:styleId="tabletext44">
    <w:name w:val="tabletext4/4"/>
    <w:basedOn w:val="isonormal"/>
    <w:rsid w:val="00682DB9"/>
    <w:pPr>
      <w:spacing w:after="80"/>
      <w:jc w:val="left"/>
    </w:pPr>
  </w:style>
  <w:style w:type="paragraph" w:customStyle="1" w:styleId="terr2colblock1">
    <w:name w:val="terr2colblock1"/>
    <w:basedOn w:val="isonormal"/>
    <w:rsid w:val="00682DB9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682DB9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682DB9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682DB9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682DB9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682DB9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682DB9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682DB9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682DB9"/>
  </w:style>
  <w:style w:type="paragraph" w:customStyle="1" w:styleId="tabletext1">
    <w:name w:val="tabletext1"/>
    <w:rsid w:val="00682DB9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682DB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682DB9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682DB9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682DB9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682DB9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682DB9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682DB9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682DB9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682DB9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682DB9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682DB9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682DB9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682DB9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682DB9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682DB9"/>
  </w:style>
  <w:style w:type="paragraph" w:customStyle="1" w:styleId="spacesingle">
    <w:name w:val="spacesingle"/>
    <w:basedOn w:val="isonormal"/>
    <w:next w:val="isonormal"/>
    <w:rsid w:val="00682DB9"/>
    <w:pPr>
      <w:spacing w:line="240" w:lineRule="auto"/>
    </w:pPr>
  </w:style>
  <w:style w:type="paragraph" w:customStyle="1" w:styleId="subhead">
    <w:name w:val="subhead"/>
    <w:basedOn w:val="isonormal"/>
    <w:rsid w:val="0048224E"/>
    <w:pPr>
      <w:spacing w:line="200" w:lineRule="exact"/>
      <w:jc w:val="center"/>
    </w:pPr>
    <w:rPr>
      <w:b/>
    </w:rPr>
  </w:style>
  <w:style w:type="paragraph" w:customStyle="1" w:styleId="oldtable">
    <w:name w:val="oldtable"/>
    <w:basedOn w:val="Normal"/>
    <w:rsid w:val="0048224E"/>
    <w:rPr>
      <w:rFonts w:ascii="Courier" w:hAnsi="Courier"/>
    </w:rPr>
  </w:style>
  <w:style w:type="paragraph" w:customStyle="1" w:styleId="oldtable1">
    <w:name w:val="oldtable1"/>
    <w:basedOn w:val="isonormal"/>
    <w:rsid w:val="0048224E"/>
    <w:rPr>
      <w:rFonts w:ascii="Courier" w:hAnsi="Courier"/>
      <w:spacing w:val="-30"/>
    </w:rPr>
  </w:style>
  <w:style w:type="paragraph" w:styleId="BalloonText">
    <w:name w:val="Balloon Text"/>
    <w:basedOn w:val="Normal"/>
    <w:link w:val="BalloonTextChar"/>
    <w:rsid w:val="004822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8224E"/>
    <w:rPr>
      <w:rFonts w:ascii="Tahoma" w:eastAsia="Times New Roman" w:hAnsi="Tahoma" w:cs="Tahoma"/>
      <w:sz w:val="16"/>
      <w:szCs w:val="16"/>
    </w:rPr>
  </w:style>
  <w:style w:type="paragraph" w:customStyle="1" w:styleId="space46">
    <w:name w:val="space46"/>
    <w:basedOn w:val="blocktext6"/>
    <w:rsid w:val="0048224E"/>
  </w:style>
  <w:style w:type="paragraph" w:styleId="Revision">
    <w:name w:val="Revision"/>
    <w:hidden/>
    <w:uiPriority w:val="99"/>
    <w:semiHidden/>
    <w:rsid w:val="0048224E"/>
    <w:rPr>
      <w:rFonts w:ascii="Times New Roman" w:eastAsia="Times New Roman" w:hAnsi="Times New Roman"/>
      <w:sz w:val="24"/>
    </w:rPr>
  </w:style>
  <w:style w:type="paragraph" w:customStyle="1" w:styleId="formlinkArial">
    <w:name w:val="formlink + Arial"/>
    <w:aliases w:val="9 pt,Black"/>
    <w:basedOn w:val="outlinetxt4"/>
    <w:rsid w:val="00482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LI-CA-2023-286 - 003 - Rules.docx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i64950</AuthorId>
    <CircularDocDescription xmlns="a86cc342-0045-41e2-80e9-abdb777d2eca">Rules</CircularDocDescription>
    <Date_x0020_Modified xmlns="a86cc342-0045-41e2-80e9-abdb777d2eca">2023-08-09T04:00:00+00:00</Date_x0020_Modified>
    <CircularDate xmlns="a86cc342-0045-41e2-80e9-abdb777d2eca">2023-08-21T04:00:00+00:00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Rules supplement to filing CA-2022-OMCDR in New Hampshire is provided. This supplement complements the multistate rules filing, which is attached to circular LI-CA-2022-306. Proposed Effective Date: 3/1/2024 Caution: Not yet implemented</KeyMessage>
    <CircularNumber xmlns="a86cc342-0045-41e2-80e9-abdb777d2eca">LI-CA-2023-286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Jones, William</AuthorName>
    <Sequence xmlns="a86cc342-0045-41e2-80e9-abdb777d2eca">2</Sequence>
    <ServiceModuleString xmlns="a86cc342-0045-41e2-80e9-abdb777d2eca">Rules;</ServiceModuleString>
    <CircId xmlns="a86cc342-0045-41e2-80e9-abdb777d2eca">38819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NEW HAMPSHIRE SUPPLEMENT TO THE COMMERCIAL AUTO MOTOR CARRIER COVERAGE PROGRAM 2022 RULES FILING PROVIDED</CircularTitle>
    <Jurs xmlns="a86cc342-0045-41e2-80e9-abdb777d2eca">
      <Value>31</Value>
    </Ju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F48F18B7-D5C1-474E-BB07-0831EC23E173}">
  <ds:schemaRefs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b46ec5a0-05e9-4998-b314-ddd445f86ee4"/>
    <ds:schemaRef ds:uri="44adf9ce-3942-48ca-8943-eff3b9f4244a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F72450C-CF0E-4181-884C-3BE796668567}"/>
</file>

<file path=customXml/itemProps3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21</Pages>
  <Words>13139</Words>
  <Characters>55749</Characters>
  <Application>Microsoft Office Word</Application>
  <DocSecurity>0</DocSecurity>
  <Lines>12265</Lines>
  <Paragraphs>11047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2023-08-09T17:13:00Z</dcterms:created>
  <dcterms:modified xsi:type="dcterms:W3CDTF">2023-08-09T17:13:00Z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RU</vt:lpwstr>
  </property>
  <property fmtid="{D5CDD505-2E9C-101B-9397-08002B2CF9AE}" pid="10" name="_docset_NoMedatataSyncRequired">
    <vt:lpwstr>False</vt:lpwstr>
  </property>
</Properties>
</file>