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33964" w14:textId="77777777" w:rsidR="00173F2D" w:rsidRDefault="00435937" w:rsidP="0028280F">
      <w:pPr>
        <w:pStyle w:val="boxrule"/>
      </w:pPr>
      <w:r>
        <w:t>212.  FORMS PORTFOLIO REFERENCE</w:t>
      </w:r>
    </w:p>
    <w:p w14:paraId="3F633965" w14:textId="77777777" w:rsidR="00173F2D" w:rsidRDefault="00435937" w:rsidP="0028280F">
      <w:pPr>
        <w:pStyle w:val="blocktext1"/>
      </w:pPr>
      <w:r>
        <w:t xml:space="preserve">Paragraph </w:t>
      </w:r>
      <w:r>
        <w:rPr>
          <w:b/>
        </w:rPr>
        <w:t>A.18.</w:t>
      </w:r>
      <w:r>
        <w:t xml:space="preserve"> is replaced by the following:</w:t>
      </w:r>
    </w:p>
    <w:p w14:paraId="3F633966" w14:textId="4B9432C7" w:rsidR="00173F2D" w:rsidRPr="0028280F" w:rsidRDefault="00435937" w:rsidP="0028280F">
      <w:pPr>
        <w:pStyle w:val="outlinetxt3"/>
      </w:pPr>
      <w:r>
        <w:tab/>
      </w:r>
      <w:r>
        <w:rPr>
          <w:b/>
        </w:rPr>
        <w:t>18.</w:t>
      </w:r>
      <w:r>
        <w:tab/>
        <w:t xml:space="preserve">Alaska Motor Carrier Endorsement </w:t>
      </w:r>
      <w:r>
        <w:rPr>
          <w:rStyle w:val="formlink"/>
        </w:rPr>
        <w:t>CA 23 31</w:t>
      </w:r>
    </w:p>
    <w:p w14:paraId="2FCCA613" w14:textId="77777777" w:rsidR="002916D1" w:rsidRDefault="002916D1" w:rsidP="0028280F">
      <w:pPr>
        <w:pStyle w:val="blocktext1"/>
      </w:pPr>
      <w:ins w:id="0" w:author="Author" w:date="2022-09-08T12:51:00Z">
        <w:r>
          <w:t xml:space="preserve">Paragraph </w:t>
        </w:r>
        <w:r w:rsidRPr="009E2B3A">
          <w:rPr>
            <w:b/>
            <w:bCs/>
            <w:rPrChange w:id="1" w:author="Author" w:date="2022-09-08T12:51:00Z">
              <w:rPr/>
            </w:rPrChange>
          </w:rPr>
          <w:t>A.24.</w:t>
        </w:r>
        <w:r>
          <w:t xml:space="preserve"> does not apply.</w:t>
        </w:r>
      </w:ins>
    </w:p>
    <w:p w14:paraId="3F633967" w14:textId="77777777" w:rsidR="00173F2D" w:rsidRDefault="00435937" w:rsidP="0028280F">
      <w:pPr>
        <w:pStyle w:val="blocktext1"/>
      </w:pPr>
      <w:r>
        <w:t xml:space="preserve">The following is added to Paragraph </w:t>
      </w:r>
      <w:r>
        <w:rPr>
          <w:b/>
        </w:rPr>
        <w:t>B.:</w:t>
      </w:r>
    </w:p>
    <w:p w14:paraId="3F633968" w14:textId="77777777" w:rsidR="00173F2D" w:rsidRDefault="00435937" w:rsidP="0028280F">
      <w:pPr>
        <w:pStyle w:val="blocktext3"/>
      </w:pPr>
      <w:r>
        <w:t>The following endorsements are mandatory and must be attached to all Commercial Auto Coverage Parts; except as otherwise indicated:</w:t>
      </w:r>
    </w:p>
    <w:p w14:paraId="3F633969" w14:textId="61596E2F" w:rsidR="00173F2D" w:rsidRPr="00CA5CE0" w:rsidRDefault="00295016" w:rsidP="0028280F">
      <w:pPr>
        <w:pStyle w:val="outlinetxt3"/>
        <w:rPr>
          <w:bCs/>
        </w:rPr>
      </w:pPr>
      <w:r>
        <w:tab/>
      </w:r>
      <w:r w:rsidRPr="00493A41">
        <w:rPr>
          <w:b/>
          <w:bCs/>
        </w:rPr>
        <w:t>1.</w:t>
      </w:r>
      <w:r>
        <w:tab/>
      </w:r>
      <w:r w:rsidR="00435937">
        <w:t xml:space="preserve">Alaska Changes </w:t>
      </w:r>
      <w:r w:rsidR="00435937">
        <w:rPr>
          <w:rStyle w:val="formlink"/>
        </w:rPr>
        <w:t>CA 01 79</w:t>
      </w:r>
      <w:r w:rsidR="00CA5CE0" w:rsidRPr="00D3698E">
        <w:t xml:space="preserve"> </w:t>
      </w:r>
      <w:r w:rsidR="00CA5CE0">
        <w:t>(for use with the Business Auto and Motor Carrier Coverage Forms)</w:t>
      </w:r>
    </w:p>
    <w:p w14:paraId="3F63396A" w14:textId="6F8653F5" w:rsidR="00173F2D" w:rsidRDefault="00295016" w:rsidP="0028280F">
      <w:pPr>
        <w:pStyle w:val="outlinetxt3"/>
      </w:pPr>
      <w:r>
        <w:tab/>
      </w:r>
      <w:r w:rsidRPr="00493A41">
        <w:rPr>
          <w:b/>
          <w:bCs/>
        </w:rPr>
        <w:t>2.</w:t>
      </w:r>
      <w:r>
        <w:tab/>
      </w:r>
      <w:r w:rsidR="00435937">
        <w:t xml:space="preserve">Alaska Changes – Auto Dealers Coverage Form </w:t>
      </w:r>
      <w:r w:rsidR="00435937">
        <w:rPr>
          <w:rStyle w:val="formlink"/>
        </w:rPr>
        <w:t>CA 01 58</w:t>
      </w:r>
      <w:r w:rsidR="00CA5CE0" w:rsidRPr="00493A41">
        <w:t xml:space="preserve"> </w:t>
      </w:r>
      <w:r w:rsidR="00CA5CE0">
        <w:t>(for use with the Auto Dealers Coverage Form)</w:t>
      </w:r>
    </w:p>
    <w:p w14:paraId="3F63396B" w14:textId="04F595A0" w:rsidR="00173F2D" w:rsidRDefault="00295016" w:rsidP="0028280F">
      <w:pPr>
        <w:pStyle w:val="outlinetxt3"/>
      </w:pPr>
      <w:r>
        <w:tab/>
      </w:r>
      <w:r w:rsidRPr="00493A41">
        <w:rPr>
          <w:b/>
          <w:bCs/>
        </w:rPr>
        <w:t>3.</w:t>
      </w:r>
      <w:r>
        <w:tab/>
      </w:r>
      <w:r w:rsidR="00435937">
        <w:t xml:space="preserve">Coverage For Injury To Leased Workers Endorsement </w:t>
      </w:r>
      <w:r w:rsidR="00435937">
        <w:rPr>
          <w:rStyle w:val="formlink"/>
        </w:rPr>
        <w:t>CA 23 25</w:t>
      </w:r>
    </w:p>
    <w:p w14:paraId="3F63396C" w14:textId="46A76AC0" w:rsidR="00173F2D" w:rsidRDefault="00295016" w:rsidP="0028280F">
      <w:pPr>
        <w:pStyle w:val="outlinetxt3"/>
      </w:pPr>
      <w:r>
        <w:tab/>
      </w:r>
      <w:r w:rsidRPr="00493A41">
        <w:rPr>
          <w:b/>
          <w:bCs/>
        </w:rPr>
        <w:t>4.</w:t>
      </w:r>
      <w:r>
        <w:tab/>
      </w:r>
      <w:r w:rsidR="00435937">
        <w:t xml:space="preserve">Alaska Changes – Attorney's Fees Endorsement </w:t>
      </w:r>
      <w:r w:rsidR="00435937">
        <w:rPr>
          <w:rStyle w:val="formlink"/>
        </w:rPr>
        <w:t>IL 01 21</w:t>
      </w:r>
    </w:p>
    <w:p w14:paraId="3F63396D" w14:textId="4D03ECE2" w:rsidR="00173F2D" w:rsidRDefault="00295016" w:rsidP="0028280F">
      <w:pPr>
        <w:pStyle w:val="outlinetxt3"/>
      </w:pPr>
      <w:r>
        <w:tab/>
      </w:r>
      <w:r w:rsidRPr="00493A41">
        <w:rPr>
          <w:b/>
          <w:bCs/>
        </w:rPr>
        <w:t>5.</w:t>
      </w:r>
      <w:r>
        <w:tab/>
      </w:r>
      <w:r w:rsidR="00435937">
        <w:t xml:space="preserve">Alaska Changes – Appraisal Endorsement </w:t>
      </w:r>
      <w:r w:rsidR="00435937">
        <w:rPr>
          <w:rStyle w:val="formlink"/>
        </w:rPr>
        <w:t>IL 01 76</w:t>
      </w:r>
    </w:p>
    <w:p w14:paraId="3F63396E" w14:textId="5DC8BD85" w:rsidR="00173F2D" w:rsidRDefault="00295016" w:rsidP="0028280F">
      <w:pPr>
        <w:pStyle w:val="outlinetxt3"/>
      </w:pPr>
      <w:r>
        <w:tab/>
      </w:r>
      <w:r w:rsidRPr="00493A41">
        <w:rPr>
          <w:b/>
          <w:bCs/>
        </w:rPr>
        <w:t>6.</w:t>
      </w:r>
      <w:r>
        <w:tab/>
      </w:r>
      <w:r w:rsidR="00435937">
        <w:t xml:space="preserve">Alaska Changes – Cancellation And </w:t>
      </w:r>
      <w:r w:rsidR="00435937" w:rsidRPr="00A3226E">
        <w:rPr>
          <w:bCs/>
        </w:rPr>
        <w:t>Nonrenewal</w:t>
      </w:r>
      <w:r w:rsidR="00435937" w:rsidRPr="00D3698E">
        <w:t xml:space="preserve"> </w:t>
      </w:r>
      <w:r w:rsidR="00435937" w:rsidRPr="00CA5CE0">
        <w:t xml:space="preserve">Endorsement </w:t>
      </w:r>
      <w:r w:rsidR="00435937" w:rsidRPr="00A3226E">
        <w:rPr>
          <w:rStyle w:val="formlink"/>
          <w:bCs/>
        </w:rPr>
        <w:t>IL</w:t>
      </w:r>
      <w:r w:rsidR="00435937">
        <w:rPr>
          <w:rStyle w:val="formlink"/>
        </w:rPr>
        <w:t xml:space="preserve"> 02 80</w:t>
      </w:r>
    </w:p>
    <w:p w14:paraId="3F63396F" w14:textId="77777777" w:rsidR="00755985" w:rsidRDefault="00755985" w:rsidP="0028280F">
      <w:pPr>
        <w:pStyle w:val="isonormal"/>
      </w:pPr>
    </w:p>
    <w:sectPr w:rsidR="00755985" w:rsidSect="008F2C5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oddPage"/>
      <w:pgSz w:w="12240" w:h="15840"/>
      <w:pgMar w:top="1735" w:right="960" w:bottom="1560" w:left="1200" w:header="575" w:footer="480" w:gutter="0"/>
      <w:cols w:space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48231" w14:textId="77777777" w:rsidR="00D3698E" w:rsidRDefault="00D3698E" w:rsidP="00D3698E">
      <w:pPr>
        <w:spacing w:before="0" w:line="240" w:lineRule="auto"/>
      </w:pPr>
      <w:r>
        <w:separator/>
      </w:r>
    </w:p>
  </w:endnote>
  <w:endnote w:type="continuationSeparator" w:id="0">
    <w:p w14:paraId="3480ABAB" w14:textId="77777777" w:rsidR="00D3698E" w:rsidRDefault="00D3698E" w:rsidP="00D3698E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2A753" w14:textId="77777777" w:rsidR="008F2C54" w:rsidRDefault="008F2C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8F2C54" w14:paraId="074812CA" w14:textId="77777777">
      <w:tc>
        <w:tcPr>
          <w:tcW w:w="6900" w:type="dxa"/>
        </w:tcPr>
        <w:p w14:paraId="2C60DDB0" w14:textId="7F280F31" w:rsidR="008F2C54" w:rsidRDefault="008F2C54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1B2576B7" w14:textId="77777777" w:rsidR="008F2C54" w:rsidRDefault="008F2C54" w:rsidP="00143BE8">
          <w:pPr>
            <w:pStyle w:val="FilingFooter"/>
          </w:pPr>
        </w:p>
      </w:tc>
    </w:tr>
  </w:tbl>
  <w:p w14:paraId="7A7B14F2" w14:textId="77777777" w:rsidR="008F2C54" w:rsidRDefault="008F2C54" w:rsidP="008F2C54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264E6" w14:textId="77777777" w:rsidR="008F2C54" w:rsidRDefault="008F2C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5B040" w14:textId="77777777" w:rsidR="00D3698E" w:rsidRDefault="00D3698E" w:rsidP="00D3698E">
      <w:pPr>
        <w:spacing w:before="0" w:line="240" w:lineRule="auto"/>
      </w:pPr>
      <w:r>
        <w:separator/>
      </w:r>
    </w:p>
  </w:footnote>
  <w:footnote w:type="continuationSeparator" w:id="0">
    <w:p w14:paraId="172985A0" w14:textId="77777777" w:rsidR="00D3698E" w:rsidRDefault="00D3698E" w:rsidP="00D3698E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C0769" w14:textId="77777777" w:rsidR="008F2C54" w:rsidRDefault="008F2C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8F2C54" w14:paraId="42A22488" w14:textId="77777777">
      <w:tc>
        <w:tcPr>
          <w:tcW w:w="10100" w:type="dxa"/>
          <w:gridSpan w:val="2"/>
        </w:tcPr>
        <w:p w14:paraId="1D759357" w14:textId="2DA259E3" w:rsidR="008F2C54" w:rsidRDefault="008F2C54" w:rsidP="00143BE8">
          <w:pPr>
            <w:pStyle w:val="FilingHeader"/>
          </w:pPr>
          <w:r>
            <w:t>ALASKA – COMMERCIAL AUTO</w:t>
          </w:r>
        </w:p>
      </w:tc>
    </w:tr>
    <w:tr w:rsidR="008F2C54" w14:paraId="1CA1393B" w14:textId="77777777">
      <w:tc>
        <w:tcPr>
          <w:tcW w:w="8300" w:type="dxa"/>
        </w:tcPr>
        <w:p w14:paraId="61604A86" w14:textId="1D8435C9" w:rsidR="008F2C54" w:rsidRDefault="008F2C54" w:rsidP="00143BE8">
          <w:pPr>
            <w:pStyle w:val="FilingHeader"/>
          </w:pPr>
          <w:r>
            <w:t>RULES FILING CA-2023-RCP2</w:t>
          </w:r>
        </w:p>
      </w:tc>
      <w:tc>
        <w:tcPr>
          <w:tcW w:w="1800" w:type="dxa"/>
        </w:tcPr>
        <w:p w14:paraId="4617DDB5" w14:textId="0CDE4AAF" w:rsidR="008F2C54" w:rsidRPr="008F2C54" w:rsidRDefault="008F2C54" w:rsidP="008F2C54">
          <w:pPr>
            <w:pStyle w:val="FilingHeader"/>
            <w:jc w:val="right"/>
          </w:pPr>
        </w:p>
      </w:tc>
    </w:tr>
  </w:tbl>
  <w:p w14:paraId="63D183E7" w14:textId="77777777" w:rsidR="008F2C54" w:rsidRDefault="008F2C54" w:rsidP="008F2C54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B1D1E" w14:textId="77777777" w:rsidR="008F2C54" w:rsidRDefault="008F2C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drawingGridHorizontalSpacing w:val="90"/>
  <w:drawingGridVerticalSpacing w:val="29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pyOnly$" w:val="No"/>
    <w:docVar w:name="dAssFlag$" w:val="N"/>
    <w:docVar w:name="dbflag$" w:val="N"/>
    <w:docVar w:name="dcy$" w:val="2023"/>
    <w:docVar w:name="dfullob$" w:val="Commercial Auto"/>
    <w:docVar w:name="didnum$" w:val="RCP2"/>
    <w:docVar w:name="didyr$" w:val="2023"/>
    <w:docVar w:name="dlob$" w:val="CA"/>
    <w:docVar w:name="dpageno$" w:val="1"/>
    <w:docVar w:name="dRP$" w:val="RP"/>
    <w:docVar w:name="drpflag$" w:val="N"/>
    <w:docVar w:name="dst$" w:val="Alaska"/>
    <w:docVar w:name="dtype$" w:val="RULES FILING"/>
    <w:docVar w:name="ISOSuite$" w:val="Y"/>
    <w:docVar w:name="istatus$" w:val="nonsimp"/>
    <w:docVar w:name="nc$" w:val=" 2"/>
    <w:docVar w:name="nct$" w:val=" 2"/>
    <w:docVar w:name="nd$" w:val=" 1"/>
    <w:docVar w:name="newdoc$" w:val="N"/>
    <w:docVar w:name="nl$" w:val=" 1"/>
    <w:docVar w:name="nm$" w:val=" 3"/>
    <w:docVar w:name="nr$" w:val=" 1"/>
    <w:docVar w:name="olddate$" w:val="12-10"/>
    <w:docVar w:name="pgnum$" w:val="BM-ELP-1 "/>
  </w:docVars>
  <w:rsids>
    <w:rsidRoot w:val="00755985"/>
    <w:rsid w:val="00007D05"/>
    <w:rsid w:val="00040563"/>
    <w:rsid w:val="00087197"/>
    <w:rsid w:val="00173F2D"/>
    <w:rsid w:val="001D7233"/>
    <w:rsid w:val="001F3CFE"/>
    <w:rsid w:val="00241E30"/>
    <w:rsid w:val="00243CCD"/>
    <w:rsid w:val="0028280F"/>
    <w:rsid w:val="002916D1"/>
    <w:rsid w:val="00295016"/>
    <w:rsid w:val="00391C9A"/>
    <w:rsid w:val="003F6F13"/>
    <w:rsid w:val="00435937"/>
    <w:rsid w:val="00464B8F"/>
    <w:rsid w:val="00493A41"/>
    <w:rsid w:val="004E2786"/>
    <w:rsid w:val="00551EE3"/>
    <w:rsid w:val="005937CD"/>
    <w:rsid w:val="005D068E"/>
    <w:rsid w:val="005D4818"/>
    <w:rsid w:val="006243AF"/>
    <w:rsid w:val="00670022"/>
    <w:rsid w:val="00686B98"/>
    <w:rsid w:val="00693122"/>
    <w:rsid w:val="006B3321"/>
    <w:rsid w:val="006F2638"/>
    <w:rsid w:val="007056B6"/>
    <w:rsid w:val="00755985"/>
    <w:rsid w:val="00840FD0"/>
    <w:rsid w:val="008B2602"/>
    <w:rsid w:val="008F2C54"/>
    <w:rsid w:val="009215B7"/>
    <w:rsid w:val="009A1700"/>
    <w:rsid w:val="009C55EA"/>
    <w:rsid w:val="009F0498"/>
    <w:rsid w:val="00A2594C"/>
    <w:rsid w:val="00A3226E"/>
    <w:rsid w:val="00A672D2"/>
    <w:rsid w:val="00A71C72"/>
    <w:rsid w:val="00B068E9"/>
    <w:rsid w:val="00BD55FC"/>
    <w:rsid w:val="00CA5CE0"/>
    <w:rsid w:val="00CE424C"/>
    <w:rsid w:val="00CE6AF0"/>
    <w:rsid w:val="00D00C70"/>
    <w:rsid w:val="00D255C4"/>
    <w:rsid w:val="00D3698E"/>
    <w:rsid w:val="00D96A8B"/>
    <w:rsid w:val="00DA23EC"/>
    <w:rsid w:val="00DE0342"/>
    <w:rsid w:val="00DE4D41"/>
    <w:rsid w:val="00DF347A"/>
    <w:rsid w:val="00DF3D25"/>
    <w:rsid w:val="00E35DD9"/>
    <w:rsid w:val="00E90E6D"/>
    <w:rsid w:val="00EB4FA8"/>
    <w:rsid w:val="00F23D17"/>
    <w:rsid w:val="00F5404A"/>
    <w:rsid w:val="00F614B9"/>
    <w:rsid w:val="00F87EEA"/>
    <w:rsid w:val="00F91E86"/>
    <w:rsid w:val="00FC4049"/>
    <w:rsid w:val="00FD6EB9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6339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614B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F614B9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F614B9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F614B9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F614B9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F614B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614B9"/>
  </w:style>
  <w:style w:type="paragraph" w:styleId="MacroText">
    <w:name w:val="macro"/>
    <w:link w:val="MacroTextChar"/>
    <w:rsid w:val="00F614B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F614B9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F614B9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F614B9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F614B9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F614B9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F614B9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F614B9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F614B9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F614B9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F614B9"/>
    <w:pPr>
      <w:keepLines/>
    </w:pPr>
  </w:style>
  <w:style w:type="paragraph" w:customStyle="1" w:styleId="blocktext10">
    <w:name w:val="blocktext10"/>
    <w:basedOn w:val="isonormal"/>
    <w:rsid w:val="00F614B9"/>
    <w:pPr>
      <w:keepLines/>
      <w:ind w:left="2700"/>
    </w:pPr>
  </w:style>
  <w:style w:type="paragraph" w:customStyle="1" w:styleId="blocktext2">
    <w:name w:val="blocktext2"/>
    <w:basedOn w:val="isonormal"/>
    <w:rsid w:val="00F614B9"/>
    <w:pPr>
      <w:keepLines/>
      <w:ind w:left="300"/>
    </w:pPr>
  </w:style>
  <w:style w:type="paragraph" w:customStyle="1" w:styleId="blocktext3">
    <w:name w:val="blocktext3"/>
    <w:basedOn w:val="isonormal"/>
    <w:rsid w:val="00F614B9"/>
    <w:pPr>
      <w:keepLines/>
      <w:ind w:left="600"/>
    </w:pPr>
  </w:style>
  <w:style w:type="paragraph" w:customStyle="1" w:styleId="blocktext4">
    <w:name w:val="blocktext4"/>
    <w:basedOn w:val="isonormal"/>
    <w:rsid w:val="00F614B9"/>
    <w:pPr>
      <w:keepLines/>
      <w:ind w:left="900"/>
    </w:pPr>
  </w:style>
  <w:style w:type="paragraph" w:customStyle="1" w:styleId="blocktext5">
    <w:name w:val="blocktext5"/>
    <w:basedOn w:val="isonormal"/>
    <w:rsid w:val="00F614B9"/>
    <w:pPr>
      <w:keepLines/>
      <w:ind w:left="1200"/>
    </w:pPr>
  </w:style>
  <w:style w:type="paragraph" w:customStyle="1" w:styleId="blocktext6">
    <w:name w:val="blocktext6"/>
    <w:basedOn w:val="isonormal"/>
    <w:rsid w:val="00F614B9"/>
    <w:pPr>
      <w:keepLines/>
      <w:ind w:left="1500"/>
    </w:pPr>
  </w:style>
  <w:style w:type="paragraph" w:customStyle="1" w:styleId="blocktext7">
    <w:name w:val="blocktext7"/>
    <w:basedOn w:val="isonormal"/>
    <w:rsid w:val="00F614B9"/>
    <w:pPr>
      <w:keepLines/>
      <w:ind w:left="1800"/>
    </w:pPr>
  </w:style>
  <w:style w:type="paragraph" w:customStyle="1" w:styleId="blocktext8">
    <w:name w:val="blocktext8"/>
    <w:basedOn w:val="isonormal"/>
    <w:rsid w:val="00F614B9"/>
    <w:pPr>
      <w:keepLines/>
      <w:ind w:left="2100"/>
    </w:pPr>
  </w:style>
  <w:style w:type="paragraph" w:customStyle="1" w:styleId="blocktext9">
    <w:name w:val="blocktext9"/>
    <w:basedOn w:val="isonormal"/>
    <w:rsid w:val="00F614B9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F614B9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F614B9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F614B9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F614B9"/>
    <w:pPr>
      <w:spacing w:before="0" w:line="240" w:lineRule="auto"/>
    </w:pPr>
  </w:style>
  <w:style w:type="character" w:customStyle="1" w:styleId="formlink">
    <w:name w:val="formlink"/>
    <w:rsid w:val="00F614B9"/>
    <w:rPr>
      <w:b/>
    </w:rPr>
  </w:style>
  <w:style w:type="paragraph" w:styleId="Header">
    <w:name w:val="header"/>
    <w:basedOn w:val="isonormal"/>
    <w:link w:val="HeaderChar"/>
    <w:rsid w:val="00F614B9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F614B9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F614B9"/>
  </w:style>
  <w:style w:type="paragraph" w:customStyle="1" w:styleId="isonormal">
    <w:name w:val="isonormal"/>
    <w:rsid w:val="00F614B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noboxaddlrule">
    <w:name w:val="noboxaddlrule"/>
    <w:basedOn w:val="isonormal"/>
    <w:next w:val="blocktext1"/>
    <w:rsid w:val="00F614B9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F614B9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F614B9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F614B9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F614B9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F614B9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F614B9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F614B9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F614B9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F614B9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F614B9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F614B9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F614B9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F614B9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F614B9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F614B9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F614B9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F614B9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F614B9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F614B9"/>
    <w:rPr>
      <w:b/>
    </w:rPr>
  </w:style>
  <w:style w:type="paragraph" w:customStyle="1" w:styleId="space2">
    <w:name w:val="space2"/>
    <w:basedOn w:val="isonormal"/>
    <w:next w:val="isonormal"/>
    <w:rsid w:val="00F614B9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F614B9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F614B9"/>
    <w:pPr>
      <w:spacing w:before="0" w:line="160" w:lineRule="exact"/>
    </w:pPr>
  </w:style>
  <w:style w:type="paragraph" w:customStyle="1" w:styleId="subcap">
    <w:name w:val="subcap"/>
    <w:basedOn w:val="isonormal"/>
    <w:rsid w:val="00F614B9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F614B9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F614B9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F614B9"/>
    <w:pPr>
      <w:jc w:val="left"/>
    </w:pPr>
    <w:rPr>
      <w:b/>
    </w:rPr>
  </w:style>
  <w:style w:type="paragraph" w:customStyle="1" w:styleId="tablehead">
    <w:name w:val="tablehead"/>
    <w:basedOn w:val="isonormal"/>
    <w:rsid w:val="00F614B9"/>
    <w:pPr>
      <w:spacing w:before="40" w:after="20"/>
      <w:jc w:val="center"/>
    </w:pPr>
    <w:rPr>
      <w:b/>
    </w:rPr>
  </w:style>
  <w:style w:type="character" w:customStyle="1" w:styleId="tablelink">
    <w:name w:val="tablelink"/>
    <w:rsid w:val="00F614B9"/>
    <w:rPr>
      <w:b/>
    </w:rPr>
  </w:style>
  <w:style w:type="paragraph" w:customStyle="1" w:styleId="subcap2">
    <w:name w:val="subcap2"/>
    <w:basedOn w:val="isonormal"/>
    <w:rsid w:val="00F614B9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F614B9"/>
    <w:pPr>
      <w:spacing w:before="0" w:after="20"/>
      <w:jc w:val="left"/>
    </w:pPr>
  </w:style>
  <w:style w:type="paragraph" w:customStyle="1" w:styleId="tabletext10">
    <w:name w:val="tabletext1/0"/>
    <w:basedOn w:val="isonormal"/>
    <w:rsid w:val="00F614B9"/>
    <w:pPr>
      <w:spacing w:before="20"/>
      <w:jc w:val="left"/>
    </w:pPr>
  </w:style>
  <w:style w:type="paragraph" w:styleId="BalloonText">
    <w:name w:val="Balloon Text"/>
    <w:basedOn w:val="Normal"/>
    <w:semiHidden/>
    <w:rsid w:val="00755985"/>
    <w:rPr>
      <w:rFonts w:ascii="Tahoma" w:hAnsi="Tahoma" w:cs="Tahoma"/>
      <w:sz w:val="16"/>
      <w:szCs w:val="16"/>
    </w:rPr>
  </w:style>
  <w:style w:type="paragraph" w:customStyle="1" w:styleId="tabletext11">
    <w:name w:val="tabletext1/1"/>
    <w:basedOn w:val="isonormal"/>
    <w:rsid w:val="00F614B9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F614B9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F614B9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F614B9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F614B9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F614B9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F614B9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F614B9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F614B9"/>
    <w:pPr>
      <w:ind w:left="4320"/>
    </w:pPr>
  </w:style>
  <w:style w:type="character" w:customStyle="1" w:styleId="spotlinksource">
    <w:name w:val="spotlinksource"/>
    <w:rsid w:val="00F614B9"/>
    <w:rPr>
      <w:b/>
    </w:rPr>
  </w:style>
  <w:style w:type="character" w:customStyle="1" w:styleId="spotlinktarget">
    <w:name w:val="spotlinktarget"/>
    <w:rsid w:val="00F614B9"/>
    <w:rPr>
      <w:b/>
    </w:rPr>
  </w:style>
  <w:style w:type="paragraph" w:customStyle="1" w:styleId="terr3colhang">
    <w:name w:val="terr3colhang"/>
    <w:basedOn w:val="isonormal"/>
    <w:rsid w:val="00F614B9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F614B9"/>
    <w:pPr>
      <w:tabs>
        <w:tab w:val="right" w:leader="dot" w:pos="10080"/>
      </w:tabs>
      <w:ind w:left="180" w:hanging="180"/>
    </w:pPr>
  </w:style>
  <w:style w:type="paragraph" w:customStyle="1" w:styleId="toc4outlinehd3">
    <w:name w:val="toc4outlinehd3"/>
    <w:basedOn w:val="outlinehd3"/>
    <w:next w:val="blocktext4"/>
    <w:rsid w:val="00F614B9"/>
  </w:style>
  <w:style w:type="character" w:styleId="PageNumber">
    <w:name w:val="page number"/>
    <w:basedOn w:val="DefaultParagraphFont"/>
    <w:rsid w:val="00F614B9"/>
  </w:style>
  <w:style w:type="paragraph" w:customStyle="1" w:styleId="ctoutlinetxt1">
    <w:name w:val="ctoutlinetxt1"/>
    <w:basedOn w:val="isonormal"/>
    <w:rsid w:val="00F614B9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F614B9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F614B9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F614B9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F614B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F614B9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F614B9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F614B9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F614B9"/>
    <w:pPr>
      <w:jc w:val="left"/>
    </w:pPr>
  </w:style>
  <w:style w:type="paragraph" w:customStyle="1" w:styleId="tabletext44">
    <w:name w:val="tabletext4/4"/>
    <w:basedOn w:val="isonormal"/>
    <w:rsid w:val="00F614B9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F614B9"/>
    <w:pPr>
      <w:suppressAutoHyphens/>
      <w:spacing w:before="0" w:after="80"/>
      <w:ind w:left="720"/>
      <w:jc w:val="left"/>
    </w:pPr>
  </w:style>
  <w:style w:type="paragraph" w:customStyle="1" w:styleId="EMheading1">
    <w:name w:val="EM heading 1"/>
    <w:basedOn w:val="isonormal"/>
    <w:next w:val="isonormal"/>
    <w:rsid w:val="00F614B9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F614B9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F614B9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FilingHeader">
    <w:name w:val="Filing Header"/>
    <w:basedOn w:val="isonormal"/>
    <w:rsid w:val="00F614B9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F614B9"/>
    <w:pPr>
      <w:spacing w:line="240" w:lineRule="auto"/>
      <w:jc w:val="left"/>
    </w:pPr>
    <w:rPr>
      <w:sz w:val="16"/>
    </w:rPr>
  </w:style>
  <w:style w:type="character" w:customStyle="1" w:styleId="Heading5Char">
    <w:name w:val="Heading 5 Char"/>
    <w:link w:val="Heading5"/>
    <w:rsid w:val="00F614B9"/>
    <w:rPr>
      <w:sz w:val="22"/>
    </w:rPr>
  </w:style>
  <w:style w:type="character" w:customStyle="1" w:styleId="FooterChar">
    <w:name w:val="Footer Char"/>
    <w:link w:val="Footer"/>
    <w:rsid w:val="00F614B9"/>
    <w:rPr>
      <w:rFonts w:ascii="Arial" w:hAnsi="Arial"/>
      <w:sz w:val="18"/>
    </w:rPr>
  </w:style>
  <w:style w:type="character" w:customStyle="1" w:styleId="HeaderChar">
    <w:name w:val="Header Char"/>
    <w:link w:val="Header"/>
    <w:rsid w:val="00F614B9"/>
    <w:rPr>
      <w:rFonts w:ascii="Arial" w:hAnsi="Arial"/>
      <w:b/>
    </w:rPr>
  </w:style>
  <w:style w:type="character" w:customStyle="1" w:styleId="Heading1Char">
    <w:name w:val="Heading 1 Char"/>
    <w:link w:val="Heading1"/>
    <w:rsid w:val="00F614B9"/>
    <w:rPr>
      <w:b/>
      <w:sz w:val="24"/>
    </w:rPr>
  </w:style>
  <w:style w:type="character" w:customStyle="1" w:styleId="Heading2Char">
    <w:name w:val="Heading 2 Char"/>
    <w:link w:val="Heading2"/>
    <w:rsid w:val="00F614B9"/>
    <w:rPr>
      <w:b/>
      <w:sz w:val="24"/>
    </w:rPr>
  </w:style>
  <w:style w:type="character" w:customStyle="1" w:styleId="Heading3Char">
    <w:name w:val="Heading 3 Char"/>
    <w:link w:val="Heading3"/>
    <w:rsid w:val="00F614B9"/>
    <w:rPr>
      <w:b/>
      <w:sz w:val="24"/>
    </w:rPr>
  </w:style>
  <w:style w:type="character" w:customStyle="1" w:styleId="MacroTextChar">
    <w:name w:val="Macro Text Char"/>
    <w:link w:val="MacroText"/>
    <w:rsid w:val="00F614B9"/>
    <w:rPr>
      <w:rFonts w:ascii="Arial" w:hAnsi="Arial"/>
    </w:rPr>
  </w:style>
  <w:style w:type="character" w:customStyle="1" w:styleId="SignatureChar">
    <w:name w:val="Signature Char"/>
    <w:link w:val="Signature"/>
    <w:rsid w:val="00F614B9"/>
    <w:rPr>
      <w:sz w:val="24"/>
    </w:rPr>
  </w:style>
  <w:style w:type="character" w:customStyle="1" w:styleId="SubtitleChar">
    <w:name w:val="Subtitle Char"/>
    <w:link w:val="Subtitle"/>
    <w:rsid w:val="00F614B9"/>
    <w:rPr>
      <w:i/>
      <w:sz w:val="24"/>
    </w:rPr>
  </w:style>
  <w:style w:type="paragraph" w:customStyle="1" w:styleId="tabletext1">
    <w:name w:val="tabletext1"/>
    <w:rsid w:val="00F614B9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F614B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F614B9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F614B9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NotocBoxrule">
    <w:name w:val="NotocBoxrule"/>
    <w:basedOn w:val="isonormal"/>
    <w:next w:val="blocktext1"/>
    <w:rsid w:val="00F614B9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F614B9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F614B9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F614B9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F614B9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F614B9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F614B9"/>
  </w:style>
  <w:style w:type="paragraph" w:customStyle="1" w:styleId="spacesingle">
    <w:name w:val="spacesingle"/>
    <w:basedOn w:val="isonormal"/>
    <w:next w:val="isonormal"/>
    <w:rsid w:val="00F614B9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LI-CA-2023-312 - 003 - Rules.docx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Rules</CircularDocDescription>
    <Date_x0020_Modified xmlns="a86cc342-0045-41e2-80e9-abdb777d2eca">2023-09-11T04:00:00+00:00</Date_x0020_Modified>
    <CircularDate xmlns="a86cc342-0045-41e2-80e9-abdb777d2eca">2023-10-03T04:00:00+00:00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Rules filing CA-2023-RCP2 in Alaska is provided.</KeyMessage>
    <CircularNumber xmlns="a86cc342-0045-41e2-80e9-abdb777d2eca">LI-CA-2023-312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2</Sequence>
    <ServiceModuleString xmlns="a86cc342-0045-41e2-80e9-abdb777d2eca">Rules;</ServiceModuleString>
    <CircId xmlns="a86cc342-0045-41e2-80e9-abdb777d2eca">39187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ALASKA COMMERCIAL AUTO PROGRAM – REVISED RULE</CircularTitle>
    <Jurs xmlns="a86cc342-0045-41e2-80e9-abdb777d2eca">
      <Value>2</Value>
    </Ju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47F494-1870-4F38-AB12-E6ED3FEBDE4F}">
  <ds:schemaRefs>
    <ds:schemaRef ds:uri="b46ec5a0-05e9-4998-b314-ddd445f86ee4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54fe3ac7-1723-47b4-b770-24dd91bac16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4E8B664-970D-478A-86AD-BFA154EBB1A3}"/>
</file>

<file path=customXml/itemProps3.xml><?xml version="1.0" encoding="utf-8"?>
<ds:datastoreItem xmlns:ds="http://schemas.openxmlformats.org/officeDocument/2006/customXml" ds:itemID="{E3FF098C-0C0B-46C3-9412-77FC0D90B3DA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030C47C8-C53E-4FBC-8F04-DB96EF1180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123</Words>
  <Characters>634</Characters>
  <Application>Microsoft Office Word</Application>
  <DocSecurity>0</DocSecurity>
  <Lines>13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ISO Page and ISO Suite Document Template</vt:lpstr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ISO Page and ISO Suite Document Template</dc:title>
  <dc:creator/>
  <cp:lastModifiedBy/>
  <cp:revision>1</cp:revision>
  <dcterms:created xsi:type="dcterms:W3CDTF">2023-09-11T14:08:00Z</dcterms:created>
  <dcterms:modified xsi:type="dcterms:W3CDTF">2023-09-11T14:08:00Z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Author">
    <vt:lpwstr>System Account</vt:lpwstr>
  </property>
  <property fmtid="{D5CDD505-2E9C-101B-9397-08002B2CF9AE}" pid="3" name="display_urn:schemas-microsoft-com:office:office#Editor">
    <vt:lpwstr>isontdom1\i62342</vt:lpwstr>
  </property>
  <property fmtid="{D5CDD505-2E9C-101B-9397-08002B2CF9AE}" pid="4" name="DocumentName">
    <vt:lpwstr>637834_2.doc</vt:lpwstr>
  </property>
  <property fmtid="{D5CDD505-2E9C-101B-9397-08002B2CF9AE}" pid="5" name="Jurisdiction">
    <vt:lpwstr>AK</vt:lpwstr>
  </property>
  <property fmtid="{D5CDD505-2E9C-101B-9397-08002B2CF9AE}" pid="6" name="LOB">
    <vt:lpwstr>CA</vt:lpwstr>
  </property>
  <property fmtid="{D5CDD505-2E9C-101B-9397-08002B2CF9AE}" pid="7" name="Product">
    <vt:lpwstr>SIM</vt:lpwstr>
  </property>
  <property fmtid="{D5CDD505-2E9C-101B-9397-08002B2CF9AE}" pid="8" name="SequenceNumber">
    <vt:lpwstr>637834</vt:lpwstr>
  </property>
  <property fmtid="{D5CDD505-2E9C-101B-9397-08002B2CF9AE}" pid="9" name="Service1">
    <vt:lpwstr>RU</vt:lpwstr>
  </property>
  <property fmtid="{D5CDD505-2E9C-101B-9397-08002B2CF9AE}" pid="10" name="Service10">
    <vt:lpwstr/>
  </property>
  <property fmtid="{D5CDD505-2E9C-101B-9397-08002B2CF9AE}" pid="11" name="VersionNumber">
    <vt:lpwstr>2</vt:lpwstr>
  </property>
  <property fmtid="{D5CDD505-2E9C-101B-9397-08002B2CF9AE}" pid="12" name="_UIVersionString">
    <vt:lpwstr>1.0</vt:lpwstr>
  </property>
  <property fmtid="{D5CDD505-2E9C-101B-9397-08002B2CF9AE}" pid="13" name="ContentTypeId">
    <vt:lpwstr>0x0101002A7B4D783DF0499AA9CFFB0BDFDF2D2C00B742AC3165F72545976B399ED8B6337E</vt:lpwstr>
  </property>
  <property fmtid="{D5CDD505-2E9C-101B-9397-08002B2CF9AE}" pid="14" name="_docset_NoMedatataSyncRequired">
    <vt:lpwstr>False</vt:lpwstr>
  </property>
</Properties>
</file>