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D02A26" w14:paraId="41455794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E61A9" w14:textId="77777777" w:rsidR="00CC0430" w:rsidRPr="00D02A26" w:rsidRDefault="00CC0430" w:rsidP="00F14FA2">
            <w:pPr>
              <w:pStyle w:val="tablehead"/>
            </w:pPr>
            <w:bookmarkStart w:id="0" w:name="BasicLimitAmt"/>
            <w:bookmarkEnd w:id="0"/>
            <w:r w:rsidRPr="00D02A26">
              <w:t>$100,000/200,000 BASIC LIMIT OCCURRENCE</w:t>
            </w:r>
            <w:r w:rsidRPr="00D02A26">
              <w:br/>
            </w:r>
            <w:bookmarkStart w:id="1" w:name="PremOpsTerrHeading"/>
            <w:bookmarkEnd w:id="1"/>
            <w:r w:rsidRPr="00D02A26">
              <w:t>Premises/Operations (Prem/Ops) (Subline Code 334) Territory 501</w:t>
            </w:r>
            <w:r w:rsidRPr="00D02A26">
              <w:br/>
            </w:r>
            <w:bookmarkStart w:id="2" w:name="ProdCOpsTerrHeading"/>
            <w:bookmarkEnd w:id="2"/>
            <w:r w:rsidRPr="00D02A26">
              <w:t>Products/Completed Operations (Prod/COps)</w:t>
            </w:r>
            <w:r w:rsidRPr="00D02A26">
              <w:tab/>
              <w:t xml:space="preserve">(Subline Code 336) Entire State Territory 999 </w:t>
            </w:r>
          </w:p>
        </w:tc>
      </w:tr>
      <w:tr w:rsidR="00CC0430" w:rsidRPr="00D02A26" w14:paraId="1B6048F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3DA8AD" w14:textId="77777777" w:rsidR="00CC0430" w:rsidRPr="00D02A26" w:rsidRDefault="00CC0430" w:rsidP="00F14FA2">
            <w:pPr>
              <w:pStyle w:val="tablehead"/>
            </w:pPr>
            <w:r w:rsidRPr="00D02A26">
              <w:t>Class</w:t>
            </w:r>
            <w:r w:rsidRPr="00D02A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BB82" w14:textId="77777777" w:rsidR="00CC0430" w:rsidRPr="00D02A26" w:rsidRDefault="00CC0430" w:rsidP="00F14FA2">
            <w:pPr>
              <w:pStyle w:val="tablehead"/>
            </w:pPr>
            <w:r w:rsidRPr="00D02A26">
              <w:t>Prem/</w:t>
            </w:r>
            <w:r w:rsidRPr="00D02A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3228B8" w14:textId="77777777" w:rsidR="00CC0430" w:rsidRPr="00D02A26" w:rsidRDefault="00CC0430" w:rsidP="00F14FA2">
            <w:pPr>
              <w:pStyle w:val="tablehead"/>
            </w:pPr>
            <w:r w:rsidRPr="00D02A26">
              <w:t>Prod/</w:t>
            </w:r>
            <w:r w:rsidRPr="00D02A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E10D" w14:textId="77777777" w:rsidR="00CC0430" w:rsidRPr="00D02A26" w:rsidRDefault="00CC0430" w:rsidP="00F14FA2">
            <w:pPr>
              <w:pStyle w:val="tablehead"/>
            </w:pPr>
            <w:r w:rsidRPr="00D02A26">
              <w:t>Class</w:t>
            </w:r>
            <w:r w:rsidRPr="00D02A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D69121" w14:textId="77777777" w:rsidR="00CC0430" w:rsidRPr="00D02A26" w:rsidRDefault="00CC0430" w:rsidP="00F14FA2">
            <w:pPr>
              <w:pStyle w:val="tablehead"/>
            </w:pPr>
            <w:r w:rsidRPr="00D02A26">
              <w:t>Prem/</w:t>
            </w:r>
            <w:r w:rsidRPr="00D02A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A7DED" w14:textId="77777777" w:rsidR="00CC0430" w:rsidRPr="00D02A26" w:rsidRDefault="00CC0430" w:rsidP="00F14FA2">
            <w:pPr>
              <w:pStyle w:val="tablehead"/>
            </w:pPr>
            <w:r w:rsidRPr="00D02A26">
              <w:t>Prod/</w:t>
            </w:r>
            <w:r w:rsidRPr="00D02A2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0DA5E4" w14:textId="77777777" w:rsidR="00CC0430" w:rsidRPr="00D02A26" w:rsidRDefault="00CC0430" w:rsidP="00F14FA2">
            <w:pPr>
              <w:pStyle w:val="tablehead"/>
            </w:pPr>
            <w:r w:rsidRPr="00D02A26">
              <w:t>Class</w:t>
            </w:r>
            <w:r w:rsidRPr="00D02A2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0FE5" w14:textId="77777777" w:rsidR="00CC0430" w:rsidRPr="00D02A26" w:rsidRDefault="00CC0430" w:rsidP="00F14FA2">
            <w:pPr>
              <w:pStyle w:val="tablehead"/>
            </w:pPr>
            <w:r w:rsidRPr="00D02A26">
              <w:t>Prem/</w:t>
            </w:r>
            <w:r w:rsidRPr="00D02A2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48859B" w14:textId="77777777" w:rsidR="00CC0430" w:rsidRPr="00D02A26" w:rsidRDefault="00CC0430" w:rsidP="00F14FA2">
            <w:pPr>
              <w:pStyle w:val="tablehead"/>
            </w:pPr>
            <w:r w:rsidRPr="00D02A26">
              <w:t>Prod/</w:t>
            </w:r>
            <w:r w:rsidRPr="00D02A2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A54BD" w14:textId="77777777" w:rsidR="00CC0430" w:rsidRPr="00D02A26" w:rsidRDefault="00CC0430" w:rsidP="00F14FA2">
            <w:pPr>
              <w:pStyle w:val="tablehead"/>
            </w:pPr>
            <w:r w:rsidRPr="00D02A26">
              <w:t>Class</w:t>
            </w:r>
            <w:r w:rsidRPr="00D02A2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D1B0CD" w14:textId="77777777" w:rsidR="00CC0430" w:rsidRPr="00D02A26" w:rsidRDefault="00CC0430" w:rsidP="00F14FA2">
            <w:pPr>
              <w:pStyle w:val="tablehead"/>
            </w:pPr>
            <w:r w:rsidRPr="00D02A26">
              <w:t>Prem/</w:t>
            </w:r>
            <w:r w:rsidRPr="00D02A2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86FA9" w14:textId="77777777" w:rsidR="00CC0430" w:rsidRPr="00D02A26" w:rsidRDefault="00CC0430" w:rsidP="00F14FA2">
            <w:pPr>
              <w:pStyle w:val="tablehead"/>
            </w:pPr>
            <w:r w:rsidRPr="00D02A26">
              <w:t>Prod/</w:t>
            </w:r>
            <w:r w:rsidRPr="00D02A26">
              <w:br/>
              <w:t>Cops</w:t>
            </w:r>
          </w:p>
        </w:tc>
      </w:tr>
      <w:tr w:rsidR="00CC0430" w:rsidRPr="00D02A26" w14:paraId="46DBEE7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AEEE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D02A26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C44A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3672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8455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9DB9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5C1D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CB514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B935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11B20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A40EA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23E0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2448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.067</w:t>
            </w:r>
          </w:p>
        </w:tc>
      </w:tr>
      <w:tr w:rsidR="00CC0430" w:rsidRPr="00D02A26" w14:paraId="5106E4B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956D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5C56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3FDE2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F7050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4832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9.12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8640D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354B6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5AC0D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631B6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D56D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AD4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1989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.038</w:t>
            </w:r>
          </w:p>
        </w:tc>
      </w:tr>
      <w:tr w:rsidR="00CC0430" w:rsidRPr="00D02A26" w14:paraId="585C082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12BD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C2F3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B8BAC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A1EA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6A5F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AB306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2DE66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AB42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D8EB0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7C60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27C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3D55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.097</w:t>
            </w:r>
          </w:p>
        </w:tc>
      </w:tr>
      <w:tr w:rsidR="00CC0430" w:rsidRPr="00D02A26" w14:paraId="5D22E22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A331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17A6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6E9A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CD1B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6A6D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C1B0B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64CA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DD2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C7211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0DFE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A5FB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684D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.68</w:t>
            </w:r>
          </w:p>
        </w:tc>
      </w:tr>
      <w:tr w:rsidR="00CC0430" w:rsidRPr="00D02A26" w14:paraId="4914767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9E468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2A26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9A868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E64E3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140C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730C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07703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29E4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E2099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5402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B2FA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BDF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.27</w:t>
            </w:r>
          </w:p>
        </w:tc>
      </w:tr>
      <w:tr w:rsidR="00CC0430" w:rsidRPr="00D02A26" w14:paraId="5BBE2F4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15C84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7110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490D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60990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9A84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9E39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D075A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FC5F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A460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8EAC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760A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3F6C2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02A26" w14:paraId="5C3AA10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825C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E6C6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AA33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26E4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FD3C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CD9DA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E6893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E83D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521BB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BCD1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A4A1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9F44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</w:tr>
      <w:tr w:rsidR="00CC0430" w:rsidRPr="00D02A26" w14:paraId="4076AA8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0ABFD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DAF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BED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550FF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1144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32F12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1B28F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BFCE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110FD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59E2A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18C72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5CD6D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</w:tr>
      <w:tr w:rsidR="00CC0430" w:rsidRPr="00D02A26" w14:paraId="17DDAC8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1EBE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11B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ECB77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0707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7761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97FA9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3382F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F28F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41115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01BAF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E63C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76795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</w:tr>
      <w:tr w:rsidR="00CC0430" w:rsidRPr="00D02A26" w14:paraId="06645C1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07203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2B50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8BD5D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58C7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AE92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060C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D8ED4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415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191C8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28F62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3616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C1B6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.009</w:t>
            </w:r>
          </w:p>
        </w:tc>
      </w:tr>
      <w:tr w:rsidR="00CC0430" w:rsidRPr="00D02A26" w14:paraId="31F19BF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CD89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A9B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2CC6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80798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8484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ABC5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92881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3CC3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DE3F3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E9AE6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9372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C07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</w:t>
            </w:r>
          </w:p>
        </w:tc>
      </w:tr>
      <w:tr w:rsidR="00CC0430" w:rsidRPr="00D02A26" w14:paraId="73F8863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A6386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D602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6EBC2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F53EF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3C53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20DE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C0380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F224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2393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A84EA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A083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9CC1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02A26" w14:paraId="32D179A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10A34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11ED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0A6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E1703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5C91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18DD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B5A61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71CF2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E445B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14C18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12A4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FE5D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.042</w:t>
            </w:r>
          </w:p>
        </w:tc>
      </w:tr>
      <w:tr w:rsidR="00CC0430" w:rsidRPr="00D02A26" w14:paraId="0B02FFF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47141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99AE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9B83D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C7D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8481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3658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B334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B1AF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5C9FA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22C4D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A4D7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A3FE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1.55</w:t>
            </w:r>
          </w:p>
        </w:tc>
      </w:tr>
      <w:tr w:rsidR="00CC0430" w:rsidRPr="00D02A26" w14:paraId="269EAA6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2D8FD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1A1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607E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37DB8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ABB4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099C6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7ECC3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D8A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E09A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64CF3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2E01D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B091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</w:tr>
      <w:tr w:rsidR="00CC0430" w:rsidRPr="00D02A26" w14:paraId="1FD0071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D0C43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3910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5E2A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9B61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6A93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74A32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6537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5E10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E777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AAAA2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F9D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AA0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1.15</w:t>
            </w:r>
          </w:p>
        </w:tc>
      </w:tr>
      <w:tr w:rsidR="00CC0430" w:rsidRPr="00D02A26" w14:paraId="4F31F0D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BBFB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68D3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490F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9EB55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5FE0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F7729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B3C4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46E9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2BDC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6E32A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AFB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35ADE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</w:tr>
      <w:tr w:rsidR="00CC0430" w:rsidRPr="00D02A26" w14:paraId="1F62A10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E537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338C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64DA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3F29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CAC4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B372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0A971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23B2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3729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FE3F1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893A2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63B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02A26" w14:paraId="5EA1004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93855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2C8B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B7C1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41CC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0CE6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B2D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B93C8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149E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D127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B0AB8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70F5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0015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</w:tr>
      <w:tr w:rsidR="00CC0430" w:rsidRPr="00D02A26" w14:paraId="7AD48E1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50ED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746E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76B2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768B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9771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BCA9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7986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E8EA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41BA6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58DDE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39F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C9B09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</w:tr>
      <w:tr w:rsidR="00CC0430" w:rsidRPr="00D02A26" w14:paraId="2AD388F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C292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38F8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865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3A60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F6A5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0446F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E174A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037D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9.79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C0C27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AF91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387B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9F06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</w:tr>
      <w:tr w:rsidR="00CC0430" w:rsidRPr="00D02A26" w14:paraId="06D2581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93E46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CA2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672B8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BBF02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B721E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599D4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B24F3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52F7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ADEB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F7CBE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16E2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CEB7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.073</w:t>
            </w:r>
          </w:p>
        </w:tc>
      </w:tr>
      <w:tr w:rsidR="00CC0430" w:rsidRPr="00D02A26" w14:paraId="07339E8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A9A70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8EF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11A4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A39F6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E6B3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4A09C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242F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08DE0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F7310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DF87E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2BEC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DE3A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.168</w:t>
            </w:r>
          </w:p>
        </w:tc>
      </w:tr>
      <w:tr w:rsidR="00CC0430" w:rsidRPr="00D02A26" w14:paraId="4C13F1B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5ED4C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D5C4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A815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97A4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333A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1C65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3D42C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F758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C71D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2EFB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F1FE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8077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02A26" w14:paraId="61C7B39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CF93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410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54EE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1F2CD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C835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0E94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4196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F9C3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910B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25C45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BA9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8ED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.59</w:t>
            </w:r>
          </w:p>
        </w:tc>
      </w:tr>
      <w:tr w:rsidR="00CC0430" w:rsidRPr="00D02A26" w14:paraId="0C1FBAD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20651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9366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9EE1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05AF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EE22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8.07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65733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BE404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758E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A728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8925D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3D42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91E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.32</w:t>
            </w:r>
          </w:p>
        </w:tc>
      </w:tr>
      <w:tr w:rsidR="00CC0430" w:rsidRPr="00D02A26" w14:paraId="6334CC7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E6F04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5C1C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884A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CB53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2E6E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6.99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E4CA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6050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C689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52A6B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9223D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3500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3176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.022</w:t>
            </w:r>
          </w:p>
        </w:tc>
      </w:tr>
      <w:tr w:rsidR="00CC0430" w:rsidRPr="00D02A26" w14:paraId="3C403AF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BE1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F99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CB900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1EFBE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73572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A4622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1599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714D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7D9F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1D2B8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853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FE9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.016</w:t>
            </w:r>
          </w:p>
        </w:tc>
      </w:tr>
      <w:tr w:rsidR="00CC0430" w:rsidRPr="00D02A26" w14:paraId="37403DF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1FB58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41B3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C1F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979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14F8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A9F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5549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B477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0E6C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19478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979F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BF4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.088</w:t>
            </w:r>
          </w:p>
        </w:tc>
      </w:tr>
      <w:tr w:rsidR="00CC0430" w:rsidRPr="00D02A26" w14:paraId="758A41E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55DAF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7C43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F29F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9436A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C282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E2B0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6705B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13CB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2CA1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FA221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BBAA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4A3B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02A26" w14:paraId="2B2C58B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311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8DD8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69200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F8A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F9CE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3092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32910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031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2264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4FFA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0100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951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.113</w:t>
            </w:r>
          </w:p>
        </w:tc>
      </w:tr>
      <w:tr w:rsidR="00CC0430" w:rsidRPr="00D02A26" w14:paraId="516A350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3725D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7417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81AD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BBB46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C336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C3754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36D9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0A6D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DE75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0CEE4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DFC50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549B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.061</w:t>
            </w:r>
          </w:p>
        </w:tc>
      </w:tr>
      <w:tr w:rsidR="00CC0430" w:rsidRPr="00D02A26" w14:paraId="336DFB4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1C3F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85DF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A524E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585E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0CC6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A073B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453A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9F2C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29BB9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CD83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028F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0B49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.12</w:t>
            </w:r>
          </w:p>
        </w:tc>
      </w:tr>
      <w:tr w:rsidR="00CC0430" w:rsidRPr="00D02A26" w14:paraId="5E05BAE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793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0AD3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F11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73FA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24DD4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07529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9A1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3F38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21CDE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4B8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0AD4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41C7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.103</w:t>
            </w:r>
          </w:p>
        </w:tc>
      </w:tr>
      <w:tr w:rsidR="00CC0430" w:rsidRPr="00D02A26" w14:paraId="39BA201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30E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5F6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D609D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5195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6A63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31A5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75D31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F00D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0CC8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2C090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241A2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BE3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.008</w:t>
            </w:r>
          </w:p>
        </w:tc>
      </w:tr>
      <w:tr w:rsidR="00CC0430" w:rsidRPr="00D02A26" w14:paraId="1645128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D0F15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697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46C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F6237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79F9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166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EB153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5A36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B8A7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C4A28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5A04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34D3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02A26" w14:paraId="3C22BB9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410E4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8EAD9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64F95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15A4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32100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5D07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B72C6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CDF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C490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1B2D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8700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2E61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.048</w:t>
            </w:r>
          </w:p>
        </w:tc>
      </w:tr>
      <w:tr w:rsidR="00CC0430" w:rsidRPr="00D02A26" w14:paraId="1039D7C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2FCD4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9FF40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F07F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2575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DD3D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5C7B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C5A34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D4DB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C2520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911F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2CA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539D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.075</w:t>
            </w:r>
          </w:p>
        </w:tc>
      </w:tr>
      <w:tr w:rsidR="00CC0430" w:rsidRPr="00D02A26" w14:paraId="4A2B41D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70CB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F76C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CE09A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136C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F716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0842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F9A6E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2842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92B9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A2D5D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B0A6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AF92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.106</w:t>
            </w:r>
          </w:p>
        </w:tc>
      </w:tr>
      <w:tr w:rsidR="00CC0430" w:rsidRPr="00D02A26" w14:paraId="39699D6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8B73A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372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21859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CF7F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2365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9A59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A3F3F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118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33ADE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63F06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CA3F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26CE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</w:tr>
      <w:tr w:rsidR="00CC0430" w:rsidRPr="00D02A26" w14:paraId="49103F9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76556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7589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DF26A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C5BE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3DFD1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E2DF2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5484D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36BF8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1D33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02EA9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C8C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5941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.139</w:t>
            </w:r>
          </w:p>
        </w:tc>
      </w:tr>
      <w:tr w:rsidR="00CC0430" w:rsidRPr="00D02A26" w14:paraId="564E6FE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3F433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BFD6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219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30294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6E37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16E9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CD506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5212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659B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BCACC" w14:textId="77777777" w:rsidR="00CC0430" w:rsidRPr="00D02A2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B25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AE48B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02A26" w14:paraId="2D99D71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7CEBB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29F4C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5E567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E5C23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17BA3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FCA5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93D60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47A3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28BC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9BA7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719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CD7C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</w:tr>
      <w:tr w:rsidR="00CC0430" w:rsidRPr="00D02A26" w14:paraId="118AEC8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DDE1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E8D9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AED9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A985F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4436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AF740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C1F81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55C1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3A84D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C6DFC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4387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7C203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</w:tr>
      <w:tr w:rsidR="00CC0430" w:rsidRPr="00D02A26" w14:paraId="1733213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1694A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0F8B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2BDE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1C70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8F1B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EE602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AA85A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9656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4F38B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FF962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EEEEE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017F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</w:tr>
      <w:tr w:rsidR="00CC0430" w:rsidRPr="00D02A26" w14:paraId="5B5389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EA1D6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5A92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665F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514F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3189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35158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45371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1F1EA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A6C01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E65F0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98087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49ACE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</w:tr>
      <w:tr w:rsidR="00CC0430" w:rsidRPr="00D02A26" w14:paraId="6B74627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0F9AF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077409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FB3F5C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BA67D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2E7E85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87ED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E80097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B5096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FF5904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6D615" w14:textId="77777777" w:rsidR="00CC0430" w:rsidRPr="00D02A26" w:rsidRDefault="00CC0430" w:rsidP="00F14FA2">
            <w:pPr>
              <w:pStyle w:val="tabletext10"/>
              <w:rPr>
                <w:b/>
              </w:rPr>
            </w:pPr>
            <w:r w:rsidRPr="00D02A26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4F9F1F" w14:textId="77777777" w:rsidR="00CC0430" w:rsidRPr="00D02A26" w:rsidRDefault="00CC0430" w:rsidP="00F14FA2">
            <w:pPr>
              <w:pStyle w:val="tabletext10"/>
              <w:tabs>
                <w:tab w:val="decimal" w:pos="300"/>
              </w:tabs>
            </w:pPr>
            <w:r w:rsidRPr="00D02A2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984AA5" w14:textId="77777777" w:rsidR="00CC0430" w:rsidRPr="00D02A26" w:rsidRDefault="00CC0430" w:rsidP="00F14FA2">
            <w:pPr>
              <w:pStyle w:val="tabletext10"/>
              <w:jc w:val="center"/>
            </w:pPr>
            <w:r w:rsidRPr="00D02A26">
              <w:t xml:space="preserve"> – </w:t>
            </w:r>
          </w:p>
        </w:tc>
      </w:tr>
      <w:tr w:rsidR="00CC0430" w:rsidRPr="00D02A26" w14:paraId="547AF71D" w14:textId="77777777" w:rsidTr="00F14FA2">
        <w:trPr>
          <w:cantSplit/>
        </w:trPr>
        <w:tc>
          <w:tcPr>
            <w:tcW w:w="10080" w:type="dxa"/>
            <w:gridSpan w:val="12"/>
          </w:tcPr>
          <w:p w14:paraId="6AF1ACB1" w14:textId="77777777" w:rsidR="00CC0430" w:rsidRPr="00D02A26" w:rsidRDefault="00CC0430" w:rsidP="00F14FA2">
            <w:pPr>
              <w:pStyle w:val="blocktext1"/>
            </w:pPr>
            <w:bookmarkStart w:id="4" w:name="TableFootnote1"/>
            <w:bookmarkEnd w:id="4"/>
          </w:p>
        </w:tc>
      </w:tr>
      <w:tr w:rsidR="00CC0430" w:rsidRPr="00D02A26" w14:paraId="64B5C1A6" w14:textId="77777777" w:rsidTr="00F14FA2">
        <w:trPr>
          <w:cantSplit/>
        </w:trPr>
        <w:tc>
          <w:tcPr>
            <w:tcW w:w="10080" w:type="dxa"/>
            <w:gridSpan w:val="12"/>
          </w:tcPr>
          <w:p w14:paraId="0C66F445" w14:textId="77777777" w:rsidR="00CC0430" w:rsidRPr="00D02A26" w:rsidRDefault="00CC0430" w:rsidP="00F14FA2">
            <w:pPr>
              <w:pStyle w:val="blocktext1"/>
            </w:pPr>
            <w:bookmarkStart w:id="5" w:name="KentuckyFootnote"/>
            <w:bookmarkEnd w:id="5"/>
          </w:p>
        </w:tc>
      </w:tr>
    </w:tbl>
    <w:p w14:paraId="2BD2DB31" w14:textId="77777777" w:rsidR="00CC0430" w:rsidRPr="00D02A26" w:rsidRDefault="00CC0430" w:rsidP="00CC0430">
      <w:pPr>
        <w:pStyle w:val="isonormal"/>
      </w:pPr>
    </w:p>
    <w:p w14:paraId="64E65797" w14:textId="77777777" w:rsidR="00CC0430" w:rsidRDefault="00CC0430" w:rsidP="00CC0430">
      <w:pPr>
        <w:pStyle w:val="isonormal"/>
        <w:sectPr w:rsidR="00CC0430" w:rsidSect="00CC0430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C63AAD" w14:paraId="7004A83E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B359C" w14:textId="77777777" w:rsidR="00CC0430" w:rsidRPr="00C63AAD" w:rsidRDefault="00CC0430" w:rsidP="00F14FA2">
            <w:pPr>
              <w:pStyle w:val="tablehead"/>
            </w:pPr>
            <w:r w:rsidRPr="00C63AAD">
              <w:t>$100,000/200,000 BASIC LIMIT OCCURRENCE</w:t>
            </w:r>
            <w:r w:rsidRPr="00C63AAD">
              <w:br/>
              <w:t>Premises/Operations (Prem/Ops) (Subline Code 334) Territory 501</w:t>
            </w:r>
            <w:r w:rsidRPr="00C63AAD">
              <w:br/>
              <w:t>Products/Completed Operations (Prod/COps)</w:t>
            </w:r>
            <w:r w:rsidRPr="00C63AAD">
              <w:tab/>
              <w:t xml:space="preserve">(Subline Code 336) Entire State Territory 999 </w:t>
            </w:r>
          </w:p>
        </w:tc>
      </w:tr>
      <w:tr w:rsidR="00CC0430" w:rsidRPr="00C63AAD" w14:paraId="106D623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B7350D" w14:textId="77777777" w:rsidR="00CC0430" w:rsidRPr="00C63AAD" w:rsidRDefault="00CC0430" w:rsidP="00F14FA2">
            <w:pPr>
              <w:pStyle w:val="tablehead"/>
            </w:pPr>
            <w:r w:rsidRPr="00C63AAD">
              <w:t>Class</w:t>
            </w:r>
            <w:r w:rsidRPr="00C63AA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B2E87" w14:textId="77777777" w:rsidR="00CC0430" w:rsidRPr="00C63AAD" w:rsidRDefault="00CC0430" w:rsidP="00F14FA2">
            <w:pPr>
              <w:pStyle w:val="tablehead"/>
            </w:pPr>
            <w:r w:rsidRPr="00C63AAD">
              <w:t>Prem/</w:t>
            </w:r>
            <w:r w:rsidRPr="00C63AA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B4E628" w14:textId="77777777" w:rsidR="00CC0430" w:rsidRPr="00C63AAD" w:rsidRDefault="00CC0430" w:rsidP="00F14FA2">
            <w:pPr>
              <w:pStyle w:val="tablehead"/>
            </w:pPr>
            <w:r w:rsidRPr="00C63AAD">
              <w:t>Prod/</w:t>
            </w:r>
            <w:r w:rsidRPr="00C63AA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62C6" w14:textId="77777777" w:rsidR="00CC0430" w:rsidRPr="00C63AAD" w:rsidRDefault="00CC0430" w:rsidP="00F14FA2">
            <w:pPr>
              <w:pStyle w:val="tablehead"/>
            </w:pPr>
            <w:r w:rsidRPr="00C63AAD">
              <w:t>Class</w:t>
            </w:r>
            <w:r w:rsidRPr="00C63AA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502264" w14:textId="77777777" w:rsidR="00CC0430" w:rsidRPr="00C63AAD" w:rsidRDefault="00CC0430" w:rsidP="00F14FA2">
            <w:pPr>
              <w:pStyle w:val="tablehead"/>
            </w:pPr>
            <w:r w:rsidRPr="00C63AAD">
              <w:t>Prem/</w:t>
            </w:r>
            <w:r w:rsidRPr="00C63AA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435B6" w14:textId="77777777" w:rsidR="00CC0430" w:rsidRPr="00C63AAD" w:rsidRDefault="00CC0430" w:rsidP="00F14FA2">
            <w:pPr>
              <w:pStyle w:val="tablehead"/>
            </w:pPr>
            <w:r w:rsidRPr="00C63AAD">
              <w:t>Prod/</w:t>
            </w:r>
            <w:r w:rsidRPr="00C63AA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CD69BA" w14:textId="77777777" w:rsidR="00CC0430" w:rsidRPr="00C63AAD" w:rsidRDefault="00CC0430" w:rsidP="00F14FA2">
            <w:pPr>
              <w:pStyle w:val="tablehead"/>
            </w:pPr>
            <w:r w:rsidRPr="00C63AAD">
              <w:t>Class</w:t>
            </w:r>
            <w:r w:rsidRPr="00C63AA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B98C" w14:textId="77777777" w:rsidR="00CC0430" w:rsidRPr="00C63AAD" w:rsidRDefault="00CC0430" w:rsidP="00F14FA2">
            <w:pPr>
              <w:pStyle w:val="tablehead"/>
            </w:pPr>
            <w:r w:rsidRPr="00C63AAD">
              <w:t>Prem/</w:t>
            </w:r>
            <w:r w:rsidRPr="00C63AA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3F372" w14:textId="77777777" w:rsidR="00CC0430" w:rsidRPr="00C63AAD" w:rsidRDefault="00CC0430" w:rsidP="00F14FA2">
            <w:pPr>
              <w:pStyle w:val="tablehead"/>
            </w:pPr>
            <w:r w:rsidRPr="00C63AAD">
              <w:t>Prod/</w:t>
            </w:r>
            <w:r w:rsidRPr="00C63AA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F301C" w14:textId="77777777" w:rsidR="00CC0430" w:rsidRPr="00C63AAD" w:rsidRDefault="00CC0430" w:rsidP="00F14FA2">
            <w:pPr>
              <w:pStyle w:val="tablehead"/>
            </w:pPr>
            <w:r w:rsidRPr="00C63AAD">
              <w:t>Class</w:t>
            </w:r>
            <w:r w:rsidRPr="00C63AA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A577E3" w14:textId="77777777" w:rsidR="00CC0430" w:rsidRPr="00C63AAD" w:rsidRDefault="00CC0430" w:rsidP="00F14FA2">
            <w:pPr>
              <w:pStyle w:val="tablehead"/>
            </w:pPr>
            <w:r w:rsidRPr="00C63AAD">
              <w:t>Prem/</w:t>
            </w:r>
            <w:r w:rsidRPr="00C63AA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537E0" w14:textId="77777777" w:rsidR="00CC0430" w:rsidRPr="00C63AAD" w:rsidRDefault="00CC0430" w:rsidP="00F14FA2">
            <w:pPr>
              <w:pStyle w:val="tablehead"/>
            </w:pPr>
            <w:r w:rsidRPr="00C63AAD">
              <w:t>Prod/</w:t>
            </w:r>
            <w:r w:rsidRPr="00C63AAD">
              <w:br/>
              <w:t>Cops</w:t>
            </w:r>
          </w:p>
        </w:tc>
      </w:tr>
      <w:tr w:rsidR="00CC0430" w:rsidRPr="00C63AAD" w14:paraId="1D8D100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EC482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57CDB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397E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4C0C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A2B5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DB7A5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B0544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5D0C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647C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FBC2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3003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B32E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056492D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DA2C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A73F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1EDD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FCB3E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4E3E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578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69F34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665B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8A619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8E2BA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EC4A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77.70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AEE4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472BFD7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2ACB4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86AB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4CC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5DED0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1ADF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B1BB1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23C0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B38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4495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E2A2D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FA8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CFD3D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72C7549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815DF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C0313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EBB81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2845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1A1D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15C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29CB5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299AD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E7E74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6049B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B675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E41F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3C1EB97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55B8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5444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2EE8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4416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CD69C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1F79C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50CD0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96C0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2ABCD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5AE1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4814D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10B63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3111B23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D1426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9F1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126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D7447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2A6B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30CB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C2FA3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C41A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E86E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ABF82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CBD9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613C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63AAD" w14:paraId="063020F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F3B5B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4D53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3AF6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3D9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099A8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386A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2104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782E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5D5B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4F312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DE3DE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B6575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740A209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E111A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2FD1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614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87E9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C787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717E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C86C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B714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5D41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53BC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35CEC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877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681E323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0654B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AC996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44315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29F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C981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3560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8937F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F757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E3BF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FFE1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7AD1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823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2695872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A6750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A4C65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17A7C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4BEF0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DD98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D4F2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F32C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B3D6D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06F97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5CA66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7D0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34472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511719C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ED6C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29AE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DB7D5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24264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9D24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44FAC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1529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9AA1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01D2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9232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750C5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6FC9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1AA0B4A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5DEFB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839A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84F8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FA6B0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A941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19D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EC923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7058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AEBC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D077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12E4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9842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63AAD" w14:paraId="0725050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F194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96B8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EA609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5D25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61EE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D0C56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F3FD2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297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298D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19D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2DB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F97F2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4622359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4094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D2F7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340A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303C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4D85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C3C6D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6EBA1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A44A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860E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98A01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0224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FD66F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500B75C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ED6D2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3FE8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8120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5F7A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0B49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D0CED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5B48B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C072B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BF22F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6CEC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F8F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F0D1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2F635A7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1B326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959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0B09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A32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A38B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F39C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151C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BB076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D57D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A23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5DF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761F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1A0F60C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2E4A6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5E1D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96602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B550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9185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7FA6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D493B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F4F2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C422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32B8A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9FE49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D165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367CDCB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685C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37D9F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6FB5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492B0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C6D9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F2E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65DFB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0418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E754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58566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B6FC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BD0FB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63AAD" w14:paraId="2C8008E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B2BEB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0CA5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00C27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211D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6336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809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3F55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8136D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E0A0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26DD4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30F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2A2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2A47521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1983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99F8B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735C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5E6C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B327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B17C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B26E0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F183F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1FD8E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9142B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7787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4FB3E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699805B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50AA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6A1C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830F8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7B5A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7FCB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5F9B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93B5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6676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A8CF4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23A4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A0A7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15B4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326339F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0238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0016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1D27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2D141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277CB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A5DAB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8486E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F7F9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EF00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B9935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747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E2738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210609C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4133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23EA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AA1C6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149B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C327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89C8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9C1B6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90E5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8651D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C023E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EF657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D3E26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6EF0639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1E630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C9E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69689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C3A9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4059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012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39E03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1D47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1EC3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F0EE8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BC4E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DBE0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63AAD" w14:paraId="6E6D8D0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8F85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397F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BBF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09EAB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3E41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1CAED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2C30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0068F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865D4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7539A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F0FC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95.60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9D5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1AC00BB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7ADF0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8C82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32C4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75F4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F612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E720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9491E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BDD1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CEFEE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D360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EB01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89.70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549E1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3063E7B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EE82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737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558A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76ED1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30179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C459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77CE4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EFD0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E23AC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82C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11E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C2C8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13A196C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D40AF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72DF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9BD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97BC4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E074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69B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758EB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B005E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9FD8C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0D72C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A1C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B2831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540CA37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2F66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0B7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C4D84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6A702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1BA5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6617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4EA9E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97C93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CF0B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A6F3F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9F85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B723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6097227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6E4D8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5EE3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F785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941DB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03FA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5F1DB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C4DC0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ADDF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E05C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14F61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F282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39B3D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63AAD" w14:paraId="1F6692F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11422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E0FFB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C96F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7521C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5CB2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F358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4D215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C5443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93FB8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E443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BF209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10702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29EBCD8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20E1D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4415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28B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5E8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3269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2F06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CE4BF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06AF9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4A866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D3801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6E3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3AE8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0029A7C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B03A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A93A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EA3A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892BC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20D1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C05B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319E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5EBE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85BE8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A9C56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C6CE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AB5B4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0FF4A66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6AB5A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73A9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A0C1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D8A5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1253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D815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73EE5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4A6D7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1632C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6330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0552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59.80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0BB0C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495F7D7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1B98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75BA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3761F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716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67D39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EB06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217D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6468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DA054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995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3B536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BB65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</w:tr>
      <w:tr w:rsidR="00CC0430" w:rsidRPr="00C63AAD" w14:paraId="6AFD0B3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C8E0D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6A6E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9D26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AE75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68DB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70C0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4657E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6788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AA04B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4417F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1A6B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89F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63AAD" w14:paraId="69A3D03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4120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4505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E8A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E1A9D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FE6B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36AC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41BC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A76B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231.00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900A7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AED1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6972D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24A94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768D11C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3CD2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2DA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4AEE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6312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8743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F540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72F30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A297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45.70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4A832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5F54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6F93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F1A5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0D8768C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08432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C37E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A36B2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11BF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A8947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14BA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F0300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31AF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DB12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2B71A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763A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68CE2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55D845F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BA0B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16C9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F2EA9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F720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E742D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850B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BAE4C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4F09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6D34D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5124E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124E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6F74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5BBBE61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FF36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9DA3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2601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FCCC7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FD504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BFBC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6EEE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856E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9E7D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0888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2D0A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B6B3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5E44465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67EB5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7BFBF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BBA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20700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359F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F908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87A89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1BE6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226C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2E7D" w14:textId="77777777" w:rsidR="00CC0430" w:rsidRPr="00C63AA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F24B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12A6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63AAD" w14:paraId="422D75A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AABA0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7124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496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71FA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7511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E03CB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45DEF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475D6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96EAE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7DE2E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363CC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883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793FB4B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8385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5B72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EFA79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E87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22EBD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7FF4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8E896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F994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75FD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5172B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6B8D1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0ED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7B15307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56DBC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F8C4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73FA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19E8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8BC31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84E48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01FFC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7DBBE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5CFA8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C2C62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F88F7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62BA4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4C282F6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0D856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415F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0A32B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714D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77827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608F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A3979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BA388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D8AAD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DC266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79BB3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CD0EF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2E370E8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030D4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4E12C0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323282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C8682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4FE86D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44BAE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2820E3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273A9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9C1A60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C91A5" w14:textId="77777777" w:rsidR="00CC0430" w:rsidRPr="00C63AAD" w:rsidRDefault="00CC0430" w:rsidP="00F14FA2">
            <w:pPr>
              <w:pStyle w:val="tabletext10"/>
              <w:rPr>
                <w:b/>
              </w:rPr>
            </w:pPr>
            <w:r w:rsidRPr="00C63AA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5C2655" w14:textId="77777777" w:rsidR="00CC0430" w:rsidRPr="00C63AAD" w:rsidRDefault="00CC0430" w:rsidP="00F14FA2">
            <w:pPr>
              <w:pStyle w:val="tabletext10"/>
              <w:tabs>
                <w:tab w:val="decimal" w:pos="300"/>
              </w:tabs>
            </w:pPr>
            <w:r w:rsidRPr="00C63AAD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3757FA" w14:textId="77777777" w:rsidR="00CC0430" w:rsidRPr="00C63AAD" w:rsidRDefault="00CC0430" w:rsidP="00F14FA2">
            <w:pPr>
              <w:pStyle w:val="tabletext10"/>
              <w:jc w:val="center"/>
            </w:pPr>
            <w:r w:rsidRPr="00C63AAD">
              <w:t xml:space="preserve"> – </w:t>
            </w:r>
          </w:p>
        </w:tc>
      </w:tr>
      <w:tr w:rsidR="00CC0430" w:rsidRPr="00C63AAD" w14:paraId="18ECB0BA" w14:textId="77777777" w:rsidTr="00F14FA2">
        <w:trPr>
          <w:cantSplit/>
        </w:trPr>
        <w:tc>
          <w:tcPr>
            <w:tcW w:w="10080" w:type="dxa"/>
            <w:gridSpan w:val="12"/>
          </w:tcPr>
          <w:p w14:paraId="113427EF" w14:textId="77777777" w:rsidR="00CC0430" w:rsidRPr="00C63AAD" w:rsidRDefault="00CC0430" w:rsidP="00F14FA2">
            <w:pPr>
              <w:pStyle w:val="blocktext1"/>
            </w:pPr>
          </w:p>
        </w:tc>
      </w:tr>
      <w:tr w:rsidR="00CC0430" w:rsidRPr="00C63AAD" w14:paraId="1FC2E541" w14:textId="77777777" w:rsidTr="00F14FA2">
        <w:trPr>
          <w:cantSplit/>
        </w:trPr>
        <w:tc>
          <w:tcPr>
            <w:tcW w:w="10080" w:type="dxa"/>
            <w:gridSpan w:val="12"/>
          </w:tcPr>
          <w:p w14:paraId="4B448C30" w14:textId="77777777" w:rsidR="00CC0430" w:rsidRPr="00C63AAD" w:rsidRDefault="00CC0430" w:rsidP="00F14FA2">
            <w:pPr>
              <w:pStyle w:val="blocktext1"/>
            </w:pPr>
          </w:p>
        </w:tc>
      </w:tr>
    </w:tbl>
    <w:p w14:paraId="12E1C3F6" w14:textId="77777777" w:rsidR="00CC0430" w:rsidRPr="00C63AAD" w:rsidRDefault="00CC0430" w:rsidP="00CC0430">
      <w:pPr>
        <w:pStyle w:val="isonormal"/>
      </w:pPr>
    </w:p>
    <w:p w14:paraId="5FD0782E" w14:textId="77777777" w:rsidR="00CC0430" w:rsidRDefault="00CC0430" w:rsidP="00CC0430">
      <w:pPr>
        <w:pStyle w:val="isonormal"/>
        <w:sectPr w:rsidR="00CC0430" w:rsidSect="00CC0430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281BF1" w14:paraId="0FBEB7BC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77AB" w14:textId="77777777" w:rsidR="00CC0430" w:rsidRPr="00281BF1" w:rsidRDefault="00CC0430" w:rsidP="00F14FA2">
            <w:pPr>
              <w:pStyle w:val="tablehead"/>
            </w:pPr>
            <w:r w:rsidRPr="00281BF1">
              <w:t>$100,000/200,000 BASIC LIMIT OCCURRENCE</w:t>
            </w:r>
            <w:r w:rsidRPr="00281BF1">
              <w:br/>
              <w:t>Premises/Operations (Prem/Ops) (Subline Code 334) Territory 501</w:t>
            </w:r>
            <w:r w:rsidRPr="00281BF1">
              <w:br/>
              <w:t>Products/Completed Operations (Prod/COps)</w:t>
            </w:r>
            <w:r w:rsidRPr="00281BF1">
              <w:tab/>
              <w:t xml:space="preserve">(Subline Code 336) Entire State Territory 999 </w:t>
            </w:r>
          </w:p>
        </w:tc>
      </w:tr>
      <w:tr w:rsidR="00CC0430" w:rsidRPr="00281BF1" w14:paraId="44D9DD3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9B6E42" w14:textId="77777777" w:rsidR="00CC0430" w:rsidRPr="00281BF1" w:rsidRDefault="00CC0430" w:rsidP="00F14FA2">
            <w:pPr>
              <w:pStyle w:val="tablehead"/>
            </w:pPr>
            <w:r w:rsidRPr="00281BF1">
              <w:t>Class</w:t>
            </w:r>
            <w:r w:rsidRPr="00281B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18DFA" w14:textId="77777777" w:rsidR="00CC0430" w:rsidRPr="00281BF1" w:rsidRDefault="00CC0430" w:rsidP="00F14FA2">
            <w:pPr>
              <w:pStyle w:val="tablehead"/>
            </w:pPr>
            <w:r w:rsidRPr="00281BF1">
              <w:t>Prem/</w:t>
            </w:r>
            <w:r w:rsidRPr="00281B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108BE8" w14:textId="77777777" w:rsidR="00CC0430" w:rsidRPr="00281BF1" w:rsidRDefault="00CC0430" w:rsidP="00F14FA2">
            <w:pPr>
              <w:pStyle w:val="tablehead"/>
            </w:pPr>
            <w:r w:rsidRPr="00281BF1">
              <w:t>Prod/</w:t>
            </w:r>
            <w:r w:rsidRPr="00281B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42630" w14:textId="77777777" w:rsidR="00CC0430" w:rsidRPr="00281BF1" w:rsidRDefault="00CC0430" w:rsidP="00F14FA2">
            <w:pPr>
              <w:pStyle w:val="tablehead"/>
            </w:pPr>
            <w:r w:rsidRPr="00281BF1">
              <w:t>Class</w:t>
            </w:r>
            <w:r w:rsidRPr="00281B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C9D048" w14:textId="77777777" w:rsidR="00CC0430" w:rsidRPr="00281BF1" w:rsidRDefault="00CC0430" w:rsidP="00F14FA2">
            <w:pPr>
              <w:pStyle w:val="tablehead"/>
            </w:pPr>
            <w:r w:rsidRPr="00281BF1">
              <w:t>Prem/</w:t>
            </w:r>
            <w:r w:rsidRPr="00281B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859FB" w14:textId="77777777" w:rsidR="00CC0430" w:rsidRPr="00281BF1" w:rsidRDefault="00CC0430" w:rsidP="00F14FA2">
            <w:pPr>
              <w:pStyle w:val="tablehead"/>
            </w:pPr>
            <w:r w:rsidRPr="00281BF1">
              <w:t>Prod/</w:t>
            </w:r>
            <w:r w:rsidRPr="00281BF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B0EDBE" w14:textId="77777777" w:rsidR="00CC0430" w:rsidRPr="00281BF1" w:rsidRDefault="00CC0430" w:rsidP="00F14FA2">
            <w:pPr>
              <w:pStyle w:val="tablehead"/>
            </w:pPr>
            <w:r w:rsidRPr="00281BF1">
              <w:t>Class</w:t>
            </w:r>
            <w:r w:rsidRPr="00281B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D59BA" w14:textId="77777777" w:rsidR="00CC0430" w:rsidRPr="00281BF1" w:rsidRDefault="00CC0430" w:rsidP="00F14FA2">
            <w:pPr>
              <w:pStyle w:val="tablehead"/>
            </w:pPr>
            <w:r w:rsidRPr="00281BF1">
              <w:t>Prem/</w:t>
            </w:r>
            <w:r w:rsidRPr="00281B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882E42" w14:textId="77777777" w:rsidR="00CC0430" w:rsidRPr="00281BF1" w:rsidRDefault="00CC0430" w:rsidP="00F14FA2">
            <w:pPr>
              <w:pStyle w:val="tablehead"/>
            </w:pPr>
            <w:r w:rsidRPr="00281BF1">
              <w:t>Prod/</w:t>
            </w:r>
            <w:r w:rsidRPr="00281B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34CDA" w14:textId="77777777" w:rsidR="00CC0430" w:rsidRPr="00281BF1" w:rsidRDefault="00CC0430" w:rsidP="00F14FA2">
            <w:pPr>
              <w:pStyle w:val="tablehead"/>
            </w:pPr>
            <w:r w:rsidRPr="00281BF1">
              <w:t>Class</w:t>
            </w:r>
            <w:r w:rsidRPr="00281B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882DD9" w14:textId="77777777" w:rsidR="00CC0430" w:rsidRPr="00281BF1" w:rsidRDefault="00CC0430" w:rsidP="00F14FA2">
            <w:pPr>
              <w:pStyle w:val="tablehead"/>
            </w:pPr>
            <w:r w:rsidRPr="00281BF1">
              <w:t>Prem/</w:t>
            </w:r>
            <w:r w:rsidRPr="00281B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3B1D4" w14:textId="77777777" w:rsidR="00CC0430" w:rsidRPr="00281BF1" w:rsidRDefault="00CC0430" w:rsidP="00F14FA2">
            <w:pPr>
              <w:pStyle w:val="tablehead"/>
            </w:pPr>
            <w:r w:rsidRPr="00281BF1">
              <w:t>Prod/</w:t>
            </w:r>
            <w:r w:rsidRPr="00281BF1">
              <w:br/>
              <w:t>Cops</w:t>
            </w:r>
          </w:p>
        </w:tc>
      </w:tr>
      <w:tr w:rsidR="00CC0430" w:rsidRPr="00281BF1" w14:paraId="15CD0EB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97B7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1C226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1D77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4AC4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1FFC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E42EB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A121B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55C6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6463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0764F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795BB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80964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03E073C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AE7C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9F6C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D59DB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D027F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5971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2BFE5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8B345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23A4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38CD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F68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7999F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36EA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2000E79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702D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4F8F9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066D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F03F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B710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D33E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DDF1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466F2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E39D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DC48B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07BA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72E8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48DFEEE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003D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31E7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3BFA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158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FD96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3F38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3255E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D430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0CF50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E084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82EF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00D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0A1CD5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BFF1C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6B90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6066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9A95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3F9E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007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99E2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7470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3DC2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2B55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3A24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51ED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21E1350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96BF3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F0812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564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AF2E6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541F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157FC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9268E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8DE6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77A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1D46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2F2B4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A900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81BF1" w14:paraId="7DF3613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C00B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46F0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3633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E7E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6C94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197.00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8714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C10FD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842B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F1952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B455D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0F42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31B3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57D038D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555DD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C0C3B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DDA2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7A04D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D8D6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83A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68D31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689E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14AB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D309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DFB5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B143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70C8055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0B63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A50D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C162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C6E4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9ED0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7C57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04E5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A1D3C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05CC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4158C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B767C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D544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207086A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1754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D181C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2B28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8B6E5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D49B4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7.74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1686A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F852D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BA9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6B88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CB93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86B6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DB760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30FEF8C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9EDDD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703AE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79.80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4D183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65FA1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F54D3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6271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665F6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26894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2EA4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9105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21D8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353B3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0650D20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DD90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FB84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42E6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C59DB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FFA6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62514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913B6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5DD60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A757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86F34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F011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E27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81BF1" w14:paraId="1C3C6F8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6539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F47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D4C6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9FCD1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4A449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63.10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F4D7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CFE3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07DB6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375C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A11C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9123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D3379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31D23F2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FDF04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8D26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2A579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2F56A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DB0E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63.50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A67A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742E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E74A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F0C1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03A0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1C2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B755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34E92F3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DE195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3FB3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9C1B4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E3DF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A8E7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77A3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9534B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D5BF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E9010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9949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682CE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4EEC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47E3CF1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64D64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3D670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649B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8140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55A2F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1B0C4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7141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980E2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21421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E80A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4AE5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1DA63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2BF0BEF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BCDD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484F3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D41E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737A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DF21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DCEC0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1668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72D8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A376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C86CB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BF6E1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0D79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39C9052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BB631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95E2E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EBF2A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8676D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BCA3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5C15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7C1E9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6D93E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8F1F3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6A343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20CB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EBE5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81BF1" w14:paraId="37DBCAD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81C3C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0CE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CC5E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1E92B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AE8F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83D79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B1A74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2C9A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DF823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5179A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5453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AC4C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29A7E5C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1EEC1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128A0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32A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0BAA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D330E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C5FB3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0380A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7B3A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E1E44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BC10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9682A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DCA54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6112089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63D63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C6BF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E67A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2CF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5E6C3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270F2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3F744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1AF3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B9DB5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E029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652E4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6CE3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5A12F45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F94CC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BFBBA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4C91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34BE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2A604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7D8E5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8A32F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FB52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E49F1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74B2A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4EF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493A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43C5326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45EE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9D80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488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5732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E9E2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5AD2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0CED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B085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C8291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9EA04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36051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2B421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37E2B90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A6549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CAE9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371B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E2131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C38F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2E06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7CCDA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A7D3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2A5C3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EA34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A7D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A43A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81BF1" w14:paraId="6C4B1CB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2484C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48E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58FB9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782E6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59176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A48E4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B1165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71CD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B4DF0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9A923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A58FE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4C15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668EA5D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BC6D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658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AEF1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45FBE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9A99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32.30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7D65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64203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6162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79C7B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F726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3CD3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6A8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7339D35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C5A2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92F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9B3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817E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BC0EC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62.90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50B34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BB23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D5A5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3FE99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AFD64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79596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24E13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057A121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AEE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DB04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EF09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30A2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96AD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52.10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5AF5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F251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FD7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F49E0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1E95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0CB8C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B51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665A9CC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50686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81A6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A6F9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88D5C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3EC85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58BF2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6B6C1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DDCEA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0A579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8C9BB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FDC4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3803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27A13FC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CDC6D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178A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0F01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457F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1FA5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E5E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C4E53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5683F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D0529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BF2A7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8B4B4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3489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81BF1" w14:paraId="2B151B8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80D6E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1CE2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07E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2825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DFD9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758B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30E71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DD419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EB51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751A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398D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BDDB4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</w:tr>
      <w:tr w:rsidR="00CC0430" w:rsidRPr="00281BF1" w14:paraId="0194ED1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EF644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A8D2F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70EE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4858C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4117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EF89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49EF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23959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EF53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1BF0F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5CE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A1B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4EE8DA4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83085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A3BC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32D75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D34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BE763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8901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C9501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D0840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264A2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B451D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2E19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0304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01889C1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B92E3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F034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D9B72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70C1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F7E32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9151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ACD6D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79FAB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5517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179C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A5E10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73F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41ED01B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755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6CFDC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12714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034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BB2E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2859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7D5D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8E71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C7020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644C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884B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944B0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4B0BCB1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75AA4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0FE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81850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99784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696B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DCBF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1654E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8139E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5434E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D5F0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3206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869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81BF1" w14:paraId="6C44E2A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A0E1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B43B3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0FE7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F36A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FB40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B305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A366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4C043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BDC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E5E3A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1C17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7EFB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448CC40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7F4F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688C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7AE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EB06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02FC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6B79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E202E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5562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72762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E8ED4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A25A4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3017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3514EE5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8C2B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2CA9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2A9B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C25A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AD8DB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121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8CF9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1193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13DE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0A88D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EF6C6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E3B1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5090F04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969A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7463F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AE3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F1B5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9003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84.80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A4AD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62CE3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4FA4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31CC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4296E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35B4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24F1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24FEAF3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E3BD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95F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B2B2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4BC3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E5474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AAD1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F727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65BA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6E026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1DA6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4C85C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3F92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34BE9C2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39489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2C4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D77D6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B10A2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9B9B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5A6E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0991A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423B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F855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BEF8B" w14:textId="77777777" w:rsidR="00CC0430" w:rsidRPr="00281BF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682A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5BD5E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81BF1" w14:paraId="59E1C66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8AE2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DD3E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090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055BF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65D4C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60F70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B2BEE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12732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98BE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9FA5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E5EA6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1DABF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6517162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612F2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B57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B711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726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49F7A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6DECB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DD29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3965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C1C2A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161CE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200EA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87.70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9EC31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05BDF39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984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FD7D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97D80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07037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DCA3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390D2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7B76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F901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48EA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2719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9987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79.80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AAA8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6CCDB0A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78269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2CEB5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0EA6C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DD98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AD812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03229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1200A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714F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325.00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C592B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58FC1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9D61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A69E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.27</w:t>
            </w:r>
          </w:p>
        </w:tc>
      </w:tr>
      <w:tr w:rsidR="00CC0430" w:rsidRPr="00281BF1" w14:paraId="57433B1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02DC0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E7E21C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DA3153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A31F3C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F211B9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EA047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7794DE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6D0A8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F85DD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F380B" w14:textId="77777777" w:rsidR="00CC0430" w:rsidRPr="00281BF1" w:rsidRDefault="00CC0430" w:rsidP="00F14FA2">
            <w:pPr>
              <w:pStyle w:val="tabletext10"/>
              <w:rPr>
                <w:b/>
              </w:rPr>
            </w:pPr>
            <w:r w:rsidRPr="00281BF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25BFC8" w14:textId="77777777" w:rsidR="00CC0430" w:rsidRPr="00281BF1" w:rsidRDefault="00CC0430" w:rsidP="00F14FA2">
            <w:pPr>
              <w:pStyle w:val="tabletext10"/>
              <w:tabs>
                <w:tab w:val="decimal" w:pos="300"/>
              </w:tabs>
            </w:pPr>
            <w:r w:rsidRPr="00281BF1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3B47EE" w14:textId="77777777" w:rsidR="00CC0430" w:rsidRPr="00281BF1" w:rsidRDefault="00CC0430" w:rsidP="00F14FA2">
            <w:pPr>
              <w:pStyle w:val="tabletext10"/>
              <w:jc w:val="center"/>
            </w:pPr>
            <w:r w:rsidRPr="00281BF1">
              <w:t xml:space="preserve"> – </w:t>
            </w:r>
          </w:p>
        </w:tc>
      </w:tr>
      <w:tr w:rsidR="00CC0430" w:rsidRPr="00281BF1" w14:paraId="6868FADA" w14:textId="77777777" w:rsidTr="00F14FA2">
        <w:trPr>
          <w:cantSplit/>
        </w:trPr>
        <w:tc>
          <w:tcPr>
            <w:tcW w:w="10080" w:type="dxa"/>
            <w:gridSpan w:val="12"/>
          </w:tcPr>
          <w:p w14:paraId="493DF190" w14:textId="77777777" w:rsidR="00CC0430" w:rsidRPr="00281BF1" w:rsidRDefault="00CC0430" w:rsidP="00F14FA2">
            <w:pPr>
              <w:pStyle w:val="blocktext1"/>
            </w:pPr>
          </w:p>
        </w:tc>
      </w:tr>
      <w:tr w:rsidR="00CC0430" w:rsidRPr="00281BF1" w14:paraId="3DACE1EF" w14:textId="77777777" w:rsidTr="00F14FA2">
        <w:trPr>
          <w:cantSplit/>
        </w:trPr>
        <w:tc>
          <w:tcPr>
            <w:tcW w:w="10080" w:type="dxa"/>
            <w:gridSpan w:val="12"/>
          </w:tcPr>
          <w:p w14:paraId="1E6C595C" w14:textId="77777777" w:rsidR="00CC0430" w:rsidRPr="00281BF1" w:rsidRDefault="00CC0430" w:rsidP="00F14FA2">
            <w:pPr>
              <w:pStyle w:val="blocktext1"/>
            </w:pPr>
          </w:p>
        </w:tc>
      </w:tr>
    </w:tbl>
    <w:p w14:paraId="2C645A8D" w14:textId="77777777" w:rsidR="00CC0430" w:rsidRPr="00281BF1" w:rsidRDefault="00CC0430" w:rsidP="00CC0430">
      <w:pPr>
        <w:pStyle w:val="isonormal"/>
      </w:pPr>
    </w:p>
    <w:p w14:paraId="0E625018" w14:textId="77777777" w:rsidR="00CC0430" w:rsidRDefault="00CC0430" w:rsidP="00CC0430">
      <w:pPr>
        <w:pStyle w:val="isonormal"/>
        <w:sectPr w:rsidR="00CC0430" w:rsidSect="00CC0430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FC38ED" w14:paraId="6C3AF3D1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760D6" w14:textId="77777777" w:rsidR="00CC0430" w:rsidRPr="00FC38ED" w:rsidRDefault="00CC0430" w:rsidP="00F14FA2">
            <w:pPr>
              <w:pStyle w:val="tablehead"/>
            </w:pPr>
            <w:r w:rsidRPr="00FC38ED">
              <w:t>$100,000/200,000 BASIC LIMIT OCCURRENCE</w:t>
            </w:r>
            <w:r w:rsidRPr="00FC38ED">
              <w:br/>
              <w:t>Premises/Operations (Prem/Ops) (Subline Code 334) Territory 501</w:t>
            </w:r>
            <w:r w:rsidRPr="00FC38ED">
              <w:br/>
              <w:t>Products/Completed Operations (Prod/COps)</w:t>
            </w:r>
            <w:r w:rsidRPr="00FC38ED">
              <w:tab/>
              <w:t xml:space="preserve">(Subline Code 336) Entire State Territory 999 </w:t>
            </w:r>
          </w:p>
        </w:tc>
      </w:tr>
      <w:tr w:rsidR="00CC0430" w:rsidRPr="00FC38ED" w14:paraId="04C2891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A87F5B" w14:textId="77777777" w:rsidR="00CC0430" w:rsidRPr="00FC38ED" w:rsidRDefault="00CC0430" w:rsidP="00F14FA2">
            <w:pPr>
              <w:pStyle w:val="tablehead"/>
            </w:pPr>
            <w:r w:rsidRPr="00FC38ED">
              <w:t>Class</w:t>
            </w:r>
            <w:r w:rsidRPr="00FC38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8539" w14:textId="77777777" w:rsidR="00CC0430" w:rsidRPr="00FC38ED" w:rsidRDefault="00CC0430" w:rsidP="00F14FA2">
            <w:pPr>
              <w:pStyle w:val="tablehead"/>
            </w:pPr>
            <w:r w:rsidRPr="00FC38ED">
              <w:t>Prem/</w:t>
            </w:r>
            <w:r w:rsidRPr="00FC38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45BA45" w14:textId="77777777" w:rsidR="00CC0430" w:rsidRPr="00FC38ED" w:rsidRDefault="00CC0430" w:rsidP="00F14FA2">
            <w:pPr>
              <w:pStyle w:val="tablehead"/>
            </w:pPr>
            <w:r w:rsidRPr="00FC38ED">
              <w:t>Prod/</w:t>
            </w:r>
            <w:r w:rsidRPr="00FC38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7A563" w14:textId="77777777" w:rsidR="00CC0430" w:rsidRPr="00FC38ED" w:rsidRDefault="00CC0430" w:rsidP="00F14FA2">
            <w:pPr>
              <w:pStyle w:val="tablehead"/>
            </w:pPr>
            <w:r w:rsidRPr="00FC38ED">
              <w:t>Class</w:t>
            </w:r>
            <w:r w:rsidRPr="00FC38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6082E8" w14:textId="77777777" w:rsidR="00CC0430" w:rsidRPr="00FC38ED" w:rsidRDefault="00CC0430" w:rsidP="00F14FA2">
            <w:pPr>
              <w:pStyle w:val="tablehead"/>
            </w:pPr>
            <w:r w:rsidRPr="00FC38ED">
              <w:t>Prem/</w:t>
            </w:r>
            <w:r w:rsidRPr="00FC38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AE41C" w14:textId="77777777" w:rsidR="00CC0430" w:rsidRPr="00FC38ED" w:rsidRDefault="00CC0430" w:rsidP="00F14FA2">
            <w:pPr>
              <w:pStyle w:val="tablehead"/>
            </w:pPr>
            <w:r w:rsidRPr="00FC38ED">
              <w:t>Prod/</w:t>
            </w:r>
            <w:r w:rsidRPr="00FC38E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5DDA3E" w14:textId="77777777" w:rsidR="00CC0430" w:rsidRPr="00FC38ED" w:rsidRDefault="00CC0430" w:rsidP="00F14FA2">
            <w:pPr>
              <w:pStyle w:val="tablehead"/>
            </w:pPr>
            <w:r w:rsidRPr="00FC38ED">
              <w:t>Class</w:t>
            </w:r>
            <w:r w:rsidRPr="00FC38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A4EB9" w14:textId="77777777" w:rsidR="00CC0430" w:rsidRPr="00FC38ED" w:rsidRDefault="00CC0430" w:rsidP="00F14FA2">
            <w:pPr>
              <w:pStyle w:val="tablehead"/>
            </w:pPr>
            <w:r w:rsidRPr="00FC38ED">
              <w:t>Prem/</w:t>
            </w:r>
            <w:r w:rsidRPr="00FC38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FACCA7" w14:textId="77777777" w:rsidR="00CC0430" w:rsidRPr="00FC38ED" w:rsidRDefault="00CC0430" w:rsidP="00F14FA2">
            <w:pPr>
              <w:pStyle w:val="tablehead"/>
            </w:pPr>
            <w:r w:rsidRPr="00FC38ED">
              <w:t>Prod/</w:t>
            </w:r>
            <w:r w:rsidRPr="00FC38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9D40C" w14:textId="77777777" w:rsidR="00CC0430" w:rsidRPr="00FC38ED" w:rsidRDefault="00CC0430" w:rsidP="00F14FA2">
            <w:pPr>
              <w:pStyle w:val="tablehead"/>
            </w:pPr>
            <w:r w:rsidRPr="00FC38ED">
              <w:t>Class</w:t>
            </w:r>
            <w:r w:rsidRPr="00FC38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98B5BD" w14:textId="77777777" w:rsidR="00CC0430" w:rsidRPr="00FC38ED" w:rsidRDefault="00CC0430" w:rsidP="00F14FA2">
            <w:pPr>
              <w:pStyle w:val="tablehead"/>
            </w:pPr>
            <w:r w:rsidRPr="00FC38ED">
              <w:t>Prem/</w:t>
            </w:r>
            <w:r w:rsidRPr="00FC38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0E448" w14:textId="77777777" w:rsidR="00CC0430" w:rsidRPr="00FC38ED" w:rsidRDefault="00CC0430" w:rsidP="00F14FA2">
            <w:pPr>
              <w:pStyle w:val="tablehead"/>
            </w:pPr>
            <w:r w:rsidRPr="00FC38ED">
              <w:t>Prod/</w:t>
            </w:r>
            <w:r w:rsidRPr="00FC38ED">
              <w:br/>
              <w:t>Cops</w:t>
            </w:r>
          </w:p>
        </w:tc>
      </w:tr>
      <w:tr w:rsidR="00CC0430" w:rsidRPr="00FC38ED" w14:paraId="4574A54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1A5E6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63607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3A3B4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FF3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ABE1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C564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678F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ABAA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65660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CA14C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4EDB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FC71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.075</w:t>
            </w:r>
          </w:p>
        </w:tc>
      </w:tr>
      <w:tr w:rsidR="00CC0430" w:rsidRPr="00FC38ED" w14:paraId="5356F2D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6C95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4BE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B74A0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FA70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56C2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3F3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F621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E38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C96F8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89BA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732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8E50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.25</w:t>
            </w:r>
          </w:p>
        </w:tc>
      </w:tr>
      <w:tr w:rsidR="00CC0430" w:rsidRPr="00FC38ED" w14:paraId="4A55234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1B6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D682D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25D91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C47A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5086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A571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AB3F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71BB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F278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C3D0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E57B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D77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.086</w:t>
            </w:r>
          </w:p>
        </w:tc>
      </w:tr>
      <w:tr w:rsidR="00CC0430" w:rsidRPr="00FC38ED" w14:paraId="357C509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6C2F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B22C9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25F72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47DF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0651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3C5DB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A1E80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FA5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03C9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118B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CFBB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7FC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.167</w:t>
            </w:r>
          </w:p>
        </w:tc>
      </w:tr>
      <w:tr w:rsidR="00CC0430" w:rsidRPr="00FC38ED" w14:paraId="757DC2C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C177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CA73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8B0C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3293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142A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DD8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C79B9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A2B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D57F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57B5F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ACC0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1B3DC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5811EAB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74867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1831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EE3F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B858B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EFC0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7DD9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D525B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D5F1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62D7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AA025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E7F9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76A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C38ED" w14:paraId="5F38CE5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64699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F266F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5BC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7808A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AFE2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51E11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F74B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CE10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28A6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3C99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6BB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9DDA4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5B91446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FEF7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178C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282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B482C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C77F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2BFC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43AF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6F15F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6829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696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0A65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A84B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.44</w:t>
            </w:r>
          </w:p>
        </w:tc>
      </w:tr>
      <w:tr w:rsidR="00CC0430" w:rsidRPr="00FC38ED" w14:paraId="39B6654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A15E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7541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235CB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6B07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D20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1EF45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501A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D70D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E7D50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A290C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9A0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1B97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2BF734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7D3D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5EB44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7096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EFF0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9EBB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5566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F7AD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94FE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AD557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3995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CDD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D7A3C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699BF18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3114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251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286.00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80FC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06E7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0D76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59F8F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6E985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9727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9800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1278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5DBC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D3F8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.237</w:t>
            </w:r>
          </w:p>
        </w:tc>
      </w:tr>
      <w:tr w:rsidR="00CC0430" w:rsidRPr="00FC38ED" w14:paraId="3EDB576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3BDD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B430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86A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C5B4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83D7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BDFF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BF4B9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84FE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EEE2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3D4DE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A1C0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2B23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C38ED" w14:paraId="491CB38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59E9A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680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D34DA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1491D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EC70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6748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0DA67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74AD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F783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2D85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D0E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0535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7F18AE1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0CDE9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4B7F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44.90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517AF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7887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EB8DF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171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D52D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4C7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4FC3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DCB4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BA30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2DB7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3604E80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24FB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6AAC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30018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76419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E29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C3D4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6B94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E004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E7651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DF47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65E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DE487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57A8EC1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7593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5B38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4E5F0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5DBE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17A0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C506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A4687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0909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7F21B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FDC4F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3AF2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20BBC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16D8AA2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6CC96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344E0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60990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9980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A1FA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D451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FC9F5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3B6F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ED80D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5F0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CC5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BB557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4CAA000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F143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B441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F513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C5DCF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7C76F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AC31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C2EE9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98C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1047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56010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311F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130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C38ED" w14:paraId="6669394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EFCE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92242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3E684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F13B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360E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9D54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7468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9852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525E4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B9309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C02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D3438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5C59811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68EE9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57D19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D1D0B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1DAA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EE77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2788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5B027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37FF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1F31E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8701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B99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6EF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.47</w:t>
            </w:r>
          </w:p>
        </w:tc>
      </w:tr>
      <w:tr w:rsidR="00CC0430" w:rsidRPr="00FC38ED" w14:paraId="7D16E76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98819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70AE4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7E34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85A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24B2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AE77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DE20B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5B3D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0EBB1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E9BB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7F6E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88DDC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0466939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7E98D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BAB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3A98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2A6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5CDF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C3B5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CC5E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023B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6777F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32B7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63B8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6B410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6E03A26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9EB0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9D16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DA8C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6F1F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C968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762B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26CE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9C29F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C37A3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F34F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DB6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35D01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2D1DEB6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9A48E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AA75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809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BB504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C1F9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3AA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75FCC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F43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EE8E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98504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AC8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80BE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C38ED" w14:paraId="60540A0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D58C9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40CF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1E93F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F25A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71FB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8921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93155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64D8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981C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40B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322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BAB1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2F02EAA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217A6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F20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DDAC5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E7935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C9E3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EE4D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212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206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A878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D498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A04E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C5DF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.083</w:t>
            </w:r>
          </w:p>
        </w:tc>
      </w:tr>
      <w:tr w:rsidR="00CC0430" w:rsidRPr="00FC38ED" w14:paraId="7AAE9E2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F9F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0448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13B1D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5CC75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1875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1B83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43AB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D758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3210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C09D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8344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A81B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.159</w:t>
            </w:r>
          </w:p>
        </w:tc>
      </w:tr>
      <w:tr w:rsidR="00CC0430" w:rsidRPr="00FC38ED" w14:paraId="6179ED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6D847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CA9F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123C2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595D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1C36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204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10F6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9A03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3383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17519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5FA0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BB8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.049</w:t>
            </w:r>
          </w:p>
        </w:tc>
      </w:tr>
      <w:tr w:rsidR="00CC0430" w:rsidRPr="00FC38ED" w14:paraId="5CA8D25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2A6D5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092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7EE58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F8E7F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A608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5CBF9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EDA6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CD40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E854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D1E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CAF0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491C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1.57</w:t>
            </w:r>
          </w:p>
        </w:tc>
      </w:tr>
      <w:tr w:rsidR="00CC0430" w:rsidRPr="00FC38ED" w14:paraId="4741F6C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A07AE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814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CEC7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948A2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444C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006B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DCAAF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5644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3F2C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64636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781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92A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C38ED" w14:paraId="736E5FD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4939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F189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03C89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F5D90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538A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B2240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DEB50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90B6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7D9E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FE250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9FE0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2A91B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7344269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0F86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0861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BDF5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09D0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D580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74B8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A4ADA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62C8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69AF2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30B6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784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86ABF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</w:tr>
      <w:tr w:rsidR="00CC0430" w:rsidRPr="00FC38ED" w14:paraId="0D33908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A070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BDDE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8CC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EE3F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D8A7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1FE4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2692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22F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FF65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A247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162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F113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.039</w:t>
            </w:r>
          </w:p>
        </w:tc>
      </w:tr>
      <w:tr w:rsidR="00CC0430" w:rsidRPr="00FC38ED" w14:paraId="444E16C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B8530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135E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CB3BF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6EA7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9F11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37CFE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ECA3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013F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BCEB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61B6D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6C90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A5C91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13F7D3A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533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1420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F6A6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CA0F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176B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43F7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2C0A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557A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16AA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65F1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AD2F0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B3C5F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37703B1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001B8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EA4F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B8F9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16BD9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360A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024E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4DF9B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F26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B5DD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C194A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2DBF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E43E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C38ED" w14:paraId="542135F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83F2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B3B1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DA96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CA8A6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EC15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B388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4C020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B7C1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470D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9FD4A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6CC2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3174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.35</w:t>
            </w:r>
          </w:p>
        </w:tc>
      </w:tr>
      <w:tr w:rsidR="00CC0430" w:rsidRPr="00FC38ED" w14:paraId="4DF978E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12F6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3A1D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636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696B9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1206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5108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796E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42A6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B8437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C00C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7BBF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310D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.043</w:t>
            </w:r>
          </w:p>
        </w:tc>
      </w:tr>
      <w:tr w:rsidR="00CC0430" w:rsidRPr="00FC38ED" w14:paraId="7B483A4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FC7E6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4B32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792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587E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AB8F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1A92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3456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9923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A80F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BCA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E118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2515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.213</w:t>
            </w:r>
          </w:p>
        </w:tc>
      </w:tr>
      <w:tr w:rsidR="00CC0430" w:rsidRPr="00FC38ED" w14:paraId="3CC748B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08B7F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43AC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2A73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C4EE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CA91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F029C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40A3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B1D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812E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99EDA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FEBD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82884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.172</w:t>
            </w:r>
          </w:p>
        </w:tc>
      </w:tr>
      <w:tr w:rsidR="00CC0430" w:rsidRPr="00FC38ED" w14:paraId="32428AB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E4D0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D111B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6084E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98DD3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2AA4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C0CD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6394D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10FA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3050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42186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FEE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E9DA5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5B2449C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0B57F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9E4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0AA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0060C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4FDB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5F2A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9D74A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12B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ADDDA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DCE08" w14:textId="77777777" w:rsidR="00CC0430" w:rsidRPr="00FC38E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600F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EF6F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C38ED" w14:paraId="6624313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230C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4F5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0772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6DB24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1F01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44713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75787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5B5A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698D2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158FA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3A80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40582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4119DCE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7895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B9EEF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F025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5938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A9FC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166E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6315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CD1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AE5AF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429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A6B4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98B9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.41</w:t>
            </w:r>
          </w:p>
        </w:tc>
      </w:tr>
      <w:tr w:rsidR="00CC0430" w:rsidRPr="00FC38ED" w14:paraId="2B76AE4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7E4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474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6231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D215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3F2D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8412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94D29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1AC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AFC7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37051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912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5EBE0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1F91F24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841E5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A3D6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4B0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1D0F8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A8A31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45A4F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960BE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11CE8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EDFD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8A6F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8ECD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3D72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454DEC4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7E8DB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7CDE5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6AA612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71BAC2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16837B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F122E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291200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790C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C47C54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27A7B" w14:textId="77777777" w:rsidR="00CC0430" w:rsidRPr="00FC38ED" w:rsidRDefault="00CC0430" w:rsidP="00F14FA2">
            <w:pPr>
              <w:pStyle w:val="tabletext10"/>
              <w:rPr>
                <w:b/>
              </w:rPr>
            </w:pPr>
            <w:r w:rsidRPr="00FC38ED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81A3F7" w14:textId="77777777" w:rsidR="00CC0430" w:rsidRPr="00FC38ED" w:rsidRDefault="00CC0430" w:rsidP="00F14FA2">
            <w:pPr>
              <w:pStyle w:val="tabletext10"/>
              <w:tabs>
                <w:tab w:val="decimal" w:pos="300"/>
              </w:tabs>
            </w:pPr>
            <w:r w:rsidRPr="00FC38E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7C080F" w14:textId="77777777" w:rsidR="00CC0430" w:rsidRPr="00FC38ED" w:rsidRDefault="00CC0430" w:rsidP="00F14FA2">
            <w:pPr>
              <w:pStyle w:val="tabletext10"/>
              <w:jc w:val="center"/>
            </w:pPr>
            <w:r w:rsidRPr="00FC38ED">
              <w:t>(a)</w:t>
            </w:r>
          </w:p>
        </w:tc>
      </w:tr>
      <w:tr w:rsidR="00CC0430" w:rsidRPr="00FC38ED" w14:paraId="22396098" w14:textId="77777777" w:rsidTr="00F14FA2">
        <w:trPr>
          <w:cantSplit/>
        </w:trPr>
        <w:tc>
          <w:tcPr>
            <w:tcW w:w="10080" w:type="dxa"/>
            <w:gridSpan w:val="12"/>
          </w:tcPr>
          <w:p w14:paraId="596F69C4" w14:textId="77777777" w:rsidR="00CC0430" w:rsidRPr="00FC38ED" w:rsidRDefault="00CC0430" w:rsidP="00F14FA2">
            <w:pPr>
              <w:pStyle w:val="blocktext1"/>
            </w:pPr>
          </w:p>
        </w:tc>
      </w:tr>
      <w:tr w:rsidR="00CC0430" w:rsidRPr="00FC38ED" w14:paraId="15DC92CC" w14:textId="77777777" w:rsidTr="00F14FA2">
        <w:trPr>
          <w:cantSplit/>
        </w:trPr>
        <w:tc>
          <w:tcPr>
            <w:tcW w:w="10080" w:type="dxa"/>
            <w:gridSpan w:val="12"/>
          </w:tcPr>
          <w:p w14:paraId="0E3B5946" w14:textId="77777777" w:rsidR="00CC0430" w:rsidRPr="00FC38ED" w:rsidRDefault="00CC0430" w:rsidP="00F14FA2">
            <w:pPr>
              <w:pStyle w:val="blocktext1"/>
            </w:pPr>
          </w:p>
        </w:tc>
      </w:tr>
    </w:tbl>
    <w:p w14:paraId="49F850B5" w14:textId="77777777" w:rsidR="00CC0430" w:rsidRPr="00FC38ED" w:rsidRDefault="00CC0430" w:rsidP="00CC0430">
      <w:pPr>
        <w:pStyle w:val="isonormal"/>
      </w:pPr>
    </w:p>
    <w:p w14:paraId="3607A491" w14:textId="77777777" w:rsidR="00CC0430" w:rsidRDefault="00CC0430" w:rsidP="00CC0430">
      <w:pPr>
        <w:pStyle w:val="isonormal"/>
        <w:sectPr w:rsidR="00CC0430" w:rsidSect="00CC0430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B46B8E" w14:paraId="0631D0D1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13241" w14:textId="77777777" w:rsidR="00CC0430" w:rsidRPr="00B46B8E" w:rsidRDefault="00CC0430" w:rsidP="00F14FA2">
            <w:pPr>
              <w:pStyle w:val="tablehead"/>
            </w:pPr>
            <w:r w:rsidRPr="00B46B8E">
              <w:t>$100,000/200,000 BASIC LIMIT OCCURRENCE</w:t>
            </w:r>
            <w:r w:rsidRPr="00B46B8E">
              <w:br/>
              <w:t>Premises/Operations (Prem/Ops) (Subline Code 334) Territory 501</w:t>
            </w:r>
            <w:r w:rsidRPr="00B46B8E">
              <w:br/>
              <w:t>Products/Completed Operations (Prod/COps)</w:t>
            </w:r>
            <w:r w:rsidRPr="00B46B8E">
              <w:tab/>
              <w:t xml:space="preserve">(Subline Code 336) Entire State Territory 999 </w:t>
            </w:r>
          </w:p>
        </w:tc>
      </w:tr>
      <w:tr w:rsidR="00CC0430" w:rsidRPr="00B46B8E" w14:paraId="3228400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24964D" w14:textId="77777777" w:rsidR="00CC0430" w:rsidRPr="00B46B8E" w:rsidRDefault="00CC0430" w:rsidP="00F14FA2">
            <w:pPr>
              <w:pStyle w:val="tablehead"/>
            </w:pPr>
            <w:r w:rsidRPr="00B46B8E">
              <w:t>Class</w:t>
            </w:r>
            <w:r w:rsidRPr="00B46B8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6E089" w14:textId="77777777" w:rsidR="00CC0430" w:rsidRPr="00B46B8E" w:rsidRDefault="00CC0430" w:rsidP="00F14FA2">
            <w:pPr>
              <w:pStyle w:val="tablehead"/>
            </w:pPr>
            <w:r w:rsidRPr="00B46B8E">
              <w:t>Prem/</w:t>
            </w:r>
            <w:r w:rsidRPr="00B46B8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00DC6E" w14:textId="77777777" w:rsidR="00CC0430" w:rsidRPr="00B46B8E" w:rsidRDefault="00CC0430" w:rsidP="00F14FA2">
            <w:pPr>
              <w:pStyle w:val="tablehead"/>
            </w:pPr>
            <w:r w:rsidRPr="00B46B8E">
              <w:t>Prod/</w:t>
            </w:r>
            <w:r w:rsidRPr="00B46B8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5610B" w14:textId="77777777" w:rsidR="00CC0430" w:rsidRPr="00B46B8E" w:rsidRDefault="00CC0430" w:rsidP="00F14FA2">
            <w:pPr>
              <w:pStyle w:val="tablehead"/>
            </w:pPr>
            <w:r w:rsidRPr="00B46B8E">
              <w:t>Class</w:t>
            </w:r>
            <w:r w:rsidRPr="00B46B8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38D138" w14:textId="77777777" w:rsidR="00CC0430" w:rsidRPr="00B46B8E" w:rsidRDefault="00CC0430" w:rsidP="00F14FA2">
            <w:pPr>
              <w:pStyle w:val="tablehead"/>
            </w:pPr>
            <w:r w:rsidRPr="00B46B8E">
              <w:t>Prem/</w:t>
            </w:r>
            <w:r w:rsidRPr="00B46B8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F0C3D" w14:textId="77777777" w:rsidR="00CC0430" w:rsidRPr="00B46B8E" w:rsidRDefault="00CC0430" w:rsidP="00F14FA2">
            <w:pPr>
              <w:pStyle w:val="tablehead"/>
            </w:pPr>
            <w:r w:rsidRPr="00B46B8E">
              <w:t>Prod/</w:t>
            </w:r>
            <w:r w:rsidRPr="00B46B8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455129" w14:textId="77777777" w:rsidR="00CC0430" w:rsidRPr="00B46B8E" w:rsidRDefault="00CC0430" w:rsidP="00F14FA2">
            <w:pPr>
              <w:pStyle w:val="tablehead"/>
            </w:pPr>
            <w:r w:rsidRPr="00B46B8E">
              <w:t>Class</w:t>
            </w:r>
            <w:r w:rsidRPr="00B46B8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752EF" w14:textId="77777777" w:rsidR="00CC0430" w:rsidRPr="00B46B8E" w:rsidRDefault="00CC0430" w:rsidP="00F14FA2">
            <w:pPr>
              <w:pStyle w:val="tablehead"/>
            </w:pPr>
            <w:r w:rsidRPr="00B46B8E">
              <w:t>Prem/</w:t>
            </w:r>
            <w:r w:rsidRPr="00B46B8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4567C7" w14:textId="77777777" w:rsidR="00CC0430" w:rsidRPr="00B46B8E" w:rsidRDefault="00CC0430" w:rsidP="00F14FA2">
            <w:pPr>
              <w:pStyle w:val="tablehead"/>
            </w:pPr>
            <w:r w:rsidRPr="00B46B8E">
              <w:t>Prod/</w:t>
            </w:r>
            <w:r w:rsidRPr="00B46B8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B05AC" w14:textId="77777777" w:rsidR="00CC0430" w:rsidRPr="00B46B8E" w:rsidRDefault="00CC0430" w:rsidP="00F14FA2">
            <w:pPr>
              <w:pStyle w:val="tablehead"/>
            </w:pPr>
            <w:r w:rsidRPr="00B46B8E">
              <w:t>Class</w:t>
            </w:r>
            <w:r w:rsidRPr="00B46B8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058329" w14:textId="77777777" w:rsidR="00CC0430" w:rsidRPr="00B46B8E" w:rsidRDefault="00CC0430" w:rsidP="00F14FA2">
            <w:pPr>
              <w:pStyle w:val="tablehead"/>
            </w:pPr>
            <w:r w:rsidRPr="00B46B8E">
              <w:t>Prem/</w:t>
            </w:r>
            <w:r w:rsidRPr="00B46B8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5700B" w14:textId="77777777" w:rsidR="00CC0430" w:rsidRPr="00B46B8E" w:rsidRDefault="00CC0430" w:rsidP="00F14FA2">
            <w:pPr>
              <w:pStyle w:val="tablehead"/>
            </w:pPr>
            <w:r w:rsidRPr="00B46B8E">
              <w:t>Prod/</w:t>
            </w:r>
            <w:r w:rsidRPr="00B46B8E">
              <w:br/>
              <w:t>Cops</w:t>
            </w:r>
          </w:p>
        </w:tc>
      </w:tr>
      <w:tr w:rsidR="00CC0430" w:rsidRPr="00B46B8E" w14:paraId="162E567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DA8E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522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707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47E50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EB14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3F86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DCB81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4FB4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82CA7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F16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B34F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BD02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1.08</w:t>
            </w:r>
          </w:p>
        </w:tc>
      </w:tr>
      <w:tr w:rsidR="00CC0430" w:rsidRPr="00B46B8E" w14:paraId="5C1477B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8FB31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92AFD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21D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6581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DAD5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0A85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61BF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CC5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AF7F4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71704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EA5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BF4A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.075</w:t>
            </w:r>
          </w:p>
        </w:tc>
      </w:tr>
      <w:tr w:rsidR="00CC0430" w:rsidRPr="00B46B8E" w14:paraId="0BEDD46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270CB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DDB2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9AD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1A3F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9FF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02EE8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436E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AED5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13651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DB55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2A47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B7B1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.034</w:t>
            </w:r>
          </w:p>
        </w:tc>
      </w:tr>
      <w:tr w:rsidR="00CC0430" w:rsidRPr="00B46B8E" w14:paraId="6E8AF08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981D4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6DC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DEA8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B760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6D8C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6601E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2505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0F3B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3ADA6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962D1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0B78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D9A7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.33</w:t>
            </w:r>
          </w:p>
        </w:tc>
      </w:tr>
      <w:tr w:rsidR="00CC0430" w:rsidRPr="00B46B8E" w14:paraId="022B3E1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AB1E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7C7C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712F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FCED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E2B8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7A5D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208DD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AE55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E343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71A59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8A6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D0CA8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 xml:space="preserve"> – </w:t>
            </w:r>
          </w:p>
        </w:tc>
      </w:tr>
      <w:tr w:rsidR="00CC0430" w:rsidRPr="00B46B8E" w14:paraId="2C9C75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9762F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7B8A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3A56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D25E0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2EAD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7827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3B7D1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F781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EAF7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D7EE1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6F1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831D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B46B8E" w14:paraId="39B94FA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F12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9846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C9A5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C863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5226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5950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2C538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DE7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7757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12D5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552C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4CA0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 xml:space="preserve"> – </w:t>
            </w:r>
          </w:p>
        </w:tc>
      </w:tr>
      <w:tr w:rsidR="00CC0430" w:rsidRPr="00B46B8E" w14:paraId="7C295DF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24025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389E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F5C09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A8050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95BF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B24C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F73CF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B3E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4676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ED280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3F4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F8620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 xml:space="preserve"> – </w:t>
            </w:r>
          </w:p>
        </w:tc>
      </w:tr>
      <w:tr w:rsidR="00CC0430" w:rsidRPr="00B46B8E" w14:paraId="301837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63BC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0D92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710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8EF4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0D57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AA33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4D63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AD66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0A9ED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3C7E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7FA5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B1819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 xml:space="preserve"> – </w:t>
            </w:r>
          </w:p>
        </w:tc>
      </w:tr>
      <w:tr w:rsidR="00CC0430" w:rsidRPr="00B46B8E" w14:paraId="5CCEA0A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6ADD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36DE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C646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A3D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08D2D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C1C1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9CAC0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061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A47C5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190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CC77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A9E6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 xml:space="preserve"> – </w:t>
            </w:r>
          </w:p>
        </w:tc>
      </w:tr>
      <w:tr w:rsidR="00CC0430" w:rsidRPr="00B46B8E" w14:paraId="21A6667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677DD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15EE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1D8D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8C118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47B7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1D547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FFC75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4CB2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1746D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C3F5B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640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4E51E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 xml:space="preserve"> – </w:t>
            </w:r>
          </w:p>
        </w:tc>
      </w:tr>
      <w:tr w:rsidR="00CC0430" w:rsidRPr="00B46B8E" w14:paraId="02AD8E4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0640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D68C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904C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8E34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12C0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382F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3A622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9119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479E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5D85A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9E67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265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B46B8E" w14:paraId="276BD7B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910BD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40AA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EABC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EF30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D5CD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02231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C631B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2CA3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47DC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981B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A28F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2477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.054</w:t>
            </w:r>
          </w:p>
        </w:tc>
      </w:tr>
      <w:tr w:rsidR="00CC0430" w:rsidRPr="00B46B8E" w14:paraId="0490EA6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CE75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55F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4C6B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7E485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6A93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A5B4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2A94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0BA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0459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95FC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B630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2DD4E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04D54D9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D4F01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AE2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30C3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8EE0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05E0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2A6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C896B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07DF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DAAD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F33A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313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2DBC0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5CCBAC8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F32FE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3DB2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BD07F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A63BD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12E1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104E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73F08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9F9A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AB2FD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16669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27D1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5EF56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06C0D14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79629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85CD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D8110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D1310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114E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B64FD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E28F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14AD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1157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1C0F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7178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ECDFA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34402E3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5CE0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9D86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289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C04F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B6AE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1998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AC56D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4BF3D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95C6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BB690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7A8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5043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B46B8E" w14:paraId="4995DE5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8D0B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BB7D3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7EE1A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603C3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AF8A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2F57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F545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2A29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505D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D509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A4C2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8926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.081</w:t>
            </w:r>
          </w:p>
        </w:tc>
      </w:tr>
      <w:tr w:rsidR="00CC0430" w:rsidRPr="00B46B8E" w14:paraId="2C2AE9A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EEC9F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85AC4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EE43A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64271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F937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8E85D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71119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7D9B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79E4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F624F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B2ED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FD1A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.008</w:t>
            </w:r>
          </w:p>
        </w:tc>
      </w:tr>
      <w:tr w:rsidR="00CC0430" w:rsidRPr="00B46B8E" w14:paraId="421AFAC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3954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68D5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C9B60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B693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5F34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D3E3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A8C0B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B875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50747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4F85F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93C9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2BC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.46</w:t>
            </w:r>
          </w:p>
        </w:tc>
      </w:tr>
      <w:tr w:rsidR="00CC0430" w:rsidRPr="00B46B8E" w14:paraId="060C322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2F9E3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93449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79E8C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A4C63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1182D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689E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F3FF4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5433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06B1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8866E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023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443DD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73F6C46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BE259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73950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E88C1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13405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590D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46AC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E01B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6D8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8956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8B928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0F7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24390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296BB77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7C22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009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F6B5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58AD9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C810D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F778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8A15F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3AFF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2C3F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4B2C6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B19E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100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B46B8E" w14:paraId="1E22172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A973E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8E9C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D89B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956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7A60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8EA5A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3650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85BD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492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5023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342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D2D5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.36</w:t>
            </w:r>
          </w:p>
        </w:tc>
      </w:tr>
      <w:tr w:rsidR="00CC0430" w:rsidRPr="00B46B8E" w14:paraId="7C1A550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59B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252F8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CD7D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8DC4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7352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0180D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78B9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8DD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4D3A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8C578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C8CF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0AFD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1103882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D4544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F314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3B01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6F0D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D2FD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06CEB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F6749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A354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AFC3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AF43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7D63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0B83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6002E1F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AA7F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A953C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BE4DB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7790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E8B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EB95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8A73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4427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7E797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C6373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FF33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66E9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4A709FD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4B5F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FB9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511FE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02F64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6DB4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8203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8D8D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46BE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D548B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10C1F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E0E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19C2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.32</w:t>
            </w:r>
          </w:p>
        </w:tc>
      </w:tr>
      <w:tr w:rsidR="00CC0430" w:rsidRPr="00B46B8E" w14:paraId="52D41FC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1F2B8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6C5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03D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759AD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82FC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D5DF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A14C3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B3C6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8304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E1DD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5E5D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CA4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B46B8E" w14:paraId="3D14711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4D2E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C33E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DC3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1DFAD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EB93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3D31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4D844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97F2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085FD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10E01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3271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E5D77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7098930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3C83D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A52D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8119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B5614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2075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93A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9C308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BFC8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45D40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A4AA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997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8DC6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38FF169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CA8C5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4D7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03F3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5675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B1A7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37CE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CA2A9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8EBF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1098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7F6C9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3360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D003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.128</w:t>
            </w:r>
          </w:p>
        </w:tc>
      </w:tr>
      <w:tr w:rsidR="00CC0430" w:rsidRPr="00B46B8E" w14:paraId="4C2283F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1ED41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7A70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F41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79DB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AD45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0090F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851E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BC3E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6F70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319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E3F3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C77F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.092</w:t>
            </w:r>
          </w:p>
        </w:tc>
      </w:tr>
      <w:tr w:rsidR="00CC0430" w:rsidRPr="00B46B8E" w14:paraId="3AF5DDE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4B2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6645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845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9D72E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0BFB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71483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AC14D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68D6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B678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EBDD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4E1B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7E8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.018</w:t>
            </w:r>
          </w:p>
        </w:tc>
      </w:tr>
      <w:tr w:rsidR="00CC0430" w:rsidRPr="00B46B8E" w14:paraId="3AA7A7B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F9662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8D37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4657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5C17A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C3C1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9FED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3738D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4A71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AE00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1D2F2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67CA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924D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B46B8E" w14:paraId="719BD8C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A2698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6C8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AA88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FC25F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0781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B4845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0680B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433E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810D0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9EAF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87CD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A4667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1BAFE63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253B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BF611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BB568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B2F59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437A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1493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D1343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AC3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44AC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6352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BFC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63DD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.089</w:t>
            </w:r>
          </w:p>
        </w:tc>
      </w:tr>
      <w:tr w:rsidR="00CC0430" w:rsidRPr="00B46B8E" w14:paraId="2C2BCEC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03FF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210F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A1D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DF9C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4B32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A4AF8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AD779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0C7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FB3A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FA23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AD19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7E65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.176</w:t>
            </w:r>
          </w:p>
        </w:tc>
      </w:tr>
      <w:tr w:rsidR="00CC0430" w:rsidRPr="00B46B8E" w14:paraId="1CD9B98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86CDB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C8C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65A9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5CAD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34DA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72D21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B11A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0CBC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71751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65FD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74D4F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DD53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.055</w:t>
            </w:r>
          </w:p>
        </w:tc>
      </w:tr>
      <w:tr w:rsidR="00CC0430" w:rsidRPr="00B46B8E" w14:paraId="55EF0D8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0724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DB528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BC0C8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9F3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C8DD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9A700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8928D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061D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646AC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220E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537C0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A7EE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17251B8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608F8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2FCA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304A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7C25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56C7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FB11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A2D66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CA50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3F8A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6E2DA" w14:textId="77777777" w:rsidR="00CC0430" w:rsidRPr="00B46B8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9AA4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61A8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B46B8E" w14:paraId="292E3CD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E5D32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9F56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8004E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0774C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D529C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706C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B2361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9377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1103E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8EFB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12D7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A6DAB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</w:tr>
      <w:tr w:rsidR="00CC0430" w:rsidRPr="00B46B8E" w14:paraId="55D74E9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110E5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206A4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BFA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76B0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1A5D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3E8B8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3BCD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0C12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EB35C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3A14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EAD8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40F9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.039</w:t>
            </w:r>
          </w:p>
        </w:tc>
      </w:tr>
      <w:tr w:rsidR="00CC0430" w:rsidRPr="00B46B8E" w14:paraId="284E6E9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E501E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6C4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A0641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EC321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0A8D3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6658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80095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B19F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FD74B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4BC9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F46D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DAAC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.207</w:t>
            </w:r>
          </w:p>
        </w:tc>
      </w:tr>
      <w:tr w:rsidR="00CC0430" w:rsidRPr="00B46B8E" w14:paraId="1627033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64557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EFF4E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55856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A9E9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35F1A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42429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C302E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1352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09D83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798F6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3DE45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F32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.118</w:t>
            </w:r>
          </w:p>
        </w:tc>
      </w:tr>
      <w:tr w:rsidR="00CC0430" w:rsidRPr="00B46B8E" w14:paraId="4FEB975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281CF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2ACA92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AA444A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0AB163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43E906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F5EA6" w14:textId="77777777" w:rsidR="00CC0430" w:rsidRPr="00B46B8E" w:rsidRDefault="00CC0430" w:rsidP="00F14FA2">
            <w:pPr>
              <w:pStyle w:val="tabletext10"/>
              <w:jc w:val="center"/>
            </w:pPr>
            <w:r w:rsidRPr="00B46B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EEED7B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96618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E7B7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3486A" w14:textId="77777777" w:rsidR="00CC0430" w:rsidRPr="00B46B8E" w:rsidRDefault="00CC0430" w:rsidP="00F14FA2">
            <w:pPr>
              <w:pStyle w:val="tabletext10"/>
              <w:rPr>
                <w:b/>
              </w:rPr>
            </w:pPr>
            <w:r w:rsidRPr="00B46B8E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7DEF97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5D289B" w14:textId="77777777" w:rsidR="00CC0430" w:rsidRPr="00B46B8E" w:rsidRDefault="00CC0430" w:rsidP="00F14FA2">
            <w:pPr>
              <w:pStyle w:val="tabletext10"/>
              <w:tabs>
                <w:tab w:val="decimal" w:pos="300"/>
              </w:tabs>
            </w:pPr>
            <w:r w:rsidRPr="00B46B8E">
              <w:t>.008</w:t>
            </w:r>
          </w:p>
        </w:tc>
      </w:tr>
      <w:tr w:rsidR="00CC0430" w:rsidRPr="00B46B8E" w14:paraId="34D9BBB5" w14:textId="77777777" w:rsidTr="00F14FA2">
        <w:trPr>
          <w:cantSplit/>
        </w:trPr>
        <w:tc>
          <w:tcPr>
            <w:tcW w:w="10080" w:type="dxa"/>
            <w:gridSpan w:val="12"/>
          </w:tcPr>
          <w:p w14:paraId="1C1A37C2" w14:textId="77777777" w:rsidR="00CC0430" w:rsidRPr="00B46B8E" w:rsidRDefault="00CC0430" w:rsidP="00F14FA2">
            <w:pPr>
              <w:pStyle w:val="blocktext1"/>
            </w:pPr>
          </w:p>
        </w:tc>
      </w:tr>
      <w:tr w:rsidR="00CC0430" w:rsidRPr="00B46B8E" w14:paraId="2B0C3C1B" w14:textId="77777777" w:rsidTr="00F14FA2">
        <w:trPr>
          <w:cantSplit/>
        </w:trPr>
        <w:tc>
          <w:tcPr>
            <w:tcW w:w="10080" w:type="dxa"/>
            <w:gridSpan w:val="12"/>
          </w:tcPr>
          <w:p w14:paraId="2002EB5E" w14:textId="77777777" w:rsidR="00CC0430" w:rsidRPr="00B46B8E" w:rsidRDefault="00CC0430" w:rsidP="00F14FA2">
            <w:pPr>
              <w:pStyle w:val="blocktext1"/>
            </w:pPr>
          </w:p>
        </w:tc>
      </w:tr>
    </w:tbl>
    <w:p w14:paraId="0F6AB22D" w14:textId="77777777" w:rsidR="00CC0430" w:rsidRPr="00B46B8E" w:rsidRDefault="00CC0430" w:rsidP="00CC0430">
      <w:pPr>
        <w:pStyle w:val="isonormal"/>
      </w:pPr>
    </w:p>
    <w:p w14:paraId="6D0A62E5" w14:textId="77777777" w:rsidR="00CC0430" w:rsidRDefault="00CC0430" w:rsidP="00CC0430">
      <w:pPr>
        <w:pStyle w:val="isonormal"/>
        <w:sectPr w:rsidR="00CC0430" w:rsidSect="00CC0430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522BC5" w14:paraId="62B18307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0CFD2" w14:textId="77777777" w:rsidR="00CC0430" w:rsidRPr="00522BC5" w:rsidRDefault="00CC0430" w:rsidP="00F14FA2">
            <w:pPr>
              <w:pStyle w:val="tablehead"/>
            </w:pPr>
            <w:r w:rsidRPr="00522BC5">
              <w:t>$100,000/200,000 BASIC LIMIT OCCURRENCE</w:t>
            </w:r>
            <w:r w:rsidRPr="00522BC5">
              <w:br/>
              <w:t>Premises/Operations (Prem/Ops) (Subline Code 334) Territory 501</w:t>
            </w:r>
            <w:r w:rsidRPr="00522BC5">
              <w:br/>
              <w:t>Products/Completed Operations (Prod/COps)</w:t>
            </w:r>
            <w:r w:rsidRPr="00522BC5">
              <w:tab/>
              <w:t xml:space="preserve">(Subline Code 336) Entire State Territory 999 </w:t>
            </w:r>
          </w:p>
        </w:tc>
      </w:tr>
      <w:tr w:rsidR="00CC0430" w:rsidRPr="00522BC5" w14:paraId="7E13799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FC9848" w14:textId="77777777" w:rsidR="00CC0430" w:rsidRPr="00522BC5" w:rsidRDefault="00CC0430" w:rsidP="00F14FA2">
            <w:pPr>
              <w:pStyle w:val="tablehead"/>
            </w:pPr>
            <w:r w:rsidRPr="00522BC5">
              <w:t>Class</w:t>
            </w:r>
            <w:r w:rsidRPr="00522BC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ADBD8" w14:textId="77777777" w:rsidR="00CC0430" w:rsidRPr="00522BC5" w:rsidRDefault="00CC0430" w:rsidP="00F14FA2">
            <w:pPr>
              <w:pStyle w:val="tablehead"/>
            </w:pPr>
            <w:r w:rsidRPr="00522BC5">
              <w:t>Prem/</w:t>
            </w:r>
            <w:r w:rsidRPr="00522BC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80D791" w14:textId="77777777" w:rsidR="00CC0430" w:rsidRPr="00522BC5" w:rsidRDefault="00CC0430" w:rsidP="00F14FA2">
            <w:pPr>
              <w:pStyle w:val="tablehead"/>
            </w:pPr>
            <w:r w:rsidRPr="00522BC5">
              <w:t>Prod/</w:t>
            </w:r>
            <w:r w:rsidRPr="00522BC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AB74F" w14:textId="77777777" w:rsidR="00CC0430" w:rsidRPr="00522BC5" w:rsidRDefault="00CC0430" w:rsidP="00F14FA2">
            <w:pPr>
              <w:pStyle w:val="tablehead"/>
            </w:pPr>
            <w:r w:rsidRPr="00522BC5">
              <w:t>Class</w:t>
            </w:r>
            <w:r w:rsidRPr="00522BC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B71F2E" w14:textId="77777777" w:rsidR="00CC0430" w:rsidRPr="00522BC5" w:rsidRDefault="00CC0430" w:rsidP="00F14FA2">
            <w:pPr>
              <w:pStyle w:val="tablehead"/>
            </w:pPr>
            <w:r w:rsidRPr="00522BC5">
              <w:t>Prem/</w:t>
            </w:r>
            <w:r w:rsidRPr="00522BC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3D426" w14:textId="77777777" w:rsidR="00CC0430" w:rsidRPr="00522BC5" w:rsidRDefault="00CC0430" w:rsidP="00F14FA2">
            <w:pPr>
              <w:pStyle w:val="tablehead"/>
            </w:pPr>
            <w:r w:rsidRPr="00522BC5">
              <w:t>Prod/</w:t>
            </w:r>
            <w:r w:rsidRPr="00522BC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5E5E44" w14:textId="77777777" w:rsidR="00CC0430" w:rsidRPr="00522BC5" w:rsidRDefault="00CC0430" w:rsidP="00F14FA2">
            <w:pPr>
              <w:pStyle w:val="tablehead"/>
            </w:pPr>
            <w:r w:rsidRPr="00522BC5">
              <w:t>Class</w:t>
            </w:r>
            <w:r w:rsidRPr="00522BC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333D6" w14:textId="77777777" w:rsidR="00CC0430" w:rsidRPr="00522BC5" w:rsidRDefault="00CC0430" w:rsidP="00F14FA2">
            <w:pPr>
              <w:pStyle w:val="tablehead"/>
            </w:pPr>
            <w:r w:rsidRPr="00522BC5">
              <w:t>Prem/</w:t>
            </w:r>
            <w:r w:rsidRPr="00522BC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F8907A" w14:textId="77777777" w:rsidR="00CC0430" w:rsidRPr="00522BC5" w:rsidRDefault="00CC0430" w:rsidP="00F14FA2">
            <w:pPr>
              <w:pStyle w:val="tablehead"/>
            </w:pPr>
            <w:r w:rsidRPr="00522BC5">
              <w:t>Prod/</w:t>
            </w:r>
            <w:r w:rsidRPr="00522BC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B7C33" w14:textId="77777777" w:rsidR="00CC0430" w:rsidRPr="00522BC5" w:rsidRDefault="00CC0430" w:rsidP="00F14FA2">
            <w:pPr>
              <w:pStyle w:val="tablehead"/>
            </w:pPr>
            <w:r w:rsidRPr="00522BC5">
              <w:t>Class</w:t>
            </w:r>
            <w:r w:rsidRPr="00522BC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688F3C" w14:textId="77777777" w:rsidR="00CC0430" w:rsidRPr="00522BC5" w:rsidRDefault="00CC0430" w:rsidP="00F14FA2">
            <w:pPr>
              <w:pStyle w:val="tablehead"/>
            </w:pPr>
            <w:r w:rsidRPr="00522BC5">
              <w:t>Prem/</w:t>
            </w:r>
            <w:r w:rsidRPr="00522BC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BE16A" w14:textId="77777777" w:rsidR="00CC0430" w:rsidRPr="00522BC5" w:rsidRDefault="00CC0430" w:rsidP="00F14FA2">
            <w:pPr>
              <w:pStyle w:val="tablehead"/>
            </w:pPr>
            <w:r w:rsidRPr="00522BC5">
              <w:t>Prod/</w:t>
            </w:r>
            <w:r w:rsidRPr="00522BC5">
              <w:br/>
              <w:t>Cops</w:t>
            </w:r>
          </w:p>
        </w:tc>
      </w:tr>
      <w:tr w:rsidR="00CC0430" w:rsidRPr="00522BC5" w14:paraId="48E5923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BBC9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C68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EF2D1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61F5C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DC15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49C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0E262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99EF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37F7C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E7C2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DE8A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BAD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1.81</w:t>
            </w:r>
          </w:p>
        </w:tc>
      </w:tr>
      <w:tr w:rsidR="00CC0430" w:rsidRPr="00522BC5" w14:paraId="1D84E8F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7DC0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659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6070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97C93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D0118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FF2E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735A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2336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B4AF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8B1D0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539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6090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1.14</w:t>
            </w:r>
          </w:p>
        </w:tc>
      </w:tr>
      <w:tr w:rsidR="00CC0430" w:rsidRPr="00522BC5" w14:paraId="6E06287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B52E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5B8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7AC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4170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53ED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88C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090E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4F07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A2F18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7D1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4BF3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3F81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5645E9D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BE7B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68E5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4E22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566D7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6FC9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95A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D0F7C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80B9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70.90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2B6A4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59049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312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E5C8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</w:tr>
      <w:tr w:rsidR="00CC0430" w:rsidRPr="00522BC5" w14:paraId="43E5416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9DD0A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197F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5FB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58A2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3139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DAD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1A41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2207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67.10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3471A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B5ED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1AF3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B1C9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5.11</w:t>
            </w:r>
          </w:p>
        </w:tc>
      </w:tr>
      <w:tr w:rsidR="00CC0430" w:rsidRPr="00522BC5" w14:paraId="72D7101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BA147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700D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87FC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B44FE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2B19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3EE9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4A637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96EE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FCB5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79587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0313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B8C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22BC5" w14:paraId="27FCA20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6C71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A117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D5AC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03586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2161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75ED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DD471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BBC5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4D515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F5621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7FF1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2CE2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26.00</w:t>
            </w:r>
          </w:p>
        </w:tc>
      </w:tr>
      <w:tr w:rsidR="00CC0430" w:rsidRPr="00522BC5" w14:paraId="45BF939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1FB1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9CC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18B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20F6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6EA1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E78BA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A3649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69A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E40E6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C7140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178D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D315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7C01D3D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DBBDB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9CA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248D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7DAD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F55A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6BA1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EFCCB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4E72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513EA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9FA2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BE0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BEE4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44102C0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DC9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185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FD3AF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8CED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502E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C184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B3707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AD0F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FBA98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46C3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5964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23FA2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62C50D8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4E979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D88E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8D09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475EC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CCEE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A4A9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D229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474C9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127E0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3829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6F8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4B9B4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18F21B8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A7EC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7F07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FBB2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B7F11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675F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910F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D04CA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D752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5173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95B79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7026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1FB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22BC5" w14:paraId="7886B61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60426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9E8F1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35CD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C18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4346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A7E9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79C1B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CA08F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8653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0C67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A1C3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6BA6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</w:tr>
      <w:tr w:rsidR="00CC0430" w:rsidRPr="00522BC5" w14:paraId="20F72F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3804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CA5A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595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CAF6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2F1B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FE2C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AE7E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F179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95FD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F70DC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7E0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444FC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40D79E9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F6EB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D1B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7F7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2D8D9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5A8A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46590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91D0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C707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3388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D89A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7E034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1ECF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702E103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C44A7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271D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2CC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9D92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0A46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016B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4BB7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841D6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2806B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53BE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7B4C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F286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2.22</w:t>
            </w:r>
          </w:p>
        </w:tc>
      </w:tr>
      <w:tr w:rsidR="00CC0430" w:rsidRPr="00522BC5" w14:paraId="024083D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360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07F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CBF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D357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910A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11BF4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A438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D241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ECAAC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1D811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AC4C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B5CB6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</w:tr>
      <w:tr w:rsidR="00CC0430" w:rsidRPr="00522BC5" w14:paraId="1A8DE16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F95A6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CA50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A07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D89F2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1B4A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D075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EB0A6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BC4A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4B16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C216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0C7F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53AC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22BC5" w14:paraId="5FB811F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C195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4BC9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466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149D2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9B3A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F3BD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72C9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5E73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3B3FF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D0C03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A8C8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1C46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2.91</w:t>
            </w:r>
          </w:p>
        </w:tc>
      </w:tr>
      <w:tr w:rsidR="00CC0430" w:rsidRPr="00522BC5" w14:paraId="2812465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5D7D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64C4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89B8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672D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A211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0683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A87E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DCC7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8E530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4FFD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3F7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914D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.86</w:t>
            </w:r>
          </w:p>
        </w:tc>
      </w:tr>
      <w:tr w:rsidR="00CC0430" w:rsidRPr="00522BC5" w14:paraId="4161AA3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057B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1A32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C03C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AAF02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8A9E8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FC61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0D992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7A90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D50F4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79CCD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71732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D83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2.57</w:t>
            </w:r>
          </w:p>
        </w:tc>
      </w:tr>
      <w:tr w:rsidR="00CC0430" w:rsidRPr="00522BC5" w14:paraId="736872A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C358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E80A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E6E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A04E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A5CC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6B9E8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6C1D0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61BC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5A678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0345D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CDC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3CD50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</w:tr>
      <w:tr w:rsidR="00CC0430" w:rsidRPr="00522BC5" w14:paraId="367FEAD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E6A9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4A17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EAF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C90B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9BDC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1BB88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4142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58AB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73598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FDB0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F74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3BE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128B028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0D142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AFA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BD3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DAF0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216B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EF35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AA15B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CFBD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67AD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4519D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BF25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DBD1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22BC5" w14:paraId="3410086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BD3B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6374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354F7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F6E16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EFA1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E0640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28552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14A8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49ED8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E85BA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D38C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87FEB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</w:tr>
      <w:tr w:rsidR="00CC0430" w:rsidRPr="00522BC5" w14:paraId="2A99B8A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E38F1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6F3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2A0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481EC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90EB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6E729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EF7D2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60AA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3A0E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1926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9EE8D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8A75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</w:tr>
      <w:tr w:rsidR="00CC0430" w:rsidRPr="00522BC5" w14:paraId="677D658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5B72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A058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2A8B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4A4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F5E8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AA38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16D1C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37B9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89D48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695B2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98C8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0018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7.52</w:t>
            </w:r>
          </w:p>
        </w:tc>
      </w:tr>
      <w:tr w:rsidR="00CC0430" w:rsidRPr="00522BC5" w14:paraId="5DA436A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C8020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C192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AD1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FC3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08DA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CD57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D2B8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4788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431C8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6856B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949D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1A42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3.91</w:t>
            </w:r>
          </w:p>
        </w:tc>
      </w:tr>
      <w:tr w:rsidR="00CC0430" w:rsidRPr="00522BC5" w14:paraId="33132AA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26D00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974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374F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C596A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F1E3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7BEC3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E05F3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FD3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85.40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CFAD4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F544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248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3F7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3.61</w:t>
            </w:r>
          </w:p>
        </w:tc>
      </w:tr>
      <w:tr w:rsidR="00CC0430" w:rsidRPr="00522BC5" w14:paraId="42E34C9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06FC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904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6CA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00460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481B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1DF3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E19B9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DC40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4D5C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AA384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FBF7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382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22BC5" w14:paraId="37A2484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0756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C36D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0FD0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88382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9FD6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1C1F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5BFB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8528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54.20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3D639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E0AD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3CF6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8535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1.46</w:t>
            </w:r>
          </w:p>
        </w:tc>
      </w:tr>
      <w:tr w:rsidR="00CC0430" w:rsidRPr="00522BC5" w14:paraId="7A088CE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AFE6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2A2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4F71D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8C330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4F65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BECCF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87C51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6155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D128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9FAA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FA9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AD9F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58BF7ED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208C1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6ACC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E3D62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5A733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C3E1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0900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E017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B227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6598B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5FE51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A349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F2B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2.10</w:t>
            </w:r>
          </w:p>
        </w:tc>
      </w:tr>
      <w:tr w:rsidR="00CC0430" w:rsidRPr="00522BC5" w14:paraId="13ED817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203ED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84A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91B4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6A5B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5CED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021F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4599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EF41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90.10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5F8B5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0AF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9D14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2EF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1E8F2B2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C9F1B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07F5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E13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9B7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3974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FBA5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8D10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76BC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DBB22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D00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9A41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D06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3.01</w:t>
            </w:r>
          </w:p>
        </w:tc>
      </w:tr>
      <w:tr w:rsidR="00CC0430" w:rsidRPr="00522BC5" w14:paraId="342BB22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63733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91C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5F2B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DF5E8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F966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AC8F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B63E6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437B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9193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8B78F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6B08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E309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22BC5" w14:paraId="1DBA119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E7F1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DCDE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D947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F3689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BF30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6EB13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4ECBA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A779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A6B10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A403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E847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D17E2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62D2FC4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1BB8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E71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13EA8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97C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5C5E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50ED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85B73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944D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29B89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5AFC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583C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CD6A4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1E1E2E9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7664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B1D8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28B4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6EF07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CA22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91.60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59E5D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93AB6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E4BA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4977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4478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9C6A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7247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.69</w:t>
            </w:r>
          </w:p>
        </w:tc>
      </w:tr>
      <w:tr w:rsidR="00CC0430" w:rsidRPr="00522BC5" w14:paraId="23BCE9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D1B8A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62CB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E291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610B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9C41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29.20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502D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BEE5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45F5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99818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C9940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FFF8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97D6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.98</w:t>
            </w:r>
          </w:p>
        </w:tc>
      </w:tr>
      <w:tr w:rsidR="00CC0430" w:rsidRPr="00522BC5" w14:paraId="2A1F937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8C035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2800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7C87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742E6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E552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E2A1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6F5D6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1C0D3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F3BB5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249D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D5E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34D0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4.36</w:t>
            </w:r>
          </w:p>
        </w:tc>
      </w:tr>
      <w:tr w:rsidR="00CC0430" w:rsidRPr="00522BC5" w14:paraId="56F5184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7EDA8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501D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D38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57CE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071A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4B1D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84CD8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8C0F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00DB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BDA1C" w14:textId="77777777" w:rsidR="00CC0430" w:rsidRPr="00522BC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B44D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C5EF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22BC5" w14:paraId="7CE649C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14C1D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1B2B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25A46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DD49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1A8A7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68.20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FFBEA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0138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F65E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A4E71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F3C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90CD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F61C3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4A386C3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8821A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3E53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CD9D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E517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92BB0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62.40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DBB68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B4EA8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586F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82015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37163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BFC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F755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3.16</w:t>
            </w:r>
          </w:p>
        </w:tc>
      </w:tr>
      <w:tr w:rsidR="00CC0430" w:rsidRPr="00522BC5" w14:paraId="6EF1FFB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D63C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ADB82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3E5DD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2EB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C1899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87CCD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8886E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DA7F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921C3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117B3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6EA0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94CC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</w:tr>
      <w:tr w:rsidR="00CC0430" w:rsidRPr="00522BC5" w14:paraId="43F7F3D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B223C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D383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3008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7433C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B1DA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C723E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79CAC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25EC1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9FE03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28226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7A31A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8F83C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</w:tr>
      <w:tr w:rsidR="00CC0430" w:rsidRPr="00522BC5" w14:paraId="11389ED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20AA6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6F34BB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46CD24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38A46F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0925AA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5.12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6E7D1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27F68C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A267C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1343C8" w14:textId="77777777" w:rsidR="00CC0430" w:rsidRPr="00522BC5" w:rsidRDefault="00CC0430" w:rsidP="00F14FA2">
            <w:pPr>
              <w:pStyle w:val="tabletext10"/>
              <w:tabs>
                <w:tab w:val="decimal" w:pos="300"/>
              </w:tabs>
            </w:pPr>
            <w:r w:rsidRPr="00522BC5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C163C" w14:textId="77777777" w:rsidR="00CC0430" w:rsidRPr="00522BC5" w:rsidRDefault="00CC0430" w:rsidP="00F14FA2">
            <w:pPr>
              <w:pStyle w:val="tabletext10"/>
              <w:rPr>
                <w:b/>
              </w:rPr>
            </w:pPr>
            <w:r w:rsidRPr="00522BC5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8E000C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A496C4" w14:textId="77777777" w:rsidR="00CC0430" w:rsidRPr="00522BC5" w:rsidRDefault="00CC0430" w:rsidP="00F14FA2">
            <w:pPr>
              <w:pStyle w:val="tabletext10"/>
              <w:jc w:val="center"/>
            </w:pPr>
            <w:r w:rsidRPr="00522BC5">
              <w:t>(a)</w:t>
            </w:r>
          </w:p>
        </w:tc>
      </w:tr>
      <w:tr w:rsidR="00CC0430" w:rsidRPr="00522BC5" w14:paraId="5FDCC8D3" w14:textId="77777777" w:rsidTr="00F14FA2">
        <w:trPr>
          <w:cantSplit/>
        </w:trPr>
        <w:tc>
          <w:tcPr>
            <w:tcW w:w="10080" w:type="dxa"/>
            <w:gridSpan w:val="12"/>
          </w:tcPr>
          <w:p w14:paraId="44327C71" w14:textId="77777777" w:rsidR="00CC0430" w:rsidRPr="00522BC5" w:rsidRDefault="00CC0430" w:rsidP="00F14FA2">
            <w:pPr>
              <w:pStyle w:val="blocktext1"/>
            </w:pPr>
          </w:p>
        </w:tc>
      </w:tr>
      <w:tr w:rsidR="00CC0430" w:rsidRPr="00522BC5" w14:paraId="13376F7F" w14:textId="77777777" w:rsidTr="00F14FA2">
        <w:trPr>
          <w:cantSplit/>
        </w:trPr>
        <w:tc>
          <w:tcPr>
            <w:tcW w:w="10080" w:type="dxa"/>
            <w:gridSpan w:val="12"/>
          </w:tcPr>
          <w:p w14:paraId="34113553" w14:textId="77777777" w:rsidR="00CC0430" w:rsidRPr="00522BC5" w:rsidRDefault="00CC0430" w:rsidP="00F14FA2">
            <w:pPr>
              <w:pStyle w:val="blocktext1"/>
            </w:pPr>
          </w:p>
        </w:tc>
      </w:tr>
    </w:tbl>
    <w:p w14:paraId="50BD1368" w14:textId="77777777" w:rsidR="00CC0430" w:rsidRPr="00522BC5" w:rsidRDefault="00CC0430" w:rsidP="00CC0430">
      <w:pPr>
        <w:pStyle w:val="isonormal"/>
      </w:pPr>
    </w:p>
    <w:p w14:paraId="4386AA73" w14:textId="77777777" w:rsidR="00CC0430" w:rsidRDefault="00CC0430" w:rsidP="00CC0430">
      <w:pPr>
        <w:pStyle w:val="isonormal"/>
        <w:sectPr w:rsidR="00CC0430" w:rsidSect="00CC0430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6F0900" w14:paraId="338D0D24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5DF1D" w14:textId="77777777" w:rsidR="00CC0430" w:rsidRPr="006F0900" w:rsidRDefault="00CC0430" w:rsidP="00F14FA2">
            <w:pPr>
              <w:pStyle w:val="tablehead"/>
            </w:pPr>
            <w:r w:rsidRPr="006F0900">
              <w:t>$100,000/200,000 BASIC LIMIT OCCURRENCE</w:t>
            </w:r>
            <w:r w:rsidRPr="006F0900">
              <w:br/>
              <w:t>Premises/Operations (Prem/Ops) (Subline Code 334) Territory 501</w:t>
            </w:r>
            <w:r w:rsidRPr="006F0900">
              <w:br/>
              <w:t>Products/Completed Operations (Prod/COps)</w:t>
            </w:r>
            <w:r w:rsidRPr="006F0900">
              <w:tab/>
              <w:t xml:space="preserve">(Subline Code 336) Entire State Territory 999 </w:t>
            </w:r>
          </w:p>
        </w:tc>
      </w:tr>
      <w:tr w:rsidR="00CC0430" w:rsidRPr="006F0900" w14:paraId="53DAA13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3DDAFF" w14:textId="77777777" w:rsidR="00CC0430" w:rsidRPr="006F0900" w:rsidRDefault="00CC0430" w:rsidP="00F14FA2">
            <w:pPr>
              <w:pStyle w:val="tablehead"/>
            </w:pPr>
            <w:r w:rsidRPr="006F0900">
              <w:t>Class</w:t>
            </w:r>
            <w:r w:rsidRPr="006F090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735F6" w14:textId="77777777" w:rsidR="00CC0430" w:rsidRPr="006F0900" w:rsidRDefault="00CC0430" w:rsidP="00F14FA2">
            <w:pPr>
              <w:pStyle w:val="tablehead"/>
            </w:pPr>
            <w:r w:rsidRPr="006F0900">
              <w:t>Prem/</w:t>
            </w:r>
            <w:r w:rsidRPr="006F090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AE0997" w14:textId="77777777" w:rsidR="00CC0430" w:rsidRPr="006F0900" w:rsidRDefault="00CC0430" w:rsidP="00F14FA2">
            <w:pPr>
              <w:pStyle w:val="tablehead"/>
            </w:pPr>
            <w:r w:rsidRPr="006F0900">
              <w:t>Prod/</w:t>
            </w:r>
            <w:r w:rsidRPr="006F090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2BCFE" w14:textId="77777777" w:rsidR="00CC0430" w:rsidRPr="006F0900" w:rsidRDefault="00CC0430" w:rsidP="00F14FA2">
            <w:pPr>
              <w:pStyle w:val="tablehead"/>
            </w:pPr>
            <w:r w:rsidRPr="006F0900">
              <w:t>Class</w:t>
            </w:r>
            <w:r w:rsidRPr="006F090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0965FF" w14:textId="77777777" w:rsidR="00CC0430" w:rsidRPr="006F0900" w:rsidRDefault="00CC0430" w:rsidP="00F14FA2">
            <w:pPr>
              <w:pStyle w:val="tablehead"/>
            </w:pPr>
            <w:r w:rsidRPr="006F0900">
              <w:t>Prem/</w:t>
            </w:r>
            <w:r w:rsidRPr="006F090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5B7" w14:textId="77777777" w:rsidR="00CC0430" w:rsidRPr="006F0900" w:rsidRDefault="00CC0430" w:rsidP="00F14FA2">
            <w:pPr>
              <w:pStyle w:val="tablehead"/>
            </w:pPr>
            <w:r w:rsidRPr="006F0900">
              <w:t>Prod/</w:t>
            </w:r>
            <w:r w:rsidRPr="006F090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6E8285" w14:textId="77777777" w:rsidR="00CC0430" w:rsidRPr="006F0900" w:rsidRDefault="00CC0430" w:rsidP="00F14FA2">
            <w:pPr>
              <w:pStyle w:val="tablehead"/>
            </w:pPr>
            <w:r w:rsidRPr="006F0900">
              <w:t>Class</w:t>
            </w:r>
            <w:r w:rsidRPr="006F090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1F783" w14:textId="77777777" w:rsidR="00CC0430" w:rsidRPr="006F0900" w:rsidRDefault="00CC0430" w:rsidP="00F14FA2">
            <w:pPr>
              <w:pStyle w:val="tablehead"/>
            </w:pPr>
            <w:r w:rsidRPr="006F0900">
              <w:t>Prem/</w:t>
            </w:r>
            <w:r w:rsidRPr="006F090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D15C90" w14:textId="77777777" w:rsidR="00CC0430" w:rsidRPr="006F0900" w:rsidRDefault="00CC0430" w:rsidP="00F14FA2">
            <w:pPr>
              <w:pStyle w:val="tablehead"/>
            </w:pPr>
            <w:r w:rsidRPr="006F0900">
              <w:t>Prod/</w:t>
            </w:r>
            <w:r w:rsidRPr="006F090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909CF" w14:textId="77777777" w:rsidR="00CC0430" w:rsidRPr="006F0900" w:rsidRDefault="00CC0430" w:rsidP="00F14FA2">
            <w:pPr>
              <w:pStyle w:val="tablehead"/>
            </w:pPr>
            <w:r w:rsidRPr="006F0900">
              <w:t>Class</w:t>
            </w:r>
            <w:r w:rsidRPr="006F090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5A09AB" w14:textId="77777777" w:rsidR="00CC0430" w:rsidRPr="006F0900" w:rsidRDefault="00CC0430" w:rsidP="00F14FA2">
            <w:pPr>
              <w:pStyle w:val="tablehead"/>
            </w:pPr>
            <w:r w:rsidRPr="006F0900">
              <w:t>Prem/</w:t>
            </w:r>
            <w:r w:rsidRPr="006F090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192D4" w14:textId="77777777" w:rsidR="00CC0430" w:rsidRPr="006F0900" w:rsidRDefault="00CC0430" w:rsidP="00F14FA2">
            <w:pPr>
              <w:pStyle w:val="tablehead"/>
            </w:pPr>
            <w:r w:rsidRPr="006F0900">
              <w:t>Prod/</w:t>
            </w:r>
            <w:r w:rsidRPr="006F0900">
              <w:br/>
              <w:t>Cops</w:t>
            </w:r>
          </w:p>
        </w:tc>
      </w:tr>
      <w:tr w:rsidR="00CC0430" w:rsidRPr="006F0900" w14:paraId="60C904C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7786D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39EF9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AB31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27700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C331D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1999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EA062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B979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4048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D919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842A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C10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1.01</w:t>
            </w:r>
          </w:p>
        </w:tc>
      </w:tr>
      <w:tr w:rsidR="00CC0430" w:rsidRPr="006F0900" w14:paraId="5A63863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90FB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D0659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94B84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CFD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CFAA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86FF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C69B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1600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141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5492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49A8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86DA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2.22</w:t>
            </w:r>
          </w:p>
        </w:tc>
      </w:tr>
      <w:tr w:rsidR="00CC0430" w:rsidRPr="006F0900" w14:paraId="65D6DC0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1EBE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3F5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6D9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CD48F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3587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52033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117FF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278D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1A1F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FA233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E692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4C2ED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.77</w:t>
            </w:r>
          </w:p>
        </w:tc>
      </w:tr>
      <w:tr w:rsidR="00CC0430" w:rsidRPr="006F0900" w14:paraId="432088E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4FCB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1084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82E71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A6EEF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7E0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6672E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11AD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0713F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5330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CB9D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117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DBEE0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3EDD927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073D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9A161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0D3A3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40669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696BB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13A54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7A3C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2B520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B708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7E393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48A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A2F17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</w:tr>
      <w:tr w:rsidR="00CC0430" w:rsidRPr="006F0900" w14:paraId="378EC01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7FA73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0023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DC2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7E51D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D69A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BA0C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311EF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F50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C33CF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C685C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C7B4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2DF5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F0900" w14:paraId="3B4CD59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BB74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3DE5E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6416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A72B6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F9E5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A2A9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02171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FD64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D112D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8D6F3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AD57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BD7A6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</w:tr>
      <w:tr w:rsidR="00CC0430" w:rsidRPr="006F0900" w14:paraId="0BBC43D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FD57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5B344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2E8B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5414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5C57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4549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D3AAF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116A6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EDEA8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0B2B6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4EE9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22E70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</w:tr>
      <w:tr w:rsidR="00CC0430" w:rsidRPr="006F0900" w14:paraId="318E6DD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3A868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0900B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2F64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B412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EEBE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C12A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514B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9A91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7EE8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ACD4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0F73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7D2CA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</w:tr>
      <w:tr w:rsidR="00CC0430" w:rsidRPr="006F0900" w14:paraId="06A83B5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B95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E4DA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03E49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24E1D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B6EF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D2864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34750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3B0BD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012F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51C99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6E54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6005A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</w:tr>
      <w:tr w:rsidR="00CC0430" w:rsidRPr="006F0900" w14:paraId="5B69024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92662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27D2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3AD3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7057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AA29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7.54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F3F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B094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075C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37D4F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AF8A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1AD9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CE639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</w:tr>
      <w:tr w:rsidR="00CC0430" w:rsidRPr="006F0900" w14:paraId="622DB0C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95B72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615B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8CCF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A2B0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F0A5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C5B4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5E0E5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19CF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E84D2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A39C3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6E70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B9D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F0900" w14:paraId="2183A28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406C2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3FDFD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3D7FB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A8C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59A8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66059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B035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CAFC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0001F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159F0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1A4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0608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</w:tr>
      <w:tr w:rsidR="00CC0430" w:rsidRPr="006F0900" w14:paraId="1BE4FB7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F41E7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0167B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452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996A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6680D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2A89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A77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9F2BE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2488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627C9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1067E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2B34A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73F08B9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FFF6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50A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445A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0C2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8389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110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A5CB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89A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211D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3C2F8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B77B7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C763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60E5F21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86870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B744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83DFA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E8187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BEC7D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C461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98931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0F66B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A23A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609F8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93C3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7207B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67625A1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61DC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1FE1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903E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39D32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27EF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E016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7C7C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A39E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9BB51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3E0E1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6D209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462E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4A8FED6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7AE20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E62D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436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CDEAC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749EB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A99E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6E5F2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03CB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552F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C2FD6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EC6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EB3B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F0900" w14:paraId="6EAADF5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47B3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AAA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88EAF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68F57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5C63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0E12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A541B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97FD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9B0C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F5DB8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B21C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AAEA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25.80</w:t>
            </w:r>
          </w:p>
        </w:tc>
      </w:tr>
      <w:tr w:rsidR="00CC0430" w:rsidRPr="006F0900" w14:paraId="3C779C6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7AA1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C39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F66A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A108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B88A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517FF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6827B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717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4BDD7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3A703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B09FD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AF7F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6.16</w:t>
            </w:r>
          </w:p>
        </w:tc>
      </w:tr>
      <w:tr w:rsidR="00CC0430" w:rsidRPr="006F0900" w14:paraId="79CC53F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7841D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439EE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F40CB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583B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AC06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7.27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3D67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7125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719D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6906A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F0766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BCC8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2A6F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15.00</w:t>
            </w:r>
          </w:p>
        </w:tc>
      </w:tr>
      <w:tr w:rsidR="00CC0430" w:rsidRPr="006F0900" w14:paraId="3442654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DAC01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C7FA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9E29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7CAD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6B20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833FF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F90BB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040A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C5381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C4EB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5581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435E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3.61</w:t>
            </w:r>
          </w:p>
        </w:tc>
      </w:tr>
      <w:tr w:rsidR="00CC0430" w:rsidRPr="006F0900" w14:paraId="517A61A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7568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C0E3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A428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FF4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EBA9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A8AB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B66FD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ABA98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54C6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02C69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485B2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D76E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2CACEDB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19444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1E8E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14EA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2F086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223B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FD1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C3EC1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05A5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6887B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BE75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7E6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E3B2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F0900" w14:paraId="02E15D3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78AD4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8D3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7DC5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CB49F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A0863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08287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C303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35AA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A290A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331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8D4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0F7F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1445633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1FE4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4572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FC1CB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A47B0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CF49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033E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3DFB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B1FB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8E7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51184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DEE4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A5D2E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0F18BD7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BDC9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769D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170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ADD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F3CE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0CA1B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6334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9A02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1D9F3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31AB1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C2DB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71B2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</w:tr>
      <w:tr w:rsidR="00CC0430" w:rsidRPr="006F0900" w14:paraId="3A1C8AF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88CF0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3BAD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29F6B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AAE40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BBA0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D2E4F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5F46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1BA5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6D1D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CBFA2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068DE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DD4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5DFFDAF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ED77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EDB1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84B7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DD1B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9315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6FA5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E1792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B189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AA5C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5BB9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AB84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CFBA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0B184E2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F00C7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B91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AFA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5CA8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45B5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10F4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47F4B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4524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5A5E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A00D4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BF8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50D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F0900" w14:paraId="3DA4AB6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B0649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CE96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1CCF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0BEFB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B4CD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D40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52CE3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7EA58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5E3F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9AA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89792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B82C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27C2265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FDD7D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ED2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7155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A5D1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2BF22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B4B8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D3B28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417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2C36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F0C1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0187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6561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3.46</w:t>
            </w:r>
          </w:p>
        </w:tc>
      </w:tr>
      <w:tr w:rsidR="00CC0430" w:rsidRPr="006F0900" w14:paraId="5B04E38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5E452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4FC4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EE52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97C81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A465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8692A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764F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6454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7AE54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8EC0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C4B7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0DC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07D338B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8C642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AB3D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1D4C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C0346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66460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5AFCF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678A1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EAFE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FDF1A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ED7A3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775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5E01B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2338D84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7959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3B2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14C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46A63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220DF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3E63C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47E6F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651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99AA9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42E6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654E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442F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.38</w:t>
            </w:r>
          </w:p>
        </w:tc>
      </w:tr>
      <w:tr w:rsidR="00CC0430" w:rsidRPr="006F0900" w14:paraId="5FEBCA1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E6653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8570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1EA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6C8B9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F50EE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674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68D5F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A550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D778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FBC3B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4E7D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1D1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F0900" w14:paraId="73F38D5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543F9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A35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F17A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AD7C6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4C80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B38D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6D721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7DB9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FF81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41BB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F5F6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BBC4D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9.92</w:t>
            </w:r>
          </w:p>
        </w:tc>
      </w:tr>
      <w:tr w:rsidR="00CC0430" w:rsidRPr="006F0900" w14:paraId="6F27D23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24BB9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FE1A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FCD2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D5D8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AE00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09B3E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096A7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06BB1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05C36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E67A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B119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E900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13.10</w:t>
            </w:r>
          </w:p>
        </w:tc>
      </w:tr>
      <w:tr w:rsidR="00CC0430" w:rsidRPr="006F0900" w14:paraId="59E66E5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7EC2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C921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DC4A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BC041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B2807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40AD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D062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2408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1D7D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1AB9E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B0CE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89199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</w:tr>
      <w:tr w:rsidR="00CC0430" w:rsidRPr="006F0900" w14:paraId="260BA13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4F61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308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0814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CA9FC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1E190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75A48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F577F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C66B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D9AE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C65A2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3F04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5103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</w:tr>
      <w:tr w:rsidR="00CC0430" w:rsidRPr="006F0900" w14:paraId="2C5F574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56EC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F5C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B3B3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918D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1988D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3A41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5B211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D2A1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48E31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FE5D7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1C4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6D252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14E9CA7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4F1B3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939DE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CB52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DE22E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ACCF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4DEF2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98F88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0EEE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D6E9F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9790B" w14:textId="77777777" w:rsidR="00CC0430" w:rsidRPr="006F090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5661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9C0E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F0900" w14:paraId="4E87460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7FBD5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0FB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8CA8D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72B8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0BB1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6F8D7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51784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DA6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E64C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6.05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D16E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C2B6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8BD5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311DDCC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56CF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A273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FC8B7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FCD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8385F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7740B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BBA8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0136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44283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6000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7B39F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2A984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255E5B4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D3F8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2B49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733D1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9180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9944B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AF54F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1BF67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894E1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459FF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D78CF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069A0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1037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1.39</w:t>
            </w:r>
          </w:p>
        </w:tc>
      </w:tr>
      <w:tr w:rsidR="00CC0430" w:rsidRPr="006F0900" w14:paraId="53AAA8C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14A80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3ECCF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0B902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66CA6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2FDDD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CDCA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0BBA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C373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ECCE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7EC9F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D71D8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53C6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3.46</w:t>
            </w:r>
          </w:p>
        </w:tc>
      </w:tr>
      <w:tr w:rsidR="00CC0430" w:rsidRPr="006F0900" w14:paraId="1D78579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911E9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D10604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E0904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0C0946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CCAA95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8DC0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DE312B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107AC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605582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D382A" w14:textId="77777777" w:rsidR="00CC0430" w:rsidRPr="006F0900" w:rsidRDefault="00CC0430" w:rsidP="00F14FA2">
            <w:pPr>
              <w:pStyle w:val="tabletext10"/>
              <w:rPr>
                <w:b/>
              </w:rPr>
            </w:pPr>
            <w:r w:rsidRPr="006F0900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207839" w14:textId="77777777" w:rsidR="00CC0430" w:rsidRPr="006F0900" w:rsidRDefault="00CC0430" w:rsidP="00F14FA2">
            <w:pPr>
              <w:pStyle w:val="tabletext10"/>
              <w:tabs>
                <w:tab w:val="decimal" w:pos="300"/>
              </w:tabs>
            </w:pPr>
            <w:r w:rsidRPr="006F0900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B12228" w14:textId="77777777" w:rsidR="00CC0430" w:rsidRPr="006F0900" w:rsidRDefault="00CC0430" w:rsidP="00F14FA2">
            <w:pPr>
              <w:pStyle w:val="tabletext10"/>
              <w:jc w:val="center"/>
            </w:pPr>
            <w:r w:rsidRPr="006F0900">
              <w:t xml:space="preserve"> – </w:t>
            </w:r>
          </w:p>
        </w:tc>
      </w:tr>
      <w:tr w:rsidR="00CC0430" w:rsidRPr="006F0900" w14:paraId="3CF8D020" w14:textId="77777777" w:rsidTr="00F14FA2">
        <w:trPr>
          <w:cantSplit/>
        </w:trPr>
        <w:tc>
          <w:tcPr>
            <w:tcW w:w="10080" w:type="dxa"/>
            <w:gridSpan w:val="12"/>
          </w:tcPr>
          <w:p w14:paraId="2CC5D7E9" w14:textId="77777777" w:rsidR="00CC0430" w:rsidRPr="006F0900" w:rsidRDefault="00CC0430" w:rsidP="00F14FA2">
            <w:pPr>
              <w:pStyle w:val="blocktext1"/>
            </w:pPr>
          </w:p>
        </w:tc>
      </w:tr>
      <w:tr w:rsidR="00CC0430" w:rsidRPr="006F0900" w14:paraId="4D5BC5A6" w14:textId="77777777" w:rsidTr="00F14FA2">
        <w:trPr>
          <w:cantSplit/>
        </w:trPr>
        <w:tc>
          <w:tcPr>
            <w:tcW w:w="10080" w:type="dxa"/>
            <w:gridSpan w:val="12"/>
          </w:tcPr>
          <w:p w14:paraId="3055243B" w14:textId="77777777" w:rsidR="00CC0430" w:rsidRPr="006F0900" w:rsidRDefault="00CC0430" w:rsidP="00F14FA2">
            <w:pPr>
              <w:pStyle w:val="blocktext1"/>
            </w:pPr>
          </w:p>
        </w:tc>
      </w:tr>
    </w:tbl>
    <w:p w14:paraId="54BA3F74" w14:textId="77777777" w:rsidR="00CC0430" w:rsidRPr="006F0900" w:rsidRDefault="00CC0430" w:rsidP="00CC0430">
      <w:pPr>
        <w:pStyle w:val="isonormal"/>
      </w:pPr>
    </w:p>
    <w:p w14:paraId="1A726C1C" w14:textId="77777777" w:rsidR="00CC0430" w:rsidRDefault="00CC0430" w:rsidP="00CC0430">
      <w:pPr>
        <w:pStyle w:val="isonormal"/>
        <w:sectPr w:rsidR="00CC0430" w:rsidSect="00CC0430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6C1B1C" w14:paraId="44104C85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A2313" w14:textId="77777777" w:rsidR="00CC0430" w:rsidRPr="006C1B1C" w:rsidRDefault="00CC0430" w:rsidP="00F14FA2">
            <w:pPr>
              <w:pStyle w:val="tablehead"/>
            </w:pPr>
            <w:r w:rsidRPr="006C1B1C">
              <w:t>$100,000/200,000 BASIC LIMIT OCCURRENCE</w:t>
            </w:r>
            <w:r w:rsidRPr="006C1B1C">
              <w:br/>
              <w:t>Premises/Operations (Prem/Ops) (Subline Code 334) Territory 501</w:t>
            </w:r>
            <w:r w:rsidRPr="006C1B1C">
              <w:br/>
              <w:t>Products/Completed Operations (Prod/COps)</w:t>
            </w:r>
            <w:r w:rsidRPr="006C1B1C">
              <w:tab/>
              <w:t xml:space="preserve">(Subline Code 336) Entire State Territory 999 </w:t>
            </w:r>
          </w:p>
        </w:tc>
      </w:tr>
      <w:tr w:rsidR="00CC0430" w:rsidRPr="006C1B1C" w14:paraId="72DE9D9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546222" w14:textId="77777777" w:rsidR="00CC0430" w:rsidRPr="006C1B1C" w:rsidRDefault="00CC0430" w:rsidP="00F14FA2">
            <w:pPr>
              <w:pStyle w:val="tablehead"/>
            </w:pPr>
            <w:r w:rsidRPr="006C1B1C">
              <w:t>Class</w:t>
            </w:r>
            <w:r w:rsidRPr="006C1B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587B3" w14:textId="77777777" w:rsidR="00CC0430" w:rsidRPr="006C1B1C" w:rsidRDefault="00CC0430" w:rsidP="00F14FA2">
            <w:pPr>
              <w:pStyle w:val="tablehead"/>
            </w:pPr>
            <w:r w:rsidRPr="006C1B1C">
              <w:t>Prem/</w:t>
            </w:r>
            <w:r w:rsidRPr="006C1B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738D3C" w14:textId="77777777" w:rsidR="00CC0430" w:rsidRPr="006C1B1C" w:rsidRDefault="00CC0430" w:rsidP="00F14FA2">
            <w:pPr>
              <w:pStyle w:val="tablehead"/>
            </w:pPr>
            <w:r w:rsidRPr="006C1B1C">
              <w:t>Prod/</w:t>
            </w:r>
            <w:r w:rsidRPr="006C1B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DFAE9" w14:textId="77777777" w:rsidR="00CC0430" w:rsidRPr="006C1B1C" w:rsidRDefault="00CC0430" w:rsidP="00F14FA2">
            <w:pPr>
              <w:pStyle w:val="tablehead"/>
            </w:pPr>
            <w:r w:rsidRPr="006C1B1C">
              <w:t>Class</w:t>
            </w:r>
            <w:r w:rsidRPr="006C1B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8F82C4" w14:textId="77777777" w:rsidR="00CC0430" w:rsidRPr="006C1B1C" w:rsidRDefault="00CC0430" w:rsidP="00F14FA2">
            <w:pPr>
              <w:pStyle w:val="tablehead"/>
            </w:pPr>
            <w:r w:rsidRPr="006C1B1C">
              <w:t>Prem/</w:t>
            </w:r>
            <w:r w:rsidRPr="006C1B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85CBF" w14:textId="77777777" w:rsidR="00CC0430" w:rsidRPr="006C1B1C" w:rsidRDefault="00CC0430" w:rsidP="00F14FA2">
            <w:pPr>
              <w:pStyle w:val="tablehead"/>
            </w:pPr>
            <w:r w:rsidRPr="006C1B1C">
              <w:t>Prod/</w:t>
            </w:r>
            <w:r w:rsidRPr="006C1B1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2B151C" w14:textId="77777777" w:rsidR="00CC0430" w:rsidRPr="006C1B1C" w:rsidRDefault="00CC0430" w:rsidP="00F14FA2">
            <w:pPr>
              <w:pStyle w:val="tablehead"/>
            </w:pPr>
            <w:r w:rsidRPr="006C1B1C">
              <w:t>Class</w:t>
            </w:r>
            <w:r w:rsidRPr="006C1B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58140" w14:textId="77777777" w:rsidR="00CC0430" w:rsidRPr="006C1B1C" w:rsidRDefault="00CC0430" w:rsidP="00F14FA2">
            <w:pPr>
              <w:pStyle w:val="tablehead"/>
            </w:pPr>
            <w:r w:rsidRPr="006C1B1C">
              <w:t>Prem/</w:t>
            </w:r>
            <w:r w:rsidRPr="006C1B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CC6949" w14:textId="77777777" w:rsidR="00CC0430" w:rsidRPr="006C1B1C" w:rsidRDefault="00CC0430" w:rsidP="00F14FA2">
            <w:pPr>
              <w:pStyle w:val="tablehead"/>
            </w:pPr>
            <w:r w:rsidRPr="006C1B1C">
              <w:t>Prod/</w:t>
            </w:r>
            <w:r w:rsidRPr="006C1B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00B3B" w14:textId="77777777" w:rsidR="00CC0430" w:rsidRPr="006C1B1C" w:rsidRDefault="00CC0430" w:rsidP="00F14FA2">
            <w:pPr>
              <w:pStyle w:val="tablehead"/>
            </w:pPr>
            <w:r w:rsidRPr="006C1B1C">
              <w:t>Class</w:t>
            </w:r>
            <w:r w:rsidRPr="006C1B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EBBE0F" w14:textId="77777777" w:rsidR="00CC0430" w:rsidRPr="006C1B1C" w:rsidRDefault="00CC0430" w:rsidP="00F14FA2">
            <w:pPr>
              <w:pStyle w:val="tablehead"/>
            </w:pPr>
            <w:r w:rsidRPr="006C1B1C">
              <w:t>Prem/</w:t>
            </w:r>
            <w:r w:rsidRPr="006C1B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72761" w14:textId="77777777" w:rsidR="00CC0430" w:rsidRPr="006C1B1C" w:rsidRDefault="00CC0430" w:rsidP="00F14FA2">
            <w:pPr>
              <w:pStyle w:val="tablehead"/>
            </w:pPr>
            <w:r w:rsidRPr="006C1B1C">
              <w:t>Prod/</w:t>
            </w:r>
            <w:r w:rsidRPr="006C1B1C">
              <w:br/>
              <w:t>Cops</w:t>
            </w:r>
          </w:p>
        </w:tc>
      </w:tr>
      <w:tr w:rsidR="00CC0430" w:rsidRPr="006C1B1C" w14:paraId="2195E3D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6C2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7E0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95BD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4E84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0975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B5F8B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D170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98F4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B97C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A6B43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1A52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8E13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02A5DEA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25A31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ACE4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A11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979C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2840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5F6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CA780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2973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0F2C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E7A2F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2384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53E5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430CC2E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AC1D2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A6E62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96EF6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2802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C09A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B1446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59BB8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B6F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EE26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00D2B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5E13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EF15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04E73B1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E429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E059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E83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8F2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77B3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F3DA7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D2AD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1B85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A0F4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658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87EC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45B8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49DBC37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25897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690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3190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3A8B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1EE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8096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E2504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EC77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634B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0EADB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EAAF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2F7D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598B20F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6481C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9142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77FB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BCEB3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5717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F6E5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83C8C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8AE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84A5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8823D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90C1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1B57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7191D5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BBCC7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6087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FA5D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A5B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F07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0F6E6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C9E17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9853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9476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631B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CCE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8221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2CB48F7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5B27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BEFB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84F0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D4AB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9042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9.18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16804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05A7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B483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D6C2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BA4E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A2DB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85DD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7A826BF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A9D2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96F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9162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3FB0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F304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B2E56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D9BB1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B84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C79F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1ACE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1000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B6A1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57B5A60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5D57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B79D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F1DA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2627E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96425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3E0B2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FCCE1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3A0C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B4E8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15EC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ACD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B46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5F2C6F6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EE15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749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B91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67097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A2FA5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277C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AC96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DCE7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64E8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F335B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31C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B912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1D18C00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B2513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358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3430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FEB23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C9E5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4514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E84BA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6CA6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FD4C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24D00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0E52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B43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1F5C706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AC34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2374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ECF3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074E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2A34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ECC5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0D3A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4AF8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E52D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CCD90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6BD6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D7CE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359DD67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0B66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31E03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30539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C350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AEE7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A0E8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D75EB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1766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8834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0C1D7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90B9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E08A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54AE59D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A56A0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9EA19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6C735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0C0E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C39B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F305E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F6EF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124C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D4D8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3D5FB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5093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0BAE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16CC2D2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8D8E1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518CA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4CA30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D4DE2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1A4A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6746F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D9107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1970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CC1F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8E37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067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348C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19E34C6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CD463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C9BAD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D2127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D9ED3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2CD5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C170F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D8AE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259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947E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380B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AD0A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0AD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2F82376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68F51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4DAF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1D71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5ED77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3D31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5B93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EBB02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921B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ED86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8B02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B04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4A1D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55EA332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388D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64D19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85E26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095C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E88B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8.56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FF918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4106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5C42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25D8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C37E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9639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A85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0D6EEB2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92A53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96CC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DB6DF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D80E7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6C30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6.38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3FA3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226A2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0DFD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8A79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BC7E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24E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9D14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2357A1F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F5CB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5428E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72C82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358C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1DDA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7.24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21AB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7319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69BF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B17D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A43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B22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2043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3913657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D7C9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69F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C3DD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4C9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CCF4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7.76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9179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A96D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92BD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3B55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9E1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B4C2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6101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219AFB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79743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2BEC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EBA07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38C8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3567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9B07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44BEE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1BD0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CBD8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FEA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A2D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EE45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3476608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4C87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1BDF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2A92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AB30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7137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3DEC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66ADB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E495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0A37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CC92E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EAA3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359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18D0406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250D2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3551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4342A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FCCF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C6AF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0507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A8FD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CD29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7E07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C2282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49BC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A321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65C9DD9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34AB2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546A3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3A8FE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6E094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2727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7.64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E443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C4EB8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4C70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43DB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198EF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4ECC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C73F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5D40C1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C44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544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FECC2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A9FB4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D6BF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F00C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CC5D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906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335C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F66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64CE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0BC9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1625462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E3B6E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AB27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7DD5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139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179E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57B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58A9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2545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9674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6C41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4B73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52B9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0329447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1E06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724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5FAB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EF46B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389C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9A07D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EA54B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7E57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B016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20AA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FD66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1F60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2E6525F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53B3D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E7D1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240D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1FC7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2BF5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CF8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08254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495E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77A0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1912D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200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8544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169B81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D70B4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A7A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14155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40C01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D700F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0C64A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3F2B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AE5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471E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3C35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A324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6CA4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6A8745A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5E40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A9AC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9.46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12FF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9145B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EBECD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8CD8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A3A8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3EA7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7A60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88A73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0A9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E7C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07047D7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777D2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ABE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C678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BB9D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59F9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80A98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B3F8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14E3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1D5C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3895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98C9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3C54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159FDF7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D8F6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281B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64470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521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B25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4C05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2E847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5A13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6A86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4C3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6653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5F8A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06E4748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C2A00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4191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7D91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D5B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F274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369A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8D362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2146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6211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04F7E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4A0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38DD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285373D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629B8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B3BC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21E0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1A33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810D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9BFD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0C756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056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763F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2824C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84B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9119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56990EE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EDCB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700E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A40E8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8FDD1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E063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1CDF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74FF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FC1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AE92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E6A9B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CB16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526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74AF28C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DE42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680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20021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BCA2E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8188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200B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2F247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580A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5985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1AC8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5757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9153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2D0AA05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5A8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B1E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3C20F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89CCF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5F2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25C1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3B5C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22BF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DD9A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2DE1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EE1B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D64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7839B4F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D9B7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DE61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20648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DBE3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B643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14AA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9E85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3659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D21B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3CE8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422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7B1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781BB06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F5E3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F182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EBA1C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67627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F6F9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7C66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3094B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8300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755B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FE070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200C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5A9B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6961D3C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A8B92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9568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84D0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F1DC5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5D28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553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40676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88A7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61BB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2967F" w14:textId="77777777" w:rsidR="00CC0430" w:rsidRPr="006C1B1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5D8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3EFC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32C0945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614C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87CA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1C78A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C290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4E87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6715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6460E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A7D2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0E50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E90D0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448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05F3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4510AFB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7E0FE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2EC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1DB69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B2C8D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8FC2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E69B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97901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3DCB4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6A7DA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2347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33350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4507D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221827D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2C7D1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874D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6523D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DBF9C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C8828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0411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F0CE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E5D5E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0D77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77F1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3ADC2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DD6D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4D0B531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D10E4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DADA1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D92B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A451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9C14C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96C0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3413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96C3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94B4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9BFB5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C3F39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2379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7A9B530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FB16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734626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  <w:r w:rsidRPr="006C1B1C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56DA66" w14:textId="77777777" w:rsidR="00CC0430" w:rsidRPr="006C1B1C" w:rsidRDefault="00CC0430" w:rsidP="00F14FA2">
            <w:pPr>
              <w:pStyle w:val="tabletext10"/>
              <w:jc w:val="center"/>
            </w:pPr>
            <w:r w:rsidRPr="006C1B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05568A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D5E40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95F45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E8B089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42C7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1378F3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3E602" w14:textId="77777777" w:rsidR="00CC0430" w:rsidRPr="006C1B1C" w:rsidRDefault="00CC0430" w:rsidP="00F14FA2">
            <w:pPr>
              <w:pStyle w:val="tabletext10"/>
              <w:rPr>
                <w:b/>
              </w:rPr>
            </w:pPr>
            <w:r w:rsidRPr="006C1B1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6BAB7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9F1FFF" w14:textId="77777777" w:rsidR="00CC0430" w:rsidRPr="006C1B1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C1B1C" w14:paraId="5AC9AE51" w14:textId="77777777" w:rsidTr="00F14FA2">
        <w:trPr>
          <w:cantSplit/>
        </w:trPr>
        <w:tc>
          <w:tcPr>
            <w:tcW w:w="10080" w:type="dxa"/>
            <w:gridSpan w:val="12"/>
          </w:tcPr>
          <w:p w14:paraId="33CD01C5" w14:textId="77777777" w:rsidR="00CC0430" w:rsidRPr="006C1B1C" w:rsidRDefault="00CC0430" w:rsidP="00F14FA2">
            <w:pPr>
              <w:pStyle w:val="blocktext1"/>
            </w:pPr>
          </w:p>
        </w:tc>
      </w:tr>
      <w:tr w:rsidR="00CC0430" w:rsidRPr="006C1B1C" w14:paraId="2C347F16" w14:textId="77777777" w:rsidTr="00F14FA2">
        <w:trPr>
          <w:cantSplit/>
        </w:trPr>
        <w:tc>
          <w:tcPr>
            <w:tcW w:w="10080" w:type="dxa"/>
            <w:gridSpan w:val="12"/>
          </w:tcPr>
          <w:p w14:paraId="06314BC5" w14:textId="77777777" w:rsidR="00CC0430" w:rsidRPr="006C1B1C" w:rsidRDefault="00CC0430" w:rsidP="00F14FA2">
            <w:pPr>
              <w:pStyle w:val="blocktext1"/>
            </w:pPr>
          </w:p>
        </w:tc>
      </w:tr>
    </w:tbl>
    <w:p w14:paraId="74FC4382" w14:textId="77777777" w:rsidR="00CC0430" w:rsidRPr="006C1B1C" w:rsidRDefault="00CC0430" w:rsidP="00CC0430">
      <w:pPr>
        <w:pStyle w:val="isonormal"/>
      </w:pPr>
    </w:p>
    <w:p w14:paraId="1C7B2A28" w14:textId="77777777" w:rsidR="00CC0430" w:rsidRDefault="00CC0430" w:rsidP="00CC0430">
      <w:pPr>
        <w:pStyle w:val="isonormal"/>
        <w:sectPr w:rsidR="00CC0430" w:rsidSect="00CC0430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0C1B28" w14:paraId="58D43892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CF9B4" w14:textId="77777777" w:rsidR="00CC0430" w:rsidRPr="000C1B28" w:rsidRDefault="00CC0430" w:rsidP="00F14FA2">
            <w:pPr>
              <w:pStyle w:val="tablehead"/>
            </w:pPr>
            <w:r w:rsidRPr="000C1B28">
              <w:t>$100,000/200,000 BASIC LIMIT OCCURRENCE</w:t>
            </w:r>
            <w:r w:rsidRPr="000C1B28">
              <w:br/>
              <w:t>Premises/Operations (Prem/Ops) (Subline Code 334) Territory 503</w:t>
            </w:r>
            <w:r w:rsidRPr="000C1B28">
              <w:br/>
              <w:t>Products/Completed Operations (Prod/COps)</w:t>
            </w:r>
            <w:r w:rsidRPr="000C1B28">
              <w:tab/>
              <w:t xml:space="preserve">(Subline Code 336) Entire State Territory 999 </w:t>
            </w:r>
          </w:p>
        </w:tc>
      </w:tr>
      <w:tr w:rsidR="00CC0430" w:rsidRPr="000C1B28" w14:paraId="69F21A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08B0C22" w14:textId="77777777" w:rsidR="00CC0430" w:rsidRPr="000C1B28" w:rsidRDefault="00CC0430" w:rsidP="00F14FA2">
            <w:pPr>
              <w:pStyle w:val="tablehead"/>
            </w:pPr>
            <w:r w:rsidRPr="000C1B28">
              <w:t>Class</w:t>
            </w:r>
            <w:r w:rsidRPr="000C1B2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5F0C" w14:textId="77777777" w:rsidR="00CC0430" w:rsidRPr="000C1B28" w:rsidRDefault="00CC0430" w:rsidP="00F14FA2">
            <w:pPr>
              <w:pStyle w:val="tablehead"/>
            </w:pPr>
            <w:r w:rsidRPr="000C1B28">
              <w:t>Prem/</w:t>
            </w:r>
            <w:r w:rsidRPr="000C1B2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144261" w14:textId="77777777" w:rsidR="00CC0430" w:rsidRPr="000C1B28" w:rsidRDefault="00CC0430" w:rsidP="00F14FA2">
            <w:pPr>
              <w:pStyle w:val="tablehead"/>
            </w:pPr>
            <w:r w:rsidRPr="000C1B28">
              <w:t>Prod/</w:t>
            </w:r>
            <w:r w:rsidRPr="000C1B2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32FBF" w14:textId="77777777" w:rsidR="00CC0430" w:rsidRPr="000C1B28" w:rsidRDefault="00CC0430" w:rsidP="00F14FA2">
            <w:pPr>
              <w:pStyle w:val="tablehead"/>
            </w:pPr>
            <w:r w:rsidRPr="000C1B28">
              <w:t>Class</w:t>
            </w:r>
            <w:r w:rsidRPr="000C1B2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8B882D" w14:textId="77777777" w:rsidR="00CC0430" w:rsidRPr="000C1B28" w:rsidRDefault="00CC0430" w:rsidP="00F14FA2">
            <w:pPr>
              <w:pStyle w:val="tablehead"/>
            </w:pPr>
            <w:r w:rsidRPr="000C1B28">
              <w:t>Prem/</w:t>
            </w:r>
            <w:r w:rsidRPr="000C1B2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425B9" w14:textId="77777777" w:rsidR="00CC0430" w:rsidRPr="000C1B28" w:rsidRDefault="00CC0430" w:rsidP="00F14FA2">
            <w:pPr>
              <w:pStyle w:val="tablehead"/>
            </w:pPr>
            <w:r w:rsidRPr="000C1B28">
              <w:t>Prod/</w:t>
            </w:r>
            <w:r w:rsidRPr="000C1B2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582251" w14:textId="77777777" w:rsidR="00CC0430" w:rsidRPr="000C1B28" w:rsidRDefault="00CC0430" w:rsidP="00F14FA2">
            <w:pPr>
              <w:pStyle w:val="tablehead"/>
            </w:pPr>
            <w:r w:rsidRPr="000C1B28">
              <w:t>Class</w:t>
            </w:r>
            <w:r w:rsidRPr="000C1B2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95DC9" w14:textId="77777777" w:rsidR="00CC0430" w:rsidRPr="000C1B28" w:rsidRDefault="00CC0430" w:rsidP="00F14FA2">
            <w:pPr>
              <w:pStyle w:val="tablehead"/>
            </w:pPr>
            <w:r w:rsidRPr="000C1B28">
              <w:t>Prem/</w:t>
            </w:r>
            <w:r w:rsidRPr="000C1B2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FFB246" w14:textId="77777777" w:rsidR="00CC0430" w:rsidRPr="000C1B28" w:rsidRDefault="00CC0430" w:rsidP="00F14FA2">
            <w:pPr>
              <w:pStyle w:val="tablehead"/>
            </w:pPr>
            <w:r w:rsidRPr="000C1B28">
              <w:t>Prod/</w:t>
            </w:r>
            <w:r w:rsidRPr="000C1B2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7017E" w14:textId="77777777" w:rsidR="00CC0430" w:rsidRPr="000C1B28" w:rsidRDefault="00CC0430" w:rsidP="00F14FA2">
            <w:pPr>
              <w:pStyle w:val="tablehead"/>
            </w:pPr>
            <w:r w:rsidRPr="000C1B28">
              <w:t>Class</w:t>
            </w:r>
            <w:r w:rsidRPr="000C1B2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B1255A" w14:textId="77777777" w:rsidR="00CC0430" w:rsidRPr="000C1B28" w:rsidRDefault="00CC0430" w:rsidP="00F14FA2">
            <w:pPr>
              <w:pStyle w:val="tablehead"/>
            </w:pPr>
            <w:r w:rsidRPr="000C1B28">
              <w:t>Prem/</w:t>
            </w:r>
            <w:r w:rsidRPr="000C1B2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2BAB9" w14:textId="77777777" w:rsidR="00CC0430" w:rsidRPr="000C1B28" w:rsidRDefault="00CC0430" w:rsidP="00F14FA2">
            <w:pPr>
              <w:pStyle w:val="tablehead"/>
            </w:pPr>
            <w:r w:rsidRPr="000C1B28">
              <w:t>Prod/</w:t>
            </w:r>
            <w:r w:rsidRPr="000C1B28">
              <w:br/>
              <w:t>Cops</w:t>
            </w:r>
          </w:p>
        </w:tc>
      </w:tr>
      <w:tr w:rsidR="00CC0430" w:rsidRPr="000C1B28" w14:paraId="25C60D5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1A124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F969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1787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699D6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87A3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550CB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95A2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4854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9B8F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A33E6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5D9A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4A2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.067</w:t>
            </w:r>
          </w:p>
        </w:tc>
      </w:tr>
      <w:tr w:rsidR="00CC0430" w:rsidRPr="000C1B28" w14:paraId="6C8FD11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9B10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8E96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FE7EB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0FCB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C946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55682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48A1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1D45E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CEF7F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C8A5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161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FDB6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.038</w:t>
            </w:r>
          </w:p>
        </w:tc>
      </w:tr>
      <w:tr w:rsidR="00CC0430" w:rsidRPr="000C1B28" w14:paraId="47DACF6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5F3D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62D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7C84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9A67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3631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56F9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84B1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56C6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D10ED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F1596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BEBE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55FD9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.097</w:t>
            </w:r>
          </w:p>
        </w:tc>
      </w:tr>
      <w:tr w:rsidR="00CC0430" w:rsidRPr="000C1B28" w14:paraId="764EEB1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2F4B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CB99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927C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57A16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96C1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3AC5C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7F34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CCAE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1C1A9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F48E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BF3C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4AFF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.68</w:t>
            </w:r>
          </w:p>
        </w:tc>
      </w:tr>
      <w:tr w:rsidR="00CC0430" w:rsidRPr="000C1B28" w14:paraId="643267C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EE931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4CA0E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838FA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AA0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EAB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63098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3328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7245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8E9C7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D538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A52E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A971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.27</w:t>
            </w:r>
          </w:p>
        </w:tc>
      </w:tr>
      <w:tr w:rsidR="00CC0430" w:rsidRPr="000C1B28" w14:paraId="6F112AC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32543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9667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D99A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CB07B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B084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11A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67A80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643A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D947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5614F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309D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E27F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C1B28" w14:paraId="4E1692C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285D6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141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1B7A3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ECD7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C511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01F3F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BA031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D7A5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AAC2D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C150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EE5B0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635B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</w:tr>
      <w:tr w:rsidR="00CC0430" w:rsidRPr="000C1B28" w14:paraId="7C0A315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95AF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2C56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C42A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51380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9D66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27958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5F59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B8CC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48FD9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F64B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72462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B9905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</w:tr>
      <w:tr w:rsidR="00CC0430" w:rsidRPr="000C1B28" w14:paraId="2E7B556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4300C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1AF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6BED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51AEC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68F9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E1F5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F288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2A98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F25EB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7BD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1CE49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37E91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</w:tr>
      <w:tr w:rsidR="00CC0430" w:rsidRPr="000C1B28" w14:paraId="583C733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8D46B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F1F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3D265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B1B5F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5EB9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14A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3677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5073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196CD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128F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BDAD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D46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.009</w:t>
            </w:r>
          </w:p>
        </w:tc>
      </w:tr>
      <w:tr w:rsidR="00CC0430" w:rsidRPr="000C1B28" w14:paraId="7456261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E0D1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8A64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F24B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F77B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1549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80BC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8141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70DB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72125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F4A4E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5F3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826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</w:t>
            </w:r>
          </w:p>
        </w:tc>
      </w:tr>
      <w:tr w:rsidR="00CC0430" w:rsidRPr="000C1B28" w14:paraId="52564C0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14D67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32FA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8CFB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B7CF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964A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830F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A5D34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64A9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84D4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8C4FA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892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F914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C1B28" w14:paraId="2C5343C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EA711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C15C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8FD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4562A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A7D7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C5A4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149F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F443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9213D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CF58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2A1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06DD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.042</w:t>
            </w:r>
          </w:p>
        </w:tc>
      </w:tr>
      <w:tr w:rsidR="00CC0430" w:rsidRPr="000C1B28" w14:paraId="695BC25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CFC4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3FD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CBFF8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D7504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F182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F951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89C21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A7DF9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F8716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E115C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E35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B6B2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1.55</w:t>
            </w:r>
          </w:p>
        </w:tc>
      </w:tr>
      <w:tr w:rsidR="00CC0430" w:rsidRPr="000C1B28" w14:paraId="6877700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B5C8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A31A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F1EB3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96AC4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1CCC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9381E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ACAA9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DA79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2F87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BD7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DB9AC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8CDAE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</w:tr>
      <w:tr w:rsidR="00CC0430" w:rsidRPr="000C1B28" w14:paraId="362B45F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1213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498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90CD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DBE6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DBD9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8.39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F640F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E663E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54DB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31C4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FBAFC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5396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E95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1.15</w:t>
            </w:r>
          </w:p>
        </w:tc>
      </w:tr>
      <w:tr w:rsidR="00CC0430" w:rsidRPr="000C1B28" w14:paraId="3821D6D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77BB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18EF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8D2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0AD9C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12139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6299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747B9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74A4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8E62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30D29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CBC4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D115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</w:tr>
      <w:tr w:rsidR="00CC0430" w:rsidRPr="000C1B28" w14:paraId="1E99793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ACEA5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44B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60F5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78307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A782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FB35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F647A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505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C35D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B549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65C0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6BD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C1B28" w14:paraId="5133C90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BD441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A679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5C5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0E1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154B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B375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5BB3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B63C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F916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8DFA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9B47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DBB36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</w:tr>
      <w:tr w:rsidR="00CC0430" w:rsidRPr="000C1B28" w14:paraId="1E38075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302A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B1F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CF66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64EB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6DF9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D1367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E24F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192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EB534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A6E4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539D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9A33B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</w:tr>
      <w:tr w:rsidR="00CC0430" w:rsidRPr="000C1B28" w14:paraId="7A11356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F816E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5427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791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A3BFB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BDBF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3172F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D283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6E8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6C828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94B1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2CA22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6234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</w:tr>
      <w:tr w:rsidR="00CC0430" w:rsidRPr="000C1B28" w14:paraId="20B355D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BEDA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926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73DB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A4FEF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94038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16740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30A5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FC03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E8C79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FCD2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E512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BDB9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.073</w:t>
            </w:r>
          </w:p>
        </w:tc>
      </w:tr>
      <w:tr w:rsidR="00CC0430" w:rsidRPr="000C1B28" w14:paraId="4DF838B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1F9B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DA0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A957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3C16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0675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927EF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DBF8F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AB29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1CB9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CC4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B65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555C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.168</w:t>
            </w:r>
          </w:p>
        </w:tc>
      </w:tr>
      <w:tr w:rsidR="00CC0430" w:rsidRPr="000C1B28" w14:paraId="61F63D0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394C6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F4BC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78B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4149A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709E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4827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F093F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277D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BAD8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BC4CB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9698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31CD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C1B28" w14:paraId="449B37C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0CBA4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11F4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ACD2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090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CDE5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B2538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FBF3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7942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B304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6D4CC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E963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66CD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.59</w:t>
            </w:r>
          </w:p>
        </w:tc>
      </w:tr>
      <w:tr w:rsidR="00CC0430" w:rsidRPr="000C1B28" w14:paraId="1EA5219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5AF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65EA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99A2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BF5E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5850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6.74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DE704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44D2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FF289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83BE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DCC81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B395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2CB1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.32</w:t>
            </w:r>
          </w:p>
        </w:tc>
      </w:tr>
      <w:tr w:rsidR="00CC0430" w:rsidRPr="000C1B28" w14:paraId="626FACB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5A21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8A0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7AB5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56FF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6240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5.83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05E88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7604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5213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909D5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B2710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8639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2AD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.022</w:t>
            </w:r>
          </w:p>
        </w:tc>
      </w:tr>
      <w:tr w:rsidR="00CC0430" w:rsidRPr="000C1B28" w14:paraId="5ADA785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5D3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2E3E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EAAD4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C559E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D56A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13C39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03976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94D2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13FD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BB669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ABA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A19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.016</w:t>
            </w:r>
          </w:p>
        </w:tc>
      </w:tr>
      <w:tr w:rsidR="00CC0430" w:rsidRPr="000C1B28" w14:paraId="26E950B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953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438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8896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F5B9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1AFD9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D20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E1BBB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ABB1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71E6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5CA6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2B6C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80C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.088</w:t>
            </w:r>
          </w:p>
        </w:tc>
      </w:tr>
      <w:tr w:rsidR="00CC0430" w:rsidRPr="000C1B28" w14:paraId="75F8443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ACD01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8C9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101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3C63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4752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E8B0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80758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EB49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2641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777E9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01B8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C196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C1B28" w14:paraId="3729A77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AEBF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5BB3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010D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121EB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F182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4E1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396BB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A5DA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686D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0878E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201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3D89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.113</w:t>
            </w:r>
          </w:p>
        </w:tc>
      </w:tr>
      <w:tr w:rsidR="00CC0430" w:rsidRPr="000C1B28" w14:paraId="45FCEEF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9046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AB5C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7AA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711D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42F4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6D69D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42FBC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80BF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F3C2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3539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AED9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9D85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.061</w:t>
            </w:r>
          </w:p>
        </w:tc>
      </w:tr>
      <w:tr w:rsidR="00CC0430" w:rsidRPr="000C1B28" w14:paraId="13C9F41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7B15A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B91B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16F39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4A67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2E504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8B6BA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6C31B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7ABD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91AF2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91B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846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221D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.12</w:t>
            </w:r>
          </w:p>
        </w:tc>
      </w:tr>
      <w:tr w:rsidR="00CC0430" w:rsidRPr="000C1B28" w14:paraId="3FCF07A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5602F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7B86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0C4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5D6EF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3722E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2302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BC47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CE0A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3FF5A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7E38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B47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B029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.103</w:t>
            </w:r>
          </w:p>
        </w:tc>
      </w:tr>
      <w:tr w:rsidR="00CC0430" w:rsidRPr="000C1B28" w14:paraId="45E876C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5D011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BE5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20936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5541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B632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8708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24B0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43C4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9649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56EF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EDFB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04C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.008</w:t>
            </w:r>
          </w:p>
        </w:tc>
      </w:tr>
      <w:tr w:rsidR="00CC0430" w:rsidRPr="000C1B28" w14:paraId="0AD9C02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22E4E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710A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7620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019B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25C1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3D4D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8366F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D185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C920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2C7A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6098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602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C1B28" w14:paraId="6EEC93B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CB2A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E12B3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1DB1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DFC6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88BE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79C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9BFF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5F7F7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6900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0397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F9F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A8F69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.048</w:t>
            </w:r>
          </w:p>
        </w:tc>
      </w:tr>
      <w:tr w:rsidR="00CC0430" w:rsidRPr="000C1B28" w14:paraId="6EFDE8C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B0ABB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4D2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87563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C401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3862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D564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508FE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6A82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DBCA1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A62F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2E4C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FCB0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.075</w:t>
            </w:r>
          </w:p>
        </w:tc>
      </w:tr>
      <w:tr w:rsidR="00CC0430" w:rsidRPr="000C1B28" w14:paraId="7723F10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7C41B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B011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4F165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D923A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F691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EEBF9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F82C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E589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A791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087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7C8A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9238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.106</w:t>
            </w:r>
          </w:p>
        </w:tc>
      </w:tr>
      <w:tr w:rsidR="00CC0430" w:rsidRPr="000C1B28" w14:paraId="4C8B72A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3787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175A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C3EC6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EBFF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A8D1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2D9E9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E888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958F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61FF2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4D46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53F6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E75D6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</w:tr>
      <w:tr w:rsidR="00CC0430" w:rsidRPr="000C1B28" w14:paraId="5F66EB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3754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500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F22EF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C0C3C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E125F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37F50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7C76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97BC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D83E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B6C7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3EB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F8CB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.139</w:t>
            </w:r>
          </w:p>
        </w:tc>
      </w:tr>
      <w:tr w:rsidR="00CC0430" w:rsidRPr="000C1B28" w14:paraId="450A217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9A5B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83BC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AD76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75407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F6BC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7A0D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149BD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6D35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792C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40D2" w14:textId="77777777" w:rsidR="00CC0430" w:rsidRPr="000C1B28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EB8A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E4B4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C1B28" w14:paraId="28E9750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2505C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B582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1F21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02C34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C7A1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3BA56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05F1E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DCEB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F89D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7A44A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6AB04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B5CF2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</w:tr>
      <w:tr w:rsidR="00CC0430" w:rsidRPr="000C1B28" w14:paraId="07A2F8B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A469C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39EB3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BEC3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1630E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1D39A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6.22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F6150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50488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BB52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07B5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9B0D2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42E2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F7C5E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</w:tr>
      <w:tr w:rsidR="00CC0430" w:rsidRPr="000C1B28" w14:paraId="616C3E6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7047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FC55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3069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1CF04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F8A5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B2D29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04A8B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8AFBB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A6EB9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6AE95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4823E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53E85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</w:tr>
      <w:tr w:rsidR="00CC0430" w:rsidRPr="000C1B28" w14:paraId="4B3715E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3815D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6953D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837C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8A0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88D7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93D5F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41F49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0E8B8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CB355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8B193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12B3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4D75F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</w:tr>
      <w:tr w:rsidR="00CC0430" w:rsidRPr="000C1B28" w14:paraId="4BB7610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10AB4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145A8F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E2D82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8AE620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AB159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74181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48C5EF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E3406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7E87A0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5B681" w14:textId="77777777" w:rsidR="00CC0430" w:rsidRPr="000C1B28" w:rsidRDefault="00CC0430" w:rsidP="00F14FA2">
            <w:pPr>
              <w:pStyle w:val="tabletext10"/>
              <w:rPr>
                <w:b/>
              </w:rPr>
            </w:pPr>
            <w:r w:rsidRPr="000C1B28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D7413C" w14:textId="77777777" w:rsidR="00CC0430" w:rsidRPr="000C1B28" w:rsidRDefault="00CC0430" w:rsidP="00F14FA2">
            <w:pPr>
              <w:pStyle w:val="tabletext10"/>
              <w:tabs>
                <w:tab w:val="decimal" w:pos="300"/>
              </w:tabs>
            </w:pPr>
            <w:r w:rsidRPr="000C1B28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EE9ADA" w14:textId="77777777" w:rsidR="00CC0430" w:rsidRPr="000C1B28" w:rsidRDefault="00CC0430" w:rsidP="00F14FA2">
            <w:pPr>
              <w:pStyle w:val="tabletext10"/>
              <w:jc w:val="center"/>
            </w:pPr>
            <w:r w:rsidRPr="000C1B28">
              <w:t xml:space="preserve"> – </w:t>
            </w:r>
          </w:p>
        </w:tc>
      </w:tr>
      <w:tr w:rsidR="00CC0430" w:rsidRPr="000C1B28" w14:paraId="139C0C17" w14:textId="77777777" w:rsidTr="00F14FA2">
        <w:trPr>
          <w:cantSplit/>
        </w:trPr>
        <w:tc>
          <w:tcPr>
            <w:tcW w:w="10080" w:type="dxa"/>
            <w:gridSpan w:val="12"/>
          </w:tcPr>
          <w:p w14:paraId="55114BF6" w14:textId="77777777" w:rsidR="00CC0430" w:rsidRPr="000C1B28" w:rsidRDefault="00CC0430" w:rsidP="00F14FA2">
            <w:pPr>
              <w:pStyle w:val="blocktext1"/>
            </w:pPr>
          </w:p>
        </w:tc>
      </w:tr>
      <w:tr w:rsidR="00CC0430" w:rsidRPr="000C1B28" w14:paraId="62E9C58F" w14:textId="77777777" w:rsidTr="00F14FA2">
        <w:trPr>
          <w:cantSplit/>
        </w:trPr>
        <w:tc>
          <w:tcPr>
            <w:tcW w:w="10080" w:type="dxa"/>
            <w:gridSpan w:val="12"/>
          </w:tcPr>
          <w:p w14:paraId="64887B29" w14:textId="77777777" w:rsidR="00CC0430" w:rsidRPr="000C1B28" w:rsidRDefault="00CC0430" w:rsidP="00F14FA2">
            <w:pPr>
              <w:pStyle w:val="blocktext1"/>
            </w:pPr>
          </w:p>
        </w:tc>
      </w:tr>
    </w:tbl>
    <w:p w14:paraId="3D4CEDD8" w14:textId="77777777" w:rsidR="00CC0430" w:rsidRPr="000C1B28" w:rsidRDefault="00CC0430" w:rsidP="00CC0430">
      <w:pPr>
        <w:pStyle w:val="isonormal"/>
      </w:pPr>
    </w:p>
    <w:p w14:paraId="7DED22E8" w14:textId="77777777" w:rsidR="00CC0430" w:rsidRDefault="00CC0430" w:rsidP="00CC0430">
      <w:pPr>
        <w:pStyle w:val="isonormal"/>
        <w:sectPr w:rsidR="00CC0430" w:rsidSect="00CC0430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071701" w14:paraId="63A7381A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12A7A" w14:textId="77777777" w:rsidR="00CC0430" w:rsidRPr="00071701" w:rsidRDefault="00CC0430" w:rsidP="00F14FA2">
            <w:pPr>
              <w:pStyle w:val="tablehead"/>
            </w:pPr>
            <w:r w:rsidRPr="00071701">
              <w:t>$100,000/200,000 BASIC LIMIT OCCURRENCE</w:t>
            </w:r>
            <w:r w:rsidRPr="00071701">
              <w:br/>
              <w:t>Premises/Operations (Prem/Ops) (Subline Code 334) Territory 503</w:t>
            </w:r>
            <w:r w:rsidRPr="00071701">
              <w:br/>
              <w:t>Products/Completed Operations (Prod/COps)</w:t>
            </w:r>
            <w:r w:rsidRPr="00071701">
              <w:tab/>
              <w:t xml:space="preserve">(Subline Code 336) Entire State Territory 999 </w:t>
            </w:r>
          </w:p>
        </w:tc>
      </w:tr>
      <w:tr w:rsidR="00CC0430" w:rsidRPr="00071701" w14:paraId="52FE879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20169D" w14:textId="77777777" w:rsidR="00CC0430" w:rsidRPr="00071701" w:rsidRDefault="00CC0430" w:rsidP="00F14FA2">
            <w:pPr>
              <w:pStyle w:val="tablehead"/>
            </w:pPr>
            <w:r w:rsidRPr="00071701">
              <w:t>Class</w:t>
            </w:r>
            <w:r w:rsidRPr="000717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03E5A" w14:textId="77777777" w:rsidR="00CC0430" w:rsidRPr="00071701" w:rsidRDefault="00CC0430" w:rsidP="00F14FA2">
            <w:pPr>
              <w:pStyle w:val="tablehead"/>
            </w:pPr>
            <w:r w:rsidRPr="00071701">
              <w:t>Prem/</w:t>
            </w:r>
            <w:r w:rsidRPr="000717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35012C" w14:textId="77777777" w:rsidR="00CC0430" w:rsidRPr="00071701" w:rsidRDefault="00CC0430" w:rsidP="00F14FA2">
            <w:pPr>
              <w:pStyle w:val="tablehead"/>
            </w:pPr>
            <w:r w:rsidRPr="00071701">
              <w:t>Prod/</w:t>
            </w:r>
            <w:r w:rsidRPr="000717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AE634" w14:textId="77777777" w:rsidR="00CC0430" w:rsidRPr="00071701" w:rsidRDefault="00CC0430" w:rsidP="00F14FA2">
            <w:pPr>
              <w:pStyle w:val="tablehead"/>
            </w:pPr>
            <w:r w:rsidRPr="00071701">
              <w:t>Class</w:t>
            </w:r>
            <w:r w:rsidRPr="000717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DE1E0D" w14:textId="77777777" w:rsidR="00CC0430" w:rsidRPr="00071701" w:rsidRDefault="00CC0430" w:rsidP="00F14FA2">
            <w:pPr>
              <w:pStyle w:val="tablehead"/>
            </w:pPr>
            <w:r w:rsidRPr="00071701">
              <w:t>Prem/</w:t>
            </w:r>
            <w:r w:rsidRPr="000717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3A54C" w14:textId="77777777" w:rsidR="00CC0430" w:rsidRPr="00071701" w:rsidRDefault="00CC0430" w:rsidP="00F14FA2">
            <w:pPr>
              <w:pStyle w:val="tablehead"/>
            </w:pPr>
            <w:r w:rsidRPr="00071701">
              <w:t>Prod/</w:t>
            </w:r>
            <w:r w:rsidRPr="0007170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5946E0" w14:textId="77777777" w:rsidR="00CC0430" w:rsidRPr="00071701" w:rsidRDefault="00CC0430" w:rsidP="00F14FA2">
            <w:pPr>
              <w:pStyle w:val="tablehead"/>
            </w:pPr>
            <w:r w:rsidRPr="00071701">
              <w:t>Class</w:t>
            </w:r>
            <w:r w:rsidRPr="000717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0D94A" w14:textId="77777777" w:rsidR="00CC0430" w:rsidRPr="00071701" w:rsidRDefault="00CC0430" w:rsidP="00F14FA2">
            <w:pPr>
              <w:pStyle w:val="tablehead"/>
            </w:pPr>
            <w:r w:rsidRPr="00071701">
              <w:t>Prem/</w:t>
            </w:r>
            <w:r w:rsidRPr="000717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9CC485" w14:textId="77777777" w:rsidR="00CC0430" w:rsidRPr="00071701" w:rsidRDefault="00CC0430" w:rsidP="00F14FA2">
            <w:pPr>
              <w:pStyle w:val="tablehead"/>
            </w:pPr>
            <w:r w:rsidRPr="00071701">
              <w:t>Prod/</w:t>
            </w:r>
            <w:r w:rsidRPr="000717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C1DF3" w14:textId="77777777" w:rsidR="00CC0430" w:rsidRPr="00071701" w:rsidRDefault="00CC0430" w:rsidP="00F14FA2">
            <w:pPr>
              <w:pStyle w:val="tablehead"/>
            </w:pPr>
            <w:r w:rsidRPr="00071701">
              <w:t>Class</w:t>
            </w:r>
            <w:r w:rsidRPr="000717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5C208" w14:textId="77777777" w:rsidR="00CC0430" w:rsidRPr="00071701" w:rsidRDefault="00CC0430" w:rsidP="00F14FA2">
            <w:pPr>
              <w:pStyle w:val="tablehead"/>
            </w:pPr>
            <w:r w:rsidRPr="00071701">
              <w:t>Prem/</w:t>
            </w:r>
            <w:r w:rsidRPr="000717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15CB5" w14:textId="77777777" w:rsidR="00CC0430" w:rsidRPr="00071701" w:rsidRDefault="00CC0430" w:rsidP="00F14FA2">
            <w:pPr>
              <w:pStyle w:val="tablehead"/>
            </w:pPr>
            <w:r w:rsidRPr="00071701">
              <w:t>Prod/</w:t>
            </w:r>
            <w:r w:rsidRPr="00071701">
              <w:br/>
              <w:t>Cops</w:t>
            </w:r>
          </w:p>
        </w:tc>
      </w:tr>
      <w:tr w:rsidR="00CC0430" w:rsidRPr="00071701" w14:paraId="017250C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54F41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337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9D8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A985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7219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17D1E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9D61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81E3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C956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4D7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5695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5DED4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7E39D4F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162AC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107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A879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A26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0E3E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3C04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52A55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5C8F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C37A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B04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6C9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996D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20E679F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D11C8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FE2BA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9AE78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1493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D234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FD09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0CF66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1408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5C8B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22BE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B672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3761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1BAA63A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146D4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70DE8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D3D6C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1E4A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8F6B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B1C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B182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B8F9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FE5C7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C1E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C1F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82043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59EFCB2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E228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EC67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C893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E7BFC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72F1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65635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5F95C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C0A8D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D8BAD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5E7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9B7C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D1DE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22A1B41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7A85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63AF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1498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CA64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4373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63CF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E0510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4D9C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4870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C2307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8B27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245E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71701" w14:paraId="2751A1D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6E77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BA06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51171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AF23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B23D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AAC3F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ECF1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C90C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A3AA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983F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9BE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3CCB9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556D1FF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B47CC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0C8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3E32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E118C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3F00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BA03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E6B38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42C5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50BB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E978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9385E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4BCE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2A3AA0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0F404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E25C1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B30F5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0AA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FBF3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6DE2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50A6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C1C6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999B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AF193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640E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23C8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0B6D3D0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9373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D722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0121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2174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47CF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A54EA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8584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0136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6492A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1A0C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2E2C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3451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29C96C5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ACA38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CCBA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D31CF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CCD3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A340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404B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1319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9795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59D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279B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7D09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D790B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54649D1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F3607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8894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64CD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FBAB6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ABEB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27FC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C5886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CC9B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47FA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1F1C0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4228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E3FD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71701" w14:paraId="0A7BFB9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B1761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BB8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1B5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C7E4C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5EB1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8EE7C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1BAC7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732D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5638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8FA14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EB3A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ADBD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49D33F1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0623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C4C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FC5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3F7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C8CD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47D5B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9F70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7BC9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B956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02786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930F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88C82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33FBD74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B2D0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B98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0E2A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326F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B6BF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A85AC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7239A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D983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49A6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D636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A993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4339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63C1D85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EE488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22D8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9015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4242C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C51B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8FB35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9EC88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F3CD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CC381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5295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0DE8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4CF4E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0C5A82C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6AA3A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D3443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AA2DE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DEC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DB17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D0F8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9487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EE82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E27D1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A7E7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2EA6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77AB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0911637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8327D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5943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4D62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888E3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8237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4C2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6FEF5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FDCD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7E3C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ACBB9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3E0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6EA9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71701" w14:paraId="3A5F7C7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8FB1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7EF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6F218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26240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021C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D3BF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3518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C2C4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B26B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7FCB0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5C21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45B4C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733FA96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7368C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49E1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163F9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500E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16A2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21CC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6EA7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A257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6B0C9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8C5F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8DD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41.20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50C9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6606C74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E45A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F4E5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D9DB3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7AF0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3431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19A3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5965A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5F64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4E351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1941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BCF6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0D5CC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4FA897C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6E1C8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6EF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E44E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760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8492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501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D0E13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C8D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1D292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D9F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E78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7B2E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09F9E62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4C308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D3C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BA39C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04621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F2B2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6E50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D65C3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5950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1EC73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8F49C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CCFD4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B29B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34EE124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F847E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A83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3588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764F7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94DB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84F2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1A957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A597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691B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17D91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AD3D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E4A8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71701" w14:paraId="05E0AF4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11E71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9A24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4483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3B443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723F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7CD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E65C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44292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A7E08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CC14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EE69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79.80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3792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3AAA1A0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155C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112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FF2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C49E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C928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8DA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C16A1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00B8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171B3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3DE94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ECC0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74.90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F08C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64C84FE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653D8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B474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974E3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5EE01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83F0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7D9C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9502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59561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08B92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7380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C61A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AC445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13D24EC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F0E2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3DA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BB6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F58A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8FBE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387D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FC155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E5D9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674FF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33933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15D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0E1C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1147A9C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43C8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3990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91E4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AF9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C426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CB63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68643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999F9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4B2EE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14DA0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B9BA9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F868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5F654D9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80F02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4748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8213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FD6BC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DBF4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F6CC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D8076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60B1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4D54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7407D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D59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D294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71701" w14:paraId="5D752B3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DF6D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5CC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8AFCA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9C44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3CC4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5EA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C734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3F1F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23C2F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BD28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9789D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4EF83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30B891A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7A06A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1EEA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748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F10F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9ECB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A989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CEBF1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4588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C4919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D23F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A8DEE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C851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0D19542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7D54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D23E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780C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2C8A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A6B7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9C36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ABE2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CE529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02253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1881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FC90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F5FA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4C70816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D6DC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15F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9329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BBD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14A6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F16D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C51B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8571E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2C7C2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61740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6A77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45.90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BF44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5D69AB6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FCE6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CB0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3FD0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F9B0A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B94C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6FDA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D5FA3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AA8CA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A062D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BE06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D03EB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3E29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</w:tr>
      <w:tr w:rsidR="00CC0430" w:rsidRPr="00071701" w14:paraId="12C8AB5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12F50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0DFF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C5C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FBAC9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D9A2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F513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B614D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0BB4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CCF9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46397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D7764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A018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71701" w14:paraId="4672E0C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1537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CAF1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4CBA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6CE5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7C52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3AE0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73CB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14F4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C7C3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52C4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FAC4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01002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70A8E15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57B7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D9FC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672B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10E0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31EA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C4FE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30DB7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1FE6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A4004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6979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85C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5BD37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0A6E627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991D6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C804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07B4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B564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A1CD1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3FC9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BF54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CCCE6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D915C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E4F5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76D9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311CC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17878F5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4B1F8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C542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54CF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554D3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400F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6B7B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1A33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0663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E9DB4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4EC0A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019F8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10CE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423B089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FB2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16A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CD8B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276C4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2FCF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F7FA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1D190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404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AC74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B6ABE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029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E6525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45D55F1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4917E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816A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960D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442B1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F759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F96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64B20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CC88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54B2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08017" w14:textId="77777777" w:rsidR="00CC0430" w:rsidRPr="0007170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ECE4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E83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71701" w14:paraId="17D6043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D0E4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AFD9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F08AD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9D9A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7051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55FE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EB6C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7EC41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86.40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F574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3F437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CCF6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C7736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6DD21A1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CBBA1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6B67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2450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E812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CB090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E5CBB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8324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689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E9683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0E187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CBE4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A71E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3811014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ED4CB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648A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F52B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51B1D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DD8D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47783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9BA67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C4C7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9EB72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A567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5170F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27AE2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391DA75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9C33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34CC8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55DDD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EAC86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D3DDC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0F10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DD977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C7F6C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1403A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E3C9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4737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E1663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43AA130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A54A1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7D8705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B19F2F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34BC24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22AAD7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0B3F2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0453CF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000A5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F5889D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6E498" w14:textId="77777777" w:rsidR="00CC0430" w:rsidRPr="00071701" w:rsidRDefault="00CC0430" w:rsidP="00F14FA2">
            <w:pPr>
              <w:pStyle w:val="tabletext10"/>
              <w:rPr>
                <w:b/>
              </w:rPr>
            </w:pPr>
            <w:r w:rsidRPr="00071701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FC9B32" w14:textId="77777777" w:rsidR="00CC0430" w:rsidRPr="00071701" w:rsidRDefault="00CC0430" w:rsidP="00F14FA2">
            <w:pPr>
              <w:pStyle w:val="tabletext10"/>
              <w:tabs>
                <w:tab w:val="decimal" w:pos="300"/>
              </w:tabs>
            </w:pPr>
            <w:r w:rsidRPr="00071701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DAB04B" w14:textId="77777777" w:rsidR="00CC0430" w:rsidRPr="00071701" w:rsidRDefault="00CC0430" w:rsidP="00F14FA2">
            <w:pPr>
              <w:pStyle w:val="tabletext10"/>
              <w:jc w:val="center"/>
            </w:pPr>
            <w:r w:rsidRPr="00071701">
              <w:t xml:space="preserve"> – </w:t>
            </w:r>
          </w:p>
        </w:tc>
      </w:tr>
      <w:tr w:rsidR="00CC0430" w:rsidRPr="00071701" w14:paraId="32B51FC4" w14:textId="77777777" w:rsidTr="00F14FA2">
        <w:trPr>
          <w:cantSplit/>
        </w:trPr>
        <w:tc>
          <w:tcPr>
            <w:tcW w:w="10080" w:type="dxa"/>
            <w:gridSpan w:val="12"/>
          </w:tcPr>
          <w:p w14:paraId="6EA7B419" w14:textId="77777777" w:rsidR="00CC0430" w:rsidRPr="00071701" w:rsidRDefault="00CC0430" w:rsidP="00F14FA2">
            <w:pPr>
              <w:pStyle w:val="blocktext1"/>
            </w:pPr>
          </w:p>
        </w:tc>
      </w:tr>
      <w:tr w:rsidR="00CC0430" w:rsidRPr="00071701" w14:paraId="62A3B554" w14:textId="77777777" w:rsidTr="00F14FA2">
        <w:trPr>
          <w:cantSplit/>
        </w:trPr>
        <w:tc>
          <w:tcPr>
            <w:tcW w:w="10080" w:type="dxa"/>
            <w:gridSpan w:val="12"/>
          </w:tcPr>
          <w:p w14:paraId="69905F44" w14:textId="77777777" w:rsidR="00CC0430" w:rsidRPr="00071701" w:rsidRDefault="00CC0430" w:rsidP="00F14FA2">
            <w:pPr>
              <w:pStyle w:val="blocktext1"/>
            </w:pPr>
          </w:p>
        </w:tc>
      </w:tr>
    </w:tbl>
    <w:p w14:paraId="3D703A7F" w14:textId="77777777" w:rsidR="00CC0430" w:rsidRPr="00071701" w:rsidRDefault="00CC0430" w:rsidP="00CC0430">
      <w:pPr>
        <w:pStyle w:val="isonormal"/>
      </w:pPr>
    </w:p>
    <w:p w14:paraId="7656CCB0" w14:textId="77777777" w:rsidR="00CC0430" w:rsidRDefault="00CC0430" w:rsidP="00CC0430">
      <w:pPr>
        <w:pStyle w:val="isonormal"/>
        <w:sectPr w:rsidR="00CC0430" w:rsidSect="00CC0430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F26445" w14:paraId="007124B6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76881" w14:textId="77777777" w:rsidR="00CC0430" w:rsidRPr="00F26445" w:rsidRDefault="00CC0430" w:rsidP="00F14FA2">
            <w:pPr>
              <w:pStyle w:val="tablehead"/>
            </w:pPr>
            <w:r w:rsidRPr="00F26445">
              <w:t>$100,000/200,000 BASIC LIMIT OCCURRENCE</w:t>
            </w:r>
            <w:r w:rsidRPr="00F26445">
              <w:br/>
              <w:t>Premises/Operations (Prem/Ops) (Subline Code 334) Territory 503</w:t>
            </w:r>
            <w:r w:rsidRPr="00F26445">
              <w:br/>
              <w:t>Products/Completed Operations (Prod/COps)</w:t>
            </w:r>
            <w:r w:rsidRPr="00F26445">
              <w:tab/>
              <w:t xml:space="preserve">(Subline Code 336) Entire State Territory 999 </w:t>
            </w:r>
          </w:p>
        </w:tc>
      </w:tr>
      <w:tr w:rsidR="00CC0430" w:rsidRPr="00F26445" w14:paraId="31172B0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9A19BC" w14:textId="77777777" w:rsidR="00CC0430" w:rsidRPr="00F26445" w:rsidRDefault="00CC0430" w:rsidP="00F14FA2">
            <w:pPr>
              <w:pStyle w:val="tablehead"/>
            </w:pPr>
            <w:r w:rsidRPr="00F26445">
              <w:t>Class</w:t>
            </w:r>
            <w:r w:rsidRPr="00F2644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9FCF1" w14:textId="77777777" w:rsidR="00CC0430" w:rsidRPr="00F26445" w:rsidRDefault="00CC0430" w:rsidP="00F14FA2">
            <w:pPr>
              <w:pStyle w:val="tablehead"/>
            </w:pPr>
            <w:r w:rsidRPr="00F26445">
              <w:t>Prem/</w:t>
            </w:r>
            <w:r w:rsidRPr="00F2644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C97F02" w14:textId="77777777" w:rsidR="00CC0430" w:rsidRPr="00F26445" w:rsidRDefault="00CC0430" w:rsidP="00F14FA2">
            <w:pPr>
              <w:pStyle w:val="tablehead"/>
            </w:pPr>
            <w:r w:rsidRPr="00F26445">
              <w:t>Prod/</w:t>
            </w:r>
            <w:r w:rsidRPr="00F2644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A3C90" w14:textId="77777777" w:rsidR="00CC0430" w:rsidRPr="00F26445" w:rsidRDefault="00CC0430" w:rsidP="00F14FA2">
            <w:pPr>
              <w:pStyle w:val="tablehead"/>
            </w:pPr>
            <w:r w:rsidRPr="00F26445">
              <w:t>Class</w:t>
            </w:r>
            <w:r w:rsidRPr="00F2644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9257BF" w14:textId="77777777" w:rsidR="00CC0430" w:rsidRPr="00F26445" w:rsidRDefault="00CC0430" w:rsidP="00F14FA2">
            <w:pPr>
              <w:pStyle w:val="tablehead"/>
            </w:pPr>
            <w:r w:rsidRPr="00F26445">
              <w:t>Prem/</w:t>
            </w:r>
            <w:r w:rsidRPr="00F2644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D28E8" w14:textId="77777777" w:rsidR="00CC0430" w:rsidRPr="00F26445" w:rsidRDefault="00CC0430" w:rsidP="00F14FA2">
            <w:pPr>
              <w:pStyle w:val="tablehead"/>
            </w:pPr>
            <w:r w:rsidRPr="00F26445">
              <w:t>Prod/</w:t>
            </w:r>
            <w:r w:rsidRPr="00F2644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57230D" w14:textId="77777777" w:rsidR="00CC0430" w:rsidRPr="00F26445" w:rsidRDefault="00CC0430" w:rsidP="00F14FA2">
            <w:pPr>
              <w:pStyle w:val="tablehead"/>
            </w:pPr>
            <w:r w:rsidRPr="00F26445">
              <w:t>Class</w:t>
            </w:r>
            <w:r w:rsidRPr="00F2644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86A3C" w14:textId="77777777" w:rsidR="00CC0430" w:rsidRPr="00F26445" w:rsidRDefault="00CC0430" w:rsidP="00F14FA2">
            <w:pPr>
              <w:pStyle w:val="tablehead"/>
            </w:pPr>
            <w:r w:rsidRPr="00F26445">
              <w:t>Prem/</w:t>
            </w:r>
            <w:r w:rsidRPr="00F2644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4068B3" w14:textId="77777777" w:rsidR="00CC0430" w:rsidRPr="00F26445" w:rsidRDefault="00CC0430" w:rsidP="00F14FA2">
            <w:pPr>
              <w:pStyle w:val="tablehead"/>
            </w:pPr>
            <w:r w:rsidRPr="00F26445">
              <w:t>Prod/</w:t>
            </w:r>
            <w:r w:rsidRPr="00F2644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D59E4" w14:textId="77777777" w:rsidR="00CC0430" w:rsidRPr="00F26445" w:rsidRDefault="00CC0430" w:rsidP="00F14FA2">
            <w:pPr>
              <w:pStyle w:val="tablehead"/>
            </w:pPr>
            <w:r w:rsidRPr="00F26445">
              <w:t>Class</w:t>
            </w:r>
            <w:r w:rsidRPr="00F2644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6E68E0" w14:textId="77777777" w:rsidR="00CC0430" w:rsidRPr="00F26445" w:rsidRDefault="00CC0430" w:rsidP="00F14FA2">
            <w:pPr>
              <w:pStyle w:val="tablehead"/>
            </w:pPr>
            <w:r w:rsidRPr="00F26445">
              <w:t>Prem/</w:t>
            </w:r>
            <w:r w:rsidRPr="00F2644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4C8B" w14:textId="77777777" w:rsidR="00CC0430" w:rsidRPr="00F26445" w:rsidRDefault="00CC0430" w:rsidP="00F14FA2">
            <w:pPr>
              <w:pStyle w:val="tablehead"/>
            </w:pPr>
            <w:r w:rsidRPr="00F26445">
              <w:t>Prod/</w:t>
            </w:r>
            <w:r w:rsidRPr="00F26445">
              <w:br/>
              <w:t>Cops</w:t>
            </w:r>
          </w:p>
        </w:tc>
      </w:tr>
      <w:tr w:rsidR="00CC0430" w:rsidRPr="00F26445" w14:paraId="425E7E2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A0CF8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821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73.80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BEA8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0F0AB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DAFBC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B6A1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1769A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FDD04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ED206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BF57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596E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BC5C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100AA46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FCA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F4B4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7686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75E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054F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56D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8E23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ACC24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6667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56720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2218D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D96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0406B0B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0F43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50D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97B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1DE4A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9924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E708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F119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23941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B27F6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8EEC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C73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C71F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08A52F3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5A4F6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345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3495F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291D6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18DCB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706C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ACA9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B815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CAE3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4006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E88F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667B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3B20331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248F8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63E1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7E23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D9810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FA05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6ED1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364B2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B07E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B4A3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BE2C6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78CE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4BAD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36C60E4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54F59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008B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BADF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D8B90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FDAF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F424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E0810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8343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8EDB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35780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085D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A853B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26445" w14:paraId="169B64F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DF468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6325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6176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CEEE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55FD9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99.00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AB21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F0746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7105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135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2488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60F6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D07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35F8846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CBFA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444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288B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30F40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CC40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64.20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8CF61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894BA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E914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7B48C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62658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9BC6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CE13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30EB3E3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CF8E1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9AD2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41DEB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C799E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2738C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790D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C2673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BF946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6B0B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57455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CA84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0D65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4EAE80F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F8F63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B20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72.10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104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6E6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AF2C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0E2C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903D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66D76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20D7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BD158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AF681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FB56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7EFD084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7449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8D0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40B6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7009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E1F81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B8DE0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EA76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A3E1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CE05B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E165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EAD7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9CE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2ADB066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AA9C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80C6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063D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378D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6ED39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64B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0C056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F920F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33C29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F49E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037D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7F1B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26445" w14:paraId="236BD95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15DD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7C7D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6B0C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7EB4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AC73B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54.30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A0FC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B398E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BB94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FB79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279FE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B4DB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CF62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7688663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8CCE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2A442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67B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AEAE9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2BEE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54.60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301C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82946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578C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F45B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401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C4A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7D08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2EEBA79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5761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10A61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80EE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030F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47D41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5FF8E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9B55E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F9544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E1B6F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F40F8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C6D8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251DF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0FC4712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8FB96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780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1191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BF61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DE5C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5711F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1539A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134A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CE94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DBB4E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784DE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0F0D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6167D5B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5A11B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294FF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AF52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B659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5CAFD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4A6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7A92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2352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E2B81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7C3E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2B500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6C38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1B51AAC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E350D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2BA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6AAFF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ACAFB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9F0EC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C839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153B5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5196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C454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BA6B7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78B1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4F5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26445" w14:paraId="586D139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18822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0532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A7A1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A8A1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2D38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8930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CDF2A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A188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B33A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9743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D61E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52.30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21D5B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28B90EC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6228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8AE7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5E3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F9E13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06A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D41D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4907B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7865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89DC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9B8A8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DC4F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4F6E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5E0FB35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762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CD4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A0AD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E6D8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C162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AEA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B50BA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C669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C97FE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A9D7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6A4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297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76D6D7D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0AC10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9AE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49FDB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56BC7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47541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30EC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B1C7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1080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EEBB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56AC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F117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D7A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71F4B88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35076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945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270EE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31655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C7361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42.50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30211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317F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78F6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961B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67622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EC93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A6580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6F3A077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771B3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1C076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3FF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EC88F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0DEDC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474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5792F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6ECCB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7171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DA433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1000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A3181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26445" w14:paraId="44241AA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5CD7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F5A4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73C2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3613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6608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2DF6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17EFB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15A1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A2EC0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04208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2154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745F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3123018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5CAB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5DF3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12BAE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7ED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0B72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F4F5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2FC2B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0CF5F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0408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A2A0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6C77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E0281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18B8DE7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D8842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100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1A3C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2CCA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215AD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54.10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674F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165B8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81CB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235E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BADC6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65541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16DA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2665BE2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A33B3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E18A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2C4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05D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DF55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44.80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995FE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C227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00DB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1BD8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0DA6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88781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46.80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315B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0E3B394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C33A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9AC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A058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31D8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1A0AF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E3A1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70FA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0FD5E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4EEB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6CE13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A8D0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FB5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362E6AA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06E19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C75BF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DF0DB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E04E9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F222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E254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82ED2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8D999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09BF9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C6DAE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9E5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EC87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26445" w14:paraId="729059E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E838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98DDF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448B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6E18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8160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1AD6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5743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9C1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B4CAF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9AFD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C866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D0471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</w:tr>
      <w:tr w:rsidR="00CC0430" w:rsidRPr="00F26445" w14:paraId="76EDB4A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5369A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C8364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97E2C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A5EF0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8E7E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4F35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81E7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53DC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FDBE1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2FF62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C38BB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278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6709FC7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8C310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067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F24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F489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1791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E465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D1DD1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DCD32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5AAC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5E6FE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B7AF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8FD4B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5E76C96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23E0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5016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3624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ED8F3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5A5DD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8E2FB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88CE6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24BF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9189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8592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D94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3FB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25FD614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9A600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21436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16A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3055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2E5AD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1EB8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6418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DF3C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DD130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F0B9B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D2C1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19F6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6B03897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9EDE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6099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F9F0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4BA64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F68E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8CA0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A388C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7FE7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107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795E0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DA5F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5BF2B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26445" w14:paraId="5961DF5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CC1EE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88BB9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4FDE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01D3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BC801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ABB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CBE7B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472A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EBE1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6141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2DFD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2242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1107E2F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1A0C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2D5D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8.71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5F81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A6F42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AEA9B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6F58E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719B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3104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4122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8B835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ADE2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E8EC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64DCBE9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B4857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3224C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79EA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DDC0A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F12AC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1C50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70782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7F1A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DCF7C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D96A6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92689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3380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55C9CD3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99CD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13E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3840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CFF7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32540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42.50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8DF0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08354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B167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AA59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0103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C16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BD6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0D2DD6C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39F89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C26B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5C2B9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C0C4C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0985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0846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3BACF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25FC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3C0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68CE0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3229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C1EFE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13E1C57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58EB3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2CEA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D636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1C136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E2E8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BB8D3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E50F0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402AC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74126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B1F47" w14:textId="77777777" w:rsidR="00CC0430" w:rsidRPr="00F26445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C3C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29317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26445" w14:paraId="4D746DE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1B75B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3F65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DA6F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A4EC2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2ED6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D90B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5DFE6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B5A77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A4DE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AE251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29FF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CFD0A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68A7EE4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A22B3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DB5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2F7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184B5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CC820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728E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57FE3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7FA2F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5CB4C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DD93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4EBC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3F3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230C11C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E1190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47204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6DFD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61385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7BC0B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5CCF6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4C079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8CA4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419D2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F70F2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BDB9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71275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109993F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3FD0E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FC72C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8A898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89F3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1E70F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A2D0C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F1647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6715E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7F93D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18E0D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349FC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A2A68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.27</w:t>
            </w:r>
          </w:p>
        </w:tc>
      </w:tr>
      <w:tr w:rsidR="00CC0430" w:rsidRPr="00F26445" w14:paraId="5BC6F8E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DA5A5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589902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F2DB7B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DB0442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3F1425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4A3D0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3D2A45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B6C63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C9EB34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1108B" w14:textId="77777777" w:rsidR="00CC0430" w:rsidRPr="00F26445" w:rsidRDefault="00CC0430" w:rsidP="00F14FA2">
            <w:pPr>
              <w:pStyle w:val="tabletext10"/>
              <w:rPr>
                <w:b/>
              </w:rPr>
            </w:pPr>
            <w:r w:rsidRPr="00F26445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F4787D" w14:textId="77777777" w:rsidR="00CC0430" w:rsidRPr="00F26445" w:rsidRDefault="00CC0430" w:rsidP="00F14FA2">
            <w:pPr>
              <w:pStyle w:val="tabletext10"/>
              <w:tabs>
                <w:tab w:val="decimal" w:pos="300"/>
              </w:tabs>
            </w:pPr>
            <w:r w:rsidRPr="00F26445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BF4501" w14:textId="77777777" w:rsidR="00CC0430" w:rsidRPr="00F26445" w:rsidRDefault="00CC0430" w:rsidP="00F14FA2">
            <w:pPr>
              <w:pStyle w:val="tabletext10"/>
              <w:jc w:val="center"/>
            </w:pPr>
            <w:r w:rsidRPr="00F26445">
              <w:t xml:space="preserve"> – </w:t>
            </w:r>
          </w:p>
        </w:tc>
      </w:tr>
      <w:tr w:rsidR="00CC0430" w:rsidRPr="00F26445" w14:paraId="25826E21" w14:textId="77777777" w:rsidTr="00F14FA2">
        <w:trPr>
          <w:cantSplit/>
        </w:trPr>
        <w:tc>
          <w:tcPr>
            <w:tcW w:w="10080" w:type="dxa"/>
            <w:gridSpan w:val="12"/>
          </w:tcPr>
          <w:p w14:paraId="7B487376" w14:textId="77777777" w:rsidR="00CC0430" w:rsidRPr="00F26445" w:rsidRDefault="00CC0430" w:rsidP="00F14FA2">
            <w:pPr>
              <w:pStyle w:val="blocktext1"/>
            </w:pPr>
          </w:p>
        </w:tc>
      </w:tr>
      <w:tr w:rsidR="00CC0430" w:rsidRPr="00F26445" w14:paraId="62B79277" w14:textId="77777777" w:rsidTr="00F14FA2">
        <w:trPr>
          <w:cantSplit/>
        </w:trPr>
        <w:tc>
          <w:tcPr>
            <w:tcW w:w="10080" w:type="dxa"/>
            <w:gridSpan w:val="12"/>
          </w:tcPr>
          <w:p w14:paraId="17C7AFFF" w14:textId="77777777" w:rsidR="00CC0430" w:rsidRPr="00F26445" w:rsidRDefault="00CC0430" w:rsidP="00F14FA2">
            <w:pPr>
              <w:pStyle w:val="blocktext1"/>
            </w:pPr>
          </w:p>
        </w:tc>
      </w:tr>
    </w:tbl>
    <w:p w14:paraId="377ACE5A" w14:textId="77777777" w:rsidR="00CC0430" w:rsidRPr="00F26445" w:rsidRDefault="00CC0430" w:rsidP="00CC0430">
      <w:pPr>
        <w:pStyle w:val="isonormal"/>
      </w:pPr>
    </w:p>
    <w:p w14:paraId="219BF7ED" w14:textId="77777777" w:rsidR="00CC0430" w:rsidRDefault="00CC0430" w:rsidP="00CC0430">
      <w:pPr>
        <w:pStyle w:val="isonormal"/>
        <w:sectPr w:rsidR="00CC0430" w:rsidSect="00CC0430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F86324" w14:paraId="775B6F28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2FE1C" w14:textId="77777777" w:rsidR="00CC0430" w:rsidRPr="00F86324" w:rsidRDefault="00CC0430" w:rsidP="00F14FA2">
            <w:pPr>
              <w:pStyle w:val="tablehead"/>
            </w:pPr>
            <w:r w:rsidRPr="00F86324">
              <w:t>$100,000/200,000 BASIC LIMIT OCCURRENCE</w:t>
            </w:r>
            <w:r w:rsidRPr="00F86324">
              <w:br/>
              <w:t>Premises/Operations (Prem/Ops) (Subline Code 334) Territory 503</w:t>
            </w:r>
            <w:r w:rsidRPr="00F86324">
              <w:br/>
              <w:t>Products/Completed Operations (Prod/COps)</w:t>
            </w:r>
            <w:r w:rsidRPr="00F86324">
              <w:tab/>
              <w:t xml:space="preserve">(Subline Code 336) Entire State Territory 999 </w:t>
            </w:r>
          </w:p>
        </w:tc>
      </w:tr>
      <w:tr w:rsidR="00CC0430" w:rsidRPr="00F86324" w14:paraId="2A0E04F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C43C75" w14:textId="77777777" w:rsidR="00CC0430" w:rsidRPr="00F86324" w:rsidRDefault="00CC0430" w:rsidP="00F14FA2">
            <w:pPr>
              <w:pStyle w:val="tablehead"/>
            </w:pPr>
            <w:r w:rsidRPr="00F86324">
              <w:t>Class</w:t>
            </w:r>
            <w:r w:rsidRPr="00F8632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0FC6" w14:textId="77777777" w:rsidR="00CC0430" w:rsidRPr="00F86324" w:rsidRDefault="00CC0430" w:rsidP="00F14FA2">
            <w:pPr>
              <w:pStyle w:val="tablehead"/>
            </w:pPr>
            <w:r w:rsidRPr="00F86324">
              <w:t>Prem/</w:t>
            </w:r>
            <w:r w:rsidRPr="00F8632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79EC68" w14:textId="77777777" w:rsidR="00CC0430" w:rsidRPr="00F86324" w:rsidRDefault="00CC0430" w:rsidP="00F14FA2">
            <w:pPr>
              <w:pStyle w:val="tablehead"/>
            </w:pPr>
            <w:r w:rsidRPr="00F86324">
              <w:t>Prod/</w:t>
            </w:r>
            <w:r w:rsidRPr="00F8632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F2493" w14:textId="77777777" w:rsidR="00CC0430" w:rsidRPr="00F86324" w:rsidRDefault="00CC0430" w:rsidP="00F14FA2">
            <w:pPr>
              <w:pStyle w:val="tablehead"/>
            </w:pPr>
            <w:r w:rsidRPr="00F86324">
              <w:t>Class</w:t>
            </w:r>
            <w:r w:rsidRPr="00F8632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DB1096" w14:textId="77777777" w:rsidR="00CC0430" w:rsidRPr="00F86324" w:rsidRDefault="00CC0430" w:rsidP="00F14FA2">
            <w:pPr>
              <w:pStyle w:val="tablehead"/>
            </w:pPr>
            <w:r w:rsidRPr="00F86324">
              <w:t>Prem/</w:t>
            </w:r>
            <w:r w:rsidRPr="00F8632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84DFF" w14:textId="77777777" w:rsidR="00CC0430" w:rsidRPr="00F86324" w:rsidRDefault="00CC0430" w:rsidP="00F14FA2">
            <w:pPr>
              <w:pStyle w:val="tablehead"/>
            </w:pPr>
            <w:r w:rsidRPr="00F86324">
              <w:t>Prod/</w:t>
            </w:r>
            <w:r w:rsidRPr="00F8632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74DAB9" w14:textId="77777777" w:rsidR="00CC0430" w:rsidRPr="00F86324" w:rsidRDefault="00CC0430" w:rsidP="00F14FA2">
            <w:pPr>
              <w:pStyle w:val="tablehead"/>
            </w:pPr>
            <w:r w:rsidRPr="00F86324">
              <w:t>Class</w:t>
            </w:r>
            <w:r w:rsidRPr="00F8632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7AFB0" w14:textId="77777777" w:rsidR="00CC0430" w:rsidRPr="00F86324" w:rsidRDefault="00CC0430" w:rsidP="00F14FA2">
            <w:pPr>
              <w:pStyle w:val="tablehead"/>
            </w:pPr>
            <w:r w:rsidRPr="00F86324">
              <w:t>Prem/</w:t>
            </w:r>
            <w:r w:rsidRPr="00F8632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1BF3E4" w14:textId="77777777" w:rsidR="00CC0430" w:rsidRPr="00F86324" w:rsidRDefault="00CC0430" w:rsidP="00F14FA2">
            <w:pPr>
              <w:pStyle w:val="tablehead"/>
            </w:pPr>
            <w:r w:rsidRPr="00F86324">
              <w:t>Prod/</w:t>
            </w:r>
            <w:r w:rsidRPr="00F8632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83C89" w14:textId="77777777" w:rsidR="00CC0430" w:rsidRPr="00F86324" w:rsidRDefault="00CC0430" w:rsidP="00F14FA2">
            <w:pPr>
              <w:pStyle w:val="tablehead"/>
            </w:pPr>
            <w:r w:rsidRPr="00F86324">
              <w:t>Class</w:t>
            </w:r>
            <w:r w:rsidRPr="00F8632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E70AEB" w14:textId="77777777" w:rsidR="00CC0430" w:rsidRPr="00F86324" w:rsidRDefault="00CC0430" w:rsidP="00F14FA2">
            <w:pPr>
              <w:pStyle w:val="tablehead"/>
            </w:pPr>
            <w:r w:rsidRPr="00F86324">
              <w:t>Prem/</w:t>
            </w:r>
            <w:r w:rsidRPr="00F8632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AA739" w14:textId="77777777" w:rsidR="00CC0430" w:rsidRPr="00F86324" w:rsidRDefault="00CC0430" w:rsidP="00F14FA2">
            <w:pPr>
              <w:pStyle w:val="tablehead"/>
            </w:pPr>
            <w:r w:rsidRPr="00F86324">
              <w:t>Prod/</w:t>
            </w:r>
            <w:r w:rsidRPr="00F86324">
              <w:br/>
              <w:t>Cops</w:t>
            </w:r>
          </w:p>
        </w:tc>
      </w:tr>
      <w:tr w:rsidR="00CC0430" w:rsidRPr="00F86324" w14:paraId="021D6D9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1F1C3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4CB36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4BCBF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9B4F7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04FC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2772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169B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219F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B6D27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74923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D80A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C942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.075</w:t>
            </w:r>
          </w:p>
        </w:tc>
      </w:tr>
      <w:tr w:rsidR="00CC0430" w:rsidRPr="00F86324" w14:paraId="3AE0C10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1511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1553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E4E96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87C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B2C2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A5B0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289C9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CBBF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495D5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B358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0FBD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CB1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.25</w:t>
            </w:r>
          </w:p>
        </w:tc>
      </w:tr>
      <w:tr w:rsidR="00CC0430" w:rsidRPr="00F86324" w14:paraId="01C7DD6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98ED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AC161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95AD7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B136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14CE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0A737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BCCB5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932F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5074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4BE3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A0F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530A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.086</w:t>
            </w:r>
          </w:p>
        </w:tc>
      </w:tr>
      <w:tr w:rsidR="00CC0430" w:rsidRPr="00F86324" w14:paraId="719E540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238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E64E4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13DB2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89859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817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9C604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E8255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AF2E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4B99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1C35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0558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AD6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.167</w:t>
            </w:r>
          </w:p>
        </w:tc>
      </w:tr>
      <w:tr w:rsidR="00CC0430" w:rsidRPr="00F86324" w14:paraId="2265C20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B73A0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FB98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92A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F5759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6CCE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F45B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111E8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8C81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2469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A2BE0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0C4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2E08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7511467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02C5A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54E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1F4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ABBF2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8E6C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BB5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556EC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44C7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5411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4E52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F602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8932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86324" w14:paraId="4AC9F75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8DEC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58A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EEED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E8475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C2CC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DE76A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3BEA6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5CAC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4AD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05746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CB0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8D682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2FF49D1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2B4B3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B06A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F7E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7032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7241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0CFB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C6F67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A7B7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E5A4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ACA96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AA01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BF2F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.44</w:t>
            </w:r>
          </w:p>
        </w:tc>
      </w:tr>
      <w:tr w:rsidR="00CC0430" w:rsidRPr="00F86324" w14:paraId="020E25A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B270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5808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8E7D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F8AD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5BF3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58DEE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A673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84C1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DEAE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8842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3E0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0AD4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3C706F5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7892D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679D0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F1B6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4A218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376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A401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996FD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2193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E1A63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725C7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106A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919D3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22AC577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D606F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962C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E7D8C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3523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66A4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77B7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81FB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615D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F8DF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6794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6666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2D18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.237</w:t>
            </w:r>
          </w:p>
        </w:tc>
      </w:tr>
      <w:tr w:rsidR="00CC0430" w:rsidRPr="00F86324" w14:paraId="45A6CA3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572DC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445F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C67E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B11D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659F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F81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807CE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0634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E1F0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8D670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556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7FD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86324" w14:paraId="402C346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7F80C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39EF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D221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B0D83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2260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A4A7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7823C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C0AD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7D7A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918C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695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ABB32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48F80B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3FA1C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EED1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9B0C4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F3840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DE26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3DD5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E39F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059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A163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59AD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70FB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154C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2A8F3C2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025A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1FE3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26FCD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7F3EC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5868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6515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C4DB3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DC1F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6F6F9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D8AEC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738C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926B9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69D73F2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9AA9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E191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5D12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073F4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D072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7F66D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5814C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E285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D4786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DBDF0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8D5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7CED8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2761499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EEA2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8AC7C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DE93D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A672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342B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8ED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D400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0F48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24B98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ACA8D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763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9D51A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71718C4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03B15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774B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4588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53605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624C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D9A4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50B55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0B5C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ACE2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FB8B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FEF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A3D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86324" w14:paraId="4BB21CA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074C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D24F3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67A1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74DF3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6418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D28F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88F47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D55A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BF715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2AD6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435C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F941F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321727A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27077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13C60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62316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F8B4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DF90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6F04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DE93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950C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DB68B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0C5D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1BC2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7DE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.47</w:t>
            </w:r>
          </w:p>
        </w:tc>
      </w:tr>
      <w:tr w:rsidR="00CC0430" w:rsidRPr="00F86324" w14:paraId="65CD94E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889E2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E6BA3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3F919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8065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8957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AF03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E3CB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CA81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9C2F0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854B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EC8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FFC44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56C6B59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5E704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C456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FDFD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BA11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EA7B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6286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9A68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5729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9C885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E82F8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16D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F4F01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29959E9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19F6D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E13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621B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173F6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A692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0CD4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F8A37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11A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04448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8475D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6800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A135C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47DFCEF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0FB1D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E6A9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01C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D818A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F7F5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548A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222C4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C6DB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A5F1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E21F6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ADD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EDD6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86324" w14:paraId="415E31D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4D0B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0D7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A05F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0312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B954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B211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0FD5F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D7B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455C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BAC6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0CD1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F2FA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3CFB03F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A0653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917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670F9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8EC47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D485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342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A79C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F134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2421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220C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0161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D08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.083</w:t>
            </w:r>
          </w:p>
        </w:tc>
      </w:tr>
      <w:tr w:rsidR="00CC0430" w:rsidRPr="00F86324" w14:paraId="18502F7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2D992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15F2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D1078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DC49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C2F4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E566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5ED02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2510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B313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BE340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9C0A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1900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.159</w:t>
            </w:r>
          </w:p>
        </w:tc>
      </w:tr>
      <w:tr w:rsidR="00CC0430" w:rsidRPr="00F86324" w14:paraId="61DCDAC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8F165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1866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D3D82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D9140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A02D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AD91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797E2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7FF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CB9F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632C3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61F0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0641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.049</w:t>
            </w:r>
          </w:p>
        </w:tc>
      </w:tr>
      <w:tr w:rsidR="00CC0430" w:rsidRPr="00F86324" w14:paraId="3B2FCFD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24AC6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948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CD507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56846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E33A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04890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C8D50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5F71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56D6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2AA70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14FF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C42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1.57</w:t>
            </w:r>
          </w:p>
        </w:tc>
      </w:tr>
      <w:tr w:rsidR="00CC0430" w:rsidRPr="00F86324" w14:paraId="127CE88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4D2AE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32EC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78D9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0DF1B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C008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DF0E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E7827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1B2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3713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B9CDB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D4EC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4249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86324" w14:paraId="4A91284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19946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F38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B831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F1F72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6249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790D3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BB6CF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0F9F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25F9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AA649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A045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5D5A0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6938A4B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EF42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E964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84A28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1BFFD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F367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A0A4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896A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8C7E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ADCF0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AB71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F716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F7502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</w:tr>
      <w:tr w:rsidR="00CC0430" w:rsidRPr="00F86324" w14:paraId="4CE5036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3FC43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172E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0E1B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07B0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DA3C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1AF89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80039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624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0E46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77214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2C4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E7BE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.039</w:t>
            </w:r>
          </w:p>
        </w:tc>
      </w:tr>
      <w:tr w:rsidR="00CC0430" w:rsidRPr="00F86324" w14:paraId="780DEF2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1154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A5D3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6328A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D96D9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0DDF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61F6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DD41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D3E6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FF86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901A7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117A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5D735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6079272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CC8B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DFA9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427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D05D4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5891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AAA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4740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4F71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7AAB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DBA6D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5B00E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D55E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0930A01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0D3BF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81D8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1A76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FC85A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5E58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28AA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D63F6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0988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93E4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7EB15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2800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6B95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86324" w14:paraId="60ED3F2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B2EDC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17BD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0A14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45770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B4A0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401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C9A9C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4391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F598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AB482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BD3F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9B7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.35</w:t>
            </w:r>
          </w:p>
        </w:tc>
      </w:tr>
      <w:tr w:rsidR="00CC0430" w:rsidRPr="00F86324" w14:paraId="1B59DE1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000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AC07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B6C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CE18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549C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CDD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5026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937D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F8BC4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1D08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A456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46EC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.043</w:t>
            </w:r>
          </w:p>
        </w:tc>
      </w:tr>
      <w:tr w:rsidR="00CC0430" w:rsidRPr="00F86324" w14:paraId="4F52E17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B1657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4E19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F63D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58D2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5533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E982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8E95C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D2CB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8339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088B8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B24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9AA9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.213</w:t>
            </w:r>
          </w:p>
        </w:tc>
      </w:tr>
      <w:tr w:rsidR="00CC0430" w:rsidRPr="00F86324" w14:paraId="41C255C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04DF3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B343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E68F6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7672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5950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42947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077E9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50DC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F110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CB259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2EFC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4767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.172</w:t>
            </w:r>
          </w:p>
        </w:tc>
      </w:tr>
      <w:tr w:rsidR="00CC0430" w:rsidRPr="00F86324" w14:paraId="0F5AB4B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282BF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EBB17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C5C29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860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9D0F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2968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6A51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9608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8820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BA08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D91E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458AE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4EFA36F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78E0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3FCA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0A1F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7C9F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3D9F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DE2C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0A98D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5833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73AD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C829" w14:textId="77777777" w:rsidR="00CC0430" w:rsidRPr="00F863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38B0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8BBD1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F86324" w14:paraId="0A2F2EF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723F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DCBA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AADB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3754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F5B2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96FA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DADF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C0A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9B929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12259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FA2F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0100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1C855C1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9D55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AE82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9608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3F7C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82CE0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E430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E191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668D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1E5B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75C6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FAB1D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4420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.41</w:t>
            </w:r>
          </w:p>
        </w:tc>
      </w:tr>
      <w:tr w:rsidR="00CC0430" w:rsidRPr="00F86324" w14:paraId="622424B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985AA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998E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E76E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A370E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F1AF6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010B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6ED3F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85318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884F3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582F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0F14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5AB94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662FEBE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1FD37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F44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83F8F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2804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AFDD7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F986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94A0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A62F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33E7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9055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DE7B2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E50D5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27AD7A7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A8FFB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F26275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B7E6EA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2272A1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94593C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04F5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601F28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832F9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E85473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C7907" w14:textId="77777777" w:rsidR="00CC0430" w:rsidRPr="00F86324" w:rsidRDefault="00CC0430" w:rsidP="00F14FA2">
            <w:pPr>
              <w:pStyle w:val="tabletext10"/>
              <w:rPr>
                <w:b/>
              </w:rPr>
            </w:pPr>
            <w:r w:rsidRPr="00F8632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BBAC54" w14:textId="77777777" w:rsidR="00CC0430" w:rsidRPr="00F86324" w:rsidRDefault="00CC0430" w:rsidP="00F14FA2">
            <w:pPr>
              <w:pStyle w:val="tabletext10"/>
              <w:tabs>
                <w:tab w:val="decimal" w:pos="300"/>
              </w:tabs>
            </w:pPr>
            <w:r w:rsidRPr="00F8632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CEE17D" w14:textId="77777777" w:rsidR="00CC0430" w:rsidRPr="00F86324" w:rsidRDefault="00CC0430" w:rsidP="00F14FA2">
            <w:pPr>
              <w:pStyle w:val="tabletext10"/>
              <w:jc w:val="center"/>
            </w:pPr>
            <w:r w:rsidRPr="00F86324">
              <w:t>(a)</w:t>
            </w:r>
          </w:p>
        </w:tc>
      </w:tr>
      <w:tr w:rsidR="00CC0430" w:rsidRPr="00F86324" w14:paraId="62178068" w14:textId="77777777" w:rsidTr="00F14FA2">
        <w:trPr>
          <w:cantSplit/>
        </w:trPr>
        <w:tc>
          <w:tcPr>
            <w:tcW w:w="10080" w:type="dxa"/>
            <w:gridSpan w:val="12"/>
          </w:tcPr>
          <w:p w14:paraId="4540CD79" w14:textId="77777777" w:rsidR="00CC0430" w:rsidRPr="00F86324" w:rsidRDefault="00CC0430" w:rsidP="00F14FA2">
            <w:pPr>
              <w:pStyle w:val="blocktext1"/>
            </w:pPr>
          </w:p>
        </w:tc>
      </w:tr>
      <w:tr w:rsidR="00CC0430" w:rsidRPr="00F86324" w14:paraId="104FFA1A" w14:textId="77777777" w:rsidTr="00F14FA2">
        <w:trPr>
          <w:cantSplit/>
        </w:trPr>
        <w:tc>
          <w:tcPr>
            <w:tcW w:w="10080" w:type="dxa"/>
            <w:gridSpan w:val="12"/>
          </w:tcPr>
          <w:p w14:paraId="3AA613BD" w14:textId="77777777" w:rsidR="00CC0430" w:rsidRPr="00F86324" w:rsidRDefault="00CC0430" w:rsidP="00F14FA2">
            <w:pPr>
              <w:pStyle w:val="blocktext1"/>
            </w:pPr>
          </w:p>
        </w:tc>
      </w:tr>
    </w:tbl>
    <w:p w14:paraId="673A7303" w14:textId="77777777" w:rsidR="00CC0430" w:rsidRPr="00F86324" w:rsidRDefault="00CC0430" w:rsidP="00CC0430">
      <w:pPr>
        <w:pStyle w:val="isonormal"/>
      </w:pPr>
    </w:p>
    <w:p w14:paraId="7A229CBA" w14:textId="77777777" w:rsidR="00CC0430" w:rsidRDefault="00CC0430" w:rsidP="00CC0430">
      <w:pPr>
        <w:pStyle w:val="isonormal"/>
        <w:sectPr w:rsidR="00CC0430" w:rsidSect="00CC0430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EF3524" w14:paraId="5E0638D0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37B84" w14:textId="77777777" w:rsidR="00CC0430" w:rsidRPr="00EF3524" w:rsidRDefault="00CC0430" w:rsidP="00F14FA2">
            <w:pPr>
              <w:pStyle w:val="tablehead"/>
            </w:pPr>
            <w:r w:rsidRPr="00EF3524">
              <w:t>$100,000/200,000 BASIC LIMIT OCCURRENCE</w:t>
            </w:r>
            <w:r w:rsidRPr="00EF3524">
              <w:br/>
              <w:t>Premises/Operations (Prem/Ops) (Subline Code 334) Territory 503</w:t>
            </w:r>
            <w:r w:rsidRPr="00EF3524">
              <w:br/>
              <w:t>Products/Completed Operations (Prod/COps)</w:t>
            </w:r>
            <w:r w:rsidRPr="00EF3524">
              <w:tab/>
              <w:t xml:space="preserve">(Subline Code 336) Entire State Territory 999 </w:t>
            </w:r>
          </w:p>
        </w:tc>
      </w:tr>
      <w:tr w:rsidR="00CC0430" w:rsidRPr="00EF3524" w14:paraId="1C79D03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BE76CE" w14:textId="77777777" w:rsidR="00CC0430" w:rsidRPr="00EF3524" w:rsidRDefault="00CC0430" w:rsidP="00F14FA2">
            <w:pPr>
              <w:pStyle w:val="tablehead"/>
            </w:pPr>
            <w:r w:rsidRPr="00EF3524">
              <w:t>Class</w:t>
            </w:r>
            <w:r w:rsidRPr="00EF352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07E40" w14:textId="77777777" w:rsidR="00CC0430" w:rsidRPr="00EF3524" w:rsidRDefault="00CC0430" w:rsidP="00F14FA2">
            <w:pPr>
              <w:pStyle w:val="tablehead"/>
            </w:pPr>
            <w:r w:rsidRPr="00EF3524">
              <w:t>Prem/</w:t>
            </w:r>
            <w:r w:rsidRPr="00EF352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5826AF" w14:textId="77777777" w:rsidR="00CC0430" w:rsidRPr="00EF3524" w:rsidRDefault="00CC0430" w:rsidP="00F14FA2">
            <w:pPr>
              <w:pStyle w:val="tablehead"/>
            </w:pPr>
            <w:r w:rsidRPr="00EF3524">
              <w:t>Prod/</w:t>
            </w:r>
            <w:r w:rsidRPr="00EF352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0BB5A" w14:textId="77777777" w:rsidR="00CC0430" w:rsidRPr="00EF3524" w:rsidRDefault="00CC0430" w:rsidP="00F14FA2">
            <w:pPr>
              <w:pStyle w:val="tablehead"/>
            </w:pPr>
            <w:r w:rsidRPr="00EF3524">
              <w:t>Class</w:t>
            </w:r>
            <w:r w:rsidRPr="00EF352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B032E2" w14:textId="77777777" w:rsidR="00CC0430" w:rsidRPr="00EF3524" w:rsidRDefault="00CC0430" w:rsidP="00F14FA2">
            <w:pPr>
              <w:pStyle w:val="tablehead"/>
            </w:pPr>
            <w:r w:rsidRPr="00EF3524">
              <w:t>Prem/</w:t>
            </w:r>
            <w:r w:rsidRPr="00EF352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CAAA4" w14:textId="77777777" w:rsidR="00CC0430" w:rsidRPr="00EF3524" w:rsidRDefault="00CC0430" w:rsidP="00F14FA2">
            <w:pPr>
              <w:pStyle w:val="tablehead"/>
            </w:pPr>
            <w:r w:rsidRPr="00EF3524">
              <w:t>Prod/</w:t>
            </w:r>
            <w:r w:rsidRPr="00EF352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4B4BAC" w14:textId="77777777" w:rsidR="00CC0430" w:rsidRPr="00EF3524" w:rsidRDefault="00CC0430" w:rsidP="00F14FA2">
            <w:pPr>
              <w:pStyle w:val="tablehead"/>
            </w:pPr>
            <w:r w:rsidRPr="00EF3524">
              <w:t>Class</w:t>
            </w:r>
            <w:r w:rsidRPr="00EF352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2B3CB" w14:textId="77777777" w:rsidR="00CC0430" w:rsidRPr="00EF3524" w:rsidRDefault="00CC0430" w:rsidP="00F14FA2">
            <w:pPr>
              <w:pStyle w:val="tablehead"/>
            </w:pPr>
            <w:r w:rsidRPr="00EF3524">
              <w:t>Prem/</w:t>
            </w:r>
            <w:r w:rsidRPr="00EF352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D82FF6" w14:textId="77777777" w:rsidR="00CC0430" w:rsidRPr="00EF3524" w:rsidRDefault="00CC0430" w:rsidP="00F14FA2">
            <w:pPr>
              <w:pStyle w:val="tablehead"/>
            </w:pPr>
            <w:r w:rsidRPr="00EF3524">
              <w:t>Prod/</w:t>
            </w:r>
            <w:r w:rsidRPr="00EF352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4D991" w14:textId="77777777" w:rsidR="00CC0430" w:rsidRPr="00EF3524" w:rsidRDefault="00CC0430" w:rsidP="00F14FA2">
            <w:pPr>
              <w:pStyle w:val="tablehead"/>
            </w:pPr>
            <w:r w:rsidRPr="00EF3524">
              <w:t>Class</w:t>
            </w:r>
            <w:r w:rsidRPr="00EF352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B6A6B" w14:textId="77777777" w:rsidR="00CC0430" w:rsidRPr="00EF3524" w:rsidRDefault="00CC0430" w:rsidP="00F14FA2">
            <w:pPr>
              <w:pStyle w:val="tablehead"/>
            </w:pPr>
            <w:r w:rsidRPr="00EF3524">
              <w:t>Prem/</w:t>
            </w:r>
            <w:r w:rsidRPr="00EF352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E3D14" w14:textId="77777777" w:rsidR="00CC0430" w:rsidRPr="00EF3524" w:rsidRDefault="00CC0430" w:rsidP="00F14FA2">
            <w:pPr>
              <w:pStyle w:val="tablehead"/>
            </w:pPr>
            <w:r w:rsidRPr="00EF3524">
              <w:t>Prod/</w:t>
            </w:r>
            <w:r w:rsidRPr="00EF3524">
              <w:br/>
              <w:t>Cops</w:t>
            </w:r>
          </w:p>
        </w:tc>
      </w:tr>
      <w:tr w:rsidR="00CC0430" w:rsidRPr="00EF3524" w14:paraId="64C53EF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52D9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3A7E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CB71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89825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16C0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B19C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9703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3B8C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4F51F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C9B1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608A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61BC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1.08</w:t>
            </w:r>
          </w:p>
        </w:tc>
      </w:tr>
      <w:tr w:rsidR="00CC0430" w:rsidRPr="00EF3524" w14:paraId="506C445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E86F6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92C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256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81E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082C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7128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E518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B9B3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F529E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160F9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207A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D3BC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.075</w:t>
            </w:r>
          </w:p>
        </w:tc>
      </w:tr>
      <w:tr w:rsidR="00CC0430" w:rsidRPr="00EF3524" w14:paraId="608CBD3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7D7FC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5D8D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27A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9844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3D55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BF34D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18726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7CC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2563B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2F138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CDEB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9D9F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.034</w:t>
            </w:r>
          </w:p>
        </w:tc>
      </w:tr>
      <w:tr w:rsidR="00CC0430" w:rsidRPr="00EF3524" w14:paraId="60E926F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B071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AC6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ECA1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BF83A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E861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E81B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A3AEA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2D41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F28DC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F43BB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6510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F9E4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.33</w:t>
            </w:r>
          </w:p>
        </w:tc>
      </w:tr>
      <w:tr w:rsidR="00CC0430" w:rsidRPr="00EF3524" w14:paraId="0BCEBD3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8017B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DB74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18B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792C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A674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8BD8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C8AE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8F70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9120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615D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13B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726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 xml:space="preserve"> – </w:t>
            </w:r>
          </w:p>
        </w:tc>
      </w:tr>
      <w:tr w:rsidR="00CC0430" w:rsidRPr="00EF3524" w14:paraId="224411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0B73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092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F6D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419A9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923A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9FE3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B1698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E941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5270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1E9D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1514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5F1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F3524" w14:paraId="65A9E99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22A29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83BD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6660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D4996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D021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61D4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DD600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7BA75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8E90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0992A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E87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372DA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 xml:space="preserve"> – </w:t>
            </w:r>
          </w:p>
        </w:tc>
      </w:tr>
      <w:tr w:rsidR="00CC0430" w:rsidRPr="00EF3524" w14:paraId="526D7B2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2276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ADE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60FFA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FAA1C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DC82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4E4D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C40C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D29E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DF53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5E91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D1A7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BFBF4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 xml:space="preserve"> – </w:t>
            </w:r>
          </w:p>
        </w:tc>
      </w:tr>
      <w:tr w:rsidR="00CC0430" w:rsidRPr="00EF3524" w14:paraId="42D72F3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9B53C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A93E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95F0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FACD1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5B1E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EA9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490C0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1C195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C54E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32C91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850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1D69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 xml:space="preserve"> – </w:t>
            </w:r>
          </w:p>
        </w:tc>
      </w:tr>
      <w:tr w:rsidR="00CC0430" w:rsidRPr="00EF3524" w14:paraId="3F725BB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C3F2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FAF0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B285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28D81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B6B0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4B05F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F1064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4AB0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268E4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A68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6F9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1F3CA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 xml:space="preserve"> – </w:t>
            </w:r>
          </w:p>
        </w:tc>
      </w:tr>
      <w:tr w:rsidR="00CC0430" w:rsidRPr="00EF3524" w14:paraId="31F981B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FC7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FBF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E65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4EA94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7DCD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13E31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B95E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35A7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1ADD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6F6A1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0836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35F9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 xml:space="preserve"> – </w:t>
            </w:r>
          </w:p>
        </w:tc>
      </w:tr>
      <w:tr w:rsidR="00CC0430" w:rsidRPr="00EF3524" w14:paraId="019B5A4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8DC3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8549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347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4A77B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9EE2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136A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AE6F5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B1E9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2768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9FECC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A53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EDEE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F3524" w14:paraId="7E61A42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4AF4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363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72E3B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55B2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60F0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C4E8C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E2F1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27F1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1A20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244E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3C7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CAC7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.054</w:t>
            </w:r>
          </w:p>
        </w:tc>
      </w:tr>
      <w:tr w:rsidR="00CC0430" w:rsidRPr="00EF3524" w14:paraId="77CFC87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35239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177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2A5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9257A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F7E2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881C6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78BA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6AB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842C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69EC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7461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02DE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25CC3A9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9E0C1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04B6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A12B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2EA8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3A8A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96B9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1CC7C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8D4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EF40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36CC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104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CC69C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51E5152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BC19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C26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DF07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D69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CA6B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5525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4977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485F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4B36A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E36A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47B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48BD4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496F5E8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BB3B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0B18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6915B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334B0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91B9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4D0B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7DA4A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E329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8497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715F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DC32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70F6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517B014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9BCED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1BB2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6501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4D2A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91BE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11A8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2A4BF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7242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2D42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253F5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BABC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EB7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F3524" w14:paraId="0DB9222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C105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27B4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EFF6E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9ED0A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7567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C4E0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90FC5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ED42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CCE7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A0C04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CC4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9471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.081</w:t>
            </w:r>
          </w:p>
        </w:tc>
      </w:tr>
      <w:tr w:rsidR="00CC0430" w:rsidRPr="00EF3524" w14:paraId="6B44359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F57F5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E112A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57D2F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0308B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30E6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B567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0C1B1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3481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17B5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4878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0FDB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353D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.008</w:t>
            </w:r>
          </w:p>
        </w:tc>
      </w:tr>
      <w:tr w:rsidR="00CC0430" w:rsidRPr="00EF3524" w14:paraId="3542049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81368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D4FE1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E2F12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0B88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4F28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9282A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6CE8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D701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165BE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8DF85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3E5A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F216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.46</w:t>
            </w:r>
          </w:p>
        </w:tc>
      </w:tr>
      <w:tr w:rsidR="00CC0430" w:rsidRPr="00EF3524" w14:paraId="14AC7FE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65B29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12FB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8EDEB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C15D5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E4E7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50D03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10794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C8A4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2045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D2DB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F6A2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6FA4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03F47A4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2F83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A0EA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1C5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94996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8F5B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7D2B0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A75F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D52C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CD33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0A12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2945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00174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52D832C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31BE1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161C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0DD5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437A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E817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FD3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3DCEE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F67E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21A2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13E94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7E65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FBF3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F3524" w14:paraId="6BF3179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07E7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07F5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D37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B6D06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280B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706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223E5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7C11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6577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6ED4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90C8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E4E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.36</w:t>
            </w:r>
          </w:p>
        </w:tc>
      </w:tr>
      <w:tr w:rsidR="00CC0430" w:rsidRPr="00EF3524" w14:paraId="59A3A91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C5710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F9FA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6944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36B4C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7ED9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3AA47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84480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8D31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7FFF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366F1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11EF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CD2E7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72AF67B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B4BB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D22B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281AF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5C3A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0D16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DA174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7947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865D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7A83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C5DE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B5BB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AF5AA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1F3CC63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A426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327F0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001F3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8000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646B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45FC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A5791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E111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2A122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C5FE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816D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1A5A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16AB8AD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2D6C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9075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D94AC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5EDA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CBF45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2670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72A6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3488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1F47B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D00C0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2BF8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9BE7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.32</w:t>
            </w:r>
          </w:p>
        </w:tc>
      </w:tr>
      <w:tr w:rsidR="00CC0430" w:rsidRPr="00EF3524" w14:paraId="098182E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AC7ED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4BD2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EDF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A0FCA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C9F0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DF06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CEBAB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A052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51AC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6F63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E9E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6157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F3524" w14:paraId="6E53CA2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8364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82C5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B10C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F7B16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1B7D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6531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ED56C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E8D4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F2FDE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C254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ECF2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44D7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560CC1B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E9F59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3CBE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2746D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937B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B3135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BB44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F71C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C369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7C063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C54E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11F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ECF1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2950980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E7C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B07B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3FC8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C9DD6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01B2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F273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F9C8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5C2E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4326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D67C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8A5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2180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.128</w:t>
            </w:r>
          </w:p>
        </w:tc>
      </w:tr>
      <w:tr w:rsidR="00CC0430" w:rsidRPr="00EF3524" w14:paraId="7355925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4926B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1D8D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9161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28BF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8056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4D880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27F4B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A1D1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C1B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65276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64FB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C09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.092</w:t>
            </w:r>
          </w:p>
        </w:tc>
      </w:tr>
      <w:tr w:rsidR="00CC0430" w:rsidRPr="00EF3524" w14:paraId="64546E1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CB90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300B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EFE4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25B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7CC6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9783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5A5E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B6E0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9095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1FA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41E3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8132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.018</w:t>
            </w:r>
          </w:p>
        </w:tc>
      </w:tr>
      <w:tr w:rsidR="00CC0430" w:rsidRPr="00EF3524" w14:paraId="5731448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C399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8A7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9C94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CA4C2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95DD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2309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ED3EC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4A7A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07DD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A36F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FC7D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2805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F3524" w14:paraId="52957B2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F6D4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FFC0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4A46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14E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F04C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74EF7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D193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C673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13AFF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10614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3050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3EC19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5EA67ED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1B186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44A4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7583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F5C4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B052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24F9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437B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9C6A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72C5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C00FB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8A0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3120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.089</w:t>
            </w:r>
          </w:p>
        </w:tc>
      </w:tr>
      <w:tr w:rsidR="00CC0430" w:rsidRPr="00EF3524" w14:paraId="7AABC4B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D239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C945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2EFCC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62F10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85D5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AFD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0E36F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1FDB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FB1B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0CD6F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F80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8590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.176</w:t>
            </w:r>
          </w:p>
        </w:tc>
      </w:tr>
      <w:tr w:rsidR="00CC0430" w:rsidRPr="00EF3524" w14:paraId="7F01E58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5BD21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5542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A731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7300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18B6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E0EC5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943F5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0BDC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E83B1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F0C4E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7FD4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B763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.055</w:t>
            </w:r>
          </w:p>
        </w:tc>
      </w:tr>
      <w:tr w:rsidR="00CC0430" w:rsidRPr="00EF3524" w14:paraId="661EABD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F60EF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67216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97D9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423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9FE6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1F874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57313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C802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E7493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AFBA6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4FDC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7E8E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5C95C05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3D916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BEED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6A3B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4909C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C695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12E8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3C72B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C7E55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7682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49CBB" w14:textId="77777777" w:rsidR="00CC0430" w:rsidRPr="00EF3524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D7A9E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BA3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F3524" w14:paraId="3A2D834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1F388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952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DDC0B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F6FBB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E3BB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4B83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BD167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117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3F327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DF61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7FA1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12D6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</w:tr>
      <w:tr w:rsidR="00CC0430" w:rsidRPr="00EF3524" w14:paraId="1D05A79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2AF48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B519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6188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9504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99259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01648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3999A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893C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AAD7C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E469D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7C35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D8CF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.039</w:t>
            </w:r>
          </w:p>
        </w:tc>
      </w:tr>
      <w:tr w:rsidR="00CC0430" w:rsidRPr="00EF3524" w14:paraId="367BFB7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B06BF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ED040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7F70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725C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8F59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23DE1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CB808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CD5D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43ECB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9D999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92FB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C7D3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.207</w:t>
            </w:r>
          </w:p>
        </w:tc>
      </w:tr>
      <w:tr w:rsidR="00CC0430" w:rsidRPr="00EF3524" w14:paraId="6774EEE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A3029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6765F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826C7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47B55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C39F4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29D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9318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D285D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22CFC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9809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7EF7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A09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.118</w:t>
            </w:r>
          </w:p>
        </w:tc>
      </w:tr>
      <w:tr w:rsidR="00CC0430" w:rsidRPr="00EF3524" w14:paraId="15EA70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D38E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7BF558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7FF023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2C26E9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DD9B5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CA176" w14:textId="77777777" w:rsidR="00CC0430" w:rsidRPr="00EF3524" w:rsidRDefault="00CC0430" w:rsidP="00F14FA2">
            <w:pPr>
              <w:pStyle w:val="tabletext10"/>
              <w:jc w:val="center"/>
            </w:pPr>
            <w:r w:rsidRPr="00EF35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EAEB55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2EFF3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CC0F7A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A78C2" w14:textId="77777777" w:rsidR="00CC0430" w:rsidRPr="00EF3524" w:rsidRDefault="00CC0430" w:rsidP="00F14FA2">
            <w:pPr>
              <w:pStyle w:val="tabletext10"/>
              <w:rPr>
                <w:b/>
              </w:rPr>
            </w:pPr>
            <w:r w:rsidRPr="00EF3524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77A896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8B2A82" w14:textId="77777777" w:rsidR="00CC0430" w:rsidRPr="00EF3524" w:rsidRDefault="00CC0430" w:rsidP="00F14FA2">
            <w:pPr>
              <w:pStyle w:val="tabletext10"/>
              <w:tabs>
                <w:tab w:val="decimal" w:pos="300"/>
              </w:tabs>
            </w:pPr>
            <w:r w:rsidRPr="00EF3524">
              <w:t>.008</w:t>
            </w:r>
          </w:p>
        </w:tc>
      </w:tr>
      <w:tr w:rsidR="00CC0430" w:rsidRPr="00EF3524" w14:paraId="5DDB1A6B" w14:textId="77777777" w:rsidTr="00F14FA2">
        <w:trPr>
          <w:cantSplit/>
        </w:trPr>
        <w:tc>
          <w:tcPr>
            <w:tcW w:w="10080" w:type="dxa"/>
            <w:gridSpan w:val="12"/>
          </w:tcPr>
          <w:p w14:paraId="5DECBB52" w14:textId="77777777" w:rsidR="00CC0430" w:rsidRPr="00EF3524" w:rsidRDefault="00CC0430" w:rsidP="00F14FA2">
            <w:pPr>
              <w:pStyle w:val="blocktext1"/>
            </w:pPr>
          </w:p>
        </w:tc>
      </w:tr>
      <w:tr w:rsidR="00CC0430" w:rsidRPr="00EF3524" w14:paraId="1B510EEA" w14:textId="77777777" w:rsidTr="00F14FA2">
        <w:trPr>
          <w:cantSplit/>
        </w:trPr>
        <w:tc>
          <w:tcPr>
            <w:tcW w:w="10080" w:type="dxa"/>
            <w:gridSpan w:val="12"/>
          </w:tcPr>
          <w:p w14:paraId="39916EB6" w14:textId="77777777" w:rsidR="00CC0430" w:rsidRPr="00EF3524" w:rsidRDefault="00CC0430" w:rsidP="00F14FA2">
            <w:pPr>
              <w:pStyle w:val="blocktext1"/>
            </w:pPr>
          </w:p>
        </w:tc>
      </w:tr>
    </w:tbl>
    <w:p w14:paraId="0FB5F5D6" w14:textId="77777777" w:rsidR="00CC0430" w:rsidRPr="00EF3524" w:rsidRDefault="00CC0430" w:rsidP="00CC0430">
      <w:pPr>
        <w:pStyle w:val="isonormal"/>
      </w:pPr>
    </w:p>
    <w:p w14:paraId="13FEFC61" w14:textId="77777777" w:rsidR="00CC0430" w:rsidRDefault="00CC0430" w:rsidP="00CC0430">
      <w:pPr>
        <w:pStyle w:val="isonormal"/>
        <w:sectPr w:rsidR="00CC0430" w:rsidSect="00CC0430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926E67" w14:paraId="771AF2CE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4CEB6" w14:textId="77777777" w:rsidR="00CC0430" w:rsidRPr="00926E67" w:rsidRDefault="00CC0430" w:rsidP="00F14FA2">
            <w:pPr>
              <w:pStyle w:val="tablehead"/>
            </w:pPr>
            <w:r w:rsidRPr="00926E67">
              <w:t>$100,000/200,000 BASIC LIMIT OCCURRENCE</w:t>
            </w:r>
            <w:r w:rsidRPr="00926E67">
              <w:br/>
              <w:t>Premises/Operations (Prem/Ops) (Subline Code 334) Territory 503</w:t>
            </w:r>
            <w:r w:rsidRPr="00926E67">
              <w:br/>
              <w:t>Products/Completed Operations (Prod/COps)</w:t>
            </w:r>
            <w:r w:rsidRPr="00926E67">
              <w:tab/>
              <w:t xml:space="preserve">(Subline Code 336) Entire State Territory 999 </w:t>
            </w:r>
          </w:p>
        </w:tc>
      </w:tr>
      <w:tr w:rsidR="00CC0430" w:rsidRPr="00926E67" w14:paraId="4310FFA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E1CF1B" w14:textId="77777777" w:rsidR="00CC0430" w:rsidRPr="00926E67" w:rsidRDefault="00CC0430" w:rsidP="00F14FA2">
            <w:pPr>
              <w:pStyle w:val="tablehead"/>
            </w:pPr>
            <w:r w:rsidRPr="00926E67">
              <w:t>Class</w:t>
            </w:r>
            <w:r w:rsidRPr="00926E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32BD4" w14:textId="77777777" w:rsidR="00CC0430" w:rsidRPr="00926E67" w:rsidRDefault="00CC0430" w:rsidP="00F14FA2">
            <w:pPr>
              <w:pStyle w:val="tablehead"/>
            </w:pPr>
            <w:r w:rsidRPr="00926E67">
              <w:t>Prem/</w:t>
            </w:r>
            <w:r w:rsidRPr="00926E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4548DE" w14:textId="77777777" w:rsidR="00CC0430" w:rsidRPr="00926E67" w:rsidRDefault="00CC0430" w:rsidP="00F14FA2">
            <w:pPr>
              <w:pStyle w:val="tablehead"/>
            </w:pPr>
            <w:r w:rsidRPr="00926E67">
              <w:t>Prod/</w:t>
            </w:r>
            <w:r w:rsidRPr="00926E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9595E" w14:textId="77777777" w:rsidR="00CC0430" w:rsidRPr="00926E67" w:rsidRDefault="00CC0430" w:rsidP="00F14FA2">
            <w:pPr>
              <w:pStyle w:val="tablehead"/>
            </w:pPr>
            <w:r w:rsidRPr="00926E67">
              <w:t>Class</w:t>
            </w:r>
            <w:r w:rsidRPr="00926E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B65A7D" w14:textId="77777777" w:rsidR="00CC0430" w:rsidRPr="00926E67" w:rsidRDefault="00CC0430" w:rsidP="00F14FA2">
            <w:pPr>
              <w:pStyle w:val="tablehead"/>
            </w:pPr>
            <w:r w:rsidRPr="00926E67">
              <w:t>Prem/</w:t>
            </w:r>
            <w:r w:rsidRPr="00926E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A6A77" w14:textId="77777777" w:rsidR="00CC0430" w:rsidRPr="00926E67" w:rsidRDefault="00CC0430" w:rsidP="00F14FA2">
            <w:pPr>
              <w:pStyle w:val="tablehead"/>
            </w:pPr>
            <w:r w:rsidRPr="00926E67">
              <w:t>Prod/</w:t>
            </w:r>
            <w:r w:rsidRPr="00926E6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933736" w14:textId="77777777" w:rsidR="00CC0430" w:rsidRPr="00926E67" w:rsidRDefault="00CC0430" w:rsidP="00F14FA2">
            <w:pPr>
              <w:pStyle w:val="tablehead"/>
            </w:pPr>
            <w:r w:rsidRPr="00926E67">
              <w:t>Class</w:t>
            </w:r>
            <w:r w:rsidRPr="00926E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A069B" w14:textId="77777777" w:rsidR="00CC0430" w:rsidRPr="00926E67" w:rsidRDefault="00CC0430" w:rsidP="00F14FA2">
            <w:pPr>
              <w:pStyle w:val="tablehead"/>
            </w:pPr>
            <w:r w:rsidRPr="00926E67">
              <w:t>Prem/</w:t>
            </w:r>
            <w:r w:rsidRPr="00926E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9C490B" w14:textId="77777777" w:rsidR="00CC0430" w:rsidRPr="00926E67" w:rsidRDefault="00CC0430" w:rsidP="00F14FA2">
            <w:pPr>
              <w:pStyle w:val="tablehead"/>
            </w:pPr>
            <w:r w:rsidRPr="00926E67">
              <w:t>Prod/</w:t>
            </w:r>
            <w:r w:rsidRPr="00926E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AF195" w14:textId="77777777" w:rsidR="00CC0430" w:rsidRPr="00926E67" w:rsidRDefault="00CC0430" w:rsidP="00F14FA2">
            <w:pPr>
              <w:pStyle w:val="tablehead"/>
            </w:pPr>
            <w:r w:rsidRPr="00926E67">
              <w:t>Class</w:t>
            </w:r>
            <w:r w:rsidRPr="00926E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0298A8" w14:textId="77777777" w:rsidR="00CC0430" w:rsidRPr="00926E67" w:rsidRDefault="00CC0430" w:rsidP="00F14FA2">
            <w:pPr>
              <w:pStyle w:val="tablehead"/>
            </w:pPr>
            <w:r w:rsidRPr="00926E67">
              <w:t>Prem/</w:t>
            </w:r>
            <w:r w:rsidRPr="00926E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70900" w14:textId="77777777" w:rsidR="00CC0430" w:rsidRPr="00926E67" w:rsidRDefault="00CC0430" w:rsidP="00F14FA2">
            <w:pPr>
              <w:pStyle w:val="tablehead"/>
            </w:pPr>
            <w:r w:rsidRPr="00926E67">
              <w:t>Prod/</w:t>
            </w:r>
            <w:r w:rsidRPr="00926E67">
              <w:br/>
              <w:t>Cops</w:t>
            </w:r>
          </w:p>
        </w:tc>
      </w:tr>
      <w:tr w:rsidR="00CC0430" w:rsidRPr="00926E67" w14:paraId="5FBB044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D2593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76C2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D7986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E397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716D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4CB4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6C546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AD2B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195FC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3BBB1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4324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A3B8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1.81</w:t>
            </w:r>
          </w:p>
        </w:tc>
      </w:tr>
      <w:tr w:rsidR="00CC0430" w:rsidRPr="00926E67" w14:paraId="1D09CF8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1291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2EBE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15A8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BDEA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9FAD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120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38324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AF70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3F0F5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FB4ED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E4B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EA9E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1.14</w:t>
            </w:r>
          </w:p>
        </w:tc>
      </w:tr>
      <w:tr w:rsidR="00CC0430" w:rsidRPr="00926E67" w14:paraId="16EC96D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B2D23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F48F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2C5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5AA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9957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82BC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475E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C7F2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7D423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2270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B32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B70F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0426467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682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FAD4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697F1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FBFA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8785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28B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024DD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2FC3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394B7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012D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30D3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BA9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</w:tr>
      <w:tr w:rsidR="00CC0430" w:rsidRPr="00926E67" w14:paraId="44EB0B1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A16A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2D85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2176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8EB83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EEA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39CB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FF1B8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9067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B0A21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85A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46A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6B56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5.11</w:t>
            </w:r>
          </w:p>
        </w:tc>
      </w:tr>
      <w:tr w:rsidR="00CC0430" w:rsidRPr="00926E67" w14:paraId="40706D6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61C53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945E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AF5F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297F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3D76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ABA2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4EF39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A0AE4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0949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1FEF5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F87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F9414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926E67" w14:paraId="5E26699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0D8DD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C59B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AD3F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288C4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59F7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3976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36DD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648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68AEF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CAE9E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BB4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4E23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26.00</w:t>
            </w:r>
          </w:p>
        </w:tc>
      </w:tr>
      <w:tr w:rsidR="00CC0430" w:rsidRPr="00926E67" w14:paraId="205958B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E7086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F78E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E26E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7A643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24E9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D4F5E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AAD8E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0E35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EA11B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73F22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C94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F7F0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69167D5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DD52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4F0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C13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517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062C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B362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859F1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F571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D7781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E81C2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A68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361A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22F6362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3D3D8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2B96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2CD0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6E83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7C98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BB67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4767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238C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A14CB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CA768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F1DC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5D202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640A007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7213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2648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69477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A466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C184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CA92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2D21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3167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1F081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68D2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5FF9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BA372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2B40E4E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19E76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91A0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7DCC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8EA9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9CC3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96F4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7C5DC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E841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ECAF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D2053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EBA4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5C41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926E67" w14:paraId="1F6F65D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A2205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0B2E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DD2B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EA564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BE75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5B6D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31FB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51E6D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D1F1A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F0AAD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96DB4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290F2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</w:tr>
      <w:tr w:rsidR="00CC0430" w:rsidRPr="00926E67" w14:paraId="64D3C8F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1A47F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05E0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F2E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C6327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4989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EFFB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52378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E5C1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0436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6F78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9EF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6FD65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6DBDABD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2355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5945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79A0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BE325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5C09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9060F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A290E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5D7B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24121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9762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07AB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DFFDD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7C21E17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5EF76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36B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005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BD90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0A9F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5682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AABC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D409E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4DE3F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EB948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6C0F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4E0D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2.22</w:t>
            </w:r>
          </w:p>
        </w:tc>
      </w:tr>
      <w:tr w:rsidR="00CC0430" w:rsidRPr="00926E67" w14:paraId="1E13872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41C0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310A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1C82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86E17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42DB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B8D25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283FB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E0F3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ACBC8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89BD7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34F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FA180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</w:tr>
      <w:tr w:rsidR="00CC0430" w:rsidRPr="00926E67" w14:paraId="32F0150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4292C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668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7533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13C74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8FA3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311A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90438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395E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BD78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74D01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CA5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D826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926E67" w14:paraId="23BAA92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EAE3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6E08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081A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97DDE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E5D9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9C06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5FE24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367B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DEF7A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91706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3D1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45A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2.91</w:t>
            </w:r>
          </w:p>
        </w:tc>
      </w:tr>
      <w:tr w:rsidR="00CC0430" w:rsidRPr="00926E67" w14:paraId="0CBAACA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716D4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3939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0DF44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21962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48AB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B28BD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6975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9367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BDDE8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E33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5E8A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64E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.86</w:t>
            </w:r>
          </w:p>
        </w:tc>
      </w:tr>
      <w:tr w:rsidR="00CC0430" w:rsidRPr="00926E67" w14:paraId="57A0A2D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B8D1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5199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2C264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53B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F6D3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AE93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EFDD7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D030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A599E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CEB13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084C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47F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2.57</w:t>
            </w:r>
          </w:p>
        </w:tc>
      </w:tr>
      <w:tr w:rsidR="00CC0430" w:rsidRPr="00926E67" w14:paraId="07B37AD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8AC3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F3C5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9FBB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99056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327A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6228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7EA5D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D0A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F2222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D442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335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64A0B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</w:tr>
      <w:tr w:rsidR="00CC0430" w:rsidRPr="00926E67" w14:paraId="39FBE91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D354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2633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6626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995D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6D23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C6CB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37A4D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7C34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C270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23161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170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A2C23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6F53C80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A2845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9DC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DCC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E469D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7AEB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7108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1E7A7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0DEF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76A4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DB84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39D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67DC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926E67" w14:paraId="72AB5F2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DB01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9D2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EB48F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1D89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F28C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CCAF7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329B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33B7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D7895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7CDF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61EE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56E4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</w:tr>
      <w:tr w:rsidR="00CC0430" w:rsidRPr="00926E67" w14:paraId="14A7334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BAB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328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C77C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F39E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0B95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2CFE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F1C47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C825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2414A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AF5E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769D0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3210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</w:tr>
      <w:tr w:rsidR="00CC0430" w:rsidRPr="00926E67" w14:paraId="2B2E9D3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2E6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F5E4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034B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40EEE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D72E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D51AC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2F9D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79C7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9BE78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CE18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D88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4B2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7.52</w:t>
            </w:r>
          </w:p>
        </w:tc>
      </w:tr>
      <w:tr w:rsidR="00CC0430" w:rsidRPr="00926E67" w14:paraId="31509B4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14235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CA3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A729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B254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222D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01462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AD1DD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1D21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5AF24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D02C6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021C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D6DF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3.91</w:t>
            </w:r>
          </w:p>
        </w:tc>
      </w:tr>
      <w:tr w:rsidR="00CC0430" w:rsidRPr="00926E67" w14:paraId="74300FF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21156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1DE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91FE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F492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B6C3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35863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2C913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8A21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93.50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F0B12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88CA8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8B7B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CA12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3.61</w:t>
            </w:r>
          </w:p>
        </w:tc>
      </w:tr>
      <w:tr w:rsidR="00CC0430" w:rsidRPr="00926E67" w14:paraId="7C16311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6D29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AB3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D376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E6ED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EF10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19F1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01D06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664D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6868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3083D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FCBE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F0CA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926E67" w14:paraId="2789BFE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572C7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1243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74FC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CAAE2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48A4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98807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46443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319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59.30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619C4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389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B2A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9A5C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1.46</w:t>
            </w:r>
          </w:p>
        </w:tc>
      </w:tr>
      <w:tr w:rsidR="00CC0430" w:rsidRPr="00926E67" w14:paraId="47FA26B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3B704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0F3D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73B5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CA0A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CAA1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5483C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0FB84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DC90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4DADE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D56A1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527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F30F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7921B52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D2BE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286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01D8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9DEFF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CA86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4D04E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8213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F35D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234EE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5598B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8DD20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7CDD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2.10</w:t>
            </w:r>
          </w:p>
        </w:tc>
      </w:tr>
      <w:tr w:rsidR="00CC0430" w:rsidRPr="00926E67" w14:paraId="5E5F1FA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FB4F2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D73A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331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26F7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7A63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1BAE4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BAE45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9670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69.20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363B3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474D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21E8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A58D7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17FFD3F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EF516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CFA2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6582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FDB47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C253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C4A1B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BE35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4CD4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3BDFC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584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416B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C37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3.01</w:t>
            </w:r>
          </w:p>
        </w:tc>
      </w:tr>
      <w:tr w:rsidR="00CC0430" w:rsidRPr="00926E67" w14:paraId="2A467B6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ABB6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C494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4BCD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CF125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C1A5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C60C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9FAA8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1A74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ACA4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FA359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A49B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B277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926E67" w14:paraId="31BA517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87FC5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A9D9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D12A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19E94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9504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AA107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07CEF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5AC2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AFB8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91A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0C08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0DD5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261FB13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E93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0E1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E69A4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7A32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9E7D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07F52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1408F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68AA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15D24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F0451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59A4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B68C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2249A07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DC4A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CF275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6584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723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E716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70.40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07D31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F8A4F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9B37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DF79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B149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242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1954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.69</w:t>
            </w:r>
          </w:p>
        </w:tc>
      </w:tr>
      <w:tr w:rsidR="00CC0430" w:rsidRPr="00926E67" w14:paraId="0D4A95F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DA182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A05D8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EEEA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9B6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7EDD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B99F5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E31D5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A8C8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DC9D8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54327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E074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A465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.98</w:t>
            </w:r>
          </w:p>
        </w:tc>
      </w:tr>
      <w:tr w:rsidR="00CC0430" w:rsidRPr="00926E67" w14:paraId="09BA9E9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7C3FB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61DD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3C103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05163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F0D7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506F5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8A9F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DAA2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5A9EB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4755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6C44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4B5A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4.36</w:t>
            </w:r>
          </w:p>
        </w:tc>
      </w:tr>
      <w:tr w:rsidR="00CC0430" w:rsidRPr="00926E67" w14:paraId="4255C31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3D509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0AF9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5C5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6F8C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D08D4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84F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27476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AC68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020C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7C44" w14:textId="77777777" w:rsidR="00CC0430" w:rsidRPr="00926E67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193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1F8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926E67" w14:paraId="5E8964E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98B9D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EC7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5506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A1140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4A6E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52.40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4DAC4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97708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841F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7E605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00B41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CBAB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3F34B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6810EA3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0D7E5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74E3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FC47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1873D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DFFD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47.90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D6673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02737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D2FD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204AF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A676C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566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581CA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3.16</w:t>
            </w:r>
          </w:p>
        </w:tc>
      </w:tr>
      <w:tr w:rsidR="00CC0430" w:rsidRPr="00926E67" w14:paraId="3B88649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7076A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64DD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8021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61F9F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7E1F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58ED6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57F1D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A2712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9A578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DD4D2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493E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897E8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</w:tr>
      <w:tr w:rsidR="00CC0430" w:rsidRPr="00926E67" w14:paraId="6E2FCE9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7CF5E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332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6F9B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06C6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BA83B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8.61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1B228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C7064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6739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4C6B4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7CECB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50EB2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B168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</w:tr>
      <w:tr w:rsidR="00CC0430" w:rsidRPr="00926E67" w14:paraId="7BC5975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5D265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354E9F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16131C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E801D9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9BB227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E7794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0E5ACE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E7C36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AFE243" w14:textId="77777777" w:rsidR="00CC0430" w:rsidRPr="00926E67" w:rsidRDefault="00CC0430" w:rsidP="00F14FA2">
            <w:pPr>
              <w:pStyle w:val="tabletext10"/>
              <w:tabs>
                <w:tab w:val="decimal" w:pos="300"/>
              </w:tabs>
            </w:pPr>
            <w:r w:rsidRPr="00926E67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7D21E" w14:textId="77777777" w:rsidR="00CC0430" w:rsidRPr="00926E67" w:rsidRDefault="00CC0430" w:rsidP="00F14FA2">
            <w:pPr>
              <w:pStyle w:val="tabletext10"/>
              <w:rPr>
                <w:b/>
              </w:rPr>
            </w:pPr>
            <w:r w:rsidRPr="00926E67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94C86D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D9E8D3" w14:textId="77777777" w:rsidR="00CC0430" w:rsidRPr="00926E67" w:rsidRDefault="00CC0430" w:rsidP="00F14FA2">
            <w:pPr>
              <w:pStyle w:val="tabletext10"/>
              <w:jc w:val="center"/>
            </w:pPr>
            <w:r w:rsidRPr="00926E67">
              <w:t>(a)</w:t>
            </w:r>
          </w:p>
        </w:tc>
      </w:tr>
      <w:tr w:rsidR="00CC0430" w:rsidRPr="00926E67" w14:paraId="1A369FE8" w14:textId="77777777" w:rsidTr="00F14FA2">
        <w:trPr>
          <w:cantSplit/>
        </w:trPr>
        <w:tc>
          <w:tcPr>
            <w:tcW w:w="10080" w:type="dxa"/>
            <w:gridSpan w:val="12"/>
          </w:tcPr>
          <w:p w14:paraId="664C5A71" w14:textId="77777777" w:rsidR="00CC0430" w:rsidRPr="00926E67" w:rsidRDefault="00CC0430" w:rsidP="00F14FA2">
            <w:pPr>
              <w:pStyle w:val="blocktext1"/>
            </w:pPr>
          </w:p>
        </w:tc>
      </w:tr>
      <w:tr w:rsidR="00CC0430" w:rsidRPr="00926E67" w14:paraId="1351B3E1" w14:textId="77777777" w:rsidTr="00F14FA2">
        <w:trPr>
          <w:cantSplit/>
        </w:trPr>
        <w:tc>
          <w:tcPr>
            <w:tcW w:w="10080" w:type="dxa"/>
            <w:gridSpan w:val="12"/>
          </w:tcPr>
          <w:p w14:paraId="3CA14E9D" w14:textId="77777777" w:rsidR="00CC0430" w:rsidRPr="00926E67" w:rsidRDefault="00CC0430" w:rsidP="00F14FA2">
            <w:pPr>
              <w:pStyle w:val="blocktext1"/>
            </w:pPr>
          </w:p>
        </w:tc>
      </w:tr>
    </w:tbl>
    <w:p w14:paraId="406E8638" w14:textId="77777777" w:rsidR="00CC0430" w:rsidRPr="00926E67" w:rsidRDefault="00CC0430" w:rsidP="00CC0430">
      <w:pPr>
        <w:pStyle w:val="isonormal"/>
      </w:pPr>
    </w:p>
    <w:p w14:paraId="0F1FD368" w14:textId="77777777" w:rsidR="00CC0430" w:rsidRDefault="00CC0430" w:rsidP="00CC0430">
      <w:pPr>
        <w:pStyle w:val="isonormal"/>
        <w:sectPr w:rsidR="00CC0430" w:rsidSect="00CC0430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D27E82" w14:paraId="71184B2E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DE3C8" w14:textId="77777777" w:rsidR="00CC0430" w:rsidRPr="00D27E82" w:rsidRDefault="00CC0430" w:rsidP="00F14FA2">
            <w:pPr>
              <w:pStyle w:val="tablehead"/>
            </w:pPr>
            <w:r w:rsidRPr="00D27E82">
              <w:t>$100,000/200,000 BASIC LIMIT OCCURRENCE</w:t>
            </w:r>
            <w:r w:rsidRPr="00D27E82">
              <w:br/>
              <w:t>Premises/Operations (Prem/Ops) (Subline Code 334) Territory 503</w:t>
            </w:r>
            <w:r w:rsidRPr="00D27E82">
              <w:br/>
              <w:t>Products/Completed Operations (Prod/COps)</w:t>
            </w:r>
            <w:r w:rsidRPr="00D27E82">
              <w:tab/>
              <w:t xml:space="preserve">(Subline Code 336) Entire State Territory 999 </w:t>
            </w:r>
          </w:p>
        </w:tc>
      </w:tr>
      <w:tr w:rsidR="00CC0430" w:rsidRPr="00D27E82" w14:paraId="32D2CF8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090BDC" w14:textId="77777777" w:rsidR="00CC0430" w:rsidRPr="00D27E82" w:rsidRDefault="00CC0430" w:rsidP="00F14FA2">
            <w:pPr>
              <w:pStyle w:val="tablehead"/>
            </w:pPr>
            <w:r w:rsidRPr="00D27E82">
              <w:t>Class</w:t>
            </w:r>
            <w:r w:rsidRPr="00D27E8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8E359" w14:textId="77777777" w:rsidR="00CC0430" w:rsidRPr="00D27E82" w:rsidRDefault="00CC0430" w:rsidP="00F14FA2">
            <w:pPr>
              <w:pStyle w:val="tablehead"/>
            </w:pPr>
            <w:r w:rsidRPr="00D27E82">
              <w:t>Prem/</w:t>
            </w:r>
            <w:r w:rsidRPr="00D27E8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D67A70" w14:textId="77777777" w:rsidR="00CC0430" w:rsidRPr="00D27E82" w:rsidRDefault="00CC0430" w:rsidP="00F14FA2">
            <w:pPr>
              <w:pStyle w:val="tablehead"/>
            </w:pPr>
            <w:r w:rsidRPr="00D27E82">
              <w:t>Prod/</w:t>
            </w:r>
            <w:r w:rsidRPr="00D27E8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401DD" w14:textId="77777777" w:rsidR="00CC0430" w:rsidRPr="00D27E82" w:rsidRDefault="00CC0430" w:rsidP="00F14FA2">
            <w:pPr>
              <w:pStyle w:val="tablehead"/>
            </w:pPr>
            <w:r w:rsidRPr="00D27E82">
              <w:t>Class</w:t>
            </w:r>
            <w:r w:rsidRPr="00D27E8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6859B1" w14:textId="77777777" w:rsidR="00CC0430" w:rsidRPr="00D27E82" w:rsidRDefault="00CC0430" w:rsidP="00F14FA2">
            <w:pPr>
              <w:pStyle w:val="tablehead"/>
            </w:pPr>
            <w:r w:rsidRPr="00D27E82">
              <w:t>Prem/</w:t>
            </w:r>
            <w:r w:rsidRPr="00D27E8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5D669" w14:textId="77777777" w:rsidR="00CC0430" w:rsidRPr="00D27E82" w:rsidRDefault="00CC0430" w:rsidP="00F14FA2">
            <w:pPr>
              <w:pStyle w:val="tablehead"/>
            </w:pPr>
            <w:r w:rsidRPr="00D27E82">
              <w:t>Prod/</w:t>
            </w:r>
            <w:r w:rsidRPr="00D27E8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3F3E67" w14:textId="77777777" w:rsidR="00CC0430" w:rsidRPr="00D27E82" w:rsidRDefault="00CC0430" w:rsidP="00F14FA2">
            <w:pPr>
              <w:pStyle w:val="tablehead"/>
            </w:pPr>
            <w:r w:rsidRPr="00D27E82">
              <w:t>Class</w:t>
            </w:r>
            <w:r w:rsidRPr="00D27E8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9E177" w14:textId="77777777" w:rsidR="00CC0430" w:rsidRPr="00D27E82" w:rsidRDefault="00CC0430" w:rsidP="00F14FA2">
            <w:pPr>
              <w:pStyle w:val="tablehead"/>
            </w:pPr>
            <w:r w:rsidRPr="00D27E82">
              <w:t>Prem/</w:t>
            </w:r>
            <w:r w:rsidRPr="00D27E8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5B6939" w14:textId="77777777" w:rsidR="00CC0430" w:rsidRPr="00D27E82" w:rsidRDefault="00CC0430" w:rsidP="00F14FA2">
            <w:pPr>
              <w:pStyle w:val="tablehead"/>
            </w:pPr>
            <w:r w:rsidRPr="00D27E82">
              <w:t>Prod/</w:t>
            </w:r>
            <w:r w:rsidRPr="00D27E8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08521" w14:textId="77777777" w:rsidR="00CC0430" w:rsidRPr="00D27E82" w:rsidRDefault="00CC0430" w:rsidP="00F14FA2">
            <w:pPr>
              <w:pStyle w:val="tablehead"/>
            </w:pPr>
            <w:r w:rsidRPr="00D27E82">
              <w:t>Class</w:t>
            </w:r>
            <w:r w:rsidRPr="00D27E8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5FF929" w14:textId="77777777" w:rsidR="00CC0430" w:rsidRPr="00D27E82" w:rsidRDefault="00CC0430" w:rsidP="00F14FA2">
            <w:pPr>
              <w:pStyle w:val="tablehead"/>
            </w:pPr>
            <w:r w:rsidRPr="00D27E82">
              <w:t>Prem/</w:t>
            </w:r>
            <w:r w:rsidRPr="00D27E8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6803E" w14:textId="77777777" w:rsidR="00CC0430" w:rsidRPr="00D27E82" w:rsidRDefault="00CC0430" w:rsidP="00F14FA2">
            <w:pPr>
              <w:pStyle w:val="tablehead"/>
            </w:pPr>
            <w:r w:rsidRPr="00D27E82">
              <w:t>Prod/</w:t>
            </w:r>
            <w:r w:rsidRPr="00D27E82">
              <w:br/>
              <w:t>Cops</w:t>
            </w:r>
          </w:p>
        </w:tc>
      </w:tr>
      <w:tr w:rsidR="00CC0430" w:rsidRPr="00D27E82" w14:paraId="3FE1B8E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00B0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463C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F81B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ECE5E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FCC94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8413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A2FE5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C537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AA5A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55C0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0B5A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5170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1.01</w:t>
            </w:r>
          </w:p>
        </w:tc>
      </w:tr>
      <w:tr w:rsidR="00CC0430" w:rsidRPr="00D27E82" w14:paraId="6E60089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EEFFF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9FC6E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5C5EE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6F741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85081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5412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22CC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D529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66BCF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2AED3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9D18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92CF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2.22</w:t>
            </w:r>
          </w:p>
        </w:tc>
      </w:tr>
      <w:tr w:rsidR="00CC0430" w:rsidRPr="00D27E82" w14:paraId="11E8277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5FCC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FC84C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C946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D6F14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144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5C29C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793D7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F8FA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BD6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CFA0E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1923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2815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.77</w:t>
            </w:r>
          </w:p>
        </w:tc>
      </w:tr>
      <w:tr w:rsidR="00CC0430" w:rsidRPr="00D27E82" w14:paraId="44581E9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5F1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6098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77E0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1CDF8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7491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B87FD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CE994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97F20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EB67C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B84F1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7FFD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EE9B1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742F6F2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B5BD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FACD5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6642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C56D3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BBAC4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8AA1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16F93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2179F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0F198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15552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311B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C6F88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</w:tr>
      <w:tr w:rsidR="00CC0430" w:rsidRPr="00D27E82" w14:paraId="35D070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EE3A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16C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168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C10E4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0C35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373A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93964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B9C1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06511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0BED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0594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D5B3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27E82" w14:paraId="3A48C16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2123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EF7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BC0FA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72B7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C06C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C7B6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7BF7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A15C5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20DF8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EB00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84B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53254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</w:tr>
      <w:tr w:rsidR="00CC0430" w:rsidRPr="00D27E82" w14:paraId="5B596AD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035B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D6E5D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F9104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3F3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5D98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61B9C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DD8D0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57D4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D1AF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9D94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D08E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AC94E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</w:tr>
      <w:tr w:rsidR="00CC0430" w:rsidRPr="00D27E82" w14:paraId="46F272D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461BF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6933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B3D2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5478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6ABF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0D27D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7ED7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E935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AD5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21E61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42A0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E4B7B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</w:tr>
      <w:tr w:rsidR="00CC0430" w:rsidRPr="00D27E82" w14:paraId="7D440B9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C950B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EB94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6194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AB41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DB1E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DF9B4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1369F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94F7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B9DE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51D1B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503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9C7C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</w:tr>
      <w:tr w:rsidR="00CC0430" w:rsidRPr="00D27E82" w14:paraId="3A69BBE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DE285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7DE90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1F06A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0CB86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CDCA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7.54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9A7A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12887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C96B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FA661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EA94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12B6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A54F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</w:tr>
      <w:tr w:rsidR="00CC0430" w:rsidRPr="00D27E82" w14:paraId="3D4AD32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A6DA8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D663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8832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BA01F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A86E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603E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00F9A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3759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3ECB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ED4C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53FE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11261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27E82" w14:paraId="2B00553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356AE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1576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16E8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B239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C285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3B60B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B9F56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C69D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4BDB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EC4D7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217C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77640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</w:tr>
      <w:tr w:rsidR="00CC0430" w:rsidRPr="00D27E82" w14:paraId="7F41071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2AC6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D8BF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F6FAD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C1DB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D7FA1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5FE27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426F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8857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4D9A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DE68F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2B31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D93EE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03B9118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A2AD0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95A9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EB0F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A6B9F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B66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B98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B52A6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85A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9CE8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4E4E3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DBC1E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6BB37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1557891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28577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1820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53AB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9ABE9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4DD0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0A8D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A22A3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F9B9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0A83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19D26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66E81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A317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000BBC1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2939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D59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FB66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48DB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E781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1912D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B3320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5534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89FFC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E748B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9C4D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1963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22DF430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B22C8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2327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7D91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07F4E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0AA6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60DC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C7040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B2DF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FAAD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A8800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03CD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A0F70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27E82" w14:paraId="24C9347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A7F5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4F23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E1E1A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57C4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E59E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CF5F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61F1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46F8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77FA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51C7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16A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03A4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25.80</w:t>
            </w:r>
          </w:p>
        </w:tc>
      </w:tr>
      <w:tr w:rsidR="00CC0430" w:rsidRPr="00D27E82" w14:paraId="248FA0E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EEF15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6CC6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C41B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E3F3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FB78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045C6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1C2AE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6498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FA25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41629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304A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73C4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6.16</w:t>
            </w:r>
          </w:p>
        </w:tc>
      </w:tr>
      <w:tr w:rsidR="00CC0430" w:rsidRPr="00D27E82" w14:paraId="3A187B4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C40C4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754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9B32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A06F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A86A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7.27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D7D6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FC6AE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5F63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4C47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4978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C445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2C2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15.00</w:t>
            </w:r>
          </w:p>
        </w:tc>
      </w:tr>
      <w:tr w:rsidR="00CC0430" w:rsidRPr="00D27E82" w14:paraId="0F1F517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E4BF3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49E7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185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39F85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B953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77DDF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4C4A2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2E8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EBDCD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2E80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B3D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8736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3.61</w:t>
            </w:r>
          </w:p>
        </w:tc>
      </w:tr>
      <w:tr w:rsidR="00CC0430" w:rsidRPr="00D27E82" w14:paraId="349A61B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60EE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6ED1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178A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391E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2124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5357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01A9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44A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BE28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D6A44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B921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4D55F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1DE1C52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2CEBF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22A2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755C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1D39C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FE33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D4D4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AD737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F2FD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A792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5F220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6C19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DA36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27E82" w14:paraId="0FD6B7A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9892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21B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9029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E232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690BA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040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5DC21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AAD31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2E40D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A9DB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7F5F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3861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1171234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85E3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02C9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C19A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16335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790A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B9C0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6AA08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5BFF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3008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86761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C56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35F0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7C12A11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28A78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7023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D1C60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65648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8E5F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B1E74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C2D4B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2785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EFF70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A4C1F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7125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3540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</w:tr>
      <w:tr w:rsidR="00CC0430" w:rsidRPr="00D27E82" w14:paraId="4D13418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A6B62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676D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6FF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4579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B1EA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2E11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186E5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0D5B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45F45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7A8F7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9EFD6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B1FF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5925B84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5B33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9BA7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2835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E8AB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B9AF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60F4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55E06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50BB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EFE96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9A68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70B7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FE6CA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4A36D49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CA251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BBB51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DED9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17C0D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0B44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9C9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0B2DA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A544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FDDA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7B39A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1E3B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322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27E82" w14:paraId="580133E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79D4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35A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9986C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91CA8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D466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3A4E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B166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36E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E2311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4080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5185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377A1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07B9F4F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0BA5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93E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EF26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5A844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50C8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F3A8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4A3E7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0DFD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7E59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FAB51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C3DF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2B440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3.46</w:t>
            </w:r>
          </w:p>
        </w:tc>
      </w:tr>
      <w:tr w:rsidR="00CC0430" w:rsidRPr="00D27E82" w14:paraId="63A35A9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64E11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DA27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E833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D134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A328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892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6D59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DAFF7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47EF4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749E1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A248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7A574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1274FAA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7FC19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F145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CFFF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55C56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41765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27AD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EB151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540E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7948A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A5BEF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5A59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2318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72A4AB9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0B595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2D19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FA477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5209B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096B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23A4E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94AE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B9AF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4CF7F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905D7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E69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0940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.38</w:t>
            </w:r>
          </w:p>
        </w:tc>
      </w:tr>
      <w:tr w:rsidR="00CC0430" w:rsidRPr="00D27E82" w14:paraId="41685D6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7F422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976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5A56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744C0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5358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ED6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6CB5A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4141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45CE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BE86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5BB9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C64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27E82" w14:paraId="74F362F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3D018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11D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05F3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83D9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8E9C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C8DB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5A84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697B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75086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906F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DD761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C520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9.92</w:t>
            </w:r>
          </w:p>
        </w:tc>
      </w:tr>
      <w:tr w:rsidR="00CC0430" w:rsidRPr="00D27E82" w14:paraId="61D5071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91705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4DA9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24FB6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8BAD4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43C5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DF7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AE118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A36E8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905F2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60070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B955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CFD7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13.10</w:t>
            </w:r>
          </w:p>
        </w:tc>
      </w:tr>
      <w:tr w:rsidR="00CC0430" w:rsidRPr="00D27E82" w14:paraId="1BF4D34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BCA0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71ED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6FA5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ECC73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62063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529D1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20513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9950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7E3D1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BCFC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F9D26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CA50E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</w:tr>
      <w:tr w:rsidR="00CC0430" w:rsidRPr="00D27E82" w14:paraId="1448CB1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AA97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4A73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4A3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BFA44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CFE2F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0381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50DE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CD5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A05D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F8EAF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1872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B744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</w:tr>
      <w:tr w:rsidR="00CC0430" w:rsidRPr="00D27E82" w14:paraId="19C6958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32E02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CC9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E33E4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AD02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F173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B868F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5D80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DEB6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C73E1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6780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8413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9F707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1D308B9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3D2B4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7421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728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A715A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B534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68C80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9162A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4394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6217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F0049" w14:textId="77777777" w:rsidR="00CC0430" w:rsidRPr="00D27E8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EED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DE4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27E82" w14:paraId="263A3AE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875E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DCEA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7D25A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D9C44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0A0D1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29AD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98AB8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950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0864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6.05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C4B1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A013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D2326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1A29828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372F0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D16A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C2BE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7379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0C85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29436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CB6F4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3989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1ACB3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32AE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2D62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DB8DB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2DBFFFD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03347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C0F4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2BA2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C868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25F8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8BB5B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853B2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FB200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C77C6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BD59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E334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2562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1.39</w:t>
            </w:r>
          </w:p>
        </w:tc>
      </w:tr>
      <w:tr w:rsidR="00CC0430" w:rsidRPr="00D27E82" w14:paraId="0DAA899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D343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7F1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6A35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231AB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852BA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A68BC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0D2D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5FE3E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74C78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D656E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0BBF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6F9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3.46</w:t>
            </w:r>
          </w:p>
        </w:tc>
      </w:tr>
      <w:tr w:rsidR="00CC0430" w:rsidRPr="00D27E82" w14:paraId="2C35842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E32FD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A6F46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FB84E9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26C8E6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F5C28B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5480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19265C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16DF7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446EB4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7BE4A" w14:textId="77777777" w:rsidR="00CC0430" w:rsidRPr="00D27E82" w:rsidRDefault="00CC0430" w:rsidP="00F14FA2">
            <w:pPr>
              <w:pStyle w:val="tabletext10"/>
              <w:rPr>
                <w:b/>
              </w:rPr>
            </w:pPr>
            <w:r w:rsidRPr="00D27E82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2C00FD" w14:textId="77777777" w:rsidR="00CC0430" w:rsidRPr="00D27E82" w:rsidRDefault="00CC0430" w:rsidP="00F14FA2">
            <w:pPr>
              <w:pStyle w:val="tabletext10"/>
              <w:tabs>
                <w:tab w:val="decimal" w:pos="300"/>
              </w:tabs>
            </w:pPr>
            <w:r w:rsidRPr="00D27E82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2EB729" w14:textId="77777777" w:rsidR="00CC0430" w:rsidRPr="00D27E82" w:rsidRDefault="00CC0430" w:rsidP="00F14FA2">
            <w:pPr>
              <w:pStyle w:val="tabletext10"/>
              <w:jc w:val="center"/>
            </w:pPr>
            <w:r w:rsidRPr="00D27E82">
              <w:t xml:space="preserve"> – </w:t>
            </w:r>
          </w:p>
        </w:tc>
      </w:tr>
      <w:tr w:rsidR="00CC0430" w:rsidRPr="00D27E82" w14:paraId="66306C49" w14:textId="77777777" w:rsidTr="00F14FA2">
        <w:trPr>
          <w:cantSplit/>
        </w:trPr>
        <w:tc>
          <w:tcPr>
            <w:tcW w:w="10080" w:type="dxa"/>
            <w:gridSpan w:val="12"/>
          </w:tcPr>
          <w:p w14:paraId="1C1B80FF" w14:textId="77777777" w:rsidR="00CC0430" w:rsidRPr="00D27E82" w:rsidRDefault="00CC0430" w:rsidP="00F14FA2">
            <w:pPr>
              <w:pStyle w:val="blocktext1"/>
            </w:pPr>
          </w:p>
        </w:tc>
      </w:tr>
      <w:tr w:rsidR="00CC0430" w:rsidRPr="00D27E82" w14:paraId="0ACC457A" w14:textId="77777777" w:rsidTr="00F14FA2">
        <w:trPr>
          <w:cantSplit/>
        </w:trPr>
        <w:tc>
          <w:tcPr>
            <w:tcW w:w="10080" w:type="dxa"/>
            <w:gridSpan w:val="12"/>
          </w:tcPr>
          <w:p w14:paraId="6AB70874" w14:textId="77777777" w:rsidR="00CC0430" w:rsidRPr="00D27E82" w:rsidRDefault="00CC0430" w:rsidP="00F14FA2">
            <w:pPr>
              <w:pStyle w:val="blocktext1"/>
            </w:pPr>
          </w:p>
        </w:tc>
      </w:tr>
    </w:tbl>
    <w:p w14:paraId="59920C0C" w14:textId="77777777" w:rsidR="00CC0430" w:rsidRPr="00D27E82" w:rsidRDefault="00CC0430" w:rsidP="00CC0430">
      <w:pPr>
        <w:pStyle w:val="isonormal"/>
      </w:pPr>
    </w:p>
    <w:p w14:paraId="5FBD7199" w14:textId="77777777" w:rsidR="00CC0430" w:rsidRDefault="00CC0430" w:rsidP="00CC0430">
      <w:pPr>
        <w:pStyle w:val="isonormal"/>
        <w:sectPr w:rsidR="00CC0430" w:rsidSect="00CC0430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A670D2" w14:paraId="20D36240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BE882" w14:textId="77777777" w:rsidR="00CC0430" w:rsidRPr="00A670D2" w:rsidRDefault="00CC0430" w:rsidP="00F14FA2">
            <w:pPr>
              <w:pStyle w:val="tablehead"/>
            </w:pPr>
            <w:r w:rsidRPr="00A670D2">
              <w:t>$100,000/200,000 BASIC LIMIT OCCURRENCE</w:t>
            </w:r>
            <w:r w:rsidRPr="00A670D2">
              <w:br/>
              <w:t>Premises/Operations (Prem/Ops) (Subline Code 334) Territory 503</w:t>
            </w:r>
            <w:r w:rsidRPr="00A670D2">
              <w:br/>
              <w:t>Products/Completed Operations (Prod/COps)</w:t>
            </w:r>
            <w:r w:rsidRPr="00A670D2">
              <w:tab/>
              <w:t xml:space="preserve">(Subline Code 336) Entire State Territory 999 </w:t>
            </w:r>
          </w:p>
        </w:tc>
      </w:tr>
      <w:tr w:rsidR="00CC0430" w:rsidRPr="00A670D2" w14:paraId="6A56772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6CEC5E" w14:textId="77777777" w:rsidR="00CC0430" w:rsidRPr="00A670D2" w:rsidRDefault="00CC0430" w:rsidP="00F14FA2">
            <w:pPr>
              <w:pStyle w:val="tablehead"/>
            </w:pPr>
            <w:r w:rsidRPr="00A670D2">
              <w:t>Class</w:t>
            </w:r>
            <w:r w:rsidRPr="00A670D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4CF0E" w14:textId="77777777" w:rsidR="00CC0430" w:rsidRPr="00A670D2" w:rsidRDefault="00CC0430" w:rsidP="00F14FA2">
            <w:pPr>
              <w:pStyle w:val="tablehead"/>
            </w:pPr>
            <w:r w:rsidRPr="00A670D2">
              <w:t>Prem/</w:t>
            </w:r>
            <w:r w:rsidRPr="00A670D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781E0E" w14:textId="77777777" w:rsidR="00CC0430" w:rsidRPr="00A670D2" w:rsidRDefault="00CC0430" w:rsidP="00F14FA2">
            <w:pPr>
              <w:pStyle w:val="tablehead"/>
            </w:pPr>
            <w:r w:rsidRPr="00A670D2">
              <w:t>Prod/</w:t>
            </w:r>
            <w:r w:rsidRPr="00A670D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5F459" w14:textId="77777777" w:rsidR="00CC0430" w:rsidRPr="00A670D2" w:rsidRDefault="00CC0430" w:rsidP="00F14FA2">
            <w:pPr>
              <w:pStyle w:val="tablehead"/>
            </w:pPr>
            <w:r w:rsidRPr="00A670D2">
              <w:t>Class</w:t>
            </w:r>
            <w:r w:rsidRPr="00A670D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1BDE83" w14:textId="77777777" w:rsidR="00CC0430" w:rsidRPr="00A670D2" w:rsidRDefault="00CC0430" w:rsidP="00F14FA2">
            <w:pPr>
              <w:pStyle w:val="tablehead"/>
            </w:pPr>
            <w:r w:rsidRPr="00A670D2">
              <w:t>Prem/</w:t>
            </w:r>
            <w:r w:rsidRPr="00A670D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41BCE" w14:textId="77777777" w:rsidR="00CC0430" w:rsidRPr="00A670D2" w:rsidRDefault="00CC0430" w:rsidP="00F14FA2">
            <w:pPr>
              <w:pStyle w:val="tablehead"/>
            </w:pPr>
            <w:r w:rsidRPr="00A670D2">
              <w:t>Prod/</w:t>
            </w:r>
            <w:r w:rsidRPr="00A670D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1BB455" w14:textId="77777777" w:rsidR="00CC0430" w:rsidRPr="00A670D2" w:rsidRDefault="00CC0430" w:rsidP="00F14FA2">
            <w:pPr>
              <w:pStyle w:val="tablehead"/>
            </w:pPr>
            <w:r w:rsidRPr="00A670D2">
              <w:t>Class</w:t>
            </w:r>
            <w:r w:rsidRPr="00A670D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1FC84" w14:textId="77777777" w:rsidR="00CC0430" w:rsidRPr="00A670D2" w:rsidRDefault="00CC0430" w:rsidP="00F14FA2">
            <w:pPr>
              <w:pStyle w:val="tablehead"/>
            </w:pPr>
            <w:r w:rsidRPr="00A670D2">
              <w:t>Prem/</w:t>
            </w:r>
            <w:r w:rsidRPr="00A670D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A13369" w14:textId="77777777" w:rsidR="00CC0430" w:rsidRPr="00A670D2" w:rsidRDefault="00CC0430" w:rsidP="00F14FA2">
            <w:pPr>
              <w:pStyle w:val="tablehead"/>
            </w:pPr>
            <w:r w:rsidRPr="00A670D2">
              <w:t>Prod/</w:t>
            </w:r>
            <w:r w:rsidRPr="00A670D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E2CB8" w14:textId="77777777" w:rsidR="00CC0430" w:rsidRPr="00A670D2" w:rsidRDefault="00CC0430" w:rsidP="00F14FA2">
            <w:pPr>
              <w:pStyle w:val="tablehead"/>
            </w:pPr>
            <w:r w:rsidRPr="00A670D2">
              <w:t>Class</w:t>
            </w:r>
            <w:r w:rsidRPr="00A670D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46660F" w14:textId="77777777" w:rsidR="00CC0430" w:rsidRPr="00A670D2" w:rsidRDefault="00CC0430" w:rsidP="00F14FA2">
            <w:pPr>
              <w:pStyle w:val="tablehead"/>
            </w:pPr>
            <w:r w:rsidRPr="00A670D2">
              <w:t>Prem/</w:t>
            </w:r>
            <w:r w:rsidRPr="00A670D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637C5" w14:textId="77777777" w:rsidR="00CC0430" w:rsidRPr="00A670D2" w:rsidRDefault="00CC0430" w:rsidP="00F14FA2">
            <w:pPr>
              <w:pStyle w:val="tablehead"/>
            </w:pPr>
            <w:r w:rsidRPr="00A670D2">
              <w:t>Prod/</w:t>
            </w:r>
            <w:r w:rsidRPr="00A670D2">
              <w:br/>
              <w:t>Cops</w:t>
            </w:r>
          </w:p>
        </w:tc>
      </w:tr>
      <w:tr w:rsidR="00CC0430" w:rsidRPr="00A670D2" w14:paraId="4BAB02F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6E7C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7268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8D7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034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6635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97B7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F126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2123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0F00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499D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163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41A8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6DC3504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D879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8494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F3DD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5662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C032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3244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46C1F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4CC7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5881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39CE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7E23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926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6E25C21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AE1D1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61A37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8A398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E27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5172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5C274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1B814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FAC3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F52E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BA72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6BF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F13C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3556088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379D8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6219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4958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9EBF4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DF68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6D7A1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B25BD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38CD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FE5E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2E2A7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CD8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6C7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7632A2A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2B67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5B6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3877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1C24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68E3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A697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D98F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B45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D61D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E8490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068E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F83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50DB9E4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6D09D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DD8E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6BC6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7AFBC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DAF1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2DF7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4D252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55CB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E86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D01FF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59E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074B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79E21AD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3C9EF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9BE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7009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C85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C843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8B8B8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3786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E261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7F5B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E0D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2976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3BD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4FEA0B1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A5D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ABF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0ABE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F9017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78DA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9.18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54ED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0DB58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B913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FBBE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9937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A4B2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606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39F9DAB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54D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C5E2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4DD0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02DB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7573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8E119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03DF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539C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6E22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F085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324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92E8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69E3B3B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506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EBE7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E7BE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52DF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1CBD4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54F18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825B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705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270E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4FE0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C100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0AE1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5E8D131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2945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219D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6EC9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FCE6D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EF674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1853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0C7A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92E3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F8D5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DF868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717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FD6B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6A54BBB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1D5FB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AF7B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E192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78F57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2A97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CF2A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6E823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441E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14E2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00515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FEB7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2EB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7BE513D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2EDF1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F1DC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726D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A49D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EC1D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F836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059D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33DB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42AC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A6AE4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368B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4538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76659F9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823D6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389B4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AABC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E12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ACD3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EAED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6201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9A57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D85E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715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292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C152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7AF2D54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9275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542B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7FE97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EC23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CBBB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B8872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E533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AF14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6B5D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9CCE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743D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25B3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1A95BF4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EAE4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0360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1257C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7D4F3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12C0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28911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1356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B982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8C5D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BED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C04C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F47E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2A2CC8A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7211D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E4315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45AF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283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A619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E7E86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8BC03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1970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CD75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EFE7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5532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E2C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5683735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B93A1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B47D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0512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65900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13D6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66C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F2D58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4F0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3930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C145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2C1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3294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53E0DCA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B5B0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D5B1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C95FB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29E3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D854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8.56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E6C40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BB85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B49B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75A6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40BBF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3483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5992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3E94047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D90F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F9FB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E6E7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FD5B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7280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6.38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8284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166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ECCA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D1A7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C7F13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D8E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4664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5C21AF5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C00D4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89650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57FA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CE4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8B6C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7.24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8346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00E6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5EA0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FC92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41F3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DDF6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0B0F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5BF4261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038E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4CF4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01E2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1655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A2DD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7.76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CC28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EBA50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E54A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31A8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CC6C4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295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9BEA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2DE2715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74D1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5B01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2484A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C0D1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FB6E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96E1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0AFC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4868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A31C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46A5F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1988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461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616767A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225D6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74C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7080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BD98C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5A40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1938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581B9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94C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DCEB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F098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AB91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B278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3BE4B76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FC81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BAEB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B4BB9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C17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FA49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EA8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458E4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31BD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C81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B208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815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D6CD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34F2CA3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3267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36B8B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69F8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2AF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BC70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7.64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E4E9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935B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F99C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B6CB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77BC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386F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C674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7EED8FE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45507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EDE7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92471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7D92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22EF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A15A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B01E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5508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F928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4269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8827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0BC8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790CCCB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7BE8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63BC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12F2B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5CA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EA9A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EE82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CBF1D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C960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5346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76E43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DF87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343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01C0C91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56A4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C219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2071C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81E1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E843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B010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62D7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B9D7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52A5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F6FD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1284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A92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3C70D4C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025FD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E4D8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2079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B19BA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6F2E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144F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052D0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B22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1668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72CC7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D78B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63E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1A0263F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C3E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B7E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A24B5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F1C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EE1DE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BFBC8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7047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431A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1083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5033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8472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E0FD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2EF5CA2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427D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D98F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9.46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30B1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E0BE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BC236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65FEB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A8D17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3999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77DB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F6D4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F869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C4F2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34DB756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960CF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BDD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B66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F4F7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8C38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2D5F5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6FAC3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ED93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FECA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7463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B3F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E4B4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443F40A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3E59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4871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0ECA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8190D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5CE0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CE4B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0017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5E7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6D1F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150BD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3271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B12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4933C65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D01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F97A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A3843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4491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C73F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9F6B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9B8F7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9E5A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CE0C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7542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5638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7B41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59DBE33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CF39C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991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0C78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3F4A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FCB0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C0E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062D0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B8EB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E00E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68221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AF36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8478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5473646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8E6D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D680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BBF49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633F4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3E8B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7C7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B903D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9634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282F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643D3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4BB3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E97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5F0D3F1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0D21C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699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C102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041C4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7E67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0B95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35091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69E3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0B87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26DB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7412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B0F7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1ACCDED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94C50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16A7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D0834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919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E8B3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FD9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37070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1F5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88F0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808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455B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A66F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531E507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D67B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FFB19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0A2FB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95A2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4D51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F0F3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8B97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F819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C4224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264A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D159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22C6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63BF1F1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2F340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AB34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244E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698EF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5BF1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002D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A8C4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4A89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5253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17FD3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1C17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8610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085AD15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95FA5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1B0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A0F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CABAC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2C91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8540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BD1D4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D8A95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A446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002AF" w14:textId="77777777" w:rsidR="00CC0430" w:rsidRPr="00A670D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3BB6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4C3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78D15A8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DDE02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ABFA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83E97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61287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19FA2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5D47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5493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080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C5CE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4A14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CADD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6B52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33402AB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B15C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F7597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1D30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F93A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13A8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E147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5175D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E32B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C478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211D1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242E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CCEA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4504379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29C39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FFAF8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BC1C7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5C648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4B3F0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DAB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D18E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A396F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A331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7A691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DEA0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26B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0EBD3D6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51C74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1795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9BBD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87696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A0A8B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35D3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C2EBF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A237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F4A0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88295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647E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11E1E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3895199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8ECAA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CBE63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  <w:r w:rsidRPr="00A670D2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4C79A4" w14:textId="77777777" w:rsidR="00CC0430" w:rsidRPr="00A670D2" w:rsidRDefault="00CC0430" w:rsidP="00F14FA2">
            <w:pPr>
              <w:pStyle w:val="tabletext10"/>
              <w:jc w:val="center"/>
            </w:pPr>
            <w:r w:rsidRPr="00A670D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E36D5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E721AA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335EC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387D4B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B8913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368E26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7FF08" w14:textId="77777777" w:rsidR="00CC0430" w:rsidRPr="00A670D2" w:rsidRDefault="00CC0430" w:rsidP="00F14FA2">
            <w:pPr>
              <w:pStyle w:val="tabletext10"/>
              <w:rPr>
                <w:b/>
              </w:rPr>
            </w:pPr>
            <w:r w:rsidRPr="00A670D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FF845D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85AEF1" w14:textId="77777777" w:rsidR="00CC0430" w:rsidRPr="00A670D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670D2" w14:paraId="7E76D140" w14:textId="77777777" w:rsidTr="00F14FA2">
        <w:trPr>
          <w:cantSplit/>
        </w:trPr>
        <w:tc>
          <w:tcPr>
            <w:tcW w:w="10080" w:type="dxa"/>
            <w:gridSpan w:val="12"/>
          </w:tcPr>
          <w:p w14:paraId="4B044924" w14:textId="77777777" w:rsidR="00CC0430" w:rsidRPr="00A670D2" w:rsidRDefault="00CC0430" w:rsidP="00F14FA2">
            <w:pPr>
              <w:pStyle w:val="blocktext1"/>
            </w:pPr>
          </w:p>
        </w:tc>
      </w:tr>
      <w:tr w:rsidR="00CC0430" w:rsidRPr="00A670D2" w14:paraId="40037FED" w14:textId="77777777" w:rsidTr="00F14FA2">
        <w:trPr>
          <w:cantSplit/>
        </w:trPr>
        <w:tc>
          <w:tcPr>
            <w:tcW w:w="10080" w:type="dxa"/>
            <w:gridSpan w:val="12"/>
          </w:tcPr>
          <w:p w14:paraId="2F468906" w14:textId="77777777" w:rsidR="00CC0430" w:rsidRPr="00A670D2" w:rsidRDefault="00CC0430" w:rsidP="00F14FA2">
            <w:pPr>
              <w:pStyle w:val="blocktext1"/>
            </w:pPr>
          </w:p>
        </w:tc>
      </w:tr>
    </w:tbl>
    <w:p w14:paraId="614F6B48" w14:textId="77777777" w:rsidR="00CC0430" w:rsidRPr="00A670D2" w:rsidRDefault="00CC0430" w:rsidP="00CC0430">
      <w:pPr>
        <w:pStyle w:val="isonormal"/>
      </w:pPr>
    </w:p>
    <w:p w14:paraId="0FF03EA0" w14:textId="77777777" w:rsidR="00CC0430" w:rsidRDefault="00CC0430" w:rsidP="00CC0430">
      <w:pPr>
        <w:pStyle w:val="isonormal"/>
        <w:sectPr w:rsidR="00CC0430" w:rsidSect="00CC0430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88761E" w14:paraId="0FA7A8CC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F485C" w14:textId="77777777" w:rsidR="00CC0430" w:rsidRPr="0088761E" w:rsidRDefault="00CC0430" w:rsidP="00F14FA2">
            <w:pPr>
              <w:pStyle w:val="tablehead"/>
            </w:pPr>
            <w:r w:rsidRPr="0088761E">
              <w:t>$100,000/200,000 BASIC LIMIT OCCURRENCE</w:t>
            </w:r>
            <w:r w:rsidRPr="0088761E">
              <w:br/>
              <w:t>Premises/Operations (Prem/Ops) (Subline Code 334) Territory 504</w:t>
            </w:r>
            <w:r w:rsidRPr="0088761E">
              <w:br/>
              <w:t>Products/Completed Operations (Prod/COps)</w:t>
            </w:r>
            <w:r w:rsidRPr="0088761E">
              <w:tab/>
              <w:t xml:space="preserve">(Subline Code 336) Entire State Territory 999 </w:t>
            </w:r>
          </w:p>
        </w:tc>
      </w:tr>
      <w:tr w:rsidR="00CC0430" w:rsidRPr="0088761E" w14:paraId="6C42B7F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E035681" w14:textId="77777777" w:rsidR="00CC0430" w:rsidRPr="0088761E" w:rsidRDefault="00CC0430" w:rsidP="00F14FA2">
            <w:pPr>
              <w:pStyle w:val="tablehead"/>
            </w:pPr>
            <w:r w:rsidRPr="0088761E">
              <w:t>Class</w:t>
            </w:r>
            <w:r w:rsidRPr="0088761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A55C6" w14:textId="77777777" w:rsidR="00CC0430" w:rsidRPr="0088761E" w:rsidRDefault="00CC0430" w:rsidP="00F14FA2">
            <w:pPr>
              <w:pStyle w:val="tablehead"/>
            </w:pPr>
            <w:r w:rsidRPr="0088761E">
              <w:t>Prem/</w:t>
            </w:r>
            <w:r w:rsidRPr="0088761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596EA2" w14:textId="77777777" w:rsidR="00CC0430" w:rsidRPr="0088761E" w:rsidRDefault="00CC0430" w:rsidP="00F14FA2">
            <w:pPr>
              <w:pStyle w:val="tablehead"/>
            </w:pPr>
            <w:r w:rsidRPr="0088761E">
              <w:t>Prod/</w:t>
            </w:r>
            <w:r w:rsidRPr="0088761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637A8" w14:textId="77777777" w:rsidR="00CC0430" w:rsidRPr="0088761E" w:rsidRDefault="00CC0430" w:rsidP="00F14FA2">
            <w:pPr>
              <w:pStyle w:val="tablehead"/>
            </w:pPr>
            <w:r w:rsidRPr="0088761E">
              <w:t>Class</w:t>
            </w:r>
            <w:r w:rsidRPr="0088761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C21D25" w14:textId="77777777" w:rsidR="00CC0430" w:rsidRPr="0088761E" w:rsidRDefault="00CC0430" w:rsidP="00F14FA2">
            <w:pPr>
              <w:pStyle w:val="tablehead"/>
            </w:pPr>
            <w:r w:rsidRPr="0088761E">
              <w:t>Prem/</w:t>
            </w:r>
            <w:r w:rsidRPr="0088761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4EA9C" w14:textId="77777777" w:rsidR="00CC0430" w:rsidRPr="0088761E" w:rsidRDefault="00CC0430" w:rsidP="00F14FA2">
            <w:pPr>
              <w:pStyle w:val="tablehead"/>
            </w:pPr>
            <w:r w:rsidRPr="0088761E">
              <w:t>Prod/</w:t>
            </w:r>
            <w:r w:rsidRPr="0088761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09382A" w14:textId="77777777" w:rsidR="00CC0430" w:rsidRPr="0088761E" w:rsidRDefault="00CC0430" w:rsidP="00F14FA2">
            <w:pPr>
              <w:pStyle w:val="tablehead"/>
            </w:pPr>
            <w:r w:rsidRPr="0088761E">
              <w:t>Class</w:t>
            </w:r>
            <w:r w:rsidRPr="0088761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C86C3" w14:textId="77777777" w:rsidR="00CC0430" w:rsidRPr="0088761E" w:rsidRDefault="00CC0430" w:rsidP="00F14FA2">
            <w:pPr>
              <w:pStyle w:val="tablehead"/>
            </w:pPr>
            <w:r w:rsidRPr="0088761E">
              <w:t>Prem/</w:t>
            </w:r>
            <w:r w:rsidRPr="0088761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8AC913" w14:textId="77777777" w:rsidR="00CC0430" w:rsidRPr="0088761E" w:rsidRDefault="00CC0430" w:rsidP="00F14FA2">
            <w:pPr>
              <w:pStyle w:val="tablehead"/>
            </w:pPr>
            <w:r w:rsidRPr="0088761E">
              <w:t>Prod/</w:t>
            </w:r>
            <w:r w:rsidRPr="0088761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9665" w14:textId="77777777" w:rsidR="00CC0430" w:rsidRPr="0088761E" w:rsidRDefault="00CC0430" w:rsidP="00F14FA2">
            <w:pPr>
              <w:pStyle w:val="tablehead"/>
            </w:pPr>
            <w:r w:rsidRPr="0088761E">
              <w:t>Class</w:t>
            </w:r>
            <w:r w:rsidRPr="0088761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A69F3E" w14:textId="77777777" w:rsidR="00CC0430" w:rsidRPr="0088761E" w:rsidRDefault="00CC0430" w:rsidP="00F14FA2">
            <w:pPr>
              <w:pStyle w:val="tablehead"/>
            </w:pPr>
            <w:r w:rsidRPr="0088761E">
              <w:t>Prem/</w:t>
            </w:r>
            <w:r w:rsidRPr="0088761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805C8" w14:textId="77777777" w:rsidR="00CC0430" w:rsidRPr="0088761E" w:rsidRDefault="00CC0430" w:rsidP="00F14FA2">
            <w:pPr>
              <w:pStyle w:val="tablehead"/>
            </w:pPr>
            <w:r w:rsidRPr="0088761E">
              <w:t>Prod/</w:t>
            </w:r>
            <w:r w:rsidRPr="0088761E">
              <w:br/>
              <w:t>Cops</w:t>
            </w:r>
          </w:p>
        </w:tc>
      </w:tr>
      <w:tr w:rsidR="00CC0430" w:rsidRPr="0088761E" w14:paraId="1AB389C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7CD8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39AD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70C4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F801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A3F3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8F12F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972BD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38E4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54C6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0B76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B5C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3229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.067</w:t>
            </w:r>
          </w:p>
        </w:tc>
      </w:tr>
      <w:tr w:rsidR="00CC0430" w:rsidRPr="0088761E" w14:paraId="3BD1F8C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29C1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0B85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DAD50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EB4A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41A7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435C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FDFE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CDB8A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EFFF8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EA7D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96EF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083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.038</w:t>
            </w:r>
          </w:p>
        </w:tc>
      </w:tr>
      <w:tr w:rsidR="00CC0430" w:rsidRPr="0088761E" w14:paraId="39F7B55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1B91F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7910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D7A5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9DED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B3D6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05E82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667E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C2DF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BD636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B706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B401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777B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.097</w:t>
            </w:r>
          </w:p>
        </w:tc>
      </w:tr>
      <w:tr w:rsidR="00CC0430" w:rsidRPr="0088761E" w14:paraId="19DCB3E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5987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B5D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90A58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EC61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2E8A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34D8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EF97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5308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2C2BF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5D2DA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7019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A6C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.68</w:t>
            </w:r>
          </w:p>
        </w:tc>
      </w:tr>
      <w:tr w:rsidR="00CC0430" w:rsidRPr="0088761E" w14:paraId="788AD50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9B6D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07286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54EC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BE31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1638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4D48A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A947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D728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F0607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E66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D4A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BEEF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.27</w:t>
            </w:r>
          </w:p>
        </w:tc>
      </w:tr>
      <w:tr w:rsidR="00CC0430" w:rsidRPr="0088761E" w14:paraId="6F442DF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AD425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9534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A6D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CCE17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B1A7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3A29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2819B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3066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A6BD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74A87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304D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B5B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8761E" w14:paraId="3C3D88E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4E3B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45F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6D892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F34D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A700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95DB2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C274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B3EF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C16DF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6543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A58DE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F2AD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</w:tr>
      <w:tr w:rsidR="00CC0430" w:rsidRPr="0088761E" w14:paraId="67D3709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9C649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8931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0D35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9A57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D00A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B76A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24DAD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ABC8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FDA0B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9EA6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F5185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74809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</w:tr>
      <w:tr w:rsidR="00CC0430" w:rsidRPr="0088761E" w14:paraId="654A3F2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40DBA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F787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DCD58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B677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CE01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D1A63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A0781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BAE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4FDFF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0DD74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C7F5C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CC8E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</w:tr>
      <w:tr w:rsidR="00CC0430" w:rsidRPr="0088761E" w14:paraId="1070782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56D4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C3F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FCB64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AA92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E1C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9DB7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4639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D035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569FB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B26D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CDD5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3E8A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.009</w:t>
            </w:r>
          </w:p>
        </w:tc>
      </w:tr>
      <w:tr w:rsidR="00CC0430" w:rsidRPr="0088761E" w14:paraId="751CC8F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D455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9A25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18D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4C38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6B39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4B15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48928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EBDF8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A7F14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EDA6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EA27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A982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</w:t>
            </w:r>
          </w:p>
        </w:tc>
      </w:tr>
      <w:tr w:rsidR="00CC0430" w:rsidRPr="0088761E" w14:paraId="64F95D9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9F86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FBD3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A78E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C8630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4C49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6B6F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4E630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807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0954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B66CF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3FEE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58B9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8761E" w14:paraId="254B82D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7BDF2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EDC2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1C6C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642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27F5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CD4F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230AA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1C10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7DAA6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C04B8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DEEB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AF31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.042</w:t>
            </w:r>
          </w:p>
        </w:tc>
      </w:tr>
      <w:tr w:rsidR="00CC0430" w:rsidRPr="0088761E" w14:paraId="5EE7FFA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ECEF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C789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A5A86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F863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CED6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B96C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32EE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AFDA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1D02E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C266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98E3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19D2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1.55</w:t>
            </w:r>
          </w:p>
        </w:tc>
      </w:tr>
      <w:tr w:rsidR="00CC0430" w:rsidRPr="0088761E" w14:paraId="1F85D75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83D09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A23B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7F13B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1331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2FF7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F5657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026D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EDAC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BC18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B816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0D57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974E3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</w:tr>
      <w:tr w:rsidR="00CC0430" w:rsidRPr="0088761E" w14:paraId="2EE73F8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4261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EEC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2B2F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7840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07DB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9.25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2F33F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AB311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484B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35B5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3AE5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3E6A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413C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1.15</w:t>
            </w:r>
          </w:p>
        </w:tc>
      </w:tr>
      <w:tr w:rsidR="00CC0430" w:rsidRPr="0088761E" w14:paraId="4B7083D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C616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26E7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4730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D4B99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A230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F3D81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755E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7692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A5FF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0CCFD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4F79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B14C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</w:tr>
      <w:tr w:rsidR="00CC0430" w:rsidRPr="0088761E" w14:paraId="69873DB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F3AD5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0C1C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7360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F931E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B95B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AEFE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1949C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EE08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8ECF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8A478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A3B0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8490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8761E" w14:paraId="09909B0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1542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749E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4DA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E47A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CF51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4166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B4D98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CAF9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7FE0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84C4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E01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90D9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</w:tr>
      <w:tr w:rsidR="00CC0430" w:rsidRPr="0088761E" w14:paraId="7E5A794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B00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64E9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EFD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DB298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9407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C025B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33C11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43E4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6FFEA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49C16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4B70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D985A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</w:tr>
      <w:tr w:rsidR="00CC0430" w:rsidRPr="0088761E" w14:paraId="242B1BA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942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322A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4D28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9268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956B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016B3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3ACAA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3D538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7888D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E86CE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650CB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67249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</w:tr>
      <w:tr w:rsidR="00CC0430" w:rsidRPr="0088761E" w14:paraId="371FD57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FE9C6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8153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1BE7D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720A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4BF0D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23243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EF454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190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BF0B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5C8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125F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9B2D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.073</w:t>
            </w:r>
          </w:p>
        </w:tc>
      </w:tr>
      <w:tr w:rsidR="00CC0430" w:rsidRPr="0088761E" w14:paraId="529679E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C7EB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5CF1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7012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D29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5938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9.36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A073F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4EE3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07F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1F02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72A8A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7BB3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5E09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.168</w:t>
            </w:r>
          </w:p>
        </w:tc>
      </w:tr>
      <w:tr w:rsidR="00CC0430" w:rsidRPr="0088761E" w14:paraId="43EA14B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FFD84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DA64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1501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F2E0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457E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D6C0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4F41F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624F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54AE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6A58F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A102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B752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8761E" w14:paraId="7884EE7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A59A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031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904F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F298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8FEA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1C7F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51252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CB9F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815D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9FD3E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5193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4A61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.59</w:t>
            </w:r>
          </w:p>
        </w:tc>
      </w:tr>
      <w:tr w:rsidR="00CC0430" w:rsidRPr="0088761E" w14:paraId="00CCFBC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E1059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DF3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0A28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2BAD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D82F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7.42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6D031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DCF2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EAF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61F1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4480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A3C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4556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.32</w:t>
            </w:r>
          </w:p>
        </w:tc>
      </w:tr>
      <w:tr w:rsidR="00CC0430" w:rsidRPr="0088761E" w14:paraId="725820F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C7D4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007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6CA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9004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BCB6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6.43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657F3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8EDF4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D79F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CC7C7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90F69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0FB1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B52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.022</w:t>
            </w:r>
          </w:p>
        </w:tc>
      </w:tr>
      <w:tr w:rsidR="00CC0430" w:rsidRPr="0088761E" w14:paraId="36DB797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5530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653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DC7A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362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4079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B18D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F409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CEC6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6946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6DE19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39E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11E1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.016</w:t>
            </w:r>
          </w:p>
        </w:tc>
      </w:tr>
      <w:tr w:rsidR="00CC0430" w:rsidRPr="0088761E" w14:paraId="72D790B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D8A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43A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02C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1A2F2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4E8E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8526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DAA0F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1D23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AA73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D4F34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46B8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D508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.088</w:t>
            </w:r>
          </w:p>
        </w:tc>
      </w:tr>
      <w:tr w:rsidR="00CC0430" w:rsidRPr="0088761E" w14:paraId="38D7746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29AC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6950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137A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5F14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978C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C37F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B3933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1DC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9941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23E2C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7EA5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5C29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8761E" w14:paraId="21B5FD0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845F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EC5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6EC97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F3EC9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88E5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A94D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C32F9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C6FD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C89B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B105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D8BB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4C8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.113</w:t>
            </w:r>
          </w:p>
        </w:tc>
      </w:tr>
      <w:tr w:rsidR="00CC0430" w:rsidRPr="0088761E" w14:paraId="635C86D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81C6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5893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E8E0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B641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C372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8B3F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3B7E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2950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BCFE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4EC0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7B9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2845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.061</w:t>
            </w:r>
          </w:p>
        </w:tc>
      </w:tr>
      <w:tr w:rsidR="00CC0430" w:rsidRPr="0088761E" w14:paraId="5A5F939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E335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316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EBA8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5435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4C94E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B7C5E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F037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55DA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68C95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C23E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D40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796C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.12</w:t>
            </w:r>
          </w:p>
        </w:tc>
      </w:tr>
      <w:tr w:rsidR="00CC0430" w:rsidRPr="0088761E" w14:paraId="5132BE6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E4FD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9BD3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D36E8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03E39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FBF50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B3927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C65E2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D6B58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BB316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21B99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9A24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2AA7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.103</w:t>
            </w:r>
          </w:p>
        </w:tc>
      </w:tr>
      <w:tr w:rsidR="00CC0430" w:rsidRPr="0088761E" w14:paraId="73C987E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F0BC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27D2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8D235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51132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1921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F526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91A8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B701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88518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68F9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E305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2A96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.008</w:t>
            </w:r>
          </w:p>
        </w:tc>
      </w:tr>
      <w:tr w:rsidR="00CC0430" w:rsidRPr="0088761E" w14:paraId="3D1CBDF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F2DDE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F50D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C8AD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3771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9906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60C5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48F82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22FD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30F9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148A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FBA7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03F6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8761E" w14:paraId="3F96971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700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627A4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7E6A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D9F6A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9AFE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DF74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427C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6AD9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F8CA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692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26F0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96CF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.048</w:t>
            </w:r>
          </w:p>
        </w:tc>
      </w:tr>
      <w:tr w:rsidR="00CC0430" w:rsidRPr="0088761E" w14:paraId="7F510ED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E8F18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415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8F16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13F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C9D7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6A4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7A274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0027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CB17B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19286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F0C8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0559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.075</w:t>
            </w:r>
          </w:p>
        </w:tc>
      </w:tr>
      <w:tr w:rsidR="00CC0430" w:rsidRPr="0088761E" w14:paraId="3E1FDA3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3781E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3F64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C0AC3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5B62E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AC64B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254D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1F721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2861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85F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6CA6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05BB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B441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.106</w:t>
            </w:r>
          </w:p>
        </w:tc>
      </w:tr>
      <w:tr w:rsidR="00CC0430" w:rsidRPr="0088761E" w14:paraId="41EF3D6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2F16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3E79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75C7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E0D8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9399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388B5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077B2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CCFB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A6AF7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64F62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051A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0845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</w:tr>
      <w:tr w:rsidR="00CC0430" w:rsidRPr="0088761E" w14:paraId="1A3B082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32F2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938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5EA8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F5137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B59F7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707EF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8464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DAFB8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B0514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EA4EF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4868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8809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.139</w:t>
            </w:r>
          </w:p>
        </w:tc>
      </w:tr>
      <w:tr w:rsidR="00CC0430" w:rsidRPr="0088761E" w14:paraId="37048E2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3FF47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53B75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6CA3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8DAED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3976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52EE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61D62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1DF9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A828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E98D6" w14:textId="77777777" w:rsidR="00CC0430" w:rsidRPr="0088761E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262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986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8761E" w14:paraId="3832D11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DFC68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8E8E4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B34C4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4170C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50B0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46242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A5498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C2429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403A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DC1F6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6EA7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D8C0E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</w:tr>
      <w:tr w:rsidR="00CC0430" w:rsidRPr="0088761E" w14:paraId="2207596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C8806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AFCC8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0841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8FEF6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A069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AFBC3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930D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2BEF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8317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2F66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A5C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F9D02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</w:tr>
      <w:tr w:rsidR="00CC0430" w:rsidRPr="0088761E" w14:paraId="70E1756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C974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A196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AC78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73B2F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62768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9.26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29680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7E8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796BA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E3DB4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1FDF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8522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3A9AF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</w:tr>
      <w:tr w:rsidR="00CC0430" w:rsidRPr="0088761E" w14:paraId="1E63744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515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CEA0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E9D4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57043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07348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39328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14511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3675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0E128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A7FDF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344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40D8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</w:tr>
      <w:tr w:rsidR="00CC0430" w:rsidRPr="0088761E" w14:paraId="069DAD5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0075A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D6FFCF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206231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63E245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EC3D32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46F9E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6AF30B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9D2D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6C9953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2ADB0" w14:textId="77777777" w:rsidR="00CC0430" w:rsidRPr="0088761E" w:rsidRDefault="00CC0430" w:rsidP="00F14FA2">
            <w:pPr>
              <w:pStyle w:val="tabletext10"/>
              <w:rPr>
                <w:b/>
              </w:rPr>
            </w:pPr>
            <w:r w:rsidRPr="0088761E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0E1D0C" w14:textId="77777777" w:rsidR="00CC0430" w:rsidRPr="0088761E" w:rsidRDefault="00CC0430" w:rsidP="00F14FA2">
            <w:pPr>
              <w:pStyle w:val="tabletext10"/>
              <w:tabs>
                <w:tab w:val="decimal" w:pos="300"/>
              </w:tabs>
            </w:pPr>
            <w:r w:rsidRPr="0088761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7D07B5" w14:textId="77777777" w:rsidR="00CC0430" w:rsidRPr="0088761E" w:rsidRDefault="00CC0430" w:rsidP="00F14FA2">
            <w:pPr>
              <w:pStyle w:val="tabletext10"/>
              <w:jc w:val="center"/>
            </w:pPr>
            <w:r w:rsidRPr="0088761E">
              <w:t xml:space="preserve"> – </w:t>
            </w:r>
          </w:p>
        </w:tc>
      </w:tr>
      <w:tr w:rsidR="00CC0430" w:rsidRPr="0088761E" w14:paraId="0D71C49D" w14:textId="77777777" w:rsidTr="00F14FA2">
        <w:trPr>
          <w:cantSplit/>
        </w:trPr>
        <w:tc>
          <w:tcPr>
            <w:tcW w:w="10080" w:type="dxa"/>
            <w:gridSpan w:val="12"/>
          </w:tcPr>
          <w:p w14:paraId="6A10469C" w14:textId="77777777" w:rsidR="00CC0430" w:rsidRPr="0088761E" w:rsidRDefault="00CC0430" w:rsidP="00F14FA2">
            <w:pPr>
              <w:pStyle w:val="blocktext1"/>
            </w:pPr>
          </w:p>
        </w:tc>
      </w:tr>
      <w:tr w:rsidR="00CC0430" w:rsidRPr="0088761E" w14:paraId="1F5CAFBB" w14:textId="77777777" w:rsidTr="00F14FA2">
        <w:trPr>
          <w:cantSplit/>
        </w:trPr>
        <w:tc>
          <w:tcPr>
            <w:tcW w:w="10080" w:type="dxa"/>
            <w:gridSpan w:val="12"/>
          </w:tcPr>
          <w:p w14:paraId="60906AC3" w14:textId="77777777" w:rsidR="00CC0430" w:rsidRPr="0088761E" w:rsidRDefault="00CC0430" w:rsidP="00F14FA2">
            <w:pPr>
              <w:pStyle w:val="blocktext1"/>
            </w:pPr>
          </w:p>
        </w:tc>
      </w:tr>
    </w:tbl>
    <w:p w14:paraId="41CE5A32" w14:textId="77777777" w:rsidR="00CC0430" w:rsidRPr="0088761E" w:rsidRDefault="00CC0430" w:rsidP="00CC0430">
      <w:pPr>
        <w:pStyle w:val="isonormal"/>
      </w:pPr>
    </w:p>
    <w:p w14:paraId="33C26E75" w14:textId="77777777" w:rsidR="00CC0430" w:rsidRDefault="00CC0430" w:rsidP="00CC0430">
      <w:pPr>
        <w:pStyle w:val="isonormal"/>
        <w:sectPr w:rsidR="00CC0430" w:rsidSect="00CC0430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6628BB" w14:paraId="36B96EB9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4C21" w14:textId="77777777" w:rsidR="00CC0430" w:rsidRPr="006628BB" w:rsidRDefault="00CC0430" w:rsidP="00F14FA2">
            <w:pPr>
              <w:pStyle w:val="tablehead"/>
            </w:pPr>
            <w:r w:rsidRPr="006628BB">
              <w:t>$100,000/200,000 BASIC LIMIT OCCURRENCE</w:t>
            </w:r>
            <w:r w:rsidRPr="006628BB">
              <w:br/>
              <w:t>Premises/Operations (Prem/Ops) (Subline Code 334) Territory 504</w:t>
            </w:r>
            <w:r w:rsidRPr="006628BB">
              <w:br/>
              <w:t>Products/Completed Operations (Prod/COps)</w:t>
            </w:r>
            <w:r w:rsidRPr="006628BB">
              <w:tab/>
              <w:t xml:space="preserve">(Subline Code 336) Entire State Territory 999 </w:t>
            </w:r>
          </w:p>
        </w:tc>
      </w:tr>
      <w:tr w:rsidR="00CC0430" w:rsidRPr="006628BB" w14:paraId="5DAE78D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D975CB" w14:textId="77777777" w:rsidR="00CC0430" w:rsidRPr="006628BB" w:rsidRDefault="00CC0430" w:rsidP="00F14FA2">
            <w:pPr>
              <w:pStyle w:val="tablehead"/>
            </w:pPr>
            <w:r w:rsidRPr="006628BB">
              <w:t>Class</w:t>
            </w:r>
            <w:r w:rsidRPr="006628B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8A444" w14:textId="77777777" w:rsidR="00CC0430" w:rsidRPr="006628BB" w:rsidRDefault="00CC0430" w:rsidP="00F14FA2">
            <w:pPr>
              <w:pStyle w:val="tablehead"/>
            </w:pPr>
            <w:r w:rsidRPr="006628BB">
              <w:t>Prem/</w:t>
            </w:r>
            <w:r w:rsidRPr="006628B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12B565" w14:textId="77777777" w:rsidR="00CC0430" w:rsidRPr="006628BB" w:rsidRDefault="00CC0430" w:rsidP="00F14FA2">
            <w:pPr>
              <w:pStyle w:val="tablehead"/>
            </w:pPr>
            <w:r w:rsidRPr="006628BB">
              <w:t>Prod/</w:t>
            </w:r>
            <w:r w:rsidRPr="006628B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5DBCE" w14:textId="77777777" w:rsidR="00CC0430" w:rsidRPr="006628BB" w:rsidRDefault="00CC0430" w:rsidP="00F14FA2">
            <w:pPr>
              <w:pStyle w:val="tablehead"/>
            </w:pPr>
            <w:r w:rsidRPr="006628BB">
              <w:t>Class</w:t>
            </w:r>
            <w:r w:rsidRPr="006628B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8E27E8" w14:textId="77777777" w:rsidR="00CC0430" w:rsidRPr="006628BB" w:rsidRDefault="00CC0430" w:rsidP="00F14FA2">
            <w:pPr>
              <w:pStyle w:val="tablehead"/>
            </w:pPr>
            <w:r w:rsidRPr="006628BB">
              <w:t>Prem/</w:t>
            </w:r>
            <w:r w:rsidRPr="006628B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DC05A" w14:textId="77777777" w:rsidR="00CC0430" w:rsidRPr="006628BB" w:rsidRDefault="00CC0430" w:rsidP="00F14FA2">
            <w:pPr>
              <w:pStyle w:val="tablehead"/>
            </w:pPr>
            <w:r w:rsidRPr="006628BB">
              <w:t>Prod/</w:t>
            </w:r>
            <w:r w:rsidRPr="006628B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E92B10" w14:textId="77777777" w:rsidR="00CC0430" w:rsidRPr="006628BB" w:rsidRDefault="00CC0430" w:rsidP="00F14FA2">
            <w:pPr>
              <w:pStyle w:val="tablehead"/>
            </w:pPr>
            <w:r w:rsidRPr="006628BB">
              <w:t>Class</w:t>
            </w:r>
            <w:r w:rsidRPr="006628B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F415" w14:textId="77777777" w:rsidR="00CC0430" w:rsidRPr="006628BB" w:rsidRDefault="00CC0430" w:rsidP="00F14FA2">
            <w:pPr>
              <w:pStyle w:val="tablehead"/>
            </w:pPr>
            <w:r w:rsidRPr="006628BB">
              <w:t>Prem/</w:t>
            </w:r>
            <w:r w:rsidRPr="006628B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11995B" w14:textId="77777777" w:rsidR="00CC0430" w:rsidRPr="006628BB" w:rsidRDefault="00CC0430" w:rsidP="00F14FA2">
            <w:pPr>
              <w:pStyle w:val="tablehead"/>
            </w:pPr>
            <w:r w:rsidRPr="006628BB">
              <w:t>Prod/</w:t>
            </w:r>
            <w:r w:rsidRPr="006628B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4F5B9" w14:textId="77777777" w:rsidR="00CC0430" w:rsidRPr="006628BB" w:rsidRDefault="00CC0430" w:rsidP="00F14FA2">
            <w:pPr>
              <w:pStyle w:val="tablehead"/>
            </w:pPr>
            <w:r w:rsidRPr="006628BB">
              <w:t>Class</w:t>
            </w:r>
            <w:r w:rsidRPr="006628B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C3A6DA" w14:textId="77777777" w:rsidR="00CC0430" w:rsidRPr="006628BB" w:rsidRDefault="00CC0430" w:rsidP="00F14FA2">
            <w:pPr>
              <w:pStyle w:val="tablehead"/>
            </w:pPr>
            <w:r w:rsidRPr="006628BB">
              <w:t>Prem/</w:t>
            </w:r>
            <w:r w:rsidRPr="006628B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4E191" w14:textId="77777777" w:rsidR="00CC0430" w:rsidRPr="006628BB" w:rsidRDefault="00CC0430" w:rsidP="00F14FA2">
            <w:pPr>
              <w:pStyle w:val="tablehead"/>
            </w:pPr>
            <w:r w:rsidRPr="006628BB">
              <w:t>Prod/</w:t>
            </w:r>
            <w:r w:rsidRPr="006628BB">
              <w:br/>
              <w:t>Cops</w:t>
            </w:r>
          </w:p>
        </w:tc>
      </w:tr>
      <w:tr w:rsidR="00CC0430" w:rsidRPr="006628BB" w14:paraId="1FB1423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F22BC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42A1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06DA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A430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9921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4F39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A39D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B7C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8A3E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5D779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1A1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DDC17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57D61D3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6D681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0037B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5FD2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E8D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B22A7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D0A07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6929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1D7B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C3CF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111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7EE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51.20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FBB03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1E56310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B602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B992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FE41E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F10B7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110B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A832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977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D3C2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92CB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510B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2B12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455A4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4812962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4633D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0044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FC877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666F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864B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BFF9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93885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190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F5C7D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C08BF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38F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F2532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32B8C9C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634DA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63FE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E36F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E93F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F5175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4D07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E52B4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78553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2BB5D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A9C2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54F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740C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4AD9CA1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098F9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97A92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0257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BAFD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772A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7068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14A6C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0D69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64CE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39B6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3039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C7C4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628BB" w14:paraId="4E5A9ED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B146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A557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6F0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B072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E26D3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46DAE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07DF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005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3B9E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2BF5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1E76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B6126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7106765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C3BC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E186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C3DAE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10A9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6CBB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1ADF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B4340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FF7B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019DB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C9457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3A6C5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1B34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4876F98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7BF01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74E85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C374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0AB0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E136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ADA1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D7A5F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C7C6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E8AB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C4089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48822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75B5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771022E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FBEB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3F999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B463C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25BF7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EE95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D445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E4C35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E71B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E0307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6F331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C7BD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897B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39E1CAA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2F8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0F587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31AF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6C0F2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4CA8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4805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CD88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AD442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DCA6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D1BB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9987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B33E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029190E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83DF0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CEEC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1839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FBC6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1975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0E1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35D84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78BC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9869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D2506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22CD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65B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628BB" w14:paraId="0ED0CC5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18D5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3A1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A76E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F5161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1E68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6BA24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FC7C7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FE8D2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39DB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6AF7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5C88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B0FFB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5BDD3FE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6D10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03E2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E5B7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F9DE9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9B40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B8BB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ACC69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09A1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3EB7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D649D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9A4F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B6276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2402CB8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A6FF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737A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7CA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0BFA0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365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6746F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DC0A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C4C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BD467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246C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2152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56.90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18CC9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2F14B72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6EDB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9A3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E42A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FDCDF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0AD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11E8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BEE87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A80F4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1F2EA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0A3C4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78F3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F1DF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7F2F2A2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417E9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105A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E03D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435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1701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4F66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D5FB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D3C27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9941C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3DE40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1FC3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AD76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3010CEE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22E41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5641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D45C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EBEF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CFC1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047D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0C724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873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452B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57153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93DE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82B4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628BB" w14:paraId="054E75B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F6AA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AB17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787E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9734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96927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3D3B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DBF17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8A44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235B7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3A11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7F9F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DA0CC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3C854D7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6015C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EFC2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BC32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9787F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59C2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0351B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2072D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364B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1B92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17A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14F3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9E00F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67E09D6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94935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A6FF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5236E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CF340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CB23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E61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CE75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5C3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63BD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2A35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0FA3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50B2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5A5221E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318A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5031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C6C7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7AF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C11D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4990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079EB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1D8F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CE567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9757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C0FE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CBB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5CA8F09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BD4F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E21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F8ECF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657B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0E4E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9187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CD58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7F096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576D7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D19D4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4C07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9482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7F64353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338AF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26B4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D37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15152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9844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3F78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AB867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1052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FC32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E46B2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AF5D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6883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628BB" w14:paraId="3079485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96DD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D79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70A8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AF5D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71AEB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077F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753B1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264AC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CFD3E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BF66F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9E20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88.00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1215A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56B8EB6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A33B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EA6BB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F371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04691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FF5E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A695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87CE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BC61D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C2279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350ED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6D3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82.50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DA326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6F17658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CABA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022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8A865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3229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E385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36B2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23D9D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27B57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28124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0EEF7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C25A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CC8FD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5CF6A0D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EE127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91C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5357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FC95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6BE9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68C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E4DD0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C0A04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9130C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C73CD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3B0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D7FB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2544315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5E851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E67C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137C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4D2DD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A2367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D0C52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E80D4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1131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63D8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384FC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1BE0B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487A3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5B398C6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48D46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C8DA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DD4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F49E0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1FDD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4681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B0B29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E99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8B542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E890B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C47E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721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628BB" w14:paraId="73CC948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C9C3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2D947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6212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07E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43D8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9F28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A40F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43B5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159E3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218DB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056A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967B6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6822273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9A20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47A6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8341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2D6BA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49A4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E6CA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C2A79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646EF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C3D0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D24B4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0966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35934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5AF5205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1E42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8313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331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2C241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30A3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BFD4B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0FA80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F756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B7B3A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349DF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5B5C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B2487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6903C08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68685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358C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1E0E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DB524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AFAF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AF49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5AE9B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825CF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F4432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835B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26C0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61BC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7DCE8B7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F1B1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040B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E844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06DC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4FDD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9F0E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A92D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F6D24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AB24E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724F7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0547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13DDA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</w:tr>
      <w:tr w:rsidR="00CC0430" w:rsidRPr="006628BB" w14:paraId="40396FE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3C8F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2276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F1C3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77B4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BED9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5777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5EFDF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0025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6DCF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8827E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2F88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74A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628BB" w14:paraId="6EDD05E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5E792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CE45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D4D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9A5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9F21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856A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24F9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5244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213.00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DCDBB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A34C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B3A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E2F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72FC02E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7750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0B9B2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0D80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D444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09A9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6EA3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53B7F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82AF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5FA0F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6FC9A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549A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878B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735B47B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7825A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0800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D45E5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2D7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129AB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8585F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2E06B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853A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DB4A3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7A6EF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BF0E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470E2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081A04B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B51D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F391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ED41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60F0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F892B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DF00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DB40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08B0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313D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0534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7248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D1E8D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5DADE47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436FF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ED64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EAB53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F409B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4FA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28F3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DDB46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C42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FD195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815CC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916B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4723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288896F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20EB4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B040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75FE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63000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C541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35D1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5ECB4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69094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559C7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2033C" w14:textId="77777777" w:rsidR="00CC0430" w:rsidRPr="006628B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C36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F1F82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6628BB" w14:paraId="6B0A5D4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377CA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74AD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C8E4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AAD0A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D4D26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6FA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9A3D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EB23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95.20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6C1CA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540D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6605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B8FD9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3F00365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9911D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0C60D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A342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60034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2B3F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F15B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0EA80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12469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ED059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BB801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D7C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7D556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400B250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2337A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90C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9259A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43499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2BF8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97D3F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6BB5E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EEB0D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C2CC4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E02EA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AF3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798BB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6504E08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8A1B7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09BF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CD65B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849A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EA1C0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015EC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5CA0B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4AA2A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0E08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18722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0E21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CB551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0E17A09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5C448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E7A498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A23C07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E5A619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21C07C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21FBF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E8E643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66630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1B3514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FFA7C" w14:textId="77777777" w:rsidR="00CC0430" w:rsidRPr="006628BB" w:rsidRDefault="00CC0430" w:rsidP="00F14FA2">
            <w:pPr>
              <w:pStyle w:val="tabletext10"/>
              <w:rPr>
                <w:b/>
              </w:rPr>
            </w:pPr>
            <w:r w:rsidRPr="006628BB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9460E" w14:textId="77777777" w:rsidR="00CC0430" w:rsidRPr="006628BB" w:rsidRDefault="00CC0430" w:rsidP="00F14FA2">
            <w:pPr>
              <w:pStyle w:val="tabletext10"/>
              <w:tabs>
                <w:tab w:val="decimal" w:pos="300"/>
              </w:tabs>
            </w:pPr>
            <w:r w:rsidRPr="006628BB">
              <w:t>9.98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916D37" w14:textId="77777777" w:rsidR="00CC0430" w:rsidRPr="006628BB" w:rsidRDefault="00CC0430" w:rsidP="00F14FA2">
            <w:pPr>
              <w:pStyle w:val="tabletext10"/>
              <w:jc w:val="center"/>
            </w:pPr>
            <w:r w:rsidRPr="006628BB">
              <w:t xml:space="preserve"> – </w:t>
            </w:r>
          </w:p>
        </w:tc>
      </w:tr>
      <w:tr w:rsidR="00CC0430" w:rsidRPr="006628BB" w14:paraId="70F7A97B" w14:textId="77777777" w:rsidTr="00F14FA2">
        <w:trPr>
          <w:cantSplit/>
        </w:trPr>
        <w:tc>
          <w:tcPr>
            <w:tcW w:w="10080" w:type="dxa"/>
            <w:gridSpan w:val="12"/>
          </w:tcPr>
          <w:p w14:paraId="3B777606" w14:textId="77777777" w:rsidR="00CC0430" w:rsidRPr="006628BB" w:rsidRDefault="00CC0430" w:rsidP="00F14FA2">
            <w:pPr>
              <w:pStyle w:val="blocktext1"/>
            </w:pPr>
          </w:p>
        </w:tc>
      </w:tr>
      <w:tr w:rsidR="00CC0430" w:rsidRPr="006628BB" w14:paraId="3EB99925" w14:textId="77777777" w:rsidTr="00F14FA2">
        <w:trPr>
          <w:cantSplit/>
        </w:trPr>
        <w:tc>
          <w:tcPr>
            <w:tcW w:w="10080" w:type="dxa"/>
            <w:gridSpan w:val="12"/>
          </w:tcPr>
          <w:p w14:paraId="682DC3B3" w14:textId="77777777" w:rsidR="00CC0430" w:rsidRPr="006628BB" w:rsidRDefault="00CC0430" w:rsidP="00F14FA2">
            <w:pPr>
              <w:pStyle w:val="blocktext1"/>
            </w:pPr>
          </w:p>
        </w:tc>
      </w:tr>
    </w:tbl>
    <w:p w14:paraId="71350897" w14:textId="77777777" w:rsidR="00CC0430" w:rsidRPr="006628BB" w:rsidRDefault="00CC0430" w:rsidP="00CC0430">
      <w:pPr>
        <w:pStyle w:val="isonormal"/>
      </w:pPr>
    </w:p>
    <w:p w14:paraId="6C012BB8" w14:textId="77777777" w:rsidR="00CC0430" w:rsidRDefault="00CC0430" w:rsidP="00CC0430">
      <w:pPr>
        <w:pStyle w:val="isonormal"/>
        <w:sectPr w:rsidR="00CC0430" w:rsidSect="00CC0430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8C5E0A" w14:paraId="3D7B85C7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73366" w14:textId="77777777" w:rsidR="00CC0430" w:rsidRPr="008C5E0A" w:rsidRDefault="00CC0430" w:rsidP="00F14FA2">
            <w:pPr>
              <w:pStyle w:val="tablehead"/>
            </w:pPr>
            <w:r w:rsidRPr="008C5E0A">
              <w:t>$100,000/200,000 BASIC LIMIT OCCURRENCE</w:t>
            </w:r>
            <w:r w:rsidRPr="008C5E0A">
              <w:br/>
              <w:t>Premises/Operations (Prem/Ops) (Subline Code 334) Territory 504</w:t>
            </w:r>
            <w:r w:rsidRPr="008C5E0A">
              <w:br/>
              <w:t>Products/Completed Operations (Prod/COps)</w:t>
            </w:r>
            <w:r w:rsidRPr="008C5E0A">
              <w:tab/>
              <w:t xml:space="preserve">(Subline Code 336) Entire State Territory 999 </w:t>
            </w:r>
          </w:p>
        </w:tc>
      </w:tr>
      <w:tr w:rsidR="00CC0430" w:rsidRPr="008C5E0A" w14:paraId="45EA4CC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C80633" w14:textId="77777777" w:rsidR="00CC0430" w:rsidRPr="008C5E0A" w:rsidRDefault="00CC0430" w:rsidP="00F14FA2">
            <w:pPr>
              <w:pStyle w:val="tablehead"/>
            </w:pPr>
            <w:r w:rsidRPr="008C5E0A">
              <w:t>Class</w:t>
            </w:r>
            <w:r w:rsidRPr="008C5E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A361" w14:textId="77777777" w:rsidR="00CC0430" w:rsidRPr="008C5E0A" w:rsidRDefault="00CC0430" w:rsidP="00F14FA2">
            <w:pPr>
              <w:pStyle w:val="tablehead"/>
            </w:pPr>
            <w:r w:rsidRPr="008C5E0A">
              <w:t>Prem/</w:t>
            </w:r>
            <w:r w:rsidRPr="008C5E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627357" w14:textId="77777777" w:rsidR="00CC0430" w:rsidRPr="008C5E0A" w:rsidRDefault="00CC0430" w:rsidP="00F14FA2">
            <w:pPr>
              <w:pStyle w:val="tablehead"/>
            </w:pPr>
            <w:r w:rsidRPr="008C5E0A">
              <w:t>Prod/</w:t>
            </w:r>
            <w:r w:rsidRPr="008C5E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FA5CD" w14:textId="77777777" w:rsidR="00CC0430" w:rsidRPr="008C5E0A" w:rsidRDefault="00CC0430" w:rsidP="00F14FA2">
            <w:pPr>
              <w:pStyle w:val="tablehead"/>
            </w:pPr>
            <w:r w:rsidRPr="008C5E0A">
              <w:t>Class</w:t>
            </w:r>
            <w:r w:rsidRPr="008C5E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B8881B" w14:textId="77777777" w:rsidR="00CC0430" w:rsidRPr="008C5E0A" w:rsidRDefault="00CC0430" w:rsidP="00F14FA2">
            <w:pPr>
              <w:pStyle w:val="tablehead"/>
            </w:pPr>
            <w:r w:rsidRPr="008C5E0A">
              <w:t>Prem/</w:t>
            </w:r>
            <w:r w:rsidRPr="008C5E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A5D75" w14:textId="77777777" w:rsidR="00CC0430" w:rsidRPr="008C5E0A" w:rsidRDefault="00CC0430" w:rsidP="00F14FA2">
            <w:pPr>
              <w:pStyle w:val="tablehead"/>
            </w:pPr>
            <w:r w:rsidRPr="008C5E0A">
              <w:t>Prod/</w:t>
            </w:r>
            <w:r w:rsidRPr="008C5E0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F02FB1" w14:textId="77777777" w:rsidR="00CC0430" w:rsidRPr="008C5E0A" w:rsidRDefault="00CC0430" w:rsidP="00F14FA2">
            <w:pPr>
              <w:pStyle w:val="tablehead"/>
            </w:pPr>
            <w:r w:rsidRPr="008C5E0A">
              <w:t>Class</w:t>
            </w:r>
            <w:r w:rsidRPr="008C5E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25924" w14:textId="77777777" w:rsidR="00CC0430" w:rsidRPr="008C5E0A" w:rsidRDefault="00CC0430" w:rsidP="00F14FA2">
            <w:pPr>
              <w:pStyle w:val="tablehead"/>
            </w:pPr>
            <w:r w:rsidRPr="008C5E0A">
              <w:t>Prem/</w:t>
            </w:r>
            <w:r w:rsidRPr="008C5E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028AA0" w14:textId="77777777" w:rsidR="00CC0430" w:rsidRPr="008C5E0A" w:rsidRDefault="00CC0430" w:rsidP="00F14FA2">
            <w:pPr>
              <w:pStyle w:val="tablehead"/>
            </w:pPr>
            <w:r w:rsidRPr="008C5E0A">
              <w:t>Prod/</w:t>
            </w:r>
            <w:r w:rsidRPr="008C5E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D0015" w14:textId="77777777" w:rsidR="00CC0430" w:rsidRPr="008C5E0A" w:rsidRDefault="00CC0430" w:rsidP="00F14FA2">
            <w:pPr>
              <w:pStyle w:val="tablehead"/>
            </w:pPr>
            <w:r w:rsidRPr="008C5E0A">
              <w:t>Class</w:t>
            </w:r>
            <w:r w:rsidRPr="008C5E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48E4F1" w14:textId="77777777" w:rsidR="00CC0430" w:rsidRPr="008C5E0A" w:rsidRDefault="00CC0430" w:rsidP="00F14FA2">
            <w:pPr>
              <w:pStyle w:val="tablehead"/>
            </w:pPr>
            <w:r w:rsidRPr="008C5E0A">
              <w:t>Prem/</w:t>
            </w:r>
            <w:r w:rsidRPr="008C5E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3DE0D" w14:textId="77777777" w:rsidR="00CC0430" w:rsidRPr="008C5E0A" w:rsidRDefault="00CC0430" w:rsidP="00F14FA2">
            <w:pPr>
              <w:pStyle w:val="tablehead"/>
            </w:pPr>
            <w:r w:rsidRPr="008C5E0A">
              <w:t>Prod/</w:t>
            </w:r>
            <w:r w:rsidRPr="008C5E0A">
              <w:br/>
              <w:t>Cops</w:t>
            </w:r>
          </w:p>
        </w:tc>
      </w:tr>
      <w:tr w:rsidR="00CC0430" w:rsidRPr="008C5E0A" w14:paraId="7496896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112A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C570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96.80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1239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BC44A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619DA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A75A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08BBB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D5123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E7B2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6DC3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BC08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3B3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396B28C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26D5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98789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15FF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AA434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A17D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1486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290B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E63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E896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9123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FEB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7008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3D0D1CC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86B4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86ED6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1051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D6581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BBC09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98BA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E3140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199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6E90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5D740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FB72D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F5D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6367E87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6E86C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F4C0D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803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5853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38B43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2306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6C511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2F01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2B205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46538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C1BC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202F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22CC948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DDBF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BAE0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179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5B58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2B6D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C4C89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1111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979B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F63E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845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7DAF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422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02F7E1F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A291A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7972D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F4CD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30C54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CA5B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D5376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7BFBE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A8C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DA797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1D87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09D6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4798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C5E0A" w14:paraId="52EE083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4FFCB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615FF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9CC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A0AAF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8CDD6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8B1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DF768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9029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5EC7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E851A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4FC80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7B45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47B7643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D9F3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B3A9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45B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57556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33C9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84.20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7FFE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086B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C55B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0713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40C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B3D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62D5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227EA2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54A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CAD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40A2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6133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B324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4310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9703F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3FC26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D20C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F96D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A6516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4D29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10C72A6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9E75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FA3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94.60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771A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F3E6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9B42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7.12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0577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8454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66E7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9860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6B10C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0DA5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6F8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79D075C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24B0B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5C37B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52.50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9216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061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925A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15E7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0BD10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E880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1609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3AF36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59E75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C14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2D3A50E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F03F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47255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11BB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BE729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FDA87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F1D3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0E5AE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134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7BD05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B2DF9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F9C65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C0F6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C5E0A" w14:paraId="33678B9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F200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BE85B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E00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80E69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DAFE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2D7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B240C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2C210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DA9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ED48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B7BC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796F9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292A170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34ED1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3606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6E76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126C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47A3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0BC83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CBA3F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1AF6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28B7B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DED2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F306F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C83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6BB0BCC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17055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F4717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731D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FCDF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1CE27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E918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195F9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3588F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93D6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4FE3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87F9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5440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0C3A280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7FE14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B3DF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6B4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32E6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A6C8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37CF9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E19D4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1846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2331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EBA51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EA1C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F59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2143245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D5DF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9CD8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D975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4D24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2F10A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5D5EB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C3E36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B6D0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3072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639EF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6CB3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BF7E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33012B2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56D34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B30B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D71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1AB9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204F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58F29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1F568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064A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16A20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12E35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6864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99E77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C5E0A" w14:paraId="4BEF672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1F36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4277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BF48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18EA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A76CF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CAA6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3A8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5CF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0BA4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82EFC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F3BB6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68.70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2778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049C9BA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53489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D3ECA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EAF1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0BC6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7D510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C25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E7E38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CFDAA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C3BF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8C4A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0C6E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70F8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29AD6EB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C536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841F3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6F593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CA4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75F95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A988B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AD5E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DBF3D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E4E5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4EE1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EB72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5FDFB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00F9AA2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CFE80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C722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4338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E1CB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7E61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3B75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C2458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B2B3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5E8B9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DD1E8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A7CC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2EEA3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64960BE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345A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F166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BF54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D565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5641B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33.70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E0AE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4B7A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74270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C8D5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632F8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E262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A08F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2A32C13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3442E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797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ED11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78477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1BCC5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3AF0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D803F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DC449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FDE5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27851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E8FCB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4CD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C5E0A" w14:paraId="08F409B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C6720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1D4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00F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5D059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6EC6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1D6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0D6C8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9DF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59288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337E8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4AA95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0CDC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0108704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6709A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A8EB8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233A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5B0BE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A3FA3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84F8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F6C2C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991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195.00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E0D2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B3AD4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B08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E13B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66DB1F6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78724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850E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3ED7B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A596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5B15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0610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7BD10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CCF2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4CC5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EE02C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AB9E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669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24EC2E4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13C09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9223F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CA3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08495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B063F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35.50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B689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9450B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ABA7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16B9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91DFB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DA8F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0788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5655031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74656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21918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9B55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E9BC0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A0A1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1D93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6EA0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DAAB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C39C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25434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037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3BFE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20BD1BD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54A5A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17D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A69D3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ABD1D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5C5D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4C8A9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2F4A2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F9A4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E952B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D8ABC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084A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EF59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C5E0A" w14:paraId="141B903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1361C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59C7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FBE2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F6206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030F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30A5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13FB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6369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8C99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BEE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D8E1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0F10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</w:tr>
      <w:tr w:rsidR="00CC0430" w:rsidRPr="008C5E0A" w14:paraId="31CE8A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F67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BEBA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AA9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E03B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029E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5318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AE0D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154D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01AF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82AD0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F2B4F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1C9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36B86D8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D9C9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C8F6A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B17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376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383B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FF60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DD3B1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EF7C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47C43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FF08F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C45BD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C287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038DFCD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E1B19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26620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9D83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B73CB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61E5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6E98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934BC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8EA9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C519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B4B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8078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967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7FC3B27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9D696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A3CD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BEF5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FA5B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37603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31BCB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E184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569D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9B94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62C7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4B03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9FA4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2E646BA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240F2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242E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E7516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918E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2AFC7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5229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2EC2C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B48C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49AC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2372E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BC1B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79C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C5E0A" w14:paraId="6A00FDD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32974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A3909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AC55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187D9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5899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C462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B9636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E8C3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67B9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026B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9689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E07E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395A2B3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7A076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3A9E7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F75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3426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6B23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F070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D495F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49368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7EB13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2202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75ED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2C1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51C46E7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C3A9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417F0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417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F53B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A961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D29BA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6ACF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59ABA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DB11B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22F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B170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E6C1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49988A5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E9E19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4213D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BFA3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C41F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B7CF7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55.80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6009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0D029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E76A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BF47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F1BE1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D509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A9AF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2EF954D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1034C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881EE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D6319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958A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8B8D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8EB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7BE3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87B73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4E237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7202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8B57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168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4B0222C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EE10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19E7F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A614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A7C9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87134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BD805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B02AB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2459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3B7A5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92B54" w14:textId="77777777" w:rsidR="00CC0430" w:rsidRPr="008C5E0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00F0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6840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8C5E0A" w14:paraId="6B89852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C5F91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B178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1F4A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7783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FD12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89D78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DAA36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79423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AD73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FEE70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B302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23C2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515E257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6B1E4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347A1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FB01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47DCB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A87C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78528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C1B4A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F8B7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7680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E5C57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24E3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57.70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E38B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4D7731A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0E5A8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72F2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9C6AF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12A5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03370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0DF5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E214F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09B1C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B4701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FD64C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CC86D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52.50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1B48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3567E62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7A2C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F24C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375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69D09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31DF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243D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122CF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156A2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214.00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57EC2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CC69F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C9C0D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B73D7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.27</w:t>
            </w:r>
          </w:p>
        </w:tc>
      </w:tr>
      <w:tr w:rsidR="00CC0430" w:rsidRPr="008C5E0A" w14:paraId="6FBBAAB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476D2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F59A3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9EAC16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3CBB15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E1EE78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4343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CF6118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CA404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BD2689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C43FD" w14:textId="77777777" w:rsidR="00CC0430" w:rsidRPr="008C5E0A" w:rsidRDefault="00CC0430" w:rsidP="00F14FA2">
            <w:pPr>
              <w:pStyle w:val="tabletext10"/>
              <w:rPr>
                <w:b/>
              </w:rPr>
            </w:pPr>
            <w:r w:rsidRPr="008C5E0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49223E" w14:textId="77777777" w:rsidR="00CC0430" w:rsidRPr="008C5E0A" w:rsidRDefault="00CC0430" w:rsidP="00F14FA2">
            <w:pPr>
              <w:pStyle w:val="tabletext10"/>
              <w:tabs>
                <w:tab w:val="decimal" w:pos="300"/>
              </w:tabs>
            </w:pPr>
            <w:r w:rsidRPr="008C5E0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B37C7D" w14:textId="77777777" w:rsidR="00CC0430" w:rsidRPr="008C5E0A" w:rsidRDefault="00CC0430" w:rsidP="00F14FA2">
            <w:pPr>
              <w:pStyle w:val="tabletext10"/>
              <w:jc w:val="center"/>
            </w:pPr>
            <w:r w:rsidRPr="008C5E0A">
              <w:t xml:space="preserve"> – </w:t>
            </w:r>
          </w:p>
        </w:tc>
      </w:tr>
      <w:tr w:rsidR="00CC0430" w:rsidRPr="008C5E0A" w14:paraId="6B9A8658" w14:textId="77777777" w:rsidTr="00F14FA2">
        <w:trPr>
          <w:cantSplit/>
        </w:trPr>
        <w:tc>
          <w:tcPr>
            <w:tcW w:w="10080" w:type="dxa"/>
            <w:gridSpan w:val="12"/>
          </w:tcPr>
          <w:p w14:paraId="0D9015A1" w14:textId="77777777" w:rsidR="00CC0430" w:rsidRPr="008C5E0A" w:rsidRDefault="00CC0430" w:rsidP="00F14FA2">
            <w:pPr>
              <w:pStyle w:val="blocktext1"/>
            </w:pPr>
          </w:p>
        </w:tc>
      </w:tr>
      <w:tr w:rsidR="00CC0430" w:rsidRPr="008C5E0A" w14:paraId="618DB497" w14:textId="77777777" w:rsidTr="00F14FA2">
        <w:trPr>
          <w:cantSplit/>
        </w:trPr>
        <w:tc>
          <w:tcPr>
            <w:tcW w:w="10080" w:type="dxa"/>
            <w:gridSpan w:val="12"/>
          </w:tcPr>
          <w:p w14:paraId="2220DB67" w14:textId="77777777" w:rsidR="00CC0430" w:rsidRPr="008C5E0A" w:rsidRDefault="00CC0430" w:rsidP="00F14FA2">
            <w:pPr>
              <w:pStyle w:val="blocktext1"/>
            </w:pPr>
          </w:p>
        </w:tc>
      </w:tr>
    </w:tbl>
    <w:p w14:paraId="1455EB36" w14:textId="77777777" w:rsidR="00CC0430" w:rsidRPr="008C5E0A" w:rsidRDefault="00CC0430" w:rsidP="00CC0430">
      <w:pPr>
        <w:pStyle w:val="isonormal"/>
      </w:pPr>
    </w:p>
    <w:p w14:paraId="018BB814" w14:textId="77777777" w:rsidR="00CC0430" w:rsidRDefault="00CC0430" w:rsidP="00CC0430">
      <w:pPr>
        <w:pStyle w:val="isonormal"/>
        <w:sectPr w:rsidR="00CC0430" w:rsidSect="00CC0430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D651AB" w14:paraId="6BCE55EF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197ED" w14:textId="77777777" w:rsidR="00CC0430" w:rsidRPr="00D651AB" w:rsidRDefault="00CC0430" w:rsidP="00F14FA2">
            <w:pPr>
              <w:pStyle w:val="tablehead"/>
            </w:pPr>
            <w:r w:rsidRPr="00D651AB">
              <w:t>$100,000/200,000 BASIC LIMIT OCCURRENCE</w:t>
            </w:r>
            <w:r w:rsidRPr="00D651AB">
              <w:br/>
              <w:t>Premises/Operations (Prem/Ops) (Subline Code 334) Territory 504</w:t>
            </w:r>
            <w:r w:rsidRPr="00D651AB">
              <w:br/>
              <w:t>Products/Completed Operations (Prod/COps)</w:t>
            </w:r>
            <w:r w:rsidRPr="00D651AB">
              <w:tab/>
              <w:t xml:space="preserve">(Subline Code 336) Entire State Territory 999 </w:t>
            </w:r>
          </w:p>
        </w:tc>
      </w:tr>
      <w:tr w:rsidR="00CC0430" w:rsidRPr="00D651AB" w14:paraId="40EB0D6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5C39A46" w14:textId="77777777" w:rsidR="00CC0430" w:rsidRPr="00D651AB" w:rsidRDefault="00CC0430" w:rsidP="00F14FA2">
            <w:pPr>
              <w:pStyle w:val="tablehead"/>
            </w:pPr>
            <w:r w:rsidRPr="00D651AB">
              <w:t>Class</w:t>
            </w:r>
            <w:r w:rsidRPr="00D651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2515D" w14:textId="77777777" w:rsidR="00CC0430" w:rsidRPr="00D651AB" w:rsidRDefault="00CC0430" w:rsidP="00F14FA2">
            <w:pPr>
              <w:pStyle w:val="tablehead"/>
            </w:pPr>
            <w:r w:rsidRPr="00D651AB">
              <w:t>Prem/</w:t>
            </w:r>
            <w:r w:rsidRPr="00D651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F81FC6" w14:textId="77777777" w:rsidR="00CC0430" w:rsidRPr="00D651AB" w:rsidRDefault="00CC0430" w:rsidP="00F14FA2">
            <w:pPr>
              <w:pStyle w:val="tablehead"/>
            </w:pPr>
            <w:r w:rsidRPr="00D651AB">
              <w:t>Prod/</w:t>
            </w:r>
            <w:r w:rsidRPr="00D651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7B13F" w14:textId="77777777" w:rsidR="00CC0430" w:rsidRPr="00D651AB" w:rsidRDefault="00CC0430" w:rsidP="00F14FA2">
            <w:pPr>
              <w:pStyle w:val="tablehead"/>
            </w:pPr>
            <w:r w:rsidRPr="00D651AB">
              <w:t>Class</w:t>
            </w:r>
            <w:r w:rsidRPr="00D651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767D9" w14:textId="77777777" w:rsidR="00CC0430" w:rsidRPr="00D651AB" w:rsidRDefault="00CC0430" w:rsidP="00F14FA2">
            <w:pPr>
              <w:pStyle w:val="tablehead"/>
            </w:pPr>
            <w:r w:rsidRPr="00D651AB">
              <w:t>Prem/</w:t>
            </w:r>
            <w:r w:rsidRPr="00D651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7BEE1" w14:textId="77777777" w:rsidR="00CC0430" w:rsidRPr="00D651AB" w:rsidRDefault="00CC0430" w:rsidP="00F14FA2">
            <w:pPr>
              <w:pStyle w:val="tablehead"/>
            </w:pPr>
            <w:r w:rsidRPr="00D651AB">
              <w:t>Prod/</w:t>
            </w:r>
            <w:r w:rsidRPr="00D651A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52AFC7" w14:textId="77777777" w:rsidR="00CC0430" w:rsidRPr="00D651AB" w:rsidRDefault="00CC0430" w:rsidP="00F14FA2">
            <w:pPr>
              <w:pStyle w:val="tablehead"/>
            </w:pPr>
            <w:r w:rsidRPr="00D651AB">
              <w:t>Class</w:t>
            </w:r>
            <w:r w:rsidRPr="00D651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E50D1" w14:textId="77777777" w:rsidR="00CC0430" w:rsidRPr="00D651AB" w:rsidRDefault="00CC0430" w:rsidP="00F14FA2">
            <w:pPr>
              <w:pStyle w:val="tablehead"/>
            </w:pPr>
            <w:r w:rsidRPr="00D651AB">
              <w:t>Prem/</w:t>
            </w:r>
            <w:r w:rsidRPr="00D651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DF2E81" w14:textId="77777777" w:rsidR="00CC0430" w:rsidRPr="00D651AB" w:rsidRDefault="00CC0430" w:rsidP="00F14FA2">
            <w:pPr>
              <w:pStyle w:val="tablehead"/>
            </w:pPr>
            <w:r w:rsidRPr="00D651AB">
              <w:t>Prod/</w:t>
            </w:r>
            <w:r w:rsidRPr="00D651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7D6C3" w14:textId="77777777" w:rsidR="00CC0430" w:rsidRPr="00D651AB" w:rsidRDefault="00CC0430" w:rsidP="00F14FA2">
            <w:pPr>
              <w:pStyle w:val="tablehead"/>
            </w:pPr>
            <w:r w:rsidRPr="00D651AB">
              <w:t>Class</w:t>
            </w:r>
            <w:r w:rsidRPr="00D651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C6F71E" w14:textId="77777777" w:rsidR="00CC0430" w:rsidRPr="00D651AB" w:rsidRDefault="00CC0430" w:rsidP="00F14FA2">
            <w:pPr>
              <w:pStyle w:val="tablehead"/>
            </w:pPr>
            <w:r w:rsidRPr="00D651AB">
              <w:t>Prem/</w:t>
            </w:r>
            <w:r w:rsidRPr="00D651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31289" w14:textId="77777777" w:rsidR="00CC0430" w:rsidRPr="00D651AB" w:rsidRDefault="00CC0430" w:rsidP="00F14FA2">
            <w:pPr>
              <w:pStyle w:val="tablehead"/>
            </w:pPr>
            <w:r w:rsidRPr="00D651AB">
              <w:t>Prod/</w:t>
            </w:r>
            <w:r w:rsidRPr="00D651AB">
              <w:br/>
              <w:t>Cops</w:t>
            </w:r>
          </w:p>
        </w:tc>
      </w:tr>
      <w:tr w:rsidR="00CC0430" w:rsidRPr="00D651AB" w14:paraId="7CB99F1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DF72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02CA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7D4E0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E78E1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031F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9D5F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1C9D5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C23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F115B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9A4B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572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9360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.075</w:t>
            </w:r>
          </w:p>
        </w:tc>
      </w:tr>
      <w:tr w:rsidR="00CC0430" w:rsidRPr="00D651AB" w14:paraId="2E52BD8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9810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71E8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74DD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F2F3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3C85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8BC1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5ABE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1ABE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D23C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22EC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89B6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5B0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.25</w:t>
            </w:r>
          </w:p>
        </w:tc>
      </w:tr>
      <w:tr w:rsidR="00CC0430" w:rsidRPr="00D651AB" w14:paraId="392F74E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DDC87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203E1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BAA9B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A3F3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A582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9BF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3327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4C4A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8C29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EBE66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B463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984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.086</w:t>
            </w:r>
          </w:p>
        </w:tc>
      </w:tr>
      <w:tr w:rsidR="00CC0430" w:rsidRPr="00D651AB" w14:paraId="2A67ABB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56F5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C5EF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2D94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452B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723E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94FCD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7411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9E6F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EDED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8AC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7F85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F4BB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.167</w:t>
            </w:r>
          </w:p>
        </w:tc>
      </w:tr>
      <w:tr w:rsidR="00CC0430" w:rsidRPr="00D651AB" w14:paraId="3055E4E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3E419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271A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834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E5D5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058D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D998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6E2C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78C6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1C1D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5B244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4A2C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5C8D1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0453851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C1A42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83EB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B3CD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AB537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6CB0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7F0C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C302C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DED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1327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B16EB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F49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6EA3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651AB" w14:paraId="2EB822F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57FA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CBC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9EA3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EDA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D4B2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83B3B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52525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EC6B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974B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FEA25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680E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1AAC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7E2CBF2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1EF30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1EAA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3662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1BD94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2BC7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4278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E004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46B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CA66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8FDC3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BDFC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5C3F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.44</w:t>
            </w:r>
          </w:p>
        </w:tc>
      </w:tr>
      <w:tr w:rsidR="00CC0430" w:rsidRPr="00D651AB" w14:paraId="3AEEB52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E8A93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6D47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283E4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AC2C7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F3D5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1CFEF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2D1A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2A91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EEAD8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43F7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117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E325C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49A6E8E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7BEA7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9FCB0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FB4B2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3D274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D720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D224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80708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29B9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6E57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DCD4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64A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AF28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0F4BC6A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BBAB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545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188.00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EFA9B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0D417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550A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9F1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9E97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BDC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3F1B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D7CB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6FE0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D3D0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.237</w:t>
            </w:r>
          </w:p>
        </w:tc>
      </w:tr>
      <w:tr w:rsidR="00CC0430" w:rsidRPr="00D651AB" w14:paraId="4EA3E5E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0F7F1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4BB6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687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61444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46FE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5229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DE85B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7C68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8BA6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30D0F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8A88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71A9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651AB" w14:paraId="300F5AA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6A61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F2A9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168A1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A70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0914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194A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F9D70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786F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16AD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C0A3B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12A4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1CD7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05BC9B6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2D0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E460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07EFD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7598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01F3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A300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1A5C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2B63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42DE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2927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05D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1EEA1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46BF2B3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EDF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59B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059C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2CDB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798B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A5F1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E3764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FC8D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91EA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9CC6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22E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FDD8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33AA28F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91460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F805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93.70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B5ECC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0A61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1262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1D054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213C3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F33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C2501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479E4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51A8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8CE2B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2912A4D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1F09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84D9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5672F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43AE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5B9E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93C3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7E266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5236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C9AD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CAD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ECF2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D1F32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20C2041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9D618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72D5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3152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076DB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C6DA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84F9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1C76C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27D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23AE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98B4D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E05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8528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651AB" w14:paraId="318676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3CF68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89595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F55EF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0A5B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31D6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CA94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7CC7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C7EE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D0CD4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201C0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9E96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1FA2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555BA28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9EEA5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4E882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C8BF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A3B9B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D524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AEEC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7EE76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4035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16F69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CF35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909B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63C7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.47</w:t>
            </w:r>
          </w:p>
        </w:tc>
      </w:tr>
      <w:tr w:rsidR="00CC0430" w:rsidRPr="00D651AB" w14:paraId="75D574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65548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26EE4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5027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C3657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DA0C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D4E0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73FA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2C79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F8301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1C26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D0CF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653B0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41D8D0E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561D3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A76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10CC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34F5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850F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6033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5603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A048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BF534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A76A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99D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4F85D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605EC7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385A3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A95E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4C683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04709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20DF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FAE6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36DA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3942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6DA14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929A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0A7C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1D75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5DA4F37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CB7F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8A3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A8FC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C466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A72D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490A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D20E5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3B1B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52F4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42630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9E66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853D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651AB" w14:paraId="624AFD9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DC579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D7C3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FC5D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54B35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31EC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068B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D5B8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DA60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7662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60F66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9AF3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D83A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7C5FDA6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F5F7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F7C9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B13E8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7276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F082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7F67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60AB8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5FB2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FE2F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451D0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3781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214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.083</w:t>
            </w:r>
          </w:p>
        </w:tc>
      </w:tr>
      <w:tr w:rsidR="00CC0430" w:rsidRPr="00D651AB" w14:paraId="4D48FF7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BF1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F5C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7A903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BAA2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AD69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F21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31028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FD5A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3482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3984B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661F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302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.159</w:t>
            </w:r>
          </w:p>
        </w:tc>
      </w:tr>
      <w:tr w:rsidR="00CC0430" w:rsidRPr="00D651AB" w14:paraId="7394CC1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D542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CA9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2DBF3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ABA1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11BB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1790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DB07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8207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287D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3152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0752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A50A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.049</w:t>
            </w:r>
          </w:p>
        </w:tc>
      </w:tr>
      <w:tr w:rsidR="00CC0430" w:rsidRPr="00D651AB" w14:paraId="7C0077A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67BC1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6561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3B99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8197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710D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D59E0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DBD71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9746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4C51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5D2B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53BF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9A08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1.57</w:t>
            </w:r>
          </w:p>
        </w:tc>
      </w:tr>
      <w:tr w:rsidR="00CC0430" w:rsidRPr="00D651AB" w14:paraId="326EA73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AC0B2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F38B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FAC5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30947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7BEE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2D8F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B498A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0EEB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2326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3758C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1729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713C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651AB" w14:paraId="3A288BD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1AE5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B074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2A19C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9258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12E6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2FF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2C496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C8EA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86BB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8176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9E4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07A1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7EEC697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97585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E54E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CA0E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57631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3F91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9F2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2679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E3CA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93F6A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2853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B82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102FD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</w:tr>
      <w:tr w:rsidR="00CC0430" w:rsidRPr="00D651AB" w14:paraId="5616870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0378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FF05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3A94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1A57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69C0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914A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B934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05D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0795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B4C07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09D0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60D3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.039</w:t>
            </w:r>
          </w:p>
        </w:tc>
      </w:tr>
      <w:tr w:rsidR="00CC0430" w:rsidRPr="00D651AB" w14:paraId="6E85473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79F71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81D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E4CD4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498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01BE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A8464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5E19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D5CD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E7F6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AD60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2BB0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E5450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1AB862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9239B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AE1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F4A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9E23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254A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7078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9877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F830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27B5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34DC4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B2DC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7C90A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7CB28F6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0F242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A2A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E778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C1283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F2CB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25AF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7A4D2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ADB0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1E4C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361F8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243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4F40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651AB" w14:paraId="7D21170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43A9B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449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5CF8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7E5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1DCA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B4D8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A4A3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D60A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476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9241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B382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57B1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.35</w:t>
            </w:r>
          </w:p>
        </w:tc>
      </w:tr>
      <w:tr w:rsidR="00CC0430" w:rsidRPr="00D651AB" w14:paraId="11CC6A7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D14F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98B1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AB37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3FDE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1465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437E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12030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C9CA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3192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89628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53DB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96B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.043</w:t>
            </w:r>
          </w:p>
        </w:tc>
      </w:tr>
      <w:tr w:rsidR="00CC0430" w:rsidRPr="00D651AB" w14:paraId="7D3A83A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C10B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42D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B2B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5B4B4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2588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9EAC3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00087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0EBA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DFAE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F4C74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E47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E944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.213</w:t>
            </w:r>
          </w:p>
        </w:tc>
      </w:tr>
      <w:tr w:rsidR="00CC0430" w:rsidRPr="00D651AB" w14:paraId="563D77C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ADD5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B1E5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C1A0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ED371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2785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020E2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A7889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EF21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B344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1574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A76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7BA2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.172</w:t>
            </w:r>
          </w:p>
        </w:tc>
      </w:tr>
      <w:tr w:rsidR="00CC0430" w:rsidRPr="00D651AB" w14:paraId="5BD48CF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9190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23EE5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39BC0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AF64F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7FB5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2B6E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FF538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2064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A54E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7DAB7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E6C2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9086A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2A58DF6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0E45C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3DD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33A1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CF3C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5EC9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234BF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E5FB2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A277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937E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1944B" w14:textId="77777777" w:rsidR="00CC0430" w:rsidRPr="00D651A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EE1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CBD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D651AB" w14:paraId="22F423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E4689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B56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529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F4A1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82A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31DE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F3F2B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7586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7EE31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9A83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80F3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C8FC3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2541F72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FE28B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AF1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3A880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3F13E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AC0F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F3A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76106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1EE7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6D39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FA80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D4D5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DB8A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.41</w:t>
            </w:r>
          </w:p>
        </w:tc>
      </w:tr>
      <w:tr w:rsidR="00CC0430" w:rsidRPr="00D651AB" w14:paraId="087A45A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338C8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3189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4FB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6F4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B04E6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7E82A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2495B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5077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B5CBC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1543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98DF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90DFC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1A97A45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FE27A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039FD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D665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0F3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45A8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18577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A2EAC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D73D8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20CF2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773D5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39D01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AF50C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4911080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8E61D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F0C313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786FE5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695C51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0744C7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6465B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25F682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ED72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41E696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7F165" w14:textId="77777777" w:rsidR="00CC0430" w:rsidRPr="00D651AB" w:rsidRDefault="00CC0430" w:rsidP="00F14FA2">
            <w:pPr>
              <w:pStyle w:val="tabletext10"/>
              <w:rPr>
                <w:b/>
              </w:rPr>
            </w:pPr>
            <w:r w:rsidRPr="00D651A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346E8E" w14:textId="77777777" w:rsidR="00CC0430" w:rsidRPr="00D651AB" w:rsidRDefault="00CC0430" w:rsidP="00F14FA2">
            <w:pPr>
              <w:pStyle w:val="tabletext10"/>
              <w:tabs>
                <w:tab w:val="decimal" w:pos="300"/>
              </w:tabs>
            </w:pPr>
            <w:r w:rsidRPr="00D651A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8226A3" w14:textId="77777777" w:rsidR="00CC0430" w:rsidRPr="00D651AB" w:rsidRDefault="00CC0430" w:rsidP="00F14FA2">
            <w:pPr>
              <w:pStyle w:val="tabletext10"/>
              <w:jc w:val="center"/>
            </w:pPr>
            <w:r w:rsidRPr="00D651AB">
              <w:t>(a)</w:t>
            </w:r>
          </w:p>
        </w:tc>
      </w:tr>
      <w:tr w:rsidR="00CC0430" w:rsidRPr="00D651AB" w14:paraId="585F71E4" w14:textId="77777777" w:rsidTr="00F14FA2">
        <w:trPr>
          <w:cantSplit/>
        </w:trPr>
        <w:tc>
          <w:tcPr>
            <w:tcW w:w="10080" w:type="dxa"/>
            <w:gridSpan w:val="12"/>
          </w:tcPr>
          <w:p w14:paraId="2D6D6243" w14:textId="77777777" w:rsidR="00CC0430" w:rsidRPr="00D651AB" w:rsidRDefault="00CC0430" w:rsidP="00F14FA2">
            <w:pPr>
              <w:pStyle w:val="blocktext1"/>
            </w:pPr>
          </w:p>
        </w:tc>
      </w:tr>
      <w:tr w:rsidR="00CC0430" w:rsidRPr="00D651AB" w14:paraId="1E2CBEED" w14:textId="77777777" w:rsidTr="00F14FA2">
        <w:trPr>
          <w:cantSplit/>
        </w:trPr>
        <w:tc>
          <w:tcPr>
            <w:tcW w:w="10080" w:type="dxa"/>
            <w:gridSpan w:val="12"/>
          </w:tcPr>
          <w:p w14:paraId="60A11197" w14:textId="77777777" w:rsidR="00CC0430" w:rsidRPr="00D651AB" w:rsidRDefault="00CC0430" w:rsidP="00F14FA2">
            <w:pPr>
              <w:pStyle w:val="blocktext1"/>
            </w:pPr>
          </w:p>
        </w:tc>
      </w:tr>
    </w:tbl>
    <w:p w14:paraId="35A5413F" w14:textId="77777777" w:rsidR="00CC0430" w:rsidRPr="00D651AB" w:rsidRDefault="00CC0430" w:rsidP="00CC0430">
      <w:pPr>
        <w:pStyle w:val="isonormal"/>
      </w:pPr>
    </w:p>
    <w:p w14:paraId="55300558" w14:textId="77777777" w:rsidR="00CC0430" w:rsidRDefault="00CC0430" w:rsidP="00CC0430">
      <w:pPr>
        <w:pStyle w:val="isonormal"/>
        <w:sectPr w:rsidR="00CC0430" w:rsidSect="00CC0430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5D41AF" w14:paraId="647590AF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9E8D2" w14:textId="77777777" w:rsidR="00CC0430" w:rsidRPr="005D41AF" w:rsidRDefault="00CC0430" w:rsidP="00F14FA2">
            <w:pPr>
              <w:pStyle w:val="tablehead"/>
            </w:pPr>
            <w:r w:rsidRPr="005D41AF">
              <w:t>$100,000/200,000 BASIC LIMIT OCCURRENCE</w:t>
            </w:r>
            <w:r w:rsidRPr="005D41AF">
              <w:br/>
              <w:t>Premises/Operations (Prem/Ops) (Subline Code 334) Territory 504</w:t>
            </w:r>
            <w:r w:rsidRPr="005D41AF">
              <w:br/>
              <w:t>Products/Completed Operations (Prod/COps)</w:t>
            </w:r>
            <w:r w:rsidRPr="005D41AF">
              <w:tab/>
              <w:t xml:space="preserve">(Subline Code 336) Entire State Territory 999 </w:t>
            </w:r>
          </w:p>
        </w:tc>
      </w:tr>
      <w:tr w:rsidR="00CC0430" w:rsidRPr="005D41AF" w14:paraId="017FF38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3C85F5" w14:textId="77777777" w:rsidR="00CC0430" w:rsidRPr="005D41AF" w:rsidRDefault="00CC0430" w:rsidP="00F14FA2">
            <w:pPr>
              <w:pStyle w:val="tablehead"/>
            </w:pPr>
            <w:r w:rsidRPr="005D41AF">
              <w:t>Class</w:t>
            </w:r>
            <w:r w:rsidRPr="005D41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BCF8F" w14:textId="77777777" w:rsidR="00CC0430" w:rsidRPr="005D41AF" w:rsidRDefault="00CC0430" w:rsidP="00F14FA2">
            <w:pPr>
              <w:pStyle w:val="tablehead"/>
            </w:pPr>
            <w:r w:rsidRPr="005D41AF">
              <w:t>Prem/</w:t>
            </w:r>
            <w:r w:rsidRPr="005D41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868CB3" w14:textId="77777777" w:rsidR="00CC0430" w:rsidRPr="005D41AF" w:rsidRDefault="00CC0430" w:rsidP="00F14FA2">
            <w:pPr>
              <w:pStyle w:val="tablehead"/>
            </w:pPr>
            <w:r w:rsidRPr="005D41AF">
              <w:t>Prod/</w:t>
            </w:r>
            <w:r w:rsidRPr="005D41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06A26" w14:textId="77777777" w:rsidR="00CC0430" w:rsidRPr="005D41AF" w:rsidRDefault="00CC0430" w:rsidP="00F14FA2">
            <w:pPr>
              <w:pStyle w:val="tablehead"/>
            </w:pPr>
            <w:r w:rsidRPr="005D41AF">
              <w:t>Class</w:t>
            </w:r>
            <w:r w:rsidRPr="005D41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84F358" w14:textId="77777777" w:rsidR="00CC0430" w:rsidRPr="005D41AF" w:rsidRDefault="00CC0430" w:rsidP="00F14FA2">
            <w:pPr>
              <w:pStyle w:val="tablehead"/>
            </w:pPr>
            <w:r w:rsidRPr="005D41AF">
              <w:t>Prem/</w:t>
            </w:r>
            <w:r w:rsidRPr="005D41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85201" w14:textId="77777777" w:rsidR="00CC0430" w:rsidRPr="005D41AF" w:rsidRDefault="00CC0430" w:rsidP="00F14FA2">
            <w:pPr>
              <w:pStyle w:val="tablehead"/>
            </w:pPr>
            <w:r w:rsidRPr="005D41AF">
              <w:t>Prod/</w:t>
            </w:r>
            <w:r w:rsidRPr="005D41A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EEE4CD" w14:textId="77777777" w:rsidR="00CC0430" w:rsidRPr="005D41AF" w:rsidRDefault="00CC0430" w:rsidP="00F14FA2">
            <w:pPr>
              <w:pStyle w:val="tablehead"/>
            </w:pPr>
            <w:r w:rsidRPr="005D41AF">
              <w:t>Class</w:t>
            </w:r>
            <w:r w:rsidRPr="005D41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C70A6" w14:textId="77777777" w:rsidR="00CC0430" w:rsidRPr="005D41AF" w:rsidRDefault="00CC0430" w:rsidP="00F14FA2">
            <w:pPr>
              <w:pStyle w:val="tablehead"/>
            </w:pPr>
            <w:r w:rsidRPr="005D41AF">
              <w:t>Prem/</w:t>
            </w:r>
            <w:r w:rsidRPr="005D41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0A8AE2" w14:textId="77777777" w:rsidR="00CC0430" w:rsidRPr="005D41AF" w:rsidRDefault="00CC0430" w:rsidP="00F14FA2">
            <w:pPr>
              <w:pStyle w:val="tablehead"/>
            </w:pPr>
            <w:r w:rsidRPr="005D41AF">
              <w:t>Prod/</w:t>
            </w:r>
            <w:r w:rsidRPr="005D41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F069A" w14:textId="77777777" w:rsidR="00CC0430" w:rsidRPr="005D41AF" w:rsidRDefault="00CC0430" w:rsidP="00F14FA2">
            <w:pPr>
              <w:pStyle w:val="tablehead"/>
            </w:pPr>
            <w:r w:rsidRPr="005D41AF">
              <w:t>Class</w:t>
            </w:r>
            <w:r w:rsidRPr="005D41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2CF739" w14:textId="77777777" w:rsidR="00CC0430" w:rsidRPr="005D41AF" w:rsidRDefault="00CC0430" w:rsidP="00F14FA2">
            <w:pPr>
              <w:pStyle w:val="tablehead"/>
            </w:pPr>
            <w:r w:rsidRPr="005D41AF">
              <w:t>Prem/</w:t>
            </w:r>
            <w:r w:rsidRPr="005D41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4FECE" w14:textId="77777777" w:rsidR="00CC0430" w:rsidRPr="005D41AF" w:rsidRDefault="00CC0430" w:rsidP="00F14FA2">
            <w:pPr>
              <w:pStyle w:val="tablehead"/>
            </w:pPr>
            <w:r w:rsidRPr="005D41AF">
              <w:t>Prod/</w:t>
            </w:r>
            <w:r w:rsidRPr="005D41AF">
              <w:br/>
              <w:t>Cops</w:t>
            </w:r>
          </w:p>
        </w:tc>
      </w:tr>
      <w:tr w:rsidR="00CC0430" w:rsidRPr="005D41AF" w14:paraId="64C34A4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F10B9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56A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E5E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F489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C2F9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BAF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7A314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7F30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35FA8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9A380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157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E69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1.08</w:t>
            </w:r>
          </w:p>
        </w:tc>
      </w:tr>
      <w:tr w:rsidR="00CC0430" w:rsidRPr="005D41AF" w14:paraId="2DD1255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65A6B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78AA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FAD1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406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157F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935D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3440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5D95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F06B6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71D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963E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849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.075</w:t>
            </w:r>
          </w:p>
        </w:tc>
      </w:tr>
      <w:tr w:rsidR="00CC0430" w:rsidRPr="005D41AF" w14:paraId="71A96E1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790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7521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436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B59C7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0157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343F9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3A2F1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EB83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E674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ECD20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02E6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1D15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.034</w:t>
            </w:r>
          </w:p>
        </w:tc>
      </w:tr>
      <w:tr w:rsidR="00CC0430" w:rsidRPr="005D41AF" w14:paraId="2030F1D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166F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8AA7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1483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B3DEB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32A1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2F718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E30C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2330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DAE73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501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0365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0635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.33</w:t>
            </w:r>
          </w:p>
        </w:tc>
      </w:tr>
      <w:tr w:rsidR="00CC0430" w:rsidRPr="005D41AF" w14:paraId="0A0BA2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B16D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7ACA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D3F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AAD3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85E8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F673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87537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5819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96A0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659A7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A28D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C3C2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 xml:space="preserve"> – </w:t>
            </w:r>
          </w:p>
        </w:tc>
      </w:tr>
      <w:tr w:rsidR="00CC0430" w:rsidRPr="005D41AF" w14:paraId="09CC3DA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2E4DE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31E7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4CB5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C794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D5AD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307C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D578C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466E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DA6D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60235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F9A6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216A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D41AF" w14:paraId="24AF7D2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68EB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E6BF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06F8C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403A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D2DE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6EA0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C2890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D145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273D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0E2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97D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9FA5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 xml:space="preserve"> – </w:t>
            </w:r>
          </w:p>
        </w:tc>
      </w:tr>
      <w:tr w:rsidR="00CC0430" w:rsidRPr="005D41AF" w14:paraId="579CE01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0C62F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FFFC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4FF5C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56CD9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DA79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1F3E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71F1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83D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B7C9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76A3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DD7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78A2E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 xml:space="preserve"> – </w:t>
            </w:r>
          </w:p>
        </w:tc>
      </w:tr>
      <w:tr w:rsidR="00CC0430" w:rsidRPr="005D41AF" w14:paraId="016CA3B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E13A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793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8E52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B5099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FD21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C051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C0E70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2924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3E6A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525A1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86D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37BA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 xml:space="preserve"> – </w:t>
            </w:r>
          </w:p>
        </w:tc>
      </w:tr>
      <w:tr w:rsidR="00CC0430" w:rsidRPr="005D41AF" w14:paraId="6588386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0EEA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07AB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F7E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60859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B175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B8314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076A0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3A23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37D90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4C5C6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3E2D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4EDD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 xml:space="preserve"> – </w:t>
            </w:r>
          </w:p>
        </w:tc>
      </w:tr>
      <w:tr w:rsidR="00CC0430" w:rsidRPr="005D41AF" w14:paraId="0D70C87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858C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38FB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CE76B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6FDD1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3FDD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DC72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EFC3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EE57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58FA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58EF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AF05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28261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 xml:space="preserve"> – </w:t>
            </w:r>
          </w:p>
        </w:tc>
      </w:tr>
      <w:tr w:rsidR="00CC0430" w:rsidRPr="005D41AF" w14:paraId="1CB9A98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72F35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E40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262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75314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B121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1BE8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6B6B4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BEED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63A3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46B3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6035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F0E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D41AF" w14:paraId="58EA446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D24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661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3CBE8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2576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0C9C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91DAD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43589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6B1B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DB23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AF347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391A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8A47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.054</w:t>
            </w:r>
          </w:p>
        </w:tc>
      </w:tr>
      <w:tr w:rsidR="00CC0430" w:rsidRPr="005D41AF" w14:paraId="594A784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F98F6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BD1E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0A87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CC33E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AD05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7FAB0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924A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F80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B0AD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AF1CF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B62C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81D57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538218C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54EA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7371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9E9D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DA213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F5DD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FB7A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5647F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D4C6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819D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3A5C6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B428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BAE0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0527E64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DC910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72FD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2704C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AC16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9F27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8AB7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67F9F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AC19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28F7C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74DA9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AF60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50A0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5BB3984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A6864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3B76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5DB5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7E0C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77EE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CFFE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1DE11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0FEE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FBDC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F8D3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9A410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7EA48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296EC2E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5F0FA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731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E5C7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786E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EF21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7BC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E2F9B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4FB3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73A4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2FF3E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6E4B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1D9D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D41AF" w14:paraId="4DBCBE8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01CB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9957A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81CCC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58FC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9C50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92B9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9E53F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C6DD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F982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D7E2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D00B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844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.081</w:t>
            </w:r>
          </w:p>
        </w:tc>
      </w:tr>
      <w:tr w:rsidR="00CC0430" w:rsidRPr="005D41AF" w14:paraId="799008F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560D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0C2E3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173CE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6A8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845F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1DF8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988C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1E7E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9809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8447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6F72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5357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.008</w:t>
            </w:r>
          </w:p>
        </w:tc>
      </w:tr>
      <w:tr w:rsidR="00CC0430" w:rsidRPr="005D41AF" w14:paraId="7832834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531E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794C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B1275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FCEA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870D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E4943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D890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846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AE39A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3F8B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BBF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F85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.46</w:t>
            </w:r>
          </w:p>
        </w:tc>
      </w:tr>
      <w:tr w:rsidR="00CC0430" w:rsidRPr="005D41AF" w14:paraId="41564B8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26586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DAAE9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26F54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DCAE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FE01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4CD50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552A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17DC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4223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0DA9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9BF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E3D66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269B6A7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C0283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92339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90E0F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D32CF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3157B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BC0EA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49171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CA45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9AD6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DC4F9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A50A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532D1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74DF57E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F6E2F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C19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806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F618E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E6DA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0D30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C2143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4D4E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8089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79EB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303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FAEB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D41AF" w14:paraId="2041C72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D4C6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910D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DB6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5040F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99BE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EBF56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F3EF4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EE21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4892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FC197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29EE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64CE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.36</w:t>
            </w:r>
          </w:p>
        </w:tc>
      </w:tr>
      <w:tr w:rsidR="00CC0430" w:rsidRPr="005D41AF" w14:paraId="4BC8C3E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1558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B8870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33D1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6879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D255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F5BBD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F64A2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882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8DA6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0444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A9A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1D657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36D42DE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0A8AB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39EF5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5FA24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A0873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307A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996BE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8C147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9ADB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0AA2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CDD0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3A13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AAF3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2EE0C0F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1DA0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6E41D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9F9A3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B889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61CD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D190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51E5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9EDC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40D5C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17E5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2D5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6878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586CB35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6FFC4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F0C1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EF0C5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946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5F1C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9A43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D4637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B985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F9B2A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0937E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735A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D1D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.32</w:t>
            </w:r>
          </w:p>
        </w:tc>
      </w:tr>
      <w:tr w:rsidR="00CC0430" w:rsidRPr="005D41AF" w14:paraId="0E27DC9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A242B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6B9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EAE9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CA0D0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209D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E1A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1BDFC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223F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BB0F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0BCB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B267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742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D41AF" w14:paraId="4697C84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6D10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D74D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8B7B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DCC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98CA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49C3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88A8B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DDA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004E6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8B73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A3DC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ECD6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6518F88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A187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A5A0F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DEBCE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C2F80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7306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865E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B7A7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5C56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3C83B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54CE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597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12E1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7A82C11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28AF7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9EEB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792D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7EF1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CCBD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68D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7F93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0BAC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936B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3B6B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6180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3795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.128</w:t>
            </w:r>
          </w:p>
        </w:tc>
      </w:tr>
      <w:tr w:rsidR="00CC0430" w:rsidRPr="005D41AF" w14:paraId="073409D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58771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99AA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E864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3A94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AE3E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51DB5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182F7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323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65FA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1199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F49A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CA4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.092</w:t>
            </w:r>
          </w:p>
        </w:tc>
      </w:tr>
      <w:tr w:rsidR="00CC0430" w:rsidRPr="005D41AF" w14:paraId="379BABD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B2CA3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62C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2B3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7405B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CD46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E2C9F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28D22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CFBC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33A5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1E590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838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1BC9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.018</w:t>
            </w:r>
          </w:p>
        </w:tc>
      </w:tr>
      <w:tr w:rsidR="00CC0430" w:rsidRPr="005D41AF" w14:paraId="1C925E8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C348A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87F6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B7FA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C4A0F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203FB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F888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6774B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B4B9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ED2E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41A9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9C46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FFB8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D41AF" w14:paraId="274ADCF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9EF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EEEE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FDBD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1FC0F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F985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38FED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566E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912F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97B46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B1BB2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71C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B6C8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1CFBE51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ACB8F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02E1F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66128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A2C26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C87F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81618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485F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50AB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8ACC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2A46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AA82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2C42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.089</w:t>
            </w:r>
          </w:p>
        </w:tc>
      </w:tr>
      <w:tr w:rsidR="00CC0430" w:rsidRPr="005D41AF" w14:paraId="13B77DB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12DF4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A7C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873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CBE7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A39FB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F1C95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88E7E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F561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73DF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05B96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647D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E950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.176</w:t>
            </w:r>
          </w:p>
        </w:tc>
      </w:tr>
      <w:tr w:rsidR="00CC0430" w:rsidRPr="005D41AF" w14:paraId="77227BB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FB0D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051F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687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58C92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EBA19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0AB4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5690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A9F3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9BB04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8CB3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A9FCB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116B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.055</w:t>
            </w:r>
          </w:p>
        </w:tc>
      </w:tr>
      <w:tr w:rsidR="00CC0430" w:rsidRPr="005D41AF" w14:paraId="440DA3C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135F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0CD01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56BA4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F5470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708B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5CE30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3D763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AC38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C3F0E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BF39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3BDF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2816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0F998AC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16761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7DCC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D0D9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F314C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3097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F512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84796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F353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92BD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48F8F" w14:textId="77777777" w:rsidR="00CC0430" w:rsidRPr="005D41AF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4255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A0E0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5D41AF" w14:paraId="578145C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97A2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D7F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64AA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08A01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AFD5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5B630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49A5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522A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FF142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7437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45246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50EAF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</w:tr>
      <w:tr w:rsidR="00CC0430" w:rsidRPr="005D41AF" w14:paraId="7570589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0082B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617A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69784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F9D16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A31D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6DE0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21EE4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7D59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AB823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6D0DC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75FF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4A9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.039</w:t>
            </w:r>
          </w:p>
        </w:tc>
      </w:tr>
      <w:tr w:rsidR="00CC0430" w:rsidRPr="005D41AF" w14:paraId="706E3D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3F78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C630B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064DB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9E073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4932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D8D32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E64B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D178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2AE5A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90A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54E55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C96C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.207</w:t>
            </w:r>
          </w:p>
        </w:tc>
      </w:tr>
      <w:tr w:rsidR="00CC0430" w:rsidRPr="005D41AF" w14:paraId="558BF48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76EEA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6EBA2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A3E2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DDCA9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704C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F27C7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BCE8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CF24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7CAD6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D584B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12C4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D9E3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.118</w:t>
            </w:r>
          </w:p>
        </w:tc>
      </w:tr>
      <w:tr w:rsidR="00CC0430" w:rsidRPr="005D41AF" w14:paraId="04512AC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FE61B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9B9391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7901F5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4CFD80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A60E1D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836B1" w14:textId="77777777" w:rsidR="00CC0430" w:rsidRPr="005D41AF" w:rsidRDefault="00CC0430" w:rsidP="00F14FA2">
            <w:pPr>
              <w:pStyle w:val="tabletext10"/>
              <w:jc w:val="center"/>
            </w:pPr>
            <w:r w:rsidRPr="005D41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D6FB11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AA20E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D7B5B3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259DD" w14:textId="77777777" w:rsidR="00CC0430" w:rsidRPr="005D41AF" w:rsidRDefault="00CC0430" w:rsidP="00F14FA2">
            <w:pPr>
              <w:pStyle w:val="tabletext10"/>
              <w:rPr>
                <w:b/>
              </w:rPr>
            </w:pPr>
            <w:r w:rsidRPr="005D41A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1E31DA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6B455F" w14:textId="77777777" w:rsidR="00CC0430" w:rsidRPr="005D41AF" w:rsidRDefault="00CC0430" w:rsidP="00F14FA2">
            <w:pPr>
              <w:pStyle w:val="tabletext10"/>
              <w:tabs>
                <w:tab w:val="decimal" w:pos="300"/>
              </w:tabs>
            </w:pPr>
            <w:r w:rsidRPr="005D41AF">
              <w:t>.008</w:t>
            </w:r>
          </w:p>
        </w:tc>
      </w:tr>
      <w:tr w:rsidR="00CC0430" w:rsidRPr="005D41AF" w14:paraId="1266EB83" w14:textId="77777777" w:rsidTr="00F14FA2">
        <w:trPr>
          <w:cantSplit/>
        </w:trPr>
        <w:tc>
          <w:tcPr>
            <w:tcW w:w="10080" w:type="dxa"/>
            <w:gridSpan w:val="12"/>
          </w:tcPr>
          <w:p w14:paraId="38E3B36B" w14:textId="77777777" w:rsidR="00CC0430" w:rsidRPr="005D41AF" w:rsidRDefault="00CC0430" w:rsidP="00F14FA2">
            <w:pPr>
              <w:pStyle w:val="blocktext1"/>
            </w:pPr>
          </w:p>
        </w:tc>
      </w:tr>
      <w:tr w:rsidR="00CC0430" w:rsidRPr="005D41AF" w14:paraId="06915827" w14:textId="77777777" w:rsidTr="00F14FA2">
        <w:trPr>
          <w:cantSplit/>
        </w:trPr>
        <w:tc>
          <w:tcPr>
            <w:tcW w:w="10080" w:type="dxa"/>
            <w:gridSpan w:val="12"/>
          </w:tcPr>
          <w:p w14:paraId="1165B9B0" w14:textId="77777777" w:rsidR="00CC0430" w:rsidRPr="005D41AF" w:rsidRDefault="00CC0430" w:rsidP="00F14FA2">
            <w:pPr>
              <w:pStyle w:val="blocktext1"/>
            </w:pPr>
          </w:p>
        </w:tc>
      </w:tr>
    </w:tbl>
    <w:p w14:paraId="10EF8106" w14:textId="77777777" w:rsidR="00CC0430" w:rsidRPr="005D41AF" w:rsidRDefault="00CC0430" w:rsidP="00CC0430">
      <w:pPr>
        <w:pStyle w:val="isonormal"/>
      </w:pPr>
    </w:p>
    <w:p w14:paraId="3D84F485" w14:textId="77777777" w:rsidR="00CC0430" w:rsidRDefault="00CC0430" w:rsidP="00CC0430">
      <w:pPr>
        <w:pStyle w:val="isonormal"/>
        <w:sectPr w:rsidR="00CC0430" w:rsidSect="00CC0430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2F77DB" w14:paraId="53F11AB0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563C4" w14:textId="77777777" w:rsidR="00CC0430" w:rsidRPr="002F77DB" w:rsidRDefault="00CC0430" w:rsidP="00F14FA2">
            <w:pPr>
              <w:pStyle w:val="tablehead"/>
            </w:pPr>
            <w:r w:rsidRPr="002F77DB">
              <w:t>$100,000/200,000 BASIC LIMIT OCCURRENCE</w:t>
            </w:r>
            <w:r w:rsidRPr="002F77DB">
              <w:br/>
              <w:t>Premises/Operations (Prem/Ops) (Subline Code 334) Territory 504</w:t>
            </w:r>
            <w:r w:rsidRPr="002F77DB">
              <w:br/>
              <w:t>Products/Completed Operations (Prod/COps)</w:t>
            </w:r>
            <w:r w:rsidRPr="002F77DB">
              <w:tab/>
              <w:t xml:space="preserve">(Subline Code 336) Entire State Territory 999 </w:t>
            </w:r>
          </w:p>
        </w:tc>
      </w:tr>
      <w:tr w:rsidR="00CC0430" w:rsidRPr="002F77DB" w14:paraId="49A30E7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99AC86" w14:textId="77777777" w:rsidR="00CC0430" w:rsidRPr="002F77DB" w:rsidRDefault="00CC0430" w:rsidP="00F14FA2">
            <w:pPr>
              <w:pStyle w:val="tablehead"/>
            </w:pPr>
            <w:r w:rsidRPr="002F77DB">
              <w:t>Class</w:t>
            </w:r>
            <w:r w:rsidRPr="002F77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C81AD" w14:textId="77777777" w:rsidR="00CC0430" w:rsidRPr="002F77DB" w:rsidRDefault="00CC0430" w:rsidP="00F14FA2">
            <w:pPr>
              <w:pStyle w:val="tablehead"/>
            </w:pPr>
            <w:r w:rsidRPr="002F77DB">
              <w:t>Prem/</w:t>
            </w:r>
            <w:r w:rsidRPr="002F77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877A06" w14:textId="77777777" w:rsidR="00CC0430" w:rsidRPr="002F77DB" w:rsidRDefault="00CC0430" w:rsidP="00F14FA2">
            <w:pPr>
              <w:pStyle w:val="tablehead"/>
            </w:pPr>
            <w:r w:rsidRPr="002F77DB">
              <w:t>Prod/</w:t>
            </w:r>
            <w:r w:rsidRPr="002F77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3083" w14:textId="77777777" w:rsidR="00CC0430" w:rsidRPr="002F77DB" w:rsidRDefault="00CC0430" w:rsidP="00F14FA2">
            <w:pPr>
              <w:pStyle w:val="tablehead"/>
            </w:pPr>
            <w:r w:rsidRPr="002F77DB">
              <w:t>Class</w:t>
            </w:r>
            <w:r w:rsidRPr="002F77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8F06DB" w14:textId="77777777" w:rsidR="00CC0430" w:rsidRPr="002F77DB" w:rsidRDefault="00CC0430" w:rsidP="00F14FA2">
            <w:pPr>
              <w:pStyle w:val="tablehead"/>
            </w:pPr>
            <w:r w:rsidRPr="002F77DB">
              <w:t>Prem/</w:t>
            </w:r>
            <w:r w:rsidRPr="002F77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6BD4E" w14:textId="77777777" w:rsidR="00CC0430" w:rsidRPr="002F77DB" w:rsidRDefault="00CC0430" w:rsidP="00F14FA2">
            <w:pPr>
              <w:pStyle w:val="tablehead"/>
            </w:pPr>
            <w:r w:rsidRPr="002F77DB">
              <w:t>Prod/</w:t>
            </w:r>
            <w:r w:rsidRPr="002F77D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990039" w14:textId="77777777" w:rsidR="00CC0430" w:rsidRPr="002F77DB" w:rsidRDefault="00CC0430" w:rsidP="00F14FA2">
            <w:pPr>
              <w:pStyle w:val="tablehead"/>
            </w:pPr>
            <w:r w:rsidRPr="002F77DB">
              <w:t>Class</w:t>
            </w:r>
            <w:r w:rsidRPr="002F77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A6EF7" w14:textId="77777777" w:rsidR="00CC0430" w:rsidRPr="002F77DB" w:rsidRDefault="00CC0430" w:rsidP="00F14FA2">
            <w:pPr>
              <w:pStyle w:val="tablehead"/>
            </w:pPr>
            <w:r w:rsidRPr="002F77DB">
              <w:t>Prem/</w:t>
            </w:r>
            <w:r w:rsidRPr="002F77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6FAE8D" w14:textId="77777777" w:rsidR="00CC0430" w:rsidRPr="002F77DB" w:rsidRDefault="00CC0430" w:rsidP="00F14FA2">
            <w:pPr>
              <w:pStyle w:val="tablehead"/>
            </w:pPr>
            <w:r w:rsidRPr="002F77DB">
              <w:t>Prod/</w:t>
            </w:r>
            <w:r w:rsidRPr="002F77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85998" w14:textId="77777777" w:rsidR="00CC0430" w:rsidRPr="002F77DB" w:rsidRDefault="00CC0430" w:rsidP="00F14FA2">
            <w:pPr>
              <w:pStyle w:val="tablehead"/>
            </w:pPr>
            <w:r w:rsidRPr="002F77DB">
              <w:t>Class</w:t>
            </w:r>
            <w:r w:rsidRPr="002F77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E21E85" w14:textId="77777777" w:rsidR="00CC0430" w:rsidRPr="002F77DB" w:rsidRDefault="00CC0430" w:rsidP="00F14FA2">
            <w:pPr>
              <w:pStyle w:val="tablehead"/>
            </w:pPr>
            <w:r w:rsidRPr="002F77DB">
              <w:t>Prem/</w:t>
            </w:r>
            <w:r w:rsidRPr="002F77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9A95D" w14:textId="77777777" w:rsidR="00CC0430" w:rsidRPr="002F77DB" w:rsidRDefault="00CC0430" w:rsidP="00F14FA2">
            <w:pPr>
              <w:pStyle w:val="tablehead"/>
            </w:pPr>
            <w:r w:rsidRPr="002F77DB">
              <w:t>Prod/</w:t>
            </w:r>
            <w:r w:rsidRPr="002F77DB">
              <w:br/>
              <w:t>Cops</w:t>
            </w:r>
          </w:p>
        </w:tc>
      </w:tr>
      <w:tr w:rsidR="00CC0430" w:rsidRPr="002F77DB" w14:paraId="668AD8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F5948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0D56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7BDB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6D60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D804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E93A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47863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B69AD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8.99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1C10E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7FA32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62E4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A12A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1.81</w:t>
            </w:r>
          </w:p>
        </w:tc>
      </w:tr>
      <w:tr w:rsidR="00CC0430" w:rsidRPr="002F77DB" w14:paraId="2F5EADC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DB12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2F48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C799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1BB39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84EF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A9B6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9467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120F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A867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62C53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277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B079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1.14</w:t>
            </w:r>
          </w:p>
        </w:tc>
      </w:tr>
      <w:tr w:rsidR="00CC0430" w:rsidRPr="002F77DB" w14:paraId="58D8A38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E872F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4FDA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2BE0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05F9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0104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D475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69C62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A5C4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1FECF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12D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441B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A804B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4F9B50A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62333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150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F60B0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D28EA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75EE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122E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4E75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BABE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E98B5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51ECA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AE65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3E2AA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</w:tr>
      <w:tr w:rsidR="00CC0430" w:rsidRPr="002F77DB" w14:paraId="0A8A90B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CA2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2E53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F95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C9B2E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9E5C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0509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FB11A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17E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3C13A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8C69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F76C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C99F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5.11</w:t>
            </w:r>
          </w:p>
        </w:tc>
      </w:tr>
      <w:tr w:rsidR="00CC0430" w:rsidRPr="002F77DB" w14:paraId="6DD55F4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F6281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2990D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6455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DFF3F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5C26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054F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9711D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51B0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AF64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69247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862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4A61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F77DB" w14:paraId="13847A6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42DB6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649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143D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4E420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088F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3A14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F257E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208D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38987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FE4BF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7520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2737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26.00</w:t>
            </w:r>
          </w:p>
        </w:tc>
      </w:tr>
      <w:tr w:rsidR="00CC0430" w:rsidRPr="002F77DB" w14:paraId="37F83C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1AC9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5688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82F9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0CFF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A7B9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4FBDF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F5894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5F2F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5E4D6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8C50E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765D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A42E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2C2326C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428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8186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D55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19E70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7DFC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03B1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6FC5B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BE83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8E99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6FF22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67FA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D4F97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13F6B2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4633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C9B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95D6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1D512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7EF6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81BE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3F24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20A1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B24E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44D8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ED4B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32B72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79E1F87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4064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2ABA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5D9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44D7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CAAC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0078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B112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BDB41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70CA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E2E4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179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BD61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2EC8CB3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5D6A7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B46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D0D3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0A2E4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5C93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5FCC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F6A69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20B3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6463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01C52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510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42B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F77DB" w14:paraId="0A23136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88598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1426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3E047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E1FB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D1A0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C28B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34B99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8194E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F8E52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3901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AEC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B01DB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</w:tr>
      <w:tr w:rsidR="00CC0430" w:rsidRPr="002F77DB" w14:paraId="485F5B7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C8FB6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40E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236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ADF3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20EA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A1F4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F8AA4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67BE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D6F2B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9B51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92BF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8B61E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29DE79D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B169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6C01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32B7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80FB0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E8C0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EF87C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F5DE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2AE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3C9E9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D720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9441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7334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6F1F1E4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41E4B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AF52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B545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0A8BE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278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79A8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0B64A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E0F05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3205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D58D8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0DC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AF3F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2.22</w:t>
            </w:r>
          </w:p>
        </w:tc>
      </w:tr>
      <w:tr w:rsidR="00CC0430" w:rsidRPr="002F77DB" w14:paraId="28D8231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A77A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B32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F162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52A6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C6F9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2B48C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548E1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9E0C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090CE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FDAE4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D558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75A83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</w:tr>
      <w:tr w:rsidR="00CC0430" w:rsidRPr="002F77DB" w14:paraId="1DB2DA4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6F87C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595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AD2C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48E96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EBAC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F42A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DA20A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E468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399C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F5C1B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D587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B33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F77DB" w14:paraId="6A2FCFC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C064B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A4FC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3C5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EF41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965C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37DD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20BB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7834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7.78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4BA87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47E31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23F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3D3C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2.91</w:t>
            </w:r>
          </w:p>
        </w:tc>
      </w:tr>
      <w:tr w:rsidR="00CC0430" w:rsidRPr="002F77DB" w14:paraId="5343499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13BB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8D23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37D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815AF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49C5D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F61B2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3AF34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5009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431CA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6F9A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5114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A9D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.86</w:t>
            </w:r>
          </w:p>
        </w:tc>
      </w:tr>
      <w:tr w:rsidR="00CC0430" w:rsidRPr="002F77DB" w14:paraId="559304D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ABBB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F6A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8EC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D222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4A15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E58A7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BD489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6BC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398B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76B6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FC845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035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2.57</w:t>
            </w:r>
          </w:p>
        </w:tc>
      </w:tr>
      <w:tr w:rsidR="00CC0430" w:rsidRPr="002F77DB" w14:paraId="29A7FE3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210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874C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5372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1E833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D13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8A31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4ACD3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6F8D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50FF2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1877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9DD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166F8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</w:tr>
      <w:tr w:rsidR="00CC0430" w:rsidRPr="002F77DB" w14:paraId="04DB64D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0D183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24B4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EE7F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4D9C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356D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88FF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7C03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69EE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AED57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01240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8ED7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4A90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03A334B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81638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9503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6265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AB153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19A7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9A0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6A746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C07E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7790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B4BD9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AE2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B04C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F77DB" w14:paraId="66077F6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B1200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E4D9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34730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ED228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11A9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575A3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EA7D6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98A5D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E18E2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D5CC2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635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B7A16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</w:tr>
      <w:tr w:rsidR="00CC0430" w:rsidRPr="002F77DB" w14:paraId="3C8FA5D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4AF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AB1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B9F3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8CED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4B6B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39BA6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6F61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C82F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8FBB3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CBDE6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DD90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C9FE9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</w:tr>
      <w:tr w:rsidR="00CC0430" w:rsidRPr="002F77DB" w14:paraId="3DBD3D3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99D5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5FEF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2A34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471F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81FB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A251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3CF2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FAB5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D1913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7BA08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88D5D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F51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7.52</w:t>
            </w:r>
          </w:p>
        </w:tc>
      </w:tr>
      <w:tr w:rsidR="00CC0430" w:rsidRPr="002F77DB" w14:paraId="4EC83D9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DE4B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9940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08D8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29511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D6DFD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6153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F5B88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75AF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927B8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598F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9C40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2E06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3.91</w:t>
            </w:r>
          </w:p>
        </w:tc>
      </w:tr>
      <w:tr w:rsidR="00CC0430" w:rsidRPr="002F77DB" w14:paraId="0FCB92E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09A9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72B3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16B7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3AA11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003C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CB1B9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AB8EF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5818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47.90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7675E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57210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5C5D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30CB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3.61</w:t>
            </w:r>
          </w:p>
        </w:tc>
      </w:tr>
      <w:tr w:rsidR="00CC0430" w:rsidRPr="002F77DB" w14:paraId="1D0394F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ED01C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26AC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765B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68011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BCA7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228B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0F0A3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C763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0872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ED012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0CA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EE21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F77DB" w14:paraId="1FDAB4E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C6F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B54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BFE5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4D7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E6DE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A36CA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4CC5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0AB5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9A16A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2890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AF9F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4A13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1.46</w:t>
            </w:r>
          </w:p>
        </w:tc>
      </w:tr>
      <w:tr w:rsidR="00CC0430" w:rsidRPr="002F77DB" w14:paraId="670243D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B7CB4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BDD5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CF56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A09EE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BDAB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142B7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949D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26B0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11F5F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56F4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DA78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FEA0A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171A2FA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28B5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9685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3DD18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5AA41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12C7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D669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23E8E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6A13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33D01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82587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4A7E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A062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2.10</w:t>
            </w:r>
          </w:p>
        </w:tc>
      </w:tr>
      <w:tr w:rsidR="00CC0430" w:rsidRPr="002F77DB" w14:paraId="2BAFC4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1EED4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435D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AE54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99BDE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D54D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C70A1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9B6FE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DF45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33459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2182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E56A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E7FF5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289AB98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43A74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36D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B2FD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645BB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E0AD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00AD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D9829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30FE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64.60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69EF5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0F1F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9E45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8B8E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3.01</w:t>
            </w:r>
          </w:p>
        </w:tc>
      </w:tr>
      <w:tr w:rsidR="00CC0430" w:rsidRPr="002F77DB" w14:paraId="7E9A652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D609D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53A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7229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6AF4D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022D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68F4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2FDC4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E2EC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57BA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6B7EC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C05D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26B4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F77DB" w14:paraId="69E619D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835C9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099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51E1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F0506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07A51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145AC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AC5EF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80B6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A8DB8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B85E9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D3314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D74CA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3B60524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AFAC4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315F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F23C9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BB8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3C86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7.19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938E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56A86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4A2E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91928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6ECB3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485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5674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184946B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0E86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067E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EAA1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0DFEA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B1BD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51.10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602C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E59FD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F2F3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3A8A0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8D2D2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CB42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9262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.69</w:t>
            </w:r>
          </w:p>
        </w:tc>
      </w:tr>
      <w:tr w:rsidR="00CC0430" w:rsidRPr="002F77DB" w14:paraId="099B40B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9A15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F1A1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8A085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3090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EFF9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FB207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D6153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BA27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5807B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EDE2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E48F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2769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.98</w:t>
            </w:r>
          </w:p>
        </w:tc>
      </w:tr>
      <w:tr w:rsidR="00CC0430" w:rsidRPr="002F77DB" w14:paraId="11189D5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79A1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FD93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4156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0741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21C9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1029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BF026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8DA4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B25B8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DFB4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CF0C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CF96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4.36</w:t>
            </w:r>
          </w:p>
        </w:tc>
      </w:tr>
      <w:tr w:rsidR="00CC0430" w:rsidRPr="002F77DB" w14:paraId="56AB33D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9D46B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12B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4FA0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9D55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8A7F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0594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E4C50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2907F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E46A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971DF" w14:textId="77777777" w:rsidR="00CC0430" w:rsidRPr="002F77DB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265D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6757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F77DB" w14:paraId="3981425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0CB00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7733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9BD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49B46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5C0D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4E8D3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4E13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9AED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17805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656D1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D8BA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29B6C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48DF285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B0814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1C680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8F12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E233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AA7B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1654F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86045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1DF0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4FC17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79FDA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2916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33D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3.16</w:t>
            </w:r>
          </w:p>
        </w:tc>
      </w:tr>
      <w:tr w:rsidR="00CC0430" w:rsidRPr="002F77DB" w14:paraId="4094FD8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C160F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6FF9D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EC6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C288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D7FF8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7.92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33F83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84626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81D89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9.76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1E2D1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741CA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3E8B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1BA2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</w:tr>
      <w:tr w:rsidR="00CC0430" w:rsidRPr="002F77DB" w14:paraId="194A84B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FF30C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F19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12792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7D88A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B116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6.25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886FE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BCE8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EC2D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63CB3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38382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DBF5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B15A7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</w:tr>
      <w:tr w:rsidR="00CC0430" w:rsidRPr="002F77DB" w14:paraId="1F16631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2C456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C2FF3E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C6CBD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8784B2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FA8F7C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5466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35AA6A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78ACA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F4189B" w14:textId="77777777" w:rsidR="00CC0430" w:rsidRPr="002F77DB" w:rsidRDefault="00CC0430" w:rsidP="00F14FA2">
            <w:pPr>
              <w:pStyle w:val="tabletext10"/>
              <w:tabs>
                <w:tab w:val="decimal" w:pos="300"/>
              </w:tabs>
            </w:pPr>
            <w:r w:rsidRPr="002F77DB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0FF78" w14:textId="77777777" w:rsidR="00CC0430" w:rsidRPr="002F77DB" w:rsidRDefault="00CC0430" w:rsidP="00F14FA2">
            <w:pPr>
              <w:pStyle w:val="tabletext10"/>
              <w:rPr>
                <w:b/>
              </w:rPr>
            </w:pPr>
            <w:r w:rsidRPr="002F77D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35A6E4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503BE4" w14:textId="77777777" w:rsidR="00CC0430" w:rsidRPr="002F77DB" w:rsidRDefault="00CC0430" w:rsidP="00F14FA2">
            <w:pPr>
              <w:pStyle w:val="tabletext10"/>
              <w:jc w:val="center"/>
            </w:pPr>
            <w:r w:rsidRPr="002F77DB">
              <w:t>(a)</w:t>
            </w:r>
          </w:p>
        </w:tc>
      </w:tr>
      <w:tr w:rsidR="00CC0430" w:rsidRPr="002F77DB" w14:paraId="42A6334D" w14:textId="77777777" w:rsidTr="00F14FA2">
        <w:trPr>
          <w:cantSplit/>
        </w:trPr>
        <w:tc>
          <w:tcPr>
            <w:tcW w:w="10080" w:type="dxa"/>
            <w:gridSpan w:val="12"/>
          </w:tcPr>
          <w:p w14:paraId="38E4F560" w14:textId="77777777" w:rsidR="00CC0430" w:rsidRPr="002F77DB" w:rsidRDefault="00CC0430" w:rsidP="00F14FA2">
            <w:pPr>
              <w:pStyle w:val="blocktext1"/>
            </w:pPr>
          </w:p>
        </w:tc>
      </w:tr>
      <w:tr w:rsidR="00CC0430" w:rsidRPr="002F77DB" w14:paraId="24389DC2" w14:textId="77777777" w:rsidTr="00F14FA2">
        <w:trPr>
          <w:cantSplit/>
        </w:trPr>
        <w:tc>
          <w:tcPr>
            <w:tcW w:w="10080" w:type="dxa"/>
            <w:gridSpan w:val="12"/>
          </w:tcPr>
          <w:p w14:paraId="7D0AD920" w14:textId="77777777" w:rsidR="00CC0430" w:rsidRPr="002F77DB" w:rsidRDefault="00CC0430" w:rsidP="00F14FA2">
            <w:pPr>
              <w:pStyle w:val="blocktext1"/>
            </w:pPr>
          </w:p>
        </w:tc>
      </w:tr>
    </w:tbl>
    <w:p w14:paraId="2B08DC24" w14:textId="77777777" w:rsidR="00CC0430" w:rsidRPr="002F77DB" w:rsidRDefault="00CC0430" w:rsidP="00CC0430">
      <w:pPr>
        <w:pStyle w:val="isonormal"/>
      </w:pPr>
    </w:p>
    <w:p w14:paraId="4A7F6280" w14:textId="77777777" w:rsidR="00CC0430" w:rsidRDefault="00CC0430" w:rsidP="00CC0430">
      <w:pPr>
        <w:pStyle w:val="isonormal"/>
        <w:sectPr w:rsidR="00CC0430" w:rsidSect="00CC0430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0A7061" w14:paraId="5EBAD03B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2A544" w14:textId="77777777" w:rsidR="00CC0430" w:rsidRPr="000A7061" w:rsidRDefault="00CC0430" w:rsidP="00F14FA2">
            <w:pPr>
              <w:pStyle w:val="tablehead"/>
            </w:pPr>
            <w:r w:rsidRPr="000A7061">
              <w:t>$100,000/200,000 BASIC LIMIT OCCURRENCE</w:t>
            </w:r>
            <w:r w:rsidRPr="000A7061">
              <w:br/>
              <w:t>Premises/Operations (Prem/Ops) (Subline Code 334) Territory 504</w:t>
            </w:r>
            <w:r w:rsidRPr="000A7061">
              <w:br/>
              <w:t>Products/Completed Operations (Prod/COps)</w:t>
            </w:r>
            <w:r w:rsidRPr="000A7061">
              <w:tab/>
              <w:t xml:space="preserve">(Subline Code 336) Entire State Territory 999 </w:t>
            </w:r>
          </w:p>
        </w:tc>
      </w:tr>
      <w:tr w:rsidR="00CC0430" w:rsidRPr="000A7061" w14:paraId="083695E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FD35FEB" w14:textId="77777777" w:rsidR="00CC0430" w:rsidRPr="000A7061" w:rsidRDefault="00CC0430" w:rsidP="00F14FA2">
            <w:pPr>
              <w:pStyle w:val="tablehead"/>
            </w:pPr>
            <w:r w:rsidRPr="000A7061">
              <w:t>Class</w:t>
            </w:r>
            <w:r w:rsidRPr="000A70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9735" w14:textId="77777777" w:rsidR="00CC0430" w:rsidRPr="000A7061" w:rsidRDefault="00CC0430" w:rsidP="00F14FA2">
            <w:pPr>
              <w:pStyle w:val="tablehead"/>
            </w:pPr>
            <w:r w:rsidRPr="000A7061">
              <w:t>Prem/</w:t>
            </w:r>
            <w:r w:rsidRPr="000A70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9CA81E" w14:textId="77777777" w:rsidR="00CC0430" w:rsidRPr="000A7061" w:rsidRDefault="00CC0430" w:rsidP="00F14FA2">
            <w:pPr>
              <w:pStyle w:val="tablehead"/>
            </w:pPr>
            <w:r w:rsidRPr="000A7061">
              <w:t>Prod/</w:t>
            </w:r>
            <w:r w:rsidRPr="000A70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A54E5" w14:textId="77777777" w:rsidR="00CC0430" w:rsidRPr="000A7061" w:rsidRDefault="00CC0430" w:rsidP="00F14FA2">
            <w:pPr>
              <w:pStyle w:val="tablehead"/>
            </w:pPr>
            <w:r w:rsidRPr="000A7061">
              <w:t>Class</w:t>
            </w:r>
            <w:r w:rsidRPr="000A70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C7D8C4" w14:textId="77777777" w:rsidR="00CC0430" w:rsidRPr="000A7061" w:rsidRDefault="00CC0430" w:rsidP="00F14FA2">
            <w:pPr>
              <w:pStyle w:val="tablehead"/>
            </w:pPr>
            <w:r w:rsidRPr="000A7061">
              <w:t>Prem/</w:t>
            </w:r>
            <w:r w:rsidRPr="000A70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AF8B" w14:textId="77777777" w:rsidR="00CC0430" w:rsidRPr="000A7061" w:rsidRDefault="00CC0430" w:rsidP="00F14FA2">
            <w:pPr>
              <w:pStyle w:val="tablehead"/>
            </w:pPr>
            <w:r w:rsidRPr="000A7061">
              <w:t>Prod/</w:t>
            </w:r>
            <w:r w:rsidRPr="000A706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024741" w14:textId="77777777" w:rsidR="00CC0430" w:rsidRPr="000A7061" w:rsidRDefault="00CC0430" w:rsidP="00F14FA2">
            <w:pPr>
              <w:pStyle w:val="tablehead"/>
            </w:pPr>
            <w:r w:rsidRPr="000A7061">
              <w:t>Class</w:t>
            </w:r>
            <w:r w:rsidRPr="000A70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467B3" w14:textId="77777777" w:rsidR="00CC0430" w:rsidRPr="000A7061" w:rsidRDefault="00CC0430" w:rsidP="00F14FA2">
            <w:pPr>
              <w:pStyle w:val="tablehead"/>
            </w:pPr>
            <w:r w:rsidRPr="000A7061">
              <w:t>Prem/</w:t>
            </w:r>
            <w:r w:rsidRPr="000A70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BB04C2" w14:textId="77777777" w:rsidR="00CC0430" w:rsidRPr="000A7061" w:rsidRDefault="00CC0430" w:rsidP="00F14FA2">
            <w:pPr>
              <w:pStyle w:val="tablehead"/>
            </w:pPr>
            <w:r w:rsidRPr="000A7061">
              <w:t>Prod/</w:t>
            </w:r>
            <w:r w:rsidRPr="000A70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2724C" w14:textId="77777777" w:rsidR="00CC0430" w:rsidRPr="000A7061" w:rsidRDefault="00CC0430" w:rsidP="00F14FA2">
            <w:pPr>
              <w:pStyle w:val="tablehead"/>
            </w:pPr>
            <w:r w:rsidRPr="000A7061">
              <w:t>Class</w:t>
            </w:r>
            <w:r w:rsidRPr="000A70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D7B60E" w14:textId="77777777" w:rsidR="00CC0430" w:rsidRPr="000A7061" w:rsidRDefault="00CC0430" w:rsidP="00F14FA2">
            <w:pPr>
              <w:pStyle w:val="tablehead"/>
            </w:pPr>
            <w:r w:rsidRPr="000A7061">
              <w:t>Prem/</w:t>
            </w:r>
            <w:r w:rsidRPr="000A70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03F3B" w14:textId="77777777" w:rsidR="00CC0430" w:rsidRPr="000A7061" w:rsidRDefault="00CC0430" w:rsidP="00F14FA2">
            <w:pPr>
              <w:pStyle w:val="tablehead"/>
            </w:pPr>
            <w:r w:rsidRPr="000A7061">
              <w:t>Prod/</w:t>
            </w:r>
            <w:r w:rsidRPr="000A7061">
              <w:br/>
              <w:t>Cops</w:t>
            </w:r>
          </w:p>
        </w:tc>
      </w:tr>
      <w:tr w:rsidR="00CC0430" w:rsidRPr="000A7061" w14:paraId="4FEDC86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5042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DBF6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5B56D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07F8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461C0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6E67B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4CD7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AD40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3DD5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E33AE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1907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578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1.01</w:t>
            </w:r>
          </w:p>
        </w:tc>
      </w:tr>
      <w:tr w:rsidR="00CC0430" w:rsidRPr="000A7061" w14:paraId="251AEDA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D387B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CC192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AAD51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7EDD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D37A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C47D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C3ACD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8997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3957C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AA58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D83C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4A78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2.22</w:t>
            </w:r>
          </w:p>
        </w:tc>
      </w:tr>
      <w:tr w:rsidR="00CC0430" w:rsidRPr="000A7061" w14:paraId="495B554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3DA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661E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F720D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3EC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135C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833EA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C42B7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854D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BF80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6ED4D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64C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852C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.77</w:t>
            </w:r>
          </w:p>
        </w:tc>
      </w:tr>
      <w:tr w:rsidR="00CC0430" w:rsidRPr="000A7061" w14:paraId="0691F45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39A93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DD70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5C99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D46F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8C62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69E3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04181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BB12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E746E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56DE2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73B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4C338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00F0B8E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8766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2B5AA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024B5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077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39C7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7862E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38EF2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F9389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BC66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74F6C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ECF2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EF599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</w:tr>
      <w:tr w:rsidR="00CC0430" w:rsidRPr="000A7061" w14:paraId="1DABE03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2A3AE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064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4B73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679AC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6A58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846E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46A6D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3AA0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E6B2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212EF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2B2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D1FD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A7061" w14:paraId="50C3961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6578E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C2CC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C84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A202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0B2F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E810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9A8F6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3CC05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6AFC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389CB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F25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9811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</w:tr>
      <w:tr w:rsidR="00CC0430" w:rsidRPr="000A7061" w14:paraId="51EA343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1ED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8B99A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53C42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59ECC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9C46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FE05B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EED7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78A5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9355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158C6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786E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F7075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</w:tr>
      <w:tr w:rsidR="00CC0430" w:rsidRPr="000A7061" w14:paraId="5FE0C57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1D143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C26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05CDC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4388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6898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DB90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EE806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7F74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7765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34C2E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E6E7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427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</w:tr>
      <w:tr w:rsidR="00CC0430" w:rsidRPr="000A7061" w14:paraId="1B1AF52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57E4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ABEF6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CDAA8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D191B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8CB8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47554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5B9FC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CC14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09CC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AD00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B896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1B4B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</w:tr>
      <w:tr w:rsidR="00CC0430" w:rsidRPr="000A7061" w14:paraId="1D9DD31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B71AB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4962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1E2F0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D992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67B5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7.54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DFD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64B7D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AFB7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CC96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887A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A0EA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1F55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</w:tr>
      <w:tr w:rsidR="00CC0430" w:rsidRPr="000A7061" w14:paraId="4AEC8A5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D917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31DB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912C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28029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B884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6D38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E6298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95F0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F421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86A1D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C60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9FA1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A7061" w14:paraId="686509C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1B37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80C5D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EF72C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D0CFB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7C34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BBA03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BCD8C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9402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E551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3D73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E36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77D0B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</w:tr>
      <w:tr w:rsidR="00CC0430" w:rsidRPr="000A7061" w14:paraId="7FB9FD5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F28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5AC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8D0F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A9C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BA9F5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3E941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846DE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38DD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526C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C960D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45B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F8764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1F62CE2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8CFAB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39DA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4C56B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6965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1E31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BE2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4D5B9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FCF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052A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F3F49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BA7F6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77D68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4F2096C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AAF8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D1C0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D251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959D9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8AD4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D4A2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27237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47CB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1AFC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06431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086E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4940D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5561546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54B67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A729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B630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2B85E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7CA2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362D6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35A5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DE16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DC4F2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97A83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E481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1EE0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1A0BDCB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11718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B55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D426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8EA79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7C5E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ED4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DDB9C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ED95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3FCF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CC2A8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49DF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C0A8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A7061" w14:paraId="32B1DC2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465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E7CB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0F90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8B8B1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22CA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8C28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BEBF2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7652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05286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AB1D9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5C37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9CE0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25.80</w:t>
            </w:r>
          </w:p>
        </w:tc>
      </w:tr>
      <w:tr w:rsidR="00CC0430" w:rsidRPr="000A7061" w14:paraId="50A9571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9670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3317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4F9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1D1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36DD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9207A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FC69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208E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DAB9D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8A5D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1F3F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83C9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6.16</w:t>
            </w:r>
          </w:p>
        </w:tc>
      </w:tr>
      <w:tr w:rsidR="00CC0430" w:rsidRPr="000A7061" w14:paraId="304F012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F700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90EB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5497C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E1D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45C4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7.27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5F17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CD62B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1002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05593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FCE3B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7819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2E3E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15.00</w:t>
            </w:r>
          </w:p>
        </w:tc>
      </w:tr>
      <w:tr w:rsidR="00CC0430" w:rsidRPr="000A7061" w14:paraId="21B509B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BC08E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6F8C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BBE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D1258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589F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BAEC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E3DBB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2D79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6BA71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B4610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B927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E404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3.61</w:t>
            </w:r>
          </w:p>
        </w:tc>
      </w:tr>
      <w:tr w:rsidR="00CC0430" w:rsidRPr="000A7061" w14:paraId="7F2473A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15E42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9E21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37D9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357C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1C20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09D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F56A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BD42E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7B331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22769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9AF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F6CB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7472959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645DE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336A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593A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ED486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BE48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222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DCEC0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4A6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13E0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51A69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30AD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35B4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A7061" w14:paraId="44A9AF0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12B4D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70F6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6A19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1AFA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DD59E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F0C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9EF17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6154D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C23E8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A5BB7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D4C8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EAB98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780E17D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4E7B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8867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95D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12B2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2732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796A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B3A18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071C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8B41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16199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E78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E6D3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16E60AB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6C371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4A29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3AD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44EF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5C25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DDD20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8D3B8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EB1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CF85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0038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4881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CF93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</w:tr>
      <w:tr w:rsidR="00CC0430" w:rsidRPr="000A7061" w14:paraId="67360FD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6509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FAF7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A470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EF7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3094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0EA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82F43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CF1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A9693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F4A91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42E4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EF0BB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5DCBC7E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AD079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C873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C8AA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0B0B8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83A3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32B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D3F92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CA5C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F64D4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C0E0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154A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886E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56BFB12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141AF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1C31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563F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950E1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0802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761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D32D7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490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38DF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AAD3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B2AB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157B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A7061" w14:paraId="3DF505B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CB1B7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6CF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2C4AC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FFA3E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FDB6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04E0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DBC41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BEA6C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CFEC9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73EC9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6FB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AE9B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7ED74BD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84D03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F53A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8959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9C7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FB22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1BCE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9FCF6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A1E9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3792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C2DF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C07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1C8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3.46</w:t>
            </w:r>
          </w:p>
        </w:tc>
      </w:tr>
      <w:tr w:rsidR="00CC0430" w:rsidRPr="000A7061" w14:paraId="1443135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9CE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BC5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DCD9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091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726A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274BC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5469D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A152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387AE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8DD39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CAB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BD33A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4ADCE2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9BE1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FE6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66A8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6E3E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20DC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7492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F6B42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2C55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9E9A2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4C0D1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6116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8F06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660A065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3A61C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8492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B33DC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15ED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FD80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FB620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AAFD6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85FC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F80F5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2EFCC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6592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7D4C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.38</w:t>
            </w:r>
          </w:p>
        </w:tc>
      </w:tr>
      <w:tr w:rsidR="00CC0430" w:rsidRPr="000A7061" w14:paraId="0342499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23F14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AA55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550C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96E4F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9C27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FD9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A7A72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8281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657B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0CAA6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05B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0FC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A7061" w14:paraId="0689B47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F03D9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3605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2F50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E8261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C9AA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6DE14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2691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5E68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8AC39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B38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A9A4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C9E8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9.92</w:t>
            </w:r>
          </w:p>
        </w:tc>
      </w:tr>
      <w:tr w:rsidR="00CC0430" w:rsidRPr="000A7061" w14:paraId="28CECDB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D584D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173B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10321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1E60D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34B21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5F29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9C27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5F6B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6C01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51F7B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90B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C7EF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13.10</w:t>
            </w:r>
          </w:p>
        </w:tc>
      </w:tr>
      <w:tr w:rsidR="00CC0430" w:rsidRPr="000A7061" w14:paraId="1A7584C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7315D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D79A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DBD8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1DCC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0EE42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11386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6C256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4218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67F4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E1B5D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CA4C4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9AED9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</w:tr>
      <w:tr w:rsidR="00CC0430" w:rsidRPr="000A7061" w14:paraId="5B40A1C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3F793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D931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17F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88E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D8012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72C4D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3FE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EF75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321C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32449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3D45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126C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</w:tr>
      <w:tr w:rsidR="00CC0430" w:rsidRPr="000A7061" w14:paraId="51F10D6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A783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3205D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5AB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DEA88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B4B4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2F360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F7FF8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D1B9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96406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F1C0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367A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381B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64A8A2B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BAE44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920A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55D4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7A398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B9FF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389F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17F03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2503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CE5D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A2CFE" w14:textId="77777777" w:rsidR="00CC0430" w:rsidRPr="000A7061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CD5A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C54A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0A7061" w14:paraId="029DE02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6758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8C23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CA6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8EF1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965C7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25903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D9A22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F069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C624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6.05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27FE6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1A4E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E4D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6FC1A72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DF08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1E84E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9C0C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5F806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8D49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FCF6F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5D2D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5F27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2DAC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EE1B3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563B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F85EE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68CE7B8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60C4E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312D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65104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EE5FC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9E529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95653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16E84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998E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C367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2CE9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7D9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86F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1.39</w:t>
            </w:r>
          </w:p>
        </w:tc>
      </w:tr>
      <w:tr w:rsidR="00CC0430" w:rsidRPr="000A7061" w14:paraId="2C1FAF1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60D76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F47C6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163F3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4622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34C90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CEB5A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DE0FF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4F8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002E5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BEEC5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3E4C4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0DF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3.46</w:t>
            </w:r>
          </w:p>
        </w:tc>
      </w:tr>
      <w:tr w:rsidR="00CC0430" w:rsidRPr="000A7061" w14:paraId="4BB0D28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DE033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DED74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F47A1B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FD3F12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69402C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FBF6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EE05EA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5D0C1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064192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E667E" w14:textId="77777777" w:rsidR="00CC0430" w:rsidRPr="000A7061" w:rsidRDefault="00CC0430" w:rsidP="00F14FA2">
            <w:pPr>
              <w:pStyle w:val="tabletext10"/>
              <w:rPr>
                <w:b/>
              </w:rPr>
            </w:pPr>
            <w:r w:rsidRPr="000A7061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7EAB30" w14:textId="77777777" w:rsidR="00CC0430" w:rsidRPr="000A7061" w:rsidRDefault="00CC0430" w:rsidP="00F14FA2">
            <w:pPr>
              <w:pStyle w:val="tabletext10"/>
              <w:tabs>
                <w:tab w:val="decimal" w:pos="300"/>
              </w:tabs>
            </w:pPr>
            <w:r w:rsidRPr="000A7061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7A5237" w14:textId="77777777" w:rsidR="00CC0430" w:rsidRPr="000A7061" w:rsidRDefault="00CC0430" w:rsidP="00F14FA2">
            <w:pPr>
              <w:pStyle w:val="tabletext10"/>
              <w:jc w:val="center"/>
            </w:pPr>
            <w:r w:rsidRPr="000A7061">
              <w:t xml:space="preserve"> – </w:t>
            </w:r>
          </w:p>
        </w:tc>
      </w:tr>
      <w:tr w:rsidR="00CC0430" w:rsidRPr="000A7061" w14:paraId="0FFF8311" w14:textId="77777777" w:rsidTr="00F14FA2">
        <w:trPr>
          <w:cantSplit/>
        </w:trPr>
        <w:tc>
          <w:tcPr>
            <w:tcW w:w="10080" w:type="dxa"/>
            <w:gridSpan w:val="12"/>
          </w:tcPr>
          <w:p w14:paraId="5989A158" w14:textId="77777777" w:rsidR="00CC0430" w:rsidRPr="000A7061" w:rsidRDefault="00CC0430" w:rsidP="00F14FA2">
            <w:pPr>
              <w:pStyle w:val="blocktext1"/>
            </w:pPr>
          </w:p>
        </w:tc>
      </w:tr>
      <w:tr w:rsidR="00CC0430" w:rsidRPr="000A7061" w14:paraId="21AC89DF" w14:textId="77777777" w:rsidTr="00F14FA2">
        <w:trPr>
          <w:cantSplit/>
        </w:trPr>
        <w:tc>
          <w:tcPr>
            <w:tcW w:w="10080" w:type="dxa"/>
            <w:gridSpan w:val="12"/>
          </w:tcPr>
          <w:p w14:paraId="5853CB56" w14:textId="77777777" w:rsidR="00CC0430" w:rsidRPr="000A7061" w:rsidRDefault="00CC0430" w:rsidP="00F14FA2">
            <w:pPr>
              <w:pStyle w:val="blocktext1"/>
            </w:pPr>
          </w:p>
        </w:tc>
      </w:tr>
    </w:tbl>
    <w:p w14:paraId="7331EB81" w14:textId="77777777" w:rsidR="00CC0430" w:rsidRPr="000A7061" w:rsidRDefault="00CC0430" w:rsidP="00CC0430">
      <w:pPr>
        <w:pStyle w:val="isonormal"/>
      </w:pPr>
    </w:p>
    <w:p w14:paraId="3822505A" w14:textId="77777777" w:rsidR="00CC0430" w:rsidRDefault="00CC0430" w:rsidP="00CC0430">
      <w:pPr>
        <w:pStyle w:val="isonormal"/>
        <w:sectPr w:rsidR="00CC0430" w:rsidSect="00CC0430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C743FC" w14:paraId="7310179B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15D2C" w14:textId="77777777" w:rsidR="00CC0430" w:rsidRPr="00C743FC" w:rsidRDefault="00CC0430" w:rsidP="00F14FA2">
            <w:pPr>
              <w:pStyle w:val="tablehead"/>
            </w:pPr>
            <w:r w:rsidRPr="00C743FC">
              <w:t>$100,000/200,000 BASIC LIMIT OCCURRENCE</w:t>
            </w:r>
            <w:r w:rsidRPr="00C743FC">
              <w:br/>
              <w:t>Premises/Operations (Prem/Ops) (Subline Code 334) Territory 504</w:t>
            </w:r>
            <w:r w:rsidRPr="00C743FC">
              <w:br/>
              <w:t>Products/Completed Operations (Prod/COps)</w:t>
            </w:r>
            <w:r w:rsidRPr="00C743FC">
              <w:tab/>
              <w:t xml:space="preserve">(Subline Code 336) Entire State Territory 999 </w:t>
            </w:r>
          </w:p>
        </w:tc>
      </w:tr>
      <w:tr w:rsidR="00CC0430" w:rsidRPr="00C743FC" w14:paraId="6DE846E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667F1B" w14:textId="77777777" w:rsidR="00CC0430" w:rsidRPr="00C743FC" w:rsidRDefault="00CC0430" w:rsidP="00F14FA2">
            <w:pPr>
              <w:pStyle w:val="tablehead"/>
            </w:pPr>
            <w:r w:rsidRPr="00C743FC">
              <w:t>Class</w:t>
            </w:r>
            <w:r w:rsidRPr="00C743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71AEE" w14:textId="77777777" w:rsidR="00CC0430" w:rsidRPr="00C743FC" w:rsidRDefault="00CC0430" w:rsidP="00F14FA2">
            <w:pPr>
              <w:pStyle w:val="tablehead"/>
            </w:pPr>
            <w:r w:rsidRPr="00C743FC">
              <w:t>Prem/</w:t>
            </w:r>
            <w:r w:rsidRPr="00C743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40FA6D" w14:textId="77777777" w:rsidR="00CC0430" w:rsidRPr="00C743FC" w:rsidRDefault="00CC0430" w:rsidP="00F14FA2">
            <w:pPr>
              <w:pStyle w:val="tablehead"/>
            </w:pPr>
            <w:r w:rsidRPr="00C743FC">
              <w:t>Prod/</w:t>
            </w:r>
            <w:r w:rsidRPr="00C743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3D287" w14:textId="77777777" w:rsidR="00CC0430" w:rsidRPr="00C743FC" w:rsidRDefault="00CC0430" w:rsidP="00F14FA2">
            <w:pPr>
              <w:pStyle w:val="tablehead"/>
            </w:pPr>
            <w:r w:rsidRPr="00C743FC">
              <w:t>Class</w:t>
            </w:r>
            <w:r w:rsidRPr="00C743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408851" w14:textId="77777777" w:rsidR="00CC0430" w:rsidRPr="00C743FC" w:rsidRDefault="00CC0430" w:rsidP="00F14FA2">
            <w:pPr>
              <w:pStyle w:val="tablehead"/>
            </w:pPr>
            <w:r w:rsidRPr="00C743FC">
              <w:t>Prem/</w:t>
            </w:r>
            <w:r w:rsidRPr="00C743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A6E41" w14:textId="77777777" w:rsidR="00CC0430" w:rsidRPr="00C743FC" w:rsidRDefault="00CC0430" w:rsidP="00F14FA2">
            <w:pPr>
              <w:pStyle w:val="tablehead"/>
            </w:pPr>
            <w:r w:rsidRPr="00C743FC">
              <w:t>Prod/</w:t>
            </w:r>
            <w:r w:rsidRPr="00C743F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24A3EF" w14:textId="77777777" w:rsidR="00CC0430" w:rsidRPr="00C743FC" w:rsidRDefault="00CC0430" w:rsidP="00F14FA2">
            <w:pPr>
              <w:pStyle w:val="tablehead"/>
            </w:pPr>
            <w:r w:rsidRPr="00C743FC">
              <w:t>Class</w:t>
            </w:r>
            <w:r w:rsidRPr="00C743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1C604" w14:textId="77777777" w:rsidR="00CC0430" w:rsidRPr="00C743FC" w:rsidRDefault="00CC0430" w:rsidP="00F14FA2">
            <w:pPr>
              <w:pStyle w:val="tablehead"/>
            </w:pPr>
            <w:r w:rsidRPr="00C743FC">
              <w:t>Prem/</w:t>
            </w:r>
            <w:r w:rsidRPr="00C743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065827" w14:textId="77777777" w:rsidR="00CC0430" w:rsidRPr="00C743FC" w:rsidRDefault="00CC0430" w:rsidP="00F14FA2">
            <w:pPr>
              <w:pStyle w:val="tablehead"/>
            </w:pPr>
            <w:r w:rsidRPr="00C743FC">
              <w:t>Prod/</w:t>
            </w:r>
            <w:r w:rsidRPr="00C743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9BB2" w14:textId="77777777" w:rsidR="00CC0430" w:rsidRPr="00C743FC" w:rsidRDefault="00CC0430" w:rsidP="00F14FA2">
            <w:pPr>
              <w:pStyle w:val="tablehead"/>
            </w:pPr>
            <w:r w:rsidRPr="00C743FC">
              <w:t>Class</w:t>
            </w:r>
            <w:r w:rsidRPr="00C743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11D919" w14:textId="77777777" w:rsidR="00CC0430" w:rsidRPr="00C743FC" w:rsidRDefault="00CC0430" w:rsidP="00F14FA2">
            <w:pPr>
              <w:pStyle w:val="tablehead"/>
            </w:pPr>
            <w:r w:rsidRPr="00C743FC">
              <w:t>Prem/</w:t>
            </w:r>
            <w:r w:rsidRPr="00C743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28155" w14:textId="77777777" w:rsidR="00CC0430" w:rsidRPr="00C743FC" w:rsidRDefault="00CC0430" w:rsidP="00F14FA2">
            <w:pPr>
              <w:pStyle w:val="tablehead"/>
            </w:pPr>
            <w:r w:rsidRPr="00C743FC">
              <w:t>Prod/</w:t>
            </w:r>
            <w:r w:rsidRPr="00C743FC">
              <w:br/>
              <w:t>Cops</w:t>
            </w:r>
          </w:p>
        </w:tc>
      </w:tr>
      <w:tr w:rsidR="00CC0430" w:rsidRPr="00C743FC" w14:paraId="57999C5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538DB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E5B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3E4F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2D042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C649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BF55C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0919B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EB03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AFDB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3C66B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FE38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8275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773D416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220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A16E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6F0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B0C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3020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1E62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6C8E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4EC0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FB14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2811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F96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CD7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39E22DD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2A081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41C0C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F87D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D9E4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D5BC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19FF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CF54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B3E2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C13F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D49B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70B0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F321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14B2B32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9102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D5E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24F5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A8956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35BB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27384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6685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DC63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937E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2FE5A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7D3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47B8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3B3D68C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F5D85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3914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A3CF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0E11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6F1C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6971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F3CD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357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5C78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49A2C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B8E2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7E4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5FD572C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90949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6067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1FD7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64F1E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6204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0BFE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EA350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F5D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3721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3B57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A680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58BE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3E46DDD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08C1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163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E1CF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A24C5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168C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00D2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5350F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56D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D608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C0C02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565B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C182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08F43E9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8725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8590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BB24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29CF1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B92E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9.18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FA173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1AA72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49FF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8DA2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6292B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61B2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954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7F4D4B1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16452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6C3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40D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677E6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2BB0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CBFFF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E810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9299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D27E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F81AF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EF11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3C30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02D2E87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78F7F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8CDA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5992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CDE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4009D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852A4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71B9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658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2997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AD76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C7C2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3E0C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3EFB33D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D03A8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2297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E68B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4192F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6FEB5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64F6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100C1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6B9E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6282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E850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348B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A49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6AF572B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02E19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5460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B74C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C872F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ADE1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947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A3BA0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E2AE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118E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5B4E8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9F15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C4DE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2E2E9A7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E50C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105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624A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4AA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29C2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E2F3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5DB51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BB52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257D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09A83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4716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F3FC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68B8864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7E97F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57E0E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1E5E2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CE04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3C63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63C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8B8DC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8BB9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190B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A3FF5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474A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95B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71BCA6E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3B10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C0B1A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B3F2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E1A0A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9C44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BBF0B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CEE6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1A98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0580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F1902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F283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75CB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67F2C4A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CD91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23A07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8E832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0B53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4937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8F9CB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3ACE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BD5D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718A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9BB6C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808A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05F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0DF820C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E28C8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F67C3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54EB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943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DABF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B31B1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E4305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DEA1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93A1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226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29D0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F576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02486B7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DFB10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51F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5DFE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63DF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6578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79C2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E1EB0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C51A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650E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AC62D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636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FED1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4CBC302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BC32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6A474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FE244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026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FF52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8.56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C4D40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C951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0BBD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4210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4845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5627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EBF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53C7EFE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F542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3BA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78CC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D8A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DDB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6.38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0F8D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123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FE9A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46AF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751FA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C70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01DE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735008A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B213F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4DCC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051C5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B10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E52A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7.24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D87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D1F9F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2F5E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12C9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845C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950C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D0E0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337D5A4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9781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FE60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8DA8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3950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810C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7.76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915E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96CA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9E53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B185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1A5A2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249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3E46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3722921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DCF2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F83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E2E5F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995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7E27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6C1F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D464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DE85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6FD3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CF5E1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19CD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AD7B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70FC771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A445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9C71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7263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6DDC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06A0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FCDC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73413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876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7833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16278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B63B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E5B2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607D1F5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1412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CB3C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DD5D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101F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6328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C78C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20BB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81F8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F6DA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E0B5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6CB8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1ED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34A349D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7A678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A11F9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6922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DF193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9856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7.64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F4A3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FB1C5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3A17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6365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F4E7F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1C1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F39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44C356D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4905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9EF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54A7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16C3A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1CAA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863DA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B6D5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ED04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9825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B480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74CB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72BA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1E53A49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7BC38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6DB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9AFE4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D9053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6997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A57D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91612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07C2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7557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738C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B30F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76C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3DA6B85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DBE6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D1EF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A15D8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4BBB6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2107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E1C18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8720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327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7EB1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2F3F2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914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2850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2FF0572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A892B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0CD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356B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BCC6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DB42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5D75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24EBD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37C5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684C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9857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1177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5CF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1694DF2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D3A15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9FE3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A3B81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98E31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0CED6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BA3D6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9162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3554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B0B0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24EDA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D61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D027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304819B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1DD6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39B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9.46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D188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231E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2574B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BBE60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3328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6541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4B15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39531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F630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B2E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0266CA0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E9535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006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F235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BBC1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B7F0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4B34A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EFAD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B007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D018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0C2CF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E312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6B1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5C2CE66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1DCAA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B4958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96871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8AF16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1B88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1159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545B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FBEC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63DC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C7CD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F235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CBB5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41E88CB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FF4C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E5DB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D429E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16FC8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A10F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AE3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E6A8C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A578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C814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8533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D375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5CE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6FF1E0D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A316E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F53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B32C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BB4F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9965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8B2B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CD1AC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4A05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899F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7DA45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D69B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C45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3FBE246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C05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2952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13CE1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96EA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72B0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A790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1879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C77D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F2D5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BCE4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4776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61B9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70F8F9A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7A9D5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B3A7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3BF4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CD31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BAA9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B476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E31C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7609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1C33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1BE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322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0FBC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07BE18F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8A7C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3729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0DA63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6CA4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AD61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50BF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834F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4600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4381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8C4D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52B7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BA7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741B0BD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1466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6A28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F479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395FA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D97B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2707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08FE5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0CF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6881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EBA16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A38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F3B1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4833743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133A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883A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ECD7E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4D58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9D21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E24E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BB77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5DD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F0CD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CB17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0B11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5B1D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60403D8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D70C3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BD76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49B0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D7135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CC12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B49F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15D2E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560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0F36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A9DA" w14:textId="77777777" w:rsidR="00CC0430" w:rsidRPr="00C743FC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F35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9CE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0488F0B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56EAA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249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F4424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5F503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56F6B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05B7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217AF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36F8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AC83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0B475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E6B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B7C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464A2B8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832EB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2AF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A3862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1B4B6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E6AEE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90AE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2E1C1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B93AA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C9F9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47FD0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1B8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45F5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6A7D9BB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59AB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085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20C73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48FB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B1828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A8FD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D3F18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A253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3140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481A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8C9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21070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0FF129E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6FA8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4839C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9A9A7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E2511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0B5E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EFF49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47F57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6150F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29C0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82ECD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8572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1D3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3E4E60A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19734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726B46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  <w:r w:rsidRPr="00C743FC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8A3DE9" w14:textId="77777777" w:rsidR="00CC0430" w:rsidRPr="00C743FC" w:rsidRDefault="00CC0430" w:rsidP="00F14FA2">
            <w:pPr>
              <w:pStyle w:val="tabletext10"/>
              <w:jc w:val="center"/>
            </w:pPr>
            <w:r w:rsidRPr="00C74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75F98B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F34AE5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27B4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390F89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5F162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DA04C1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5D3E" w14:textId="77777777" w:rsidR="00CC0430" w:rsidRPr="00C743FC" w:rsidRDefault="00CC0430" w:rsidP="00F14FA2">
            <w:pPr>
              <w:pStyle w:val="tabletext10"/>
              <w:rPr>
                <w:b/>
              </w:rPr>
            </w:pPr>
            <w:r w:rsidRPr="00C743F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06FA8D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6C3B3" w14:textId="77777777" w:rsidR="00CC0430" w:rsidRPr="00C743FC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C743FC" w14:paraId="7C309390" w14:textId="77777777" w:rsidTr="00F14FA2">
        <w:trPr>
          <w:cantSplit/>
        </w:trPr>
        <w:tc>
          <w:tcPr>
            <w:tcW w:w="10080" w:type="dxa"/>
            <w:gridSpan w:val="12"/>
          </w:tcPr>
          <w:p w14:paraId="5FDEAA1A" w14:textId="77777777" w:rsidR="00CC0430" w:rsidRPr="00C743FC" w:rsidRDefault="00CC0430" w:rsidP="00F14FA2">
            <w:pPr>
              <w:pStyle w:val="blocktext1"/>
            </w:pPr>
          </w:p>
        </w:tc>
      </w:tr>
      <w:tr w:rsidR="00CC0430" w:rsidRPr="00C743FC" w14:paraId="24F0E1AA" w14:textId="77777777" w:rsidTr="00F14FA2">
        <w:trPr>
          <w:cantSplit/>
        </w:trPr>
        <w:tc>
          <w:tcPr>
            <w:tcW w:w="10080" w:type="dxa"/>
            <w:gridSpan w:val="12"/>
          </w:tcPr>
          <w:p w14:paraId="6E99FFA2" w14:textId="77777777" w:rsidR="00CC0430" w:rsidRPr="00C743FC" w:rsidRDefault="00CC0430" w:rsidP="00F14FA2">
            <w:pPr>
              <w:pStyle w:val="blocktext1"/>
            </w:pPr>
          </w:p>
        </w:tc>
      </w:tr>
    </w:tbl>
    <w:p w14:paraId="480DFB51" w14:textId="77777777" w:rsidR="00CC0430" w:rsidRPr="00C743FC" w:rsidRDefault="00CC0430" w:rsidP="00CC0430">
      <w:pPr>
        <w:pStyle w:val="isonormal"/>
      </w:pPr>
    </w:p>
    <w:p w14:paraId="6BE8C66E" w14:textId="77777777" w:rsidR="00CC0430" w:rsidRDefault="00CC0430" w:rsidP="00CC0430">
      <w:pPr>
        <w:pStyle w:val="isonormal"/>
        <w:sectPr w:rsidR="00CC0430" w:rsidSect="00CC0430">
          <w:headerReference w:type="default" r:id="rId57"/>
          <w:footerReference w:type="default" r:id="rId5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AB38D9" w14:paraId="2264E78B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16537" w14:textId="77777777" w:rsidR="00CC0430" w:rsidRPr="00AB38D9" w:rsidRDefault="00CC0430" w:rsidP="00F14FA2">
            <w:pPr>
              <w:pStyle w:val="tablehead"/>
            </w:pPr>
            <w:r w:rsidRPr="00AB38D9">
              <w:t>$100,000/200,000 BASIC LIMIT OCCURRENCE</w:t>
            </w:r>
            <w:r w:rsidRPr="00AB38D9">
              <w:br/>
              <w:t>Premises/Operations (Prem/Ops) (Subline Code 334) Territory 505</w:t>
            </w:r>
            <w:r w:rsidRPr="00AB38D9">
              <w:br/>
              <w:t>Products/Completed Operations (Prod/COps)</w:t>
            </w:r>
            <w:r w:rsidRPr="00AB38D9">
              <w:tab/>
              <w:t xml:space="preserve">(Subline Code 336) Entire State Territory 999 </w:t>
            </w:r>
          </w:p>
        </w:tc>
      </w:tr>
      <w:tr w:rsidR="00CC0430" w:rsidRPr="00AB38D9" w14:paraId="1CC4B5A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137CF1" w14:textId="77777777" w:rsidR="00CC0430" w:rsidRPr="00AB38D9" w:rsidRDefault="00CC0430" w:rsidP="00F14FA2">
            <w:pPr>
              <w:pStyle w:val="tablehead"/>
            </w:pPr>
            <w:r w:rsidRPr="00AB38D9">
              <w:t>Class</w:t>
            </w:r>
            <w:r w:rsidRPr="00AB38D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CDAEE" w14:textId="77777777" w:rsidR="00CC0430" w:rsidRPr="00AB38D9" w:rsidRDefault="00CC0430" w:rsidP="00F14FA2">
            <w:pPr>
              <w:pStyle w:val="tablehead"/>
            </w:pPr>
            <w:r w:rsidRPr="00AB38D9">
              <w:t>Prem/</w:t>
            </w:r>
            <w:r w:rsidRPr="00AB38D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57AAD6" w14:textId="77777777" w:rsidR="00CC0430" w:rsidRPr="00AB38D9" w:rsidRDefault="00CC0430" w:rsidP="00F14FA2">
            <w:pPr>
              <w:pStyle w:val="tablehead"/>
            </w:pPr>
            <w:r w:rsidRPr="00AB38D9">
              <w:t>Prod/</w:t>
            </w:r>
            <w:r w:rsidRPr="00AB38D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1AD6F" w14:textId="77777777" w:rsidR="00CC0430" w:rsidRPr="00AB38D9" w:rsidRDefault="00CC0430" w:rsidP="00F14FA2">
            <w:pPr>
              <w:pStyle w:val="tablehead"/>
            </w:pPr>
            <w:r w:rsidRPr="00AB38D9">
              <w:t>Class</w:t>
            </w:r>
            <w:r w:rsidRPr="00AB38D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A73F0E" w14:textId="77777777" w:rsidR="00CC0430" w:rsidRPr="00AB38D9" w:rsidRDefault="00CC0430" w:rsidP="00F14FA2">
            <w:pPr>
              <w:pStyle w:val="tablehead"/>
            </w:pPr>
            <w:r w:rsidRPr="00AB38D9">
              <w:t>Prem/</w:t>
            </w:r>
            <w:r w:rsidRPr="00AB38D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B0415" w14:textId="77777777" w:rsidR="00CC0430" w:rsidRPr="00AB38D9" w:rsidRDefault="00CC0430" w:rsidP="00F14FA2">
            <w:pPr>
              <w:pStyle w:val="tablehead"/>
            </w:pPr>
            <w:r w:rsidRPr="00AB38D9">
              <w:t>Prod/</w:t>
            </w:r>
            <w:r w:rsidRPr="00AB38D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48672F" w14:textId="77777777" w:rsidR="00CC0430" w:rsidRPr="00AB38D9" w:rsidRDefault="00CC0430" w:rsidP="00F14FA2">
            <w:pPr>
              <w:pStyle w:val="tablehead"/>
            </w:pPr>
            <w:r w:rsidRPr="00AB38D9">
              <w:t>Class</w:t>
            </w:r>
            <w:r w:rsidRPr="00AB38D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B2979" w14:textId="77777777" w:rsidR="00CC0430" w:rsidRPr="00AB38D9" w:rsidRDefault="00CC0430" w:rsidP="00F14FA2">
            <w:pPr>
              <w:pStyle w:val="tablehead"/>
            </w:pPr>
            <w:r w:rsidRPr="00AB38D9">
              <w:t>Prem/</w:t>
            </w:r>
            <w:r w:rsidRPr="00AB38D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62F806" w14:textId="77777777" w:rsidR="00CC0430" w:rsidRPr="00AB38D9" w:rsidRDefault="00CC0430" w:rsidP="00F14FA2">
            <w:pPr>
              <w:pStyle w:val="tablehead"/>
            </w:pPr>
            <w:r w:rsidRPr="00AB38D9">
              <w:t>Prod/</w:t>
            </w:r>
            <w:r w:rsidRPr="00AB38D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1DBB1" w14:textId="77777777" w:rsidR="00CC0430" w:rsidRPr="00AB38D9" w:rsidRDefault="00CC0430" w:rsidP="00F14FA2">
            <w:pPr>
              <w:pStyle w:val="tablehead"/>
            </w:pPr>
            <w:r w:rsidRPr="00AB38D9">
              <w:t>Class</w:t>
            </w:r>
            <w:r w:rsidRPr="00AB38D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E5E327" w14:textId="77777777" w:rsidR="00CC0430" w:rsidRPr="00AB38D9" w:rsidRDefault="00CC0430" w:rsidP="00F14FA2">
            <w:pPr>
              <w:pStyle w:val="tablehead"/>
            </w:pPr>
            <w:r w:rsidRPr="00AB38D9">
              <w:t>Prem/</w:t>
            </w:r>
            <w:r w:rsidRPr="00AB38D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1E71" w14:textId="77777777" w:rsidR="00CC0430" w:rsidRPr="00AB38D9" w:rsidRDefault="00CC0430" w:rsidP="00F14FA2">
            <w:pPr>
              <w:pStyle w:val="tablehead"/>
            </w:pPr>
            <w:r w:rsidRPr="00AB38D9">
              <w:t>Prod/</w:t>
            </w:r>
            <w:r w:rsidRPr="00AB38D9">
              <w:br/>
              <w:t>Cops</w:t>
            </w:r>
          </w:p>
        </w:tc>
      </w:tr>
      <w:tr w:rsidR="00CC0430" w:rsidRPr="00AB38D9" w14:paraId="7405CB4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E6DC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D6C0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F84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08A0C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CD3AA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0EA6A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DAD3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9EB9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0FCC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BCE7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DCD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2AFF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.067</w:t>
            </w:r>
          </w:p>
        </w:tc>
      </w:tr>
      <w:tr w:rsidR="00CC0430" w:rsidRPr="00AB38D9" w14:paraId="0D4FADB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5661A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AA32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C3E0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129A3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7341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578ED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CBC2C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B8D93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2F81D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5391A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C846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EA6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.038</w:t>
            </w:r>
          </w:p>
        </w:tc>
      </w:tr>
      <w:tr w:rsidR="00CC0430" w:rsidRPr="00AB38D9" w14:paraId="311846C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6E49F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D7DA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96978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149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278D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37CDE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A2E88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8081A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B881E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1A2F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6B7A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133A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.097</w:t>
            </w:r>
          </w:p>
        </w:tc>
      </w:tr>
      <w:tr w:rsidR="00CC0430" w:rsidRPr="00AB38D9" w14:paraId="0EE5BBE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B683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66E2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B6D62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02571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9158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C903A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5B7EA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D8AB6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F47F2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1B54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D4EA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EBD6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.68</w:t>
            </w:r>
          </w:p>
        </w:tc>
      </w:tr>
      <w:tr w:rsidR="00CC0430" w:rsidRPr="00AB38D9" w14:paraId="3E7115C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E3A3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9478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E9888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E8A8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017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3F013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DF6AC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D024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DE0F9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C6F3F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4A5F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FEC1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.27</w:t>
            </w:r>
          </w:p>
        </w:tc>
      </w:tr>
      <w:tr w:rsidR="00CC0430" w:rsidRPr="00AB38D9" w14:paraId="286EDE0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C806E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7C45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294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634F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E915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B5116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28A98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954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A972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50B75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5570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907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B38D9" w14:paraId="0B38FD0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A65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169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3A262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97487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81A5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63C8A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D4CEF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D154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66EA7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FF468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F74C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EFD52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</w:tr>
      <w:tr w:rsidR="00CC0430" w:rsidRPr="00AB38D9" w14:paraId="351D095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0691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B4B0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A189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6863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A858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0F3D7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7659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1D7B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DF47B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8DA77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E185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5806F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</w:tr>
      <w:tr w:rsidR="00CC0430" w:rsidRPr="00AB38D9" w14:paraId="08801F7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C923F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387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A8600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37422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B16C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62670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D757A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742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5DEA7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939E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B0445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85E4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</w:tr>
      <w:tr w:rsidR="00CC0430" w:rsidRPr="00AB38D9" w14:paraId="257AF5A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5104C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F172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919A1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E7C4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01F7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4338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ABD2E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86B7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ED72B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175E5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4B3E6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652F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.009</w:t>
            </w:r>
          </w:p>
        </w:tc>
      </w:tr>
      <w:tr w:rsidR="00CC0430" w:rsidRPr="00AB38D9" w14:paraId="30617AF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FBD0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44EF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6899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9254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6AEF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3F63A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9F281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8F3C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C62D2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7EA2E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C30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98EA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.06</w:t>
            </w:r>
          </w:p>
        </w:tc>
      </w:tr>
      <w:tr w:rsidR="00CC0430" w:rsidRPr="00AB38D9" w14:paraId="63D3654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77D32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ABFBA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A373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5CB85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D752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4FA3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0ED85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4EEB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6D5C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4BB91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75F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5E80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B38D9" w14:paraId="3B190D9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387A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83A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1582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F442E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7702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6610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55A15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D99D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4A302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E3089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8C31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0786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.042</w:t>
            </w:r>
          </w:p>
        </w:tc>
      </w:tr>
      <w:tr w:rsidR="00CC0430" w:rsidRPr="00AB38D9" w14:paraId="172615A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A6C4F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9FD7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DDE95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A284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7781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812C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459B1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1C49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F1D2F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6F8F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7B8D6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B53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1.55</w:t>
            </w:r>
          </w:p>
        </w:tc>
      </w:tr>
      <w:tr w:rsidR="00CC0430" w:rsidRPr="00AB38D9" w14:paraId="3947591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B2D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24E9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D677F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843F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4F40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1EC48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2742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EC88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F73C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879FF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CFF07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B61C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</w:tr>
      <w:tr w:rsidR="00CC0430" w:rsidRPr="00AB38D9" w14:paraId="46BB644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0B5A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4637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8EE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17F8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6D29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9.78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A7FB7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26F8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DD5E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2DCE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22EF7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7C6A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E1A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1.15</w:t>
            </w:r>
          </w:p>
        </w:tc>
      </w:tr>
      <w:tr w:rsidR="00CC0430" w:rsidRPr="00AB38D9" w14:paraId="6AAB723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35EC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891E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1091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621C7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AB426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DDC04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E407E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D271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0BCC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6CC9A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3ED5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3E6D6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</w:tr>
      <w:tr w:rsidR="00CC0430" w:rsidRPr="00AB38D9" w14:paraId="40E4C5F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A6779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7A9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B4FA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B122F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5531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268A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5EF29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4FAF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BE3E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36539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EEDA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1325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B38D9" w14:paraId="1B8644C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B5B8A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3899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1174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6E0F3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0A22A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A27F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ACD4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1BAE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C7D9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B2148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8CB0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1BFC2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</w:tr>
      <w:tr w:rsidR="00CC0430" w:rsidRPr="00AB38D9" w14:paraId="5CA3EBB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85A5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E4DE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EE39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E07C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E053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9C160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C6FE4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D6CF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96811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A1A15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78386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D9B19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</w:tr>
      <w:tr w:rsidR="00CC0430" w:rsidRPr="00AB38D9" w14:paraId="26EA9B8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7B3D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F99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1D8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8231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24EB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2B62B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37AD8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C879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B4F07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393D7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5FD9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8B8E9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</w:tr>
      <w:tr w:rsidR="00CC0430" w:rsidRPr="00AB38D9" w14:paraId="071BBA2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B467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195A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71764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0422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07E05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F6559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FF7E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51F9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AE90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AC2A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60D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E9A2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.073</w:t>
            </w:r>
          </w:p>
        </w:tc>
      </w:tr>
      <w:tr w:rsidR="00CC0430" w:rsidRPr="00AB38D9" w14:paraId="0990658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1660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3D7B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636C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5BB2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793D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9.91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00A61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B129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40AA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9C20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6193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C26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7C3D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.168</w:t>
            </w:r>
          </w:p>
        </w:tc>
      </w:tr>
      <w:tr w:rsidR="00CC0430" w:rsidRPr="00AB38D9" w14:paraId="1A7CD3E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3806D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298A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754A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3D0D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AEB3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EB8D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59607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94B6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FA05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6FA3A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A6DF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A8AD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B38D9" w14:paraId="1D592E4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98262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BB80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0AB6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8E38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BB5F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174DD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D26D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7D6F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E282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848DF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7D0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99D0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.59</w:t>
            </w:r>
          </w:p>
        </w:tc>
      </w:tr>
      <w:tr w:rsidR="00CC0430" w:rsidRPr="00AB38D9" w14:paraId="72AF22D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C18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EA9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61DF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3944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6D50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7.85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8040C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046A1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27B8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90F1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45ED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1926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CA5B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.32</w:t>
            </w:r>
          </w:p>
        </w:tc>
      </w:tr>
      <w:tr w:rsidR="00CC0430" w:rsidRPr="00AB38D9" w14:paraId="33827BF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79FF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94B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1ED5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C0949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231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70C3C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D1119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5A18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1BF42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284F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36A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3FB0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.022</w:t>
            </w:r>
          </w:p>
        </w:tc>
      </w:tr>
      <w:tr w:rsidR="00CC0430" w:rsidRPr="00AB38D9" w14:paraId="1089A6C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A513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B0C2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9466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2E64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9B1E6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988D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B2473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237B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FCBC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8A36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61C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5041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.016</w:t>
            </w:r>
          </w:p>
        </w:tc>
      </w:tr>
      <w:tr w:rsidR="00CC0430" w:rsidRPr="00AB38D9" w14:paraId="1281048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759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EC0C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752F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77793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2F6C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08D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AAE39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A936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6AAD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3F52E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DD1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E2F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.088</w:t>
            </w:r>
          </w:p>
        </w:tc>
      </w:tr>
      <w:tr w:rsidR="00CC0430" w:rsidRPr="00AB38D9" w14:paraId="4A096BC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6913E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E33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ECFC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E9D0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AD47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9A8A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96F69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3C95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0D3C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9F8E0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D72F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FE2B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B38D9" w14:paraId="7ADB8E6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8C7AC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008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E1C39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A71A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0559A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E7E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CBB5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CDF2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9216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1E2C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948D6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C253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.113</w:t>
            </w:r>
          </w:p>
        </w:tc>
      </w:tr>
      <w:tr w:rsidR="00CC0430" w:rsidRPr="00AB38D9" w14:paraId="2A5F5FF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3222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2A52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6F20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ECF5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F661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C808E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CBFA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0104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E362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A03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9DC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C74F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.061</w:t>
            </w:r>
          </w:p>
        </w:tc>
      </w:tr>
      <w:tr w:rsidR="00CC0430" w:rsidRPr="00AB38D9" w14:paraId="745F6B6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0C6AC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26AB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7542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018FA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B0AE9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E492F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A8748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4D4F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B9CE4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EAC6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8892A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2EE5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.12</w:t>
            </w:r>
          </w:p>
        </w:tc>
      </w:tr>
      <w:tr w:rsidR="00CC0430" w:rsidRPr="00AB38D9" w14:paraId="601DD24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634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831C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2FE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8C399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49DF9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D27AE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83053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2D27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20CCF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21D4C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A93A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F132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.103</w:t>
            </w:r>
          </w:p>
        </w:tc>
      </w:tr>
      <w:tr w:rsidR="00CC0430" w:rsidRPr="00AB38D9" w14:paraId="72F102D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98A5E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336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6EEFB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D0A1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261D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1500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7CFDE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E61D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B9DF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7DD0E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8312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1D76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.008</w:t>
            </w:r>
          </w:p>
        </w:tc>
      </w:tr>
      <w:tr w:rsidR="00CC0430" w:rsidRPr="00AB38D9" w14:paraId="331F663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731C6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D44F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C390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4DEAB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F1C2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758A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02A99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F110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E78B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9DF84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0BF6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43A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B38D9" w14:paraId="7B37884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01754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BCDD4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40F77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20CB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EA31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B43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98C08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E031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A8B9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AC739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9B09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9DB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.048</w:t>
            </w:r>
          </w:p>
        </w:tc>
      </w:tr>
      <w:tr w:rsidR="00CC0430" w:rsidRPr="00AB38D9" w14:paraId="2FCA5EA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36C2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9BB5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B20B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242DC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BDD4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56B4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04A65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2DDD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5FA3D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DF4A3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026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D217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.075</w:t>
            </w:r>
          </w:p>
        </w:tc>
      </w:tr>
      <w:tr w:rsidR="00CC0430" w:rsidRPr="00AB38D9" w14:paraId="3CE2D09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CEC08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A27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03B25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9DB53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FD3A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84320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41412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AA2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6ECD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9D1C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4E1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66B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.106</w:t>
            </w:r>
          </w:p>
        </w:tc>
      </w:tr>
      <w:tr w:rsidR="00CC0430" w:rsidRPr="00AB38D9" w14:paraId="312EE60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942D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51F7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2CBD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228F3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9C766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354B8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5E751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7EB6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F04F2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7DA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B0D7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F9FB6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</w:tr>
      <w:tr w:rsidR="00CC0430" w:rsidRPr="00AB38D9" w14:paraId="53D9A91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7D5F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595C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EADA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46997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388C5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2B467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FD545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589A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F112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2E41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3DED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83A8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.139</w:t>
            </w:r>
          </w:p>
        </w:tc>
      </w:tr>
      <w:tr w:rsidR="00CC0430" w:rsidRPr="00AB38D9" w14:paraId="28D01F1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836E9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F6FE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899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76A9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B1C5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A30F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5FA0D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6C20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D6ED1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10238" w14:textId="77777777" w:rsidR="00CC0430" w:rsidRPr="00AB38D9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F0453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59FC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B38D9" w14:paraId="01FE763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48D5E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01FDA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2935D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0DD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C77C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CED3B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5D0A5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2061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1348A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98034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1E3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BD6DC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</w:tr>
      <w:tr w:rsidR="00CC0430" w:rsidRPr="00AB38D9" w14:paraId="7F5DCB7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9C99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574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8A44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2B95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E1DF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9BD0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95EAB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1935F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F87C5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4564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E95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68A8B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</w:tr>
      <w:tr w:rsidR="00CC0430" w:rsidRPr="00AB38D9" w14:paraId="0329072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36D52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BB9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9FFF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DB9D0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E4FE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4DF9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8295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7C1C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2E0B1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2AC81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0D8A2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39DC9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</w:tr>
      <w:tr w:rsidR="00CC0430" w:rsidRPr="00AB38D9" w14:paraId="5532225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53D69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1CCD9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7A4C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C8ACD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5C877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86FF3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B7447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887B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B0246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F0E6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8D9B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5C48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</w:tr>
      <w:tr w:rsidR="00CC0430" w:rsidRPr="00AB38D9" w14:paraId="2AD3EC5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CBB9F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96B64E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DC856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F6D408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30E3F0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54E64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BD5B3A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16E2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CB9CD8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CD9AC" w14:textId="77777777" w:rsidR="00CC0430" w:rsidRPr="00AB38D9" w:rsidRDefault="00CC0430" w:rsidP="00F14FA2">
            <w:pPr>
              <w:pStyle w:val="tabletext10"/>
              <w:rPr>
                <w:b/>
              </w:rPr>
            </w:pPr>
            <w:r w:rsidRPr="00AB38D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474EBD" w14:textId="77777777" w:rsidR="00CC0430" w:rsidRPr="00AB38D9" w:rsidRDefault="00CC0430" w:rsidP="00F14FA2">
            <w:pPr>
              <w:pStyle w:val="tabletext10"/>
              <w:tabs>
                <w:tab w:val="decimal" w:pos="300"/>
              </w:tabs>
            </w:pPr>
            <w:r w:rsidRPr="00AB38D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A4656D" w14:textId="77777777" w:rsidR="00CC0430" w:rsidRPr="00AB38D9" w:rsidRDefault="00CC0430" w:rsidP="00F14FA2">
            <w:pPr>
              <w:pStyle w:val="tabletext10"/>
              <w:jc w:val="center"/>
            </w:pPr>
            <w:r w:rsidRPr="00AB38D9">
              <w:t xml:space="preserve"> – </w:t>
            </w:r>
          </w:p>
        </w:tc>
      </w:tr>
      <w:tr w:rsidR="00CC0430" w:rsidRPr="00AB38D9" w14:paraId="042E396E" w14:textId="77777777" w:rsidTr="00F14FA2">
        <w:trPr>
          <w:cantSplit/>
        </w:trPr>
        <w:tc>
          <w:tcPr>
            <w:tcW w:w="10080" w:type="dxa"/>
            <w:gridSpan w:val="12"/>
          </w:tcPr>
          <w:p w14:paraId="1F1F05CD" w14:textId="77777777" w:rsidR="00CC0430" w:rsidRPr="00AB38D9" w:rsidRDefault="00CC0430" w:rsidP="00F14FA2">
            <w:pPr>
              <w:pStyle w:val="blocktext1"/>
            </w:pPr>
          </w:p>
        </w:tc>
      </w:tr>
      <w:tr w:rsidR="00CC0430" w:rsidRPr="00AB38D9" w14:paraId="3A815DCE" w14:textId="77777777" w:rsidTr="00F14FA2">
        <w:trPr>
          <w:cantSplit/>
        </w:trPr>
        <w:tc>
          <w:tcPr>
            <w:tcW w:w="10080" w:type="dxa"/>
            <w:gridSpan w:val="12"/>
          </w:tcPr>
          <w:p w14:paraId="7C5DEE06" w14:textId="77777777" w:rsidR="00CC0430" w:rsidRPr="00AB38D9" w:rsidRDefault="00CC0430" w:rsidP="00F14FA2">
            <w:pPr>
              <w:pStyle w:val="blocktext1"/>
            </w:pPr>
          </w:p>
        </w:tc>
      </w:tr>
    </w:tbl>
    <w:p w14:paraId="0FF88AF8" w14:textId="77777777" w:rsidR="00CC0430" w:rsidRPr="00AB38D9" w:rsidRDefault="00CC0430" w:rsidP="00CC0430">
      <w:pPr>
        <w:pStyle w:val="isonormal"/>
      </w:pPr>
    </w:p>
    <w:p w14:paraId="6D0AF6C0" w14:textId="77777777" w:rsidR="00CC0430" w:rsidRDefault="00CC0430" w:rsidP="00CC0430">
      <w:pPr>
        <w:pStyle w:val="isonormal"/>
        <w:sectPr w:rsidR="00CC0430" w:rsidSect="00CC0430">
          <w:headerReference w:type="default" r:id="rId59"/>
          <w:footerReference w:type="default" r:id="rId6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E569C2" w14:paraId="68CFDC40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90FCC" w14:textId="77777777" w:rsidR="00CC0430" w:rsidRPr="00E569C2" w:rsidRDefault="00CC0430" w:rsidP="00F14FA2">
            <w:pPr>
              <w:pStyle w:val="tablehead"/>
            </w:pPr>
            <w:r w:rsidRPr="00E569C2">
              <w:t>$100,000/200,000 BASIC LIMIT OCCURRENCE</w:t>
            </w:r>
            <w:r w:rsidRPr="00E569C2">
              <w:br/>
              <w:t>Premises/Operations (Prem/Ops) (Subline Code 334) Territory 505</w:t>
            </w:r>
            <w:r w:rsidRPr="00E569C2">
              <w:br/>
              <w:t>Products/Completed Operations (Prod/COps)</w:t>
            </w:r>
            <w:r w:rsidRPr="00E569C2">
              <w:tab/>
              <w:t xml:space="preserve">(Subline Code 336) Entire State Territory 999 </w:t>
            </w:r>
          </w:p>
        </w:tc>
      </w:tr>
      <w:tr w:rsidR="00CC0430" w:rsidRPr="00E569C2" w14:paraId="0B811BD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41669C" w14:textId="77777777" w:rsidR="00CC0430" w:rsidRPr="00E569C2" w:rsidRDefault="00CC0430" w:rsidP="00F14FA2">
            <w:pPr>
              <w:pStyle w:val="tablehead"/>
            </w:pPr>
            <w:r w:rsidRPr="00E569C2">
              <w:t>Class</w:t>
            </w:r>
            <w:r w:rsidRPr="00E569C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A1C9B" w14:textId="77777777" w:rsidR="00CC0430" w:rsidRPr="00E569C2" w:rsidRDefault="00CC0430" w:rsidP="00F14FA2">
            <w:pPr>
              <w:pStyle w:val="tablehead"/>
            </w:pPr>
            <w:r w:rsidRPr="00E569C2">
              <w:t>Prem/</w:t>
            </w:r>
            <w:r w:rsidRPr="00E569C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F8270B" w14:textId="77777777" w:rsidR="00CC0430" w:rsidRPr="00E569C2" w:rsidRDefault="00CC0430" w:rsidP="00F14FA2">
            <w:pPr>
              <w:pStyle w:val="tablehead"/>
            </w:pPr>
            <w:r w:rsidRPr="00E569C2">
              <w:t>Prod/</w:t>
            </w:r>
            <w:r w:rsidRPr="00E569C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ECECE" w14:textId="77777777" w:rsidR="00CC0430" w:rsidRPr="00E569C2" w:rsidRDefault="00CC0430" w:rsidP="00F14FA2">
            <w:pPr>
              <w:pStyle w:val="tablehead"/>
            </w:pPr>
            <w:r w:rsidRPr="00E569C2">
              <w:t>Class</w:t>
            </w:r>
            <w:r w:rsidRPr="00E569C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50676A" w14:textId="77777777" w:rsidR="00CC0430" w:rsidRPr="00E569C2" w:rsidRDefault="00CC0430" w:rsidP="00F14FA2">
            <w:pPr>
              <w:pStyle w:val="tablehead"/>
            </w:pPr>
            <w:r w:rsidRPr="00E569C2">
              <w:t>Prem/</w:t>
            </w:r>
            <w:r w:rsidRPr="00E569C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C1849" w14:textId="77777777" w:rsidR="00CC0430" w:rsidRPr="00E569C2" w:rsidRDefault="00CC0430" w:rsidP="00F14FA2">
            <w:pPr>
              <w:pStyle w:val="tablehead"/>
            </w:pPr>
            <w:r w:rsidRPr="00E569C2">
              <w:t>Prod/</w:t>
            </w:r>
            <w:r w:rsidRPr="00E569C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5C8CFF" w14:textId="77777777" w:rsidR="00CC0430" w:rsidRPr="00E569C2" w:rsidRDefault="00CC0430" w:rsidP="00F14FA2">
            <w:pPr>
              <w:pStyle w:val="tablehead"/>
            </w:pPr>
            <w:r w:rsidRPr="00E569C2">
              <w:t>Class</w:t>
            </w:r>
            <w:r w:rsidRPr="00E569C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A02CE" w14:textId="77777777" w:rsidR="00CC0430" w:rsidRPr="00E569C2" w:rsidRDefault="00CC0430" w:rsidP="00F14FA2">
            <w:pPr>
              <w:pStyle w:val="tablehead"/>
            </w:pPr>
            <w:r w:rsidRPr="00E569C2">
              <w:t>Prem/</w:t>
            </w:r>
            <w:r w:rsidRPr="00E569C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6A6F74" w14:textId="77777777" w:rsidR="00CC0430" w:rsidRPr="00E569C2" w:rsidRDefault="00CC0430" w:rsidP="00F14FA2">
            <w:pPr>
              <w:pStyle w:val="tablehead"/>
            </w:pPr>
            <w:r w:rsidRPr="00E569C2">
              <w:t>Prod/</w:t>
            </w:r>
            <w:r w:rsidRPr="00E569C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28E14" w14:textId="77777777" w:rsidR="00CC0430" w:rsidRPr="00E569C2" w:rsidRDefault="00CC0430" w:rsidP="00F14FA2">
            <w:pPr>
              <w:pStyle w:val="tablehead"/>
            </w:pPr>
            <w:r w:rsidRPr="00E569C2">
              <w:t>Class</w:t>
            </w:r>
            <w:r w:rsidRPr="00E569C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518668" w14:textId="77777777" w:rsidR="00CC0430" w:rsidRPr="00E569C2" w:rsidRDefault="00CC0430" w:rsidP="00F14FA2">
            <w:pPr>
              <w:pStyle w:val="tablehead"/>
            </w:pPr>
            <w:r w:rsidRPr="00E569C2">
              <w:t>Prem/</w:t>
            </w:r>
            <w:r w:rsidRPr="00E569C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E2869" w14:textId="77777777" w:rsidR="00CC0430" w:rsidRPr="00E569C2" w:rsidRDefault="00CC0430" w:rsidP="00F14FA2">
            <w:pPr>
              <w:pStyle w:val="tablehead"/>
            </w:pPr>
            <w:r w:rsidRPr="00E569C2">
              <w:t>Prod/</w:t>
            </w:r>
            <w:r w:rsidRPr="00E569C2">
              <w:br/>
              <w:t>Cops</w:t>
            </w:r>
          </w:p>
        </w:tc>
      </w:tr>
      <w:tr w:rsidR="00CC0430" w:rsidRPr="00E569C2" w14:paraId="38D3000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4C1F7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224E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E9BA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5C7CF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F12E2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45B4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2097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4EF0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21BB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ED4C3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122F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76AA4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2174845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5D0E9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3A7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C779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4E62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F0BA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F3EE4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C8B45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792C2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5FB44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50A90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30C4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A0090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00FFDC8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57990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54423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3966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CF2C3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A066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52026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F0D25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83F4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F48E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D7B4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FEC3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629D6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45A537D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AC13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4177C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5924A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FB19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C7B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54AC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22861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3EFA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D880D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91EE8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38F5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9788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10BF2D7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B06B1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CB63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A7B6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9C66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C929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F8CE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D7E05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8423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0D488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620C0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33A3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C5ED7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0D0CB00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FA2B2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13B3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86F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D919C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7E12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5094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0E105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577E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6834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7463D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E46E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32DB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569C2" w14:paraId="10C2CF1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8BB87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077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EC09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E4E1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5E8BF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EC9EC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510B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010B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EB7A4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7E30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D2BDC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3FC3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057D1CD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F887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3E2C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09F92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6A0B8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0964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1D6B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62749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CCF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D41CE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22B1E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CE8FB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98D0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2F5AF0A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70259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DF4F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9E6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EB4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3C10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341D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62A4F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1D02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B052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2017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DB1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1B0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78A5CA8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FBF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5805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926E6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646A8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1739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C82E3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5EAD3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E688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C247B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07A3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C9F2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1ECCA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47E5E04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E839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78416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30E5E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B05D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BCCD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E35BC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06124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B4E8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FC66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BADA5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6450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234F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480373C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93498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3854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01B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5652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47D8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7F2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CD07B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6E11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50FB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837E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473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5365E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569C2" w14:paraId="5FC27FF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CE1D9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0BC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0292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5921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2BAF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BBFE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D7B13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75B4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52D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3FE75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A2E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63316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2AF9ADF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36684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0BC9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05A4F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2D91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1D53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E5C87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078F1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C7D7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6BFE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D1A8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F481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D8A27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4F480BC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2E419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55BF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C8A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D2E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5EE6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70DFA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00AA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4C862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84824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4868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207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61.10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683F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119BD7E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7E74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01B1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C66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313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B94E6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C2E0C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F4AD0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60034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2A16E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7F14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0BFA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8212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3DF128A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6EAB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7965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E9CD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7770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9D84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B1EC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8328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190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89716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8E38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DCF9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B9DC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2BAF306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07E0E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C98E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1510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F8BAE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E8D3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671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939A4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549AE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870D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E3077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13D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39A9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569C2" w14:paraId="0F7C70C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0E89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98E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F26BD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29C8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5A0B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37C2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DA3D3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2CB7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37634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AA605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FF4B2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B1334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0919D01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E852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7690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4542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BC28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28ECE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D660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0EC2B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1199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FAC3E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FA011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C61F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775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19400D8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0145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9F4C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F2FBB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70BC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C7C6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D7FD2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D4D30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7299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36923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5310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737D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6A3A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08A8065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3301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8941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6115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33DE5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A627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14F9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8440E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796E4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47F7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A115B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89AE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BC817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62E8FBB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7949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D2B8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4B8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B104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5D60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0696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8DB0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86FDE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87216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D990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5402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A9CA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5E88A7D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E8FB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AEB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4770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7CA6B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D5A96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92606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4A5D8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B3E5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4490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28A2E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BCB1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37E2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569C2" w14:paraId="242C2E7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C2C5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EC14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A44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0D9D7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1EBF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3AE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F418E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2CBEA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5961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ADDA5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5EA1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93.10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5F4F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73C32E8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E8F99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7C5A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6BF82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DB345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33E2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263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E0EF4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093F7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91EBC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C804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4AB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87.30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6C0E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36B1E74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DAC6B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C4C94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9D16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12E3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7741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43F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60C23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82A3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CA4F2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0A9F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183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95C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690502B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295E3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D1DE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FF03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05A8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CFAE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33DC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6A3EF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BE616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6A0CC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3A4E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EFE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935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38B2FF3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E4DB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6510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EEDC7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4E60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9623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B04A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E0E2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1AA5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079B0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923AF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ED1B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6FA73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1D70CA6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5E155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597E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E18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CF9ED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CBDCE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A7754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0B625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8811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DD69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C994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F62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10EC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569C2" w14:paraId="4DA8F02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095C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F938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C0C93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050B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D663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62E8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4E5B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E4992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939F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156A0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243F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C62D8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71AAF1B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0FEE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FA062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8BFD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49F0F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6B0E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7F6E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EA648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DF3CB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E9234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BBE78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6B28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899C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6F9BC98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82E0F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C5F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7AB9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A588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13EE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5.14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6FE5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8CC1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B5378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E01C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16D1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6114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1202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189F0F8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EBA4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E9DE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CCB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DF453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2F36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FF1B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8974E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14A0D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2AFD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079C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CF414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C77DD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6794B1A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3C1B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BD6E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16AE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F4F8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BA51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87D1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3446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4F37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D35AF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1546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0382E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8161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</w:tr>
      <w:tr w:rsidR="00CC0430" w:rsidRPr="00E569C2" w14:paraId="59C144D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0DF3C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F32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669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8D01A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44B16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17C7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F8851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D44A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04BA2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254E6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FED9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CB96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569C2" w14:paraId="19F4D5D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B8010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CE55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71A4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86100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E07D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021A4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77C8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1FD3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225.00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D336C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AB8C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ED48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B0D2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551DFF4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04F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4E38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A3C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D2585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52E8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65792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A38CE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21C9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44.40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F99F6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22253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873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F4A9B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51C7BFD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791B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555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F328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D109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30AAA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D50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45884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4689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C4763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6A19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FF5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DD10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17C13FD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8A3C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EED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7F2F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FE7E8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09FC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D54E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E043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3BE7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DCB72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29874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4AEB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9FCB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224BFFC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BE876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1D54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FD98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9475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1D38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BD6F9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309D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E436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D3B6F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DE9D1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BE4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C0D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4F54B92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00D7E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28E5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705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E5A4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AA036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13D70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EDB6A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4304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DB5B2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01839" w14:textId="77777777" w:rsidR="00CC0430" w:rsidRPr="00E569C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232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6ED2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569C2" w14:paraId="58588FA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0BC2F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F97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23261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ADE5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3115E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E218F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A3FB1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A53DA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F9110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CD581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75C4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D6C9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5CA9021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C8B3B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636CB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0D3DA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C1E5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41E9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712F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ECAAB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EC8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B817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248DD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F437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C91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2D17BDE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14567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06A9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60B75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50DB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4DB1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5F32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EB574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3EE2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3D477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A9698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3C5B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418E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1E731AD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0E2E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A438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9EA50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ED41C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BEFDE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EC3F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CE322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7CAD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5ACEC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7BCCA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2872C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86B24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44C03D0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9B758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5B93DD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4490E1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76CA7F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436447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A9ED5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5C1D34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95B96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9B6188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988A8" w14:textId="77777777" w:rsidR="00CC0430" w:rsidRPr="00E569C2" w:rsidRDefault="00CC0430" w:rsidP="00F14FA2">
            <w:pPr>
              <w:pStyle w:val="tabletext10"/>
              <w:rPr>
                <w:b/>
              </w:rPr>
            </w:pPr>
            <w:r w:rsidRPr="00E569C2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FC5E63" w14:textId="77777777" w:rsidR="00CC0430" w:rsidRPr="00E569C2" w:rsidRDefault="00CC0430" w:rsidP="00F14FA2">
            <w:pPr>
              <w:pStyle w:val="tabletext10"/>
              <w:tabs>
                <w:tab w:val="decimal" w:pos="300"/>
              </w:tabs>
            </w:pPr>
            <w:r w:rsidRPr="00E569C2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BDCF23" w14:textId="77777777" w:rsidR="00CC0430" w:rsidRPr="00E569C2" w:rsidRDefault="00CC0430" w:rsidP="00F14FA2">
            <w:pPr>
              <w:pStyle w:val="tabletext10"/>
              <w:jc w:val="center"/>
            </w:pPr>
            <w:r w:rsidRPr="00E569C2">
              <w:t xml:space="preserve"> – </w:t>
            </w:r>
          </w:p>
        </w:tc>
      </w:tr>
      <w:tr w:rsidR="00CC0430" w:rsidRPr="00E569C2" w14:paraId="5C2D7693" w14:textId="77777777" w:rsidTr="00F14FA2">
        <w:trPr>
          <w:cantSplit/>
        </w:trPr>
        <w:tc>
          <w:tcPr>
            <w:tcW w:w="10080" w:type="dxa"/>
            <w:gridSpan w:val="12"/>
          </w:tcPr>
          <w:p w14:paraId="1DF1B159" w14:textId="77777777" w:rsidR="00CC0430" w:rsidRPr="00E569C2" w:rsidRDefault="00CC0430" w:rsidP="00F14FA2">
            <w:pPr>
              <w:pStyle w:val="blocktext1"/>
            </w:pPr>
          </w:p>
        </w:tc>
      </w:tr>
      <w:tr w:rsidR="00CC0430" w:rsidRPr="00E569C2" w14:paraId="2294EA0B" w14:textId="77777777" w:rsidTr="00F14FA2">
        <w:trPr>
          <w:cantSplit/>
        </w:trPr>
        <w:tc>
          <w:tcPr>
            <w:tcW w:w="10080" w:type="dxa"/>
            <w:gridSpan w:val="12"/>
          </w:tcPr>
          <w:p w14:paraId="572ADE09" w14:textId="77777777" w:rsidR="00CC0430" w:rsidRPr="00E569C2" w:rsidRDefault="00CC0430" w:rsidP="00F14FA2">
            <w:pPr>
              <w:pStyle w:val="blocktext1"/>
            </w:pPr>
          </w:p>
        </w:tc>
      </w:tr>
    </w:tbl>
    <w:p w14:paraId="45E37B9E" w14:textId="77777777" w:rsidR="00CC0430" w:rsidRPr="00E569C2" w:rsidRDefault="00CC0430" w:rsidP="00CC0430">
      <w:pPr>
        <w:pStyle w:val="isonormal"/>
      </w:pPr>
    </w:p>
    <w:p w14:paraId="0CDD2353" w14:textId="77777777" w:rsidR="00CC0430" w:rsidRDefault="00CC0430" w:rsidP="00CC0430">
      <w:pPr>
        <w:pStyle w:val="isonormal"/>
        <w:sectPr w:rsidR="00CC0430" w:rsidSect="00CC0430">
          <w:headerReference w:type="default" r:id="rId61"/>
          <w:footerReference w:type="default" r:id="rId6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AF54EA" w14:paraId="2640F790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0CF64" w14:textId="77777777" w:rsidR="00CC0430" w:rsidRPr="00AF54EA" w:rsidRDefault="00CC0430" w:rsidP="00F14FA2">
            <w:pPr>
              <w:pStyle w:val="tablehead"/>
            </w:pPr>
            <w:r w:rsidRPr="00AF54EA">
              <w:t>$100,000/200,000 BASIC LIMIT OCCURRENCE</w:t>
            </w:r>
            <w:r w:rsidRPr="00AF54EA">
              <w:br/>
              <w:t>Premises/Operations (Prem/Ops) (Subline Code 334) Territory 505</w:t>
            </w:r>
            <w:r w:rsidRPr="00AF54EA">
              <w:br/>
              <w:t>Products/Completed Operations (Prod/COps)</w:t>
            </w:r>
            <w:r w:rsidRPr="00AF54EA">
              <w:tab/>
              <w:t xml:space="preserve">(Subline Code 336) Entire State Territory 999 </w:t>
            </w:r>
          </w:p>
        </w:tc>
      </w:tr>
      <w:tr w:rsidR="00CC0430" w:rsidRPr="00AF54EA" w14:paraId="25E4F24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6606B0" w14:textId="77777777" w:rsidR="00CC0430" w:rsidRPr="00AF54EA" w:rsidRDefault="00CC0430" w:rsidP="00F14FA2">
            <w:pPr>
              <w:pStyle w:val="tablehead"/>
            </w:pPr>
            <w:r w:rsidRPr="00AF54EA">
              <w:t>Class</w:t>
            </w:r>
            <w:r w:rsidRPr="00AF54E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B4A54" w14:textId="77777777" w:rsidR="00CC0430" w:rsidRPr="00AF54EA" w:rsidRDefault="00CC0430" w:rsidP="00F14FA2">
            <w:pPr>
              <w:pStyle w:val="tablehead"/>
            </w:pPr>
            <w:r w:rsidRPr="00AF54EA">
              <w:t>Prem/</w:t>
            </w:r>
            <w:r w:rsidRPr="00AF54E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FF61CA" w14:textId="77777777" w:rsidR="00CC0430" w:rsidRPr="00AF54EA" w:rsidRDefault="00CC0430" w:rsidP="00F14FA2">
            <w:pPr>
              <w:pStyle w:val="tablehead"/>
            </w:pPr>
            <w:r w:rsidRPr="00AF54EA">
              <w:t>Prod/</w:t>
            </w:r>
            <w:r w:rsidRPr="00AF54E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76417" w14:textId="77777777" w:rsidR="00CC0430" w:rsidRPr="00AF54EA" w:rsidRDefault="00CC0430" w:rsidP="00F14FA2">
            <w:pPr>
              <w:pStyle w:val="tablehead"/>
            </w:pPr>
            <w:r w:rsidRPr="00AF54EA">
              <w:t>Class</w:t>
            </w:r>
            <w:r w:rsidRPr="00AF54E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A79ACD" w14:textId="77777777" w:rsidR="00CC0430" w:rsidRPr="00AF54EA" w:rsidRDefault="00CC0430" w:rsidP="00F14FA2">
            <w:pPr>
              <w:pStyle w:val="tablehead"/>
            </w:pPr>
            <w:r w:rsidRPr="00AF54EA">
              <w:t>Prem/</w:t>
            </w:r>
            <w:r w:rsidRPr="00AF54E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A7926" w14:textId="77777777" w:rsidR="00CC0430" w:rsidRPr="00AF54EA" w:rsidRDefault="00CC0430" w:rsidP="00F14FA2">
            <w:pPr>
              <w:pStyle w:val="tablehead"/>
            </w:pPr>
            <w:r w:rsidRPr="00AF54EA">
              <w:t>Prod/</w:t>
            </w:r>
            <w:r w:rsidRPr="00AF54E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367602" w14:textId="77777777" w:rsidR="00CC0430" w:rsidRPr="00AF54EA" w:rsidRDefault="00CC0430" w:rsidP="00F14FA2">
            <w:pPr>
              <w:pStyle w:val="tablehead"/>
            </w:pPr>
            <w:r w:rsidRPr="00AF54EA">
              <w:t>Class</w:t>
            </w:r>
            <w:r w:rsidRPr="00AF54E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9DDFA" w14:textId="77777777" w:rsidR="00CC0430" w:rsidRPr="00AF54EA" w:rsidRDefault="00CC0430" w:rsidP="00F14FA2">
            <w:pPr>
              <w:pStyle w:val="tablehead"/>
            </w:pPr>
            <w:r w:rsidRPr="00AF54EA">
              <w:t>Prem/</w:t>
            </w:r>
            <w:r w:rsidRPr="00AF54E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A5A2F3" w14:textId="77777777" w:rsidR="00CC0430" w:rsidRPr="00AF54EA" w:rsidRDefault="00CC0430" w:rsidP="00F14FA2">
            <w:pPr>
              <w:pStyle w:val="tablehead"/>
            </w:pPr>
            <w:r w:rsidRPr="00AF54EA">
              <w:t>Prod/</w:t>
            </w:r>
            <w:r w:rsidRPr="00AF54E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92A07" w14:textId="77777777" w:rsidR="00CC0430" w:rsidRPr="00AF54EA" w:rsidRDefault="00CC0430" w:rsidP="00F14FA2">
            <w:pPr>
              <w:pStyle w:val="tablehead"/>
            </w:pPr>
            <w:r w:rsidRPr="00AF54EA">
              <w:t>Class</w:t>
            </w:r>
            <w:r w:rsidRPr="00AF54E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7E4203" w14:textId="77777777" w:rsidR="00CC0430" w:rsidRPr="00AF54EA" w:rsidRDefault="00CC0430" w:rsidP="00F14FA2">
            <w:pPr>
              <w:pStyle w:val="tablehead"/>
            </w:pPr>
            <w:r w:rsidRPr="00AF54EA">
              <w:t>Prem/</w:t>
            </w:r>
            <w:r w:rsidRPr="00AF54E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71D1E" w14:textId="77777777" w:rsidR="00CC0430" w:rsidRPr="00AF54EA" w:rsidRDefault="00CC0430" w:rsidP="00F14FA2">
            <w:pPr>
              <w:pStyle w:val="tablehead"/>
            </w:pPr>
            <w:r w:rsidRPr="00AF54EA">
              <w:t>Prod/</w:t>
            </w:r>
            <w:r w:rsidRPr="00AF54EA">
              <w:br/>
              <w:t>Cops</w:t>
            </w:r>
          </w:p>
        </w:tc>
      </w:tr>
      <w:tr w:rsidR="00CC0430" w:rsidRPr="00AF54EA" w14:paraId="4824D19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024C0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BD1A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67.30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891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918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57F4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185D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84D12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1556D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6FEAD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290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31CC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4AD9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624ECFE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8CC11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995F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42B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E9CEF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73B9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6D81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DC7D2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A3B8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0C15B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68F1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CF0D9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A033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4051395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5857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B468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4D978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78258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05B30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7059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E8B2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6FC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6BF05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21D2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D4AA2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FE6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48015CE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1C315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B58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96.80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C42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8934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652C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642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70D28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08635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96E74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31C1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9C3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ADC4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27C036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59381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8C5A8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3995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F951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7B3C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8AF03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ED82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8C95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C101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F62A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A63A0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DE13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16CCE19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4BDEE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0E22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5EA73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E4D0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9F1C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4C1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EB848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0A461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F11C1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8DDF9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8708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1A111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F54EA" w14:paraId="51C8549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74495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EE318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D6D3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044F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2187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90.30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230C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61312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645AC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BB0C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A6FBA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D28D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58F5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121778E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124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128A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4A7F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08EDA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1B3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58.60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0B9AF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03FB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96B2E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1AEC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B1E3A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5C4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8EFE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63B6A20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55064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E172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B97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8F49A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C7589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5EE7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977EA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A0015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208AF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4005B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E9AA4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81E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2BA464D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3BCBD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8DB5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513B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2782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91344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7.53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4E50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328C4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FBE44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33974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FEFA1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E13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39EE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075BB2C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DE3F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AD0E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FDF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23E75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2D1C9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7109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370F5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11828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8965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D53D7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621B8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855A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3D5627E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6498B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03DC1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DC9F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8D834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AF878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AC233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8F79E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0411D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ED1C6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26369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C7BC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44EF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F54EA" w14:paraId="3513607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CDE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B4D9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B6DD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0E954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25C3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67.50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99968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F167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D3AA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002B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1B0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E2732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9DF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30C2A4F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90E7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1B5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25A2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AFA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789A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67.90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9ED9F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DB30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A956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13854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A7B0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FD51E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FB2FF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0A59C33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FB11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A520B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A45C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42F66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B2DCE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8F1D5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2427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D5B2D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F95C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CC1D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4B13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103C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0B9659C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2BA4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1BA9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1246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5790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2087A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C1000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ECE7B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0F8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4E638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0B7F4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DDBA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E24C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5FB8D00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EC471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EFC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57F2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B0D06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F7891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14743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7C774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B9F8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4F28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62F5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922E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CBFD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7078552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29C66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6E3C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F4C9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4773F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F7684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27C7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EE61B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8F12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389A5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44C31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BD80E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C6C6D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F54EA" w14:paraId="01ACE72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8BFC5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BE5B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A87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AA26F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65CAE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E6FA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F3257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AFC0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4BE1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4EBF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2DFD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2D90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4F8F992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C24BF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A96F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E81E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B7F92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9E465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BE74F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59BC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56E6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9CBE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05E7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F567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5147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2788F68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48C7F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EB79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69C7C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E1F76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9A03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57B70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D3666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CE888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17E73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CE1D6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0A35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6F6D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366D2D9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60051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6FF84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277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903F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AC27A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3736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EE8E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A698B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FE21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A270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175D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3443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5BD1E70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B4032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A6A13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41F5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213AF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9EF54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52.80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F1953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B344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191A9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DE2A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BF30F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8659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EDF85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2C57707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8DF19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769B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9FED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379F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FA23B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F989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E7715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B356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B681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3EC87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5D22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C1D93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F54EA" w14:paraId="0D91A52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23376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D127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ABFA5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6D104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D6983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57F0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66750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63E0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5935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15415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3724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521E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37282C4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8CE8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442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F18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47B9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64EDB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C2330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EDD8D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6407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3F1B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BF2B0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A062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EE0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7A7EF8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8A666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44668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DFC3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0B9AB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FB51B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67.30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39A6F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8750F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F8708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C1BC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30514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68AE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D548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3F34216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251C6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8123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08AFF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13492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AC05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55.70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2D5C0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F0D67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1FC6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D39B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CC93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6714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F15CC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3EA3C0B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602F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0B6E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58ED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6910D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74E4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1E5BC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73A2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E063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139F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A2F64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0E0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C28B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3FC2C21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4EF18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318D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D326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4C59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4A941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01EB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C9660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19A0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F8889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E93B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140D8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1721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F54EA" w14:paraId="2A40FA6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D7946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248C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DAAD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EF31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AE76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CBB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EF447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43B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8FAA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5C35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0006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BAD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</w:tr>
      <w:tr w:rsidR="00CC0430" w:rsidRPr="00AF54EA" w14:paraId="7CAEE7D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3775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645B5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D095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B5D17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F0E2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EBCFF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5396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4285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CA5D5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2BB16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2B9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5D9B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6459F07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24966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6C3C5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1DC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5000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CF681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978E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0C935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3B71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E59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E803D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6859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1DD0C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1DFC81C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B2700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40B0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9130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699B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4CA1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496E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EE528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9E7F4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44CD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903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AE80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40338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3552309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B10F2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5FE76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FDA1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EB3D8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6395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195B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97DCD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BDFB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32D53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EB6ED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598B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4133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20F1416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E3A17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7512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14C56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A7328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09F4C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BF14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56793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3404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4CCE3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5010D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6085E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BE446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F54EA" w14:paraId="487D713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5C1B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63C89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D3B8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335D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957F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08F20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F83C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829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1F37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6B5F7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F770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5D00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1F1AA5C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F965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54F11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6FB9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D2F4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295FC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0B8F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5B6F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57A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67CAC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9D3BD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CB9E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3936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3B771A2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637D4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8A1D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6CA64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F4B32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4BA7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175DC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37FF1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026AE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8AAC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CEF75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40E1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EEB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1DDFCD7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2458B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2D25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3710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655A0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FBBDD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AD8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B0BC1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EA61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64B98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E980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0A0D4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6A9DF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675451A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94497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14D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180F4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EC5A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4361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D462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795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0243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B361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7DD6A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5EE1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CE11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0306BC5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D37C8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1AB67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96DA6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7456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BEAD3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C637E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18D25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0C35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3E1CF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ABB48" w14:textId="77777777" w:rsidR="00CC0430" w:rsidRPr="00AF54EA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A761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EF22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AF54EA" w14:paraId="1D2413B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489B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4BE3F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37CA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1358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F84C9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FFD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3C4DF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497F3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5FF5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1CA67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EBFCA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0713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574199C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FB7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C30B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9578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70C0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4ACC0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41D8A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DFE2B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729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4E2D2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E7592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2F5E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2EE03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7B26CF3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5DD2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139C3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FAE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45780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D9794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CC696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B1659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5347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A94D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DE81B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E3D62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5AFD1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5CB6225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99A6D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608DD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EC1C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CD1A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4A049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5BA1B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17062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12763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0B4E4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863F3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F21F0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5EB06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.27</w:t>
            </w:r>
          </w:p>
        </w:tc>
      </w:tr>
      <w:tr w:rsidR="00CC0430" w:rsidRPr="00AF54EA" w14:paraId="4134AF2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F4ECC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8ECBFD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34879E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43A905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B7D884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A2687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A4FC6E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4FDAC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349708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30F4E" w14:textId="77777777" w:rsidR="00CC0430" w:rsidRPr="00AF54EA" w:rsidRDefault="00CC0430" w:rsidP="00F14FA2">
            <w:pPr>
              <w:pStyle w:val="tabletext10"/>
              <w:rPr>
                <w:b/>
              </w:rPr>
            </w:pPr>
            <w:r w:rsidRPr="00AF54E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BF17DA" w14:textId="77777777" w:rsidR="00CC0430" w:rsidRPr="00AF54EA" w:rsidRDefault="00CC0430" w:rsidP="00F14FA2">
            <w:pPr>
              <w:pStyle w:val="tabletext10"/>
              <w:tabs>
                <w:tab w:val="decimal" w:pos="300"/>
              </w:tabs>
            </w:pPr>
            <w:r w:rsidRPr="00AF54EA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02CB0D" w14:textId="77777777" w:rsidR="00CC0430" w:rsidRPr="00AF54EA" w:rsidRDefault="00CC0430" w:rsidP="00F14FA2">
            <w:pPr>
              <w:pStyle w:val="tabletext10"/>
              <w:jc w:val="center"/>
            </w:pPr>
            <w:r w:rsidRPr="00AF54EA">
              <w:t xml:space="preserve"> – </w:t>
            </w:r>
          </w:p>
        </w:tc>
      </w:tr>
      <w:tr w:rsidR="00CC0430" w:rsidRPr="00AF54EA" w14:paraId="603BAABE" w14:textId="77777777" w:rsidTr="00F14FA2">
        <w:trPr>
          <w:cantSplit/>
        </w:trPr>
        <w:tc>
          <w:tcPr>
            <w:tcW w:w="10080" w:type="dxa"/>
            <w:gridSpan w:val="12"/>
          </w:tcPr>
          <w:p w14:paraId="1D3047B5" w14:textId="77777777" w:rsidR="00CC0430" w:rsidRPr="00AF54EA" w:rsidRDefault="00CC0430" w:rsidP="00F14FA2">
            <w:pPr>
              <w:pStyle w:val="blocktext1"/>
            </w:pPr>
          </w:p>
        </w:tc>
      </w:tr>
      <w:tr w:rsidR="00CC0430" w:rsidRPr="00AF54EA" w14:paraId="0D696BF1" w14:textId="77777777" w:rsidTr="00F14FA2">
        <w:trPr>
          <w:cantSplit/>
        </w:trPr>
        <w:tc>
          <w:tcPr>
            <w:tcW w:w="10080" w:type="dxa"/>
            <w:gridSpan w:val="12"/>
          </w:tcPr>
          <w:p w14:paraId="6C121981" w14:textId="77777777" w:rsidR="00CC0430" w:rsidRPr="00AF54EA" w:rsidRDefault="00CC0430" w:rsidP="00F14FA2">
            <w:pPr>
              <w:pStyle w:val="blocktext1"/>
            </w:pPr>
          </w:p>
        </w:tc>
      </w:tr>
    </w:tbl>
    <w:p w14:paraId="205EBC9E" w14:textId="77777777" w:rsidR="00CC0430" w:rsidRPr="00AF54EA" w:rsidRDefault="00CC0430" w:rsidP="00CC0430">
      <w:pPr>
        <w:pStyle w:val="isonormal"/>
      </w:pPr>
    </w:p>
    <w:p w14:paraId="38EC30DA" w14:textId="77777777" w:rsidR="00CC0430" w:rsidRDefault="00CC0430" w:rsidP="00CC0430">
      <w:pPr>
        <w:pStyle w:val="isonormal"/>
        <w:sectPr w:rsidR="00CC0430" w:rsidSect="00CC0430">
          <w:headerReference w:type="default" r:id="rId63"/>
          <w:footerReference w:type="default" r:id="rId6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3354F6" w14:paraId="1E50DF45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AFC60" w14:textId="77777777" w:rsidR="00CC0430" w:rsidRPr="003354F6" w:rsidRDefault="00CC0430" w:rsidP="00F14FA2">
            <w:pPr>
              <w:pStyle w:val="tablehead"/>
            </w:pPr>
            <w:r w:rsidRPr="003354F6">
              <w:t>$100,000/200,000 BASIC LIMIT OCCURRENCE</w:t>
            </w:r>
            <w:r w:rsidRPr="003354F6">
              <w:br/>
              <w:t>Premises/Operations (Prem/Ops) (Subline Code 334) Territory 505</w:t>
            </w:r>
            <w:r w:rsidRPr="003354F6">
              <w:br/>
              <w:t>Products/Completed Operations (Prod/COps)</w:t>
            </w:r>
            <w:r w:rsidRPr="003354F6">
              <w:tab/>
              <w:t xml:space="preserve">(Subline Code 336) Entire State Territory 999 </w:t>
            </w:r>
          </w:p>
        </w:tc>
      </w:tr>
      <w:tr w:rsidR="00CC0430" w:rsidRPr="003354F6" w14:paraId="6626D7D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921F3A" w14:textId="77777777" w:rsidR="00CC0430" w:rsidRPr="003354F6" w:rsidRDefault="00CC0430" w:rsidP="00F14FA2">
            <w:pPr>
              <w:pStyle w:val="tablehead"/>
            </w:pPr>
            <w:r w:rsidRPr="003354F6">
              <w:t>Class</w:t>
            </w:r>
            <w:r w:rsidRPr="003354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4C0A6" w14:textId="77777777" w:rsidR="00CC0430" w:rsidRPr="003354F6" w:rsidRDefault="00CC0430" w:rsidP="00F14FA2">
            <w:pPr>
              <w:pStyle w:val="tablehead"/>
            </w:pPr>
            <w:r w:rsidRPr="003354F6">
              <w:t>Prem/</w:t>
            </w:r>
            <w:r w:rsidRPr="003354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1F6C34" w14:textId="77777777" w:rsidR="00CC0430" w:rsidRPr="003354F6" w:rsidRDefault="00CC0430" w:rsidP="00F14FA2">
            <w:pPr>
              <w:pStyle w:val="tablehead"/>
            </w:pPr>
            <w:r w:rsidRPr="003354F6">
              <w:t>Prod/</w:t>
            </w:r>
            <w:r w:rsidRPr="003354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072B" w14:textId="77777777" w:rsidR="00CC0430" w:rsidRPr="003354F6" w:rsidRDefault="00CC0430" w:rsidP="00F14FA2">
            <w:pPr>
              <w:pStyle w:val="tablehead"/>
            </w:pPr>
            <w:r w:rsidRPr="003354F6">
              <w:t>Class</w:t>
            </w:r>
            <w:r w:rsidRPr="003354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2AD543" w14:textId="77777777" w:rsidR="00CC0430" w:rsidRPr="003354F6" w:rsidRDefault="00CC0430" w:rsidP="00F14FA2">
            <w:pPr>
              <w:pStyle w:val="tablehead"/>
            </w:pPr>
            <w:r w:rsidRPr="003354F6">
              <w:t>Prem/</w:t>
            </w:r>
            <w:r w:rsidRPr="003354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4409C" w14:textId="77777777" w:rsidR="00CC0430" w:rsidRPr="003354F6" w:rsidRDefault="00CC0430" w:rsidP="00F14FA2">
            <w:pPr>
              <w:pStyle w:val="tablehead"/>
            </w:pPr>
            <w:r w:rsidRPr="003354F6">
              <w:t>Prod/</w:t>
            </w:r>
            <w:r w:rsidRPr="003354F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6F6F46" w14:textId="77777777" w:rsidR="00CC0430" w:rsidRPr="003354F6" w:rsidRDefault="00CC0430" w:rsidP="00F14FA2">
            <w:pPr>
              <w:pStyle w:val="tablehead"/>
            </w:pPr>
            <w:r w:rsidRPr="003354F6">
              <w:t>Class</w:t>
            </w:r>
            <w:r w:rsidRPr="003354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C98A9" w14:textId="77777777" w:rsidR="00CC0430" w:rsidRPr="003354F6" w:rsidRDefault="00CC0430" w:rsidP="00F14FA2">
            <w:pPr>
              <w:pStyle w:val="tablehead"/>
            </w:pPr>
            <w:r w:rsidRPr="003354F6">
              <w:t>Prem/</w:t>
            </w:r>
            <w:r w:rsidRPr="003354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496922" w14:textId="77777777" w:rsidR="00CC0430" w:rsidRPr="003354F6" w:rsidRDefault="00CC0430" w:rsidP="00F14FA2">
            <w:pPr>
              <w:pStyle w:val="tablehead"/>
            </w:pPr>
            <w:r w:rsidRPr="003354F6">
              <w:t>Prod/</w:t>
            </w:r>
            <w:r w:rsidRPr="003354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2F9BF" w14:textId="77777777" w:rsidR="00CC0430" w:rsidRPr="003354F6" w:rsidRDefault="00CC0430" w:rsidP="00F14FA2">
            <w:pPr>
              <w:pStyle w:val="tablehead"/>
            </w:pPr>
            <w:r w:rsidRPr="003354F6">
              <w:t>Class</w:t>
            </w:r>
            <w:r w:rsidRPr="003354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43D74B" w14:textId="77777777" w:rsidR="00CC0430" w:rsidRPr="003354F6" w:rsidRDefault="00CC0430" w:rsidP="00F14FA2">
            <w:pPr>
              <w:pStyle w:val="tablehead"/>
            </w:pPr>
            <w:r w:rsidRPr="003354F6">
              <w:t>Prem/</w:t>
            </w:r>
            <w:r w:rsidRPr="003354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76051" w14:textId="77777777" w:rsidR="00CC0430" w:rsidRPr="003354F6" w:rsidRDefault="00CC0430" w:rsidP="00F14FA2">
            <w:pPr>
              <w:pStyle w:val="tablehead"/>
            </w:pPr>
            <w:r w:rsidRPr="003354F6">
              <w:t>Prod/</w:t>
            </w:r>
            <w:r w:rsidRPr="003354F6">
              <w:br/>
              <w:t>Cops</w:t>
            </w:r>
          </w:p>
        </w:tc>
      </w:tr>
      <w:tr w:rsidR="00CC0430" w:rsidRPr="003354F6" w14:paraId="6ED4C0C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454AF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1B324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21F67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B9C83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0559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0290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364C3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D578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44D02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B1393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AE40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B345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.075</w:t>
            </w:r>
          </w:p>
        </w:tc>
      </w:tr>
      <w:tr w:rsidR="00CC0430" w:rsidRPr="003354F6" w14:paraId="5EB3AD1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583C3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CC37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8.37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31D77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E66C0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8ABC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34EA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C660F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412A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D971F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480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A84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CDB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.25</w:t>
            </w:r>
          </w:p>
        </w:tc>
      </w:tr>
      <w:tr w:rsidR="00CC0430" w:rsidRPr="003354F6" w14:paraId="425F89B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4FDE3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CCAD4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E6EF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10FF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EC9A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AF1B8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808D2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7261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E583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A1D0D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5FF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3D50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.086</w:t>
            </w:r>
          </w:p>
        </w:tc>
      </w:tr>
      <w:tr w:rsidR="00CC0430" w:rsidRPr="003354F6" w14:paraId="7EAAB9D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3F39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51503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0B87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B0233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0354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96520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93F2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8ED1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DA75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874DD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8231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71D4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.167</w:t>
            </w:r>
          </w:p>
        </w:tc>
      </w:tr>
      <w:tr w:rsidR="00CC0430" w:rsidRPr="003354F6" w14:paraId="23B11E0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EB1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2623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EACE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ADF80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CE7F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C175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772F1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14C5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A4F5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29D1D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2399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7A6A6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04AC3AF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9F6C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EAD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0316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4CFDB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6D34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553D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F414C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8A55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B3B2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8BF30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743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5814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354F6" w14:paraId="2EF9D5A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F9B01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A5DD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D65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4C962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E7F2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F11A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E6EE6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1628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D508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7E89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2F1F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C6BC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0E5EB75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5C906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DD0D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24E0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94987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67CB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C171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E51D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6EE2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A9BB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5987F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1D4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7D7C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.44</w:t>
            </w:r>
          </w:p>
        </w:tc>
      </w:tr>
      <w:tr w:rsidR="00CC0430" w:rsidRPr="003354F6" w14:paraId="7BCFEC4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CD667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1E0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F1955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BB875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02D8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89C2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498AB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8CA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D7C71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BF2F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1CB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A6ACC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66DFFEE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917CB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AE12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D4F5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2B4D6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05D1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F418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17E30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960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1A8C3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4249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D35B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25412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7328C9F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690B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1A58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563F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4AFEB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D75C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B4D7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7E510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B62F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F800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E991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71B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DCD4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.237</w:t>
            </w:r>
          </w:p>
        </w:tc>
      </w:tr>
      <w:tr w:rsidR="00CC0430" w:rsidRPr="003354F6" w14:paraId="557FCF6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94399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3456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9A3B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22C2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166E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CAD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37DEA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2B6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7435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F3A4B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C395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C69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354F6" w14:paraId="65B91E4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3508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42B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DD11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9CCE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6EA8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FF56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5C796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6794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7134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A4728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994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C36A5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5638293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C38F5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BF5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FFCA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2AF0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1F77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03C9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25ACF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26FC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6B7B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286C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2868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F09CF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1649522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1BC62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4C52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D5DC9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3CD52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8B2C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077E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3D413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8E8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6CE24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F2EC5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2006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72CAB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1476E39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12DDC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9114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99.10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8F87C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744E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7A43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37738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183C0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81F8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DB85D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67E1B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0C61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C8354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3A0F02A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6DD6C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9347B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07A8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5A1FC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3EDE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9A67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3B417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0AB2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3A87F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178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79EF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318F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5FF3B87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BA59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AE7E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0A28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8D630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DB68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0DAC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697F5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04F4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EE06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191F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B99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FBA8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354F6" w14:paraId="260DC81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97F8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625E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8173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CF5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885F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8DE6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9D955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74A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E5420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315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75E5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A64E7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5D396B5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1C97B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7D8E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C6C74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97D01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D413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AC69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2C017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015C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09B49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1FC2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2A28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210C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.47</w:t>
            </w:r>
          </w:p>
        </w:tc>
      </w:tr>
      <w:tr w:rsidR="00CC0430" w:rsidRPr="003354F6" w14:paraId="3ED9CF8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6ECE5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B11AB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185FE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E35F1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8422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DD53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86D2C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2FE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7F275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D532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320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7D9C3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261A0A7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C3987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7B9B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D0B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290EF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F113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4568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75F72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53DF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6938F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873B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B915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38534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296A06A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114C8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71F6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CE86B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D3293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A2C3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E25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F0652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226E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BE8E1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1BB9C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082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13D50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6242435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C6F3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63E6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E55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E280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1077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743B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D5670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9DEC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54FB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EFE76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4C17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DFE5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354F6" w14:paraId="1A9503E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E393F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6FB2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DFC22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E6C9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86DD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B9A1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3AC7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FC1E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DA98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E9E1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2C6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846E8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5B1E69B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2A128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743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39E7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7226B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048F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D4EA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F4BC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B463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2ABC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43F9E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959D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7F42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.083</w:t>
            </w:r>
          </w:p>
        </w:tc>
      </w:tr>
      <w:tr w:rsidR="00CC0430" w:rsidRPr="003354F6" w14:paraId="2646634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A5A8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0176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FB2C0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36C7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777F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2FCF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EE087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8644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AC77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3D0E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1836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C138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.159</w:t>
            </w:r>
          </w:p>
        </w:tc>
      </w:tr>
      <w:tr w:rsidR="00CC0430" w:rsidRPr="003354F6" w14:paraId="52174CE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AC4D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DFC6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0EE8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AB94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3320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266A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99658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9A13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A560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33A56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CF6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DA9C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.049</w:t>
            </w:r>
          </w:p>
        </w:tc>
      </w:tr>
      <w:tr w:rsidR="00CC0430" w:rsidRPr="003354F6" w14:paraId="7D81644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EEFD2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2F5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B2312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51E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C58E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2FC5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46598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479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86D3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3251B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715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F41F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1.57</w:t>
            </w:r>
          </w:p>
        </w:tc>
      </w:tr>
      <w:tr w:rsidR="00CC0430" w:rsidRPr="003354F6" w14:paraId="7E69FAE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12506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6559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1F6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69572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FFBA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5E2D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C8CFB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92D1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4604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EDDE9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4041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ECFE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354F6" w14:paraId="147DC98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B35AD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70BE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FB55E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DAFF0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36D6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8820D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1F5B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BD11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0F28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55EC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2503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CFA5F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3DA325A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A2B85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6C7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5206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1719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F9DA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C37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9B398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BBD7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13435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C041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3FC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377AF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</w:tr>
      <w:tr w:rsidR="00CC0430" w:rsidRPr="003354F6" w14:paraId="154206F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508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65B9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4255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A5082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F380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7C93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8DBEE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A331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60BE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2CED8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603F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3103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.039</w:t>
            </w:r>
          </w:p>
        </w:tc>
      </w:tr>
      <w:tr w:rsidR="00CC0430" w:rsidRPr="003354F6" w14:paraId="12A4C42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2FF3D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8D2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190F1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258EC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A3AD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F18AD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279E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B0B5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F484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4715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CA3D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5B42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48A180F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E59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926F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8289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A33C6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103A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5030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18DE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D2AB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C5B8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F90CD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C4A4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9BF2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71B4E3C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16DD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01BE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ABA3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5C4C3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A5A4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7711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9C0B8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30C0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0BFA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47CF3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A3A9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765B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354F6" w14:paraId="3469B4D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451FE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565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00681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38BD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B752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9AEB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F49C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E988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E848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00BD6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2D8D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4E67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.35</w:t>
            </w:r>
          </w:p>
        </w:tc>
      </w:tr>
      <w:tr w:rsidR="00CC0430" w:rsidRPr="003354F6" w14:paraId="5F6E549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BD853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6CCC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EC5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8F38E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492C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F063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DB7AE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C704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CBE2C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8580D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6E228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070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.043</w:t>
            </w:r>
          </w:p>
        </w:tc>
      </w:tr>
      <w:tr w:rsidR="00CC0430" w:rsidRPr="003354F6" w14:paraId="57D7F8A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F062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C115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0E94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31481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6511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08F22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FC74C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D851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71B4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DF916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9A4B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1DF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.213</w:t>
            </w:r>
          </w:p>
        </w:tc>
      </w:tr>
      <w:tr w:rsidR="00CC0430" w:rsidRPr="003354F6" w14:paraId="5230AC4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C0487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6764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37D8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C4B6F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6C5B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C59B1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9D56E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DE02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D60D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8A05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4F9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57AB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.172</w:t>
            </w:r>
          </w:p>
        </w:tc>
      </w:tr>
      <w:tr w:rsidR="00CC0430" w:rsidRPr="003354F6" w14:paraId="43653B9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EAAD7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BBAB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667C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09B50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2EDB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6019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7B741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DF17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5F6B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6AE0F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5EA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BE10C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39750A7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AD19D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846C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485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6C624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BFDB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1168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9B944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548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864F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5E166" w14:textId="77777777" w:rsidR="00CC0430" w:rsidRPr="003354F6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CA1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AB7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354F6" w14:paraId="7114472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05811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F6B4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35A3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988A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CA59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8945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01104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9BBD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8FF66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ADE65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A9B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600AA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7AA27CB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ABBB9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07B2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163E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37681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612E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BC7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B7EDF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EEFB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F8DAF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B479F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75876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551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.41</w:t>
            </w:r>
          </w:p>
        </w:tc>
      </w:tr>
      <w:tr w:rsidR="00CC0430" w:rsidRPr="003354F6" w14:paraId="1CF3C10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67F9F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AD134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8749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D56E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C203A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D4D60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E42E6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9686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6A17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D239A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AED3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EB35D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257C398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176B2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3713E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248D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0492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33C97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847BD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52A86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D431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40FE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36B56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8839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BF113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0D27B1B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7986E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5F8A22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42E97C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03F730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2ECEA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B6BFB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2A71AC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7A621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D273D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7348B" w14:textId="77777777" w:rsidR="00CC0430" w:rsidRPr="003354F6" w:rsidRDefault="00CC0430" w:rsidP="00F14FA2">
            <w:pPr>
              <w:pStyle w:val="tabletext10"/>
              <w:rPr>
                <w:b/>
              </w:rPr>
            </w:pPr>
            <w:r w:rsidRPr="003354F6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1762D5" w14:textId="77777777" w:rsidR="00CC0430" w:rsidRPr="003354F6" w:rsidRDefault="00CC0430" w:rsidP="00F14FA2">
            <w:pPr>
              <w:pStyle w:val="tabletext10"/>
              <w:tabs>
                <w:tab w:val="decimal" w:pos="300"/>
              </w:tabs>
            </w:pPr>
            <w:r w:rsidRPr="003354F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3750E8" w14:textId="77777777" w:rsidR="00CC0430" w:rsidRPr="003354F6" w:rsidRDefault="00CC0430" w:rsidP="00F14FA2">
            <w:pPr>
              <w:pStyle w:val="tabletext10"/>
              <w:jc w:val="center"/>
            </w:pPr>
            <w:r w:rsidRPr="003354F6">
              <w:t>(a)</w:t>
            </w:r>
          </w:p>
        </w:tc>
      </w:tr>
      <w:tr w:rsidR="00CC0430" w:rsidRPr="003354F6" w14:paraId="26DE00F8" w14:textId="77777777" w:rsidTr="00F14FA2">
        <w:trPr>
          <w:cantSplit/>
        </w:trPr>
        <w:tc>
          <w:tcPr>
            <w:tcW w:w="10080" w:type="dxa"/>
            <w:gridSpan w:val="12"/>
          </w:tcPr>
          <w:p w14:paraId="46D9A6BA" w14:textId="77777777" w:rsidR="00CC0430" w:rsidRPr="003354F6" w:rsidRDefault="00CC0430" w:rsidP="00F14FA2">
            <w:pPr>
              <w:pStyle w:val="blocktext1"/>
            </w:pPr>
          </w:p>
        </w:tc>
      </w:tr>
      <w:tr w:rsidR="00CC0430" w:rsidRPr="003354F6" w14:paraId="4E5050B8" w14:textId="77777777" w:rsidTr="00F14FA2">
        <w:trPr>
          <w:cantSplit/>
        </w:trPr>
        <w:tc>
          <w:tcPr>
            <w:tcW w:w="10080" w:type="dxa"/>
            <w:gridSpan w:val="12"/>
          </w:tcPr>
          <w:p w14:paraId="2DD7E3F1" w14:textId="77777777" w:rsidR="00CC0430" w:rsidRPr="003354F6" w:rsidRDefault="00CC0430" w:rsidP="00F14FA2">
            <w:pPr>
              <w:pStyle w:val="blocktext1"/>
            </w:pPr>
          </w:p>
        </w:tc>
      </w:tr>
    </w:tbl>
    <w:p w14:paraId="7A357736" w14:textId="77777777" w:rsidR="00CC0430" w:rsidRPr="003354F6" w:rsidRDefault="00CC0430" w:rsidP="00CC0430">
      <w:pPr>
        <w:pStyle w:val="isonormal"/>
      </w:pPr>
    </w:p>
    <w:p w14:paraId="12533122" w14:textId="77777777" w:rsidR="00CC0430" w:rsidRDefault="00CC0430" w:rsidP="00CC0430">
      <w:pPr>
        <w:pStyle w:val="isonormal"/>
        <w:sectPr w:rsidR="00CC0430" w:rsidSect="00CC0430">
          <w:headerReference w:type="default" r:id="rId65"/>
          <w:footerReference w:type="default" r:id="rId6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297370" w14:paraId="758B28EC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0AEB5" w14:textId="77777777" w:rsidR="00CC0430" w:rsidRPr="00297370" w:rsidRDefault="00CC0430" w:rsidP="00F14FA2">
            <w:pPr>
              <w:pStyle w:val="tablehead"/>
            </w:pPr>
            <w:r w:rsidRPr="00297370">
              <w:t>$100,000/200,000 BASIC LIMIT OCCURRENCE</w:t>
            </w:r>
            <w:r w:rsidRPr="00297370">
              <w:br/>
              <w:t>Premises/Operations (Prem/Ops) (Subline Code 334) Territory 505</w:t>
            </w:r>
            <w:r w:rsidRPr="00297370">
              <w:br/>
              <w:t>Products/Completed Operations (Prod/COps)</w:t>
            </w:r>
            <w:r w:rsidRPr="00297370">
              <w:tab/>
              <w:t xml:space="preserve">(Subline Code 336) Entire State Territory 999 </w:t>
            </w:r>
          </w:p>
        </w:tc>
      </w:tr>
      <w:tr w:rsidR="00CC0430" w:rsidRPr="00297370" w14:paraId="263DE0E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6ADD766" w14:textId="77777777" w:rsidR="00CC0430" w:rsidRPr="00297370" w:rsidRDefault="00CC0430" w:rsidP="00F14FA2">
            <w:pPr>
              <w:pStyle w:val="tablehead"/>
            </w:pPr>
            <w:r w:rsidRPr="00297370">
              <w:t>Class</w:t>
            </w:r>
            <w:r w:rsidRPr="002973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D5307" w14:textId="77777777" w:rsidR="00CC0430" w:rsidRPr="00297370" w:rsidRDefault="00CC0430" w:rsidP="00F14FA2">
            <w:pPr>
              <w:pStyle w:val="tablehead"/>
            </w:pPr>
            <w:r w:rsidRPr="00297370">
              <w:t>Prem/</w:t>
            </w:r>
            <w:r w:rsidRPr="002973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D6E779" w14:textId="77777777" w:rsidR="00CC0430" w:rsidRPr="00297370" w:rsidRDefault="00CC0430" w:rsidP="00F14FA2">
            <w:pPr>
              <w:pStyle w:val="tablehead"/>
            </w:pPr>
            <w:r w:rsidRPr="00297370">
              <w:t>Prod/</w:t>
            </w:r>
            <w:r w:rsidRPr="002973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ABBB7" w14:textId="77777777" w:rsidR="00CC0430" w:rsidRPr="00297370" w:rsidRDefault="00CC0430" w:rsidP="00F14FA2">
            <w:pPr>
              <w:pStyle w:val="tablehead"/>
            </w:pPr>
            <w:r w:rsidRPr="00297370">
              <w:t>Class</w:t>
            </w:r>
            <w:r w:rsidRPr="002973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801C25" w14:textId="77777777" w:rsidR="00CC0430" w:rsidRPr="00297370" w:rsidRDefault="00CC0430" w:rsidP="00F14FA2">
            <w:pPr>
              <w:pStyle w:val="tablehead"/>
            </w:pPr>
            <w:r w:rsidRPr="00297370">
              <w:t>Prem/</w:t>
            </w:r>
            <w:r w:rsidRPr="002973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487EA" w14:textId="77777777" w:rsidR="00CC0430" w:rsidRPr="00297370" w:rsidRDefault="00CC0430" w:rsidP="00F14FA2">
            <w:pPr>
              <w:pStyle w:val="tablehead"/>
            </w:pPr>
            <w:r w:rsidRPr="00297370">
              <w:t>Prod/</w:t>
            </w:r>
            <w:r w:rsidRPr="0029737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9EF8FE" w14:textId="77777777" w:rsidR="00CC0430" w:rsidRPr="00297370" w:rsidRDefault="00CC0430" w:rsidP="00F14FA2">
            <w:pPr>
              <w:pStyle w:val="tablehead"/>
            </w:pPr>
            <w:r w:rsidRPr="00297370">
              <w:t>Class</w:t>
            </w:r>
            <w:r w:rsidRPr="0029737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31213" w14:textId="77777777" w:rsidR="00CC0430" w:rsidRPr="00297370" w:rsidRDefault="00CC0430" w:rsidP="00F14FA2">
            <w:pPr>
              <w:pStyle w:val="tablehead"/>
            </w:pPr>
            <w:r w:rsidRPr="00297370">
              <w:t>Prem/</w:t>
            </w:r>
            <w:r w:rsidRPr="0029737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9928AA" w14:textId="77777777" w:rsidR="00CC0430" w:rsidRPr="00297370" w:rsidRDefault="00CC0430" w:rsidP="00F14FA2">
            <w:pPr>
              <w:pStyle w:val="tablehead"/>
            </w:pPr>
            <w:r w:rsidRPr="00297370">
              <w:t>Prod/</w:t>
            </w:r>
            <w:r w:rsidRPr="0029737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9B95A" w14:textId="77777777" w:rsidR="00CC0430" w:rsidRPr="00297370" w:rsidRDefault="00CC0430" w:rsidP="00F14FA2">
            <w:pPr>
              <w:pStyle w:val="tablehead"/>
            </w:pPr>
            <w:r w:rsidRPr="00297370">
              <w:t>Class</w:t>
            </w:r>
            <w:r w:rsidRPr="0029737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08A95B" w14:textId="77777777" w:rsidR="00CC0430" w:rsidRPr="00297370" w:rsidRDefault="00CC0430" w:rsidP="00F14FA2">
            <w:pPr>
              <w:pStyle w:val="tablehead"/>
            </w:pPr>
            <w:r w:rsidRPr="00297370">
              <w:t>Prem/</w:t>
            </w:r>
            <w:r w:rsidRPr="0029737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5E4F9" w14:textId="77777777" w:rsidR="00CC0430" w:rsidRPr="00297370" w:rsidRDefault="00CC0430" w:rsidP="00F14FA2">
            <w:pPr>
              <w:pStyle w:val="tablehead"/>
            </w:pPr>
            <w:r w:rsidRPr="00297370">
              <w:t>Prod/</w:t>
            </w:r>
            <w:r w:rsidRPr="00297370">
              <w:br/>
              <w:t>Cops</w:t>
            </w:r>
          </w:p>
        </w:tc>
      </w:tr>
      <w:tr w:rsidR="00CC0430" w:rsidRPr="00297370" w14:paraId="35F081B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AADFA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12D6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7C39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7B61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1BE0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4611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EB3CA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3F17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3856D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27D1B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302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1C9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1.08</w:t>
            </w:r>
          </w:p>
        </w:tc>
      </w:tr>
      <w:tr w:rsidR="00CC0430" w:rsidRPr="00297370" w14:paraId="735FC4F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CF25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8E70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44DC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1798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DEF5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30A1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7AE9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79C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79339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7E553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55F1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EE40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.075</w:t>
            </w:r>
          </w:p>
        </w:tc>
      </w:tr>
      <w:tr w:rsidR="00CC0430" w:rsidRPr="00297370" w14:paraId="224103D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4872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F4C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20F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31B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61E9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05528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FB24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2F7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7EFDA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4F3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FF23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81D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.034</w:t>
            </w:r>
          </w:p>
        </w:tc>
      </w:tr>
      <w:tr w:rsidR="00CC0430" w:rsidRPr="00297370" w14:paraId="07460F2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D878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43A6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5EE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57837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1CDF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6690B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8CAA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4161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0D9AE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BDA2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DD4C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B2E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.33</w:t>
            </w:r>
          </w:p>
        </w:tc>
      </w:tr>
      <w:tr w:rsidR="00CC0430" w:rsidRPr="00297370" w14:paraId="4DCD7E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FDB2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64EE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E3D4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09CB7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8D18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9FE1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62D26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CE6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0A60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09F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16E7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7E9B3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 xml:space="preserve"> – </w:t>
            </w:r>
          </w:p>
        </w:tc>
      </w:tr>
      <w:tr w:rsidR="00CC0430" w:rsidRPr="00297370" w14:paraId="79D4AD0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45601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43E6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BC22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50573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EE31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AF32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ED412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A732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09D5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134AC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EA66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31B2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97370" w14:paraId="26C76A8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F094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324D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E2F5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BA33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F37A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5F42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36B4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919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BA2F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EE5F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D954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43AFB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 xml:space="preserve"> – </w:t>
            </w:r>
          </w:p>
        </w:tc>
      </w:tr>
      <w:tr w:rsidR="00CC0430" w:rsidRPr="00297370" w14:paraId="3AC8724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E917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0371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1630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62F6A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5D8A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CAF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B593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9A97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7B71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8AECB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6AB1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E6940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 xml:space="preserve"> – </w:t>
            </w:r>
          </w:p>
        </w:tc>
      </w:tr>
      <w:tr w:rsidR="00CC0430" w:rsidRPr="00297370" w14:paraId="2D3ED56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BFD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0A83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1612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7F618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8DF0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096A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0B50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E7D8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27AA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87E56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3740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C84B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 xml:space="preserve"> – </w:t>
            </w:r>
          </w:p>
        </w:tc>
      </w:tr>
      <w:tr w:rsidR="00CC0430" w:rsidRPr="00297370" w14:paraId="5780CCB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E1A2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D169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837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ADDA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4E67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B3F6D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CEF4B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5010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4B817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728B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0DC1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7B393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 xml:space="preserve"> – </w:t>
            </w:r>
          </w:p>
        </w:tc>
      </w:tr>
      <w:tr w:rsidR="00CC0430" w:rsidRPr="00297370" w14:paraId="5B12656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B7F2A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A19D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288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7DF7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4575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803BE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46705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0D9E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31C8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B0D37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C61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ACC75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 xml:space="preserve"> – </w:t>
            </w:r>
          </w:p>
        </w:tc>
      </w:tr>
      <w:tr w:rsidR="00CC0430" w:rsidRPr="00297370" w14:paraId="62AB360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892B4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FA6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1FC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AB6AC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E84A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2EB6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DDA3C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A076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A47C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00C23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E5DB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D9BB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97370" w14:paraId="3110952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3E0F6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A2F5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B448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F1748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CF8E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678C9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484F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0E2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4F0F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E1FA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152A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C128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.054</w:t>
            </w:r>
          </w:p>
        </w:tc>
      </w:tr>
      <w:tr w:rsidR="00CC0430" w:rsidRPr="00297370" w14:paraId="696ED0C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8CA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C4E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BB08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F411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115B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A6805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5423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8F20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987B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7CEB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249E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F8D6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37615E0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C547B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1EBF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74C0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CA2B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47F6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891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279C4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6223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B021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C77C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39C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16660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061FB59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1BECA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1095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07D7C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FC4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DF24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4ABF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60D94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3C15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D8AB1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E587B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538A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B53EF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7A71365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548E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905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DA7E2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E651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9E57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527E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9883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A722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A1E6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D4656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20D1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7C804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4E0671E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E8F3B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9AC5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6552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CE206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7F6D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671B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4ABC8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EE3A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F9EB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966D1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A359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5ED1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97370" w14:paraId="248B061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BFF75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41E38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827B4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0AAB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E19A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A620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04C6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0414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4C7D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3396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EFEF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8009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.081</w:t>
            </w:r>
          </w:p>
        </w:tc>
      </w:tr>
      <w:tr w:rsidR="00CC0430" w:rsidRPr="00297370" w14:paraId="31E5817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199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FAEC3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3592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40DD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4997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932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D898C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2B12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2F13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CD93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239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215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.008</w:t>
            </w:r>
          </w:p>
        </w:tc>
      </w:tr>
      <w:tr w:rsidR="00CC0430" w:rsidRPr="00297370" w14:paraId="6310BBA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36B1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7306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6CB8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3A9E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9112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4CFAE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0020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B84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E71ED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5628C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2595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A5F8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.46</w:t>
            </w:r>
          </w:p>
        </w:tc>
      </w:tr>
      <w:tr w:rsidR="00CC0430" w:rsidRPr="00297370" w14:paraId="7D40CD4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BD32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15990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B896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3313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F3EE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D56C6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6B383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16A4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7F14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FFA7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7D67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3EB1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00C28C1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6FB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7F96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796BB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E3383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B0F8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01127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ECDD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BDF0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7667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36835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185D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0848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4EF6001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4672E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724F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28B4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D69C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A200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A674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81EDA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45CC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8E28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6A4B7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9D44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077F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97370" w14:paraId="70C8465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F2EC7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264C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01F7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2DBF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8AD5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F8C5F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8EC35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82F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F5C8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C96BC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F63E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FC0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.36</w:t>
            </w:r>
          </w:p>
        </w:tc>
      </w:tr>
      <w:tr w:rsidR="00CC0430" w:rsidRPr="00297370" w14:paraId="6AF45CC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07118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F91FE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082CF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7084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4834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CF05E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E1B3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606D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1FAA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A364F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336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449E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0269ACE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92AE5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F67EF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32660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EFB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10EB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E28EB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4A02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1D24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C2E1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8C84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5B1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C24B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61ADF2F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A3AD6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FEA54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D670B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6D24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D0FD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540E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7FF03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F044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52BF5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270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9126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3C65F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343F817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E05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272E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F252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2E49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7720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883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BB4EA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84B2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8D2D8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D659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F3E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C3C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.32</w:t>
            </w:r>
          </w:p>
        </w:tc>
      </w:tr>
      <w:tr w:rsidR="00CC0430" w:rsidRPr="00297370" w14:paraId="4253B87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743F3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62D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AE0B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AD98A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86AE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362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C30FD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023F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F99B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8A7B3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6239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F4B9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97370" w14:paraId="6D7DD66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9C31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D05C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4137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A8F9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3A73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B40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C3D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DCB8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66A30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4935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83F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565C4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27C9E86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75B8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00F28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250B0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640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F3BB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22AD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2CB88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6EE2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C4962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7F2F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FE62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82BA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282823C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547D5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1616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1F6D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9B2F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914F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5E31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66F86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1216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BA46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EF11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BC6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B9CB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.128</w:t>
            </w:r>
          </w:p>
        </w:tc>
      </w:tr>
      <w:tr w:rsidR="00CC0430" w:rsidRPr="00297370" w14:paraId="4DAF42F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1301C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591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9CD0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612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C012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5B833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82D6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1CC8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1807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AFC86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6749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3FC3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.092</w:t>
            </w:r>
          </w:p>
        </w:tc>
      </w:tr>
      <w:tr w:rsidR="00CC0430" w:rsidRPr="00297370" w14:paraId="5729CF0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C82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622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688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2C308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0E86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200A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A060F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752E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43F8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54507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5FF7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6AE4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.018</w:t>
            </w:r>
          </w:p>
        </w:tc>
      </w:tr>
      <w:tr w:rsidR="00CC0430" w:rsidRPr="00297370" w14:paraId="3231C88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77669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68F8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E2CB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5C15F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8140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54B6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B6A3E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7979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FC8F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C586F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6B7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CCFE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97370" w14:paraId="154B658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F8E6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7742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106B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C6E6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54FC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224B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A560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3795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3429E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F87D5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C78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5505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1FD719C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2B52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D3D9E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87B4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CBCB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A2EE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D719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698DF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3851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5BAB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8E5E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7DC0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1CD8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.089</w:t>
            </w:r>
          </w:p>
        </w:tc>
      </w:tr>
      <w:tr w:rsidR="00CC0430" w:rsidRPr="00297370" w14:paraId="3E54F6B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49753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E0F3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97B9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C01F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5398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DE3B1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4AE6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981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079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B210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DC65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F643B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.176</w:t>
            </w:r>
          </w:p>
        </w:tc>
      </w:tr>
      <w:tr w:rsidR="00CC0430" w:rsidRPr="00297370" w14:paraId="2AAF4CF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A793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8200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23EA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9144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68AF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DCE1F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92B1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60E5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0640A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A9DF7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AC76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0768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.055</w:t>
            </w:r>
          </w:p>
        </w:tc>
      </w:tr>
      <w:tr w:rsidR="00CC0430" w:rsidRPr="00297370" w14:paraId="0F98D2D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781A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15064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5E916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BEC3F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3255E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D8A5A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15445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AB00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0225C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2FC24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FA6F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4A91F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3C82876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E68DC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B47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F18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E5EEC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C867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01B8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D4478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8601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A8063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C1462" w14:textId="77777777" w:rsidR="00CC0430" w:rsidRPr="0029737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6B2D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C7A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97370" w14:paraId="4B6FC06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1C71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0D36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8928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C979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0C12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E65F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A46B7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7A4B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79A5C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9A1FF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A70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C86E4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</w:tr>
      <w:tr w:rsidR="00CC0430" w:rsidRPr="00297370" w14:paraId="13AD0F1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42447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085D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C79D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8E3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F824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67C3E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9402B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FB651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235A4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0A3DB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C2C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2B4D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.039</w:t>
            </w:r>
          </w:p>
        </w:tc>
      </w:tr>
      <w:tr w:rsidR="00CC0430" w:rsidRPr="00297370" w14:paraId="20D1E5E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9221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0820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A94F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52F8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8D78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10AF2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DA289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133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B470D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1935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F4839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2B33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.207</w:t>
            </w:r>
          </w:p>
        </w:tc>
      </w:tr>
      <w:tr w:rsidR="00CC0430" w:rsidRPr="00297370" w14:paraId="13E9086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C9240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6CD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CB9A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695B5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A1486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355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62514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9202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307E7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084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5495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8D1A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.118</w:t>
            </w:r>
          </w:p>
        </w:tc>
      </w:tr>
      <w:tr w:rsidR="00CC0430" w:rsidRPr="00297370" w14:paraId="28FA187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DE62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A751AF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F578A0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2141A1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DF9D78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8F895" w14:textId="77777777" w:rsidR="00CC0430" w:rsidRPr="00297370" w:rsidRDefault="00CC0430" w:rsidP="00F14FA2">
            <w:pPr>
              <w:pStyle w:val="tabletext10"/>
              <w:jc w:val="center"/>
            </w:pPr>
            <w:r w:rsidRPr="0029737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554CDD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280F2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C98267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C95FE" w14:textId="77777777" w:rsidR="00CC0430" w:rsidRPr="00297370" w:rsidRDefault="00CC0430" w:rsidP="00F14FA2">
            <w:pPr>
              <w:pStyle w:val="tabletext10"/>
              <w:rPr>
                <w:b/>
              </w:rPr>
            </w:pPr>
            <w:r w:rsidRPr="0029737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32EC64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A39E3C" w14:textId="77777777" w:rsidR="00CC0430" w:rsidRPr="00297370" w:rsidRDefault="00CC0430" w:rsidP="00F14FA2">
            <w:pPr>
              <w:pStyle w:val="tabletext10"/>
              <w:tabs>
                <w:tab w:val="decimal" w:pos="300"/>
              </w:tabs>
            </w:pPr>
            <w:r w:rsidRPr="00297370">
              <w:t>.008</w:t>
            </w:r>
          </w:p>
        </w:tc>
      </w:tr>
      <w:tr w:rsidR="00CC0430" w:rsidRPr="00297370" w14:paraId="45001F16" w14:textId="77777777" w:rsidTr="00F14FA2">
        <w:trPr>
          <w:cantSplit/>
        </w:trPr>
        <w:tc>
          <w:tcPr>
            <w:tcW w:w="10080" w:type="dxa"/>
            <w:gridSpan w:val="12"/>
          </w:tcPr>
          <w:p w14:paraId="1D89A809" w14:textId="77777777" w:rsidR="00CC0430" w:rsidRPr="00297370" w:rsidRDefault="00CC0430" w:rsidP="00F14FA2">
            <w:pPr>
              <w:pStyle w:val="blocktext1"/>
            </w:pPr>
          </w:p>
        </w:tc>
      </w:tr>
      <w:tr w:rsidR="00CC0430" w:rsidRPr="00297370" w14:paraId="39ABEEC0" w14:textId="77777777" w:rsidTr="00F14FA2">
        <w:trPr>
          <w:cantSplit/>
        </w:trPr>
        <w:tc>
          <w:tcPr>
            <w:tcW w:w="10080" w:type="dxa"/>
            <w:gridSpan w:val="12"/>
          </w:tcPr>
          <w:p w14:paraId="30B56336" w14:textId="77777777" w:rsidR="00CC0430" w:rsidRPr="00297370" w:rsidRDefault="00CC0430" w:rsidP="00F14FA2">
            <w:pPr>
              <w:pStyle w:val="blocktext1"/>
            </w:pPr>
          </w:p>
        </w:tc>
      </w:tr>
    </w:tbl>
    <w:p w14:paraId="13F31751" w14:textId="77777777" w:rsidR="00CC0430" w:rsidRPr="00297370" w:rsidRDefault="00CC0430" w:rsidP="00CC0430">
      <w:pPr>
        <w:pStyle w:val="isonormal"/>
      </w:pPr>
    </w:p>
    <w:p w14:paraId="0BA8EBF5" w14:textId="77777777" w:rsidR="00CC0430" w:rsidRDefault="00CC0430" w:rsidP="00CC0430">
      <w:pPr>
        <w:pStyle w:val="isonormal"/>
        <w:sectPr w:rsidR="00CC0430" w:rsidSect="00CC0430">
          <w:headerReference w:type="default" r:id="rId67"/>
          <w:footerReference w:type="default" r:id="rId6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3A4292" w14:paraId="052A7722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0D1B8" w14:textId="77777777" w:rsidR="00CC0430" w:rsidRPr="003A4292" w:rsidRDefault="00CC0430" w:rsidP="00F14FA2">
            <w:pPr>
              <w:pStyle w:val="tablehead"/>
            </w:pPr>
            <w:r w:rsidRPr="003A4292">
              <w:t>$100,000/200,000 BASIC LIMIT OCCURRENCE</w:t>
            </w:r>
            <w:r w:rsidRPr="003A4292">
              <w:br/>
              <w:t>Premises/Operations (Prem/Ops) (Subline Code 334) Territory 505</w:t>
            </w:r>
            <w:r w:rsidRPr="003A4292">
              <w:br/>
              <w:t>Products/Completed Operations (Prod/COps)</w:t>
            </w:r>
            <w:r w:rsidRPr="003A4292">
              <w:tab/>
              <w:t xml:space="preserve">(Subline Code 336) Entire State Territory 999 </w:t>
            </w:r>
          </w:p>
        </w:tc>
      </w:tr>
      <w:tr w:rsidR="00CC0430" w:rsidRPr="003A4292" w14:paraId="0DA082C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290D6C" w14:textId="77777777" w:rsidR="00CC0430" w:rsidRPr="003A4292" w:rsidRDefault="00CC0430" w:rsidP="00F14FA2">
            <w:pPr>
              <w:pStyle w:val="tablehead"/>
            </w:pPr>
            <w:r w:rsidRPr="003A4292">
              <w:t>Class</w:t>
            </w:r>
            <w:r w:rsidRPr="003A429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4B94F" w14:textId="77777777" w:rsidR="00CC0430" w:rsidRPr="003A4292" w:rsidRDefault="00CC0430" w:rsidP="00F14FA2">
            <w:pPr>
              <w:pStyle w:val="tablehead"/>
            </w:pPr>
            <w:r w:rsidRPr="003A4292">
              <w:t>Prem/</w:t>
            </w:r>
            <w:r w:rsidRPr="003A429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75D3B5" w14:textId="77777777" w:rsidR="00CC0430" w:rsidRPr="003A4292" w:rsidRDefault="00CC0430" w:rsidP="00F14FA2">
            <w:pPr>
              <w:pStyle w:val="tablehead"/>
            </w:pPr>
            <w:r w:rsidRPr="003A4292">
              <w:t>Prod/</w:t>
            </w:r>
            <w:r w:rsidRPr="003A429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78F97" w14:textId="77777777" w:rsidR="00CC0430" w:rsidRPr="003A4292" w:rsidRDefault="00CC0430" w:rsidP="00F14FA2">
            <w:pPr>
              <w:pStyle w:val="tablehead"/>
            </w:pPr>
            <w:r w:rsidRPr="003A4292">
              <w:t>Class</w:t>
            </w:r>
            <w:r w:rsidRPr="003A429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C363F" w14:textId="77777777" w:rsidR="00CC0430" w:rsidRPr="003A4292" w:rsidRDefault="00CC0430" w:rsidP="00F14FA2">
            <w:pPr>
              <w:pStyle w:val="tablehead"/>
            </w:pPr>
            <w:r w:rsidRPr="003A4292">
              <w:t>Prem/</w:t>
            </w:r>
            <w:r w:rsidRPr="003A429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9F70A" w14:textId="77777777" w:rsidR="00CC0430" w:rsidRPr="003A4292" w:rsidRDefault="00CC0430" w:rsidP="00F14FA2">
            <w:pPr>
              <w:pStyle w:val="tablehead"/>
            </w:pPr>
            <w:r w:rsidRPr="003A4292">
              <w:t>Prod/</w:t>
            </w:r>
            <w:r w:rsidRPr="003A429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A7008A" w14:textId="77777777" w:rsidR="00CC0430" w:rsidRPr="003A4292" w:rsidRDefault="00CC0430" w:rsidP="00F14FA2">
            <w:pPr>
              <w:pStyle w:val="tablehead"/>
            </w:pPr>
            <w:r w:rsidRPr="003A4292">
              <w:t>Class</w:t>
            </w:r>
            <w:r w:rsidRPr="003A429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C9A08" w14:textId="77777777" w:rsidR="00CC0430" w:rsidRPr="003A4292" w:rsidRDefault="00CC0430" w:rsidP="00F14FA2">
            <w:pPr>
              <w:pStyle w:val="tablehead"/>
            </w:pPr>
            <w:r w:rsidRPr="003A4292">
              <w:t>Prem/</w:t>
            </w:r>
            <w:r w:rsidRPr="003A429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3DEDF5" w14:textId="77777777" w:rsidR="00CC0430" w:rsidRPr="003A4292" w:rsidRDefault="00CC0430" w:rsidP="00F14FA2">
            <w:pPr>
              <w:pStyle w:val="tablehead"/>
            </w:pPr>
            <w:r w:rsidRPr="003A4292">
              <w:t>Prod/</w:t>
            </w:r>
            <w:r w:rsidRPr="003A429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ED407" w14:textId="77777777" w:rsidR="00CC0430" w:rsidRPr="003A4292" w:rsidRDefault="00CC0430" w:rsidP="00F14FA2">
            <w:pPr>
              <w:pStyle w:val="tablehead"/>
            </w:pPr>
            <w:r w:rsidRPr="003A4292">
              <w:t>Class</w:t>
            </w:r>
            <w:r w:rsidRPr="003A429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78EC7A" w14:textId="77777777" w:rsidR="00CC0430" w:rsidRPr="003A4292" w:rsidRDefault="00CC0430" w:rsidP="00F14FA2">
            <w:pPr>
              <w:pStyle w:val="tablehead"/>
            </w:pPr>
            <w:r w:rsidRPr="003A4292">
              <w:t>Prem/</w:t>
            </w:r>
            <w:r w:rsidRPr="003A429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4FFA7" w14:textId="77777777" w:rsidR="00CC0430" w:rsidRPr="003A4292" w:rsidRDefault="00CC0430" w:rsidP="00F14FA2">
            <w:pPr>
              <w:pStyle w:val="tablehead"/>
            </w:pPr>
            <w:r w:rsidRPr="003A4292">
              <w:t>Prod/</w:t>
            </w:r>
            <w:r w:rsidRPr="003A4292">
              <w:br/>
              <w:t>Cops</w:t>
            </w:r>
          </w:p>
        </w:tc>
      </w:tr>
      <w:tr w:rsidR="00CC0430" w:rsidRPr="003A4292" w14:paraId="6F857BA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52531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0A50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83B1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0902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68F4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FE6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53EA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70F1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A284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8775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653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F791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1.81</w:t>
            </w:r>
          </w:p>
        </w:tc>
      </w:tr>
      <w:tr w:rsidR="00CC0430" w:rsidRPr="003A4292" w14:paraId="346945E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507F6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49F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6AF8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8DF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8ED9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07D8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D31B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8E26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1F6E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A27A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017C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B6C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1.14</w:t>
            </w:r>
          </w:p>
        </w:tc>
      </w:tr>
      <w:tr w:rsidR="00CC0430" w:rsidRPr="003A4292" w14:paraId="218F5C7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AD049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54A8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C86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9242E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DC4C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254B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7DADA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39AC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5F6B3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5F728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7BA5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43203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3F149F6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BA7CA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0B75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5EF8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2C54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F835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F292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B8B7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3736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F48AE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40444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4825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A0592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</w:tr>
      <w:tr w:rsidR="00CC0430" w:rsidRPr="003A4292" w14:paraId="14AF66A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546A9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472F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83E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D9BB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AE6E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8698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562CB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BDE3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9917E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F659E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A25E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C0D8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5.11</w:t>
            </w:r>
          </w:p>
        </w:tc>
      </w:tr>
      <w:tr w:rsidR="00CC0430" w:rsidRPr="003A4292" w14:paraId="1C56D73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11AFC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0FF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199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A07BA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7622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D6E7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3FEE8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6FA2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764E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72813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903D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45B7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A4292" w14:paraId="32BB860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AA4FB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08C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57AB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239D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2BCA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B7B8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EBA71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3571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0151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6258B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B079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EC0E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26.00</w:t>
            </w:r>
          </w:p>
        </w:tc>
      </w:tr>
      <w:tr w:rsidR="00CC0430" w:rsidRPr="003A4292" w14:paraId="6F22F32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2B800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9CDE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464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B06C1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F08B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DE57E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9CF2B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D7E8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C266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A5F69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B341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ADE68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3028615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701E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1A42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822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5C48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224A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4BC7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ED1A2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D1AB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45.20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73A77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AF2D1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4B6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F55B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4296774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B8381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09C1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03D7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19E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FD79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E38D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81F92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0011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70CD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4C8D5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71B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C4742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118DAB4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AE9D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A7B8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2E03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13BF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6F26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D908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DD59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FB0B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3BD5F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4C066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5EF8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40703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31C205F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06437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145E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3AA6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D0915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2588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BDE9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7C1F1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8080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8C75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4236D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0101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608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A4292" w14:paraId="4480579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B649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CFB63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0252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6D948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A82A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36FA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E2BF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A3ABD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C44DE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ADB2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7481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51556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</w:tr>
      <w:tr w:rsidR="00CC0430" w:rsidRPr="003A4292" w14:paraId="3C7C003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C088E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EFE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F385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25FBE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FBD9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8FAD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C9BD1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28F4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01F83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5DAA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02E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23806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1F4FCF6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0329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2909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0FB4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466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A0B2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A79B5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C0AD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BE2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30AFF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9C10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6AE7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FF74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38884D5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2FC1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E5B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0845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59D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15AD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69EA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06D11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F247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F641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06999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0143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4186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2.22</w:t>
            </w:r>
          </w:p>
        </w:tc>
      </w:tr>
      <w:tr w:rsidR="00CC0430" w:rsidRPr="003A4292" w14:paraId="5EE0AAA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6928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B203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F9B0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F69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114B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594D6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BD172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EFE5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0609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66CE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CB0E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BC712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</w:tr>
      <w:tr w:rsidR="00CC0430" w:rsidRPr="003A4292" w14:paraId="018932C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F631E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61F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C580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F471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0675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9821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FC3FB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E4D0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EAF8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DD01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B5F1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B7BC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A4292" w14:paraId="2B67928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DC4D4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4A5E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465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FD792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DF67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3E22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8E11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1C3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7B3F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0BF5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0D1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9E3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2.91</w:t>
            </w:r>
          </w:p>
        </w:tc>
      </w:tr>
      <w:tr w:rsidR="00CC0430" w:rsidRPr="003A4292" w14:paraId="3DBD095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D355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4EEF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0BD8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362D8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3D5E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1EC2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DDAA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A18F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C0BC8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CA18B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E199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129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.86</w:t>
            </w:r>
          </w:p>
        </w:tc>
      </w:tr>
      <w:tr w:rsidR="00CC0430" w:rsidRPr="003A4292" w14:paraId="531509E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B043A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DE77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4AC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3F0A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62EB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9D76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A40F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4CA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59097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8B650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70383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9A6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2.57</w:t>
            </w:r>
          </w:p>
        </w:tc>
      </w:tr>
      <w:tr w:rsidR="00CC0430" w:rsidRPr="003A4292" w14:paraId="7437EAA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A93A6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3D3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499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E00E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6455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FBC4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6D22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9CEC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E9E9B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772E1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F020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D6351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</w:tr>
      <w:tr w:rsidR="00CC0430" w:rsidRPr="003A4292" w14:paraId="41E4419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B6EE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986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3C6B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B3AC4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345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BDD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E42A4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F5D6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E16E0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05189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4DD8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30E9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396F02E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57CFF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92A7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FCDF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13F5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383D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5567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24BFA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734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7A91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5901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9550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0BDD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A4292" w14:paraId="545FAAC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FE535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91B6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D806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F9E2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646B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3BEB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90DA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E9C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2312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5145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1FA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1F8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</w:tr>
      <w:tr w:rsidR="00CC0430" w:rsidRPr="003A4292" w14:paraId="41E8973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67BD0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8C24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6D2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C285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42F1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0AB0E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EF60E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232E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B9A2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C31C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F56E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67738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</w:tr>
      <w:tr w:rsidR="00CC0430" w:rsidRPr="003A4292" w14:paraId="1FA42D5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E7DE4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043E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AF2D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8208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3770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90BD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85D4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01C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20378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DEF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4C74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DAEB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7.52</w:t>
            </w:r>
          </w:p>
        </w:tc>
      </w:tr>
      <w:tr w:rsidR="00CC0430" w:rsidRPr="003A4292" w14:paraId="2E299F6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C6FD8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9A5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DED6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6500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784C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D5641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2C989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A896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5046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71680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6E4A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D837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3.91</w:t>
            </w:r>
          </w:p>
        </w:tc>
      </w:tr>
      <w:tr w:rsidR="00CC0430" w:rsidRPr="003A4292" w14:paraId="4D176CE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4580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2E8A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1BA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913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A943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517FD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6111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54F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72986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0D072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8C4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7DBC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3.61</w:t>
            </w:r>
          </w:p>
        </w:tc>
      </w:tr>
      <w:tr w:rsidR="00CC0430" w:rsidRPr="003A4292" w14:paraId="15A0218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0327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ABBF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F9E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4E078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4355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FD52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00A24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1AE9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2BFF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AADDD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CAFE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6239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A4292" w14:paraId="7D9FEAF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26745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A34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984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5C750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C3B1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34123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6B18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A13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A9946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CC80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01B9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E9E6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1.46</w:t>
            </w:r>
          </w:p>
        </w:tc>
      </w:tr>
      <w:tr w:rsidR="00CC0430" w:rsidRPr="003A4292" w14:paraId="578A223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6419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E8CA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C970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BC6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2B3A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2285E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361D0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C1CD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C1BE1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67F86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70A0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79E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6520DF3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26EB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FE6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8B67D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DBECA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D1C0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83D4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3FB28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D4B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B709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BDB60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BCF6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FD6D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2.10</w:t>
            </w:r>
          </w:p>
        </w:tc>
      </w:tr>
      <w:tr w:rsidR="00CC0430" w:rsidRPr="003A4292" w14:paraId="6ADECBD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881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5792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6BFD7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64A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575A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F469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49854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4973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57.10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93A58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0325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8DEF1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DB67E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1A26D38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4582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366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D3E1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43925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1282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DD5E8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3DD2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8F48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73.40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95ED1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76338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65FB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3D45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3.01</w:t>
            </w:r>
          </w:p>
        </w:tc>
      </w:tr>
      <w:tr w:rsidR="00CC0430" w:rsidRPr="003A4292" w14:paraId="7D4CE00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E5ABA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8C9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D38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8A4E1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A267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2EEE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348C5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B59E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5A0F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C91E6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5F5B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FC95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A4292" w14:paraId="1ED2867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A83C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EDF4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8B383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B60B6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A01D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50871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1BC94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C585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54AD4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4AFA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4B26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ED91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1593DE9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DD602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7BC7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858A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C43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D5DF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8.17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A29AA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D384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597C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C4A70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09DC8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B52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EAB06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0DBBC7C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E554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9DD7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19D7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35890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9873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58.10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45ECE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5F64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5DBC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D6744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F6CDA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B62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C7AB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.69</w:t>
            </w:r>
          </w:p>
        </w:tc>
      </w:tr>
      <w:tr w:rsidR="00CC0430" w:rsidRPr="003A4292" w14:paraId="16EC313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9B5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898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6610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1B79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8AC3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3FA8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F9FA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CBED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2B4B2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AE20A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572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22B85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.98</w:t>
            </w:r>
          </w:p>
        </w:tc>
      </w:tr>
      <w:tr w:rsidR="00CC0430" w:rsidRPr="003A4292" w14:paraId="7FE4CC1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89851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84D8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29A7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4B2C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B3E3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3146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25474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E89B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AF7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71F1B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140B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BF07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4.36</w:t>
            </w:r>
          </w:p>
        </w:tc>
      </w:tr>
      <w:tr w:rsidR="00CC0430" w:rsidRPr="003A4292" w14:paraId="0CACC1E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747EF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55B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9438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03BEE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7E18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4614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56551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CC3EC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4F30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B1EAB" w14:textId="77777777" w:rsidR="00CC0430" w:rsidRPr="003A4292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44D8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F11DA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3A4292" w14:paraId="0F0A4E5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3999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8BA2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792A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1F17A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9A2D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43.20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A1EC7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B82FF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D4E2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BD5A7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05D4E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59E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6B62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7724BD6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D35BB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308A6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F873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4458A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CAE2E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D5AF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C4C2E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3DA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16D0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814C8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3A2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E1A53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3.16</w:t>
            </w:r>
          </w:p>
        </w:tc>
      </w:tr>
      <w:tr w:rsidR="00CC0430" w:rsidRPr="003A4292" w14:paraId="22C6D72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6E7D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2894D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A2B4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60F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3CEA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BBE3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D7D9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76DA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7A106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943D7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C4EB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4CAD9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</w:tr>
      <w:tr w:rsidR="00CC0430" w:rsidRPr="003A4292" w14:paraId="1EC0186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B15C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E71F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5BC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931D1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90C2B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C760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1B485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73BE4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1710C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A9D53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222F7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41ED7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</w:tr>
      <w:tr w:rsidR="00CC0430" w:rsidRPr="003A4292" w14:paraId="3997DD6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47896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42FE89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2BCB20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1C601E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A04267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04BA6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02FE2A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D699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28F258" w14:textId="77777777" w:rsidR="00CC0430" w:rsidRPr="003A4292" w:rsidRDefault="00CC0430" w:rsidP="00F14FA2">
            <w:pPr>
              <w:pStyle w:val="tabletext10"/>
              <w:tabs>
                <w:tab w:val="decimal" w:pos="300"/>
              </w:tabs>
            </w:pPr>
            <w:r w:rsidRPr="003A4292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5D2D8" w14:textId="77777777" w:rsidR="00CC0430" w:rsidRPr="003A4292" w:rsidRDefault="00CC0430" w:rsidP="00F14FA2">
            <w:pPr>
              <w:pStyle w:val="tabletext10"/>
              <w:rPr>
                <w:b/>
              </w:rPr>
            </w:pPr>
            <w:r w:rsidRPr="003A429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D656C6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CBCD83" w14:textId="77777777" w:rsidR="00CC0430" w:rsidRPr="003A4292" w:rsidRDefault="00CC0430" w:rsidP="00F14FA2">
            <w:pPr>
              <w:pStyle w:val="tabletext10"/>
              <w:jc w:val="center"/>
            </w:pPr>
            <w:r w:rsidRPr="003A4292">
              <w:t>(a)</w:t>
            </w:r>
          </w:p>
        </w:tc>
      </w:tr>
      <w:tr w:rsidR="00CC0430" w:rsidRPr="003A4292" w14:paraId="0339B0D0" w14:textId="77777777" w:rsidTr="00F14FA2">
        <w:trPr>
          <w:cantSplit/>
        </w:trPr>
        <w:tc>
          <w:tcPr>
            <w:tcW w:w="10080" w:type="dxa"/>
            <w:gridSpan w:val="12"/>
          </w:tcPr>
          <w:p w14:paraId="12167957" w14:textId="77777777" w:rsidR="00CC0430" w:rsidRPr="003A4292" w:rsidRDefault="00CC0430" w:rsidP="00F14FA2">
            <w:pPr>
              <w:pStyle w:val="blocktext1"/>
            </w:pPr>
          </w:p>
        </w:tc>
      </w:tr>
      <w:tr w:rsidR="00CC0430" w:rsidRPr="003A4292" w14:paraId="6A98D839" w14:textId="77777777" w:rsidTr="00F14FA2">
        <w:trPr>
          <w:cantSplit/>
        </w:trPr>
        <w:tc>
          <w:tcPr>
            <w:tcW w:w="10080" w:type="dxa"/>
            <w:gridSpan w:val="12"/>
          </w:tcPr>
          <w:p w14:paraId="5740C380" w14:textId="77777777" w:rsidR="00CC0430" w:rsidRPr="003A4292" w:rsidRDefault="00CC0430" w:rsidP="00F14FA2">
            <w:pPr>
              <w:pStyle w:val="blocktext1"/>
            </w:pPr>
          </w:p>
        </w:tc>
      </w:tr>
    </w:tbl>
    <w:p w14:paraId="04ABE192" w14:textId="77777777" w:rsidR="00CC0430" w:rsidRPr="003A4292" w:rsidRDefault="00CC0430" w:rsidP="00CC0430">
      <w:pPr>
        <w:pStyle w:val="isonormal"/>
      </w:pPr>
    </w:p>
    <w:p w14:paraId="0E2458FD" w14:textId="77777777" w:rsidR="00CC0430" w:rsidRDefault="00CC0430" w:rsidP="00CC0430">
      <w:pPr>
        <w:pStyle w:val="isonormal"/>
        <w:sectPr w:rsidR="00CC0430" w:rsidSect="00CC0430">
          <w:headerReference w:type="default" r:id="rId69"/>
          <w:footerReference w:type="default" r:id="rId7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2735E0" w14:paraId="16483469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68E92" w14:textId="77777777" w:rsidR="00CC0430" w:rsidRPr="002735E0" w:rsidRDefault="00CC0430" w:rsidP="00F14FA2">
            <w:pPr>
              <w:pStyle w:val="tablehead"/>
            </w:pPr>
            <w:r w:rsidRPr="002735E0">
              <w:t>$100,000/200,000 BASIC LIMIT OCCURRENCE</w:t>
            </w:r>
            <w:r w:rsidRPr="002735E0">
              <w:br/>
              <w:t>Premises/Operations (Prem/Ops) (Subline Code 334) Territory 505</w:t>
            </w:r>
            <w:r w:rsidRPr="002735E0">
              <w:br/>
              <w:t>Products/Completed Operations (Prod/COps)</w:t>
            </w:r>
            <w:r w:rsidRPr="002735E0">
              <w:tab/>
              <w:t xml:space="preserve">(Subline Code 336) Entire State Territory 999 </w:t>
            </w:r>
          </w:p>
        </w:tc>
      </w:tr>
      <w:tr w:rsidR="00CC0430" w:rsidRPr="002735E0" w14:paraId="4C200B1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B0F4A8D" w14:textId="77777777" w:rsidR="00CC0430" w:rsidRPr="002735E0" w:rsidRDefault="00CC0430" w:rsidP="00F14FA2">
            <w:pPr>
              <w:pStyle w:val="tablehead"/>
            </w:pPr>
            <w:r w:rsidRPr="002735E0">
              <w:t>Class</w:t>
            </w:r>
            <w:r w:rsidRPr="002735E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BFC15" w14:textId="77777777" w:rsidR="00CC0430" w:rsidRPr="002735E0" w:rsidRDefault="00CC0430" w:rsidP="00F14FA2">
            <w:pPr>
              <w:pStyle w:val="tablehead"/>
            </w:pPr>
            <w:r w:rsidRPr="002735E0">
              <w:t>Prem/</w:t>
            </w:r>
            <w:r w:rsidRPr="002735E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F28B05" w14:textId="77777777" w:rsidR="00CC0430" w:rsidRPr="002735E0" w:rsidRDefault="00CC0430" w:rsidP="00F14FA2">
            <w:pPr>
              <w:pStyle w:val="tablehead"/>
            </w:pPr>
            <w:r w:rsidRPr="002735E0">
              <w:t>Prod/</w:t>
            </w:r>
            <w:r w:rsidRPr="002735E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C0D0B" w14:textId="77777777" w:rsidR="00CC0430" w:rsidRPr="002735E0" w:rsidRDefault="00CC0430" w:rsidP="00F14FA2">
            <w:pPr>
              <w:pStyle w:val="tablehead"/>
            </w:pPr>
            <w:r w:rsidRPr="002735E0">
              <w:t>Class</w:t>
            </w:r>
            <w:r w:rsidRPr="002735E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1D2AC0" w14:textId="77777777" w:rsidR="00CC0430" w:rsidRPr="002735E0" w:rsidRDefault="00CC0430" w:rsidP="00F14FA2">
            <w:pPr>
              <w:pStyle w:val="tablehead"/>
            </w:pPr>
            <w:r w:rsidRPr="002735E0">
              <w:t>Prem/</w:t>
            </w:r>
            <w:r w:rsidRPr="002735E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DD3BA" w14:textId="77777777" w:rsidR="00CC0430" w:rsidRPr="002735E0" w:rsidRDefault="00CC0430" w:rsidP="00F14FA2">
            <w:pPr>
              <w:pStyle w:val="tablehead"/>
            </w:pPr>
            <w:r w:rsidRPr="002735E0">
              <w:t>Prod/</w:t>
            </w:r>
            <w:r w:rsidRPr="002735E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06775" w14:textId="77777777" w:rsidR="00CC0430" w:rsidRPr="002735E0" w:rsidRDefault="00CC0430" w:rsidP="00F14FA2">
            <w:pPr>
              <w:pStyle w:val="tablehead"/>
            </w:pPr>
            <w:r w:rsidRPr="002735E0">
              <w:t>Class</w:t>
            </w:r>
            <w:r w:rsidRPr="002735E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DA1A8" w14:textId="77777777" w:rsidR="00CC0430" w:rsidRPr="002735E0" w:rsidRDefault="00CC0430" w:rsidP="00F14FA2">
            <w:pPr>
              <w:pStyle w:val="tablehead"/>
            </w:pPr>
            <w:r w:rsidRPr="002735E0">
              <w:t>Prem/</w:t>
            </w:r>
            <w:r w:rsidRPr="002735E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AFA609" w14:textId="77777777" w:rsidR="00CC0430" w:rsidRPr="002735E0" w:rsidRDefault="00CC0430" w:rsidP="00F14FA2">
            <w:pPr>
              <w:pStyle w:val="tablehead"/>
            </w:pPr>
            <w:r w:rsidRPr="002735E0">
              <w:t>Prod/</w:t>
            </w:r>
            <w:r w:rsidRPr="002735E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198CA" w14:textId="77777777" w:rsidR="00CC0430" w:rsidRPr="002735E0" w:rsidRDefault="00CC0430" w:rsidP="00F14FA2">
            <w:pPr>
              <w:pStyle w:val="tablehead"/>
            </w:pPr>
            <w:r w:rsidRPr="002735E0">
              <w:t>Class</w:t>
            </w:r>
            <w:r w:rsidRPr="002735E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CF380E" w14:textId="77777777" w:rsidR="00CC0430" w:rsidRPr="002735E0" w:rsidRDefault="00CC0430" w:rsidP="00F14FA2">
            <w:pPr>
              <w:pStyle w:val="tablehead"/>
            </w:pPr>
            <w:r w:rsidRPr="002735E0">
              <w:t>Prem/</w:t>
            </w:r>
            <w:r w:rsidRPr="002735E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62D2D" w14:textId="77777777" w:rsidR="00CC0430" w:rsidRPr="002735E0" w:rsidRDefault="00CC0430" w:rsidP="00F14FA2">
            <w:pPr>
              <w:pStyle w:val="tablehead"/>
            </w:pPr>
            <w:r w:rsidRPr="002735E0">
              <w:t>Prod/</w:t>
            </w:r>
            <w:r w:rsidRPr="002735E0">
              <w:br/>
              <w:t>Cops</w:t>
            </w:r>
          </w:p>
        </w:tc>
      </w:tr>
      <w:tr w:rsidR="00CC0430" w:rsidRPr="002735E0" w14:paraId="11BF971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235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479BC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ED7B2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9C8F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3EC12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44B5F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C7DB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089C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3B55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0E76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477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9EA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1.01</w:t>
            </w:r>
          </w:p>
        </w:tc>
      </w:tr>
      <w:tr w:rsidR="00CC0430" w:rsidRPr="002735E0" w14:paraId="12B3FB9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89C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750A4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D9565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91A3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041C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F17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74655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21E7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8AC07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C63E1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098B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6BA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2.22</w:t>
            </w:r>
          </w:p>
        </w:tc>
      </w:tr>
      <w:tr w:rsidR="00CC0430" w:rsidRPr="002735E0" w14:paraId="043744F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6E21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C3BDB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146E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9FFFB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E27E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F1EE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9EF5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0633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B9AD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0E541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C7D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DCD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.77</w:t>
            </w:r>
          </w:p>
        </w:tc>
      </w:tr>
      <w:tr w:rsidR="00CC0430" w:rsidRPr="002735E0" w14:paraId="422DE92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E03F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D139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5DD6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AA452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EC5D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99496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62E82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32059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CB81F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0432B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DB48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1B60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76D143E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718C5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E2AF7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300B2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EAAF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2B58D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BD5E9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A36D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B9B7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C7E04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B45C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CE5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4FB81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</w:tr>
      <w:tr w:rsidR="00CC0430" w:rsidRPr="002735E0" w14:paraId="3BA5F6B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7C08D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2B8F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AA1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A7A6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C5D0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A9C1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29BBD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476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9E90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E8A70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1C80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45AA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735E0" w14:paraId="002C9EF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743C4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F9C41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5297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F30C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E94B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CDFB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F4D25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F3A04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1806B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8885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2B0D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810E3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</w:tr>
      <w:tr w:rsidR="00CC0430" w:rsidRPr="002735E0" w14:paraId="3B80EE7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A7285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8328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767F1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B6EE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A728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974E0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56D3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AFD5E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6CFB3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AC39F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6A1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54765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</w:tr>
      <w:tr w:rsidR="00CC0430" w:rsidRPr="002735E0" w14:paraId="06344DF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A3AE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295A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4B497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0B4CF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54CA1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997D3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2639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3DEC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6CF1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45C4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6153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F87A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</w:tr>
      <w:tr w:rsidR="00CC0430" w:rsidRPr="002735E0" w14:paraId="6EA5142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EE66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AAF34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01BEF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629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EE84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12F0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5ED7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3EAD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4F03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FDA4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921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31E7B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</w:tr>
      <w:tr w:rsidR="00CC0430" w:rsidRPr="002735E0" w14:paraId="23FD49C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2C9E0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68B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94C96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BE5F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3106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7.54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8EBB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7194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19E5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38E6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BAEE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0F24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BC0B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</w:tr>
      <w:tr w:rsidR="00CC0430" w:rsidRPr="002735E0" w14:paraId="2CB0D30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35511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52D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E61B1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69DBD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E3EB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8D14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0EEEE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AD00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BF69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A1FE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694B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5267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735E0" w14:paraId="4F2D25C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B2A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B801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E0E1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C825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2F3F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5C08B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8535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2D97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DC3E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18A0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8F3D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FCCB5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</w:tr>
      <w:tr w:rsidR="00CC0430" w:rsidRPr="002735E0" w14:paraId="4458A6A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1DF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119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9135E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8CF7F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D0684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FC574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6C244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7D5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0A69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38782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56D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AADC2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41C62DF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EDAFF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41931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3B41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E6E8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F384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E1E0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3F660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F7AF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66F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7BFEB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A6347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F6A85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36A7013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EE2D4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0C76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E223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37E7B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8211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ADC5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456D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4506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D07D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1773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7BC8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8FDA2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714B9D8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6CB9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183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4D25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A5E82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86171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EF913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6439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CC5A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7C653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4781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E22E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8A8AB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5219AE6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5C85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54CB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89D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E944A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BACC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3C9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12EB9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A15B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01B9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06C44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64DD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3E7A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735E0" w14:paraId="6C007B8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497F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76DF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2B19D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4AAC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9615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87C3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2C8A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8E47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0B63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B3CCA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7DEE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0509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25.80</w:t>
            </w:r>
          </w:p>
        </w:tc>
      </w:tr>
      <w:tr w:rsidR="00CC0430" w:rsidRPr="002735E0" w14:paraId="56710AB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FA75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54EB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9B81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937A2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8088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B4814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913D5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ADA2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FC2BE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EABE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544D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F8F81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6.16</w:t>
            </w:r>
          </w:p>
        </w:tc>
      </w:tr>
      <w:tr w:rsidR="00CC0430" w:rsidRPr="002735E0" w14:paraId="6CC46B8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44FC4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EAC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F55DE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DF85F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E1C5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7.27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236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21DC8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D42B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4739D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43CC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C89F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5A33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15.00</w:t>
            </w:r>
          </w:p>
        </w:tc>
      </w:tr>
      <w:tr w:rsidR="00CC0430" w:rsidRPr="002735E0" w14:paraId="5CBF014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EB48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4A6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417F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DC1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3EA4D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0546D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3CC3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168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1099F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AEFE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2544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7D5B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3.61</w:t>
            </w:r>
          </w:p>
        </w:tc>
      </w:tr>
      <w:tr w:rsidR="00CC0430" w:rsidRPr="002735E0" w14:paraId="4EA6A68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20B24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23CF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8D3B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48C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8F68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778C1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075E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01EF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BD277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5F240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B64F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C1F5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4966F0B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E55D0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EFA2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0ACF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B1E1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FE92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FF33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1E5AA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4611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D308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C8DD3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DA7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F59D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735E0" w14:paraId="5CA7E7B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E55E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778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1470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7841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B4ABB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E97D1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2E30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C3C91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C42EC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00CB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465B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E7E16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55705B9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10EA1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B045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24CE1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C347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5CC8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A80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E9225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9767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2E26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4C9EA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BB8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C3C7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1CE4C4B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5C54F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364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F03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D8A1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454E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92503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DC5C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9F78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AD143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C68B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75B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50385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</w:tr>
      <w:tr w:rsidR="00CC0430" w:rsidRPr="002735E0" w14:paraId="1C8808C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B20D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847E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3FC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E9D1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DAB3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E1C6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3359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C9E5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3C621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494E4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0AB72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E0C3A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681B16C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58FF0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B54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9CBB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824E8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CFC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C6DC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CF6C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4686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5A955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DF60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41D59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98A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458C598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5F35F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67DA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EFFC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5128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1450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22FC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0BAE4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E9A7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9893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13090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BF4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051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735E0" w14:paraId="3D671D0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3F6D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0C18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95A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2A6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6234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48E3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1E1E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0F2D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3EF2A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AF27B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5127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1C7B4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726340C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1912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39F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AE78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043F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C171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FE98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F0E8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E12B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0A1A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5DC0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F55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02EE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3.46</w:t>
            </w:r>
          </w:p>
        </w:tc>
      </w:tr>
      <w:tr w:rsidR="00CC0430" w:rsidRPr="002735E0" w14:paraId="20D0E51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83634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4601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79EE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825D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070B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1CF03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F837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2B90E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225AD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C44A5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2763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EC53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0836B54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069F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B3D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7AB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F04D0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89832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3A0F1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1EAE2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CB5D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80B56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7B81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EEA2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CE27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17BFAE4B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4B85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1864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91801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A996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C09B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D9C24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BED64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EE6C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824C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7C0E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F68B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1A47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.38</w:t>
            </w:r>
          </w:p>
        </w:tc>
      </w:tr>
      <w:tr w:rsidR="00CC0430" w:rsidRPr="002735E0" w14:paraId="08C71D6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E424C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294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6C0E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2CFE9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ED26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A41B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8A95B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5DCA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ECF4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2C41D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66F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418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735E0" w14:paraId="048D99F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EBD1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93E0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D532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B08D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F9AA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D552E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9B55B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F304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B49C3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9AC5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61C3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4445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9.92</w:t>
            </w:r>
          </w:p>
        </w:tc>
      </w:tr>
      <w:tr w:rsidR="00CC0430" w:rsidRPr="002735E0" w14:paraId="723B99E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85798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54B45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62DE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BF74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3B90D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F27EC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B80D8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BEE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A74FE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6FC4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91EFD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698A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13.10</w:t>
            </w:r>
          </w:p>
        </w:tc>
      </w:tr>
      <w:tr w:rsidR="00CC0430" w:rsidRPr="002735E0" w14:paraId="602175E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C458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51E31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43443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CED9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D32E0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7F44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FF68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21E1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9524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5C27D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30057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D5A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</w:tr>
      <w:tr w:rsidR="00CC0430" w:rsidRPr="002735E0" w14:paraId="762228F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2F7F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178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610D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226C2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5C1F4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EB9E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ED45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1BD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DD17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9968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079C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CC519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</w:tr>
      <w:tr w:rsidR="00CC0430" w:rsidRPr="002735E0" w14:paraId="544DE51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9B61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B52A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F3A72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1F67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8FEE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7F5A8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7ECA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F56A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B37A7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2E180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D18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0F759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1825357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AF322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2D4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BD30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BDCCE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2B13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45CE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DA573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0ECD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AD98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91A8B" w14:textId="77777777" w:rsidR="00CC0430" w:rsidRPr="002735E0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C06F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2E0C1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2735E0" w14:paraId="5443A30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D8B1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5DC8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B471F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3CC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BF023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84CBF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53A05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F843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121B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6.05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C94A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2223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7FF22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71F230F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3128C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631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6311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375F7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1691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8469B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803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00D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098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C511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EFA20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E8E9E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5DCBED6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C7CD1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D541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FBB11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8444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148F7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90365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42776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AB7A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55192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3332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C109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2EC4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1.39</w:t>
            </w:r>
          </w:p>
        </w:tc>
      </w:tr>
      <w:tr w:rsidR="00CC0430" w:rsidRPr="002735E0" w14:paraId="69F3E42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F0D8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641EB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9A6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0416F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B0022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1D1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7295E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AE5C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DA29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43808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63A0A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4EC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3.46</w:t>
            </w:r>
          </w:p>
        </w:tc>
      </w:tr>
      <w:tr w:rsidR="00CC0430" w:rsidRPr="002735E0" w14:paraId="45440F7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4D7C1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55DF4E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64852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5536DB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265BE8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09FEF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2466B3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4907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A6B186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50D10" w14:textId="77777777" w:rsidR="00CC0430" w:rsidRPr="002735E0" w:rsidRDefault="00CC0430" w:rsidP="00F14FA2">
            <w:pPr>
              <w:pStyle w:val="tabletext10"/>
              <w:rPr>
                <w:b/>
              </w:rPr>
            </w:pPr>
            <w:r w:rsidRPr="002735E0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02FF2C" w14:textId="77777777" w:rsidR="00CC0430" w:rsidRPr="002735E0" w:rsidRDefault="00CC0430" w:rsidP="00F14FA2">
            <w:pPr>
              <w:pStyle w:val="tabletext10"/>
              <w:tabs>
                <w:tab w:val="decimal" w:pos="300"/>
              </w:tabs>
            </w:pPr>
            <w:r w:rsidRPr="002735E0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040516" w14:textId="77777777" w:rsidR="00CC0430" w:rsidRPr="002735E0" w:rsidRDefault="00CC0430" w:rsidP="00F14FA2">
            <w:pPr>
              <w:pStyle w:val="tabletext10"/>
              <w:jc w:val="center"/>
            </w:pPr>
            <w:r w:rsidRPr="002735E0">
              <w:t xml:space="preserve"> – </w:t>
            </w:r>
          </w:p>
        </w:tc>
      </w:tr>
      <w:tr w:rsidR="00CC0430" w:rsidRPr="002735E0" w14:paraId="6FD5B123" w14:textId="77777777" w:rsidTr="00F14FA2">
        <w:trPr>
          <w:cantSplit/>
        </w:trPr>
        <w:tc>
          <w:tcPr>
            <w:tcW w:w="10080" w:type="dxa"/>
            <w:gridSpan w:val="12"/>
          </w:tcPr>
          <w:p w14:paraId="5F12D080" w14:textId="77777777" w:rsidR="00CC0430" w:rsidRPr="002735E0" w:rsidRDefault="00CC0430" w:rsidP="00F14FA2">
            <w:pPr>
              <w:pStyle w:val="blocktext1"/>
            </w:pPr>
          </w:p>
        </w:tc>
      </w:tr>
      <w:tr w:rsidR="00CC0430" w:rsidRPr="002735E0" w14:paraId="46F54E11" w14:textId="77777777" w:rsidTr="00F14FA2">
        <w:trPr>
          <w:cantSplit/>
        </w:trPr>
        <w:tc>
          <w:tcPr>
            <w:tcW w:w="10080" w:type="dxa"/>
            <w:gridSpan w:val="12"/>
          </w:tcPr>
          <w:p w14:paraId="73F98878" w14:textId="77777777" w:rsidR="00CC0430" w:rsidRPr="002735E0" w:rsidRDefault="00CC0430" w:rsidP="00F14FA2">
            <w:pPr>
              <w:pStyle w:val="blocktext1"/>
            </w:pPr>
          </w:p>
        </w:tc>
      </w:tr>
    </w:tbl>
    <w:p w14:paraId="4BC0C05C" w14:textId="77777777" w:rsidR="00CC0430" w:rsidRPr="002735E0" w:rsidRDefault="00CC0430" w:rsidP="00CC0430">
      <w:pPr>
        <w:pStyle w:val="isonormal"/>
      </w:pPr>
    </w:p>
    <w:p w14:paraId="3E9D35B7" w14:textId="77777777" w:rsidR="00CC0430" w:rsidRDefault="00CC0430" w:rsidP="00CC0430">
      <w:pPr>
        <w:pStyle w:val="isonormal"/>
        <w:sectPr w:rsidR="00CC0430" w:rsidSect="00CC0430">
          <w:headerReference w:type="default" r:id="rId71"/>
          <w:footerReference w:type="default" r:id="rId7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C0430" w:rsidRPr="00E30E4D" w14:paraId="37A586DA" w14:textId="77777777" w:rsidTr="00F14FA2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28719" w14:textId="77777777" w:rsidR="00CC0430" w:rsidRPr="00E30E4D" w:rsidRDefault="00CC0430" w:rsidP="00F14FA2">
            <w:pPr>
              <w:pStyle w:val="tablehead"/>
            </w:pPr>
            <w:r w:rsidRPr="00E30E4D">
              <w:t>$100,000/200,000 BASIC LIMIT OCCURRENCE</w:t>
            </w:r>
            <w:r w:rsidRPr="00E30E4D">
              <w:br/>
              <w:t>Premises/Operations (Prem/Ops) (Subline Code 334) Territory 505</w:t>
            </w:r>
            <w:r w:rsidRPr="00E30E4D">
              <w:br/>
              <w:t>Products/Completed Operations (Prod/COps)</w:t>
            </w:r>
            <w:r w:rsidRPr="00E30E4D">
              <w:tab/>
              <w:t xml:space="preserve">(Subline Code 336) Entire State Territory 999 </w:t>
            </w:r>
          </w:p>
        </w:tc>
      </w:tr>
      <w:tr w:rsidR="00CC0430" w:rsidRPr="00E30E4D" w14:paraId="3709D77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4331895" w14:textId="77777777" w:rsidR="00CC0430" w:rsidRPr="00E30E4D" w:rsidRDefault="00CC0430" w:rsidP="00F14FA2">
            <w:pPr>
              <w:pStyle w:val="tablehead"/>
            </w:pPr>
            <w:r w:rsidRPr="00E30E4D">
              <w:t>Class</w:t>
            </w:r>
            <w:r w:rsidRPr="00E30E4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2FF99" w14:textId="77777777" w:rsidR="00CC0430" w:rsidRPr="00E30E4D" w:rsidRDefault="00CC0430" w:rsidP="00F14FA2">
            <w:pPr>
              <w:pStyle w:val="tablehead"/>
            </w:pPr>
            <w:r w:rsidRPr="00E30E4D">
              <w:t>Prem/</w:t>
            </w:r>
            <w:r w:rsidRPr="00E30E4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54408A" w14:textId="77777777" w:rsidR="00CC0430" w:rsidRPr="00E30E4D" w:rsidRDefault="00CC0430" w:rsidP="00F14FA2">
            <w:pPr>
              <w:pStyle w:val="tablehead"/>
            </w:pPr>
            <w:r w:rsidRPr="00E30E4D">
              <w:t>Prod/</w:t>
            </w:r>
            <w:r w:rsidRPr="00E30E4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CAB33" w14:textId="77777777" w:rsidR="00CC0430" w:rsidRPr="00E30E4D" w:rsidRDefault="00CC0430" w:rsidP="00F14FA2">
            <w:pPr>
              <w:pStyle w:val="tablehead"/>
            </w:pPr>
            <w:r w:rsidRPr="00E30E4D">
              <w:t>Class</w:t>
            </w:r>
            <w:r w:rsidRPr="00E30E4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809ECB" w14:textId="77777777" w:rsidR="00CC0430" w:rsidRPr="00E30E4D" w:rsidRDefault="00CC0430" w:rsidP="00F14FA2">
            <w:pPr>
              <w:pStyle w:val="tablehead"/>
            </w:pPr>
            <w:r w:rsidRPr="00E30E4D">
              <w:t>Prem/</w:t>
            </w:r>
            <w:r w:rsidRPr="00E30E4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89CBF" w14:textId="77777777" w:rsidR="00CC0430" w:rsidRPr="00E30E4D" w:rsidRDefault="00CC0430" w:rsidP="00F14FA2">
            <w:pPr>
              <w:pStyle w:val="tablehead"/>
            </w:pPr>
            <w:r w:rsidRPr="00E30E4D">
              <w:t>Prod/</w:t>
            </w:r>
            <w:r w:rsidRPr="00E30E4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8244C6" w14:textId="77777777" w:rsidR="00CC0430" w:rsidRPr="00E30E4D" w:rsidRDefault="00CC0430" w:rsidP="00F14FA2">
            <w:pPr>
              <w:pStyle w:val="tablehead"/>
            </w:pPr>
            <w:r w:rsidRPr="00E30E4D">
              <w:t>Class</w:t>
            </w:r>
            <w:r w:rsidRPr="00E30E4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51D4D" w14:textId="77777777" w:rsidR="00CC0430" w:rsidRPr="00E30E4D" w:rsidRDefault="00CC0430" w:rsidP="00F14FA2">
            <w:pPr>
              <w:pStyle w:val="tablehead"/>
            </w:pPr>
            <w:r w:rsidRPr="00E30E4D">
              <w:t>Prem/</w:t>
            </w:r>
            <w:r w:rsidRPr="00E30E4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91BD61" w14:textId="77777777" w:rsidR="00CC0430" w:rsidRPr="00E30E4D" w:rsidRDefault="00CC0430" w:rsidP="00F14FA2">
            <w:pPr>
              <w:pStyle w:val="tablehead"/>
            </w:pPr>
            <w:r w:rsidRPr="00E30E4D">
              <w:t>Prod/</w:t>
            </w:r>
            <w:r w:rsidRPr="00E30E4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2B1A" w14:textId="77777777" w:rsidR="00CC0430" w:rsidRPr="00E30E4D" w:rsidRDefault="00CC0430" w:rsidP="00F14FA2">
            <w:pPr>
              <w:pStyle w:val="tablehead"/>
            </w:pPr>
            <w:r w:rsidRPr="00E30E4D">
              <w:t>Class</w:t>
            </w:r>
            <w:r w:rsidRPr="00E30E4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513766" w14:textId="77777777" w:rsidR="00CC0430" w:rsidRPr="00E30E4D" w:rsidRDefault="00CC0430" w:rsidP="00F14FA2">
            <w:pPr>
              <w:pStyle w:val="tablehead"/>
            </w:pPr>
            <w:r w:rsidRPr="00E30E4D">
              <w:t>Prem/</w:t>
            </w:r>
            <w:r w:rsidRPr="00E30E4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70B4F" w14:textId="77777777" w:rsidR="00CC0430" w:rsidRPr="00E30E4D" w:rsidRDefault="00CC0430" w:rsidP="00F14FA2">
            <w:pPr>
              <w:pStyle w:val="tablehead"/>
            </w:pPr>
            <w:r w:rsidRPr="00E30E4D">
              <w:t>Prod/</w:t>
            </w:r>
            <w:r w:rsidRPr="00E30E4D">
              <w:br/>
              <w:t>Cops</w:t>
            </w:r>
          </w:p>
        </w:tc>
      </w:tr>
      <w:tr w:rsidR="00CC0430" w:rsidRPr="00E30E4D" w14:paraId="6F51CDC8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ABDE8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151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185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6F841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E8FC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DDD84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7FB33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CC33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B1B1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9D9C1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389A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4523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6CCD0CC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06366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1B1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635C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90E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6A85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40B8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C488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6A21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4C70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8214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22F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292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598BEB0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F880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16F3E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59868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4A36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E57A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661D6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42E6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5E3B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DAE5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5DE66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1E1F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BF8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1214F81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03FF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7494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2AAA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A2A5A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79C6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90AB8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CF7C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988D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2B4B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C5EFA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45A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117A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762B4C9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DB05E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3DA3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7688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25A04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403C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299B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04EA3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5836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FDFF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0BC43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3178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A70E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5482AF7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595BD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7B0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AA9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543C5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5A44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E4C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372FD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3A9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67A7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4B3AC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D86C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64F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1969AD63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3603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F305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D637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D0C5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E5B9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C735D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2A9DF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BD03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F9FB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F830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18E8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069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6844C4C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781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5155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0CEF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1FA6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0459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9.18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9B94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F61EB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C567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D711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7533E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168F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6D6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436ED07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DFC6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7F94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2925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48B5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322A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4D414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8EFAF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0067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58AE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EA12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0C5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735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7F47C7DE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2D9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A55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DFB7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587B6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4056A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0AB77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EED04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784C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E77D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B5B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F3CC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E40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696B3F0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B7BFE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B24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493D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808C8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58F30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2F68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9A8C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02E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4661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DD0A7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A956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3D5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4D962E0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D8BCA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8B09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B02B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333D7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89C6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87A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453DA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1B1A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93D6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50A8E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2D2A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842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4F74F1A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FA1A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1DF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DA9A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29323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357E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0A0A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0B934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DEE1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4896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911F6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2CB6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21B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0A59318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86585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90D5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01C57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BEAB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8D97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B28F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F158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6DE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7332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218C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DCB0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1EC7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23486FC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DC68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63BFA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7C73B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2DB01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8948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6A662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9BEF1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E60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ADF5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74680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88F4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DEE3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2245489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4D6F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D258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D432D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DA96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C59A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909A1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33FC8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8A6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4C52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CF988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DBA5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411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1BFA322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E3034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C1DF1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ABB3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8C353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A241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65CA4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CEFD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9290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7ADE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8933F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C79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7587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559B115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23F2E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EB91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F074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75F41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DEB0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E17A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F2129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80F8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80AD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4329F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BBC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F909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1C191404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5866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12B87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B048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ABCF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0C8B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8.56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10506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A8A6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D49D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7B46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66DA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3AE4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E2F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7A7D078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1967A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6828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BA9A6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82F41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9A47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6.38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002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DEEB3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B1FA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D5E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F09E1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AE13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EEB1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079E41D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7894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A8013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0287A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A66A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5FF0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7.24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5BD8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4EC56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889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3F1A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B7E7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AEC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061A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70F8CF2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D115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4EA8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5CCA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80DF0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B74C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7.76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AA4F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69E6B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86C3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CC27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E11F3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3574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7AA3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7439B6C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FCB3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47BF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6AED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6E8C6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CFC9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35F6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01338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DF72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05D2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278E8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511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4E67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25744CF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94F6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D8E1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0D15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A6EF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FFEB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C38F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1CD7E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5475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EDC6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92DCF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F3D5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1C01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770C2961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96230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D00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2BCC4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0ABEF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0A5B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18E8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4D9D5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9A9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8875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E0C4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A8FB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7F34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4E951BC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C587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B7CC5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3E60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B42E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C113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7.64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E4AC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739D6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2B18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0E89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71E27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C945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7CB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5A7DBD6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869B4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BFD4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5872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B8E0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12A5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21197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99A5B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805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0011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6CE10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BF53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AD15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676F5B5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857F0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502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CA53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3AA0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F444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5C2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7E24B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10B7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1EB9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7B00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91B3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6E86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7AD18149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E5D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1E6D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094C0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65C3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7C5C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B3843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A3B6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6C3A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DA01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3368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0688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204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58FF6EBF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B598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86D9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573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50D1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81D1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1F4C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8007B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7637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0DFD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3499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3891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F9B2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4F8279DD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77D7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A66D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944D6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2BF0E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8327B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593F0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956A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EE15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6E2A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1EEAA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DF36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FBC2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38C4220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9EE9F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433B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9.46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0A0D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214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79935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35C2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43375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7037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DD98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E16E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0C0F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3D3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4458EDE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1F1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87AB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7CC5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7F37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4C4D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17D59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28D1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C337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FB40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A28D1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CAB9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F5BF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6CA7AAB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A72AF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E61E9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2CA4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0794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A642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01B5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E4DAE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6C64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1893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A6471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0BE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A5D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6E30B58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CCE06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8A82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7B045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20135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54CA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AB35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F7A3B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110E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28E9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414EF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400D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2422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5A2237F6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A9F9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59CA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6D14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CC16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02C2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B9F6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FF3C9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420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A08D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21B70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370C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A5B0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7331660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9C935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8E53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95FF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2CD4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DAF0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FD27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9166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DA09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5E67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8475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6A19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1F06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67D763A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411FA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2925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4EA60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02563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72FD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4168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088B8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9A84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87BF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7741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52C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A78C1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78A8E3B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6A17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DE52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C80C6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51EF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0FCD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60B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6EE9F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D037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A741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4BFB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AD69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6C2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5D7607E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4A007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D70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50102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95EC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863A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43E0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BB6FA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7965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0968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B6E9E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F785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9873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1166574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8F89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6698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AB590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4092A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05E6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2A6E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AC8B6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2B63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4925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E6527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B56C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D8A7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2541FBD2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A9BE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8FEC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84FE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D9AC0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65EB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C575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F7BBF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B31B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01A5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E7C87" w14:textId="77777777" w:rsidR="00CC0430" w:rsidRPr="00E30E4D" w:rsidRDefault="00CC0430" w:rsidP="00F14FA2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C1E7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A53E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25164E60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66986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B296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014D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EB93F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56A4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BB93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DDB2F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E703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4D00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0CF5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6F53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ADDA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6A73F655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97245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A02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9BEE7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D6961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0705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201F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1093D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C33B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8CE8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9025E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8F6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5AE7F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2A6EF007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DFD8E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5394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25871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7BB33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5465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E43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A50B8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774AA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3851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62F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DD5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17E1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49F4685C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B14CE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A21F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CA30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78721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7C1D9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478E7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EEBF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E54F8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E6E76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05978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517B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B1654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4698444A" w14:textId="77777777" w:rsidTr="00F14FA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47514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1C4A1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  <w:r w:rsidRPr="00E30E4D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526B27" w14:textId="77777777" w:rsidR="00CC0430" w:rsidRPr="00E30E4D" w:rsidRDefault="00CC0430" w:rsidP="00F14FA2">
            <w:pPr>
              <w:pStyle w:val="tabletext10"/>
              <w:jc w:val="center"/>
            </w:pPr>
            <w:r w:rsidRPr="00E30E4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E5B679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9621BD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92B12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164274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05213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599F5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35AF2" w14:textId="77777777" w:rsidR="00CC0430" w:rsidRPr="00E30E4D" w:rsidRDefault="00CC0430" w:rsidP="00F14FA2">
            <w:pPr>
              <w:pStyle w:val="tabletext10"/>
              <w:rPr>
                <w:b/>
              </w:rPr>
            </w:pPr>
            <w:r w:rsidRPr="00E30E4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04DD8B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B3D8FE" w14:textId="77777777" w:rsidR="00CC0430" w:rsidRPr="00E30E4D" w:rsidRDefault="00CC0430" w:rsidP="00F14FA2">
            <w:pPr>
              <w:pStyle w:val="tabletext10"/>
              <w:tabs>
                <w:tab w:val="decimal" w:pos="300"/>
              </w:tabs>
            </w:pPr>
          </w:p>
        </w:tc>
      </w:tr>
      <w:tr w:rsidR="00CC0430" w:rsidRPr="00E30E4D" w14:paraId="17135E2A" w14:textId="77777777" w:rsidTr="00F14FA2">
        <w:trPr>
          <w:cantSplit/>
        </w:trPr>
        <w:tc>
          <w:tcPr>
            <w:tcW w:w="10080" w:type="dxa"/>
            <w:gridSpan w:val="12"/>
          </w:tcPr>
          <w:p w14:paraId="5A80B7AD" w14:textId="77777777" w:rsidR="00CC0430" w:rsidRPr="00E30E4D" w:rsidRDefault="00CC0430" w:rsidP="00F14FA2">
            <w:pPr>
              <w:pStyle w:val="blocktext1"/>
            </w:pPr>
          </w:p>
        </w:tc>
      </w:tr>
      <w:tr w:rsidR="00CC0430" w:rsidRPr="00E30E4D" w14:paraId="4E473E83" w14:textId="77777777" w:rsidTr="00F14FA2">
        <w:trPr>
          <w:cantSplit/>
        </w:trPr>
        <w:tc>
          <w:tcPr>
            <w:tcW w:w="10080" w:type="dxa"/>
            <w:gridSpan w:val="12"/>
          </w:tcPr>
          <w:p w14:paraId="5D101D77" w14:textId="77777777" w:rsidR="00CC0430" w:rsidRPr="00E30E4D" w:rsidRDefault="00CC0430" w:rsidP="00F14FA2">
            <w:pPr>
              <w:pStyle w:val="blocktext1"/>
            </w:pPr>
          </w:p>
        </w:tc>
      </w:tr>
    </w:tbl>
    <w:p w14:paraId="511BF1B0" w14:textId="77777777" w:rsidR="00E11D70" w:rsidRDefault="00E11D70" w:rsidP="00CC0430">
      <w:pPr>
        <w:pStyle w:val="isonormal"/>
      </w:pPr>
    </w:p>
    <w:sectPr w:rsidR="00E11D70" w:rsidSect="00CC0430">
      <w:headerReference w:type="default" r:id="rId73"/>
      <w:footerReference w:type="default" r:id="rId74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3465F" w14:textId="77777777" w:rsidR="00CC0430" w:rsidRDefault="00CC0430" w:rsidP="00CC0430">
      <w:pPr>
        <w:spacing w:before="0" w:line="240" w:lineRule="auto"/>
      </w:pPr>
      <w:r>
        <w:separator/>
      </w:r>
    </w:p>
  </w:endnote>
  <w:endnote w:type="continuationSeparator" w:id="0">
    <w:p w14:paraId="0E0963D5" w14:textId="77777777" w:rsidR="00CC0430" w:rsidRDefault="00CC0430" w:rsidP="00CC043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5E37E7" w14:textId="77777777">
      <w:trPr>
        <w:cantSplit/>
      </w:trPr>
      <w:tc>
        <w:tcPr>
          <w:tcW w:w="2420" w:type="dxa"/>
        </w:tcPr>
        <w:p w14:paraId="5B0F7589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7B1CF989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219DE4C6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539D98BE" w14:textId="77777777">
      <w:trPr>
        <w:cantSplit/>
      </w:trPr>
      <w:tc>
        <w:tcPr>
          <w:tcW w:w="2420" w:type="dxa"/>
        </w:tcPr>
        <w:p w14:paraId="569366B1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6FD782F8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2023</w:t>
          </w:r>
        </w:p>
      </w:tc>
      <w:tc>
        <w:tcPr>
          <w:tcW w:w="2420" w:type="dxa"/>
        </w:tcPr>
        <w:p w14:paraId="39C848CC" w14:textId="77777777" w:rsidR="00E23B56" w:rsidRDefault="00CC0430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5FF99AAC" w14:textId="77777777" w:rsidR="00E23B56" w:rsidRDefault="00CC043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5219D1" w14:textId="77777777">
      <w:trPr>
        <w:cantSplit/>
      </w:trPr>
      <w:tc>
        <w:tcPr>
          <w:tcW w:w="2420" w:type="dxa"/>
        </w:tcPr>
        <w:p w14:paraId="42E7047A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33A394F6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259676A3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1ECEFFC8" w14:textId="77777777">
      <w:trPr>
        <w:cantSplit/>
      </w:trPr>
      <w:tc>
        <w:tcPr>
          <w:tcW w:w="2420" w:type="dxa"/>
        </w:tcPr>
        <w:p w14:paraId="20B52F29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61DEEF44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08DE675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06375701" w14:textId="77777777" w:rsidR="00E23B56" w:rsidRDefault="00CC0430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2C784C" w14:textId="77777777">
      <w:trPr>
        <w:cantSplit/>
      </w:trPr>
      <w:tc>
        <w:tcPr>
          <w:tcW w:w="2420" w:type="dxa"/>
        </w:tcPr>
        <w:p w14:paraId="640155D5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2246A698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0B71E35F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4E46847C" w14:textId="77777777">
      <w:trPr>
        <w:cantSplit/>
      </w:trPr>
      <w:tc>
        <w:tcPr>
          <w:tcW w:w="2420" w:type="dxa"/>
        </w:tcPr>
        <w:p w14:paraId="640FCBB5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4D06BF43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6E44562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0255789F" w14:textId="77777777" w:rsidR="00E23B56" w:rsidRDefault="00CC0430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5D3D3B" w14:textId="77777777">
      <w:trPr>
        <w:cantSplit/>
      </w:trPr>
      <w:tc>
        <w:tcPr>
          <w:tcW w:w="2420" w:type="dxa"/>
        </w:tcPr>
        <w:p w14:paraId="2DB7AAFB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7A2726D0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4B08EC47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1208EBAC" w14:textId="77777777">
      <w:trPr>
        <w:cantSplit/>
      </w:trPr>
      <w:tc>
        <w:tcPr>
          <w:tcW w:w="2420" w:type="dxa"/>
        </w:tcPr>
        <w:p w14:paraId="0402C752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79A541D1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3DAF57F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7B45D37D" w14:textId="77777777" w:rsidR="00E23B56" w:rsidRDefault="00CC0430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9239B0" w14:textId="77777777">
      <w:trPr>
        <w:cantSplit/>
      </w:trPr>
      <w:tc>
        <w:tcPr>
          <w:tcW w:w="2420" w:type="dxa"/>
        </w:tcPr>
        <w:p w14:paraId="30AC2E56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587A6944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6B252F3D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5E2CA177" w14:textId="77777777">
      <w:trPr>
        <w:cantSplit/>
      </w:trPr>
      <w:tc>
        <w:tcPr>
          <w:tcW w:w="2420" w:type="dxa"/>
        </w:tcPr>
        <w:p w14:paraId="60BBD899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2171403F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0BA827D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713B4AF0" w14:textId="77777777" w:rsidR="00E23B56" w:rsidRDefault="00CC0430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F5D068E" w14:textId="77777777">
      <w:trPr>
        <w:cantSplit/>
      </w:trPr>
      <w:tc>
        <w:tcPr>
          <w:tcW w:w="2420" w:type="dxa"/>
        </w:tcPr>
        <w:p w14:paraId="6CB41489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5384BCB0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26477B97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51BF66F5" w14:textId="77777777">
      <w:trPr>
        <w:cantSplit/>
      </w:trPr>
      <w:tc>
        <w:tcPr>
          <w:tcW w:w="2420" w:type="dxa"/>
        </w:tcPr>
        <w:p w14:paraId="4ED13FFD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4C90B4E9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6792CFA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36DDB3AD" w14:textId="77777777" w:rsidR="00E23B56" w:rsidRDefault="00CC0430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B4CC80" w14:textId="77777777">
      <w:trPr>
        <w:cantSplit/>
      </w:trPr>
      <w:tc>
        <w:tcPr>
          <w:tcW w:w="2420" w:type="dxa"/>
        </w:tcPr>
        <w:p w14:paraId="5401A41D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5E01C792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0552207B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0C596A3F" w14:textId="77777777">
      <w:trPr>
        <w:cantSplit/>
      </w:trPr>
      <w:tc>
        <w:tcPr>
          <w:tcW w:w="2420" w:type="dxa"/>
        </w:tcPr>
        <w:p w14:paraId="45161EB8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7CA558F9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E534A61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5D4DA1DE" w14:textId="77777777" w:rsidR="00E23B56" w:rsidRDefault="00CC0430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75B8E8" w14:textId="77777777">
      <w:trPr>
        <w:cantSplit/>
      </w:trPr>
      <w:tc>
        <w:tcPr>
          <w:tcW w:w="2420" w:type="dxa"/>
        </w:tcPr>
        <w:p w14:paraId="4390A257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1EB0B2CF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7BC86272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4705E2A6" w14:textId="77777777">
      <w:trPr>
        <w:cantSplit/>
      </w:trPr>
      <w:tc>
        <w:tcPr>
          <w:tcW w:w="2420" w:type="dxa"/>
        </w:tcPr>
        <w:p w14:paraId="2C43821C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34E3403E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D245CB9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47D4D20C" w14:textId="77777777" w:rsidR="00E23B56" w:rsidRDefault="00CC0430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BAD0F09" w14:textId="77777777">
      <w:trPr>
        <w:cantSplit/>
      </w:trPr>
      <w:tc>
        <w:tcPr>
          <w:tcW w:w="2420" w:type="dxa"/>
        </w:tcPr>
        <w:p w14:paraId="371B9885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38B703C1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6017C9FE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6E7E9390" w14:textId="77777777">
      <w:trPr>
        <w:cantSplit/>
      </w:trPr>
      <w:tc>
        <w:tcPr>
          <w:tcW w:w="2420" w:type="dxa"/>
        </w:tcPr>
        <w:p w14:paraId="0926861E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25F3E911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941058C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08EFF500" w14:textId="77777777" w:rsidR="00E23B56" w:rsidRDefault="00CC0430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331F88" w14:textId="77777777">
      <w:trPr>
        <w:cantSplit/>
      </w:trPr>
      <w:tc>
        <w:tcPr>
          <w:tcW w:w="2420" w:type="dxa"/>
        </w:tcPr>
        <w:p w14:paraId="2BE24817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22F46DC1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16233EF6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111C7F5A" w14:textId="77777777">
      <w:trPr>
        <w:cantSplit/>
      </w:trPr>
      <w:tc>
        <w:tcPr>
          <w:tcW w:w="2420" w:type="dxa"/>
        </w:tcPr>
        <w:p w14:paraId="014D9F25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19DEEFCA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8A1C558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0D4E4846" w14:textId="77777777" w:rsidR="00E23B56" w:rsidRDefault="00CC0430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B7A1E3" w14:textId="77777777">
      <w:trPr>
        <w:cantSplit/>
      </w:trPr>
      <w:tc>
        <w:tcPr>
          <w:tcW w:w="2420" w:type="dxa"/>
        </w:tcPr>
        <w:p w14:paraId="21DF28B9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092A009A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2B65BAAF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1ACEDFF0" w14:textId="77777777">
      <w:trPr>
        <w:cantSplit/>
      </w:trPr>
      <w:tc>
        <w:tcPr>
          <w:tcW w:w="2420" w:type="dxa"/>
        </w:tcPr>
        <w:p w14:paraId="37CA8B42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704D3E50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E5C6D02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0D71B77B" w14:textId="77777777" w:rsidR="00E23B56" w:rsidRDefault="00CC04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1DBA24" w14:textId="77777777">
      <w:trPr>
        <w:cantSplit/>
      </w:trPr>
      <w:tc>
        <w:tcPr>
          <w:tcW w:w="2420" w:type="dxa"/>
        </w:tcPr>
        <w:p w14:paraId="02EB1C3B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10A6C466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68C9430A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714456D2" w14:textId="77777777">
      <w:trPr>
        <w:cantSplit/>
      </w:trPr>
      <w:tc>
        <w:tcPr>
          <w:tcW w:w="2420" w:type="dxa"/>
        </w:tcPr>
        <w:p w14:paraId="6B7AB2F2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5D2FCCC6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DCFA046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65C3BBBC" w14:textId="77777777" w:rsidR="00E23B56" w:rsidRDefault="00CC0430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E979076" w14:textId="77777777">
      <w:trPr>
        <w:cantSplit/>
      </w:trPr>
      <w:tc>
        <w:tcPr>
          <w:tcW w:w="2420" w:type="dxa"/>
        </w:tcPr>
        <w:p w14:paraId="15A8D195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087D10C8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40F97F5B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65C6159B" w14:textId="77777777">
      <w:trPr>
        <w:cantSplit/>
      </w:trPr>
      <w:tc>
        <w:tcPr>
          <w:tcW w:w="2420" w:type="dxa"/>
        </w:tcPr>
        <w:p w14:paraId="578DE6DE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79DEB0FB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F388152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7B37CE05" w14:textId="77777777" w:rsidR="00E23B56" w:rsidRDefault="00CC0430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1CC6E3C" w14:textId="77777777">
      <w:trPr>
        <w:cantSplit/>
      </w:trPr>
      <w:tc>
        <w:tcPr>
          <w:tcW w:w="2420" w:type="dxa"/>
        </w:tcPr>
        <w:p w14:paraId="5EFE9BFE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68B335F7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3E2A24A4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76F1795E" w14:textId="77777777">
      <w:trPr>
        <w:cantSplit/>
      </w:trPr>
      <w:tc>
        <w:tcPr>
          <w:tcW w:w="2420" w:type="dxa"/>
        </w:tcPr>
        <w:p w14:paraId="4AADD8A6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0A5D4507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72DE686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28CA116C" w14:textId="77777777" w:rsidR="00E23B56" w:rsidRDefault="00CC0430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DDDD9B6" w14:textId="77777777">
      <w:trPr>
        <w:cantSplit/>
      </w:trPr>
      <w:tc>
        <w:tcPr>
          <w:tcW w:w="2420" w:type="dxa"/>
        </w:tcPr>
        <w:p w14:paraId="2ABBCAA7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015A41FD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7EA227CD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678E2515" w14:textId="77777777">
      <w:trPr>
        <w:cantSplit/>
      </w:trPr>
      <w:tc>
        <w:tcPr>
          <w:tcW w:w="2420" w:type="dxa"/>
        </w:tcPr>
        <w:p w14:paraId="32F5F243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205BB155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8AEDE2C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5331946F" w14:textId="77777777" w:rsidR="00E23B56" w:rsidRDefault="00CC0430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700ECE" w14:textId="77777777">
      <w:trPr>
        <w:cantSplit/>
      </w:trPr>
      <w:tc>
        <w:tcPr>
          <w:tcW w:w="2420" w:type="dxa"/>
        </w:tcPr>
        <w:p w14:paraId="617D5E72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219D23B7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246FF754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251F334C" w14:textId="77777777">
      <w:trPr>
        <w:cantSplit/>
      </w:trPr>
      <w:tc>
        <w:tcPr>
          <w:tcW w:w="2420" w:type="dxa"/>
        </w:tcPr>
        <w:p w14:paraId="43F4E501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25022E0F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FADAEFE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38FFA91A" w14:textId="77777777" w:rsidR="00E23B56" w:rsidRDefault="00CC0430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1A4003" w14:textId="77777777">
      <w:trPr>
        <w:cantSplit/>
      </w:trPr>
      <w:tc>
        <w:tcPr>
          <w:tcW w:w="2420" w:type="dxa"/>
        </w:tcPr>
        <w:p w14:paraId="4B8B7F11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41969B86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49D9302E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02F30FCB" w14:textId="77777777">
      <w:trPr>
        <w:cantSplit/>
      </w:trPr>
      <w:tc>
        <w:tcPr>
          <w:tcW w:w="2420" w:type="dxa"/>
        </w:tcPr>
        <w:p w14:paraId="06166AC4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250A931B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1BA4B9A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41B17EBE" w14:textId="77777777" w:rsidR="00E23B56" w:rsidRDefault="00CC0430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E69E50" w14:textId="77777777">
      <w:trPr>
        <w:cantSplit/>
      </w:trPr>
      <w:tc>
        <w:tcPr>
          <w:tcW w:w="2420" w:type="dxa"/>
        </w:tcPr>
        <w:p w14:paraId="1BABF43E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2EC59CE8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25</w:t>
          </w:r>
        </w:p>
      </w:tc>
      <w:tc>
        <w:tcPr>
          <w:tcW w:w="2420" w:type="dxa"/>
        </w:tcPr>
        <w:p w14:paraId="6E213477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4C891FF2" w14:textId="77777777">
      <w:trPr>
        <w:cantSplit/>
      </w:trPr>
      <w:tc>
        <w:tcPr>
          <w:tcW w:w="2420" w:type="dxa"/>
        </w:tcPr>
        <w:p w14:paraId="4C5417E3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51253B7A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C679343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439B6001" w14:textId="77777777" w:rsidR="00E23B56" w:rsidRDefault="00CC0430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48144C0" w14:textId="77777777">
      <w:trPr>
        <w:cantSplit/>
      </w:trPr>
      <w:tc>
        <w:tcPr>
          <w:tcW w:w="2420" w:type="dxa"/>
        </w:tcPr>
        <w:p w14:paraId="0830DA6E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55386D20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26</w:t>
          </w:r>
        </w:p>
      </w:tc>
      <w:tc>
        <w:tcPr>
          <w:tcW w:w="2420" w:type="dxa"/>
        </w:tcPr>
        <w:p w14:paraId="70BF432F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1EE75E60" w14:textId="77777777">
      <w:trPr>
        <w:cantSplit/>
      </w:trPr>
      <w:tc>
        <w:tcPr>
          <w:tcW w:w="2420" w:type="dxa"/>
        </w:tcPr>
        <w:p w14:paraId="1E37827F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529608A5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0D678DB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2D1C432C" w14:textId="77777777" w:rsidR="00E23B56" w:rsidRDefault="00CC0430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C3F858" w14:textId="77777777">
      <w:trPr>
        <w:cantSplit/>
      </w:trPr>
      <w:tc>
        <w:tcPr>
          <w:tcW w:w="2420" w:type="dxa"/>
        </w:tcPr>
        <w:p w14:paraId="7C618B22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4523A1AB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27</w:t>
          </w:r>
        </w:p>
      </w:tc>
      <w:tc>
        <w:tcPr>
          <w:tcW w:w="2420" w:type="dxa"/>
        </w:tcPr>
        <w:p w14:paraId="02FE02F4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73650C5C" w14:textId="77777777">
      <w:trPr>
        <w:cantSplit/>
      </w:trPr>
      <w:tc>
        <w:tcPr>
          <w:tcW w:w="2420" w:type="dxa"/>
        </w:tcPr>
        <w:p w14:paraId="2A1B4088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728775D9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1C0FADF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06980CFA" w14:textId="77777777" w:rsidR="00E23B56" w:rsidRDefault="00CC0430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19A3BA" w14:textId="77777777">
      <w:trPr>
        <w:cantSplit/>
      </w:trPr>
      <w:tc>
        <w:tcPr>
          <w:tcW w:w="2420" w:type="dxa"/>
        </w:tcPr>
        <w:p w14:paraId="5A4E166F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00BF7E5D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28</w:t>
          </w:r>
        </w:p>
      </w:tc>
      <w:tc>
        <w:tcPr>
          <w:tcW w:w="2420" w:type="dxa"/>
        </w:tcPr>
        <w:p w14:paraId="4D5F67B0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26C00E06" w14:textId="77777777">
      <w:trPr>
        <w:cantSplit/>
      </w:trPr>
      <w:tc>
        <w:tcPr>
          <w:tcW w:w="2420" w:type="dxa"/>
        </w:tcPr>
        <w:p w14:paraId="52AB053D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05F4D9DE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D56D1EC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30E6B401" w14:textId="77777777" w:rsidR="00E23B56" w:rsidRDefault="00CC0430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4351E2" w14:textId="77777777">
      <w:trPr>
        <w:cantSplit/>
      </w:trPr>
      <w:tc>
        <w:tcPr>
          <w:tcW w:w="2420" w:type="dxa"/>
        </w:tcPr>
        <w:p w14:paraId="6713FE55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0510EA0F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29</w:t>
          </w:r>
        </w:p>
      </w:tc>
      <w:tc>
        <w:tcPr>
          <w:tcW w:w="2420" w:type="dxa"/>
        </w:tcPr>
        <w:p w14:paraId="74EFF97E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4125C1A7" w14:textId="77777777">
      <w:trPr>
        <w:cantSplit/>
      </w:trPr>
      <w:tc>
        <w:tcPr>
          <w:tcW w:w="2420" w:type="dxa"/>
        </w:tcPr>
        <w:p w14:paraId="72A90F5C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5ABF2878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2805ABC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6082F81C" w14:textId="77777777" w:rsidR="00E23B56" w:rsidRDefault="00CC04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907AC9" w14:textId="77777777">
      <w:trPr>
        <w:cantSplit/>
      </w:trPr>
      <w:tc>
        <w:tcPr>
          <w:tcW w:w="2420" w:type="dxa"/>
        </w:tcPr>
        <w:p w14:paraId="15C5CD87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606A72D5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EC43775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55EFF572" w14:textId="77777777">
      <w:trPr>
        <w:cantSplit/>
      </w:trPr>
      <w:tc>
        <w:tcPr>
          <w:tcW w:w="2420" w:type="dxa"/>
        </w:tcPr>
        <w:p w14:paraId="59C377D0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3AD85E13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99DCDE1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71A805E8" w14:textId="77777777" w:rsidR="00E23B56" w:rsidRDefault="00CC0430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BC5309" w14:textId="77777777">
      <w:trPr>
        <w:cantSplit/>
      </w:trPr>
      <w:tc>
        <w:tcPr>
          <w:tcW w:w="2420" w:type="dxa"/>
        </w:tcPr>
        <w:p w14:paraId="6F2EEE29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7673A044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30</w:t>
          </w:r>
        </w:p>
      </w:tc>
      <w:tc>
        <w:tcPr>
          <w:tcW w:w="2420" w:type="dxa"/>
        </w:tcPr>
        <w:p w14:paraId="4CD836D4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5E571FB6" w14:textId="77777777">
      <w:trPr>
        <w:cantSplit/>
      </w:trPr>
      <w:tc>
        <w:tcPr>
          <w:tcW w:w="2420" w:type="dxa"/>
        </w:tcPr>
        <w:p w14:paraId="5CCA48F3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575D7375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7233FE6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4F687C0E" w14:textId="77777777" w:rsidR="00E23B56" w:rsidRDefault="00CC0430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B36CC31" w14:textId="77777777">
      <w:trPr>
        <w:cantSplit/>
      </w:trPr>
      <w:tc>
        <w:tcPr>
          <w:tcW w:w="2420" w:type="dxa"/>
        </w:tcPr>
        <w:p w14:paraId="48FC4F4B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127ADE9E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31</w:t>
          </w:r>
        </w:p>
      </w:tc>
      <w:tc>
        <w:tcPr>
          <w:tcW w:w="2420" w:type="dxa"/>
        </w:tcPr>
        <w:p w14:paraId="0EBB1C3B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7FA64EB6" w14:textId="77777777">
      <w:trPr>
        <w:cantSplit/>
      </w:trPr>
      <w:tc>
        <w:tcPr>
          <w:tcW w:w="2420" w:type="dxa"/>
        </w:tcPr>
        <w:p w14:paraId="40443597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13C8A7C4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3D8CFBD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2A26A024" w14:textId="77777777" w:rsidR="00E23B56" w:rsidRDefault="00CC0430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B5AE983" w14:textId="77777777">
      <w:trPr>
        <w:cantSplit/>
      </w:trPr>
      <w:tc>
        <w:tcPr>
          <w:tcW w:w="2420" w:type="dxa"/>
        </w:tcPr>
        <w:p w14:paraId="3D93DA16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6C22543B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32</w:t>
          </w:r>
        </w:p>
      </w:tc>
      <w:tc>
        <w:tcPr>
          <w:tcW w:w="2420" w:type="dxa"/>
        </w:tcPr>
        <w:p w14:paraId="7C065E41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7CDDA392" w14:textId="77777777">
      <w:trPr>
        <w:cantSplit/>
      </w:trPr>
      <w:tc>
        <w:tcPr>
          <w:tcW w:w="2420" w:type="dxa"/>
        </w:tcPr>
        <w:p w14:paraId="09BD10D9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353C0889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B202FFB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5DD90DC0" w14:textId="77777777" w:rsidR="00E23B56" w:rsidRDefault="00CC043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BC8BE31" w14:textId="77777777">
      <w:trPr>
        <w:cantSplit/>
      </w:trPr>
      <w:tc>
        <w:tcPr>
          <w:tcW w:w="2420" w:type="dxa"/>
        </w:tcPr>
        <w:p w14:paraId="75E103F5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5461D493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4824EDEF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1C58088D" w14:textId="77777777">
      <w:trPr>
        <w:cantSplit/>
      </w:trPr>
      <w:tc>
        <w:tcPr>
          <w:tcW w:w="2420" w:type="dxa"/>
        </w:tcPr>
        <w:p w14:paraId="6F354BDE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6AAC7D54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650FF1E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784CDD5D" w14:textId="77777777" w:rsidR="00E23B56" w:rsidRDefault="00CC043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1B16BB" w14:textId="77777777">
      <w:trPr>
        <w:cantSplit/>
      </w:trPr>
      <w:tc>
        <w:tcPr>
          <w:tcW w:w="2420" w:type="dxa"/>
        </w:tcPr>
        <w:p w14:paraId="3EFFAA7B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713BF9BC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24E8A553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1DF47B79" w14:textId="77777777">
      <w:trPr>
        <w:cantSplit/>
      </w:trPr>
      <w:tc>
        <w:tcPr>
          <w:tcW w:w="2420" w:type="dxa"/>
        </w:tcPr>
        <w:p w14:paraId="0643B28B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6E253138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3DE306D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47319B70" w14:textId="77777777" w:rsidR="00E23B56" w:rsidRDefault="00CC043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668D51F" w14:textId="77777777">
      <w:trPr>
        <w:cantSplit/>
      </w:trPr>
      <w:tc>
        <w:tcPr>
          <w:tcW w:w="2420" w:type="dxa"/>
        </w:tcPr>
        <w:p w14:paraId="73A7C74E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0695EE81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40EB8562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73D660C0" w14:textId="77777777">
      <w:trPr>
        <w:cantSplit/>
      </w:trPr>
      <w:tc>
        <w:tcPr>
          <w:tcW w:w="2420" w:type="dxa"/>
        </w:tcPr>
        <w:p w14:paraId="1EC4DBE8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01351E5D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DDA8969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024AA8CE" w14:textId="77777777" w:rsidR="00E23B56" w:rsidRDefault="00CC043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FAD88F1" w14:textId="77777777">
      <w:trPr>
        <w:cantSplit/>
      </w:trPr>
      <w:tc>
        <w:tcPr>
          <w:tcW w:w="2420" w:type="dxa"/>
        </w:tcPr>
        <w:p w14:paraId="379B8C42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6560812A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42480325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5725EAEA" w14:textId="77777777">
      <w:trPr>
        <w:cantSplit/>
      </w:trPr>
      <w:tc>
        <w:tcPr>
          <w:tcW w:w="2420" w:type="dxa"/>
        </w:tcPr>
        <w:p w14:paraId="1F6B71F9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780030ED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A61DB46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64B1EEB8" w14:textId="77777777" w:rsidR="00E23B56" w:rsidRDefault="00CC043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9ABF410" w14:textId="77777777">
      <w:trPr>
        <w:cantSplit/>
      </w:trPr>
      <w:tc>
        <w:tcPr>
          <w:tcW w:w="2420" w:type="dxa"/>
        </w:tcPr>
        <w:p w14:paraId="0DC2C2A8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03B25185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6AEE0E6A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60E3BC9B" w14:textId="77777777">
      <w:trPr>
        <w:cantSplit/>
      </w:trPr>
      <w:tc>
        <w:tcPr>
          <w:tcW w:w="2420" w:type="dxa"/>
        </w:tcPr>
        <w:p w14:paraId="64BEF7E1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0D386C6D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8A44479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1BC780AB" w14:textId="77777777" w:rsidR="00E23B56" w:rsidRDefault="00CC043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A237BA8" w14:textId="77777777">
      <w:trPr>
        <w:cantSplit/>
      </w:trPr>
      <w:tc>
        <w:tcPr>
          <w:tcW w:w="2420" w:type="dxa"/>
        </w:tcPr>
        <w:p w14:paraId="5F60C51F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1E772469" w14:textId="77777777" w:rsidR="00E23B56" w:rsidRDefault="00CC04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5BBC8412" w14:textId="77777777" w:rsidR="00E23B56" w:rsidRDefault="00CC04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 </w:t>
          </w:r>
          <w:r>
            <w:rPr>
              <w:b/>
            </w:rPr>
            <w:sym w:font="Wingdings" w:char="F06F"/>
          </w:r>
        </w:p>
      </w:tc>
    </w:tr>
    <w:tr w:rsidR="00E23B56" w14:paraId="4307E475" w14:textId="77777777">
      <w:trPr>
        <w:cantSplit/>
      </w:trPr>
      <w:tc>
        <w:tcPr>
          <w:tcW w:w="2420" w:type="dxa"/>
        </w:tcPr>
        <w:p w14:paraId="6E4BC30E" w14:textId="77777777" w:rsidR="00E23B56" w:rsidRDefault="00CC0430">
          <w:pPr>
            <w:pStyle w:val="Footer"/>
          </w:pPr>
        </w:p>
      </w:tc>
      <w:tc>
        <w:tcPr>
          <w:tcW w:w="5440" w:type="dxa"/>
        </w:tcPr>
        <w:p w14:paraId="6B86E6EB" w14:textId="77777777" w:rsidR="00E23B56" w:rsidRDefault="00CC0430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155C8DF" w14:textId="77777777" w:rsidR="00E23B56" w:rsidRDefault="00CC0430">
          <w:pPr>
            <w:pStyle w:val="Footer"/>
            <w:jc w:val="right"/>
            <w:rPr>
              <w:b/>
            </w:rPr>
          </w:pPr>
        </w:p>
      </w:tc>
    </w:tr>
  </w:tbl>
  <w:p w14:paraId="20D4475B" w14:textId="77777777" w:rsidR="00E23B56" w:rsidRDefault="00CC04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4DA8F" w14:textId="77777777" w:rsidR="00CC0430" w:rsidRDefault="00CC0430" w:rsidP="00CC0430">
      <w:pPr>
        <w:spacing w:before="0" w:line="240" w:lineRule="auto"/>
      </w:pPr>
      <w:r>
        <w:separator/>
      </w:r>
    </w:p>
  </w:footnote>
  <w:footnote w:type="continuationSeparator" w:id="0">
    <w:p w14:paraId="236F0725" w14:textId="77777777" w:rsidR="00CC0430" w:rsidRDefault="00CC0430" w:rsidP="00CC043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1344D5" w14:textId="77777777">
      <w:trPr>
        <w:cantSplit/>
      </w:trPr>
      <w:tc>
        <w:tcPr>
          <w:tcW w:w="2420" w:type="dxa"/>
        </w:tcPr>
        <w:p w14:paraId="532FB121" w14:textId="77777777" w:rsidR="00E23B56" w:rsidRDefault="00CC0430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67AB2005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F84246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4DA0C3ED" w14:textId="77777777">
      <w:trPr>
        <w:cantSplit/>
      </w:trPr>
      <w:tc>
        <w:tcPr>
          <w:tcW w:w="2420" w:type="dxa"/>
        </w:tcPr>
        <w:p w14:paraId="2B446B35" w14:textId="77777777" w:rsidR="00E23B56" w:rsidRDefault="00CC0430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7AD1A332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76EB84A" w14:textId="77777777" w:rsidR="00E23B56" w:rsidRDefault="00CC0430">
          <w:pPr>
            <w:pStyle w:val="Header"/>
            <w:jc w:val="right"/>
          </w:pPr>
        </w:p>
      </w:tc>
    </w:tr>
    <w:tr w:rsidR="00E23B56" w14:paraId="54C4C51E" w14:textId="77777777">
      <w:trPr>
        <w:cantSplit/>
      </w:trPr>
      <w:tc>
        <w:tcPr>
          <w:tcW w:w="2420" w:type="dxa"/>
        </w:tcPr>
        <w:p w14:paraId="2B893B28" w14:textId="77777777" w:rsidR="00E23B56" w:rsidRDefault="00CC0430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4AAF4220" w14:textId="77777777" w:rsidR="00E23B56" w:rsidRDefault="00CC043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088A23D" w14:textId="77777777" w:rsidR="00E23B56" w:rsidRDefault="00CC0430">
          <w:pPr>
            <w:pStyle w:val="Header"/>
            <w:jc w:val="right"/>
          </w:pPr>
        </w:p>
      </w:tc>
    </w:tr>
    <w:tr w:rsidR="00E23B56" w14:paraId="019CA5B7" w14:textId="77777777">
      <w:trPr>
        <w:cantSplit/>
      </w:trPr>
      <w:tc>
        <w:tcPr>
          <w:tcW w:w="2420" w:type="dxa"/>
        </w:tcPr>
        <w:p w14:paraId="1BCAEA44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289E86D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A68082" w14:textId="77777777" w:rsidR="00E23B56" w:rsidRDefault="00CC0430">
          <w:pPr>
            <w:pStyle w:val="Header"/>
            <w:jc w:val="right"/>
          </w:pPr>
        </w:p>
      </w:tc>
    </w:tr>
    <w:tr w:rsidR="00E23B56" w14:paraId="7261F366" w14:textId="77777777">
      <w:trPr>
        <w:cantSplit/>
      </w:trPr>
      <w:tc>
        <w:tcPr>
          <w:tcW w:w="2420" w:type="dxa"/>
        </w:tcPr>
        <w:p w14:paraId="718E1094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21EF952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294FB866" w14:textId="77777777" w:rsidR="00E23B56" w:rsidRDefault="00CC0430">
          <w:pPr>
            <w:pStyle w:val="Header"/>
            <w:jc w:val="right"/>
          </w:pPr>
        </w:p>
      </w:tc>
    </w:tr>
  </w:tbl>
  <w:p w14:paraId="32C381CC" w14:textId="77777777" w:rsidR="00E23B56" w:rsidRDefault="00CC0430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4EDA01" w14:textId="77777777">
      <w:trPr>
        <w:cantSplit/>
      </w:trPr>
      <w:tc>
        <w:tcPr>
          <w:tcW w:w="2420" w:type="dxa"/>
        </w:tcPr>
        <w:p w14:paraId="1580F1F5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0ECEF2FD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4C831E" w14:textId="77777777" w:rsidR="00E23B56" w:rsidRDefault="00CC0430">
          <w:pPr>
            <w:pStyle w:val="Header"/>
            <w:jc w:val="right"/>
          </w:pPr>
          <w:r>
            <w:t>CLASSES 14855–43152</w:t>
          </w:r>
        </w:p>
      </w:tc>
    </w:tr>
    <w:tr w:rsidR="00E23B56" w14:paraId="052719FE" w14:textId="77777777">
      <w:trPr>
        <w:cantSplit/>
      </w:trPr>
      <w:tc>
        <w:tcPr>
          <w:tcW w:w="2420" w:type="dxa"/>
        </w:tcPr>
        <w:p w14:paraId="4A0E5CD6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240C5CFA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957B77E" w14:textId="77777777" w:rsidR="00E23B56" w:rsidRDefault="00CC0430">
          <w:pPr>
            <w:pStyle w:val="Header"/>
            <w:jc w:val="right"/>
          </w:pPr>
          <w:r>
            <w:t>PREM/OPS TERR. 503</w:t>
          </w:r>
        </w:p>
      </w:tc>
    </w:tr>
    <w:tr w:rsidR="00E23B56" w14:paraId="126FB0EC" w14:textId="77777777">
      <w:trPr>
        <w:cantSplit/>
      </w:trPr>
      <w:tc>
        <w:tcPr>
          <w:tcW w:w="2420" w:type="dxa"/>
        </w:tcPr>
        <w:p w14:paraId="481CE81C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80154EA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6234737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66BEAE64" w14:textId="77777777">
      <w:trPr>
        <w:cantSplit/>
      </w:trPr>
      <w:tc>
        <w:tcPr>
          <w:tcW w:w="2420" w:type="dxa"/>
        </w:tcPr>
        <w:p w14:paraId="61E2FA17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BA13293" w14:textId="77777777" w:rsidR="00E23B56" w:rsidRDefault="00CC0430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521E12A9" w14:textId="77777777" w:rsidR="00E23B56" w:rsidRDefault="00CC0430">
          <w:pPr>
            <w:pStyle w:val="Header"/>
            <w:jc w:val="right"/>
          </w:pPr>
        </w:p>
      </w:tc>
    </w:tr>
    <w:tr w:rsidR="00E23B56" w14:paraId="551DC524" w14:textId="77777777">
      <w:trPr>
        <w:cantSplit/>
      </w:trPr>
      <w:tc>
        <w:tcPr>
          <w:tcW w:w="2420" w:type="dxa"/>
        </w:tcPr>
        <w:p w14:paraId="3C3519BB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C28E7E2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2854B7D9" w14:textId="77777777" w:rsidR="00E23B56" w:rsidRDefault="00CC0430">
          <w:pPr>
            <w:pStyle w:val="Header"/>
            <w:jc w:val="right"/>
          </w:pPr>
        </w:p>
      </w:tc>
    </w:tr>
  </w:tbl>
  <w:p w14:paraId="7220D097" w14:textId="77777777" w:rsidR="00E23B56" w:rsidRDefault="00CC0430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1AD7110" w14:textId="77777777">
      <w:trPr>
        <w:cantSplit/>
      </w:trPr>
      <w:tc>
        <w:tcPr>
          <w:tcW w:w="2420" w:type="dxa"/>
        </w:tcPr>
        <w:p w14:paraId="7D4B147B" w14:textId="77777777" w:rsidR="00E23B56" w:rsidRDefault="00CC043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45D9EF4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A7E29C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368CE267" w14:textId="77777777">
      <w:trPr>
        <w:cantSplit/>
      </w:trPr>
      <w:tc>
        <w:tcPr>
          <w:tcW w:w="2420" w:type="dxa"/>
        </w:tcPr>
        <w:p w14:paraId="75D725FC" w14:textId="77777777" w:rsidR="00E23B56" w:rsidRDefault="00CC043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59D93713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D22AE7D" w14:textId="77777777" w:rsidR="00E23B56" w:rsidRDefault="00CC0430">
          <w:pPr>
            <w:pStyle w:val="Header"/>
            <w:jc w:val="right"/>
          </w:pPr>
        </w:p>
      </w:tc>
    </w:tr>
    <w:tr w:rsidR="00E23B56" w14:paraId="5730F2F7" w14:textId="77777777">
      <w:trPr>
        <w:cantSplit/>
      </w:trPr>
      <w:tc>
        <w:tcPr>
          <w:tcW w:w="2420" w:type="dxa"/>
        </w:tcPr>
        <w:p w14:paraId="55D65FF6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C2C3257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6940281" w14:textId="77777777" w:rsidR="00E23B56" w:rsidRDefault="00CC0430">
          <w:pPr>
            <w:pStyle w:val="Header"/>
            <w:jc w:val="right"/>
          </w:pPr>
        </w:p>
      </w:tc>
    </w:tr>
    <w:tr w:rsidR="00E23B56" w14:paraId="5975F734" w14:textId="77777777">
      <w:trPr>
        <w:cantSplit/>
      </w:trPr>
      <w:tc>
        <w:tcPr>
          <w:tcW w:w="2420" w:type="dxa"/>
        </w:tcPr>
        <w:p w14:paraId="0BE5E159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D02D13A" w14:textId="77777777" w:rsidR="00E23B56" w:rsidRDefault="00CC043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02152E5" w14:textId="77777777" w:rsidR="00E23B56" w:rsidRDefault="00CC0430">
          <w:pPr>
            <w:pStyle w:val="Header"/>
            <w:jc w:val="right"/>
          </w:pPr>
        </w:p>
      </w:tc>
    </w:tr>
    <w:tr w:rsidR="00E23B56" w14:paraId="446FF7EE" w14:textId="77777777">
      <w:trPr>
        <w:cantSplit/>
      </w:trPr>
      <w:tc>
        <w:tcPr>
          <w:tcW w:w="2420" w:type="dxa"/>
        </w:tcPr>
        <w:p w14:paraId="1D9961D4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204AD6FD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72265AA2" w14:textId="77777777" w:rsidR="00E23B56" w:rsidRDefault="00CC0430">
          <w:pPr>
            <w:pStyle w:val="Header"/>
            <w:jc w:val="right"/>
          </w:pPr>
        </w:p>
      </w:tc>
    </w:tr>
  </w:tbl>
  <w:p w14:paraId="168741B3" w14:textId="77777777" w:rsidR="00E23B56" w:rsidRDefault="00CC0430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7656939" w14:textId="77777777">
      <w:trPr>
        <w:cantSplit/>
      </w:trPr>
      <w:tc>
        <w:tcPr>
          <w:tcW w:w="2420" w:type="dxa"/>
        </w:tcPr>
        <w:p w14:paraId="485B2370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6B6B685C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8F881D" w14:textId="77777777" w:rsidR="00E23B56" w:rsidRDefault="00CC0430">
          <w:pPr>
            <w:pStyle w:val="Header"/>
            <w:jc w:val="right"/>
          </w:pPr>
          <w:r>
            <w:t>CLASSES 49305–53271</w:t>
          </w:r>
        </w:p>
      </w:tc>
    </w:tr>
    <w:tr w:rsidR="00E23B56" w14:paraId="2B3EF4E2" w14:textId="77777777">
      <w:trPr>
        <w:cantSplit/>
      </w:trPr>
      <w:tc>
        <w:tcPr>
          <w:tcW w:w="2420" w:type="dxa"/>
        </w:tcPr>
        <w:p w14:paraId="78827B62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40C449F9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556BA89" w14:textId="77777777" w:rsidR="00E23B56" w:rsidRDefault="00CC0430">
          <w:pPr>
            <w:pStyle w:val="Header"/>
            <w:jc w:val="right"/>
          </w:pPr>
          <w:r>
            <w:t>PREM/OPS TERR. 503</w:t>
          </w:r>
        </w:p>
      </w:tc>
    </w:tr>
    <w:tr w:rsidR="00E23B56" w14:paraId="14EB4255" w14:textId="77777777">
      <w:trPr>
        <w:cantSplit/>
      </w:trPr>
      <w:tc>
        <w:tcPr>
          <w:tcW w:w="2420" w:type="dxa"/>
        </w:tcPr>
        <w:p w14:paraId="29455726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642D067F" w14:textId="77777777" w:rsidR="00E23B56" w:rsidRDefault="00CC043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E5F3118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7194DC18" w14:textId="77777777">
      <w:trPr>
        <w:cantSplit/>
      </w:trPr>
      <w:tc>
        <w:tcPr>
          <w:tcW w:w="2420" w:type="dxa"/>
        </w:tcPr>
        <w:p w14:paraId="205C7DD7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754551C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51C8E6" w14:textId="77777777" w:rsidR="00E23B56" w:rsidRDefault="00CC0430">
          <w:pPr>
            <w:pStyle w:val="Header"/>
            <w:jc w:val="right"/>
          </w:pPr>
        </w:p>
      </w:tc>
    </w:tr>
    <w:tr w:rsidR="00E23B56" w14:paraId="710BE5A3" w14:textId="77777777">
      <w:trPr>
        <w:cantSplit/>
      </w:trPr>
      <w:tc>
        <w:tcPr>
          <w:tcW w:w="2420" w:type="dxa"/>
        </w:tcPr>
        <w:p w14:paraId="76CC7BED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DBB3301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31A0633D" w14:textId="77777777" w:rsidR="00E23B56" w:rsidRDefault="00CC0430">
          <w:pPr>
            <w:pStyle w:val="Header"/>
            <w:jc w:val="right"/>
          </w:pPr>
        </w:p>
      </w:tc>
    </w:tr>
  </w:tbl>
  <w:p w14:paraId="70758D2E" w14:textId="77777777" w:rsidR="00E23B56" w:rsidRDefault="00CC0430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F86A39E" w14:textId="77777777">
      <w:trPr>
        <w:cantSplit/>
      </w:trPr>
      <w:tc>
        <w:tcPr>
          <w:tcW w:w="2420" w:type="dxa"/>
        </w:tcPr>
        <w:p w14:paraId="52A4C984" w14:textId="77777777" w:rsidR="00E23B56" w:rsidRDefault="00CC043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6D39E54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6DBA08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7551709D" w14:textId="77777777">
      <w:trPr>
        <w:cantSplit/>
      </w:trPr>
      <w:tc>
        <w:tcPr>
          <w:tcW w:w="2420" w:type="dxa"/>
        </w:tcPr>
        <w:p w14:paraId="2B3FAEA7" w14:textId="77777777" w:rsidR="00E23B56" w:rsidRDefault="00CC043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51C16BB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1A0EA82" w14:textId="77777777" w:rsidR="00E23B56" w:rsidRDefault="00CC0430">
          <w:pPr>
            <w:pStyle w:val="Header"/>
            <w:jc w:val="right"/>
          </w:pPr>
        </w:p>
      </w:tc>
    </w:tr>
    <w:tr w:rsidR="00E23B56" w14:paraId="66E9854B" w14:textId="77777777">
      <w:trPr>
        <w:cantSplit/>
      </w:trPr>
      <w:tc>
        <w:tcPr>
          <w:tcW w:w="2420" w:type="dxa"/>
        </w:tcPr>
        <w:p w14:paraId="505A2CBF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E738304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075EBF3" w14:textId="77777777" w:rsidR="00E23B56" w:rsidRDefault="00CC0430">
          <w:pPr>
            <w:pStyle w:val="Header"/>
            <w:jc w:val="right"/>
          </w:pPr>
        </w:p>
      </w:tc>
    </w:tr>
    <w:tr w:rsidR="00E23B56" w14:paraId="1A64B77B" w14:textId="77777777">
      <w:trPr>
        <w:cantSplit/>
      </w:trPr>
      <w:tc>
        <w:tcPr>
          <w:tcW w:w="2420" w:type="dxa"/>
        </w:tcPr>
        <w:p w14:paraId="27AB7B0B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89C24F1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422A7D" w14:textId="77777777" w:rsidR="00E23B56" w:rsidRDefault="00CC0430">
          <w:pPr>
            <w:pStyle w:val="Header"/>
            <w:jc w:val="right"/>
          </w:pPr>
        </w:p>
      </w:tc>
    </w:tr>
    <w:tr w:rsidR="00E23B56" w14:paraId="4CDE157E" w14:textId="77777777">
      <w:trPr>
        <w:cantSplit/>
      </w:trPr>
      <w:tc>
        <w:tcPr>
          <w:tcW w:w="2420" w:type="dxa"/>
        </w:tcPr>
        <w:p w14:paraId="24DFBAC2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360C6C7C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15AA99E1" w14:textId="77777777" w:rsidR="00E23B56" w:rsidRDefault="00CC0430">
          <w:pPr>
            <w:pStyle w:val="Header"/>
            <w:jc w:val="right"/>
          </w:pPr>
        </w:p>
      </w:tc>
    </w:tr>
  </w:tbl>
  <w:p w14:paraId="7EEB6AEC" w14:textId="77777777" w:rsidR="00E23B56" w:rsidRDefault="00CC0430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944E20" w14:textId="77777777">
      <w:trPr>
        <w:cantSplit/>
      </w:trPr>
      <w:tc>
        <w:tcPr>
          <w:tcW w:w="2420" w:type="dxa"/>
        </w:tcPr>
        <w:p w14:paraId="6B1FF71F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445845DD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7D14D1" w14:textId="77777777" w:rsidR="00E23B56" w:rsidRDefault="00CC043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6AE1AD08" w14:textId="77777777">
      <w:trPr>
        <w:cantSplit/>
      </w:trPr>
      <w:tc>
        <w:tcPr>
          <w:tcW w:w="2420" w:type="dxa"/>
        </w:tcPr>
        <w:p w14:paraId="3A85DDF1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3CA048DB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C17DF62" w14:textId="77777777" w:rsidR="00E23B56" w:rsidRDefault="00CC0430">
          <w:pPr>
            <w:pStyle w:val="Header"/>
            <w:jc w:val="right"/>
          </w:pPr>
          <w:r>
            <w:t>PREM/OPS TERR. 503</w:t>
          </w:r>
        </w:p>
      </w:tc>
    </w:tr>
    <w:tr w:rsidR="00E23B56" w14:paraId="38C94DA2" w14:textId="77777777">
      <w:trPr>
        <w:cantSplit/>
      </w:trPr>
      <w:tc>
        <w:tcPr>
          <w:tcW w:w="2420" w:type="dxa"/>
        </w:tcPr>
        <w:p w14:paraId="6EB8049D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2495ECDA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AC3DBD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36214674" w14:textId="77777777">
      <w:trPr>
        <w:cantSplit/>
      </w:trPr>
      <w:tc>
        <w:tcPr>
          <w:tcW w:w="2420" w:type="dxa"/>
        </w:tcPr>
        <w:p w14:paraId="1DB40EC1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FA6BFDB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1B01CF" w14:textId="77777777" w:rsidR="00E23B56" w:rsidRDefault="00CC0430">
          <w:pPr>
            <w:pStyle w:val="Header"/>
            <w:jc w:val="right"/>
          </w:pPr>
        </w:p>
      </w:tc>
    </w:tr>
    <w:tr w:rsidR="00E23B56" w14:paraId="40334927" w14:textId="77777777">
      <w:trPr>
        <w:cantSplit/>
      </w:trPr>
      <w:tc>
        <w:tcPr>
          <w:tcW w:w="2420" w:type="dxa"/>
        </w:tcPr>
        <w:p w14:paraId="3598AB54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3CF19187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1A68C3FC" w14:textId="77777777" w:rsidR="00E23B56" w:rsidRDefault="00CC0430">
          <w:pPr>
            <w:pStyle w:val="Header"/>
            <w:jc w:val="right"/>
          </w:pPr>
        </w:p>
      </w:tc>
    </w:tr>
  </w:tbl>
  <w:p w14:paraId="0A8A3643" w14:textId="77777777" w:rsidR="00E23B56" w:rsidRDefault="00CC0430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EE6B8E" w14:textId="77777777">
      <w:trPr>
        <w:cantSplit/>
      </w:trPr>
      <w:tc>
        <w:tcPr>
          <w:tcW w:w="2420" w:type="dxa"/>
        </w:tcPr>
        <w:p w14:paraId="52E50113" w14:textId="77777777" w:rsidR="00E23B56" w:rsidRDefault="00CC043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6671224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2FB98F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30FBF6E5" w14:textId="77777777">
      <w:trPr>
        <w:cantSplit/>
      </w:trPr>
      <w:tc>
        <w:tcPr>
          <w:tcW w:w="2420" w:type="dxa"/>
        </w:tcPr>
        <w:p w14:paraId="35A100CD" w14:textId="77777777" w:rsidR="00E23B56" w:rsidRDefault="00CC043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7CA8869F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8416CE8" w14:textId="77777777" w:rsidR="00E23B56" w:rsidRDefault="00CC0430">
          <w:pPr>
            <w:pStyle w:val="Header"/>
            <w:jc w:val="right"/>
          </w:pPr>
        </w:p>
      </w:tc>
    </w:tr>
    <w:tr w:rsidR="00E23B56" w14:paraId="1F56E8B4" w14:textId="77777777">
      <w:trPr>
        <w:cantSplit/>
      </w:trPr>
      <w:tc>
        <w:tcPr>
          <w:tcW w:w="2420" w:type="dxa"/>
        </w:tcPr>
        <w:p w14:paraId="4D3B7746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D5B883A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B860412" w14:textId="77777777" w:rsidR="00E23B56" w:rsidRDefault="00CC0430">
          <w:pPr>
            <w:pStyle w:val="Header"/>
            <w:jc w:val="right"/>
          </w:pPr>
        </w:p>
      </w:tc>
    </w:tr>
    <w:tr w:rsidR="00E23B56" w14:paraId="5D98CC49" w14:textId="77777777">
      <w:trPr>
        <w:cantSplit/>
      </w:trPr>
      <w:tc>
        <w:tcPr>
          <w:tcW w:w="2420" w:type="dxa"/>
        </w:tcPr>
        <w:p w14:paraId="642A03C6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3ADFC096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EC056C" w14:textId="77777777" w:rsidR="00E23B56" w:rsidRDefault="00CC0430">
          <w:pPr>
            <w:pStyle w:val="Header"/>
            <w:jc w:val="right"/>
          </w:pPr>
        </w:p>
      </w:tc>
    </w:tr>
    <w:tr w:rsidR="00E23B56" w14:paraId="5A213150" w14:textId="77777777">
      <w:trPr>
        <w:cantSplit/>
      </w:trPr>
      <w:tc>
        <w:tcPr>
          <w:tcW w:w="2420" w:type="dxa"/>
        </w:tcPr>
        <w:p w14:paraId="49E1F45F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C68B0E8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5757B0A9" w14:textId="77777777" w:rsidR="00E23B56" w:rsidRDefault="00CC0430">
          <w:pPr>
            <w:pStyle w:val="Header"/>
            <w:jc w:val="right"/>
          </w:pPr>
        </w:p>
      </w:tc>
    </w:tr>
  </w:tbl>
  <w:p w14:paraId="466DB5CF" w14:textId="77777777" w:rsidR="00E23B56" w:rsidRDefault="00CC0430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98A00FF" w14:textId="77777777">
      <w:trPr>
        <w:cantSplit/>
      </w:trPr>
      <w:tc>
        <w:tcPr>
          <w:tcW w:w="2420" w:type="dxa"/>
        </w:tcPr>
        <w:p w14:paraId="3ED38E3C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55046EE9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1FB5B1" w14:textId="77777777" w:rsidR="00E23B56" w:rsidRDefault="00CC0430">
          <w:pPr>
            <w:pStyle w:val="Header"/>
            <w:jc w:val="right"/>
          </w:pPr>
          <w:r>
            <w:t>CLASSES 98813–99988</w:t>
          </w:r>
        </w:p>
      </w:tc>
    </w:tr>
    <w:tr w:rsidR="00E23B56" w14:paraId="1865EFCB" w14:textId="77777777">
      <w:trPr>
        <w:cantSplit/>
      </w:trPr>
      <w:tc>
        <w:tcPr>
          <w:tcW w:w="2420" w:type="dxa"/>
        </w:tcPr>
        <w:p w14:paraId="2E550B3B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F9CB30C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98D9A52" w14:textId="77777777" w:rsidR="00E23B56" w:rsidRDefault="00CC0430">
          <w:pPr>
            <w:pStyle w:val="Header"/>
            <w:jc w:val="right"/>
          </w:pPr>
          <w:r>
            <w:t>PREM/OPS TERR. 503</w:t>
          </w:r>
        </w:p>
      </w:tc>
    </w:tr>
    <w:tr w:rsidR="00E23B56" w14:paraId="27B6E4CC" w14:textId="77777777">
      <w:trPr>
        <w:cantSplit/>
      </w:trPr>
      <w:tc>
        <w:tcPr>
          <w:tcW w:w="2420" w:type="dxa"/>
        </w:tcPr>
        <w:p w14:paraId="19ACF479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B2B8280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F3A3958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63CE872E" w14:textId="77777777">
      <w:trPr>
        <w:cantSplit/>
      </w:trPr>
      <w:tc>
        <w:tcPr>
          <w:tcW w:w="2420" w:type="dxa"/>
        </w:tcPr>
        <w:p w14:paraId="2E743B74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3C19A6B6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1D583A" w14:textId="77777777" w:rsidR="00E23B56" w:rsidRDefault="00CC0430">
          <w:pPr>
            <w:pStyle w:val="Header"/>
            <w:jc w:val="right"/>
          </w:pPr>
        </w:p>
      </w:tc>
    </w:tr>
    <w:tr w:rsidR="00E23B56" w14:paraId="5608E207" w14:textId="77777777">
      <w:trPr>
        <w:cantSplit/>
      </w:trPr>
      <w:tc>
        <w:tcPr>
          <w:tcW w:w="2420" w:type="dxa"/>
        </w:tcPr>
        <w:p w14:paraId="0524CEF3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023EE95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2D84ADB6" w14:textId="77777777" w:rsidR="00E23B56" w:rsidRDefault="00CC0430">
          <w:pPr>
            <w:pStyle w:val="Header"/>
            <w:jc w:val="right"/>
          </w:pPr>
        </w:p>
      </w:tc>
    </w:tr>
  </w:tbl>
  <w:p w14:paraId="2DD40840" w14:textId="77777777" w:rsidR="00E23B56" w:rsidRDefault="00CC0430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B9BB51" w14:textId="77777777">
      <w:trPr>
        <w:cantSplit/>
      </w:trPr>
      <w:tc>
        <w:tcPr>
          <w:tcW w:w="2420" w:type="dxa"/>
        </w:tcPr>
        <w:p w14:paraId="24671206" w14:textId="77777777" w:rsidR="00E23B56" w:rsidRDefault="00CC0430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212B2C33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4B66F7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2B8A7522" w14:textId="77777777">
      <w:trPr>
        <w:cantSplit/>
      </w:trPr>
      <w:tc>
        <w:tcPr>
          <w:tcW w:w="2420" w:type="dxa"/>
        </w:tcPr>
        <w:p w14:paraId="6B53E4FF" w14:textId="77777777" w:rsidR="00E23B56" w:rsidRDefault="00CC0430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0C84EAEC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23522F1" w14:textId="77777777" w:rsidR="00E23B56" w:rsidRDefault="00CC0430">
          <w:pPr>
            <w:pStyle w:val="Header"/>
            <w:jc w:val="right"/>
          </w:pPr>
        </w:p>
      </w:tc>
    </w:tr>
    <w:tr w:rsidR="00E23B56" w14:paraId="6B370817" w14:textId="77777777">
      <w:trPr>
        <w:cantSplit/>
      </w:trPr>
      <w:tc>
        <w:tcPr>
          <w:tcW w:w="2420" w:type="dxa"/>
        </w:tcPr>
        <w:p w14:paraId="79BC5D4F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A54963C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A14636D" w14:textId="77777777" w:rsidR="00E23B56" w:rsidRDefault="00CC0430">
          <w:pPr>
            <w:pStyle w:val="Header"/>
            <w:jc w:val="right"/>
          </w:pPr>
        </w:p>
      </w:tc>
    </w:tr>
    <w:tr w:rsidR="00E23B56" w14:paraId="50A37195" w14:textId="77777777">
      <w:trPr>
        <w:cantSplit/>
      </w:trPr>
      <w:tc>
        <w:tcPr>
          <w:tcW w:w="2420" w:type="dxa"/>
        </w:tcPr>
        <w:p w14:paraId="393E3CBD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23ACE52B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E0798A" w14:textId="77777777" w:rsidR="00E23B56" w:rsidRDefault="00CC0430">
          <w:pPr>
            <w:pStyle w:val="Header"/>
            <w:jc w:val="right"/>
          </w:pPr>
        </w:p>
      </w:tc>
    </w:tr>
    <w:tr w:rsidR="00E23B56" w14:paraId="4135A4E5" w14:textId="77777777">
      <w:trPr>
        <w:cantSplit/>
      </w:trPr>
      <w:tc>
        <w:tcPr>
          <w:tcW w:w="2420" w:type="dxa"/>
        </w:tcPr>
        <w:p w14:paraId="294941CA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A6DA1FE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5AEC95A4" w14:textId="77777777" w:rsidR="00E23B56" w:rsidRDefault="00CC0430">
          <w:pPr>
            <w:pStyle w:val="Header"/>
            <w:jc w:val="right"/>
          </w:pPr>
        </w:p>
      </w:tc>
    </w:tr>
  </w:tbl>
  <w:p w14:paraId="4203C9BF" w14:textId="77777777" w:rsidR="00E23B56" w:rsidRDefault="00CC0430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A8EB4D8" w14:textId="77777777">
      <w:trPr>
        <w:cantSplit/>
      </w:trPr>
      <w:tc>
        <w:tcPr>
          <w:tcW w:w="2420" w:type="dxa"/>
        </w:tcPr>
        <w:p w14:paraId="1A977521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3F753899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F09159C" w14:textId="77777777" w:rsidR="00E23B56" w:rsidRDefault="00CC0430">
          <w:pPr>
            <w:pStyle w:val="Header"/>
            <w:jc w:val="right"/>
          </w:pPr>
          <w:r>
            <w:t>CLASSES 14855–43152</w:t>
          </w:r>
        </w:p>
      </w:tc>
    </w:tr>
    <w:tr w:rsidR="00E23B56" w14:paraId="36F7FF1E" w14:textId="77777777">
      <w:trPr>
        <w:cantSplit/>
      </w:trPr>
      <w:tc>
        <w:tcPr>
          <w:tcW w:w="2420" w:type="dxa"/>
        </w:tcPr>
        <w:p w14:paraId="7FBCC4FE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7DE2E27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9D349A" w14:textId="77777777" w:rsidR="00E23B56" w:rsidRDefault="00CC0430">
          <w:pPr>
            <w:pStyle w:val="Header"/>
            <w:jc w:val="right"/>
          </w:pPr>
          <w:r>
            <w:t>PREM/OPS TERR. 504</w:t>
          </w:r>
        </w:p>
      </w:tc>
    </w:tr>
    <w:tr w:rsidR="00E23B56" w14:paraId="55CB6D0A" w14:textId="77777777">
      <w:trPr>
        <w:cantSplit/>
      </w:trPr>
      <w:tc>
        <w:tcPr>
          <w:tcW w:w="2420" w:type="dxa"/>
        </w:tcPr>
        <w:p w14:paraId="6302EF73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2A8E88C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4EDE734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66DA6DB7" w14:textId="77777777">
      <w:trPr>
        <w:cantSplit/>
      </w:trPr>
      <w:tc>
        <w:tcPr>
          <w:tcW w:w="2420" w:type="dxa"/>
        </w:tcPr>
        <w:p w14:paraId="7822FD7C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1636A9E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FE10E2" w14:textId="77777777" w:rsidR="00E23B56" w:rsidRDefault="00CC0430">
          <w:pPr>
            <w:pStyle w:val="Header"/>
            <w:jc w:val="right"/>
          </w:pPr>
        </w:p>
      </w:tc>
    </w:tr>
    <w:tr w:rsidR="00E23B56" w14:paraId="0428CE4F" w14:textId="77777777">
      <w:trPr>
        <w:cantSplit/>
      </w:trPr>
      <w:tc>
        <w:tcPr>
          <w:tcW w:w="2420" w:type="dxa"/>
        </w:tcPr>
        <w:p w14:paraId="64AFE77C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4B50705D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67F38456" w14:textId="77777777" w:rsidR="00E23B56" w:rsidRDefault="00CC0430">
          <w:pPr>
            <w:pStyle w:val="Header"/>
            <w:jc w:val="right"/>
          </w:pPr>
        </w:p>
      </w:tc>
    </w:tr>
  </w:tbl>
  <w:p w14:paraId="2C7F51DD" w14:textId="77777777" w:rsidR="00E23B56" w:rsidRDefault="00CC0430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353AA3" w14:textId="77777777">
      <w:trPr>
        <w:cantSplit/>
      </w:trPr>
      <w:tc>
        <w:tcPr>
          <w:tcW w:w="2420" w:type="dxa"/>
        </w:tcPr>
        <w:p w14:paraId="3F2D2EBD" w14:textId="77777777" w:rsidR="00E23B56" w:rsidRDefault="00CC043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366E45F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53F6F0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78B4547F" w14:textId="77777777">
      <w:trPr>
        <w:cantSplit/>
      </w:trPr>
      <w:tc>
        <w:tcPr>
          <w:tcW w:w="2420" w:type="dxa"/>
        </w:tcPr>
        <w:p w14:paraId="0A177D2C" w14:textId="77777777" w:rsidR="00E23B56" w:rsidRDefault="00CC0430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4229C17F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6F10E09" w14:textId="77777777" w:rsidR="00E23B56" w:rsidRDefault="00CC0430">
          <w:pPr>
            <w:pStyle w:val="Header"/>
            <w:jc w:val="right"/>
          </w:pPr>
        </w:p>
      </w:tc>
    </w:tr>
    <w:tr w:rsidR="00E23B56" w14:paraId="527AF66D" w14:textId="77777777">
      <w:trPr>
        <w:cantSplit/>
      </w:trPr>
      <w:tc>
        <w:tcPr>
          <w:tcW w:w="2420" w:type="dxa"/>
        </w:tcPr>
        <w:p w14:paraId="391A7530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70E7F64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239E7B6" w14:textId="77777777" w:rsidR="00E23B56" w:rsidRDefault="00CC0430">
          <w:pPr>
            <w:pStyle w:val="Header"/>
            <w:jc w:val="right"/>
          </w:pPr>
        </w:p>
      </w:tc>
    </w:tr>
    <w:tr w:rsidR="00E23B56" w14:paraId="312A509D" w14:textId="77777777">
      <w:trPr>
        <w:cantSplit/>
      </w:trPr>
      <w:tc>
        <w:tcPr>
          <w:tcW w:w="2420" w:type="dxa"/>
        </w:tcPr>
        <w:p w14:paraId="524C8E1C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DF4B232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6502D5" w14:textId="77777777" w:rsidR="00E23B56" w:rsidRDefault="00CC0430">
          <w:pPr>
            <w:pStyle w:val="Header"/>
            <w:jc w:val="right"/>
          </w:pPr>
        </w:p>
      </w:tc>
    </w:tr>
    <w:tr w:rsidR="00E23B56" w14:paraId="056A6BE8" w14:textId="77777777">
      <w:trPr>
        <w:cantSplit/>
      </w:trPr>
      <w:tc>
        <w:tcPr>
          <w:tcW w:w="2420" w:type="dxa"/>
        </w:tcPr>
        <w:p w14:paraId="3F636975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63D17FD9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77229992" w14:textId="77777777" w:rsidR="00E23B56" w:rsidRDefault="00CC0430">
          <w:pPr>
            <w:pStyle w:val="Header"/>
            <w:jc w:val="right"/>
          </w:pPr>
        </w:p>
      </w:tc>
    </w:tr>
  </w:tbl>
  <w:p w14:paraId="5EBA4C1E" w14:textId="77777777" w:rsidR="00E23B56" w:rsidRDefault="00CC0430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D200721" w14:textId="77777777">
      <w:trPr>
        <w:cantSplit/>
      </w:trPr>
      <w:tc>
        <w:tcPr>
          <w:tcW w:w="2420" w:type="dxa"/>
        </w:tcPr>
        <w:p w14:paraId="7A276392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5423C283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E9F9C5" w14:textId="77777777" w:rsidR="00E23B56" w:rsidRDefault="00CC0430">
          <w:pPr>
            <w:pStyle w:val="Header"/>
            <w:jc w:val="right"/>
          </w:pPr>
          <w:r>
            <w:t>CLASSES 14855–43152</w:t>
          </w:r>
        </w:p>
      </w:tc>
    </w:tr>
    <w:tr w:rsidR="00E23B56" w14:paraId="0C66864F" w14:textId="77777777">
      <w:trPr>
        <w:cantSplit/>
      </w:trPr>
      <w:tc>
        <w:tcPr>
          <w:tcW w:w="2420" w:type="dxa"/>
        </w:tcPr>
        <w:p w14:paraId="50BE73E6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35712296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0489AC6" w14:textId="77777777" w:rsidR="00E23B56" w:rsidRDefault="00CC0430">
          <w:pPr>
            <w:pStyle w:val="Header"/>
            <w:jc w:val="right"/>
          </w:pPr>
          <w:r>
            <w:t>PREM/OPS TERR. 501</w:t>
          </w:r>
        </w:p>
      </w:tc>
    </w:tr>
    <w:tr w:rsidR="00E23B56" w14:paraId="532F8F44" w14:textId="77777777">
      <w:trPr>
        <w:cantSplit/>
      </w:trPr>
      <w:tc>
        <w:tcPr>
          <w:tcW w:w="2420" w:type="dxa"/>
        </w:tcPr>
        <w:p w14:paraId="543B3926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F0C4656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4F341CA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31AF22D6" w14:textId="77777777">
      <w:trPr>
        <w:cantSplit/>
      </w:trPr>
      <w:tc>
        <w:tcPr>
          <w:tcW w:w="2420" w:type="dxa"/>
        </w:tcPr>
        <w:p w14:paraId="6297F5F9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AC43C3A" w14:textId="77777777" w:rsidR="00E23B56" w:rsidRDefault="00CC0430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5547770D" w14:textId="77777777" w:rsidR="00E23B56" w:rsidRDefault="00CC0430">
          <w:pPr>
            <w:pStyle w:val="Header"/>
            <w:jc w:val="right"/>
          </w:pPr>
        </w:p>
      </w:tc>
    </w:tr>
    <w:tr w:rsidR="00E23B56" w14:paraId="42F6A593" w14:textId="77777777">
      <w:trPr>
        <w:cantSplit/>
      </w:trPr>
      <w:tc>
        <w:tcPr>
          <w:tcW w:w="2420" w:type="dxa"/>
        </w:tcPr>
        <w:p w14:paraId="26D841E9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1655D23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38B2EB38" w14:textId="77777777" w:rsidR="00E23B56" w:rsidRDefault="00CC0430">
          <w:pPr>
            <w:pStyle w:val="Header"/>
            <w:jc w:val="right"/>
          </w:pPr>
        </w:p>
      </w:tc>
    </w:tr>
  </w:tbl>
  <w:p w14:paraId="0B3AD744" w14:textId="77777777" w:rsidR="00E23B56" w:rsidRDefault="00CC0430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0AAF1CA" w14:textId="77777777">
      <w:trPr>
        <w:cantSplit/>
      </w:trPr>
      <w:tc>
        <w:tcPr>
          <w:tcW w:w="2420" w:type="dxa"/>
        </w:tcPr>
        <w:p w14:paraId="1FC4DBBD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5E2EB0EF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46A168" w14:textId="77777777" w:rsidR="00E23B56" w:rsidRDefault="00CC0430">
          <w:pPr>
            <w:pStyle w:val="Header"/>
            <w:jc w:val="right"/>
          </w:pPr>
          <w:r>
            <w:t>CLASSES 49305–53271</w:t>
          </w:r>
        </w:p>
      </w:tc>
    </w:tr>
    <w:tr w:rsidR="00E23B56" w14:paraId="6413EBDB" w14:textId="77777777">
      <w:trPr>
        <w:cantSplit/>
      </w:trPr>
      <w:tc>
        <w:tcPr>
          <w:tcW w:w="2420" w:type="dxa"/>
        </w:tcPr>
        <w:p w14:paraId="690AB882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B55433E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019091" w14:textId="77777777" w:rsidR="00E23B56" w:rsidRDefault="00CC0430">
          <w:pPr>
            <w:pStyle w:val="Header"/>
            <w:jc w:val="right"/>
          </w:pPr>
          <w:r>
            <w:t>PREM/OPS TERR. 504</w:t>
          </w:r>
        </w:p>
      </w:tc>
    </w:tr>
    <w:tr w:rsidR="00E23B56" w14:paraId="14E1BCD5" w14:textId="77777777">
      <w:trPr>
        <w:cantSplit/>
      </w:trPr>
      <w:tc>
        <w:tcPr>
          <w:tcW w:w="2420" w:type="dxa"/>
        </w:tcPr>
        <w:p w14:paraId="6B4C2106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629BD5AB" w14:textId="77777777" w:rsidR="00E23B56" w:rsidRDefault="00CC043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F60EFF1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33E0808D" w14:textId="77777777">
      <w:trPr>
        <w:cantSplit/>
      </w:trPr>
      <w:tc>
        <w:tcPr>
          <w:tcW w:w="2420" w:type="dxa"/>
        </w:tcPr>
        <w:p w14:paraId="3315E769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6A5B6B2D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2B9ADA" w14:textId="77777777" w:rsidR="00E23B56" w:rsidRDefault="00CC0430">
          <w:pPr>
            <w:pStyle w:val="Header"/>
            <w:jc w:val="right"/>
          </w:pPr>
        </w:p>
      </w:tc>
    </w:tr>
    <w:tr w:rsidR="00E23B56" w14:paraId="51E4F3FB" w14:textId="77777777">
      <w:trPr>
        <w:cantSplit/>
      </w:trPr>
      <w:tc>
        <w:tcPr>
          <w:tcW w:w="2420" w:type="dxa"/>
        </w:tcPr>
        <w:p w14:paraId="46B07584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A99300D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61D56087" w14:textId="77777777" w:rsidR="00E23B56" w:rsidRDefault="00CC0430">
          <w:pPr>
            <w:pStyle w:val="Header"/>
            <w:jc w:val="right"/>
          </w:pPr>
        </w:p>
      </w:tc>
    </w:tr>
  </w:tbl>
  <w:p w14:paraId="5770D553" w14:textId="77777777" w:rsidR="00E23B56" w:rsidRDefault="00CC0430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F8B97E" w14:textId="77777777">
      <w:trPr>
        <w:cantSplit/>
      </w:trPr>
      <w:tc>
        <w:tcPr>
          <w:tcW w:w="2420" w:type="dxa"/>
        </w:tcPr>
        <w:p w14:paraId="4F358724" w14:textId="77777777" w:rsidR="00E23B56" w:rsidRDefault="00CC043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38E4040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43BEBB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16695C59" w14:textId="77777777">
      <w:trPr>
        <w:cantSplit/>
      </w:trPr>
      <w:tc>
        <w:tcPr>
          <w:tcW w:w="2420" w:type="dxa"/>
        </w:tcPr>
        <w:p w14:paraId="68F0DB08" w14:textId="77777777" w:rsidR="00E23B56" w:rsidRDefault="00CC0430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7B0FADF3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39140A2" w14:textId="77777777" w:rsidR="00E23B56" w:rsidRDefault="00CC0430">
          <w:pPr>
            <w:pStyle w:val="Header"/>
            <w:jc w:val="right"/>
          </w:pPr>
        </w:p>
      </w:tc>
    </w:tr>
    <w:tr w:rsidR="00E23B56" w14:paraId="5872AACC" w14:textId="77777777">
      <w:trPr>
        <w:cantSplit/>
      </w:trPr>
      <w:tc>
        <w:tcPr>
          <w:tcW w:w="2420" w:type="dxa"/>
        </w:tcPr>
        <w:p w14:paraId="63087F79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80F2730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85F3B4C" w14:textId="77777777" w:rsidR="00E23B56" w:rsidRDefault="00CC0430">
          <w:pPr>
            <w:pStyle w:val="Header"/>
            <w:jc w:val="right"/>
          </w:pPr>
        </w:p>
      </w:tc>
    </w:tr>
    <w:tr w:rsidR="00E23B56" w14:paraId="7762DB77" w14:textId="77777777">
      <w:trPr>
        <w:cantSplit/>
      </w:trPr>
      <w:tc>
        <w:tcPr>
          <w:tcW w:w="2420" w:type="dxa"/>
        </w:tcPr>
        <w:p w14:paraId="420F4C4B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FEEC092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5E8D62" w14:textId="77777777" w:rsidR="00E23B56" w:rsidRDefault="00CC0430">
          <w:pPr>
            <w:pStyle w:val="Header"/>
            <w:jc w:val="right"/>
          </w:pPr>
        </w:p>
      </w:tc>
    </w:tr>
    <w:tr w:rsidR="00E23B56" w14:paraId="18A98133" w14:textId="77777777">
      <w:trPr>
        <w:cantSplit/>
      </w:trPr>
      <w:tc>
        <w:tcPr>
          <w:tcW w:w="2420" w:type="dxa"/>
        </w:tcPr>
        <w:p w14:paraId="268A4F88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2319CC14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2FB6F388" w14:textId="77777777" w:rsidR="00E23B56" w:rsidRDefault="00CC0430">
          <w:pPr>
            <w:pStyle w:val="Header"/>
            <w:jc w:val="right"/>
          </w:pPr>
        </w:p>
      </w:tc>
    </w:tr>
  </w:tbl>
  <w:p w14:paraId="39CE3E5F" w14:textId="77777777" w:rsidR="00E23B56" w:rsidRDefault="00CC0430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DD80D9" w14:textId="77777777">
      <w:trPr>
        <w:cantSplit/>
      </w:trPr>
      <w:tc>
        <w:tcPr>
          <w:tcW w:w="2420" w:type="dxa"/>
        </w:tcPr>
        <w:p w14:paraId="0DF2218E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1CFDFB36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9B0A0D" w14:textId="77777777" w:rsidR="00E23B56" w:rsidRDefault="00CC043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2BE4C84C" w14:textId="77777777">
      <w:trPr>
        <w:cantSplit/>
      </w:trPr>
      <w:tc>
        <w:tcPr>
          <w:tcW w:w="2420" w:type="dxa"/>
        </w:tcPr>
        <w:p w14:paraId="10A4BC6F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ADD9943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24D55E3" w14:textId="77777777" w:rsidR="00E23B56" w:rsidRDefault="00CC0430">
          <w:pPr>
            <w:pStyle w:val="Header"/>
            <w:jc w:val="right"/>
          </w:pPr>
          <w:r>
            <w:t>PREM/OPS TERR. 504</w:t>
          </w:r>
        </w:p>
      </w:tc>
    </w:tr>
    <w:tr w:rsidR="00E23B56" w14:paraId="7B31EAA8" w14:textId="77777777">
      <w:trPr>
        <w:cantSplit/>
      </w:trPr>
      <w:tc>
        <w:tcPr>
          <w:tcW w:w="2420" w:type="dxa"/>
        </w:tcPr>
        <w:p w14:paraId="02E4D57E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FDEF9FF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8298075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4B234C64" w14:textId="77777777">
      <w:trPr>
        <w:cantSplit/>
      </w:trPr>
      <w:tc>
        <w:tcPr>
          <w:tcW w:w="2420" w:type="dxa"/>
        </w:tcPr>
        <w:p w14:paraId="45042D49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4C4A25E8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9D0DB2" w14:textId="77777777" w:rsidR="00E23B56" w:rsidRDefault="00CC0430">
          <w:pPr>
            <w:pStyle w:val="Header"/>
            <w:jc w:val="right"/>
          </w:pPr>
        </w:p>
      </w:tc>
    </w:tr>
    <w:tr w:rsidR="00E23B56" w14:paraId="6358C17B" w14:textId="77777777">
      <w:trPr>
        <w:cantSplit/>
      </w:trPr>
      <w:tc>
        <w:tcPr>
          <w:tcW w:w="2420" w:type="dxa"/>
        </w:tcPr>
        <w:p w14:paraId="2436734B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7F1CB5A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721323FE" w14:textId="77777777" w:rsidR="00E23B56" w:rsidRDefault="00CC0430">
          <w:pPr>
            <w:pStyle w:val="Header"/>
            <w:jc w:val="right"/>
          </w:pPr>
        </w:p>
      </w:tc>
    </w:tr>
  </w:tbl>
  <w:p w14:paraId="5F036F69" w14:textId="77777777" w:rsidR="00E23B56" w:rsidRDefault="00CC0430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36C11F" w14:textId="77777777">
      <w:trPr>
        <w:cantSplit/>
      </w:trPr>
      <w:tc>
        <w:tcPr>
          <w:tcW w:w="2420" w:type="dxa"/>
        </w:tcPr>
        <w:p w14:paraId="5D24963E" w14:textId="77777777" w:rsidR="00E23B56" w:rsidRDefault="00CC043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FA4B565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CFBA9C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5BBA1A8F" w14:textId="77777777">
      <w:trPr>
        <w:cantSplit/>
      </w:trPr>
      <w:tc>
        <w:tcPr>
          <w:tcW w:w="2420" w:type="dxa"/>
        </w:tcPr>
        <w:p w14:paraId="479BA2EB" w14:textId="77777777" w:rsidR="00E23B56" w:rsidRDefault="00CC0430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38C5F759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DAEF357" w14:textId="77777777" w:rsidR="00E23B56" w:rsidRDefault="00CC0430">
          <w:pPr>
            <w:pStyle w:val="Header"/>
            <w:jc w:val="right"/>
          </w:pPr>
        </w:p>
      </w:tc>
    </w:tr>
    <w:tr w:rsidR="00E23B56" w14:paraId="2472798B" w14:textId="77777777">
      <w:trPr>
        <w:cantSplit/>
      </w:trPr>
      <w:tc>
        <w:tcPr>
          <w:tcW w:w="2420" w:type="dxa"/>
        </w:tcPr>
        <w:p w14:paraId="0D99C482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F14598F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ABCB4D8" w14:textId="77777777" w:rsidR="00E23B56" w:rsidRDefault="00CC0430">
          <w:pPr>
            <w:pStyle w:val="Header"/>
            <w:jc w:val="right"/>
          </w:pPr>
        </w:p>
      </w:tc>
    </w:tr>
    <w:tr w:rsidR="00E23B56" w14:paraId="14A358FC" w14:textId="77777777">
      <w:trPr>
        <w:cantSplit/>
      </w:trPr>
      <w:tc>
        <w:tcPr>
          <w:tcW w:w="2420" w:type="dxa"/>
        </w:tcPr>
        <w:p w14:paraId="56AD9061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B88ACA2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53A310" w14:textId="77777777" w:rsidR="00E23B56" w:rsidRDefault="00CC0430">
          <w:pPr>
            <w:pStyle w:val="Header"/>
            <w:jc w:val="right"/>
          </w:pPr>
        </w:p>
      </w:tc>
    </w:tr>
    <w:tr w:rsidR="00E23B56" w14:paraId="4E1837EA" w14:textId="77777777">
      <w:trPr>
        <w:cantSplit/>
      </w:trPr>
      <w:tc>
        <w:tcPr>
          <w:tcW w:w="2420" w:type="dxa"/>
        </w:tcPr>
        <w:p w14:paraId="5999698D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6D73344A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77A9F490" w14:textId="77777777" w:rsidR="00E23B56" w:rsidRDefault="00CC0430">
          <w:pPr>
            <w:pStyle w:val="Header"/>
            <w:jc w:val="right"/>
          </w:pPr>
        </w:p>
      </w:tc>
    </w:tr>
  </w:tbl>
  <w:p w14:paraId="1225F2BD" w14:textId="77777777" w:rsidR="00E23B56" w:rsidRDefault="00CC0430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AE7DCF" w14:textId="77777777">
      <w:trPr>
        <w:cantSplit/>
      </w:trPr>
      <w:tc>
        <w:tcPr>
          <w:tcW w:w="2420" w:type="dxa"/>
        </w:tcPr>
        <w:p w14:paraId="5B6F33FB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542A110E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DD1D00" w14:textId="77777777" w:rsidR="00E23B56" w:rsidRDefault="00CC0430">
          <w:pPr>
            <w:pStyle w:val="Header"/>
            <w:jc w:val="right"/>
          </w:pPr>
          <w:r>
            <w:t>CLASSES 98813–99988</w:t>
          </w:r>
        </w:p>
      </w:tc>
    </w:tr>
    <w:tr w:rsidR="00E23B56" w14:paraId="53991828" w14:textId="77777777">
      <w:trPr>
        <w:cantSplit/>
      </w:trPr>
      <w:tc>
        <w:tcPr>
          <w:tcW w:w="2420" w:type="dxa"/>
        </w:tcPr>
        <w:p w14:paraId="361D754C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2329AB45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09C348F" w14:textId="77777777" w:rsidR="00E23B56" w:rsidRDefault="00CC0430">
          <w:pPr>
            <w:pStyle w:val="Header"/>
            <w:jc w:val="right"/>
          </w:pPr>
          <w:r>
            <w:t>PREM/OPS TERR. 504</w:t>
          </w:r>
        </w:p>
      </w:tc>
    </w:tr>
    <w:tr w:rsidR="00E23B56" w14:paraId="06A2E9F0" w14:textId="77777777">
      <w:trPr>
        <w:cantSplit/>
      </w:trPr>
      <w:tc>
        <w:tcPr>
          <w:tcW w:w="2420" w:type="dxa"/>
        </w:tcPr>
        <w:p w14:paraId="334097F0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011B11F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1C4D16B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7E788F6E" w14:textId="77777777">
      <w:trPr>
        <w:cantSplit/>
      </w:trPr>
      <w:tc>
        <w:tcPr>
          <w:tcW w:w="2420" w:type="dxa"/>
        </w:tcPr>
        <w:p w14:paraId="32F55D87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A11C682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F9211F" w14:textId="77777777" w:rsidR="00E23B56" w:rsidRDefault="00CC0430">
          <w:pPr>
            <w:pStyle w:val="Header"/>
            <w:jc w:val="right"/>
          </w:pPr>
        </w:p>
      </w:tc>
    </w:tr>
    <w:tr w:rsidR="00E23B56" w14:paraId="08FC0300" w14:textId="77777777">
      <w:trPr>
        <w:cantSplit/>
      </w:trPr>
      <w:tc>
        <w:tcPr>
          <w:tcW w:w="2420" w:type="dxa"/>
        </w:tcPr>
        <w:p w14:paraId="722361C0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269E714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43D2CC7F" w14:textId="77777777" w:rsidR="00E23B56" w:rsidRDefault="00CC0430">
          <w:pPr>
            <w:pStyle w:val="Header"/>
            <w:jc w:val="right"/>
          </w:pPr>
        </w:p>
      </w:tc>
    </w:tr>
  </w:tbl>
  <w:p w14:paraId="470BC8D4" w14:textId="77777777" w:rsidR="00E23B56" w:rsidRDefault="00CC0430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6B19B2" w14:textId="77777777">
      <w:trPr>
        <w:cantSplit/>
      </w:trPr>
      <w:tc>
        <w:tcPr>
          <w:tcW w:w="2420" w:type="dxa"/>
        </w:tcPr>
        <w:p w14:paraId="4CF80B7C" w14:textId="77777777" w:rsidR="00E23B56" w:rsidRDefault="00CC0430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62DD6125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1E4C51F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7BE29927" w14:textId="77777777">
      <w:trPr>
        <w:cantSplit/>
      </w:trPr>
      <w:tc>
        <w:tcPr>
          <w:tcW w:w="2420" w:type="dxa"/>
        </w:tcPr>
        <w:p w14:paraId="47C57690" w14:textId="77777777" w:rsidR="00E23B56" w:rsidRDefault="00CC0430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7D62554A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06EF610" w14:textId="77777777" w:rsidR="00E23B56" w:rsidRDefault="00CC0430">
          <w:pPr>
            <w:pStyle w:val="Header"/>
            <w:jc w:val="right"/>
          </w:pPr>
        </w:p>
      </w:tc>
    </w:tr>
    <w:tr w:rsidR="00E23B56" w14:paraId="70FF8ED4" w14:textId="77777777">
      <w:trPr>
        <w:cantSplit/>
      </w:trPr>
      <w:tc>
        <w:tcPr>
          <w:tcW w:w="2420" w:type="dxa"/>
        </w:tcPr>
        <w:p w14:paraId="3F1A691A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33ECEB4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B8CBB70" w14:textId="77777777" w:rsidR="00E23B56" w:rsidRDefault="00CC0430">
          <w:pPr>
            <w:pStyle w:val="Header"/>
            <w:jc w:val="right"/>
          </w:pPr>
        </w:p>
      </w:tc>
    </w:tr>
    <w:tr w:rsidR="00E23B56" w14:paraId="3ED5F98F" w14:textId="77777777">
      <w:trPr>
        <w:cantSplit/>
      </w:trPr>
      <w:tc>
        <w:tcPr>
          <w:tcW w:w="2420" w:type="dxa"/>
        </w:tcPr>
        <w:p w14:paraId="17173E60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1C096F4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6C03AF" w14:textId="77777777" w:rsidR="00E23B56" w:rsidRDefault="00CC0430">
          <w:pPr>
            <w:pStyle w:val="Header"/>
            <w:jc w:val="right"/>
          </w:pPr>
        </w:p>
      </w:tc>
    </w:tr>
    <w:tr w:rsidR="00E23B56" w14:paraId="28D910A7" w14:textId="77777777">
      <w:trPr>
        <w:cantSplit/>
      </w:trPr>
      <w:tc>
        <w:tcPr>
          <w:tcW w:w="2420" w:type="dxa"/>
        </w:tcPr>
        <w:p w14:paraId="31D3CA80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250C6B64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68809B77" w14:textId="77777777" w:rsidR="00E23B56" w:rsidRDefault="00CC0430">
          <w:pPr>
            <w:pStyle w:val="Header"/>
            <w:jc w:val="right"/>
          </w:pPr>
        </w:p>
      </w:tc>
    </w:tr>
  </w:tbl>
  <w:p w14:paraId="2A60AA24" w14:textId="77777777" w:rsidR="00E23B56" w:rsidRDefault="00CC0430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7E894DB" w14:textId="77777777">
      <w:trPr>
        <w:cantSplit/>
      </w:trPr>
      <w:tc>
        <w:tcPr>
          <w:tcW w:w="2420" w:type="dxa"/>
        </w:tcPr>
        <w:p w14:paraId="430A2B26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782626F8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AB1F3F3" w14:textId="77777777" w:rsidR="00E23B56" w:rsidRDefault="00CC0430">
          <w:pPr>
            <w:pStyle w:val="Header"/>
            <w:jc w:val="right"/>
          </w:pPr>
          <w:r>
            <w:t>CLASSES 14855–43152</w:t>
          </w:r>
        </w:p>
      </w:tc>
    </w:tr>
    <w:tr w:rsidR="00E23B56" w14:paraId="0594522A" w14:textId="77777777">
      <w:trPr>
        <w:cantSplit/>
      </w:trPr>
      <w:tc>
        <w:tcPr>
          <w:tcW w:w="2420" w:type="dxa"/>
        </w:tcPr>
        <w:p w14:paraId="40A37EC2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B42B337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8E21D8C" w14:textId="77777777" w:rsidR="00E23B56" w:rsidRDefault="00CC0430">
          <w:pPr>
            <w:pStyle w:val="Header"/>
            <w:jc w:val="right"/>
          </w:pPr>
          <w:r>
            <w:t>PREM/OPS TERR. 505</w:t>
          </w:r>
        </w:p>
      </w:tc>
    </w:tr>
    <w:tr w:rsidR="00E23B56" w14:paraId="3B464403" w14:textId="77777777">
      <w:trPr>
        <w:cantSplit/>
      </w:trPr>
      <w:tc>
        <w:tcPr>
          <w:tcW w:w="2420" w:type="dxa"/>
        </w:tcPr>
        <w:p w14:paraId="2620C19E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1B09241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DE7A8DE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3B0DCD56" w14:textId="77777777">
      <w:trPr>
        <w:cantSplit/>
      </w:trPr>
      <w:tc>
        <w:tcPr>
          <w:tcW w:w="2420" w:type="dxa"/>
        </w:tcPr>
        <w:p w14:paraId="11ABE835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AF7E6D0" w14:textId="77777777" w:rsidR="00E23B56" w:rsidRDefault="00CC043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35E7DD2" w14:textId="77777777" w:rsidR="00E23B56" w:rsidRDefault="00CC0430">
          <w:pPr>
            <w:pStyle w:val="Header"/>
            <w:jc w:val="right"/>
          </w:pPr>
        </w:p>
      </w:tc>
    </w:tr>
    <w:tr w:rsidR="00E23B56" w14:paraId="3420CA4E" w14:textId="77777777">
      <w:trPr>
        <w:cantSplit/>
      </w:trPr>
      <w:tc>
        <w:tcPr>
          <w:tcW w:w="2420" w:type="dxa"/>
        </w:tcPr>
        <w:p w14:paraId="1B8B333D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46395A37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2146CC85" w14:textId="77777777" w:rsidR="00E23B56" w:rsidRDefault="00CC0430">
          <w:pPr>
            <w:pStyle w:val="Header"/>
            <w:jc w:val="right"/>
          </w:pPr>
        </w:p>
      </w:tc>
    </w:tr>
  </w:tbl>
  <w:p w14:paraId="68FDF0D1" w14:textId="77777777" w:rsidR="00E23B56" w:rsidRDefault="00CC0430">
    <w:pPr>
      <w:pStyle w:val="iso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650B5A" w14:textId="77777777">
      <w:trPr>
        <w:cantSplit/>
      </w:trPr>
      <w:tc>
        <w:tcPr>
          <w:tcW w:w="2420" w:type="dxa"/>
        </w:tcPr>
        <w:p w14:paraId="6D76B87C" w14:textId="77777777" w:rsidR="00E23B56" w:rsidRDefault="00CC043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E906AFF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65C5E1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058A4925" w14:textId="77777777">
      <w:trPr>
        <w:cantSplit/>
      </w:trPr>
      <w:tc>
        <w:tcPr>
          <w:tcW w:w="2420" w:type="dxa"/>
        </w:tcPr>
        <w:p w14:paraId="3B714187" w14:textId="77777777" w:rsidR="00E23B56" w:rsidRDefault="00CC0430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02EBBCFA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8BD69A3" w14:textId="77777777" w:rsidR="00E23B56" w:rsidRDefault="00CC0430">
          <w:pPr>
            <w:pStyle w:val="Header"/>
            <w:jc w:val="right"/>
          </w:pPr>
        </w:p>
      </w:tc>
    </w:tr>
    <w:tr w:rsidR="00E23B56" w14:paraId="144C4C6E" w14:textId="77777777">
      <w:trPr>
        <w:cantSplit/>
      </w:trPr>
      <w:tc>
        <w:tcPr>
          <w:tcW w:w="2420" w:type="dxa"/>
        </w:tcPr>
        <w:p w14:paraId="2524BA07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D01711E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5D45D2" w14:textId="77777777" w:rsidR="00E23B56" w:rsidRDefault="00CC0430">
          <w:pPr>
            <w:pStyle w:val="Header"/>
            <w:jc w:val="right"/>
          </w:pPr>
        </w:p>
      </w:tc>
    </w:tr>
    <w:tr w:rsidR="00E23B56" w14:paraId="22D49AD6" w14:textId="77777777">
      <w:trPr>
        <w:cantSplit/>
      </w:trPr>
      <w:tc>
        <w:tcPr>
          <w:tcW w:w="2420" w:type="dxa"/>
        </w:tcPr>
        <w:p w14:paraId="4E1CC1D8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404569EA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FD05CF" w14:textId="77777777" w:rsidR="00E23B56" w:rsidRDefault="00CC0430">
          <w:pPr>
            <w:pStyle w:val="Header"/>
            <w:jc w:val="right"/>
          </w:pPr>
        </w:p>
      </w:tc>
    </w:tr>
    <w:tr w:rsidR="00E23B56" w14:paraId="453DF770" w14:textId="77777777">
      <w:trPr>
        <w:cantSplit/>
      </w:trPr>
      <w:tc>
        <w:tcPr>
          <w:tcW w:w="2420" w:type="dxa"/>
        </w:tcPr>
        <w:p w14:paraId="5144C5E7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66917AB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18BDD26A" w14:textId="77777777" w:rsidR="00E23B56" w:rsidRDefault="00CC0430">
          <w:pPr>
            <w:pStyle w:val="Header"/>
            <w:jc w:val="right"/>
          </w:pPr>
        </w:p>
      </w:tc>
    </w:tr>
  </w:tbl>
  <w:p w14:paraId="754A4FBD" w14:textId="77777777" w:rsidR="00E23B56" w:rsidRDefault="00CC0430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AF56265" w14:textId="77777777">
      <w:trPr>
        <w:cantSplit/>
      </w:trPr>
      <w:tc>
        <w:tcPr>
          <w:tcW w:w="2420" w:type="dxa"/>
        </w:tcPr>
        <w:p w14:paraId="702B40AF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465D7355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1E642A" w14:textId="77777777" w:rsidR="00E23B56" w:rsidRDefault="00CC0430">
          <w:pPr>
            <w:pStyle w:val="Header"/>
            <w:jc w:val="right"/>
          </w:pPr>
          <w:r>
            <w:t>CLASSES 49305–53271</w:t>
          </w:r>
        </w:p>
      </w:tc>
    </w:tr>
    <w:tr w:rsidR="00E23B56" w14:paraId="45B6524D" w14:textId="77777777">
      <w:trPr>
        <w:cantSplit/>
      </w:trPr>
      <w:tc>
        <w:tcPr>
          <w:tcW w:w="2420" w:type="dxa"/>
        </w:tcPr>
        <w:p w14:paraId="42CC8CF1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3C47C1A2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7DC33A7" w14:textId="77777777" w:rsidR="00E23B56" w:rsidRDefault="00CC0430">
          <w:pPr>
            <w:pStyle w:val="Header"/>
            <w:jc w:val="right"/>
          </w:pPr>
          <w:r>
            <w:t>PREM/OPS TERR. 505</w:t>
          </w:r>
        </w:p>
      </w:tc>
    </w:tr>
    <w:tr w:rsidR="00E23B56" w14:paraId="7B5BC825" w14:textId="77777777">
      <w:trPr>
        <w:cantSplit/>
      </w:trPr>
      <w:tc>
        <w:tcPr>
          <w:tcW w:w="2420" w:type="dxa"/>
        </w:tcPr>
        <w:p w14:paraId="7E803C7E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89DBCE4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66427E7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7E431481" w14:textId="77777777">
      <w:trPr>
        <w:cantSplit/>
      </w:trPr>
      <w:tc>
        <w:tcPr>
          <w:tcW w:w="2420" w:type="dxa"/>
        </w:tcPr>
        <w:p w14:paraId="0B1A1DC5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3F4B875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E550238" w14:textId="77777777" w:rsidR="00E23B56" w:rsidRDefault="00CC0430">
          <w:pPr>
            <w:pStyle w:val="Header"/>
            <w:jc w:val="right"/>
          </w:pPr>
        </w:p>
      </w:tc>
    </w:tr>
    <w:tr w:rsidR="00E23B56" w14:paraId="75BCB76B" w14:textId="77777777">
      <w:trPr>
        <w:cantSplit/>
      </w:trPr>
      <w:tc>
        <w:tcPr>
          <w:tcW w:w="2420" w:type="dxa"/>
        </w:tcPr>
        <w:p w14:paraId="6E7683DC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3AD7772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40CC393D" w14:textId="77777777" w:rsidR="00E23B56" w:rsidRDefault="00CC0430">
          <w:pPr>
            <w:pStyle w:val="Header"/>
            <w:jc w:val="right"/>
          </w:pPr>
        </w:p>
      </w:tc>
    </w:tr>
  </w:tbl>
  <w:p w14:paraId="63D5710A" w14:textId="77777777" w:rsidR="00E23B56" w:rsidRDefault="00CC0430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4C0989" w14:textId="77777777">
      <w:trPr>
        <w:cantSplit/>
      </w:trPr>
      <w:tc>
        <w:tcPr>
          <w:tcW w:w="2420" w:type="dxa"/>
        </w:tcPr>
        <w:p w14:paraId="6FD2308D" w14:textId="77777777" w:rsidR="00E23B56" w:rsidRDefault="00CC043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D9D7EEA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1AD436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722810E3" w14:textId="77777777">
      <w:trPr>
        <w:cantSplit/>
      </w:trPr>
      <w:tc>
        <w:tcPr>
          <w:tcW w:w="2420" w:type="dxa"/>
        </w:tcPr>
        <w:p w14:paraId="5E16B884" w14:textId="77777777" w:rsidR="00E23B56" w:rsidRDefault="00CC0430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28B18196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CC524F8" w14:textId="77777777" w:rsidR="00E23B56" w:rsidRDefault="00CC0430">
          <w:pPr>
            <w:pStyle w:val="Header"/>
            <w:jc w:val="right"/>
          </w:pPr>
        </w:p>
      </w:tc>
    </w:tr>
    <w:tr w:rsidR="00E23B56" w14:paraId="6301ED22" w14:textId="77777777">
      <w:trPr>
        <w:cantSplit/>
      </w:trPr>
      <w:tc>
        <w:tcPr>
          <w:tcW w:w="2420" w:type="dxa"/>
        </w:tcPr>
        <w:p w14:paraId="061CC9A8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970E8CE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9FF836" w14:textId="77777777" w:rsidR="00E23B56" w:rsidRDefault="00CC0430">
          <w:pPr>
            <w:pStyle w:val="Header"/>
            <w:jc w:val="right"/>
          </w:pPr>
        </w:p>
      </w:tc>
    </w:tr>
    <w:tr w:rsidR="00E23B56" w14:paraId="5E6E18BC" w14:textId="77777777">
      <w:trPr>
        <w:cantSplit/>
      </w:trPr>
      <w:tc>
        <w:tcPr>
          <w:tcW w:w="2420" w:type="dxa"/>
        </w:tcPr>
        <w:p w14:paraId="5BF3100F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6BC0012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5B663D" w14:textId="77777777" w:rsidR="00E23B56" w:rsidRDefault="00CC0430">
          <w:pPr>
            <w:pStyle w:val="Header"/>
            <w:jc w:val="right"/>
          </w:pPr>
        </w:p>
      </w:tc>
    </w:tr>
    <w:tr w:rsidR="00E23B56" w14:paraId="65CF1F6D" w14:textId="77777777">
      <w:trPr>
        <w:cantSplit/>
      </w:trPr>
      <w:tc>
        <w:tcPr>
          <w:tcW w:w="2420" w:type="dxa"/>
        </w:tcPr>
        <w:p w14:paraId="40B7D7B0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67DA4A49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3C60BA12" w14:textId="77777777" w:rsidR="00E23B56" w:rsidRDefault="00CC0430">
          <w:pPr>
            <w:pStyle w:val="Header"/>
            <w:jc w:val="right"/>
          </w:pPr>
        </w:p>
      </w:tc>
    </w:tr>
  </w:tbl>
  <w:p w14:paraId="55F57F19" w14:textId="77777777" w:rsidR="00E23B56" w:rsidRDefault="00CC0430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4F1CE9" w14:textId="77777777">
      <w:trPr>
        <w:cantSplit/>
      </w:trPr>
      <w:tc>
        <w:tcPr>
          <w:tcW w:w="2420" w:type="dxa"/>
        </w:tcPr>
        <w:p w14:paraId="20F2AD10" w14:textId="77777777" w:rsidR="00E23B56" w:rsidRDefault="00CC043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18E6107D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133E70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7786B99B" w14:textId="77777777">
      <w:trPr>
        <w:cantSplit/>
      </w:trPr>
      <w:tc>
        <w:tcPr>
          <w:tcW w:w="2420" w:type="dxa"/>
        </w:tcPr>
        <w:p w14:paraId="541508C2" w14:textId="77777777" w:rsidR="00E23B56" w:rsidRDefault="00CC043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5FDECE4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975CEAE" w14:textId="77777777" w:rsidR="00E23B56" w:rsidRDefault="00CC0430">
          <w:pPr>
            <w:pStyle w:val="Header"/>
            <w:jc w:val="right"/>
          </w:pPr>
        </w:p>
      </w:tc>
    </w:tr>
    <w:tr w:rsidR="00E23B56" w14:paraId="4AC9C6D1" w14:textId="77777777">
      <w:trPr>
        <w:cantSplit/>
      </w:trPr>
      <w:tc>
        <w:tcPr>
          <w:tcW w:w="2420" w:type="dxa"/>
        </w:tcPr>
        <w:p w14:paraId="068B6BB2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DAF2CDC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458B94E" w14:textId="77777777" w:rsidR="00E23B56" w:rsidRDefault="00CC0430">
          <w:pPr>
            <w:pStyle w:val="Header"/>
            <w:jc w:val="right"/>
          </w:pPr>
        </w:p>
      </w:tc>
    </w:tr>
    <w:tr w:rsidR="00E23B56" w14:paraId="332A4D3A" w14:textId="77777777">
      <w:trPr>
        <w:cantSplit/>
      </w:trPr>
      <w:tc>
        <w:tcPr>
          <w:tcW w:w="2420" w:type="dxa"/>
        </w:tcPr>
        <w:p w14:paraId="39DD25D4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401110D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F81429" w14:textId="77777777" w:rsidR="00E23B56" w:rsidRDefault="00CC0430">
          <w:pPr>
            <w:pStyle w:val="Header"/>
            <w:jc w:val="right"/>
          </w:pPr>
        </w:p>
      </w:tc>
    </w:tr>
    <w:tr w:rsidR="00E23B56" w14:paraId="5C2715C9" w14:textId="77777777">
      <w:trPr>
        <w:cantSplit/>
      </w:trPr>
      <w:tc>
        <w:tcPr>
          <w:tcW w:w="2420" w:type="dxa"/>
        </w:tcPr>
        <w:p w14:paraId="78E165DC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A0DA72C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78D345BB" w14:textId="77777777" w:rsidR="00E23B56" w:rsidRDefault="00CC0430">
          <w:pPr>
            <w:pStyle w:val="Header"/>
            <w:jc w:val="right"/>
          </w:pPr>
        </w:p>
      </w:tc>
    </w:tr>
  </w:tbl>
  <w:p w14:paraId="627BADCA" w14:textId="77777777" w:rsidR="00E23B56" w:rsidRDefault="00CC0430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9F80EB8" w14:textId="77777777">
      <w:trPr>
        <w:cantSplit/>
      </w:trPr>
      <w:tc>
        <w:tcPr>
          <w:tcW w:w="2420" w:type="dxa"/>
        </w:tcPr>
        <w:p w14:paraId="50F94FDE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0779C979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32E7EB" w14:textId="77777777" w:rsidR="00E23B56" w:rsidRDefault="00CC043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6132BCED" w14:textId="77777777">
      <w:trPr>
        <w:cantSplit/>
      </w:trPr>
      <w:tc>
        <w:tcPr>
          <w:tcW w:w="2420" w:type="dxa"/>
        </w:tcPr>
        <w:p w14:paraId="4C597558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EF79C45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32BABE" w14:textId="77777777" w:rsidR="00E23B56" w:rsidRDefault="00CC0430">
          <w:pPr>
            <w:pStyle w:val="Header"/>
            <w:jc w:val="right"/>
          </w:pPr>
          <w:r>
            <w:t>PREM/OPS TERR. 505</w:t>
          </w:r>
        </w:p>
      </w:tc>
    </w:tr>
    <w:tr w:rsidR="00E23B56" w14:paraId="6A35AA72" w14:textId="77777777">
      <w:trPr>
        <w:cantSplit/>
      </w:trPr>
      <w:tc>
        <w:tcPr>
          <w:tcW w:w="2420" w:type="dxa"/>
        </w:tcPr>
        <w:p w14:paraId="7286A8E3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3309EFAC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3C5FD8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1A91B92C" w14:textId="77777777">
      <w:trPr>
        <w:cantSplit/>
      </w:trPr>
      <w:tc>
        <w:tcPr>
          <w:tcW w:w="2420" w:type="dxa"/>
        </w:tcPr>
        <w:p w14:paraId="27D8D479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445BDF81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9A1E86" w14:textId="77777777" w:rsidR="00E23B56" w:rsidRDefault="00CC0430">
          <w:pPr>
            <w:pStyle w:val="Header"/>
            <w:jc w:val="right"/>
          </w:pPr>
        </w:p>
      </w:tc>
    </w:tr>
    <w:tr w:rsidR="00E23B56" w14:paraId="55B14098" w14:textId="77777777">
      <w:trPr>
        <w:cantSplit/>
      </w:trPr>
      <w:tc>
        <w:tcPr>
          <w:tcW w:w="2420" w:type="dxa"/>
        </w:tcPr>
        <w:p w14:paraId="63799331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4A10A035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7ADEF02F" w14:textId="77777777" w:rsidR="00E23B56" w:rsidRDefault="00CC0430">
          <w:pPr>
            <w:pStyle w:val="Header"/>
            <w:jc w:val="right"/>
          </w:pPr>
        </w:p>
      </w:tc>
    </w:tr>
  </w:tbl>
  <w:p w14:paraId="0C07FB70" w14:textId="77777777" w:rsidR="00E23B56" w:rsidRDefault="00CC0430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443583" w14:textId="77777777">
      <w:trPr>
        <w:cantSplit/>
      </w:trPr>
      <w:tc>
        <w:tcPr>
          <w:tcW w:w="2420" w:type="dxa"/>
        </w:tcPr>
        <w:p w14:paraId="3CA06FA0" w14:textId="77777777" w:rsidR="00E23B56" w:rsidRDefault="00CC043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1E71DAC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6A3370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1C9621F4" w14:textId="77777777">
      <w:trPr>
        <w:cantSplit/>
      </w:trPr>
      <w:tc>
        <w:tcPr>
          <w:tcW w:w="2420" w:type="dxa"/>
        </w:tcPr>
        <w:p w14:paraId="3EC5DD06" w14:textId="77777777" w:rsidR="00E23B56" w:rsidRDefault="00CC0430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47BD0160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EAA3AE" w14:textId="77777777" w:rsidR="00E23B56" w:rsidRDefault="00CC0430">
          <w:pPr>
            <w:pStyle w:val="Header"/>
            <w:jc w:val="right"/>
          </w:pPr>
        </w:p>
      </w:tc>
    </w:tr>
    <w:tr w:rsidR="00E23B56" w14:paraId="65F169FA" w14:textId="77777777">
      <w:trPr>
        <w:cantSplit/>
      </w:trPr>
      <w:tc>
        <w:tcPr>
          <w:tcW w:w="2420" w:type="dxa"/>
        </w:tcPr>
        <w:p w14:paraId="46A15C04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753DF25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7A4522E" w14:textId="77777777" w:rsidR="00E23B56" w:rsidRDefault="00CC0430">
          <w:pPr>
            <w:pStyle w:val="Header"/>
            <w:jc w:val="right"/>
          </w:pPr>
        </w:p>
      </w:tc>
    </w:tr>
    <w:tr w:rsidR="00E23B56" w14:paraId="08412623" w14:textId="77777777">
      <w:trPr>
        <w:cantSplit/>
      </w:trPr>
      <w:tc>
        <w:tcPr>
          <w:tcW w:w="2420" w:type="dxa"/>
        </w:tcPr>
        <w:p w14:paraId="797B8FA8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4431931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D2A3BB3" w14:textId="77777777" w:rsidR="00E23B56" w:rsidRDefault="00CC0430">
          <w:pPr>
            <w:pStyle w:val="Header"/>
            <w:jc w:val="right"/>
          </w:pPr>
        </w:p>
      </w:tc>
    </w:tr>
    <w:tr w:rsidR="00E23B56" w14:paraId="5685A27E" w14:textId="77777777">
      <w:trPr>
        <w:cantSplit/>
      </w:trPr>
      <w:tc>
        <w:tcPr>
          <w:tcW w:w="2420" w:type="dxa"/>
        </w:tcPr>
        <w:p w14:paraId="4660B39A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6D6FF34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010922B8" w14:textId="77777777" w:rsidR="00E23B56" w:rsidRDefault="00CC0430">
          <w:pPr>
            <w:pStyle w:val="Header"/>
            <w:jc w:val="right"/>
          </w:pPr>
        </w:p>
      </w:tc>
    </w:tr>
  </w:tbl>
  <w:p w14:paraId="5FB797B6" w14:textId="77777777" w:rsidR="00E23B56" w:rsidRDefault="00CC0430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30E8FA0" w14:textId="77777777">
      <w:trPr>
        <w:cantSplit/>
      </w:trPr>
      <w:tc>
        <w:tcPr>
          <w:tcW w:w="2420" w:type="dxa"/>
        </w:tcPr>
        <w:p w14:paraId="1B3A6F9B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2BD85564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50AD21" w14:textId="77777777" w:rsidR="00E23B56" w:rsidRDefault="00CC0430">
          <w:pPr>
            <w:pStyle w:val="Header"/>
            <w:jc w:val="right"/>
          </w:pPr>
          <w:r>
            <w:t>CLASSES 98813–99988</w:t>
          </w:r>
        </w:p>
      </w:tc>
    </w:tr>
    <w:tr w:rsidR="00E23B56" w14:paraId="344C21D1" w14:textId="77777777">
      <w:trPr>
        <w:cantSplit/>
      </w:trPr>
      <w:tc>
        <w:tcPr>
          <w:tcW w:w="2420" w:type="dxa"/>
        </w:tcPr>
        <w:p w14:paraId="00A8AF4A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62596C44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B9B6A5D" w14:textId="77777777" w:rsidR="00E23B56" w:rsidRDefault="00CC0430">
          <w:pPr>
            <w:pStyle w:val="Header"/>
            <w:jc w:val="right"/>
          </w:pPr>
          <w:r>
            <w:t>PREM/OPS TERR. 505</w:t>
          </w:r>
        </w:p>
      </w:tc>
    </w:tr>
    <w:tr w:rsidR="00E23B56" w14:paraId="5675FC6C" w14:textId="77777777">
      <w:trPr>
        <w:cantSplit/>
      </w:trPr>
      <w:tc>
        <w:tcPr>
          <w:tcW w:w="2420" w:type="dxa"/>
        </w:tcPr>
        <w:p w14:paraId="67BA12F5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68763E82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48E496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41F870DC" w14:textId="77777777">
      <w:trPr>
        <w:cantSplit/>
      </w:trPr>
      <w:tc>
        <w:tcPr>
          <w:tcW w:w="2420" w:type="dxa"/>
        </w:tcPr>
        <w:p w14:paraId="0761A257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479D94AF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5DD671" w14:textId="77777777" w:rsidR="00E23B56" w:rsidRDefault="00CC0430">
          <w:pPr>
            <w:pStyle w:val="Header"/>
            <w:jc w:val="right"/>
          </w:pPr>
        </w:p>
      </w:tc>
    </w:tr>
    <w:tr w:rsidR="00E23B56" w14:paraId="0C4BB43A" w14:textId="77777777">
      <w:trPr>
        <w:cantSplit/>
      </w:trPr>
      <w:tc>
        <w:tcPr>
          <w:tcW w:w="2420" w:type="dxa"/>
        </w:tcPr>
        <w:p w14:paraId="730E9085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0CB2E0A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5DB1E283" w14:textId="77777777" w:rsidR="00E23B56" w:rsidRDefault="00CC0430">
          <w:pPr>
            <w:pStyle w:val="Header"/>
            <w:jc w:val="right"/>
          </w:pPr>
        </w:p>
      </w:tc>
    </w:tr>
  </w:tbl>
  <w:p w14:paraId="4F4DD97B" w14:textId="77777777" w:rsidR="00E23B56" w:rsidRDefault="00CC0430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3F40B3" w14:textId="77777777">
      <w:trPr>
        <w:cantSplit/>
      </w:trPr>
      <w:tc>
        <w:tcPr>
          <w:tcW w:w="2420" w:type="dxa"/>
        </w:tcPr>
        <w:p w14:paraId="563D1D39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0196FC03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4EAC93" w14:textId="77777777" w:rsidR="00E23B56" w:rsidRDefault="00CC0430">
          <w:pPr>
            <w:pStyle w:val="Header"/>
            <w:jc w:val="right"/>
          </w:pPr>
          <w:r>
            <w:t>CLASSES 49305–53271</w:t>
          </w:r>
        </w:p>
      </w:tc>
    </w:tr>
    <w:tr w:rsidR="00E23B56" w14:paraId="7334EFE3" w14:textId="77777777">
      <w:trPr>
        <w:cantSplit/>
      </w:trPr>
      <w:tc>
        <w:tcPr>
          <w:tcW w:w="2420" w:type="dxa"/>
        </w:tcPr>
        <w:p w14:paraId="1EA1C1F9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3E9B2C5C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2019EC6" w14:textId="77777777" w:rsidR="00E23B56" w:rsidRDefault="00CC0430">
          <w:pPr>
            <w:pStyle w:val="Header"/>
            <w:jc w:val="right"/>
          </w:pPr>
          <w:r>
            <w:t>PREM/OPS TERR. 501</w:t>
          </w:r>
        </w:p>
      </w:tc>
    </w:tr>
    <w:tr w:rsidR="00E23B56" w14:paraId="2759BCB8" w14:textId="77777777">
      <w:trPr>
        <w:cantSplit/>
      </w:trPr>
      <w:tc>
        <w:tcPr>
          <w:tcW w:w="2420" w:type="dxa"/>
        </w:tcPr>
        <w:p w14:paraId="50E3CF20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4E8DDB9C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32ED979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12C8625B" w14:textId="77777777">
      <w:trPr>
        <w:cantSplit/>
      </w:trPr>
      <w:tc>
        <w:tcPr>
          <w:tcW w:w="2420" w:type="dxa"/>
        </w:tcPr>
        <w:p w14:paraId="38A99671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5CFD3E59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4DB93D" w14:textId="77777777" w:rsidR="00E23B56" w:rsidRDefault="00CC0430">
          <w:pPr>
            <w:pStyle w:val="Header"/>
            <w:jc w:val="right"/>
          </w:pPr>
        </w:p>
      </w:tc>
    </w:tr>
    <w:tr w:rsidR="00E23B56" w14:paraId="42AAF31B" w14:textId="77777777">
      <w:trPr>
        <w:cantSplit/>
      </w:trPr>
      <w:tc>
        <w:tcPr>
          <w:tcW w:w="2420" w:type="dxa"/>
        </w:tcPr>
        <w:p w14:paraId="2C720704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2D83E2A5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379AA4A4" w14:textId="77777777" w:rsidR="00E23B56" w:rsidRDefault="00CC0430">
          <w:pPr>
            <w:pStyle w:val="Header"/>
            <w:jc w:val="right"/>
          </w:pPr>
        </w:p>
      </w:tc>
    </w:tr>
  </w:tbl>
  <w:p w14:paraId="333D303F" w14:textId="77777777" w:rsidR="00E23B56" w:rsidRDefault="00CC0430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A0F04CE" w14:textId="77777777">
      <w:trPr>
        <w:cantSplit/>
      </w:trPr>
      <w:tc>
        <w:tcPr>
          <w:tcW w:w="2420" w:type="dxa"/>
        </w:tcPr>
        <w:p w14:paraId="0B421E13" w14:textId="77777777" w:rsidR="00E23B56" w:rsidRDefault="00CC043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2887B73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F49543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21CD04A9" w14:textId="77777777">
      <w:trPr>
        <w:cantSplit/>
      </w:trPr>
      <w:tc>
        <w:tcPr>
          <w:tcW w:w="2420" w:type="dxa"/>
        </w:tcPr>
        <w:p w14:paraId="5D383F08" w14:textId="77777777" w:rsidR="00E23B56" w:rsidRDefault="00CC043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1D6FAD5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61B0EB" w14:textId="77777777" w:rsidR="00E23B56" w:rsidRDefault="00CC0430">
          <w:pPr>
            <w:pStyle w:val="Header"/>
            <w:jc w:val="right"/>
          </w:pPr>
        </w:p>
      </w:tc>
    </w:tr>
    <w:tr w:rsidR="00E23B56" w14:paraId="36D5B8E9" w14:textId="77777777">
      <w:trPr>
        <w:cantSplit/>
      </w:trPr>
      <w:tc>
        <w:tcPr>
          <w:tcW w:w="2420" w:type="dxa"/>
        </w:tcPr>
        <w:p w14:paraId="51388057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FA0653D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58DAFB" w14:textId="77777777" w:rsidR="00E23B56" w:rsidRDefault="00CC0430">
          <w:pPr>
            <w:pStyle w:val="Header"/>
            <w:jc w:val="right"/>
          </w:pPr>
        </w:p>
      </w:tc>
    </w:tr>
    <w:tr w:rsidR="00E23B56" w14:paraId="0CB710D4" w14:textId="77777777">
      <w:trPr>
        <w:cantSplit/>
      </w:trPr>
      <w:tc>
        <w:tcPr>
          <w:tcW w:w="2420" w:type="dxa"/>
        </w:tcPr>
        <w:p w14:paraId="4023816F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2D296168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8AA3B5" w14:textId="77777777" w:rsidR="00E23B56" w:rsidRDefault="00CC0430">
          <w:pPr>
            <w:pStyle w:val="Header"/>
            <w:jc w:val="right"/>
          </w:pPr>
        </w:p>
      </w:tc>
    </w:tr>
    <w:tr w:rsidR="00E23B56" w14:paraId="5B0B6E56" w14:textId="77777777">
      <w:trPr>
        <w:cantSplit/>
      </w:trPr>
      <w:tc>
        <w:tcPr>
          <w:tcW w:w="2420" w:type="dxa"/>
        </w:tcPr>
        <w:p w14:paraId="660D3FB9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25528A94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6A9B1898" w14:textId="77777777" w:rsidR="00E23B56" w:rsidRDefault="00CC0430">
          <w:pPr>
            <w:pStyle w:val="Header"/>
            <w:jc w:val="right"/>
          </w:pPr>
        </w:p>
      </w:tc>
    </w:tr>
  </w:tbl>
  <w:p w14:paraId="6094C164" w14:textId="77777777" w:rsidR="00E23B56" w:rsidRDefault="00CC0430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E44AF5" w14:textId="77777777">
      <w:trPr>
        <w:cantSplit/>
      </w:trPr>
      <w:tc>
        <w:tcPr>
          <w:tcW w:w="2420" w:type="dxa"/>
        </w:tcPr>
        <w:p w14:paraId="009E666F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57CC6825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C439A5" w14:textId="77777777" w:rsidR="00E23B56" w:rsidRDefault="00CC0430">
          <w:pPr>
            <w:pStyle w:val="Header"/>
            <w:jc w:val="right"/>
          </w:pPr>
          <w:r>
            <w:t>CLASSES 59306–91582</w:t>
          </w:r>
        </w:p>
      </w:tc>
    </w:tr>
    <w:tr w:rsidR="00E23B56" w14:paraId="5E3497AE" w14:textId="77777777">
      <w:trPr>
        <w:cantSplit/>
      </w:trPr>
      <w:tc>
        <w:tcPr>
          <w:tcW w:w="2420" w:type="dxa"/>
        </w:tcPr>
        <w:p w14:paraId="5A1C4E94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AFF58BD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0FBFD64" w14:textId="77777777" w:rsidR="00E23B56" w:rsidRDefault="00CC0430">
          <w:pPr>
            <w:pStyle w:val="Header"/>
            <w:jc w:val="right"/>
          </w:pPr>
          <w:r>
            <w:t>PREM/OPS TERR. 501</w:t>
          </w:r>
        </w:p>
      </w:tc>
    </w:tr>
    <w:tr w:rsidR="00E23B56" w14:paraId="08289B9E" w14:textId="77777777">
      <w:trPr>
        <w:cantSplit/>
      </w:trPr>
      <w:tc>
        <w:tcPr>
          <w:tcW w:w="2420" w:type="dxa"/>
        </w:tcPr>
        <w:p w14:paraId="22ABCA73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338273B9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E9E40CC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41A00EA5" w14:textId="77777777">
      <w:trPr>
        <w:cantSplit/>
      </w:trPr>
      <w:tc>
        <w:tcPr>
          <w:tcW w:w="2420" w:type="dxa"/>
        </w:tcPr>
        <w:p w14:paraId="18E6B725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660CC980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9B2325" w14:textId="77777777" w:rsidR="00E23B56" w:rsidRDefault="00CC0430">
          <w:pPr>
            <w:pStyle w:val="Header"/>
            <w:jc w:val="right"/>
          </w:pPr>
        </w:p>
      </w:tc>
    </w:tr>
    <w:tr w:rsidR="00E23B56" w14:paraId="56134052" w14:textId="77777777">
      <w:trPr>
        <w:cantSplit/>
      </w:trPr>
      <w:tc>
        <w:tcPr>
          <w:tcW w:w="2420" w:type="dxa"/>
        </w:tcPr>
        <w:p w14:paraId="345E9F5E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2D14A14E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0B7D041B" w14:textId="77777777" w:rsidR="00E23B56" w:rsidRDefault="00CC0430">
          <w:pPr>
            <w:pStyle w:val="Header"/>
            <w:jc w:val="right"/>
          </w:pPr>
        </w:p>
      </w:tc>
    </w:tr>
  </w:tbl>
  <w:p w14:paraId="3B9772B0" w14:textId="77777777" w:rsidR="00E23B56" w:rsidRDefault="00CC043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5C44D58" w14:textId="77777777">
      <w:trPr>
        <w:cantSplit/>
      </w:trPr>
      <w:tc>
        <w:tcPr>
          <w:tcW w:w="2420" w:type="dxa"/>
        </w:tcPr>
        <w:p w14:paraId="0821304B" w14:textId="77777777" w:rsidR="00E23B56" w:rsidRDefault="00CC043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C4656FA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83BBB1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28DF161B" w14:textId="77777777">
      <w:trPr>
        <w:cantSplit/>
      </w:trPr>
      <w:tc>
        <w:tcPr>
          <w:tcW w:w="2420" w:type="dxa"/>
        </w:tcPr>
        <w:p w14:paraId="76D7ECDA" w14:textId="77777777" w:rsidR="00E23B56" w:rsidRDefault="00CC0430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4A656C3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5B6284" w14:textId="77777777" w:rsidR="00E23B56" w:rsidRDefault="00CC0430">
          <w:pPr>
            <w:pStyle w:val="Header"/>
            <w:jc w:val="right"/>
          </w:pPr>
        </w:p>
      </w:tc>
    </w:tr>
    <w:tr w:rsidR="00E23B56" w14:paraId="307BA1D3" w14:textId="77777777">
      <w:trPr>
        <w:cantSplit/>
      </w:trPr>
      <w:tc>
        <w:tcPr>
          <w:tcW w:w="2420" w:type="dxa"/>
        </w:tcPr>
        <w:p w14:paraId="115FCD79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35A4F42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A9F6892" w14:textId="77777777" w:rsidR="00E23B56" w:rsidRDefault="00CC0430">
          <w:pPr>
            <w:pStyle w:val="Header"/>
            <w:jc w:val="right"/>
          </w:pPr>
        </w:p>
      </w:tc>
    </w:tr>
    <w:tr w:rsidR="00E23B56" w14:paraId="7CEE22C8" w14:textId="77777777">
      <w:trPr>
        <w:cantSplit/>
      </w:trPr>
      <w:tc>
        <w:tcPr>
          <w:tcW w:w="2420" w:type="dxa"/>
        </w:tcPr>
        <w:p w14:paraId="11FBEE00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8E64162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66F5BE" w14:textId="77777777" w:rsidR="00E23B56" w:rsidRDefault="00CC0430">
          <w:pPr>
            <w:pStyle w:val="Header"/>
            <w:jc w:val="right"/>
          </w:pPr>
        </w:p>
      </w:tc>
    </w:tr>
    <w:tr w:rsidR="00E23B56" w14:paraId="1D841053" w14:textId="77777777">
      <w:trPr>
        <w:cantSplit/>
      </w:trPr>
      <w:tc>
        <w:tcPr>
          <w:tcW w:w="2420" w:type="dxa"/>
        </w:tcPr>
        <w:p w14:paraId="56B94BAA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1D98A016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034231FB" w14:textId="77777777" w:rsidR="00E23B56" w:rsidRDefault="00CC0430">
          <w:pPr>
            <w:pStyle w:val="Header"/>
            <w:jc w:val="right"/>
          </w:pPr>
        </w:p>
      </w:tc>
    </w:tr>
  </w:tbl>
  <w:p w14:paraId="6E730516" w14:textId="77777777" w:rsidR="00E23B56" w:rsidRDefault="00CC0430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642649" w14:textId="77777777">
      <w:trPr>
        <w:cantSplit/>
      </w:trPr>
      <w:tc>
        <w:tcPr>
          <w:tcW w:w="2420" w:type="dxa"/>
        </w:tcPr>
        <w:p w14:paraId="0CB6CE3D" w14:textId="77777777" w:rsidR="00E23B56" w:rsidRDefault="00CC0430">
          <w:pPr>
            <w:pStyle w:val="Header"/>
            <w:jc w:val="left"/>
          </w:pPr>
          <w:r>
            <w:t>TENNESSEE (41)</w:t>
          </w:r>
        </w:p>
      </w:tc>
      <w:tc>
        <w:tcPr>
          <w:tcW w:w="5440" w:type="dxa"/>
        </w:tcPr>
        <w:p w14:paraId="5C129EF3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68B13C" w14:textId="77777777" w:rsidR="00E23B56" w:rsidRDefault="00CC0430">
          <w:pPr>
            <w:pStyle w:val="Header"/>
            <w:jc w:val="right"/>
          </w:pPr>
          <w:r>
            <w:t>CLASSES 98813–99988</w:t>
          </w:r>
        </w:p>
      </w:tc>
    </w:tr>
    <w:tr w:rsidR="00E23B56" w14:paraId="34892EC3" w14:textId="77777777">
      <w:trPr>
        <w:cantSplit/>
      </w:trPr>
      <w:tc>
        <w:tcPr>
          <w:tcW w:w="2420" w:type="dxa"/>
        </w:tcPr>
        <w:p w14:paraId="751D900A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A2BC174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BA92F52" w14:textId="77777777" w:rsidR="00E23B56" w:rsidRDefault="00CC0430">
          <w:pPr>
            <w:pStyle w:val="Header"/>
            <w:jc w:val="right"/>
          </w:pPr>
          <w:r>
            <w:t>PREM/OPS TERR. 501</w:t>
          </w:r>
        </w:p>
      </w:tc>
    </w:tr>
    <w:tr w:rsidR="00E23B56" w14:paraId="3DFC5965" w14:textId="77777777">
      <w:trPr>
        <w:cantSplit/>
      </w:trPr>
      <w:tc>
        <w:tcPr>
          <w:tcW w:w="2420" w:type="dxa"/>
        </w:tcPr>
        <w:p w14:paraId="0DD3BDBE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F22DFC5" w14:textId="77777777" w:rsidR="00E23B56" w:rsidRDefault="00CC04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EF2F74" w14:textId="77777777" w:rsidR="00E23B56" w:rsidRDefault="00CC0430">
          <w:pPr>
            <w:pStyle w:val="Header"/>
            <w:jc w:val="right"/>
          </w:pPr>
          <w:r>
            <w:t>PROD/COPS</w:t>
          </w:r>
        </w:p>
      </w:tc>
    </w:tr>
    <w:tr w:rsidR="00E23B56" w14:paraId="3D4CB6FB" w14:textId="77777777">
      <w:trPr>
        <w:cantSplit/>
      </w:trPr>
      <w:tc>
        <w:tcPr>
          <w:tcW w:w="2420" w:type="dxa"/>
        </w:tcPr>
        <w:p w14:paraId="14FE52E2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7BBE5DBF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1F6AB0" w14:textId="77777777" w:rsidR="00E23B56" w:rsidRDefault="00CC0430">
          <w:pPr>
            <w:pStyle w:val="Header"/>
            <w:jc w:val="right"/>
          </w:pPr>
        </w:p>
      </w:tc>
    </w:tr>
    <w:tr w:rsidR="00E23B56" w14:paraId="67B0D58B" w14:textId="77777777">
      <w:trPr>
        <w:cantSplit/>
      </w:trPr>
      <w:tc>
        <w:tcPr>
          <w:tcW w:w="2420" w:type="dxa"/>
        </w:tcPr>
        <w:p w14:paraId="43149B3E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8946E1F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41515183" w14:textId="77777777" w:rsidR="00E23B56" w:rsidRDefault="00CC0430">
          <w:pPr>
            <w:pStyle w:val="Header"/>
            <w:jc w:val="right"/>
          </w:pPr>
        </w:p>
      </w:tc>
    </w:tr>
  </w:tbl>
  <w:p w14:paraId="05FD363A" w14:textId="77777777" w:rsidR="00E23B56" w:rsidRDefault="00CC0430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16F860" w14:textId="77777777">
      <w:trPr>
        <w:cantSplit/>
      </w:trPr>
      <w:tc>
        <w:tcPr>
          <w:tcW w:w="2420" w:type="dxa"/>
        </w:tcPr>
        <w:p w14:paraId="4B4D4AB7" w14:textId="77777777" w:rsidR="00E23B56" w:rsidRDefault="00CC0430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6F3820C0" w14:textId="77777777" w:rsidR="00E23B56" w:rsidRDefault="00CC04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4D5086" w14:textId="77777777" w:rsidR="00E23B56" w:rsidRDefault="00CC0430">
          <w:pPr>
            <w:pStyle w:val="Header"/>
            <w:jc w:val="right"/>
          </w:pPr>
          <w:r>
            <w:t>TENNESSEE (41)</w:t>
          </w:r>
        </w:p>
      </w:tc>
    </w:tr>
    <w:tr w:rsidR="00E23B56" w14:paraId="6B1CA005" w14:textId="77777777">
      <w:trPr>
        <w:cantSplit/>
      </w:trPr>
      <w:tc>
        <w:tcPr>
          <w:tcW w:w="2420" w:type="dxa"/>
        </w:tcPr>
        <w:p w14:paraId="28435098" w14:textId="77777777" w:rsidR="00E23B56" w:rsidRDefault="00CC0430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3977A944" w14:textId="77777777" w:rsidR="00E23B56" w:rsidRDefault="00CC04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EA56B92" w14:textId="77777777" w:rsidR="00E23B56" w:rsidRDefault="00CC0430">
          <w:pPr>
            <w:pStyle w:val="Header"/>
            <w:jc w:val="right"/>
          </w:pPr>
        </w:p>
      </w:tc>
    </w:tr>
    <w:tr w:rsidR="00E23B56" w14:paraId="78BC72A5" w14:textId="77777777">
      <w:trPr>
        <w:cantSplit/>
      </w:trPr>
      <w:tc>
        <w:tcPr>
          <w:tcW w:w="2420" w:type="dxa"/>
        </w:tcPr>
        <w:p w14:paraId="4433D3CE" w14:textId="77777777" w:rsidR="00E23B56" w:rsidRDefault="00CC04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3516692" w14:textId="77777777" w:rsidR="00E23B56" w:rsidRDefault="00CC043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4D8B59F" w14:textId="77777777" w:rsidR="00E23B56" w:rsidRDefault="00CC0430">
          <w:pPr>
            <w:pStyle w:val="Header"/>
            <w:jc w:val="right"/>
          </w:pPr>
        </w:p>
      </w:tc>
    </w:tr>
    <w:tr w:rsidR="00E23B56" w14:paraId="78DADE38" w14:textId="77777777">
      <w:trPr>
        <w:cantSplit/>
      </w:trPr>
      <w:tc>
        <w:tcPr>
          <w:tcW w:w="2420" w:type="dxa"/>
        </w:tcPr>
        <w:p w14:paraId="708714A2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092F6BE3" w14:textId="77777777" w:rsidR="00E23B56" w:rsidRDefault="00CC04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4A9FA1" w14:textId="77777777" w:rsidR="00E23B56" w:rsidRDefault="00CC0430">
          <w:pPr>
            <w:pStyle w:val="Header"/>
            <w:jc w:val="right"/>
          </w:pPr>
        </w:p>
      </w:tc>
    </w:tr>
    <w:tr w:rsidR="00E23B56" w14:paraId="5448E96E" w14:textId="77777777">
      <w:trPr>
        <w:cantSplit/>
      </w:trPr>
      <w:tc>
        <w:tcPr>
          <w:tcW w:w="2420" w:type="dxa"/>
        </w:tcPr>
        <w:p w14:paraId="7F8BF88F" w14:textId="77777777" w:rsidR="00E23B56" w:rsidRDefault="00CC0430">
          <w:pPr>
            <w:pStyle w:val="Header"/>
            <w:jc w:val="left"/>
          </w:pPr>
        </w:p>
      </w:tc>
      <w:tc>
        <w:tcPr>
          <w:tcW w:w="5440" w:type="dxa"/>
        </w:tcPr>
        <w:p w14:paraId="37CB8DA5" w14:textId="77777777" w:rsidR="00E23B56" w:rsidRDefault="00CC0430">
          <w:pPr>
            <w:pStyle w:val="Header"/>
            <w:jc w:val="center"/>
          </w:pPr>
        </w:p>
      </w:tc>
      <w:tc>
        <w:tcPr>
          <w:tcW w:w="2420" w:type="dxa"/>
        </w:tcPr>
        <w:p w14:paraId="1705CAFC" w14:textId="77777777" w:rsidR="00E23B56" w:rsidRDefault="00CC0430">
          <w:pPr>
            <w:pStyle w:val="Header"/>
            <w:jc w:val="right"/>
          </w:pPr>
        </w:p>
      </w:tc>
    </w:tr>
  </w:tbl>
  <w:p w14:paraId="0C301088" w14:textId="77777777" w:rsidR="00E23B56" w:rsidRDefault="00CC043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79853246">
    <w:abstractNumId w:val="2"/>
  </w:num>
  <w:num w:numId="2" w16cid:durableId="1666011033">
    <w:abstractNumId w:val="1"/>
  </w:num>
  <w:num w:numId="3" w16cid:durableId="1925410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CC043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43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CC0430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CC0430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CC0430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CC0430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CC043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C0430"/>
  </w:style>
  <w:style w:type="paragraph" w:styleId="Header">
    <w:name w:val="header"/>
    <w:basedOn w:val="isonormal"/>
    <w:link w:val="HeaderChar"/>
    <w:rsid w:val="00CC0430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CC043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CC0430"/>
    <w:pPr>
      <w:spacing w:before="0" w:line="240" w:lineRule="auto"/>
    </w:pPr>
  </w:style>
  <w:style w:type="character" w:customStyle="1" w:styleId="FooterChar">
    <w:name w:val="Footer Char"/>
    <w:link w:val="Footer"/>
    <w:rsid w:val="00CC0430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CC043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CC043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CC043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CC043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CC043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CC0430"/>
    <w:pPr>
      <w:spacing w:before="20" w:after="20"/>
      <w:jc w:val="left"/>
    </w:pPr>
  </w:style>
  <w:style w:type="paragraph" w:customStyle="1" w:styleId="isonormal">
    <w:name w:val="isonormal"/>
    <w:rsid w:val="00CC043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CC043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C043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C043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C043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C043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C043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C043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C043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C043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C0430"/>
    <w:pPr>
      <w:keepLines/>
    </w:pPr>
  </w:style>
  <w:style w:type="paragraph" w:customStyle="1" w:styleId="blocktext10">
    <w:name w:val="blocktext10"/>
    <w:basedOn w:val="isonormal"/>
    <w:rsid w:val="00CC0430"/>
    <w:pPr>
      <w:keepLines/>
      <w:ind w:left="2700"/>
    </w:pPr>
  </w:style>
  <w:style w:type="paragraph" w:customStyle="1" w:styleId="blocktext2">
    <w:name w:val="blocktext2"/>
    <w:basedOn w:val="isonormal"/>
    <w:rsid w:val="00CC0430"/>
    <w:pPr>
      <w:keepLines/>
      <w:ind w:left="300"/>
    </w:pPr>
  </w:style>
  <w:style w:type="paragraph" w:customStyle="1" w:styleId="blocktext3">
    <w:name w:val="blocktext3"/>
    <w:basedOn w:val="isonormal"/>
    <w:rsid w:val="00CC0430"/>
    <w:pPr>
      <w:keepLines/>
      <w:ind w:left="600"/>
    </w:pPr>
  </w:style>
  <w:style w:type="paragraph" w:customStyle="1" w:styleId="blocktext4">
    <w:name w:val="blocktext4"/>
    <w:basedOn w:val="isonormal"/>
    <w:rsid w:val="00CC0430"/>
    <w:pPr>
      <w:keepLines/>
      <w:ind w:left="900"/>
    </w:pPr>
  </w:style>
  <w:style w:type="paragraph" w:customStyle="1" w:styleId="blocktext5">
    <w:name w:val="blocktext5"/>
    <w:basedOn w:val="isonormal"/>
    <w:rsid w:val="00CC0430"/>
    <w:pPr>
      <w:keepLines/>
      <w:ind w:left="1200"/>
    </w:pPr>
  </w:style>
  <w:style w:type="paragraph" w:customStyle="1" w:styleId="blocktext6">
    <w:name w:val="blocktext6"/>
    <w:basedOn w:val="isonormal"/>
    <w:rsid w:val="00CC0430"/>
    <w:pPr>
      <w:keepLines/>
      <w:ind w:left="1500"/>
    </w:pPr>
  </w:style>
  <w:style w:type="paragraph" w:customStyle="1" w:styleId="blocktext7">
    <w:name w:val="blocktext7"/>
    <w:basedOn w:val="isonormal"/>
    <w:rsid w:val="00CC0430"/>
    <w:pPr>
      <w:keepLines/>
      <w:ind w:left="1800"/>
    </w:pPr>
  </w:style>
  <w:style w:type="paragraph" w:customStyle="1" w:styleId="blocktext8">
    <w:name w:val="blocktext8"/>
    <w:basedOn w:val="isonormal"/>
    <w:rsid w:val="00CC0430"/>
    <w:pPr>
      <w:keepLines/>
      <w:ind w:left="2100"/>
    </w:pPr>
  </w:style>
  <w:style w:type="paragraph" w:customStyle="1" w:styleId="blocktext9">
    <w:name w:val="blocktext9"/>
    <w:basedOn w:val="isonormal"/>
    <w:rsid w:val="00CC043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C043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C0430"/>
    <w:pPr>
      <w:jc w:val="center"/>
    </w:pPr>
    <w:rPr>
      <w:b/>
    </w:rPr>
  </w:style>
  <w:style w:type="paragraph" w:customStyle="1" w:styleId="ctoutlinetxt1">
    <w:name w:val="ctoutlinetxt1"/>
    <w:basedOn w:val="isonormal"/>
    <w:rsid w:val="00CC043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C043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C043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C043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CC0430"/>
    <w:rPr>
      <w:b/>
    </w:rPr>
  </w:style>
  <w:style w:type="paragraph" w:customStyle="1" w:styleId="icblock">
    <w:name w:val="i/cblock"/>
    <w:basedOn w:val="isonormal"/>
    <w:rsid w:val="00CC043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C0430"/>
  </w:style>
  <w:style w:type="paragraph" w:styleId="MacroText">
    <w:name w:val="macro"/>
    <w:link w:val="MacroTextChar"/>
    <w:rsid w:val="00CC043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CC043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CC043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C043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C043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C043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C043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C043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C043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C043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C043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C043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C043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C043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C043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C043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C043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C043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C043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C043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C043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CC0430"/>
  </w:style>
  <w:style w:type="character" w:customStyle="1" w:styleId="rulelink">
    <w:name w:val="rulelink"/>
    <w:rsid w:val="00CC0430"/>
    <w:rPr>
      <w:b/>
    </w:rPr>
  </w:style>
  <w:style w:type="paragraph" w:styleId="Signature">
    <w:name w:val="Signature"/>
    <w:basedOn w:val="Normal"/>
    <w:link w:val="SignatureChar"/>
    <w:rsid w:val="00CC0430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CC043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CC043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C043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C0430"/>
    <w:pPr>
      <w:spacing w:before="0" w:line="160" w:lineRule="exact"/>
    </w:pPr>
  </w:style>
  <w:style w:type="character" w:customStyle="1" w:styleId="spotlinksource">
    <w:name w:val="spotlinksource"/>
    <w:rsid w:val="00CC0430"/>
    <w:rPr>
      <w:b/>
    </w:rPr>
  </w:style>
  <w:style w:type="character" w:customStyle="1" w:styleId="spotlinktarget">
    <w:name w:val="spotlinktarget"/>
    <w:rsid w:val="00CC0430"/>
    <w:rPr>
      <w:b/>
    </w:rPr>
  </w:style>
  <w:style w:type="paragraph" w:customStyle="1" w:styleId="subcap">
    <w:name w:val="subcap"/>
    <w:basedOn w:val="isonormal"/>
    <w:rsid w:val="00CC043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CC043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CC0430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CC043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CC043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C0430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CC0430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CC043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C043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C043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C043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CC0430"/>
    <w:pPr>
      <w:jc w:val="left"/>
    </w:pPr>
    <w:rPr>
      <w:b/>
    </w:rPr>
  </w:style>
  <w:style w:type="character" w:customStyle="1" w:styleId="tablelink">
    <w:name w:val="tablelink"/>
    <w:rsid w:val="00CC0430"/>
    <w:rPr>
      <w:b/>
    </w:rPr>
  </w:style>
  <w:style w:type="paragraph" w:customStyle="1" w:styleId="tabletext00">
    <w:name w:val="tabletext0/0"/>
    <w:basedOn w:val="isonormal"/>
    <w:rsid w:val="00CC0430"/>
    <w:pPr>
      <w:spacing w:before="0"/>
      <w:jc w:val="left"/>
    </w:pPr>
  </w:style>
  <w:style w:type="paragraph" w:customStyle="1" w:styleId="tabletext01">
    <w:name w:val="tabletext0/1"/>
    <w:basedOn w:val="isonormal"/>
    <w:rsid w:val="00CC0430"/>
    <w:pPr>
      <w:spacing w:before="0" w:after="20"/>
      <w:jc w:val="left"/>
    </w:pPr>
  </w:style>
  <w:style w:type="paragraph" w:customStyle="1" w:styleId="tabletext10">
    <w:name w:val="tabletext1/0"/>
    <w:basedOn w:val="isonormal"/>
    <w:rsid w:val="00CC0430"/>
    <w:pPr>
      <w:spacing w:before="20"/>
      <w:jc w:val="left"/>
    </w:pPr>
  </w:style>
  <w:style w:type="paragraph" w:customStyle="1" w:styleId="tabletext40">
    <w:name w:val="tabletext4/0"/>
    <w:basedOn w:val="isonormal"/>
    <w:rsid w:val="00CC0430"/>
    <w:pPr>
      <w:jc w:val="left"/>
    </w:pPr>
  </w:style>
  <w:style w:type="paragraph" w:customStyle="1" w:styleId="tabletext44">
    <w:name w:val="tabletext4/4"/>
    <w:basedOn w:val="isonormal"/>
    <w:rsid w:val="00CC0430"/>
    <w:pPr>
      <w:spacing w:after="80"/>
      <w:jc w:val="left"/>
    </w:pPr>
  </w:style>
  <w:style w:type="paragraph" w:customStyle="1" w:styleId="terr2colblock1">
    <w:name w:val="terr2colblock1"/>
    <w:basedOn w:val="isonormal"/>
    <w:rsid w:val="00CC043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C043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C043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C043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C043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C043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CC043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CC043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CC0430"/>
  </w:style>
  <w:style w:type="paragraph" w:customStyle="1" w:styleId="tabletext1">
    <w:name w:val="tabletext1"/>
    <w:rsid w:val="00CC043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CC043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CC043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CC0430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CC043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C043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C043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C043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C043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C043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C043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C043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CC043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C043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C043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C0430"/>
  </w:style>
  <w:style w:type="paragraph" w:customStyle="1" w:styleId="spacesingle">
    <w:name w:val="spacesingle"/>
    <w:basedOn w:val="isonormal"/>
    <w:next w:val="isonormal"/>
    <w:rsid w:val="00CC043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8.xml"/><Relationship Id="rId21" Type="http://schemas.openxmlformats.org/officeDocument/2006/relationships/header" Target="header6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63" Type="http://schemas.openxmlformats.org/officeDocument/2006/relationships/header" Target="header27.xml"/><Relationship Id="rId68" Type="http://schemas.openxmlformats.org/officeDocument/2006/relationships/footer" Target="footer29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66" Type="http://schemas.openxmlformats.org/officeDocument/2006/relationships/footer" Target="footer28.xml"/><Relationship Id="rId74" Type="http://schemas.openxmlformats.org/officeDocument/2006/relationships/footer" Target="footer32.xml"/><Relationship Id="rId5" Type="http://schemas.openxmlformats.org/officeDocument/2006/relationships/numbering" Target="numbering.xml"/><Relationship Id="rId61" Type="http://schemas.openxmlformats.org/officeDocument/2006/relationships/header" Target="header26.xml"/><Relationship Id="rId19" Type="http://schemas.openxmlformats.org/officeDocument/2006/relationships/header" Target="header5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64" Type="http://schemas.openxmlformats.org/officeDocument/2006/relationships/footer" Target="footer27.xml"/><Relationship Id="rId69" Type="http://schemas.openxmlformats.org/officeDocument/2006/relationships/header" Target="header30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footer" Target="footer26.xml"/><Relationship Id="rId70" Type="http://schemas.openxmlformats.org/officeDocument/2006/relationships/footer" Target="footer30.xm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header" Target="header15.xml"/><Relationship Id="rId34" Type="http://schemas.openxmlformats.org/officeDocument/2006/relationships/footer" Target="footer12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6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header" Target="header3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LI-GL-2023-209 - 005 -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Pages</CircularDocDescription>
    <Date_x0020_Modified xmlns="a86cc342-0045-41e2-80e9-abdb777d2eca">2023-10-18T18:30:43+00:00</Date_x0020_Modified>
    <CircularDate xmlns="a86cc342-0045-41e2-80e9-abdb777d2eca">2023-10-23T04:00:00+00:00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-0.8% to be implemented.</KeyMessage>
    <CircularNumber xmlns="a86cc342-0045-41e2-80e9-abdb777d2eca">LI-GL-2023-209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4</Sequence>
    <ServiceModuleString xmlns="a86cc342-0045-41e2-80e9-abdb777d2eca">Loss Costs;</ServiceModuleString>
    <CircId xmlns="a86cc342-0045-41e2-80e9-abdb777d2eca">39311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TENNESSEE GENERAL LIABILITY ADVISORY PROSPECTIVE LOSS COST REVISION TO BE IMPLEMENTED</CircularTitle>
    <Jurs xmlns="a86cc342-0045-41e2-80e9-abdb777d2eca">
      <Value>45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http://purl.org/dc/terms/"/>
    <ds:schemaRef ds:uri="http://purl.org/dc/dcmitype/"/>
    <ds:schemaRef ds:uri="a4a0e5be-91d0-4885-86b3-82b63f60e869"/>
    <ds:schemaRef ds:uri="http://schemas.microsoft.com/office/infopath/2007/PartnerControls"/>
    <ds:schemaRef ds:uri="http://schemas.microsoft.com/office/2006/metadata/properties"/>
    <ds:schemaRef ds:uri="b46ec5a0-05e9-4998-b314-ddd445f86ee4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F87D7F9-2306-484B-A252-EFA14D6669A2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32</Pages>
  <Words>13800</Words>
  <Characters>62600</Characters>
  <Application>Microsoft Office Word</Application>
  <DocSecurity>0</DocSecurity>
  <Lines>19038</Lines>
  <Paragraphs>12776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2023-09-28T14:23:00Z</dcterms:created>
  <dcterms:modified xsi:type="dcterms:W3CDTF">2023-09-28T14:23:00Z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