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0CB49" w14:textId="77777777" w:rsidR="009B4F15" w:rsidRDefault="009B4F15" w:rsidP="003C26EE">
      <w:pPr>
        <w:pStyle w:val="boxrule"/>
      </w:pPr>
      <w:r>
        <w:t>289.  NON-OWNERSHIP LIABILITY</w:t>
      </w:r>
    </w:p>
    <w:p w14:paraId="04637009" w14:textId="77777777" w:rsidR="009B4F15" w:rsidRDefault="009B4F15" w:rsidP="003C26EE">
      <w:pPr>
        <w:pStyle w:val="blocktext1"/>
      </w:pPr>
      <w:r>
        <w:t xml:space="preserve">The following is added to Paragraph </w:t>
      </w:r>
      <w:r>
        <w:rPr>
          <w:b/>
        </w:rPr>
        <w:t>A.:</w:t>
      </w:r>
    </w:p>
    <w:p w14:paraId="75CDCBCE" w14:textId="77777777" w:rsidR="009B4F15" w:rsidRDefault="009B4F15" w:rsidP="003C26EE">
      <w:pPr>
        <w:pStyle w:val="outlinetxt3"/>
      </w:pPr>
      <w:r>
        <w:rPr>
          <w:b/>
        </w:rPr>
        <w:tab/>
      </w:r>
      <w:r w:rsidRPr="00BF29B5">
        <w:rPr>
          <w:b/>
        </w:rPr>
        <w:t>3.</w:t>
      </w:r>
      <w:r>
        <w:rPr>
          <w:b/>
        </w:rPr>
        <w:tab/>
      </w:r>
      <w:r>
        <w:t>When Non-ownership Liability Coverage is provided, Non-stacked Uninsured Motorists Bodily Injury Coverage must also be provided for the non-owned autos.</w:t>
      </w:r>
    </w:p>
    <w:p w14:paraId="73108310" w14:textId="77777777" w:rsidR="009B4F15" w:rsidRDefault="009B4F15" w:rsidP="003C26EE">
      <w:pPr>
        <w:pStyle w:val="blocktext1"/>
        <w:rPr>
          <w:b/>
        </w:rPr>
      </w:pPr>
      <w:r>
        <w:t xml:space="preserve">The following is added to Paragraph </w:t>
      </w:r>
      <w:r w:rsidRPr="009762A9">
        <w:rPr>
          <w:b/>
        </w:rPr>
        <w:t>B.</w:t>
      </w:r>
      <w:r>
        <w:rPr>
          <w:b/>
        </w:rPr>
        <w:t>2</w:t>
      </w:r>
      <w:r w:rsidRPr="009762A9">
        <w:rPr>
          <w:b/>
        </w:rPr>
        <w:t>.</w:t>
      </w:r>
      <w:r>
        <w:rPr>
          <w:b/>
        </w:rPr>
        <w:t>:</w:t>
      </w:r>
    </w:p>
    <w:p w14:paraId="162EA290" w14:textId="77777777" w:rsidR="009B4F15" w:rsidRDefault="009B4F15" w:rsidP="003C26EE">
      <w:pPr>
        <w:pStyle w:val="outlinetxt4"/>
      </w:pPr>
      <w:r>
        <w:rPr>
          <w:b/>
          <w:bCs/>
        </w:rPr>
        <w:tab/>
        <w:t>f.</w:t>
      </w:r>
      <w:r>
        <w:rPr>
          <w:b/>
          <w:bCs/>
        </w:rPr>
        <w:tab/>
      </w:r>
      <w:r>
        <w:t xml:space="preserve">Charge a premium per employee for each </w:t>
      </w:r>
      <w:r w:rsidRPr="0071585F">
        <w:t>employee of the insured at all locations within this state</w:t>
      </w:r>
      <w:r>
        <w:t>. Compute the Uninsured Motorists Bodily Injury Premium using the following formula:</w:t>
      </w:r>
    </w:p>
    <w:p w14:paraId="161F3845" w14:textId="77777777" w:rsidR="009B4F15" w:rsidRDefault="009B4F15" w:rsidP="003C26EE">
      <w:pPr>
        <w:pStyle w:val="space4"/>
      </w:pPr>
    </w:p>
    <w:tbl>
      <w:tblPr>
        <w:tblW w:w="10275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159"/>
        <w:gridCol w:w="8916"/>
      </w:tblGrid>
      <w:tr w:rsidR="009B4F15" w14:paraId="09138D50" w14:textId="77777777" w:rsidTr="00F3210D">
        <w:trPr>
          <w:cantSplit/>
          <w:trHeight w:val="190"/>
        </w:trPr>
        <w:tc>
          <w:tcPr>
            <w:tcW w:w="200" w:type="dxa"/>
          </w:tcPr>
          <w:p w14:paraId="46BE6D42" w14:textId="77777777" w:rsidR="009B4F15" w:rsidRDefault="009B4F15" w:rsidP="003C26EE">
            <w:pPr>
              <w:pStyle w:val="tabletext11"/>
            </w:pPr>
          </w:p>
        </w:tc>
        <w:tc>
          <w:tcPr>
            <w:tcW w:w="1160" w:type="dxa"/>
            <w:vAlign w:val="bottom"/>
            <w:hideMark/>
          </w:tcPr>
          <w:p w14:paraId="12724DAD" w14:textId="77777777" w:rsidR="009B4F15" w:rsidRDefault="009B4F15" w:rsidP="003C26EE">
            <w:pPr>
              <w:pStyle w:val="tabletext11"/>
              <w:spacing w:before="120" w:after="0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sym w:font="Wingdings 2" w:char="F03F"/>
            </w:r>
          </w:p>
        </w:tc>
        <w:tc>
          <w:tcPr>
            <w:tcW w:w="8920" w:type="dxa"/>
            <w:hideMark/>
          </w:tcPr>
          <w:p w14:paraId="461AB160" w14:textId="77777777" w:rsidR="009B4F15" w:rsidRDefault="009B4F15" w:rsidP="003C26EE">
            <w:pPr>
              <w:pStyle w:val="tabletext11"/>
            </w:pPr>
            <w:r>
              <w:t>Premium = Loss Cost</w:t>
            </w:r>
          </w:p>
        </w:tc>
      </w:tr>
    </w:tbl>
    <w:p w14:paraId="4E20FCF2" w14:textId="77777777" w:rsidR="009B4F15" w:rsidRDefault="009B4F15" w:rsidP="003C26EE">
      <w:pPr>
        <w:pStyle w:val="outlinetxt5"/>
      </w:pPr>
      <w:r>
        <w:rPr>
          <w:b/>
          <w:bCs/>
        </w:rPr>
        <w:tab/>
        <w:t>(</w:t>
      </w:r>
      <w:r>
        <w:rPr>
          <w:b/>
        </w:rPr>
        <w:t>1)</w:t>
      </w:r>
      <w:r>
        <w:rPr>
          <w:b/>
        </w:rPr>
        <w:tab/>
      </w:r>
      <w:r>
        <w:t>Select the appropriate loss costs table as follows:</w:t>
      </w:r>
    </w:p>
    <w:p w14:paraId="6294A34F" w14:textId="7EA853D5" w:rsidR="009B4F15" w:rsidRDefault="009B4F15" w:rsidP="003C26EE">
      <w:pPr>
        <w:pStyle w:val="outlinetxt6"/>
        <w:rPr>
          <w:b/>
          <w:bCs/>
        </w:rPr>
      </w:pPr>
      <w:r>
        <w:rPr>
          <w:b/>
          <w:bCs/>
        </w:rPr>
        <w:tab/>
        <w:t>(a)</w:t>
      </w:r>
      <w:r>
        <w:rPr>
          <w:b/>
          <w:bCs/>
        </w:rPr>
        <w:tab/>
      </w:r>
      <w:r>
        <w:t xml:space="preserve">For </w:t>
      </w:r>
      <w:r w:rsidR="00F30859">
        <w:t>S</w:t>
      </w:r>
      <w:r>
        <w:t xml:space="preserve">ingle </w:t>
      </w:r>
      <w:r w:rsidR="00F30859">
        <w:t>L</w:t>
      </w:r>
      <w:r>
        <w:t xml:space="preserve">imits Uninsured Motorists Autos Bodily Injury Coverage, refer to state loss costs Table </w:t>
      </w:r>
      <w:del w:id="0" w:author="Author" w:date="2023-10-04T14:10:00Z">
        <w:r w:rsidDel="009D4BC7">
          <w:rPr>
            <w:b/>
            <w:bCs/>
          </w:rPr>
          <w:delText>2</w:delText>
        </w:r>
        <w:r w:rsidR="001B4822" w:rsidDel="009D4BC7">
          <w:rPr>
            <w:b/>
            <w:bCs/>
          </w:rPr>
          <w:delText>89</w:delText>
        </w:r>
        <w:r w:rsidDel="009D4BC7">
          <w:rPr>
            <w:b/>
            <w:bCs/>
          </w:rPr>
          <w:delText>.B.</w:delText>
        </w:r>
        <w:r w:rsidR="001B4822" w:rsidDel="009D4BC7">
          <w:rPr>
            <w:b/>
            <w:bCs/>
          </w:rPr>
          <w:delText>2</w:delText>
        </w:r>
        <w:r w:rsidDel="009D4BC7">
          <w:rPr>
            <w:b/>
            <w:bCs/>
          </w:rPr>
          <w:delText>.</w:delText>
        </w:r>
        <w:r w:rsidR="001B4822" w:rsidDel="009D4BC7">
          <w:rPr>
            <w:b/>
            <w:bCs/>
          </w:rPr>
          <w:delText>f</w:delText>
        </w:r>
        <w:r w:rsidDel="009D4BC7">
          <w:rPr>
            <w:b/>
            <w:bCs/>
          </w:rPr>
          <w:delText>.(</w:delText>
        </w:r>
        <w:r w:rsidR="001B4822" w:rsidDel="009D4BC7">
          <w:rPr>
            <w:b/>
            <w:bCs/>
          </w:rPr>
          <w:delText>1</w:delText>
        </w:r>
        <w:r w:rsidDel="009D4BC7">
          <w:rPr>
            <w:b/>
            <w:bCs/>
          </w:rPr>
          <w:delText>)</w:delText>
        </w:r>
        <w:r w:rsidR="001B4822" w:rsidDel="009D4BC7">
          <w:rPr>
            <w:b/>
            <w:bCs/>
          </w:rPr>
          <w:delText>(a)</w:delText>
        </w:r>
        <w:r w:rsidDel="009D4BC7">
          <w:rPr>
            <w:b/>
            <w:bCs/>
          </w:rPr>
          <w:delText>(LC).</w:delText>
        </w:r>
      </w:del>
      <w:ins w:id="1" w:author="Author" w:date="2023-10-04T14:10:00Z">
        <w:r w:rsidR="009D4BC7">
          <w:rPr>
            <w:b/>
            <w:bCs/>
          </w:rPr>
          <w:t>297.B.1.a.(3)(a)(v)(LC).</w:t>
        </w:r>
      </w:ins>
    </w:p>
    <w:p w14:paraId="7B49EDE7" w14:textId="3F9CE36D" w:rsidR="009B4F15" w:rsidRDefault="009B4F15" w:rsidP="003C26EE">
      <w:pPr>
        <w:pStyle w:val="outlinetxt6"/>
        <w:rPr>
          <w:b/>
          <w:bCs/>
        </w:rPr>
      </w:pPr>
      <w:r>
        <w:rPr>
          <w:b/>
          <w:bCs/>
        </w:rPr>
        <w:tab/>
        <w:t>(b)</w:t>
      </w:r>
      <w:r>
        <w:rPr>
          <w:b/>
          <w:bCs/>
        </w:rPr>
        <w:tab/>
      </w:r>
      <w:r>
        <w:t xml:space="preserve">For </w:t>
      </w:r>
      <w:r w:rsidR="00F30859">
        <w:t>S</w:t>
      </w:r>
      <w:r>
        <w:t xml:space="preserve">plit </w:t>
      </w:r>
      <w:r w:rsidR="00F30859">
        <w:t>L</w:t>
      </w:r>
      <w:r>
        <w:t xml:space="preserve">imits Uninsured Motorists Autos Bodily Injury Coverage, refer to state loss costs Table </w:t>
      </w:r>
      <w:del w:id="2" w:author="Author" w:date="2023-10-04T14:10:00Z">
        <w:r w:rsidDel="009D4BC7">
          <w:rPr>
            <w:b/>
            <w:bCs/>
          </w:rPr>
          <w:delText>2</w:delText>
        </w:r>
        <w:r w:rsidR="001B4822" w:rsidDel="009D4BC7">
          <w:rPr>
            <w:b/>
            <w:bCs/>
          </w:rPr>
          <w:delText>89</w:delText>
        </w:r>
        <w:r w:rsidDel="009D4BC7">
          <w:rPr>
            <w:b/>
            <w:bCs/>
          </w:rPr>
          <w:delText>.B.</w:delText>
        </w:r>
        <w:r w:rsidR="001B4822" w:rsidDel="009D4BC7">
          <w:rPr>
            <w:b/>
            <w:bCs/>
          </w:rPr>
          <w:delText>2</w:delText>
        </w:r>
        <w:r w:rsidDel="009D4BC7">
          <w:rPr>
            <w:b/>
            <w:bCs/>
          </w:rPr>
          <w:delText>.</w:delText>
        </w:r>
        <w:r w:rsidR="001B4822" w:rsidDel="009D4BC7">
          <w:rPr>
            <w:b/>
            <w:bCs/>
          </w:rPr>
          <w:delText>f</w:delText>
        </w:r>
        <w:r w:rsidDel="009D4BC7">
          <w:rPr>
            <w:b/>
            <w:bCs/>
          </w:rPr>
          <w:delText>.(</w:delText>
        </w:r>
        <w:r w:rsidR="001B4822" w:rsidDel="009D4BC7">
          <w:rPr>
            <w:b/>
            <w:bCs/>
          </w:rPr>
          <w:delText>1</w:delText>
        </w:r>
        <w:r w:rsidDel="009D4BC7">
          <w:rPr>
            <w:b/>
            <w:bCs/>
          </w:rPr>
          <w:delText>)</w:delText>
        </w:r>
        <w:r w:rsidR="001B4822" w:rsidDel="009D4BC7">
          <w:rPr>
            <w:b/>
            <w:bCs/>
          </w:rPr>
          <w:delText>(b)</w:delText>
        </w:r>
        <w:r w:rsidDel="009D4BC7">
          <w:rPr>
            <w:b/>
            <w:bCs/>
          </w:rPr>
          <w:delText>(LC).</w:delText>
        </w:r>
      </w:del>
      <w:ins w:id="3" w:author="Author" w:date="2023-10-04T14:10:00Z">
        <w:r w:rsidR="009D4BC7">
          <w:rPr>
            <w:b/>
            <w:bCs/>
          </w:rPr>
          <w:t>297.B.1.a.(3)(a)(vi)(LC).</w:t>
        </w:r>
      </w:ins>
    </w:p>
    <w:p w14:paraId="685EEE64" w14:textId="77777777" w:rsidR="00F67D1F" w:rsidRPr="00F67D1F" w:rsidRDefault="00F67D1F" w:rsidP="003C26EE">
      <w:pPr>
        <w:pStyle w:val="isonormal"/>
      </w:pPr>
    </w:p>
    <w:sectPr w:rsidR="00F67D1F" w:rsidRPr="00F67D1F" w:rsidSect="00FA4107">
      <w:headerReference w:type="default" r:id="rId11"/>
      <w:footerReference w:type="default" r:id="rId12"/>
      <w:type w:val="oddPage"/>
      <w:pgSz w:w="12240" w:h="15840" w:code="1"/>
      <w:pgMar w:top="1735" w:right="960" w:bottom="1560" w:left="1200" w:header="575" w:footer="480" w:gutter="0"/>
      <w:cols w:space="48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E78BE" w14:textId="77777777" w:rsidR="009B4F15" w:rsidRDefault="009B4F15" w:rsidP="009B4F15">
      <w:pPr>
        <w:spacing w:before="0" w:line="240" w:lineRule="auto"/>
      </w:pPr>
      <w:r>
        <w:separator/>
      </w:r>
    </w:p>
  </w:endnote>
  <w:endnote w:type="continuationSeparator" w:id="0">
    <w:p w14:paraId="3CB4D706" w14:textId="77777777" w:rsidR="009B4F15" w:rsidRDefault="009B4F15" w:rsidP="009B4F1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FA4107" w14:paraId="09276F8A" w14:textId="77777777">
      <w:tc>
        <w:tcPr>
          <w:tcW w:w="6900" w:type="dxa"/>
        </w:tcPr>
        <w:p w14:paraId="3110CE03" w14:textId="43F58FA0" w:rsidR="00FA4107" w:rsidRDefault="00FA4107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6CBC26BF" w14:textId="77777777" w:rsidR="00FA4107" w:rsidRDefault="00FA4107" w:rsidP="00143BE8">
          <w:pPr>
            <w:pStyle w:val="FilingFooter"/>
          </w:pPr>
        </w:p>
      </w:tc>
    </w:tr>
  </w:tbl>
  <w:p w14:paraId="5DA86D7A" w14:textId="77777777" w:rsidR="00FA4107" w:rsidRDefault="00FA4107" w:rsidP="00FA4107">
    <w:pPr>
      <w:pStyle w:val="Filing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2EACE" w14:textId="77777777" w:rsidR="009B4F15" w:rsidRDefault="009B4F15" w:rsidP="009B4F15">
      <w:pPr>
        <w:spacing w:before="0" w:line="240" w:lineRule="auto"/>
      </w:pPr>
      <w:r>
        <w:separator/>
      </w:r>
    </w:p>
  </w:footnote>
  <w:footnote w:type="continuationSeparator" w:id="0">
    <w:p w14:paraId="049E6BEE" w14:textId="77777777" w:rsidR="009B4F15" w:rsidRDefault="009B4F15" w:rsidP="009B4F1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FA4107" w14:paraId="21BDB01F" w14:textId="77777777">
      <w:tc>
        <w:tcPr>
          <w:tcW w:w="10100" w:type="dxa"/>
          <w:gridSpan w:val="2"/>
        </w:tcPr>
        <w:p w14:paraId="33BE2C7E" w14:textId="4E9A1AB5" w:rsidR="00FA4107" w:rsidRDefault="00FA4107" w:rsidP="00143BE8">
          <w:pPr>
            <w:pStyle w:val="FilingHeader"/>
          </w:pPr>
          <w:r>
            <w:t>FLORIDA – COMMERCIAL AUTO</w:t>
          </w:r>
        </w:p>
      </w:tc>
    </w:tr>
    <w:tr w:rsidR="00FA4107" w14:paraId="1EEC2564" w14:textId="77777777">
      <w:tc>
        <w:tcPr>
          <w:tcW w:w="8300" w:type="dxa"/>
        </w:tcPr>
        <w:p w14:paraId="051A60A5" w14:textId="596954CB" w:rsidR="00FA4107" w:rsidRDefault="00FA4107" w:rsidP="00143BE8">
          <w:pPr>
            <w:pStyle w:val="FilingHeader"/>
          </w:pPr>
          <w:r>
            <w:t>RULES FILING CA-2022-RCP4</w:t>
          </w:r>
        </w:p>
      </w:tc>
      <w:tc>
        <w:tcPr>
          <w:tcW w:w="1800" w:type="dxa"/>
        </w:tcPr>
        <w:p w14:paraId="5FFA4313" w14:textId="7FD7126F" w:rsidR="00FA4107" w:rsidRPr="00FA4107" w:rsidRDefault="00FA4107" w:rsidP="00FA4107">
          <w:pPr>
            <w:pStyle w:val="FilingHeader"/>
            <w:jc w:val="right"/>
          </w:pPr>
        </w:p>
      </w:tc>
    </w:tr>
  </w:tbl>
  <w:p w14:paraId="713A3AFC" w14:textId="77777777" w:rsidR="00FA4107" w:rsidRDefault="00FA4107" w:rsidP="00FA4107">
    <w:pPr>
      <w:pStyle w:val="Filing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embedSystemFonts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onsecutiveHyphenLimit w:val="3"/>
  <w:drawingGridHorizontalSpacing w:val="43"/>
  <w:drawingGridVerticalSpacing w:val="29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pyOnly$" w:val="No"/>
    <w:docVar w:name="dAssFlag$" w:val="N"/>
    <w:docVar w:name="dbflag$" w:val="N"/>
    <w:docVar w:name="dcy$" w:val="2023"/>
    <w:docVar w:name="dfullob$" w:val="Commercial Auto"/>
    <w:docVar w:name="didnum$" w:val="RCP4"/>
    <w:docVar w:name="didyr$" w:val="2022"/>
    <w:docVar w:name="distdate$" w:val="N"/>
    <w:docVar w:name="dlob$" w:val="CA"/>
    <w:docVar w:name="doccy$" w:val=" "/>
    <w:docVar w:name="docedno$" w:val=" "/>
    <w:docVar w:name="doclob$" w:val=" "/>
    <w:docVar w:name="docst$" w:val=" "/>
    <w:docVar w:name="dpageno$" w:val="1"/>
    <w:docVar w:name="dRP$" w:val="RP"/>
    <w:docVar w:name="drpflag$" w:val="N"/>
    <w:docVar w:name="dst$" w:val="Florida"/>
    <w:docVar w:name="dtype$" w:val="RULES FILING"/>
    <w:docVar w:name="effmonth$" w:val=" 8"/>
    <w:docVar w:name="effmonth2$" w:val=" 1"/>
    <w:docVar w:name="IndexFlag$" w:val="N"/>
    <w:docVar w:name="istatus$" w:val="clm"/>
    <w:docVar w:name="landscape$" w:val="N"/>
    <w:docVar w:name="nc$" w:val=" 1"/>
    <w:docVar w:name="nct$" w:val=" 1"/>
    <w:docVar w:name="nd$" w:val=" 1"/>
    <w:docVar w:name="newdoc$" w:val="Y"/>
    <w:docVar w:name="nl$" w:val=" 1"/>
    <w:docVar w:name="nm$" w:val=" 3"/>
    <w:docVar w:name="nr$" w:val=" 1"/>
    <w:docVar w:name="olddate$" w:val="2/2/02"/>
    <w:docVar w:name="PAflag$" w:val="N"/>
    <w:docVar w:name="pgnum$" w:val="BM-ELP-1 "/>
    <w:docVar w:name="portrait$" w:val="Y"/>
  </w:docVars>
  <w:rsids>
    <w:rsidRoot w:val="00B948FF"/>
    <w:rsid w:val="0000022B"/>
    <w:rsid w:val="00000B03"/>
    <w:rsid w:val="00001674"/>
    <w:rsid w:val="000072A0"/>
    <w:rsid w:val="00007C52"/>
    <w:rsid w:val="000134BB"/>
    <w:rsid w:val="0001389D"/>
    <w:rsid w:val="00013917"/>
    <w:rsid w:val="0001437B"/>
    <w:rsid w:val="0001624D"/>
    <w:rsid w:val="000200AE"/>
    <w:rsid w:val="00020EA5"/>
    <w:rsid w:val="00021C0F"/>
    <w:rsid w:val="00022510"/>
    <w:rsid w:val="00025357"/>
    <w:rsid w:val="000269B3"/>
    <w:rsid w:val="0003126A"/>
    <w:rsid w:val="00031683"/>
    <w:rsid w:val="00033AAE"/>
    <w:rsid w:val="000347C7"/>
    <w:rsid w:val="00035369"/>
    <w:rsid w:val="00035CA1"/>
    <w:rsid w:val="00036A88"/>
    <w:rsid w:val="00037E30"/>
    <w:rsid w:val="00040CC8"/>
    <w:rsid w:val="00040CEB"/>
    <w:rsid w:val="0004114B"/>
    <w:rsid w:val="00042C23"/>
    <w:rsid w:val="00051D6B"/>
    <w:rsid w:val="000525BE"/>
    <w:rsid w:val="0005361A"/>
    <w:rsid w:val="00057574"/>
    <w:rsid w:val="00057A2F"/>
    <w:rsid w:val="00060DA2"/>
    <w:rsid w:val="00063EA1"/>
    <w:rsid w:val="00070807"/>
    <w:rsid w:val="0007193D"/>
    <w:rsid w:val="00071C00"/>
    <w:rsid w:val="00072185"/>
    <w:rsid w:val="000721E1"/>
    <w:rsid w:val="0007439B"/>
    <w:rsid w:val="00074452"/>
    <w:rsid w:val="00074672"/>
    <w:rsid w:val="00076508"/>
    <w:rsid w:val="00076AFB"/>
    <w:rsid w:val="0007742F"/>
    <w:rsid w:val="0008319B"/>
    <w:rsid w:val="00083D0D"/>
    <w:rsid w:val="00083EA5"/>
    <w:rsid w:val="000867D6"/>
    <w:rsid w:val="000873E4"/>
    <w:rsid w:val="00087A78"/>
    <w:rsid w:val="00096687"/>
    <w:rsid w:val="00096755"/>
    <w:rsid w:val="00097E52"/>
    <w:rsid w:val="000A0C8B"/>
    <w:rsid w:val="000A1255"/>
    <w:rsid w:val="000A1A34"/>
    <w:rsid w:val="000A464F"/>
    <w:rsid w:val="000A4BD4"/>
    <w:rsid w:val="000A5C46"/>
    <w:rsid w:val="000A644D"/>
    <w:rsid w:val="000B15C1"/>
    <w:rsid w:val="000B521D"/>
    <w:rsid w:val="000B5E90"/>
    <w:rsid w:val="000C48FA"/>
    <w:rsid w:val="000C65AD"/>
    <w:rsid w:val="000C789E"/>
    <w:rsid w:val="000D0487"/>
    <w:rsid w:val="000D48E9"/>
    <w:rsid w:val="000D4988"/>
    <w:rsid w:val="000E28F0"/>
    <w:rsid w:val="000E32F6"/>
    <w:rsid w:val="000E4B1E"/>
    <w:rsid w:val="000E61DD"/>
    <w:rsid w:val="000F01D7"/>
    <w:rsid w:val="000F15C2"/>
    <w:rsid w:val="000F2BA9"/>
    <w:rsid w:val="000F323B"/>
    <w:rsid w:val="000F5258"/>
    <w:rsid w:val="000F5A77"/>
    <w:rsid w:val="001004C2"/>
    <w:rsid w:val="00103022"/>
    <w:rsid w:val="00103EB5"/>
    <w:rsid w:val="0010578A"/>
    <w:rsid w:val="00105F08"/>
    <w:rsid w:val="00107349"/>
    <w:rsid w:val="001124AC"/>
    <w:rsid w:val="001158D6"/>
    <w:rsid w:val="001158D9"/>
    <w:rsid w:val="00115E80"/>
    <w:rsid w:val="0011642E"/>
    <w:rsid w:val="00122B0A"/>
    <w:rsid w:val="0012765D"/>
    <w:rsid w:val="00130FFB"/>
    <w:rsid w:val="00136604"/>
    <w:rsid w:val="00140587"/>
    <w:rsid w:val="0014557E"/>
    <w:rsid w:val="00145C65"/>
    <w:rsid w:val="001463FD"/>
    <w:rsid w:val="00146686"/>
    <w:rsid w:val="00146DEE"/>
    <w:rsid w:val="001513E7"/>
    <w:rsid w:val="00155E69"/>
    <w:rsid w:val="00156AA8"/>
    <w:rsid w:val="0015726E"/>
    <w:rsid w:val="0016228E"/>
    <w:rsid w:val="00165AB6"/>
    <w:rsid w:val="00165AB9"/>
    <w:rsid w:val="00171A25"/>
    <w:rsid w:val="001741AE"/>
    <w:rsid w:val="001843F6"/>
    <w:rsid w:val="001862A9"/>
    <w:rsid w:val="001918E2"/>
    <w:rsid w:val="001929D6"/>
    <w:rsid w:val="00195991"/>
    <w:rsid w:val="00195C49"/>
    <w:rsid w:val="001A244C"/>
    <w:rsid w:val="001A26B8"/>
    <w:rsid w:val="001A5AE8"/>
    <w:rsid w:val="001A6028"/>
    <w:rsid w:val="001A64CC"/>
    <w:rsid w:val="001A7A37"/>
    <w:rsid w:val="001B073F"/>
    <w:rsid w:val="001B1912"/>
    <w:rsid w:val="001B27C3"/>
    <w:rsid w:val="001B349F"/>
    <w:rsid w:val="001B3969"/>
    <w:rsid w:val="001B4822"/>
    <w:rsid w:val="001B5839"/>
    <w:rsid w:val="001B5C60"/>
    <w:rsid w:val="001C2984"/>
    <w:rsid w:val="001C3573"/>
    <w:rsid w:val="001C5489"/>
    <w:rsid w:val="001C7EE3"/>
    <w:rsid w:val="001D2C00"/>
    <w:rsid w:val="001D4EBA"/>
    <w:rsid w:val="001D51BC"/>
    <w:rsid w:val="001D71D1"/>
    <w:rsid w:val="001D740F"/>
    <w:rsid w:val="001E02A7"/>
    <w:rsid w:val="001E0A04"/>
    <w:rsid w:val="001E0F30"/>
    <w:rsid w:val="001E416F"/>
    <w:rsid w:val="001E4D35"/>
    <w:rsid w:val="001F201F"/>
    <w:rsid w:val="001F39E7"/>
    <w:rsid w:val="001F57DE"/>
    <w:rsid w:val="001F7273"/>
    <w:rsid w:val="00200DF5"/>
    <w:rsid w:val="00201EA9"/>
    <w:rsid w:val="00202D92"/>
    <w:rsid w:val="00203052"/>
    <w:rsid w:val="0020369B"/>
    <w:rsid w:val="00204197"/>
    <w:rsid w:val="0020481B"/>
    <w:rsid w:val="00207DE3"/>
    <w:rsid w:val="00210973"/>
    <w:rsid w:val="002147DA"/>
    <w:rsid w:val="002203C0"/>
    <w:rsid w:val="00220706"/>
    <w:rsid w:val="00222A75"/>
    <w:rsid w:val="002233FD"/>
    <w:rsid w:val="00225378"/>
    <w:rsid w:val="002275E2"/>
    <w:rsid w:val="00230444"/>
    <w:rsid w:val="00231696"/>
    <w:rsid w:val="00235DCC"/>
    <w:rsid w:val="00236244"/>
    <w:rsid w:val="002400F9"/>
    <w:rsid w:val="0024250E"/>
    <w:rsid w:val="00245C18"/>
    <w:rsid w:val="00246F47"/>
    <w:rsid w:val="002504AA"/>
    <w:rsid w:val="00251401"/>
    <w:rsid w:val="002528A0"/>
    <w:rsid w:val="00254F34"/>
    <w:rsid w:val="0025752C"/>
    <w:rsid w:val="0026005D"/>
    <w:rsid w:val="002606C5"/>
    <w:rsid w:val="00264E84"/>
    <w:rsid w:val="00265B38"/>
    <w:rsid w:val="00267E2C"/>
    <w:rsid w:val="00271F21"/>
    <w:rsid w:val="0027283D"/>
    <w:rsid w:val="00275AC7"/>
    <w:rsid w:val="00280DEF"/>
    <w:rsid w:val="002813A0"/>
    <w:rsid w:val="00281A14"/>
    <w:rsid w:val="00285163"/>
    <w:rsid w:val="00291D67"/>
    <w:rsid w:val="00293929"/>
    <w:rsid w:val="00297EA1"/>
    <w:rsid w:val="002A6559"/>
    <w:rsid w:val="002A70FE"/>
    <w:rsid w:val="002A7863"/>
    <w:rsid w:val="002B22D0"/>
    <w:rsid w:val="002B2D90"/>
    <w:rsid w:val="002B58FF"/>
    <w:rsid w:val="002C1124"/>
    <w:rsid w:val="002C1E95"/>
    <w:rsid w:val="002C6FDD"/>
    <w:rsid w:val="002D16A1"/>
    <w:rsid w:val="002D3F59"/>
    <w:rsid w:val="002D3FFB"/>
    <w:rsid w:val="002D4C56"/>
    <w:rsid w:val="002D4E6A"/>
    <w:rsid w:val="002D67E7"/>
    <w:rsid w:val="002E159B"/>
    <w:rsid w:val="002E265C"/>
    <w:rsid w:val="002E60C0"/>
    <w:rsid w:val="002E7120"/>
    <w:rsid w:val="002F2AA1"/>
    <w:rsid w:val="002F3881"/>
    <w:rsid w:val="003021F7"/>
    <w:rsid w:val="00306BE6"/>
    <w:rsid w:val="0031044C"/>
    <w:rsid w:val="00314197"/>
    <w:rsid w:val="0032054C"/>
    <w:rsid w:val="00320A54"/>
    <w:rsid w:val="00321649"/>
    <w:rsid w:val="003228E3"/>
    <w:rsid w:val="00325931"/>
    <w:rsid w:val="00330D13"/>
    <w:rsid w:val="00334B74"/>
    <w:rsid w:val="0033576B"/>
    <w:rsid w:val="0033728D"/>
    <w:rsid w:val="0034087C"/>
    <w:rsid w:val="003436B7"/>
    <w:rsid w:val="003450F5"/>
    <w:rsid w:val="00345370"/>
    <w:rsid w:val="0035096D"/>
    <w:rsid w:val="00351555"/>
    <w:rsid w:val="00351619"/>
    <w:rsid w:val="00355A2C"/>
    <w:rsid w:val="003563C6"/>
    <w:rsid w:val="00357C5F"/>
    <w:rsid w:val="0036103F"/>
    <w:rsid w:val="003628EB"/>
    <w:rsid w:val="0036392B"/>
    <w:rsid w:val="0037113D"/>
    <w:rsid w:val="003712BF"/>
    <w:rsid w:val="00376130"/>
    <w:rsid w:val="00377B80"/>
    <w:rsid w:val="003857BE"/>
    <w:rsid w:val="00385D23"/>
    <w:rsid w:val="0039414F"/>
    <w:rsid w:val="003944C2"/>
    <w:rsid w:val="003955EA"/>
    <w:rsid w:val="003A3635"/>
    <w:rsid w:val="003A3B56"/>
    <w:rsid w:val="003A3C92"/>
    <w:rsid w:val="003A4F92"/>
    <w:rsid w:val="003B2E01"/>
    <w:rsid w:val="003B33CE"/>
    <w:rsid w:val="003B53B0"/>
    <w:rsid w:val="003B5450"/>
    <w:rsid w:val="003C0263"/>
    <w:rsid w:val="003C0AD3"/>
    <w:rsid w:val="003C0F5A"/>
    <w:rsid w:val="003C26EE"/>
    <w:rsid w:val="003C7975"/>
    <w:rsid w:val="003D1848"/>
    <w:rsid w:val="003D2940"/>
    <w:rsid w:val="003D2C91"/>
    <w:rsid w:val="003D304F"/>
    <w:rsid w:val="003D3C2D"/>
    <w:rsid w:val="003D4126"/>
    <w:rsid w:val="003D46CA"/>
    <w:rsid w:val="003D59A9"/>
    <w:rsid w:val="003D73E9"/>
    <w:rsid w:val="003E2C6E"/>
    <w:rsid w:val="003E37B9"/>
    <w:rsid w:val="003E6D8A"/>
    <w:rsid w:val="003E753B"/>
    <w:rsid w:val="003F2770"/>
    <w:rsid w:val="003F28DE"/>
    <w:rsid w:val="003F5283"/>
    <w:rsid w:val="003F5532"/>
    <w:rsid w:val="003F7352"/>
    <w:rsid w:val="003F7B88"/>
    <w:rsid w:val="00400F1E"/>
    <w:rsid w:val="00402B7A"/>
    <w:rsid w:val="00405645"/>
    <w:rsid w:val="00405790"/>
    <w:rsid w:val="00407909"/>
    <w:rsid w:val="00416B4C"/>
    <w:rsid w:val="00416F83"/>
    <w:rsid w:val="00422234"/>
    <w:rsid w:val="00422F7C"/>
    <w:rsid w:val="004233A8"/>
    <w:rsid w:val="00425705"/>
    <w:rsid w:val="004257D6"/>
    <w:rsid w:val="00427518"/>
    <w:rsid w:val="004304E3"/>
    <w:rsid w:val="00431C9D"/>
    <w:rsid w:val="00431FEE"/>
    <w:rsid w:val="00432FC1"/>
    <w:rsid w:val="00435329"/>
    <w:rsid w:val="00443E2A"/>
    <w:rsid w:val="004448F4"/>
    <w:rsid w:val="00447009"/>
    <w:rsid w:val="00447BE8"/>
    <w:rsid w:val="00447E3D"/>
    <w:rsid w:val="0045126E"/>
    <w:rsid w:val="00451E67"/>
    <w:rsid w:val="0045570F"/>
    <w:rsid w:val="004557AE"/>
    <w:rsid w:val="00456F3D"/>
    <w:rsid w:val="00460C34"/>
    <w:rsid w:val="004615D5"/>
    <w:rsid w:val="00461F70"/>
    <w:rsid w:val="004638C2"/>
    <w:rsid w:val="00463C0E"/>
    <w:rsid w:val="00464AA7"/>
    <w:rsid w:val="004728C8"/>
    <w:rsid w:val="00472DFE"/>
    <w:rsid w:val="0047361B"/>
    <w:rsid w:val="004778B5"/>
    <w:rsid w:val="00484255"/>
    <w:rsid w:val="00484633"/>
    <w:rsid w:val="00485733"/>
    <w:rsid w:val="00487931"/>
    <w:rsid w:val="004900FC"/>
    <w:rsid w:val="004959C1"/>
    <w:rsid w:val="00497F7B"/>
    <w:rsid w:val="004A0B8B"/>
    <w:rsid w:val="004A0DF0"/>
    <w:rsid w:val="004A1EAF"/>
    <w:rsid w:val="004A48E8"/>
    <w:rsid w:val="004A4FCF"/>
    <w:rsid w:val="004A6C03"/>
    <w:rsid w:val="004A70A8"/>
    <w:rsid w:val="004A7E0E"/>
    <w:rsid w:val="004B0E4A"/>
    <w:rsid w:val="004B1DB5"/>
    <w:rsid w:val="004B429E"/>
    <w:rsid w:val="004B4536"/>
    <w:rsid w:val="004B6FD7"/>
    <w:rsid w:val="004C08AF"/>
    <w:rsid w:val="004C46E1"/>
    <w:rsid w:val="004C67C8"/>
    <w:rsid w:val="004C783C"/>
    <w:rsid w:val="004D7196"/>
    <w:rsid w:val="004E093E"/>
    <w:rsid w:val="004E1A07"/>
    <w:rsid w:val="004E213F"/>
    <w:rsid w:val="004E39C9"/>
    <w:rsid w:val="004E5557"/>
    <w:rsid w:val="004F02E3"/>
    <w:rsid w:val="004F0F46"/>
    <w:rsid w:val="004F2174"/>
    <w:rsid w:val="004F31A0"/>
    <w:rsid w:val="004F6FF7"/>
    <w:rsid w:val="00500342"/>
    <w:rsid w:val="00500A0D"/>
    <w:rsid w:val="005057E7"/>
    <w:rsid w:val="00506187"/>
    <w:rsid w:val="00506204"/>
    <w:rsid w:val="00522783"/>
    <w:rsid w:val="005227FC"/>
    <w:rsid w:val="00523F09"/>
    <w:rsid w:val="005276DE"/>
    <w:rsid w:val="0053321E"/>
    <w:rsid w:val="005338C6"/>
    <w:rsid w:val="00536806"/>
    <w:rsid w:val="00541C89"/>
    <w:rsid w:val="00544AF4"/>
    <w:rsid w:val="00544CCC"/>
    <w:rsid w:val="00546954"/>
    <w:rsid w:val="00546DAA"/>
    <w:rsid w:val="00550BB0"/>
    <w:rsid w:val="005539E0"/>
    <w:rsid w:val="005548A2"/>
    <w:rsid w:val="00561554"/>
    <w:rsid w:val="005651E3"/>
    <w:rsid w:val="00565215"/>
    <w:rsid w:val="00566333"/>
    <w:rsid w:val="00566B1C"/>
    <w:rsid w:val="00570623"/>
    <w:rsid w:val="005739C4"/>
    <w:rsid w:val="00573F72"/>
    <w:rsid w:val="005757A5"/>
    <w:rsid w:val="00576267"/>
    <w:rsid w:val="00577A59"/>
    <w:rsid w:val="005801AB"/>
    <w:rsid w:val="00580562"/>
    <w:rsid w:val="00580B48"/>
    <w:rsid w:val="00581AD5"/>
    <w:rsid w:val="005826A3"/>
    <w:rsid w:val="00582F00"/>
    <w:rsid w:val="00584097"/>
    <w:rsid w:val="005846D1"/>
    <w:rsid w:val="00584D81"/>
    <w:rsid w:val="00590C20"/>
    <w:rsid w:val="00591F71"/>
    <w:rsid w:val="00592A4D"/>
    <w:rsid w:val="00596404"/>
    <w:rsid w:val="005A11D7"/>
    <w:rsid w:val="005A2CA3"/>
    <w:rsid w:val="005A6648"/>
    <w:rsid w:val="005B086F"/>
    <w:rsid w:val="005B1206"/>
    <w:rsid w:val="005B285B"/>
    <w:rsid w:val="005B323C"/>
    <w:rsid w:val="005B3261"/>
    <w:rsid w:val="005B37BB"/>
    <w:rsid w:val="005B53D1"/>
    <w:rsid w:val="005B62FF"/>
    <w:rsid w:val="005C2C90"/>
    <w:rsid w:val="005C3747"/>
    <w:rsid w:val="005C5E73"/>
    <w:rsid w:val="005C6FBF"/>
    <w:rsid w:val="005D2ED4"/>
    <w:rsid w:val="005D5F34"/>
    <w:rsid w:val="005E0320"/>
    <w:rsid w:val="005E2A92"/>
    <w:rsid w:val="005E3AA3"/>
    <w:rsid w:val="005E7ACB"/>
    <w:rsid w:val="005F045C"/>
    <w:rsid w:val="005F2FA4"/>
    <w:rsid w:val="00602171"/>
    <w:rsid w:val="00602F60"/>
    <w:rsid w:val="00603DE5"/>
    <w:rsid w:val="0060536F"/>
    <w:rsid w:val="00605959"/>
    <w:rsid w:val="00607A2E"/>
    <w:rsid w:val="00610797"/>
    <w:rsid w:val="006132D1"/>
    <w:rsid w:val="00614710"/>
    <w:rsid w:val="00615A54"/>
    <w:rsid w:val="00616D1B"/>
    <w:rsid w:val="006177FE"/>
    <w:rsid w:val="006217FA"/>
    <w:rsid w:val="00621FC9"/>
    <w:rsid w:val="006231B9"/>
    <w:rsid w:val="0063327B"/>
    <w:rsid w:val="0063638F"/>
    <w:rsid w:val="00640159"/>
    <w:rsid w:val="00640792"/>
    <w:rsid w:val="006415A8"/>
    <w:rsid w:val="00642759"/>
    <w:rsid w:val="00644439"/>
    <w:rsid w:val="00644E3A"/>
    <w:rsid w:val="00645897"/>
    <w:rsid w:val="00645CDB"/>
    <w:rsid w:val="00646D27"/>
    <w:rsid w:val="0065182D"/>
    <w:rsid w:val="00654062"/>
    <w:rsid w:val="006612B2"/>
    <w:rsid w:val="0066179D"/>
    <w:rsid w:val="00663FE9"/>
    <w:rsid w:val="006662FD"/>
    <w:rsid w:val="00667046"/>
    <w:rsid w:val="00670C62"/>
    <w:rsid w:val="00671C8E"/>
    <w:rsid w:val="00674BEB"/>
    <w:rsid w:val="00675209"/>
    <w:rsid w:val="006768FC"/>
    <w:rsid w:val="00676B1C"/>
    <w:rsid w:val="00680423"/>
    <w:rsid w:val="006823EF"/>
    <w:rsid w:val="006827E2"/>
    <w:rsid w:val="00683CDC"/>
    <w:rsid w:val="00686CD4"/>
    <w:rsid w:val="00687D0C"/>
    <w:rsid w:val="006904A8"/>
    <w:rsid w:val="00692B7D"/>
    <w:rsid w:val="00694B8B"/>
    <w:rsid w:val="0069744A"/>
    <w:rsid w:val="006A3EF0"/>
    <w:rsid w:val="006A5D2D"/>
    <w:rsid w:val="006A5E7F"/>
    <w:rsid w:val="006A6494"/>
    <w:rsid w:val="006A6503"/>
    <w:rsid w:val="006B0A59"/>
    <w:rsid w:val="006B14AA"/>
    <w:rsid w:val="006B29A9"/>
    <w:rsid w:val="006B3505"/>
    <w:rsid w:val="006B633B"/>
    <w:rsid w:val="006B71B3"/>
    <w:rsid w:val="006B7B93"/>
    <w:rsid w:val="006B7F0D"/>
    <w:rsid w:val="006C021C"/>
    <w:rsid w:val="006C2242"/>
    <w:rsid w:val="006C59D6"/>
    <w:rsid w:val="006C70B9"/>
    <w:rsid w:val="006D2E41"/>
    <w:rsid w:val="006D3254"/>
    <w:rsid w:val="006D571F"/>
    <w:rsid w:val="006E0F23"/>
    <w:rsid w:val="006E2443"/>
    <w:rsid w:val="006E2B76"/>
    <w:rsid w:val="006E36A3"/>
    <w:rsid w:val="006E3969"/>
    <w:rsid w:val="006E4012"/>
    <w:rsid w:val="006E4960"/>
    <w:rsid w:val="006E613E"/>
    <w:rsid w:val="006F3308"/>
    <w:rsid w:val="006F5D4E"/>
    <w:rsid w:val="006F7694"/>
    <w:rsid w:val="00700FCA"/>
    <w:rsid w:val="00705609"/>
    <w:rsid w:val="00710FF3"/>
    <w:rsid w:val="0071132A"/>
    <w:rsid w:val="007113FF"/>
    <w:rsid w:val="007120FC"/>
    <w:rsid w:val="00715554"/>
    <w:rsid w:val="0071585F"/>
    <w:rsid w:val="0072131C"/>
    <w:rsid w:val="00722834"/>
    <w:rsid w:val="0072284B"/>
    <w:rsid w:val="00724241"/>
    <w:rsid w:val="00737FD0"/>
    <w:rsid w:val="007417FB"/>
    <w:rsid w:val="00742EB9"/>
    <w:rsid w:val="0074546B"/>
    <w:rsid w:val="00745E59"/>
    <w:rsid w:val="00747E34"/>
    <w:rsid w:val="007544F4"/>
    <w:rsid w:val="00754BB4"/>
    <w:rsid w:val="00757886"/>
    <w:rsid w:val="00761FF6"/>
    <w:rsid w:val="007666F4"/>
    <w:rsid w:val="0077087F"/>
    <w:rsid w:val="00772FE1"/>
    <w:rsid w:val="0077723B"/>
    <w:rsid w:val="007812D0"/>
    <w:rsid w:val="00785CE0"/>
    <w:rsid w:val="00790CC0"/>
    <w:rsid w:val="00794786"/>
    <w:rsid w:val="00796048"/>
    <w:rsid w:val="0079684E"/>
    <w:rsid w:val="007971D4"/>
    <w:rsid w:val="007A04FA"/>
    <w:rsid w:val="007A28EF"/>
    <w:rsid w:val="007A3358"/>
    <w:rsid w:val="007A5915"/>
    <w:rsid w:val="007A7367"/>
    <w:rsid w:val="007A7D17"/>
    <w:rsid w:val="007B0E96"/>
    <w:rsid w:val="007B1D79"/>
    <w:rsid w:val="007B58ED"/>
    <w:rsid w:val="007B627D"/>
    <w:rsid w:val="007C0369"/>
    <w:rsid w:val="007C418A"/>
    <w:rsid w:val="007C4404"/>
    <w:rsid w:val="007C48F8"/>
    <w:rsid w:val="007D02F9"/>
    <w:rsid w:val="007D192C"/>
    <w:rsid w:val="007D1ECA"/>
    <w:rsid w:val="007D450D"/>
    <w:rsid w:val="007D59C3"/>
    <w:rsid w:val="007D6AC3"/>
    <w:rsid w:val="007D7412"/>
    <w:rsid w:val="007E0112"/>
    <w:rsid w:val="007E0B34"/>
    <w:rsid w:val="007E121D"/>
    <w:rsid w:val="007E161F"/>
    <w:rsid w:val="007E2623"/>
    <w:rsid w:val="007E2BC3"/>
    <w:rsid w:val="007E2E70"/>
    <w:rsid w:val="007E4B2D"/>
    <w:rsid w:val="007E7157"/>
    <w:rsid w:val="007F231D"/>
    <w:rsid w:val="007F2BF6"/>
    <w:rsid w:val="007F41A7"/>
    <w:rsid w:val="007F7A90"/>
    <w:rsid w:val="00801800"/>
    <w:rsid w:val="008026E9"/>
    <w:rsid w:val="00803FC7"/>
    <w:rsid w:val="008045B0"/>
    <w:rsid w:val="00804FAB"/>
    <w:rsid w:val="008137B1"/>
    <w:rsid w:val="00813C93"/>
    <w:rsid w:val="00813EEE"/>
    <w:rsid w:val="00817FC4"/>
    <w:rsid w:val="00821B3B"/>
    <w:rsid w:val="00821BF8"/>
    <w:rsid w:val="008276AA"/>
    <w:rsid w:val="008301C7"/>
    <w:rsid w:val="008332ED"/>
    <w:rsid w:val="00833805"/>
    <w:rsid w:val="00834038"/>
    <w:rsid w:val="00834ECB"/>
    <w:rsid w:val="00835C88"/>
    <w:rsid w:val="0083620E"/>
    <w:rsid w:val="008376B7"/>
    <w:rsid w:val="00840F7A"/>
    <w:rsid w:val="0084196C"/>
    <w:rsid w:val="00845D2E"/>
    <w:rsid w:val="00847927"/>
    <w:rsid w:val="00850D4C"/>
    <w:rsid w:val="00854956"/>
    <w:rsid w:val="008573BB"/>
    <w:rsid w:val="00857A0F"/>
    <w:rsid w:val="008618FA"/>
    <w:rsid w:val="008631C6"/>
    <w:rsid w:val="00864201"/>
    <w:rsid w:val="00864949"/>
    <w:rsid w:val="00873283"/>
    <w:rsid w:val="00873EFA"/>
    <w:rsid w:val="00874062"/>
    <w:rsid w:val="00874732"/>
    <w:rsid w:val="0087501D"/>
    <w:rsid w:val="008755C2"/>
    <w:rsid w:val="00877075"/>
    <w:rsid w:val="0087777F"/>
    <w:rsid w:val="00881B56"/>
    <w:rsid w:val="008828B5"/>
    <w:rsid w:val="00883D31"/>
    <w:rsid w:val="008842B7"/>
    <w:rsid w:val="00890496"/>
    <w:rsid w:val="008916B0"/>
    <w:rsid w:val="00894C3A"/>
    <w:rsid w:val="00895DD9"/>
    <w:rsid w:val="0089644C"/>
    <w:rsid w:val="008A100C"/>
    <w:rsid w:val="008A52EA"/>
    <w:rsid w:val="008A7B70"/>
    <w:rsid w:val="008B23F4"/>
    <w:rsid w:val="008B34E0"/>
    <w:rsid w:val="008B3838"/>
    <w:rsid w:val="008B64F7"/>
    <w:rsid w:val="008B7C29"/>
    <w:rsid w:val="008B7E0A"/>
    <w:rsid w:val="008C063F"/>
    <w:rsid w:val="008C13C3"/>
    <w:rsid w:val="008C391C"/>
    <w:rsid w:val="008C49EA"/>
    <w:rsid w:val="008C6E84"/>
    <w:rsid w:val="008D0E90"/>
    <w:rsid w:val="008D1656"/>
    <w:rsid w:val="008D3E2D"/>
    <w:rsid w:val="008D567E"/>
    <w:rsid w:val="008D56A9"/>
    <w:rsid w:val="008D7758"/>
    <w:rsid w:val="008E01F7"/>
    <w:rsid w:val="008E6E5C"/>
    <w:rsid w:val="008E7594"/>
    <w:rsid w:val="008E7A37"/>
    <w:rsid w:val="008F0774"/>
    <w:rsid w:val="008F1BBA"/>
    <w:rsid w:val="008F4A64"/>
    <w:rsid w:val="008F4C87"/>
    <w:rsid w:val="008F4DC6"/>
    <w:rsid w:val="008F67A7"/>
    <w:rsid w:val="008F76F8"/>
    <w:rsid w:val="00900D88"/>
    <w:rsid w:val="00905FB2"/>
    <w:rsid w:val="009113E0"/>
    <w:rsid w:val="00911F6E"/>
    <w:rsid w:val="009124E7"/>
    <w:rsid w:val="00914909"/>
    <w:rsid w:val="00920C28"/>
    <w:rsid w:val="00921FBD"/>
    <w:rsid w:val="00922B1A"/>
    <w:rsid w:val="00923710"/>
    <w:rsid w:val="009253AA"/>
    <w:rsid w:val="0092646C"/>
    <w:rsid w:val="009264B9"/>
    <w:rsid w:val="00931A09"/>
    <w:rsid w:val="00933B5E"/>
    <w:rsid w:val="00934F4E"/>
    <w:rsid w:val="00936A3D"/>
    <w:rsid w:val="00936BE7"/>
    <w:rsid w:val="00937858"/>
    <w:rsid w:val="009416C4"/>
    <w:rsid w:val="009440D9"/>
    <w:rsid w:val="00945E37"/>
    <w:rsid w:val="009503E9"/>
    <w:rsid w:val="00950D31"/>
    <w:rsid w:val="00954C97"/>
    <w:rsid w:val="009562A4"/>
    <w:rsid w:val="00956F23"/>
    <w:rsid w:val="00961028"/>
    <w:rsid w:val="009614B2"/>
    <w:rsid w:val="00961C14"/>
    <w:rsid w:val="00964997"/>
    <w:rsid w:val="00965295"/>
    <w:rsid w:val="00965EF0"/>
    <w:rsid w:val="0097150E"/>
    <w:rsid w:val="00974A5A"/>
    <w:rsid w:val="009762A9"/>
    <w:rsid w:val="00982507"/>
    <w:rsid w:val="00982667"/>
    <w:rsid w:val="00982795"/>
    <w:rsid w:val="00982832"/>
    <w:rsid w:val="0098324D"/>
    <w:rsid w:val="00983670"/>
    <w:rsid w:val="00986945"/>
    <w:rsid w:val="00990954"/>
    <w:rsid w:val="0099190A"/>
    <w:rsid w:val="00991A0C"/>
    <w:rsid w:val="009A2060"/>
    <w:rsid w:val="009A2EF4"/>
    <w:rsid w:val="009A3CDC"/>
    <w:rsid w:val="009A4E1E"/>
    <w:rsid w:val="009B3057"/>
    <w:rsid w:val="009B48E1"/>
    <w:rsid w:val="009B4F15"/>
    <w:rsid w:val="009C144B"/>
    <w:rsid w:val="009D01FD"/>
    <w:rsid w:val="009D030E"/>
    <w:rsid w:val="009D29BC"/>
    <w:rsid w:val="009D41E9"/>
    <w:rsid w:val="009D4BC7"/>
    <w:rsid w:val="009D7F71"/>
    <w:rsid w:val="009E1499"/>
    <w:rsid w:val="009E1C8D"/>
    <w:rsid w:val="009E3CC8"/>
    <w:rsid w:val="009E3E08"/>
    <w:rsid w:val="009E61CB"/>
    <w:rsid w:val="009F067A"/>
    <w:rsid w:val="009F20B2"/>
    <w:rsid w:val="009F2384"/>
    <w:rsid w:val="009F531E"/>
    <w:rsid w:val="00A03A3B"/>
    <w:rsid w:val="00A06382"/>
    <w:rsid w:val="00A0657F"/>
    <w:rsid w:val="00A12641"/>
    <w:rsid w:val="00A12A04"/>
    <w:rsid w:val="00A136AF"/>
    <w:rsid w:val="00A145B5"/>
    <w:rsid w:val="00A17C54"/>
    <w:rsid w:val="00A22967"/>
    <w:rsid w:val="00A22C59"/>
    <w:rsid w:val="00A23121"/>
    <w:rsid w:val="00A24059"/>
    <w:rsid w:val="00A245B9"/>
    <w:rsid w:val="00A25800"/>
    <w:rsid w:val="00A276D3"/>
    <w:rsid w:val="00A27847"/>
    <w:rsid w:val="00A30243"/>
    <w:rsid w:val="00A30DAE"/>
    <w:rsid w:val="00A32BFF"/>
    <w:rsid w:val="00A33F46"/>
    <w:rsid w:val="00A3658E"/>
    <w:rsid w:val="00A36DC1"/>
    <w:rsid w:val="00A372F0"/>
    <w:rsid w:val="00A37AA8"/>
    <w:rsid w:val="00A43BB5"/>
    <w:rsid w:val="00A44D6E"/>
    <w:rsid w:val="00A451AF"/>
    <w:rsid w:val="00A47DDB"/>
    <w:rsid w:val="00A5195F"/>
    <w:rsid w:val="00A5363C"/>
    <w:rsid w:val="00A55EF9"/>
    <w:rsid w:val="00A6093A"/>
    <w:rsid w:val="00A62FAC"/>
    <w:rsid w:val="00A6442F"/>
    <w:rsid w:val="00A64A04"/>
    <w:rsid w:val="00A6549A"/>
    <w:rsid w:val="00A65A88"/>
    <w:rsid w:val="00A67132"/>
    <w:rsid w:val="00A67700"/>
    <w:rsid w:val="00A6798E"/>
    <w:rsid w:val="00A755E2"/>
    <w:rsid w:val="00A83197"/>
    <w:rsid w:val="00A83A51"/>
    <w:rsid w:val="00A841D6"/>
    <w:rsid w:val="00A86676"/>
    <w:rsid w:val="00AA068B"/>
    <w:rsid w:val="00AA0EA9"/>
    <w:rsid w:val="00AA3187"/>
    <w:rsid w:val="00AA52E0"/>
    <w:rsid w:val="00AB07F2"/>
    <w:rsid w:val="00AB1F92"/>
    <w:rsid w:val="00AB460C"/>
    <w:rsid w:val="00AB48A7"/>
    <w:rsid w:val="00AB7A77"/>
    <w:rsid w:val="00AB7B4C"/>
    <w:rsid w:val="00AC03CC"/>
    <w:rsid w:val="00AC03F7"/>
    <w:rsid w:val="00AC20B2"/>
    <w:rsid w:val="00AC448E"/>
    <w:rsid w:val="00AC48B6"/>
    <w:rsid w:val="00AD1EBE"/>
    <w:rsid w:val="00AD3F63"/>
    <w:rsid w:val="00AD4C10"/>
    <w:rsid w:val="00AD6DDA"/>
    <w:rsid w:val="00AE19DB"/>
    <w:rsid w:val="00AE2FC0"/>
    <w:rsid w:val="00AE2FEC"/>
    <w:rsid w:val="00AE47BD"/>
    <w:rsid w:val="00AE5F5C"/>
    <w:rsid w:val="00AE7C77"/>
    <w:rsid w:val="00AF07F8"/>
    <w:rsid w:val="00AF1EA5"/>
    <w:rsid w:val="00AF35F9"/>
    <w:rsid w:val="00AF56EF"/>
    <w:rsid w:val="00B00ABD"/>
    <w:rsid w:val="00B00FAB"/>
    <w:rsid w:val="00B051EE"/>
    <w:rsid w:val="00B05D4D"/>
    <w:rsid w:val="00B07E35"/>
    <w:rsid w:val="00B11DC4"/>
    <w:rsid w:val="00B12C49"/>
    <w:rsid w:val="00B136B4"/>
    <w:rsid w:val="00B13EA7"/>
    <w:rsid w:val="00B14F71"/>
    <w:rsid w:val="00B15716"/>
    <w:rsid w:val="00B16D57"/>
    <w:rsid w:val="00B17892"/>
    <w:rsid w:val="00B2281B"/>
    <w:rsid w:val="00B239B0"/>
    <w:rsid w:val="00B240AD"/>
    <w:rsid w:val="00B270F6"/>
    <w:rsid w:val="00B276CB"/>
    <w:rsid w:val="00B27B79"/>
    <w:rsid w:val="00B313DC"/>
    <w:rsid w:val="00B32A01"/>
    <w:rsid w:val="00B33D45"/>
    <w:rsid w:val="00B33E55"/>
    <w:rsid w:val="00B346A1"/>
    <w:rsid w:val="00B37367"/>
    <w:rsid w:val="00B40237"/>
    <w:rsid w:val="00B421C2"/>
    <w:rsid w:val="00B44756"/>
    <w:rsid w:val="00B45EEF"/>
    <w:rsid w:val="00B46288"/>
    <w:rsid w:val="00B46B03"/>
    <w:rsid w:val="00B50F69"/>
    <w:rsid w:val="00B52837"/>
    <w:rsid w:val="00B52BA7"/>
    <w:rsid w:val="00B56A37"/>
    <w:rsid w:val="00B576C4"/>
    <w:rsid w:val="00B576E4"/>
    <w:rsid w:val="00B6065D"/>
    <w:rsid w:val="00B606EE"/>
    <w:rsid w:val="00B647F5"/>
    <w:rsid w:val="00B65783"/>
    <w:rsid w:val="00B66361"/>
    <w:rsid w:val="00B675F5"/>
    <w:rsid w:val="00B7414B"/>
    <w:rsid w:val="00B744D3"/>
    <w:rsid w:val="00B753D8"/>
    <w:rsid w:val="00B846FE"/>
    <w:rsid w:val="00B8744F"/>
    <w:rsid w:val="00B91139"/>
    <w:rsid w:val="00B948FF"/>
    <w:rsid w:val="00B95A07"/>
    <w:rsid w:val="00B9769C"/>
    <w:rsid w:val="00BA0417"/>
    <w:rsid w:val="00BA09F2"/>
    <w:rsid w:val="00BA432D"/>
    <w:rsid w:val="00BA48F1"/>
    <w:rsid w:val="00BB043E"/>
    <w:rsid w:val="00BB1AC0"/>
    <w:rsid w:val="00BB1F5E"/>
    <w:rsid w:val="00BB2727"/>
    <w:rsid w:val="00BB45A8"/>
    <w:rsid w:val="00BC0EF3"/>
    <w:rsid w:val="00BC33D9"/>
    <w:rsid w:val="00BC7EC7"/>
    <w:rsid w:val="00BD7087"/>
    <w:rsid w:val="00BD780E"/>
    <w:rsid w:val="00BE1988"/>
    <w:rsid w:val="00BE35D8"/>
    <w:rsid w:val="00BE3D22"/>
    <w:rsid w:val="00BE419E"/>
    <w:rsid w:val="00BE41EA"/>
    <w:rsid w:val="00BF1CB4"/>
    <w:rsid w:val="00BF29B5"/>
    <w:rsid w:val="00BF2E47"/>
    <w:rsid w:val="00BF3992"/>
    <w:rsid w:val="00BF71D8"/>
    <w:rsid w:val="00C0183E"/>
    <w:rsid w:val="00C0270C"/>
    <w:rsid w:val="00C04822"/>
    <w:rsid w:val="00C12403"/>
    <w:rsid w:val="00C12C9A"/>
    <w:rsid w:val="00C1391A"/>
    <w:rsid w:val="00C13F0A"/>
    <w:rsid w:val="00C14F8D"/>
    <w:rsid w:val="00C2157B"/>
    <w:rsid w:val="00C21D2A"/>
    <w:rsid w:val="00C22625"/>
    <w:rsid w:val="00C24C49"/>
    <w:rsid w:val="00C24E60"/>
    <w:rsid w:val="00C25175"/>
    <w:rsid w:val="00C26D9D"/>
    <w:rsid w:val="00C273DC"/>
    <w:rsid w:val="00C326F0"/>
    <w:rsid w:val="00C368A1"/>
    <w:rsid w:val="00C37B45"/>
    <w:rsid w:val="00C43742"/>
    <w:rsid w:val="00C46862"/>
    <w:rsid w:val="00C54431"/>
    <w:rsid w:val="00C562DA"/>
    <w:rsid w:val="00C6087B"/>
    <w:rsid w:val="00C61857"/>
    <w:rsid w:val="00C63779"/>
    <w:rsid w:val="00C65CC6"/>
    <w:rsid w:val="00C67ABA"/>
    <w:rsid w:val="00C72EBC"/>
    <w:rsid w:val="00C73928"/>
    <w:rsid w:val="00C73DB3"/>
    <w:rsid w:val="00C74B65"/>
    <w:rsid w:val="00C757E8"/>
    <w:rsid w:val="00C75B52"/>
    <w:rsid w:val="00C75F81"/>
    <w:rsid w:val="00C82E30"/>
    <w:rsid w:val="00C83D02"/>
    <w:rsid w:val="00C84421"/>
    <w:rsid w:val="00C846FC"/>
    <w:rsid w:val="00C85505"/>
    <w:rsid w:val="00C87D9E"/>
    <w:rsid w:val="00C90268"/>
    <w:rsid w:val="00C90A6D"/>
    <w:rsid w:val="00C93C8F"/>
    <w:rsid w:val="00C94FB7"/>
    <w:rsid w:val="00C9603E"/>
    <w:rsid w:val="00C9660D"/>
    <w:rsid w:val="00C97022"/>
    <w:rsid w:val="00C97616"/>
    <w:rsid w:val="00CA0102"/>
    <w:rsid w:val="00CA13B8"/>
    <w:rsid w:val="00CA2AC0"/>
    <w:rsid w:val="00CA430F"/>
    <w:rsid w:val="00CA4BB5"/>
    <w:rsid w:val="00CA791D"/>
    <w:rsid w:val="00CB0E10"/>
    <w:rsid w:val="00CB22C1"/>
    <w:rsid w:val="00CB3C91"/>
    <w:rsid w:val="00CB593B"/>
    <w:rsid w:val="00CB6906"/>
    <w:rsid w:val="00CC0963"/>
    <w:rsid w:val="00CC236C"/>
    <w:rsid w:val="00CC2F9F"/>
    <w:rsid w:val="00CC5BE3"/>
    <w:rsid w:val="00CC7833"/>
    <w:rsid w:val="00CC79C0"/>
    <w:rsid w:val="00CC7FCC"/>
    <w:rsid w:val="00CD2182"/>
    <w:rsid w:val="00CD28A7"/>
    <w:rsid w:val="00CD3478"/>
    <w:rsid w:val="00CD3E16"/>
    <w:rsid w:val="00CD5A1E"/>
    <w:rsid w:val="00CD6925"/>
    <w:rsid w:val="00CD7967"/>
    <w:rsid w:val="00CD7B24"/>
    <w:rsid w:val="00CE5CB0"/>
    <w:rsid w:val="00CF0BE6"/>
    <w:rsid w:val="00CF4A37"/>
    <w:rsid w:val="00CF7521"/>
    <w:rsid w:val="00D00DCB"/>
    <w:rsid w:val="00D01772"/>
    <w:rsid w:val="00D05F46"/>
    <w:rsid w:val="00D07624"/>
    <w:rsid w:val="00D1020D"/>
    <w:rsid w:val="00D10C46"/>
    <w:rsid w:val="00D12C70"/>
    <w:rsid w:val="00D166F4"/>
    <w:rsid w:val="00D17634"/>
    <w:rsid w:val="00D23EBA"/>
    <w:rsid w:val="00D2406B"/>
    <w:rsid w:val="00D30074"/>
    <w:rsid w:val="00D3512C"/>
    <w:rsid w:val="00D3522D"/>
    <w:rsid w:val="00D356BB"/>
    <w:rsid w:val="00D36B5F"/>
    <w:rsid w:val="00D36C3A"/>
    <w:rsid w:val="00D41EA1"/>
    <w:rsid w:val="00D4248B"/>
    <w:rsid w:val="00D478D7"/>
    <w:rsid w:val="00D47A13"/>
    <w:rsid w:val="00D47DD7"/>
    <w:rsid w:val="00D50039"/>
    <w:rsid w:val="00D528B5"/>
    <w:rsid w:val="00D541FF"/>
    <w:rsid w:val="00D54AC9"/>
    <w:rsid w:val="00D558FE"/>
    <w:rsid w:val="00D55D04"/>
    <w:rsid w:val="00D610BE"/>
    <w:rsid w:val="00D6308D"/>
    <w:rsid w:val="00D64328"/>
    <w:rsid w:val="00D65B8C"/>
    <w:rsid w:val="00D65CDA"/>
    <w:rsid w:val="00D70F96"/>
    <w:rsid w:val="00D734DD"/>
    <w:rsid w:val="00D736B2"/>
    <w:rsid w:val="00D73CCA"/>
    <w:rsid w:val="00D742E0"/>
    <w:rsid w:val="00D74C94"/>
    <w:rsid w:val="00D75FB7"/>
    <w:rsid w:val="00D773B2"/>
    <w:rsid w:val="00D81053"/>
    <w:rsid w:val="00D81716"/>
    <w:rsid w:val="00D906E1"/>
    <w:rsid w:val="00D91578"/>
    <w:rsid w:val="00D92A73"/>
    <w:rsid w:val="00D93AFF"/>
    <w:rsid w:val="00D949AA"/>
    <w:rsid w:val="00DA0B12"/>
    <w:rsid w:val="00DA0B32"/>
    <w:rsid w:val="00DA6A84"/>
    <w:rsid w:val="00DB246D"/>
    <w:rsid w:val="00DB249A"/>
    <w:rsid w:val="00DB4C81"/>
    <w:rsid w:val="00DC0B0E"/>
    <w:rsid w:val="00DC2352"/>
    <w:rsid w:val="00DC27F6"/>
    <w:rsid w:val="00DC44B5"/>
    <w:rsid w:val="00DC4E6B"/>
    <w:rsid w:val="00DC6412"/>
    <w:rsid w:val="00DD167C"/>
    <w:rsid w:val="00DD5717"/>
    <w:rsid w:val="00DD5C98"/>
    <w:rsid w:val="00DD73BE"/>
    <w:rsid w:val="00DE60CD"/>
    <w:rsid w:val="00DE61BA"/>
    <w:rsid w:val="00DE744D"/>
    <w:rsid w:val="00DE79C4"/>
    <w:rsid w:val="00DF31DA"/>
    <w:rsid w:val="00DF4BBD"/>
    <w:rsid w:val="00DF4F2C"/>
    <w:rsid w:val="00DF6C0E"/>
    <w:rsid w:val="00DF734E"/>
    <w:rsid w:val="00E002ED"/>
    <w:rsid w:val="00E0063A"/>
    <w:rsid w:val="00E02B3A"/>
    <w:rsid w:val="00E03B8A"/>
    <w:rsid w:val="00E03BE4"/>
    <w:rsid w:val="00E0494E"/>
    <w:rsid w:val="00E04CB1"/>
    <w:rsid w:val="00E07E94"/>
    <w:rsid w:val="00E109E4"/>
    <w:rsid w:val="00E11818"/>
    <w:rsid w:val="00E11FF2"/>
    <w:rsid w:val="00E1571C"/>
    <w:rsid w:val="00E16E88"/>
    <w:rsid w:val="00E21363"/>
    <w:rsid w:val="00E24117"/>
    <w:rsid w:val="00E2584C"/>
    <w:rsid w:val="00E27051"/>
    <w:rsid w:val="00E30A1A"/>
    <w:rsid w:val="00E342FD"/>
    <w:rsid w:val="00E34632"/>
    <w:rsid w:val="00E34A31"/>
    <w:rsid w:val="00E36D07"/>
    <w:rsid w:val="00E418D1"/>
    <w:rsid w:val="00E41A82"/>
    <w:rsid w:val="00E41D1E"/>
    <w:rsid w:val="00E43084"/>
    <w:rsid w:val="00E47357"/>
    <w:rsid w:val="00E521F5"/>
    <w:rsid w:val="00E5528E"/>
    <w:rsid w:val="00E5534F"/>
    <w:rsid w:val="00E55876"/>
    <w:rsid w:val="00E55A72"/>
    <w:rsid w:val="00E567EA"/>
    <w:rsid w:val="00E574BC"/>
    <w:rsid w:val="00E57911"/>
    <w:rsid w:val="00E611F8"/>
    <w:rsid w:val="00E62DAE"/>
    <w:rsid w:val="00E66D99"/>
    <w:rsid w:val="00E70C53"/>
    <w:rsid w:val="00E715CE"/>
    <w:rsid w:val="00E724E9"/>
    <w:rsid w:val="00E74625"/>
    <w:rsid w:val="00E74B60"/>
    <w:rsid w:val="00E75622"/>
    <w:rsid w:val="00E776A3"/>
    <w:rsid w:val="00E80DF9"/>
    <w:rsid w:val="00E84D36"/>
    <w:rsid w:val="00E85B7C"/>
    <w:rsid w:val="00E85D54"/>
    <w:rsid w:val="00E86C2A"/>
    <w:rsid w:val="00E92EC7"/>
    <w:rsid w:val="00E963A8"/>
    <w:rsid w:val="00E97B5D"/>
    <w:rsid w:val="00EA57C2"/>
    <w:rsid w:val="00EA6805"/>
    <w:rsid w:val="00EA6C76"/>
    <w:rsid w:val="00EA765D"/>
    <w:rsid w:val="00EB053C"/>
    <w:rsid w:val="00EB0C89"/>
    <w:rsid w:val="00EB233D"/>
    <w:rsid w:val="00EB619B"/>
    <w:rsid w:val="00EB7D60"/>
    <w:rsid w:val="00EC020B"/>
    <w:rsid w:val="00EC2B5E"/>
    <w:rsid w:val="00ED2650"/>
    <w:rsid w:val="00ED5780"/>
    <w:rsid w:val="00ED61FD"/>
    <w:rsid w:val="00EE0FB6"/>
    <w:rsid w:val="00EE5571"/>
    <w:rsid w:val="00EE6B9B"/>
    <w:rsid w:val="00EE6BD1"/>
    <w:rsid w:val="00EF00AD"/>
    <w:rsid w:val="00EF1F1B"/>
    <w:rsid w:val="00EF2FF6"/>
    <w:rsid w:val="00EF698A"/>
    <w:rsid w:val="00F0063B"/>
    <w:rsid w:val="00F045C8"/>
    <w:rsid w:val="00F04890"/>
    <w:rsid w:val="00F05512"/>
    <w:rsid w:val="00F06A48"/>
    <w:rsid w:val="00F07FE2"/>
    <w:rsid w:val="00F123FE"/>
    <w:rsid w:val="00F17666"/>
    <w:rsid w:val="00F2597A"/>
    <w:rsid w:val="00F25AD3"/>
    <w:rsid w:val="00F25F12"/>
    <w:rsid w:val="00F30046"/>
    <w:rsid w:val="00F3070A"/>
    <w:rsid w:val="00F30859"/>
    <w:rsid w:val="00F3345D"/>
    <w:rsid w:val="00F34D61"/>
    <w:rsid w:val="00F36FDA"/>
    <w:rsid w:val="00F4245F"/>
    <w:rsid w:val="00F456CB"/>
    <w:rsid w:val="00F4682D"/>
    <w:rsid w:val="00F500A8"/>
    <w:rsid w:val="00F5209B"/>
    <w:rsid w:val="00F5419B"/>
    <w:rsid w:val="00F60390"/>
    <w:rsid w:val="00F611E2"/>
    <w:rsid w:val="00F62FCB"/>
    <w:rsid w:val="00F63DFE"/>
    <w:rsid w:val="00F642DC"/>
    <w:rsid w:val="00F64F6C"/>
    <w:rsid w:val="00F659D7"/>
    <w:rsid w:val="00F65B6F"/>
    <w:rsid w:val="00F67D1F"/>
    <w:rsid w:val="00F7149A"/>
    <w:rsid w:val="00F72A53"/>
    <w:rsid w:val="00F766CB"/>
    <w:rsid w:val="00F871DE"/>
    <w:rsid w:val="00F91403"/>
    <w:rsid w:val="00F9362A"/>
    <w:rsid w:val="00F94EFA"/>
    <w:rsid w:val="00F964B0"/>
    <w:rsid w:val="00F973B3"/>
    <w:rsid w:val="00FA0B91"/>
    <w:rsid w:val="00FA22A3"/>
    <w:rsid w:val="00FA2F57"/>
    <w:rsid w:val="00FA40E8"/>
    <w:rsid w:val="00FA4107"/>
    <w:rsid w:val="00FA5284"/>
    <w:rsid w:val="00FB1394"/>
    <w:rsid w:val="00FB19C4"/>
    <w:rsid w:val="00FB1E99"/>
    <w:rsid w:val="00FB331F"/>
    <w:rsid w:val="00FB5CB8"/>
    <w:rsid w:val="00FB5D09"/>
    <w:rsid w:val="00FB768A"/>
    <w:rsid w:val="00FC0661"/>
    <w:rsid w:val="00FC0962"/>
    <w:rsid w:val="00FC4DF0"/>
    <w:rsid w:val="00FC5F7F"/>
    <w:rsid w:val="00FC6192"/>
    <w:rsid w:val="00FC64E4"/>
    <w:rsid w:val="00FD007A"/>
    <w:rsid w:val="00FD0E76"/>
    <w:rsid w:val="00FD4315"/>
    <w:rsid w:val="00FD43A6"/>
    <w:rsid w:val="00FE0E63"/>
    <w:rsid w:val="00FE27C6"/>
    <w:rsid w:val="00FE2C6F"/>
    <w:rsid w:val="00FE510F"/>
    <w:rsid w:val="00FE6744"/>
    <w:rsid w:val="00FE68AC"/>
    <w:rsid w:val="00FE6F0D"/>
    <w:rsid w:val="00FF3B92"/>
    <w:rsid w:val="00FF4E17"/>
    <w:rsid w:val="00FF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B3B1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410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FA4107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FA4107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FA4107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FA4107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FA410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A4107"/>
  </w:style>
  <w:style w:type="paragraph" w:styleId="MacroText">
    <w:name w:val="macro"/>
    <w:link w:val="MacroTextChar"/>
    <w:rsid w:val="00FA410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FA4107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FA4107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FA4107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FA4107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FA4107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FA4107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FA4107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FA4107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FA4107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FA4107"/>
    <w:pPr>
      <w:keepLines/>
    </w:pPr>
  </w:style>
  <w:style w:type="paragraph" w:customStyle="1" w:styleId="blocktext10">
    <w:name w:val="blocktext10"/>
    <w:basedOn w:val="isonormal"/>
    <w:rsid w:val="00FA4107"/>
    <w:pPr>
      <w:keepLines/>
      <w:ind w:left="2700"/>
    </w:pPr>
  </w:style>
  <w:style w:type="paragraph" w:customStyle="1" w:styleId="blocktext2">
    <w:name w:val="blocktext2"/>
    <w:basedOn w:val="isonormal"/>
    <w:rsid w:val="00FA4107"/>
    <w:pPr>
      <w:keepLines/>
      <w:ind w:left="300"/>
    </w:pPr>
  </w:style>
  <w:style w:type="paragraph" w:customStyle="1" w:styleId="blocktext3">
    <w:name w:val="blocktext3"/>
    <w:basedOn w:val="isonormal"/>
    <w:rsid w:val="00FA4107"/>
    <w:pPr>
      <w:keepLines/>
      <w:ind w:left="600"/>
    </w:pPr>
  </w:style>
  <w:style w:type="paragraph" w:customStyle="1" w:styleId="blocktext4">
    <w:name w:val="blocktext4"/>
    <w:basedOn w:val="isonormal"/>
    <w:rsid w:val="00FA4107"/>
    <w:pPr>
      <w:keepLines/>
      <w:ind w:left="900"/>
    </w:pPr>
  </w:style>
  <w:style w:type="paragraph" w:customStyle="1" w:styleId="blocktext5">
    <w:name w:val="blocktext5"/>
    <w:basedOn w:val="isonormal"/>
    <w:rsid w:val="00FA4107"/>
    <w:pPr>
      <w:keepLines/>
      <w:ind w:left="1200"/>
    </w:pPr>
  </w:style>
  <w:style w:type="paragraph" w:customStyle="1" w:styleId="blocktext6">
    <w:name w:val="blocktext6"/>
    <w:basedOn w:val="isonormal"/>
    <w:rsid w:val="00FA4107"/>
    <w:pPr>
      <w:keepLines/>
      <w:ind w:left="1500"/>
    </w:pPr>
  </w:style>
  <w:style w:type="paragraph" w:customStyle="1" w:styleId="blocktext7">
    <w:name w:val="blocktext7"/>
    <w:basedOn w:val="isonormal"/>
    <w:rsid w:val="00FA4107"/>
    <w:pPr>
      <w:keepLines/>
      <w:ind w:left="1800"/>
    </w:pPr>
  </w:style>
  <w:style w:type="paragraph" w:customStyle="1" w:styleId="blocktext8">
    <w:name w:val="blocktext8"/>
    <w:basedOn w:val="isonormal"/>
    <w:rsid w:val="00FA4107"/>
    <w:pPr>
      <w:keepLines/>
      <w:ind w:left="2100"/>
    </w:pPr>
  </w:style>
  <w:style w:type="paragraph" w:customStyle="1" w:styleId="blocktext9">
    <w:name w:val="blocktext9"/>
    <w:basedOn w:val="isonormal"/>
    <w:rsid w:val="00FA4107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FA410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FA4107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FA4107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FA4107"/>
    <w:pPr>
      <w:spacing w:before="0" w:line="240" w:lineRule="auto"/>
    </w:pPr>
  </w:style>
  <w:style w:type="character" w:customStyle="1" w:styleId="formlink">
    <w:name w:val="formlink"/>
    <w:basedOn w:val="DefaultParagraphFont"/>
    <w:rsid w:val="00FA4107"/>
    <w:rPr>
      <w:b/>
    </w:rPr>
  </w:style>
  <w:style w:type="paragraph" w:styleId="Header">
    <w:name w:val="header"/>
    <w:basedOn w:val="isonormal"/>
    <w:link w:val="HeaderChar"/>
    <w:rsid w:val="00FA4107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FA4107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FA4107"/>
  </w:style>
  <w:style w:type="paragraph" w:customStyle="1" w:styleId="isonormal">
    <w:name w:val="isonormal"/>
    <w:rsid w:val="00FA410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FA4107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FA4107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FA4107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FA4107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FA4107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FA4107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FA4107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A4107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A4107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FA4107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FA4107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FA410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FA4107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FA4107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FA4107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FA4107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FA4107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FA4107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FA4107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FA4107"/>
    <w:rPr>
      <w:b/>
    </w:rPr>
  </w:style>
  <w:style w:type="paragraph" w:customStyle="1" w:styleId="space2">
    <w:name w:val="space2"/>
    <w:basedOn w:val="isonormal"/>
    <w:next w:val="isonormal"/>
    <w:rsid w:val="00FA4107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FA4107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FA4107"/>
    <w:pPr>
      <w:spacing w:before="0" w:line="160" w:lineRule="exact"/>
    </w:pPr>
  </w:style>
  <w:style w:type="paragraph" w:customStyle="1" w:styleId="subcap">
    <w:name w:val="subcap"/>
    <w:basedOn w:val="isonormal"/>
    <w:rsid w:val="00FA410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FA4107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FA4107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FA4107"/>
    <w:pPr>
      <w:jc w:val="left"/>
    </w:pPr>
    <w:rPr>
      <w:b/>
    </w:rPr>
  </w:style>
  <w:style w:type="paragraph" w:customStyle="1" w:styleId="tablehead">
    <w:name w:val="tablehead"/>
    <w:basedOn w:val="isonormal"/>
    <w:rsid w:val="00FA4107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FA4107"/>
    <w:rPr>
      <w:b/>
    </w:rPr>
  </w:style>
  <w:style w:type="paragraph" w:customStyle="1" w:styleId="subcap2">
    <w:name w:val="subcap2"/>
    <w:basedOn w:val="isonormal"/>
    <w:rsid w:val="00FA4107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FA4107"/>
    <w:pPr>
      <w:spacing w:before="0" w:after="20"/>
      <w:jc w:val="left"/>
    </w:pPr>
  </w:style>
  <w:style w:type="paragraph" w:customStyle="1" w:styleId="tabletext10">
    <w:name w:val="tabletext1/0"/>
    <w:basedOn w:val="isonormal"/>
    <w:rsid w:val="00FA4107"/>
    <w:pPr>
      <w:spacing w:before="20"/>
      <w:jc w:val="left"/>
    </w:pPr>
  </w:style>
  <w:style w:type="paragraph" w:customStyle="1" w:styleId="toc4outlinehd3">
    <w:name w:val="toc4outlinehd3"/>
    <w:basedOn w:val="outlinehd3"/>
    <w:next w:val="blocktext4"/>
    <w:rsid w:val="00FA4107"/>
  </w:style>
  <w:style w:type="paragraph" w:customStyle="1" w:styleId="tabletext11">
    <w:name w:val="tabletext1/1"/>
    <w:basedOn w:val="isonormal"/>
    <w:rsid w:val="00FA4107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FA4107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FA4107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FA4107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FA4107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FA4107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FA4107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FA4107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FA4107"/>
    <w:pPr>
      <w:ind w:left="4320"/>
    </w:pPr>
  </w:style>
  <w:style w:type="character" w:customStyle="1" w:styleId="spotlinksource">
    <w:name w:val="spotlinksource"/>
    <w:basedOn w:val="DefaultParagraphFont"/>
    <w:rsid w:val="00FA4107"/>
    <w:rPr>
      <w:b/>
    </w:rPr>
  </w:style>
  <w:style w:type="character" w:customStyle="1" w:styleId="spotlinktarget">
    <w:name w:val="spotlinktarget"/>
    <w:basedOn w:val="DefaultParagraphFont"/>
    <w:rsid w:val="00FA4107"/>
    <w:rPr>
      <w:b/>
    </w:rPr>
  </w:style>
  <w:style w:type="paragraph" w:customStyle="1" w:styleId="terr3colhang">
    <w:name w:val="terr3colhang"/>
    <w:basedOn w:val="isonormal"/>
    <w:rsid w:val="00FA4107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FA4107"/>
    <w:pPr>
      <w:tabs>
        <w:tab w:val="right" w:leader="dot" w:pos="10080"/>
      </w:tabs>
      <w:ind w:left="180" w:hanging="180"/>
    </w:pPr>
  </w:style>
  <w:style w:type="character" w:styleId="PageNumber">
    <w:name w:val="page number"/>
    <w:basedOn w:val="DefaultParagraphFont"/>
    <w:rsid w:val="00FA4107"/>
  </w:style>
  <w:style w:type="paragraph" w:customStyle="1" w:styleId="ctoutlinetxt1">
    <w:name w:val="ctoutlinetxt1"/>
    <w:basedOn w:val="isonormal"/>
    <w:rsid w:val="00FA4107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FA4107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FA4107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FA4107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FA410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FA4107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FA4107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FA4107"/>
    <w:pPr>
      <w:suppressAutoHyphens/>
      <w:spacing w:before="0" w:after="80"/>
      <w:ind w:left="480"/>
      <w:jc w:val="left"/>
    </w:pPr>
  </w:style>
  <w:style w:type="character" w:customStyle="1" w:styleId="Heading5Char">
    <w:name w:val="Heading 5 Char"/>
    <w:basedOn w:val="DefaultParagraphFont"/>
    <w:link w:val="Heading5"/>
    <w:rsid w:val="00FA4107"/>
    <w:rPr>
      <w:sz w:val="22"/>
    </w:rPr>
  </w:style>
  <w:style w:type="paragraph" w:customStyle="1" w:styleId="tabletext40">
    <w:name w:val="tabletext4/0"/>
    <w:basedOn w:val="isonormal"/>
    <w:rsid w:val="00FA4107"/>
    <w:pPr>
      <w:jc w:val="left"/>
    </w:pPr>
  </w:style>
  <w:style w:type="paragraph" w:customStyle="1" w:styleId="tabletext44">
    <w:name w:val="tabletext4/4"/>
    <w:basedOn w:val="isonormal"/>
    <w:rsid w:val="00FA4107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FA4107"/>
    <w:pPr>
      <w:suppressAutoHyphens/>
      <w:spacing w:before="0" w:after="80"/>
      <w:ind w:left="720"/>
      <w:jc w:val="left"/>
    </w:pPr>
  </w:style>
  <w:style w:type="character" w:customStyle="1" w:styleId="FooterChar">
    <w:name w:val="Footer Char"/>
    <w:basedOn w:val="DefaultParagraphFont"/>
    <w:link w:val="Footer"/>
    <w:rsid w:val="00FA4107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FA4107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FA4107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FA4107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FA4107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FA4107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FA4107"/>
    <w:rPr>
      <w:sz w:val="24"/>
    </w:rPr>
  </w:style>
  <w:style w:type="character" w:customStyle="1" w:styleId="SubtitleChar">
    <w:name w:val="Subtitle Char"/>
    <w:basedOn w:val="DefaultParagraphFont"/>
    <w:link w:val="Subtitle"/>
    <w:rsid w:val="00FA4107"/>
    <w:rPr>
      <w:i/>
      <w:sz w:val="24"/>
    </w:rPr>
  </w:style>
  <w:style w:type="paragraph" w:customStyle="1" w:styleId="tabletext1">
    <w:name w:val="tabletext1"/>
    <w:rsid w:val="00FA4107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FA410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FA4107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FA4107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FA4107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FA4107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FA4107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FA4107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FA4107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FA410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FA4107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FA4107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FA410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FA410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FA4107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FA4107"/>
  </w:style>
  <w:style w:type="paragraph" w:customStyle="1" w:styleId="spacesingle">
    <w:name w:val="spacesingle"/>
    <w:basedOn w:val="isonormal"/>
    <w:next w:val="isonormal"/>
    <w:rsid w:val="00FA4107"/>
    <w:pPr>
      <w:spacing w:line="240" w:lineRule="auto"/>
    </w:pPr>
  </w:style>
  <w:style w:type="paragraph" w:styleId="Revision">
    <w:name w:val="Revision"/>
    <w:hidden/>
    <w:uiPriority w:val="99"/>
    <w:semiHidden/>
    <w:rsid w:val="009D4BC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LI-CA-2023-349 - 003 - Rules.docx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2023-10-18T04:00:00+00:00</Date_x0020_Modified>
    <CircularDate xmlns="a86cc342-0045-41e2-80e9-abdb777d2eca">2023-10-31T04:00:00+00:00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Rules filing CA-2022-RCP4 in Florida is provided.</KeyMessage>
    <CircularNumber xmlns="a86cc342-0045-41e2-80e9-abdb777d2eca">LI-CA-2023-349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Rules;</ServiceModuleString>
    <CircId xmlns="a86cc342-0045-41e2-80e9-abdb777d2eca">39372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FLORIDA REVISED MANUAL RULE FOR THE COMMERCIAL AUTO 2022 RULES FILING PROVIDED</CircularTitle>
    <Jurs xmlns="a86cc342-0045-41e2-80e9-abdb777d2eca">
      <Value>10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82F30-397A-46B6-9FAC-4BD3F62ECD16}">
  <ds:schemaRefs>
    <ds:schemaRef ds:uri="http://purl.org/dc/dcmitype/"/>
    <ds:schemaRef ds:uri="b46ec5a0-05e9-4998-b314-ddd445f86ee4"/>
    <ds:schemaRef ds:uri="http://schemas.microsoft.com/office/2006/documentManagement/types"/>
    <ds:schemaRef ds:uri="http://purl.org/dc/elements/1.1/"/>
    <ds:schemaRef ds:uri="http://www.w3.org/XML/1998/namespace"/>
    <ds:schemaRef ds:uri="54fe3ac7-1723-47b4-b770-24dd91bac16d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243AEA7-3BD7-4FFF-9D3C-D5A81DFB4BA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C4D1D78-B1F4-43E7-8CFA-C0D5EBB6354D}"/>
</file>

<file path=customXml/itemProps4.xml><?xml version="1.0" encoding="utf-8"?>
<ds:datastoreItem xmlns:ds="http://schemas.openxmlformats.org/officeDocument/2006/customXml" ds:itemID="{3E77B200-3430-4ED7-B332-6E4C54B8CD2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BACC053-0A00-4150-BFED-FFA33D377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115</Words>
  <Characters>673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Page and ISO Suite Document Template</vt:lpstr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Page and ISO Suite Document Template</dc:title>
  <dc:creator/>
  <dc:description>Manuals template for creating or revising a new page or IsoSuite document.</dc:description>
  <cp:lastModifiedBy/>
  <cp:revision>1</cp:revision>
  <dcterms:created xsi:type="dcterms:W3CDTF">2023-10-18T14:47:00Z</dcterms:created>
  <dcterms:modified xsi:type="dcterms:W3CDTF">2023-10-18T14:55:00Z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isplay_urn:schemas-microsoft-com:office:office#Author">
    <vt:lpwstr>System Account</vt:lpwstr>
  </property>
  <property fmtid="{D5CDD505-2E9C-101B-9397-08002B2CF9AE}" pid="5" name="display_urn:schemas-microsoft-com:office:office#Editor">
    <vt:lpwstr>isontdom1\i62342</vt:lpwstr>
  </property>
  <property fmtid="{D5CDD505-2E9C-101B-9397-08002B2CF9AE}" pid="6" name="DocumentName">
    <vt:lpwstr>710187_1.doc</vt:lpwstr>
  </property>
  <property fmtid="{D5CDD505-2E9C-101B-9397-08002B2CF9AE}" pid="7" name="Jurisdiction">
    <vt:lpwstr>FL</vt:lpwstr>
  </property>
  <property fmtid="{D5CDD505-2E9C-101B-9397-08002B2CF9AE}" pid="8" name="LOB">
    <vt:lpwstr>CA</vt:lpwstr>
  </property>
  <property fmtid="{D5CDD505-2E9C-101B-9397-08002B2CF9AE}" pid="9" name="Order">
    <vt:lpwstr>6300.00000000000</vt:lpwstr>
  </property>
  <property fmtid="{D5CDD505-2E9C-101B-9397-08002B2CF9AE}" pid="10" name="Product">
    <vt:lpwstr>SIM</vt:lpwstr>
  </property>
  <property fmtid="{D5CDD505-2E9C-101B-9397-08002B2CF9AE}" pid="11" name="SequenceNumber">
    <vt:lpwstr>710187</vt:lpwstr>
  </property>
  <property fmtid="{D5CDD505-2E9C-101B-9397-08002B2CF9AE}" pid="12" name="Service1">
    <vt:lpwstr>RU</vt:lpwstr>
  </property>
  <property fmtid="{D5CDD505-2E9C-101B-9397-08002B2CF9AE}" pid="13" name="Service10">
    <vt:lpwstr/>
  </property>
  <property fmtid="{D5CDD505-2E9C-101B-9397-08002B2CF9AE}" pid="14" name="TemplateUrl">
    <vt:lpwstr/>
  </property>
  <property fmtid="{D5CDD505-2E9C-101B-9397-08002B2CF9AE}" pid="15" name="VersionNumber">
    <vt:lpwstr>1</vt:lpwstr>
  </property>
  <property fmtid="{D5CDD505-2E9C-101B-9397-08002B2CF9AE}" pid="16" name="xd_ProgID">
    <vt:lpwstr/>
  </property>
  <property fmtid="{D5CDD505-2E9C-101B-9397-08002B2CF9AE}" pid="17" name="_docset_NoMedatataSyncRequired">
    <vt:lpwstr>False</vt:lpwstr>
  </property>
</Properties>
</file>