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5CFB" w14:textId="77777777" w:rsidR="009D4827" w:rsidRDefault="009D4827" w:rsidP="007B79FF">
      <w:pPr>
        <w:pStyle w:val="boxrule"/>
      </w:pPr>
      <w:r>
        <w:t>300.  INCREASED LIABILITY LIMITS</w:t>
      </w:r>
    </w:p>
    <w:p w14:paraId="7DD17D66" w14:textId="77777777" w:rsidR="00CE34EF" w:rsidRDefault="00CE34EF" w:rsidP="007B79FF">
      <w:pPr>
        <w:pStyle w:val="blocktext1"/>
      </w:pPr>
      <w:r>
        <w:t xml:space="preserve">The following is added to Paragraph </w:t>
      </w:r>
      <w:r>
        <w:rPr>
          <w:b/>
        </w:rPr>
        <w:t>B.</w:t>
      </w:r>
      <w:r>
        <w:rPr>
          <w:b/>
          <w:bCs/>
        </w:rPr>
        <w:t>:</w:t>
      </w:r>
    </w:p>
    <w:p w14:paraId="7AD63E50" w14:textId="77777777" w:rsidR="009D4827" w:rsidRDefault="009D4827" w:rsidP="007B79FF">
      <w:pPr>
        <w:pStyle w:val="space4"/>
      </w:pPr>
    </w:p>
    <w:tbl>
      <w:tblPr>
        <w:tblW w:w="1029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9D4827" w14:paraId="6C6F4D10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17836" w14:textId="77777777" w:rsidR="009D4827" w:rsidRDefault="009D4827" w:rsidP="007B79FF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6E7C" w14:textId="7EE3E458" w:rsidR="009D4827" w:rsidRDefault="009D4827" w:rsidP="007B79FF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44DBC" w14:textId="77777777" w:rsidR="009D4827" w:rsidRDefault="009D4827" w:rsidP="007B79FF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F21A" w14:textId="77777777" w:rsidR="009D4827" w:rsidRDefault="009D4827" w:rsidP="007B79FF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289E4" w14:textId="77777777" w:rsidR="009D4827" w:rsidRDefault="009D4827" w:rsidP="007B79FF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0BD61" w14:textId="2F26CF1A" w:rsidR="009D4827" w:rsidRDefault="009D4827" w:rsidP="007B79FF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E0C01" w14:textId="77777777" w:rsidR="009D4827" w:rsidRDefault="009D4827" w:rsidP="007B79FF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BF07B8" w14:paraId="43E7FCB4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EC62B1" w14:textId="77777777" w:rsidR="00BF07B8" w:rsidRDefault="00BF07B8" w:rsidP="00BF07B8">
            <w:pPr>
              <w:pStyle w:val="tabletext11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92C7C9" w14:textId="77777777" w:rsidR="00BF07B8" w:rsidRPr="00A8697E" w:rsidRDefault="00BF07B8" w:rsidP="00BF07B8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075FA8" w14:textId="39B6A772" w:rsidR="00BF07B8" w:rsidRDefault="00BF07B8" w:rsidP="00BF07B8">
            <w:pPr>
              <w:pStyle w:val="tabletext11"/>
              <w:jc w:val="center"/>
            </w:pPr>
            <w:ins w:id="0" w:author="Author" w:date="2023-11-03T14:40:00Z">
              <w:r>
                <w:t>0.61</w:t>
              </w:r>
            </w:ins>
            <w:del w:id="1" w:author="Author" w:date="2023-11-03T14:40:00Z">
              <w:r w:rsidDel="008765CB">
                <w:delText>0.63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ED90C4" w14:textId="5E4A0E5D" w:rsidR="00BF07B8" w:rsidRDefault="00BF07B8" w:rsidP="00BF07B8">
            <w:pPr>
              <w:pStyle w:val="tabletext11"/>
              <w:jc w:val="center"/>
            </w:pPr>
            <w:ins w:id="2" w:author="Author" w:date="2023-11-03T14:42:00Z">
              <w:r>
                <w:t>0.62</w:t>
              </w:r>
            </w:ins>
            <w:del w:id="3" w:author="Author" w:date="2023-11-03T14:42:00Z">
              <w:r w:rsidDel="001103C9">
                <w:delText>0.64</w:delText>
              </w:r>
            </w:del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D775C9" w14:textId="2B7672B3" w:rsidR="00BF07B8" w:rsidRDefault="00BF07B8" w:rsidP="00BF07B8">
            <w:pPr>
              <w:pStyle w:val="tabletext11"/>
              <w:jc w:val="center"/>
            </w:pPr>
            <w:ins w:id="4" w:author="Author" w:date="2023-11-03T14:44:00Z">
              <w:r>
                <w:t>0.61</w:t>
              </w:r>
            </w:ins>
            <w:del w:id="5" w:author="Author" w:date="2023-11-03T14:44:00Z">
              <w:r w:rsidDel="00F33A27">
                <w:delText>0.62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CE7DE7" w14:textId="237B8FD5" w:rsidR="00BF07B8" w:rsidRDefault="00BF07B8" w:rsidP="00BF07B8">
            <w:pPr>
              <w:pStyle w:val="tabletext11"/>
              <w:jc w:val="center"/>
            </w:pPr>
            <w:ins w:id="6" w:author="Author" w:date="2023-11-03T14:47:00Z">
              <w:r w:rsidRPr="00955A8A">
                <w:t>0.6</w:t>
              </w:r>
              <w:r>
                <w:t>4</w:t>
              </w:r>
            </w:ins>
            <w:del w:id="7" w:author="Author" w:date="2023-11-03T14:47:00Z">
              <w:r w:rsidRPr="00955A8A" w:rsidDel="00652DFD">
                <w:delText>0.65</w:delText>
              </w:r>
            </w:del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C0F79C" w14:textId="0AED1277" w:rsidR="00BF07B8" w:rsidRDefault="00BF07B8" w:rsidP="00BF07B8">
            <w:pPr>
              <w:pStyle w:val="tabletext11"/>
              <w:jc w:val="center"/>
            </w:pPr>
            <w:ins w:id="8" w:author="Author" w:date="2023-11-03T14:47:00Z">
              <w:r>
                <w:t>0.63</w:t>
              </w:r>
            </w:ins>
            <w:del w:id="9" w:author="Author" w:date="2023-11-03T14:47:00Z">
              <w:r w:rsidDel="000872CE">
                <w:delText>0.66</w:delText>
              </w:r>
            </w:del>
          </w:p>
        </w:tc>
      </w:tr>
      <w:tr w:rsidR="00BF07B8" w14:paraId="3473E067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D667D9" w14:textId="77777777" w:rsidR="00BF07B8" w:rsidRDefault="00BF07B8" w:rsidP="00BF07B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5ABD3B" w14:textId="77777777" w:rsidR="00BF07B8" w:rsidRPr="00A8697E" w:rsidRDefault="00BF07B8" w:rsidP="00BF07B8">
            <w:pPr>
              <w:pStyle w:val="tabletext11"/>
              <w:tabs>
                <w:tab w:val="decimal" w:pos="900"/>
              </w:tabs>
            </w:pPr>
            <w:r w:rsidRPr="00A8697E">
              <w:t>75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72A0" w14:textId="2AD96DA1" w:rsidR="00BF07B8" w:rsidRPr="00A8697E" w:rsidRDefault="00BF07B8" w:rsidP="00BF07B8">
            <w:pPr>
              <w:pStyle w:val="tabletext11"/>
              <w:jc w:val="center"/>
            </w:pPr>
            <w:ins w:id="10" w:author="Author" w:date="2023-11-03T14:40:00Z">
              <w:r w:rsidRPr="00A00524">
                <w:t>0.</w:t>
              </w:r>
              <w:r>
                <w:t>91</w:t>
              </w:r>
            </w:ins>
            <w:del w:id="11" w:author="Author" w:date="2023-11-03T14:40:00Z">
              <w:r w:rsidRPr="00A00524" w:rsidDel="008765CB">
                <w:delText>0.92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3713" w14:textId="77777777" w:rsidR="00BF07B8" w:rsidRPr="00A8697E" w:rsidRDefault="00BF07B8" w:rsidP="00BF07B8">
            <w:pPr>
              <w:pStyle w:val="tabletext11"/>
              <w:jc w:val="center"/>
            </w:pPr>
            <w:r>
              <w:t>0.91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8A4D" w14:textId="7A354C3E" w:rsidR="00BF07B8" w:rsidRPr="00A8697E" w:rsidRDefault="00BF07B8" w:rsidP="00BF07B8">
            <w:pPr>
              <w:pStyle w:val="tabletext11"/>
              <w:jc w:val="center"/>
            </w:pPr>
            <w:ins w:id="12" w:author="Author" w:date="2023-11-03T14:44:00Z">
              <w:r w:rsidRPr="00955A8A">
                <w:t>0.9</w:t>
              </w:r>
              <w:r>
                <w:t>0</w:t>
              </w:r>
            </w:ins>
            <w:del w:id="13" w:author="Author" w:date="2023-11-03T14:44:00Z">
              <w:r w:rsidRPr="00955A8A" w:rsidDel="00F33A27">
                <w:delText>0.91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B80DD" w14:textId="64021B77" w:rsidR="00BF07B8" w:rsidRPr="00A8697E" w:rsidRDefault="00BF07B8" w:rsidP="00BF07B8">
            <w:pPr>
              <w:pStyle w:val="tabletext11"/>
              <w:jc w:val="center"/>
            </w:pPr>
            <w:ins w:id="14" w:author="Author" w:date="2023-11-03T14:47:00Z">
              <w:r>
                <w:t>0.91</w:t>
              </w:r>
            </w:ins>
            <w:del w:id="15" w:author="Author" w:date="2023-11-03T14:47:00Z">
              <w:r w:rsidDel="00652DFD">
                <w:delText>0.92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96C5" w14:textId="0452AD26" w:rsidR="00BF07B8" w:rsidRPr="00A8697E" w:rsidRDefault="00BF07B8" w:rsidP="00BF07B8">
            <w:pPr>
              <w:pStyle w:val="tabletext11"/>
              <w:jc w:val="center"/>
            </w:pPr>
            <w:ins w:id="16" w:author="Author" w:date="2023-11-03T14:47:00Z">
              <w:r>
                <w:t>0.91</w:t>
              </w:r>
            </w:ins>
            <w:del w:id="17" w:author="Author" w:date="2023-11-03T14:47:00Z">
              <w:r w:rsidDel="000872CE">
                <w:delText>0.92</w:delText>
              </w:r>
            </w:del>
          </w:p>
        </w:tc>
      </w:tr>
      <w:tr w:rsidR="009D4827" w14:paraId="01E8D8FF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74AB47" w14:textId="77777777" w:rsidR="009D4827" w:rsidRDefault="009D4827" w:rsidP="007B79FF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2DBB729" w14:textId="77777777" w:rsidR="009D4827" w:rsidRDefault="009D4827" w:rsidP="007B79FF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E56BE" w14:textId="77777777" w:rsidR="009D4827" w:rsidRDefault="009D4827" w:rsidP="007B79F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28F5E" w14:textId="77777777" w:rsidR="009D4827" w:rsidRDefault="009D4827" w:rsidP="007B79F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2D98C" w14:textId="77777777" w:rsidR="009D4827" w:rsidRDefault="009D4827" w:rsidP="007B79F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0A5E1" w14:textId="77777777" w:rsidR="009D4827" w:rsidRDefault="009D4827" w:rsidP="007B79FF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8704C" w14:textId="77777777" w:rsidR="009D4827" w:rsidRDefault="009D4827" w:rsidP="007B79FF">
            <w:pPr>
              <w:pStyle w:val="tabletext11"/>
              <w:jc w:val="center"/>
            </w:pPr>
            <w:r>
              <w:t>1.00</w:t>
            </w:r>
          </w:p>
        </w:tc>
      </w:tr>
      <w:tr w:rsidR="00973672" w14:paraId="7EB99F6B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D969C1" w14:textId="77777777" w:rsidR="00973672" w:rsidRDefault="00973672" w:rsidP="00973672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BAF705" w14:textId="77777777" w:rsidR="00973672" w:rsidRDefault="00973672" w:rsidP="00973672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467E" w14:textId="66698BAE" w:rsidR="00973672" w:rsidRDefault="00973672" w:rsidP="00973672">
            <w:pPr>
              <w:pStyle w:val="tabletext11"/>
              <w:jc w:val="center"/>
            </w:pPr>
            <w:ins w:id="18" w:author="Author" w:date="2023-11-03T14:41:00Z">
              <w:r>
                <w:t>1.08</w:t>
              </w:r>
            </w:ins>
            <w:del w:id="19" w:author="Author" w:date="2023-11-03T14:41:00Z">
              <w:r w:rsidDel="00823084">
                <w:delText>1.07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43B26" w14:textId="5EB36267" w:rsidR="00973672" w:rsidRDefault="00973672" w:rsidP="00973672">
            <w:pPr>
              <w:pStyle w:val="tabletext11"/>
              <w:jc w:val="center"/>
            </w:pPr>
            <w:ins w:id="20" w:author="Author" w:date="2023-11-03T14:42:00Z">
              <w:r w:rsidRPr="00521A81">
                <w:t>1.0</w:t>
              </w:r>
              <w:r>
                <w:t>8</w:t>
              </w:r>
            </w:ins>
            <w:del w:id="21" w:author="Author" w:date="2023-11-03T14:42:00Z">
              <w:r w:rsidRPr="00521A81" w:rsidDel="00D159C3">
                <w:delText>1.07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DDF85" w14:textId="77777777" w:rsidR="00973672" w:rsidRDefault="00973672" w:rsidP="00973672">
            <w:pPr>
              <w:pStyle w:val="tabletext11"/>
              <w:jc w:val="center"/>
            </w:pPr>
            <w:r>
              <w:t>1.08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4CC6E" w14:textId="77777777" w:rsidR="00973672" w:rsidRDefault="00973672" w:rsidP="00973672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6D01" w14:textId="61EEAA66" w:rsidR="00973672" w:rsidRDefault="00973672" w:rsidP="00973672">
            <w:pPr>
              <w:pStyle w:val="tabletext11"/>
              <w:jc w:val="center"/>
            </w:pPr>
            <w:ins w:id="22" w:author="Author" w:date="2023-11-03T14:47:00Z">
              <w:r>
                <w:t>1.07</w:t>
              </w:r>
            </w:ins>
            <w:del w:id="23" w:author="Author" w:date="2023-11-03T14:47:00Z">
              <w:r w:rsidDel="00A42F7F">
                <w:delText>1.06</w:delText>
              </w:r>
            </w:del>
          </w:p>
        </w:tc>
      </w:tr>
      <w:tr w:rsidR="00973672" w14:paraId="06DC1349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25C6D4" w14:textId="77777777" w:rsidR="00973672" w:rsidRDefault="00973672" w:rsidP="00973672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498FB3" w14:textId="77777777" w:rsidR="00973672" w:rsidRDefault="00973672" w:rsidP="00973672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BA52" w14:textId="4A7BEDC5" w:rsidR="00973672" w:rsidRDefault="00973672" w:rsidP="00973672">
            <w:pPr>
              <w:pStyle w:val="tabletext11"/>
              <w:jc w:val="center"/>
            </w:pPr>
            <w:ins w:id="24" w:author="Author" w:date="2023-11-03T14:41:00Z">
              <w:r>
                <w:t>1.14</w:t>
              </w:r>
            </w:ins>
            <w:del w:id="25" w:author="Author" w:date="2023-11-03T14:41:00Z">
              <w:r w:rsidDel="00823084">
                <w:delText>1.13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A8BAA" w14:textId="1133F7D5" w:rsidR="00973672" w:rsidRDefault="00973672" w:rsidP="00973672">
            <w:pPr>
              <w:pStyle w:val="tabletext11"/>
              <w:jc w:val="center"/>
            </w:pPr>
            <w:ins w:id="26" w:author="Author" w:date="2023-11-03T14:42:00Z">
              <w:r>
                <w:t>1.15</w:t>
              </w:r>
            </w:ins>
            <w:del w:id="27" w:author="Author" w:date="2023-11-03T14:42:00Z">
              <w:r w:rsidDel="00D159C3">
                <w:delText>1.14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FB95" w14:textId="49509190" w:rsidR="00973672" w:rsidRDefault="00973672" w:rsidP="00973672">
            <w:pPr>
              <w:pStyle w:val="tabletext11"/>
              <w:jc w:val="center"/>
            </w:pPr>
            <w:ins w:id="28" w:author="Author" w:date="2023-11-03T14:45:00Z">
              <w:r>
                <w:t>1.15</w:t>
              </w:r>
            </w:ins>
            <w:del w:id="29" w:author="Author" w:date="2023-11-03T14:45:00Z">
              <w:r w:rsidDel="004704DD">
                <w:delText>1.14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62A9" w14:textId="77777777" w:rsidR="00973672" w:rsidRDefault="00973672" w:rsidP="00973672">
            <w:pPr>
              <w:pStyle w:val="tabletext11"/>
              <w:jc w:val="center"/>
            </w:pPr>
            <w:r w:rsidRPr="00357EE1">
              <w:t>1.13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DDF1" w14:textId="12867244" w:rsidR="00973672" w:rsidRDefault="00973672" w:rsidP="00973672">
            <w:pPr>
              <w:pStyle w:val="tabletext11"/>
              <w:jc w:val="center"/>
            </w:pPr>
            <w:ins w:id="30" w:author="Author" w:date="2023-11-03T14:47:00Z">
              <w:r>
                <w:t>1.13</w:t>
              </w:r>
            </w:ins>
            <w:del w:id="31" w:author="Author" w:date="2023-11-03T14:47:00Z">
              <w:r w:rsidDel="00A42F7F">
                <w:delText>1.12</w:delText>
              </w:r>
            </w:del>
          </w:p>
        </w:tc>
      </w:tr>
      <w:tr w:rsidR="00973672" w14:paraId="4C522334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DC9BDB" w14:textId="77777777" w:rsidR="00973672" w:rsidRDefault="00973672" w:rsidP="00973672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53ED37" w14:textId="77777777" w:rsidR="00973672" w:rsidRDefault="00973672" w:rsidP="00973672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037E" w14:textId="12E35CCC" w:rsidR="00973672" w:rsidRDefault="00973672" w:rsidP="00973672">
            <w:pPr>
              <w:pStyle w:val="tabletext11"/>
              <w:jc w:val="center"/>
            </w:pPr>
            <w:ins w:id="32" w:author="Author" w:date="2023-11-03T14:41:00Z">
              <w:r>
                <w:t>1.25</w:t>
              </w:r>
            </w:ins>
            <w:del w:id="33" w:author="Author" w:date="2023-11-03T14:41:00Z">
              <w:r w:rsidDel="00823084">
                <w:delText>1.22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2A834" w14:textId="403BAC89" w:rsidR="00973672" w:rsidRDefault="00973672" w:rsidP="00973672">
            <w:pPr>
              <w:pStyle w:val="tabletext11"/>
              <w:jc w:val="center"/>
            </w:pPr>
            <w:ins w:id="34" w:author="Author" w:date="2023-11-03T14:42:00Z">
              <w:r>
                <w:t>1.26</w:t>
              </w:r>
            </w:ins>
            <w:del w:id="35" w:author="Author" w:date="2023-11-03T14:42:00Z">
              <w:r w:rsidDel="00D159C3">
                <w:delText>1.24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BB768" w14:textId="4E0C2F45" w:rsidR="00973672" w:rsidRDefault="00973672" w:rsidP="00973672">
            <w:pPr>
              <w:pStyle w:val="tabletext11"/>
              <w:jc w:val="center"/>
            </w:pPr>
            <w:ins w:id="36" w:author="Author" w:date="2023-11-03T14:45:00Z">
              <w:r>
                <w:t>1.27</w:t>
              </w:r>
            </w:ins>
            <w:del w:id="37" w:author="Author" w:date="2023-11-03T14:45:00Z">
              <w:r w:rsidDel="004704DD">
                <w:delText>1.25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F125" w14:textId="77777777" w:rsidR="00973672" w:rsidRDefault="00973672" w:rsidP="00973672">
            <w:pPr>
              <w:pStyle w:val="tabletext11"/>
              <w:jc w:val="center"/>
            </w:pPr>
            <w:r w:rsidRPr="00357EE1">
              <w:t>1.24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ABC2F" w14:textId="37574575" w:rsidR="00973672" w:rsidRDefault="00973672" w:rsidP="00973672">
            <w:pPr>
              <w:pStyle w:val="tabletext11"/>
              <w:jc w:val="center"/>
            </w:pPr>
            <w:ins w:id="38" w:author="Author" w:date="2023-11-03T14:47:00Z">
              <w:r>
                <w:t>1.23</w:t>
              </w:r>
            </w:ins>
            <w:del w:id="39" w:author="Author" w:date="2023-11-03T14:47:00Z">
              <w:r w:rsidDel="00A42F7F">
                <w:delText>1.21</w:delText>
              </w:r>
            </w:del>
          </w:p>
        </w:tc>
      </w:tr>
      <w:tr w:rsidR="009D4827" w14:paraId="37BF11FB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1D615A" w14:textId="77777777" w:rsidR="009D4827" w:rsidRDefault="009D4827" w:rsidP="007B79FF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2C7CE8" w14:textId="77777777" w:rsidR="009D4827" w:rsidRDefault="009D4827" w:rsidP="007B79FF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A780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9D76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880B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6CF1C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43917" w14:textId="77777777" w:rsidR="009D4827" w:rsidRDefault="009D4827" w:rsidP="007B79FF">
            <w:pPr>
              <w:pStyle w:val="tabletext11"/>
              <w:jc w:val="center"/>
            </w:pPr>
          </w:p>
        </w:tc>
      </w:tr>
      <w:tr w:rsidR="001B1686" w14:paraId="6FD7C795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218FDE" w14:textId="77777777" w:rsidR="001B1686" w:rsidRDefault="001B1686" w:rsidP="001B168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990EA3" w14:textId="77777777" w:rsidR="001B1686" w:rsidRDefault="001B1686" w:rsidP="001B1686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37EFF" w14:textId="77DD36AC" w:rsidR="001B1686" w:rsidRDefault="001B1686" w:rsidP="001B1686">
            <w:pPr>
              <w:pStyle w:val="tabletext11"/>
              <w:jc w:val="center"/>
            </w:pPr>
            <w:ins w:id="40" w:author="Author" w:date="2023-11-03T14:42:00Z">
              <w:r>
                <w:t>1.33</w:t>
              </w:r>
            </w:ins>
            <w:del w:id="41" w:author="Author" w:date="2023-11-03T14:42:00Z">
              <w:r w:rsidDel="00623F72">
                <w:delText>1.30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D92D" w14:textId="19A751ED" w:rsidR="001B1686" w:rsidRDefault="001B1686" w:rsidP="001B1686">
            <w:pPr>
              <w:pStyle w:val="tabletext11"/>
              <w:jc w:val="center"/>
            </w:pPr>
            <w:ins w:id="42" w:author="Author" w:date="2023-11-03T14:44:00Z">
              <w:r>
                <w:t>1.36</w:t>
              </w:r>
            </w:ins>
            <w:del w:id="43" w:author="Author" w:date="2023-11-03T14:44:00Z">
              <w:r w:rsidDel="00FD3AE0">
                <w:delText>1.33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5357" w14:textId="5222BBF0" w:rsidR="001B1686" w:rsidRDefault="001B1686" w:rsidP="001B1686">
            <w:pPr>
              <w:pStyle w:val="tabletext11"/>
              <w:jc w:val="center"/>
            </w:pPr>
            <w:ins w:id="44" w:author="Author" w:date="2023-11-03T14:45:00Z">
              <w:r>
                <w:t>1.37</w:t>
              </w:r>
            </w:ins>
            <w:del w:id="45" w:author="Author" w:date="2023-11-03T14:45:00Z">
              <w:r w:rsidDel="00C3513C">
                <w:delText>1.34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E8B9" w14:textId="77777777" w:rsidR="001B1686" w:rsidRDefault="001B1686" w:rsidP="001B1686">
            <w:pPr>
              <w:pStyle w:val="tabletext11"/>
              <w:jc w:val="center"/>
            </w:pPr>
            <w:r w:rsidRPr="00E5636A">
              <w:t>1.32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10349" w14:textId="38657A17" w:rsidR="001B1686" w:rsidRDefault="001B1686" w:rsidP="001B1686">
            <w:pPr>
              <w:pStyle w:val="tabletext11"/>
              <w:jc w:val="center"/>
            </w:pPr>
            <w:ins w:id="46" w:author="Author" w:date="2023-11-03T14:48:00Z">
              <w:r>
                <w:t>1.31</w:t>
              </w:r>
            </w:ins>
            <w:del w:id="47" w:author="Author" w:date="2023-11-03T14:48:00Z">
              <w:r w:rsidDel="007E3552">
                <w:delText>1.28</w:delText>
              </w:r>
            </w:del>
          </w:p>
        </w:tc>
      </w:tr>
      <w:tr w:rsidR="001B1686" w14:paraId="2145D524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108495" w14:textId="77777777" w:rsidR="001B1686" w:rsidRDefault="001B1686" w:rsidP="001B168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BB1FDF" w14:textId="77777777" w:rsidR="001B1686" w:rsidRDefault="001B1686" w:rsidP="001B1686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7C63" w14:textId="7073AE2A" w:rsidR="001B1686" w:rsidRDefault="001B1686" w:rsidP="001B1686">
            <w:pPr>
              <w:pStyle w:val="tabletext11"/>
              <w:jc w:val="center"/>
            </w:pPr>
            <w:ins w:id="48" w:author="Author" w:date="2023-11-03T14:42:00Z">
              <w:r>
                <w:t>1.41</w:t>
              </w:r>
            </w:ins>
            <w:del w:id="49" w:author="Author" w:date="2023-11-03T14:42:00Z">
              <w:r w:rsidDel="00623F72">
                <w:delText>1.37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BBA8" w14:textId="3E136C0A" w:rsidR="001B1686" w:rsidRDefault="001B1686" w:rsidP="001B1686">
            <w:pPr>
              <w:pStyle w:val="tabletext11"/>
              <w:jc w:val="center"/>
            </w:pPr>
            <w:ins w:id="50" w:author="Author" w:date="2023-11-03T14:44:00Z">
              <w:r>
                <w:t>1.44</w:t>
              </w:r>
            </w:ins>
            <w:del w:id="51" w:author="Author" w:date="2023-11-03T14:44:00Z">
              <w:r w:rsidDel="00FD3AE0">
                <w:delText>1.41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DFC4" w14:textId="628DCDEB" w:rsidR="001B1686" w:rsidRDefault="001B1686" w:rsidP="001B1686">
            <w:pPr>
              <w:pStyle w:val="tabletext11"/>
              <w:jc w:val="center"/>
            </w:pPr>
            <w:ins w:id="52" w:author="Author" w:date="2023-11-03T14:45:00Z">
              <w:r>
                <w:t>1.46</w:t>
              </w:r>
            </w:ins>
            <w:del w:id="53" w:author="Author" w:date="2023-11-03T14:45:00Z">
              <w:r w:rsidDel="00C3513C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E43D7" w14:textId="77777777" w:rsidR="001B1686" w:rsidRDefault="001B1686" w:rsidP="001B1686">
            <w:pPr>
              <w:pStyle w:val="tabletext11"/>
              <w:jc w:val="center"/>
            </w:pPr>
            <w:r w:rsidRPr="00E5636A">
              <w:t>1.40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3638" w14:textId="138B1B66" w:rsidR="001B1686" w:rsidRDefault="001B1686" w:rsidP="001B1686">
            <w:pPr>
              <w:pStyle w:val="tabletext11"/>
              <w:jc w:val="center"/>
            </w:pPr>
            <w:ins w:id="54" w:author="Author" w:date="2023-11-03T14:48:00Z">
              <w:r>
                <w:t>1.38</w:t>
              </w:r>
            </w:ins>
            <w:del w:id="55" w:author="Author" w:date="2023-11-03T14:48:00Z">
              <w:r w:rsidDel="007E3552">
                <w:delText>1.34</w:delText>
              </w:r>
            </w:del>
          </w:p>
        </w:tc>
      </w:tr>
      <w:tr w:rsidR="001B1686" w14:paraId="17FF64DC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0E94E8" w14:textId="77777777" w:rsidR="001B1686" w:rsidRDefault="001B1686" w:rsidP="001B168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733F0E" w14:textId="77777777" w:rsidR="001B1686" w:rsidRDefault="001B1686" w:rsidP="001B1686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6CD76" w14:textId="4EBB0996" w:rsidR="001B1686" w:rsidRDefault="001B1686" w:rsidP="001B1686">
            <w:pPr>
              <w:pStyle w:val="tabletext11"/>
              <w:jc w:val="center"/>
            </w:pPr>
            <w:ins w:id="56" w:author="Author" w:date="2023-11-03T14:42:00Z">
              <w:r>
                <w:t>1.48</w:t>
              </w:r>
            </w:ins>
            <w:del w:id="57" w:author="Author" w:date="2023-11-03T14:42:00Z">
              <w:r w:rsidDel="00623F72">
                <w:delText>1.43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4E561" w14:textId="3944CC18" w:rsidR="001B1686" w:rsidRDefault="001B1686" w:rsidP="001B1686">
            <w:pPr>
              <w:pStyle w:val="tabletext11"/>
              <w:jc w:val="center"/>
            </w:pPr>
            <w:ins w:id="58" w:author="Author" w:date="2023-11-03T14:44:00Z">
              <w:r>
                <w:t>1.51</w:t>
              </w:r>
            </w:ins>
            <w:del w:id="59" w:author="Author" w:date="2023-11-03T14:44:00Z">
              <w:r w:rsidDel="00FD3AE0">
                <w:delText>1.48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0BF4F" w14:textId="255AED4A" w:rsidR="001B1686" w:rsidRDefault="001B1686" w:rsidP="001B1686">
            <w:pPr>
              <w:pStyle w:val="tabletext11"/>
              <w:jc w:val="center"/>
            </w:pPr>
            <w:ins w:id="60" w:author="Author" w:date="2023-11-03T14:45:00Z">
              <w:r>
                <w:t>1.55</w:t>
              </w:r>
            </w:ins>
            <w:del w:id="61" w:author="Author" w:date="2023-11-03T14:45:00Z">
              <w:r w:rsidDel="00C3513C">
                <w:delText>1.50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2A51" w14:textId="77777777" w:rsidR="001B1686" w:rsidRDefault="001B1686" w:rsidP="001B1686">
            <w:pPr>
              <w:pStyle w:val="tabletext11"/>
              <w:jc w:val="center"/>
            </w:pPr>
            <w:r w:rsidRPr="00E5636A">
              <w:t>1.47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3F91" w14:textId="4F58E9DB" w:rsidR="001B1686" w:rsidRDefault="001B1686" w:rsidP="001B1686">
            <w:pPr>
              <w:pStyle w:val="tabletext11"/>
              <w:jc w:val="center"/>
            </w:pPr>
            <w:ins w:id="62" w:author="Author" w:date="2023-11-03T14:48:00Z">
              <w:r>
                <w:t>1.45</w:t>
              </w:r>
            </w:ins>
            <w:del w:id="63" w:author="Author" w:date="2023-11-03T14:48:00Z">
              <w:r w:rsidDel="007E3552">
                <w:delText>1.40</w:delText>
              </w:r>
            </w:del>
          </w:p>
        </w:tc>
      </w:tr>
      <w:tr w:rsidR="001B1686" w14:paraId="6914CAC7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CD14D4" w14:textId="77777777" w:rsidR="001B1686" w:rsidRDefault="001B1686" w:rsidP="001B168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A4D8BD" w14:textId="77777777" w:rsidR="001B1686" w:rsidRDefault="001B1686" w:rsidP="001B1686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AEB0" w14:textId="5122D7DB" w:rsidR="001B1686" w:rsidRDefault="001B1686" w:rsidP="001B1686">
            <w:pPr>
              <w:pStyle w:val="tabletext11"/>
              <w:jc w:val="center"/>
            </w:pPr>
            <w:ins w:id="64" w:author="Author" w:date="2023-11-03T14:42:00Z">
              <w:r>
                <w:t>1.54</w:t>
              </w:r>
            </w:ins>
            <w:del w:id="65" w:author="Author" w:date="2023-11-03T14:42:00Z">
              <w:r w:rsidDel="00623F72">
                <w:delText>1.49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8296" w14:textId="56125C58" w:rsidR="001B1686" w:rsidRDefault="001B1686" w:rsidP="001B1686">
            <w:pPr>
              <w:pStyle w:val="tabletext11"/>
              <w:jc w:val="center"/>
            </w:pPr>
            <w:ins w:id="66" w:author="Author" w:date="2023-11-03T14:44:00Z">
              <w:r>
                <w:t>1.58</w:t>
              </w:r>
            </w:ins>
            <w:del w:id="67" w:author="Author" w:date="2023-11-03T14:44:00Z">
              <w:r w:rsidDel="00FD3AE0">
                <w:delText>1.55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7682" w14:textId="437F8D70" w:rsidR="001B1686" w:rsidRDefault="001B1686" w:rsidP="001B1686">
            <w:pPr>
              <w:pStyle w:val="tabletext11"/>
              <w:jc w:val="center"/>
            </w:pPr>
            <w:ins w:id="68" w:author="Author" w:date="2023-11-03T14:45:00Z">
              <w:r>
                <w:t>1.62</w:t>
              </w:r>
            </w:ins>
            <w:del w:id="69" w:author="Author" w:date="2023-11-03T14:45:00Z">
              <w:r w:rsidDel="00C3513C">
                <w:delText>1.57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0DAE" w14:textId="77777777" w:rsidR="001B1686" w:rsidRDefault="001B1686" w:rsidP="001B1686">
            <w:pPr>
              <w:pStyle w:val="tabletext11"/>
              <w:jc w:val="center"/>
            </w:pPr>
            <w:r w:rsidRPr="00E5636A">
              <w:t>1.53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8562" w14:textId="0D3EE452" w:rsidR="001B1686" w:rsidRDefault="001B1686" w:rsidP="001B1686">
            <w:pPr>
              <w:pStyle w:val="tabletext11"/>
              <w:jc w:val="center"/>
            </w:pPr>
            <w:ins w:id="70" w:author="Author" w:date="2023-11-03T14:48:00Z">
              <w:r>
                <w:t>1.51</w:t>
              </w:r>
            </w:ins>
            <w:del w:id="71" w:author="Author" w:date="2023-11-03T14:48:00Z">
              <w:r w:rsidDel="007E3552">
                <w:delText>1.45</w:delText>
              </w:r>
            </w:del>
          </w:p>
        </w:tc>
      </w:tr>
      <w:tr w:rsidR="001B1686" w14:paraId="58E8E1D1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B42DC0" w14:textId="77777777" w:rsidR="001B1686" w:rsidRDefault="001B1686" w:rsidP="001B1686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4C0972" w14:textId="77777777" w:rsidR="001B1686" w:rsidRDefault="001B1686" w:rsidP="001B1686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4D6E" w14:textId="1756524D" w:rsidR="001B1686" w:rsidRDefault="001B1686" w:rsidP="001B1686">
            <w:pPr>
              <w:pStyle w:val="tabletext11"/>
              <w:jc w:val="center"/>
            </w:pPr>
            <w:ins w:id="72" w:author="Author" w:date="2023-11-03T14:42:00Z">
              <w:r>
                <w:t>1.65</w:t>
              </w:r>
            </w:ins>
            <w:del w:id="73" w:author="Author" w:date="2023-11-03T14:42:00Z">
              <w:r w:rsidDel="00623F72">
                <w:delText>1.58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47D6" w14:textId="1A9A71DA" w:rsidR="001B1686" w:rsidRDefault="001B1686" w:rsidP="001B1686">
            <w:pPr>
              <w:pStyle w:val="tabletext11"/>
              <w:jc w:val="center"/>
            </w:pPr>
            <w:ins w:id="74" w:author="Author" w:date="2023-11-03T14:44:00Z">
              <w:r>
                <w:t>1.70</w:t>
              </w:r>
            </w:ins>
            <w:del w:id="75" w:author="Author" w:date="2023-11-03T14:44:00Z">
              <w:r w:rsidDel="00FD3AE0">
                <w:delText>1.66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68C2D" w14:textId="38E1D3B3" w:rsidR="001B1686" w:rsidRDefault="001B1686" w:rsidP="001B1686">
            <w:pPr>
              <w:pStyle w:val="tabletext11"/>
              <w:jc w:val="center"/>
            </w:pPr>
            <w:ins w:id="76" w:author="Author" w:date="2023-11-03T14:45:00Z">
              <w:r>
                <w:t>1.75</w:t>
              </w:r>
            </w:ins>
            <w:del w:id="77" w:author="Author" w:date="2023-11-03T14:45:00Z">
              <w:r w:rsidDel="00C3513C">
                <w:delText>1.70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C4CFF" w14:textId="77777777" w:rsidR="001B1686" w:rsidRDefault="001B1686" w:rsidP="001B1686">
            <w:pPr>
              <w:pStyle w:val="tabletext11"/>
              <w:jc w:val="center"/>
            </w:pPr>
            <w:r w:rsidRPr="00955A8A">
              <w:t>1.64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CABE" w14:textId="19E989D1" w:rsidR="001B1686" w:rsidRDefault="001B1686" w:rsidP="001B1686">
            <w:pPr>
              <w:pStyle w:val="tabletext11"/>
              <w:jc w:val="center"/>
            </w:pPr>
            <w:ins w:id="78" w:author="Author" w:date="2023-11-03T14:48:00Z">
              <w:r>
                <w:t>1.61</w:t>
              </w:r>
            </w:ins>
            <w:del w:id="79" w:author="Author" w:date="2023-11-03T14:48:00Z">
              <w:r w:rsidDel="007E3552">
                <w:delText>1.54</w:delText>
              </w:r>
            </w:del>
          </w:p>
        </w:tc>
      </w:tr>
      <w:tr w:rsidR="009D4827" w14:paraId="51036540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2C066F" w14:textId="77777777" w:rsidR="009D4827" w:rsidRDefault="009D4827" w:rsidP="007B79FF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FFC5AA" w14:textId="77777777" w:rsidR="009D4827" w:rsidRDefault="009D4827" w:rsidP="007B79FF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ECF9D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FB778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E2CC5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8418E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7C313" w14:textId="77777777" w:rsidR="009D4827" w:rsidRDefault="009D4827" w:rsidP="007B79FF">
            <w:pPr>
              <w:pStyle w:val="tabletext11"/>
              <w:jc w:val="center"/>
            </w:pPr>
          </w:p>
        </w:tc>
      </w:tr>
      <w:tr w:rsidR="00177567" w14:paraId="5817F743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502EAE" w14:textId="77777777" w:rsidR="00177567" w:rsidRDefault="00177567" w:rsidP="0017756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1B884D" w14:textId="77777777" w:rsidR="00177567" w:rsidRDefault="00177567" w:rsidP="00177567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C990" w14:textId="71F7DD18" w:rsidR="00177567" w:rsidRDefault="00177567" w:rsidP="00177567">
            <w:pPr>
              <w:pStyle w:val="tabletext11"/>
              <w:jc w:val="center"/>
            </w:pPr>
            <w:ins w:id="80" w:author="Author" w:date="2023-11-03T14:42:00Z">
              <w:r>
                <w:t>1.74</w:t>
              </w:r>
            </w:ins>
            <w:del w:id="81" w:author="Author" w:date="2023-11-03T14:42:00Z">
              <w:r w:rsidDel="004A6119">
                <w:delText>1.66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9801C" w14:textId="653CB27B" w:rsidR="00177567" w:rsidRDefault="00177567" w:rsidP="00177567">
            <w:pPr>
              <w:pStyle w:val="tabletext11"/>
              <w:jc w:val="center"/>
            </w:pPr>
            <w:ins w:id="82" w:author="Author" w:date="2023-11-03T14:44:00Z">
              <w:r>
                <w:t>1.80</w:t>
              </w:r>
            </w:ins>
            <w:del w:id="83" w:author="Author" w:date="2023-11-03T14:44:00Z">
              <w:r w:rsidDel="00571184">
                <w:delText>1.76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4BA78" w14:textId="107FDA27" w:rsidR="00177567" w:rsidRDefault="00177567" w:rsidP="00177567">
            <w:pPr>
              <w:pStyle w:val="tabletext11"/>
              <w:jc w:val="center"/>
            </w:pPr>
            <w:ins w:id="84" w:author="Author" w:date="2023-11-03T14:46:00Z">
              <w:r>
                <w:t>1.87</w:t>
              </w:r>
            </w:ins>
            <w:del w:id="85" w:author="Author" w:date="2023-11-03T14:46:00Z">
              <w:r w:rsidDel="00F226B3">
                <w:delText>1.80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250A8" w14:textId="77777777" w:rsidR="00177567" w:rsidRDefault="00177567" w:rsidP="00177567">
            <w:pPr>
              <w:pStyle w:val="tabletext11"/>
              <w:jc w:val="center"/>
            </w:pPr>
            <w:r w:rsidRPr="003D60D4">
              <w:t>1.74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D0650" w14:textId="51F7AE8C" w:rsidR="00177567" w:rsidRDefault="00177567" w:rsidP="00177567">
            <w:pPr>
              <w:pStyle w:val="tabletext11"/>
              <w:jc w:val="center"/>
            </w:pPr>
            <w:ins w:id="86" w:author="Author" w:date="2023-11-03T14:48:00Z">
              <w:r>
                <w:t>1.69</w:t>
              </w:r>
            </w:ins>
            <w:del w:id="87" w:author="Author" w:date="2023-11-03T14:48:00Z">
              <w:r w:rsidDel="0034707F">
                <w:delText>1.62</w:delText>
              </w:r>
            </w:del>
          </w:p>
        </w:tc>
      </w:tr>
      <w:tr w:rsidR="00177567" w14:paraId="6D285198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75BB21" w14:textId="77777777" w:rsidR="00177567" w:rsidRDefault="00177567" w:rsidP="0017756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198A926" w14:textId="77777777" w:rsidR="00177567" w:rsidRDefault="00177567" w:rsidP="00177567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C735" w14:textId="40EF2AB0" w:rsidR="00177567" w:rsidRDefault="00177567" w:rsidP="00177567">
            <w:pPr>
              <w:pStyle w:val="tabletext11"/>
              <w:jc w:val="center"/>
            </w:pPr>
            <w:ins w:id="88" w:author="Author" w:date="2023-11-03T14:42:00Z">
              <w:r>
                <w:t>1.86</w:t>
              </w:r>
            </w:ins>
            <w:del w:id="89" w:author="Author" w:date="2023-11-03T14:42:00Z">
              <w:r w:rsidDel="004A6119">
                <w:delText>1.77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2322" w14:textId="3847C1ED" w:rsidR="00177567" w:rsidRDefault="00177567" w:rsidP="00177567">
            <w:pPr>
              <w:pStyle w:val="tabletext11"/>
              <w:jc w:val="center"/>
            </w:pPr>
            <w:ins w:id="90" w:author="Author" w:date="2023-11-03T14:44:00Z">
              <w:r>
                <w:t>1.93</w:t>
              </w:r>
            </w:ins>
            <w:del w:id="91" w:author="Author" w:date="2023-11-03T14:44:00Z">
              <w:r w:rsidDel="00571184">
                <w:delText>1.89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09D5B" w14:textId="2EB8C18C" w:rsidR="00177567" w:rsidRDefault="00177567" w:rsidP="00177567">
            <w:pPr>
              <w:pStyle w:val="tabletext11"/>
              <w:jc w:val="center"/>
            </w:pPr>
            <w:ins w:id="92" w:author="Author" w:date="2023-11-03T14:46:00Z">
              <w:r>
                <w:t>2.03</w:t>
              </w:r>
            </w:ins>
            <w:del w:id="93" w:author="Author" w:date="2023-11-03T14:46:00Z">
              <w:r w:rsidDel="00F226B3">
                <w:delText>1.94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62E7" w14:textId="009B9E89" w:rsidR="00177567" w:rsidRDefault="00177567" w:rsidP="00177567">
            <w:pPr>
              <w:pStyle w:val="tabletext11"/>
              <w:jc w:val="center"/>
            </w:pPr>
            <w:ins w:id="94" w:author="Author" w:date="2023-11-03T14:47:00Z">
              <w:r w:rsidRPr="003D60D4">
                <w:t>1.8</w:t>
              </w:r>
              <w:r>
                <w:t>7</w:t>
              </w:r>
            </w:ins>
            <w:del w:id="95" w:author="Author" w:date="2023-11-03T14:47:00Z">
              <w:r w:rsidRPr="003D60D4" w:rsidDel="00295DFB">
                <w:delText>1.86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C369E" w14:textId="0763C959" w:rsidR="00177567" w:rsidRDefault="00177567" w:rsidP="00177567">
            <w:pPr>
              <w:pStyle w:val="tabletext11"/>
              <w:jc w:val="center"/>
            </w:pPr>
            <w:ins w:id="96" w:author="Author" w:date="2023-11-03T14:48:00Z">
              <w:r>
                <w:t>1.81</w:t>
              </w:r>
            </w:ins>
            <w:del w:id="97" w:author="Author" w:date="2023-11-03T14:48:00Z">
              <w:r w:rsidDel="0034707F">
                <w:delText>1.72</w:delText>
              </w:r>
            </w:del>
          </w:p>
        </w:tc>
      </w:tr>
      <w:tr w:rsidR="00177567" w14:paraId="692ECD61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CF1A59" w14:textId="77777777" w:rsidR="00177567" w:rsidRDefault="00177567" w:rsidP="0017756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3291FD" w14:textId="77777777" w:rsidR="00177567" w:rsidRDefault="00177567" w:rsidP="00177567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5F97" w14:textId="30DAD9BF" w:rsidR="00177567" w:rsidRDefault="00177567" w:rsidP="00177567">
            <w:pPr>
              <w:pStyle w:val="tabletext11"/>
              <w:jc w:val="center"/>
            </w:pPr>
            <w:ins w:id="98" w:author="Author" w:date="2023-11-03T14:42:00Z">
              <w:r>
                <w:t>2.01</w:t>
              </w:r>
            </w:ins>
            <w:del w:id="99" w:author="Author" w:date="2023-11-03T14:42:00Z">
              <w:r w:rsidDel="004A6119">
                <w:delText>1.90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050A" w14:textId="4F142103" w:rsidR="00177567" w:rsidRDefault="00177567" w:rsidP="00177567">
            <w:pPr>
              <w:pStyle w:val="tabletext11"/>
              <w:jc w:val="center"/>
            </w:pPr>
            <w:ins w:id="100" w:author="Author" w:date="2023-11-03T14:44:00Z">
              <w:r>
                <w:t>2.12</w:t>
              </w:r>
            </w:ins>
            <w:del w:id="101" w:author="Author" w:date="2023-11-03T14:44:00Z">
              <w:r w:rsidDel="00571184">
                <w:delText>2.06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1ABD" w14:textId="0EE9838D" w:rsidR="00177567" w:rsidRDefault="00177567" w:rsidP="00177567">
            <w:pPr>
              <w:pStyle w:val="tabletext11"/>
              <w:jc w:val="center"/>
            </w:pPr>
            <w:ins w:id="102" w:author="Author" w:date="2023-11-03T14:46:00Z">
              <w:r>
                <w:t>2.24</w:t>
              </w:r>
            </w:ins>
            <w:del w:id="103" w:author="Author" w:date="2023-11-03T14:46:00Z">
              <w:r w:rsidDel="00F226B3">
                <w:delText>2.12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90C9" w14:textId="2546D97C" w:rsidR="00177567" w:rsidRDefault="00177567" w:rsidP="00177567">
            <w:pPr>
              <w:pStyle w:val="tabletext11"/>
              <w:jc w:val="center"/>
            </w:pPr>
            <w:ins w:id="104" w:author="Author" w:date="2023-11-03T14:47:00Z">
              <w:r w:rsidRPr="003D60D4">
                <w:t>2.0</w:t>
              </w:r>
              <w:r>
                <w:t>5</w:t>
              </w:r>
            </w:ins>
            <w:del w:id="105" w:author="Author" w:date="2023-11-03T14:47:00Z">
              <w:r w:rsidRPr="003D60D4" w:rsidDel="00295DFB">
                <w:delText>2.02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5DD6" w14:textId="3E6D6720" w:rsidR="00177567" w:rsidRDefault="00177567" w:rsidP="00177567">
            <w:pPr>
              <w:pStyle w:val="tabletext11"/>
              <w:jc w:val="center"/>
            </w:pPr>
            <w:ins w:id="106" w:author="Author" w:date="2023-11-03T14:48:00Z">
              <w:r>
                <w:t>1.95</w:t>
              </w:r>
            </w:ins>
            <w:del w:id="107" w:author="Author" w:date="2023-11-03T14:48:00Z">
              <w:r w:rsidDel="0034707F">
                <w:delText>1.85</w:delText>
              </w:r>
            </w:del>
          </w:p>
        </w:tc>
      </w:tr>
      <w:tr w:rsidR="00177567" w14:paraId="564ACD9E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89FEFE" w14:textId="77777777" w:rsidR="00177567" w:rsidRDefault="00177567" w:rsidP="0017756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0840AD" w14:textId="77777777" w:rsidR="00177567" w:rsidRDefault="00177567" w:rsidP="00177567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5DD9F" w14:textId="76623606" w:rsidR="00177567" w:rsidRDefault="00177567" w:rsidP="00177567">
            <w:pPr>
              <w:pStyle w:val="tabletext11"/>
              <w:jc w:val="center"/>
            </w:pPr>
            <w:ins w:id="108" w:author="Author" w:date="2023-11-03T14:42:00Z">
              <w:r>
                <w:t>2.24</w:t>
              </w:r>
            </w:ins>
            <w:del w:id="109" w:author="Author" w:date="2023-11-03T14:42:00Z">
              <w:r w:rsidDel="004A6119">
                <w:delText>2.10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267B" w14:textId="789DB678" w:rsidR="00177567" w:rsidRDefault="00177567" w:rsidP="00177567">
            <w:pPr>
              <w:pStyle w:val="tabletext11"/>
              <w:jc w:val="center"/>
            </w:pPr>
            <w:ins w:id="110" w:author="Author" w:date="2023-11-03T14:44:00Z">
              <w:r>
                <w:t>2.39</w:t>
              </w:r>
            </w:ins>
            <w:del w:id="111" w:author="Author" w:date="2023-11-03T14:44:00Z">
              <w:r w:rsidDel="00571184">
                <w:delText>2.31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51121" w14:textId="52E49B9D" w:rsidR="00177567" w:rsidRDefault="00177567" w:rsidP="00177567">
            <w:pPr>
              <w:pStyle w:val="tabletext11"/>
              <w:jc w:val="center"/>
            </w:pPr>
            <w:ins w:id="112" w:author="Author" w:date="2023-11-03T14:46:00Z">
              <w:r>
                <w:t>2.57</w:t>
              </w:r>
            </w:ins>
            <w:del w:id="113" w:author="Author" w:date="2023-11-03T14:46:00Z">
              <w:r w:rsidDel="00F226B3">
                <w:delText>2.39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EDAA" w14:textId="1567DF51" w:rsidR="00177567" w:rsidRDefault="00177567" w:rsidP="00177567">
            <w:pPr>
              <w:pStyle w:val="tabletext11"/>
              <w:jc w:val="center"/>
            </w:pPr>
            <w:ins w:id="114" w:author="Author" w:date="2023-11-03T14:47:00Z">
              <w:r w:rsidRPr="003D60D4">
                <w:t>2.</w:t>
              </w:r>
              <w:r>
                <w:t>32</w:t>
              </w:r>
            </w:ins>
            <w:del w:id="115" w:author="Author" w:date="2023-11-03T14:47:00Z">
              <w:r w:rsidRPr="003D60D4" w:rsidDel="00295DFB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61F4" w14:textId="2FC8A47C" w:rsidR="00177567" w:rsidRDefault="00177567" w:rsidP="00177567">
            <w:pPr>
              <w:pStyle w:val="tabletext11"/>
              <w:jc w:val="center"/>
            </w:pPr>
            <w:ins w:id="116" w:author="Author" w:date="2023-11-03T14:48:00Z">
              <w:r>
                <w:t>2.17</w:t>
              </w:r>
            </w:ins>
            <w:del w:id="117" w:author="Author" w:date="2023-11-03T14:48:00Z">
              <w:r w:rsidDel="0034707F">
                <w:delText>2.04</w:delText>
              </w:r>
            </w:del>
          </w:p>
        </w:tc>
      </w:tr>
      <w:tr w:rsidR="00177567" w14:paraId="2E0C31C5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F0988" w14:textId="77777777" w:rsidR="00177567" w:rsidRDefault="00177567" w:rsidP="00177567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DD65CB" w14:textId="77777777" w:rsidR="00177567" w:rsidRDefault="00177567" w:rsidP="00177567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71036" w14:textId="3CBCA724" w:rsidR="00177567" w:rsidRDefault="00177567" w:rsidP="00177567">
            <w:pPr>
              <w:pStyle w:val="tabletext11"/>
              <w:jc w:val="center"/>
            </w:pPr>
            <w:ins w:id="118" w:author="Author" w:date="2023-11-03T14:42:00Z">
              <w:r>
                <w:t>2.41</w:t>
              </w:r>
            </w:ins>
            <w:del w:id="119" w:author="Author" w:date="2023-11-03T14:42:00Z">
              <w:r w:rsidDel="004A6119">
                <w:delText>2.25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BDEE" w14:textId="7A39EBCA" w:rsidR="00177567" w:rsidRDefault="00177567" w:rsidP="00177567">
            <w:pPr>
              <w:pStyle w:val="tabletext11"/>
              <w:jc w:val="center"/>
            </w:pPr>
            <w:ins w:id="120" w:author="Author" w:date="2023-11-03T14:44:00Z">
              <w:r>
                <w:t>2.60</w:t>
              </w:r>
            </w:ins>
            <w:del w:id="121" w:author="Author" w:date="2023-11-03T14:44:00Z">
              <w:r w:rsidDel="00571184">
                <w:delText>2.50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5D42" w14:textId="627E98E2" w:rsidR="00177567" w:rsidRDefault="00177567" w:rsidP="00177567">
            <w:pPr>
              <w:pStyle w:val="tabletext11"/>
              <w:jc w:val="center"/>
            </w:pPr>
            <w:ins w:id="122" w:author="Author" w:date="2023-11-03T14:46:00Z">
              <w:r>
                <w:t>2.81</w:t>
              </w:r>
            </w:ins>
            <w:del w:id="123" w:author="Author" w:date="2023-11-03T14:46:00Z">
              <w:r w:rsidDel="00F226B3">
                <w:delText>2.60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A61F5" w14:textId="0601585D" w:rsidR="00177567" w:rsidRDefault="00177567" w:rsidP="00177567">
            <w:pPr>
              <w:pStyle w:val="tabletext11"/>
              <w:jc w:val="center"/>
            </w:pPr>
            <w:ins w:id="124" w:author="Author" w:date="2023-11-03T14:47:00Z">
              <w:r w:rsidRPr="003D60D4">
                <w:t>2.</w:t>
              </w:r>
              <w:r>
                <w:t>51</w:t>
              </w:r>
            </w:ins>
            <w:del w:id="125" w:author="Author" w:date="2023-11-03T14:47:00Z">
              <w:r w:rsidRPr="003D60D4" w:rsidDel="00295DFB">
                <w:delText>2.41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C913A" w14:textId="1D54A0A3" w:rsidR="00177567" w:rsidRDefault="00177567" w:rsidP="00177567">
            <w:pPr>
              <w:pStyle w:val="tabletext11"/>
              <w:jc w:val="center"/>
            </w:pPr>
            <w:ins w:id="126" w:author="Author" w:date="2023-11-03T14:48:00Z">
              <w:r>
                <w:t>2.34</w:t>
              </w:r>
            </w:ins>
            <w:del w:id="127" w:author="Author" w:date="2023-11-03T14:48:00Z">
              <w:r w:rsidDel="0034707F">
                <w:delText>2.18</w:delText>
              </w:r>
            </w:del>
          </w:p>
        </w:tc>
      </w:tr>
      <w:tr w:rsidR="009D4827" w14:paraId="68759AB6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E104F" w14:textId="77777777" w:rsidR="009D4827" w:rsidRDefault="009D4827" w:rsidP="007B79FF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2473F3" w14:textId="77777777" w:rsidR="009D4827" w:rsidRDefault="009D4827" w:rsidP="007B79FF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1587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3DDBE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AC0B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B2307" w14:textId="77777777" w:rsidR="009D4827" w:rsidRDefault="009D4827" w:rsidP="007B79FF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B6EC6" w14:textId="77777777" w:rsidR="009D4827" w:rsidRDefault="009D4827" w:rsidP="007B79FF">
            <w:pPr>
              <w:pStyle w:val="tabletext11"/>
              <w:jc w:val="center"/>
            </w:pPr>
          </w:p>
        </w:tc>
      </w:tr>
      <w:tr w:rsidR="00A35728" w14:paraId="6399D41A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BD30D5" w14:textId="77777777" w:rsidR="00A35728" w:rsidRDefault="00A35728" w:rsidP="00A3572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070065" w14:textId="77777777" w:rsidR="00A35728" w:rsidRDefault="00A35728" w:rsidP="00A35728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6F231" w14:textId="7D6134D8" w:rsidR="00A35728" w:rsidRDefault="00A35728" w:rsidP="00A35728">
            <w:pPr>
              <w:pStyle w:val="tabletext11"/>
              <w:jc w:val="center"/>
            </w:pPr>
            <w:ins w:id="128" w:author="Author" w:date="2023-11-03T14:42:00Z">
              <w:r>
                <w:t>2.54</w:t>
              </w:r>
            </w:ins>
            <w:del w:id="129" w:author="Author" w:date="2023-11-03T14:42:00Z">
              <w:r w:rsidDel="00046350">
                <w:delText>2.37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627EE" w14:textId="30C1A5C1" w:rsidR="00A35728" w:rsidRDefault="00A35728" w:rsidP="00A35728">
            <w:pPr>
              <w:pStyle w:val="tabletext11"/>
              <w:jc w:val="center"/>
            </w:pPr>
            <w:ins w:id="130" w:author="Author" w:date="2023-11-03T14:44:00Z">
              <w:r>
                <w:t>2.77</w:t>
              </w:r>
            </w:ins>
            <w:del w:id="131" w:author="Author" w:date="2023-11-03T14:44:00Z">
              <w:r w:rsidDel="00871976">
                <w:delText>2.65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9F0A" w14:textId="744434D3" w:rsidR="00A35728" w:rsidRDefault="00A35728" w:rsidP="00A35728">
            <w:pPr>
              <w:pStyle w:val="tabletext11"/>
              <w:jc w:val="center"/>
            </w:pPr>
            <w:ins w:id="132" w:author="Author" w:date="2023-11-03T14:46:00Z">
              <w:r>
                <w:t>3.02</w:t>
              </w:r>
            </w:ins>
            <w:del w:id="133" w:author="Author" w:date="2023-11-03T14:46:00Z">
              <w:r w:rsidDel="00140555">
                <w:delText>2.77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2AB5" w14:textId="1E1E5F63" w:rsidR="00A35728" w:rsidRDefault="00A35728" w:rsidP="00A35728">
            <w:pPr>
              <w:pStyle w:val="tabletext11"/>
              <w:jc w:val="center"/>
            </w:pPr>
            <w:ins w:id="134" w:author="Author" w:date="2023-11-03T14:47:00Z">
              <w:r w:rsidRPr="00C50FB4">
                <w:t>2.</w:t>
              </w:r>
              <w:r>
                <w:t>67</w:t>
              </w:r>
            </w:ins>
            <w:del w:id="135" w:author="Author" w:date="2023-11-03T14:47:00Z">
              <w:r w:rsidRPr="00C50FB4" w:rsidDel="009C366E">
                <w:delText>2.54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470F" w14:textId="162D61DB" w:rsidR="00A35728" w:rsidRDefault="00A35728" w:rsidP="00A35728">
            <w:pPr>
              <w:pStyle w:val="tabletext11"/>
              <w:jc w:val="center"/>
            </w:pPr>
            <w:ins w:id="136" w:author="Author" w:date="2023-11-03T14:48:00Z">
              <w:r>
                <w:t>2.48</w:t>
              </w:r>
            </w:ins>
            <w:del w:id="137" w:author="Author" w:date="2023-11-03T14:48:00Z">
              <w:r w:rsidDel="00282E7D">
                <w:delText>2.30</w:delText>
              </w:r>
            </w:del>
          </w:p>
        </w:tc>
      </w:tr>
      <w:tr w:rsidR="00A35728" w14:paraId="2FCCC281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6AD87E" w14:textId="77777777" w:rsidR="00A35728" w:rsidRDefault="00A35728" w:rsidP="00A3572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001497" w14:textId="77777777" w:rsidR="00A35728" w:rsidRDefault="00A35728" w:rsidP="00A35728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2D53F" w14:textId="36152033" w:rsidR="00A35728" w:rsidRDefault="00A35728" w:rsidP="00A35728">
            <w:pPr>
              <w:pStyle w:val="tabletext11"/>
              <w:jc w:val="center"/>
            </w:pPr>
            <w:ins w:id="138" w:author="Author" w:date="2023-11-03T14:42:00Z">
              <w:r>
                <w:t>2.66</w:t>
              </w:r>
            </w:ins>
            <w:del w:id="139" w:author="Author" w:date="2023-11-03T14:42:00Z">
              <w:r w:rsidDel="00046350">
                <w:delText>2.47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BD68" w14:textId="04F091E8" w:rsidR="00A35728" w:rsidRDefault="00A35728" w:rsidP="00A35728">
            <w:pPr>
              <w:pStyle w:val="tabletext11"/>
              <w:jc w:val="center"/>
            </w:pPr>
            <w:ins w:id="140" w:author="Author" w:date="2023-11-03T14:44:00Z">
              <w:r>
                <w:t>2.92</w:t>
              </w:r>
            </w:ins>
            <w:del w:id="141" w:author="Author" w:date="2023-11-03T14:44:00Z">
              <w:r w:rsidDel="00871976">
                <w:delText>2.79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31B8" w14:textId="06AE8101" w:rsidR="00A35728" w:rsidRDefault="00A35728" w:rsidP="00A35728">
            <w:pPr>
              <w:pStyle w:val="tabletext11"/>
              <w:jc w:val="center"/>
            </w:pPr>
            <w:ins w:id="142" w:author="Author" w:date="2023-11-03T14:46:00Z">
              <w:r>
                <w:t>3.20</w:t>
              </w:r>
            </w:ins>
            <w:del w:id="143" w:author="Author" w:date="2023-11-03T14:46:00Z">
              <w:r w:rsidDel="00140555">
                <w:delText>2.92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6521C" w14:textId="7EA68EC0" w:rsidR="00A35728" w:rsidRDefault="00A35728" w:rsidP="00A35728">
            <w:pPr>
              <w:pStyle w:val="tabletext11"/>
              <w:jc w:val="center"/>
            </w:pPr>
            <w:ins w:id="144" w:author="Author" w:date="2023-11-03T14:47:00Z">
              <w:r w:rsidRPr="00C50FB4">
                <w:t>2.</w:t>
              </w:r>
              <w:r>
                <w:t>80</w:t>
              </w:r>
            </w:ins>
            <w:del w:id="145" w:author="Author" w:date="2023-11-03T14:47:00Z">
              <w:r w:rsidRPr="00C50FB4" w:rsidDel="009C366E">
                <w:delText>2.66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D62A" w14:textId="0579C61C" w:rsidR="00A35728" w:rsidRDefault="00A35728" w:rsidP="00A35728">
            <w:pPr>
              <w:pStyle w:val="tabletext11"/>
              <w:jc w:val="center"/>
            </w:pPr>
            <w:ins w:id="146" w:author="Author" w:date="2023-11-03T14:48:00Z">
              <w:r>
                <w:t>2.60</w:t>
              </w:r>
            </w:ins>
            <w:del w:id="147" w:author="Author" w:date="2023-11-03T14:48:00Z">
              <w:r w:rsidDel="00282E7D">
                <w:delText>2.40</w:delText>
              </w:r>
            </w:del>
          </w:p>
        </w:tc>
      </w:tr>
      <w:tr w:rsidR="00A35728" w14:paraId="72593517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4EA002" w14:textId="77777777" w:rsidR="00A35728" w:rsidRDefault="00A35728" w:rsidP="00A3572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C5D6211" w14:textId="77777777" w:rsidR="00A35728" w:rsidRDefault="00A35728" w:rsidP="00A35728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7EAE3" w14:textId="6A267CF3" w:rsidR="00A35728" w:rsidRDefault="00A35728" w:rsidP="00A35728">
            <w:pPr>
              <w:pStyle w:val="tabletext11"/>
              <w:jc w:val="center"/>
            </w:pPr>
            <w:ins w:id="148" w:author="Author" w:date="2023-11-03T14:42:00Z">
              <w:r>
                <w:t>3.01</w:t>
              </w:r>
            </w:ins>
            <w:del w:id="149" w:author="Author" w:date="2023-11-03T14:42:00Z">
              <w:r w:rsidDel="00046350">
                <w:delText>2.78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ACF99" w14:textId="2FB0D2CA" w:rsidR="00A35728" w:rsidRDefault="00A35728" w:rsidP="00A35728">
            <w:pPr>
              <w:pStyle w:val="tabletext11"/>
              <w:jc w:val="center"/>
            </w:pPr>
            <w:ins w:id="150" w:author="Author" w:date="2023-11-03T14:44:00Z">
              <w:r>
                <w:t>3.40</w:t>
              </w:r>
            </w:ins>
            <w:del w:id="151" w:author="Author" w:date="2023-11-03T14:44:00Z">
              <w:r w:rsidDel="00871976">
                <w:delText>3.22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ADED9" w14:textId="2945B3AD" w:rsidR="00A35728" w:rsidRDefault="00A35728" w:rsidP="00A35728">
            <w:pPr>
              <w:pStyle w:val="tabletext11"/>
              <w:jc w:val="center"/>
            </w:pPr>
            <w:ins w:id="152" w:author="Author" w:date="2023-11-03T14:46:00Z">
              <w:r>
                <w:t>3.79</w:t>
              </w:r>
            </w:ins>
            <w:del w:id="153" w:author="Author" w:date="2023-11-03T14:46:00Z">
              <w:r w:rsidDel="00140555">
                <w:delText>3.40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40280" w14:textId="087097C9" w:rsidR="00A35728" w:rsidRDefault="00A35728" w:rsidP="00A35728">
            <w:pPr>
              <w:pStyle w:val="tabletext11"/>
              <w:jc w:val="center"/>
            </w:pPr>
            <w:ins w:id="154" w:author="Author" w:date="2023-11-03T14:47:00Z">
              <w:r w:rsidRPr="00C50FB4">
                <w:t>3.</w:t>
              </w:r>
              <w:r>
                <w:t>20</w:t>
              </w:r>
            </w:ins>
            <w:del w:id="155" w:author="Author" w:date="2023-11-03T14:47:00Z">
              <w:r w:rsidRPr="00C50FB4" w:rsidDel="009C366E">
                <w:delText>3.01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0AFE9" w14:textId="5FCF3BF3" w:rsidR="00A35728" w:rsidRDefault="00A35728" w:rsidP="00A35728">
            <w:pPr>
              <w:pStyle w:val="tabletext11"/>
              <w:jc w:val="center"/>
            </w:pPr>
            <w:ins w:id="156" w:author="Author" w:date="2023-11-03T14:48:00Z">
              <w:r>
                <w:t>2.98</w:t>
              </w:r>
            </w:ins>
            <w:del w:id="157" w:author="Author" w:date="2023-11-03T14:48:00Z">
              <w:r w:rsidDel="00282E7D">
                <w:delText>2.73</w:delText>
              </w:r>
            </w:del>
          </w:p>
        </w:tc>
      </w:tr>
      <w:tr w:rsidR="00A35728" w14:paraId="137CB393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569D14" w14:textId="77777777" w:rsidR="00A35728" w:rsidRDefault="00A35728" w:rsidP="00A3572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D5046D" w14:textId="77777777" w:rsidR="00A35728" w:rsidRDefault="00A35728" w:rsidP="00A35728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77C3F" w14:textId="15059BB7" w:rsidR="00A35728" w:rsidRDefault="00A35728" w:rsidP="00A35728">
            <w:pPr>
              <w:pStyle w:val="tabletext11"/>
              <w:jc w:val="center"/>
            </w:pPr>
            <w:ins w:id="158" w:author="Author" w:date="2023-11-03T14:42:00Z">
              <w:r>
                <w:t>3.34</w:t>
              </w:r>
            </w:ins>
            <w:del w:id="159" w:author="Author" w:date="2023-11-03T14:42:00Z">
              <w:r w:rsidDel="00046350">
                <w:delText>3.07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67500" w14:textId="0BE4F99F" w:rsidR="00A35728" w:rsidRDefault="00A35728" w:rsidP="00A35728">
            <w:pPr>
              <w:pStyle w:val="tabletext11"/>
              <w:jc w:val="center"/>
            </w:pPr>
            <w:ins w:id="160" w:author="Author" w:date="2023-11-03T14:44:00Z">
              <w:r>
                <w:t>3.86</w:t>
              </w:r>
            </w:ins>
            <w:del w:id="161" w:author="Author" w:date="2023-11-03T14:44:00Z">
              <w:r w:rsidDel="00871976">
                <w:delText>3.63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33AFE" w14:textId="22C9B2E3" w:rsidR="00A35728" w:rsidRDefault="00A35728" w:rsidP="00A35728">
            <w:pPr>
              <w:pStyle w:val="tabletext11"/>
              <w:jc w:val="center"/>
            </w:pPr>
            <w:ins w:id="162" w:author="Author" w:date="2023-11-03T14:46:00Z">
              <w:r>
                <w:t>4.38</w:t>
              </w:r>
            </w:ins>
            <w:del w:id="163" w:author="Author" w:date="2023-11-03T14:46:00Z">
              <w:r w:rsidDel="00140555">
                <w:delText>3.88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12BD" w14:textId="3D291968" w:rsidR="00A35728" w:rsidRDefault="00A35728" w:rsidP="00A35728">
            <w:pPr>
              <w:pStyle w:val="tabletext11"/>
              <w:jc w:val="center"/>
            </w:pPr>
            <w:ins w:id="164" w:author="Author" w:date="2023-11-03T14:47:00Z">
              <w:r w:rsidRPr="00C50FB4">
                <w:t>3.</w:t>
              </w:r>
              <w:r>
                <w:t>57</w:t>
              </w:r>
            </w:ins>
            <w:del w:id="165" w:author="Author" w:date="2023-11-03T14:47:00Z">
              <w:r w:rsidRPr="00C50FB4" w:rsidDel="009C366E">
                <w:delText>3.34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CF3A" w14:textId="0BF6D92F" w:rsidR="00A35728" w:rsidRDefault="00A35728" w:rsidP="00A35728">
            <w:pPr>
              <w:pStyle w:val="tabletext11"/>
              <w:jc w:val="center"/>
            </w:pPr>
            <w:ins w:id="166" w:author="Author" w:date="2023-11-03T14:48:00Z">
              <w:r>
                <w:t>3.36</w:t>
              </w:r>
            </w:ins>
            <w:del w:id="167" w:author="Author" w:date="2023-11-03T14:48:00Z">
              <w:r w:rsidDel="00282E7D">
                <w:delText>3.05</w:delText>
              </w:r>
            </w:del>
          </w:p>
        </w:tc>
      </w:tr>
      <w:tr w:rsidR="00A35728" w14:paraId="0AA7EBDD" w14:textId="77777777" w:rsidTr="00BB4D07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01B72A" w14:textId="77777777" w:rsidR="00A35728" w:rsidRDefault="00A35728" w:rsidP="00A35728">
            <w:pPr>
              <w:pStyle w:val="tabletext11"/>
            </w:pPr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DC98E8" w14:textId="77777777" w:rsidR="00A35728" w:rsidRDefault="00A35728" w:rsidP="00A35728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BD2B" w14:textId="395985FA" w:rsidR="00A35728" w:rsidRDefault="00A35728" w:rsidP="00A35728">
            <w:pPr>
              <w:pStyle w:val="tabletext11"/>
              <w:jc w:val="center"/>
            </w:pPr>
            <w:ins w:id="168" w:author="Author" w:date="2023-11-03T14:42:00Z">
              <w:r>
                <w:t>3.62</w:t>
              </w:r>
            </w:ins>
            <w:del w:id="169" w:author="Author" w:date="2023-11-03T14:42:00Z">
              <w:r w:rsidDel="00046350">
                <w:delText>3.31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0000" w14:textId="10209DE2" w:rsidR="00A35728" w:rsidRDefault="00A35728" w:rsidP="00A35728">
            <w:pPr>
              <w:pStyle w:val="tabletext11"/>
              <w:jc w:val="center"/>
            </w:pPr>
            <w:ins w:id="170" w:author="Author" w:date="2023-11-03T14:44:00Z">
              <w:r>
                <w:t>4.26</w:t>
              </w:r>
            </w:ins>
            <w:del w:id="171" w:author="Author" w:date="2023-11-03T14:44:00Z">
              <w:r w:rsidDel="00871976">
                <w:delText>3.99</w:delText>
              </w:r>
            </w:del>
          </w:p>
        </w:tc>
        <w:tc>
          <w:tcPr>
            <w:tcW w:w="16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D0A0" w14:textId="761672CD" w:rsidR="00A35728" w:rsidRDefault="00A35728" w:rsidP="00A35728">
            <w:pPr>
              <w:pStyle w:val="tabletext11"/>
              <w:jc w:val="center"/>
            </w:pPr>
            <w:ins w:id="172" w:author="Author" w:date="2023-11-03T14:46:00Z">
              <w:r>
                <w:t>4.90</w:t>
              </w:r>
            </w:ins>
            <w:del w:id="173" w:author="Author" w:date="2023-11-03T14:46:00Z">
              <w:r w:rsidDel="00140555">
                <w:delText>4.30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C4EAF" w14:textId="2D9BDCBE" w:rsidR="00A35728" w:rsidRDefault="00A35728" w:rsidP="00A35728">
            <w:pPr>
              <w:pStyle w:val="tabletext11"/>
              <w:jc w:val="center"/>
            </w:pPr>
            <w:ins w:id="174" w:author="Author" w:date="2023-11-03T14:47:00Z">
              <w:r w:rsidRPr="00C50FB4">
                <w:t>3.</w:t>
              </w:r>
              <w:r>
                <w:t>88</w:t>
              </w:r>
            </w:ins>
            <w:del w:id="175" w:author="Author" w:date="2023-11-03T14:47:00Z">
              <w:r w:rsidRPr="00C50FB4" w:rsidDel="009C366E">
                <w:delText>3.62</w:delText>
              </w:r>
            </w:del>
          </w:p>
        </w:tc>
        <w:tc>
          <w:tcPr>
            <w:tcW w:w="1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37122" w14:textId="680ECAD6" w:rsidR="00A35728" w:rsidRDefault="00A35728" w:rsidP="00A35728">
            <w:pPr>
              <w:pStyle w:val="tabletext11"/>
              <w:jc w:val="center"/>
            </w:pPr>
            <w:ins w:id="176" w:author="Author" w:date="2023-11-03T14:48:00Z">
              <w:r>
                <w:t>3.69</w:t>
              </w:r>
            </w:ins>
            <w:del w:id="177" w:author="Author" w:date="2023-11-03T14:48:00Z">
              <w:r w:rsidDel="00282E7D">
                <w:delText>3.33</w:delText>
              </w:r>
            </w:del>
          </w:p>
        </w:tc>
      </w:tr>
    </w:tbl>
    <w:p w14:paraId="67102DD6" w14:textId="77777777" w:rsidR="009D4827" w:rsidRDefault="009D4827" w:rsidP="007B79FF">
      <w:pPr>
        <w:pStyle w:val="tablecaption"/>
      </w:pPr>
      <w:r>
        <w:t>Table 300.B. Increased Liability Limits</w:t>
      </w:r>
    </w:p>
    <w:p w14:paraId="6728DBB7" w14:textId="77777777" w:rsidR="00DE57DC" w:rsidRDefault="00DE57DC" w:rsidP="007B79FF">
      <w:pPr>
        <w:pStyle w:val="isonormal"/>
      </w:pPr>
    </w:p>
    <w:sectPr w:rsidR="00DE57DC" w:rsidSect="00E86D33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8750B" w14:textId="77777777" w:rsidR="004F42FD" w:rsidRDefault="004F42FD" w:rsidP="00E86D33">
      <w:pPr>
        <w:spacing w:before="0" w:line="240" w:lineRule="auto"/>
      </w:pPr>
      <w:r>
        <w:separator/>
      </w:r>
    </w:p>
  </w:endnote>
  <w:endnote w:type="continuationSeparator" w:id="0">
    <w:p w14:paraId="6D1863D1" w14:textId="77777777" w:rsidR="004F42FD" w:rsidRDefault="004F42FD" w:rsidP="00E86D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6"/>
      <w:gridCol w:w="1680"/>
      <w:gridCol w:w="1960"/>
    </w:tblGrid>
    <w:tr w:rsidR="00F573A9" w:rsidRPr="001A0231" w14:paraId="1B2713D7" w14:textId="77777777" w:rsidTr="00562C3E">
      <w:tc>
        <w:tcPr>
          <w:tcW w:w="3708" w:type="dxa"/>
        </w:tcPr>
        <w:p w14:paraId="2BF4D3D1" w14:textId="77777777" w:rsidR="00F573A9" w:rsidRPr="001A0231" w:rsidRDefault="00F573A9" w:rsidP="00F573A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6A6ECE1E" w14:textId="77777777" w:rsidR="00F573A9" w:rsidRPr="001A0231" w:rsidRDefault="00F573A9" w:rsidP="00F573A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37E642E5" w14:textId="39A473D8" w:rsidR="00F573A9" w:rsidRPr="001A0231" w:rsidRDefault="00F573A9" w:rsidP="00F573A9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Georgia</w:t>
          </w:r>
        </w:p>
      </w:tc>
      <w:tc>
        <w:tcPr>
          <w:tcW w:w="1710" w:type="dxa"/>
        </w:tcPr>
        <w:p w14:paraId="17A1178C" w14:textId="77777777" w:rsidR="00F573A9" w:rsidRPr="001A0231" w:rsidRDefault="00F573A9" w:rsidP="00F573A9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1A110CDC" w14:textId="77777777" w:rsidR="00F573A9" w:rsidRPr="001A0231" w:rsidRDefault="00F573A9" w:rsidP="00F573A9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86D868A" w14:textId="77777777" w:rsidR="00F573A9" w:rsidRDefault="00F57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6A7B6" w14:textId="77777777" w:rsidR="004F42FD" w:rsidRDefault="004F42FD" w:rsidP="00E86D33">
      <w:pPr>
        <w:spacing w:before="0" w:line="240" w:lineRule="auto"/>
      </w:pPr>
      <w:r>
        <w:separator/>
      </w:r>
    </w:p>
  </w:footnote>
  <w:footnote w:type="continuationSeparator" w:id="0">
    <w:p w14:paraId="1EEBD6E8" w14:textId="77777777" w:rsidR="004F42FD" w:rsidRDefault="004F42FD" w:rsidP="00E86D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60D2" w14:textId="673303C1" w:rsidR="00513545" w:rsidRPr="001A0231" w:rsidRDefault="002C24D9" w:rsidP="005135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GEORGIA</w:t>
    </w:r>
  </w:p>
  <w:p w14:paraId="401222D8" w14:textId="77777777" w:rsidR="00513545" w:rsidRPr="001A0231" w:rsidRDefault="00513545" w:rsidP="005135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12CF880C" w14:textId="77777777" w:rsidR="00513545" w:rsidRPr="001A0231" w:rsidRDefault="00513545" w:rsidP="005135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3EA2E417" w14:textId="77777777" w:rsidR="00513545" w:rsidRPr="001A0231" w:rsidRDefault="00513545" w:rsidP="00513545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0A1514E2" w14:textId="77777777" w:rsidR="00513545" w:rsidRPr="001A0231" w:rsidRDefault="00513545" w:rsidP="00513545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65CEE35D" w14:textId="77777777" w:rsidR="00513545" w:rsidRPr="001A0231" w:rsidRDefault="00513545" w:rsidP="00513545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3EE3AE1E" w14:textId="77777777" w:rsidR="00513545" w:rsidRDefault="005135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</w:docVars>
  <w:rsids>
    <w:rsidRoot w:val="00DE57DC"/>
    <w:rsid w:val="00011D59"/>
    <w:rsid w:val="00025482"/>
    <w:rsid w:val="000366A0"/>
    <w:rsid w:val="000A5C44"/>
    <w:rsid w:val="000A759C"/>
    <w:rsid w:val="001103C9"/>
    <w:rsid w:val="00145613"/>
    <w:rsid w:val="00156C4B"/>
    <w:rsid w:val="0017259B"/>
    <w:rsid w:val="00177567"/>
    <w:rsid w:val="00184420"/>
    <w:rsid w:val="001B1686"/>
    <w:rsid w:val="0021056D"/>
    <w:rsid w:val="00225604"/>
    <w:rsid w:val="002C24D9"/>
    <w:rsid w:val="002F18E5"/>
    <w:rsid w:val="00305CC7"/>
    <w:rsid w:val="00313D56"/>
    <w:rsid w:val="0032716D"/>
    <w:rsid w:val="00327FA8"/>
    <w:rsid w:val="00357EE1"/>
    <w:rsid w:val="00376598"/>
    <w:rsid w:val="003D0B26"/>
    <w:rsid w:val="003D60D4"/>
    <w:rsid w:val="00417B7D"/>
    <w:rsid w:val="004655D6"/>
    <w:rsid w:val="004B3707"/>
    <w:rsid w:val="004C6305"/>
    <w:rsid w:val="004E3AF1"/>
    <w:rsid w:val="004F009A"/>
    <w:rsid w:val="004F42FD"/>
    <w:rsid w:val="00513545"/>
    <w:rsid w:val="00521A81"/>
    <w:rsid w:val="005820B1"/>
    <w:rsid w:val="006306D1"/>
    <w:rsid w:val="006654F0"/>
    <w:rsid w:val="006A4F17"/>
    <w:rsid w:val="006B0435"/>
    <w:rsid w:val="006C2B7B"/>
    <w:rsid w:val="00724CA0"/>
    <w:rsid w:val="00724E94"/>
    <w:rsid w:val="00754C90"/>
    <w:rsid w:val="007642FE"/>
    <w:rsid w:val="00781F54"/>
    <w:rsid w:val="007B79FF"/>
    <w:rsid w:val="007C1B5D"/>
    <w:rsid w:val="00812F57"/>
    <w:rsid w:val="00813FC3"/>
    <w:rsid w:val="00821A78"/>
    <w:rsid w:val="008431D3"/>
    <w:rsid w:val="008817BA"/>
    <w:rsid w:val="008A4222"/>
    <w:rsid w:val="008D2F5C"/>
    <w:rsid w:val="00940EF0"/>
    <w:rsid w:val="00955A8A"/>
    <w:rsid w:val="00973672"/>
    <w:rsid w:val="0097607C"/>
    <w:rsid w:val="009C07DA"/>
    <w:rsid w:val="009D4827"/>
    <w:rsid w:val="009E07F1"/>
    <w:rsid w:val="009F7546"/>
    <w:rsid w:val="00A00524"/>
    <w:rsid w:val="00A35728"/>
    <w:rsid w:val="00A42CE3"/>
    <w:rsid w:val="00A85736"/>
    <w:rsid w:val="00A8697E"/>
    <w:rsid w:val="00B15F7E"/>
    <w:rsid w:val="00B935BE"/>
    <w:rsid w:val="00BB4D07"/>
    <w:rsid w:val="00BB5A04"/>
    <w:rsid w:val="00BD3DFD"/>
    <w:rsid w:val="00BF07B8"/>
    <w:rsid w:val="00C42207"/>
    <w:rsid w:val="00C50FB4"/>
    <w:rsid w:val="00C81C01"/>
    <w:rsid w:val="00CD0F45"/>
    <w:rsid w:val="00CE34EF"/>
    <w:rsid w:val="00D0634A"/>
    <w:rsid w:val="00DA299B"/>
    <w:rsid w:val="00DE57DC"/>
    <w:rsid w:val="00E17CB1"/>
    <w:rsid w:val="00E5636A"/>
    <w:rsid w:val="00E61509"/>
    <w:rsid w:val="00E82786"/>
    <w:rsid w:val="00E86D33"/>
    <w:rsid w:val="00EF6DFB"/>
    <w:rsid w:val="00F46D62"/>
    <w:rsid w:val="00F54D44"/>
    <w:rsid w:val="00F573A9"/>
    <w:rsid w:val="00F86357"/>
    <w:rsid w:val="00F90924"/>
    <w:rsid w:val="00FC53D1"/>
    <w:rsid w:val="00FC6364"/>
    <w:rsid w:val="00FE0CC9"/>
    <w:rsid w:val="00FE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28D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79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B79F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B79F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B79F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B79F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7B79F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B79FF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7B79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7B79FF"/>
    <w:pPr>
      <w:keepLines/>
    </w:pPr>
  </w:style>
  <w:style w:type="paragraph" w:customStyle="1" w:styleId="blockhd2">
    <w:name w:val="blockhd2"/>
    <w:basedOn w:val="isonormal"/>
    <w:next w:val="blocktext2"/>
    <w:rsid w:val="007B79FF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7B79FF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7B79FF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7B79FF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7B79FF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7B79FF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7B79FF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7B79FF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7B79FF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7B79FF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7B79FF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7B79FF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7B79FF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7B79FF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7B79FF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7B79FF"/>
    <w:pPr>
      <w:keepLines/>
      <w:ind w:left="2400"/>
    </w:pPr>
  </w:style>
  <w:style w:type="paragraph" w:customStyle="1" w:styleId="blocktext10">
    <w:name w:val="blocktext10"/>
    <w:basedOn w:val="isonormal"/>
    <w:rsid w:val="007B79FF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7B79F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7B79FF"/>
  </w:style>
  <w:style w:type="paragraph" w:customStyle="1" w:styleId="outlinehd2">
    <w:name w:val="outlinehd2"/>
    <w:basedOn w:val="isonormal"/>
    <w:next w:val="blocktext3"/>
    <w:rsid w:val="007B79F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7B79F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B79F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B79FF"/>
    <w:pPr>
      <w:spacing w:before="0" w:line="240" w:lineRule="auto"/>
    </w:pPr>
  </w:style>
  <w:style w:type="character" w:customStyle="1" w:styleId="formlink">
    <w:name w:val="formlink"/>
    <w:rsid w:val="007B79FF"/>
    <w:rPr>
      <w:b/>
    </w:rPr>
  </w:style>
  <w:style w:type="paragraph" w:styleId="Header">
    <w:name w:val="header"/>
    <w:basedOn w:val="isonormal"/>
    <w:link w:val="HeaderChar"/>
    <w:rsid w:val="007B79F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B79FF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7B79F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B79F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7B79F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B79F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B79F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B79F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B79F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B79F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B79F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B79F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B79F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B79F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B79F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B79F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B79F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B79F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B79F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B79F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7B79FF"/>
    <w:rPr>
      <w:b/>
    </w:rPr>
  </w:style>
  <w:style w:type="paragraph" w:customStyle="1" w:styleId="space2">
    <w:name w:val="space2"/>
    <w:basedOn w:val="isonormal"/>
    <w:next w:val="isonormal"/>
    <w:rsid w:val="007B79F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B79F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B79FF"/>
    <w:pPr>
      <w:spacing w:before="0" w:line="160" w:lineRule="exact"/>
    </w:pPr>
  </w:style>
  <w:style w:type="paragraph" w:customStyle="1" w:styleId="subcap">
    <w:name w:val="subcap"/>
    <w:basedOn w:val="isonormal"/>
    <w:rsid w:val="007B79F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B79F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B79F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B79FF"/>
    <w:pPr>
      <w:jc w:val="left"/>
    </w:pPr>
    <w:rPr>
      <w:b/>
    </w:rPr>
  </w:style>
  <w:style w:type="paragraph" w:customStyle="1" w:styleId="tablehead">
    <w:name w:val="tablehead"/>
    <w:basedOn w:val="isonormal"/>
    <w:rsid w:val="007B79FF"/>
    <w:pPr>
      <w:spacing w:before="40" w:after="20"/>
      <w:jc w:val="center"/>
    </w:pPr>
    <w:rPr>
      <w:b/>
    </w:rPr>
  </w:style>
  <w:style w:type="character" w:customStyle="1" w:styleId="tablelink">
    <w:name w:val="tablelink"/>
    <w:rsid w:val="007B79FF"/>
    <w:rPr>
      <w:b/>
    </w:rPr>
  </w:style>
  <w:style w:type="paragraph" w:customStyle="1" w:styleId="subcap2">
    <w:name w:val="subcap2"/>
    <w:basedOn w:val="isonormal"/>
    <w:rsid w:val="007B79F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B79FF"/>
    <w:pPr>
      <w:spacing w:before="0" w:after="20"/>
      <w:jc w:val="left"/>
    </w:pPr>
  </w:style>
  <w:style w:type="paragraph" w:customStyle="1" w:styleId="tabletext10">
    <w:name w:val="tabletext1/0"/>
    <w:basedOn w:val="isonormal"/>
    <w:rsid w:val="007B79FF"/>
    <w:pPr>
      <w:spacing w:before="20"/>
      <w:jc w:val="left"/>
    </w:pPr>
  </w:style>
  <w:style w:type="paragraph" w:customStyle="1" w:styleId="tabletext11">
    <w:name w:val="tabletext1/1"/>
    <w:basedOn w:val="isonormal"/>
    <w:rsid w:val="007B79F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B79F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B79F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B79F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B79F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B79F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B79F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B79F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B79FF"/>
    <w:pPr>
      <w:ind w:left="4320"/>
    </w:pPr>
  </w:style>
  <w:style w:type="character" w:customStyle="1" w:styleId="spotlinksource">
    <w:name w:val="spotlinksource"/>
    <w:rsid w:val="007B79FF"/>
    <w:rPr>
      <w:b/>
    </w:rPr>
  </w:style>
  <w:style w:type="character" w:customStyle="1" w:styleId="spotlinktarget">
    <w:name w:val="spotlinktarget"/>
    <w:rsid w:val="007B79FF"/>
    <w:rPr>
      <w:b/>
    </w:rPr>
  </w:style>
  <w:style w:type="paragraph" w:customStyle="1" w:styleId="terr3colhang">
    <w:name w:val="terr3colhang"/>
    <w:basedOn w:val="isonormal"/>
    <w:rsid w:val="007B79F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B79FF"/>
    <w:pPr>
      <w:tabs>
        <w:tab w:val="right" w:leader="dot" w:pos="10080"/>
      </w:tabs>
      <w:ind w:left="180" w:hanging="180"/>
    </w:p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styleId="NormalIndent">
    <w:name w:val="Normal Indent"/>
    <w:basedOn w:val="Normal"/>
    <w:pPr>
      <w:spacing w:before="0" w:line="240" w:lineRule="auto"/>
      <w:ind w:left="720"/>
      <w:jc w:val="left"/>
    </w:pPr>
    <w:rPr>
      <w:sz w:val="22"/>
    </w:rPr>
  </w:style>
  <w:style w:type="paragraph" w:customStyle="1" w:styleId="toc4outlinehd3">
    <w:name w:val="toc4outlinehd3"/>
    <w:basedOn w:val="outlinehd3"/>
    <w:next w:val="blocktext4"/>
    <w:rsid w:val="007B79FF"/>
  </w:style>
  <w:style w:type="character" w:styleId="PageNumber">
    <w:name w:val="page number"/>
    <w:basedOn w:val="DefaultParagraphFont"/>
    <w:rsid w:val="007B79FF"/>
  </w:style>
  <w:style w:type="paragraph" w:customStyle="1" w:styleId="ctoutlinetxt1">
    <w:name w:val="ctoutlinetxt1"/>
    <w:basedOn w:val="isonormal"/>
    <w:rsid w:val="007B79F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B79F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B79F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B79F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B79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B79F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B79F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B79FF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B79FF"/>
    <w:pPr>
      <w:jc w:val="left"/>
    </w:pPr>
  </w:style>
  <w:style w:type="paragraph" w:customStyle="1" w:styleId="tabletext44">
    <w:name w:val="tabletext4/4"/>
    <w:basedOn w:val="isonormal"/>
    <w:rsid w:val="007B79F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7B79FF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7B79FF"/>
    <w:rPr>
      <w:sz w:val="22"/>
    </w:rPr>
  </w:style>
  <w:style w:type="character" w:customStyle="1" w:styleId="FooterChar">
    <w:name w:val="Footer Char"/>
    <w:link w:val="Footer"/>
    <w:rsid w:val="007B79FF"/>
    <w:rPr>
      <w:rFonts w:ascii="Arial" w:hAnsi="Arial"/>
      <w:sz w:val="18"/>
    </w:rPr>
  </w:style>
  <w:style w:type="character" w:customStyle="1" w:styleId="HeaderChar">
    <w:name w:val="Header Char"/>
    <w:link w:val="Header"/>
    <w:rsid w:val="007B79FF"/>
    <w:rPr>
      <w:rFonts w:ascii="Arial" w:hAnsi="Arial"/>
      <w:b/>
    </w:rPr>
  </w:style>
  <w:style w:type="character" w:customStyle="1" w:styleId="Heading1Char">
    <w:name w:val="Heading 1 Char"/>
    <w:link w:val="Heading1"/>
    <w:rsid w:val="007B79FF"/>
    <w:rPr>
      <w:b/>
      <w:sz w:val="24"/>
    </w:rPr>
  </w:style>
  <w:style w:type="character" w:customStyle="1" w:styleId="Heading2Char">
    <w:name w:val="Heading 2 Char"/>
    <w:link w:val="Heading2"/>
    <w:rsid w:val="007B79FF"/>
    <w:rPr>
      <w:b/>
      <w:sz w:val="24"/>
    </w:rPr>
  </w:style>
  <w:style w:type="character" w:customStyle="1" w:styleId="Heading3Char">
    <w:name w:val="Heading 3 Char"/>
    <w:link w:val="Heading3"/>
    <w:rsid w:val="007B79FF"/>
    <w:rPr>
      <w:b/>
      <w:sz w:val="24"/>
    </w:rPr>
  </w:style>
  <w:style w:type="character" w:customStyle="1" w:styleId="MacroTextChar">
    <w:name w:val="Macro Text Char"/>
    <w:link w:val="MacroText"/>
    <w:rsid w:val="007B79FF"/>
    <w:rPr>
      <w:rFonts w:ascii="Arial" w:hAnsi="Arial"/>
    </w:rPr>
  </w:style>
  <w:style w:type="character" w:customStyle="1" w:styleId="SignatureChar">
    <w:name w:val="Signature Char"/>
    <w:link w:val="Signature"/>
    <w:rsid w:val="007B79FF"/>
    <w:rPr>
      <w:sz w:val="24"/>
    </w:rPr>
  </w:style>
  <w:style w:type="character" w:customStyle="1" w:styleId="SubtitleChar">
    <w:name w:val="Subtitle Char"/>
    <w:link w:val="Subtitle"/>
    <w:rsid w:val="007B79FF"/>
    <w:rPr>
      <w:i/>
      <w:sz w:val="24"/>
    </w:rPr>
  </w:style>
  <w:style w:type="paragraph" w:customStyle="1" w:styleId="tabletext1">
    <w:name w:val="tabletext1"/>
    <w:rsid w:val="007B79F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B79F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B79F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B79F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B79F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B79F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B79F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B79F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B79F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B79F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B79F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B79F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B79F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B79F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B79F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B79FF"/>
  </w:style>
  <w:style w:type="paragraph" w:customStyle="1" w:styleId="spacesingle">
    <w:name w:val="spacesingle"/>
    <w:basedOn w:val="isonormal"/>
    <w:next w:val="isonormal"/>
    <w:rsid w:val="007B79FF"/>
    <w:pPr>
      <w:spacing w:line="240" w:lineRule="auto"/>
    </w:pPr>
  </w:style>
  <w:style w:type="paragraph" w:styleId="Revision">
    <w:name w:val="Revision"/>
    <w:hidden/>
    <w:uiPriority w:val="99"/>
    <w:semiHidden/>
    <w:rsid w:val="004655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0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LI-CA-2023-380 - 004 -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2023-11-27T05:00:00+00:00</Date_x0020_Modified>
    <CircularDate xmlns="a86cc342-0045-41e2-80e9-abdb777d2eca">2023-12-14T05:00:00+00:00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5.4% change from the increased limit factors currently in effect.</KeyMessage>
    <CircularNumber xmlns="a86cc342-0045-41e2-80e9-abdb777d2eca">LI-CA-2023-380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39685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REVISION OF COMMERCIAL AUTOMOBILE LIABILITY INCREASED LIMIT FACTORS FILED</CircularTitle>
    <Jurs xmlns="a86cc342-0045-41e2-80e9-abdb777d2eca">
      <Value>11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bad4825245db74c9ae2c868c8dce5b61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6fa94cb94fa72a1afae9eda394bcd244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BE6667-ADCD-47EE-A87F-0980A0872D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30218-0CF1-41F7-8BC4-C5337F41F7B7}">
  <ds:schemaRefs>
    <ds:schemaRef ds:uri="http://schemas.microsoft.com/office/2006/metadata/properties"/>
    <ds:schemaRef ds:uri="http://schemas.microsoft.com/office/infopath/2007/PartnerControls"/>
    <ds:schemaRef ds:uri="b46ec5a0-05e9-4998-b314-ddd445f86ee4"/>
    <ds:schemaRef ds:uri="54fe3ac7-1723-47b4-b770-24dd91bac16d"/>
  </ds:schemaRefs>
</ds:datastoreItem>
</file>

<file path=customXml/itemProps3.xml><?xml version="1.0" encoding="utf-8"?>
<ds:datastoreItem xmlns:ds="http://schemas.openxmlformats.org/officeDocument/2006/customXml" ds:itemID="{0FEE58E5-6475-458B-8A93-510CD1AF530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EC3E2B8-3719-435C-B58D-50A3EDECE8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EA3373-44FC-45B8-AD76-CFBD04C61B69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cp:lastPrinted>2003-03-21T17:32:00Z</cp:lastPrinted>
  <dcterms:created xsi:type="dcterms:W3CDTF">2023-11-27T15:02:00Z</dcterms:created>
  <dcterms:modified xsi:type="dcterms:W3CDTF">2023-11-27T15:59:00Z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DocumentName">
    <vt:lpwstr>712582_1.doc</vt:lpwstr>
  </property>
  <property fmtid="{D5CDD505-2E9C-101B-9397-08002B2CF9AE}" pid="5" name="Jurisdiction">
    <vt:lpwstr>GA</vt:lpwstr>
  </property>
  <property fmtid="{D5CDD505-2E9C-101B-9397-08002B2CF9AE}" pid="6" name="LOB">
    <vt:lpwstr>CA</vt:lpwstr>
  </property>
  <property fmtid="{D5CDD505-2E9C-101B-9397-08002B2CF9AE}" pid="7" name="Order">
    <vt:lpwstr>2905000.00000000</vt:lpwstr>
  </property>
  <property fmtid="{D5CDD505-2E9C-101B-9397-08002B2CF9AE}" pid="8" name="Product">
    <vt:lpwstr>SIM</vt:lpwstr>
  </property>
  <property fmtid="{D5CDD505-2E9C-101B-9397-08002B2CF9AE}" pid="9" name="SequenceNumber">
    <vt:lpwstr>712582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1956620539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