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62490" w14:textId="77777777" w:rsidR="00602FB8" w:rsidRDefault="00602FB8" w:rsidP="00602FB8">
      <w:pPr>
        <w:pStyle w:val="boxrule"/>
        <w:rPr>
          <w:ins w:id="0" w:author="Author" w:date="2023-11-10T09:52:00Z"/>
        </w:rPr>
      </w:pPr>
      <w:ins w:id="1" w:author="Author" w:date="2023-11-10T09:52:00Z">
        <w:r>
          <w:t>292.  MEDICAL PAYMENTS</w:t>
        </w:r>
      </w:ins>
    </w:p>
    <w:p w14:paraId="49E570FE" w14:textId="77777777" w:rsidR="00602FB8" w:rsidRPr="00D724B5" w:rsidRDefault="00602FB8" w:rsidP="000F4CE4">
      <w:pPr>
        <w:pStyle w:val="blocktext1"/>
        <w:rPr>
          <w:ins w:id="2" w:author="Author" w:date="2023-11-10T09:52:00Z"/>
        </w:rPr>
      </w:pPr>
      <w:ins w:id="3" w:author="Author" w:date="2023-11-10T09:52:00Z">
        <w:r>
          <w:t xml:space="preserve">The following is added to Paragraph </w:t>
        </w:r>
        <w:r>
          <w:rPr>
            <w:b/>
            <w:bCs/>
          </w:rPr>
          <w:t>C.</w:t>
        </w:r>
        <w:r w:rsidRPr="000F4CE4">
          <w:rPr>
            <w:b/>
            <w:bCs/>
          </w:rPr>
          <w:t>:</w:t>
        </w:r>
      </w:ins>
    </w:p>
    <w:p w14:paraId="022CA176" w14:textId="1D88F434" w:rsidR="00602FB8" w:rsidRDefault="00602FB8" w:rsidP="000F4CE4">
      <w:pPr>
        <w:pStyle w:val="blocktext3"/>
        <w:rPr>
          <w:ins w:id="4" w:author="Author" w:date="2023-11-10T09:52:00Z"/>
        </w:rPr>
      </w:pPr>
      <w:ins w:id="5" w:author="Author" w:date="2023-11-10T09:52:00Z">
        <w:r>
          <w:t xml:space="preserve">Medical Payments </w:t>
        </w:r>
        <w:r w:rsidR="007F25A9">
          <w:t xml:space="preserve">Limits </w:t>
        </w:r>
        <w:r>
          <w:t xml:space="preserve">$5,000 and above should not be used for risks that are classified as Trucks, Tractors and Trailers. For these vehicles, the $5,000 </w:t>
        </w:r>
        <w:r w:rsidR="007F25A9">
          <w:t xml:space="preserve">Limit Base Loss Cost </w:t>
        </w:r>
        <w:r>
          <w:t>should only be used to calculate the premium amounts for the lower limits.</w:t>
        </w:r>
      </w:ins>
    </w:p>
    <w:p w14:paraId="3CA013D7" w14:textId="77777777" w:rsidR="00F83631" w:rsidRDefault="00F83631" w:rsidP="008106C1">
      <w:pPr>
        <w:pStyle w:val="isonormal"/>
      </w:pPr>
    </w:p>
    <w:sectPr w:rsidR="00F83631" w:rsidSect="00DA0F3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oddPage"/>
      <w:pgSz w:w="12240" w:h="15840"/>
      <w:pgMar w:top="1735" w:right="960" w:bottom="1560" w:left="1200" w:header="575" w:footer="480" w:gutter="0"/>
      <w:cols w:space="48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2FEC1" w14:textId="77777777" w:rsidR="000F4CE4" w:rsidRDefault="000F4CE4" w:rsidP="000F4CE4">
      <w:pPr>
        <w:spacing w:before="0" w:line="240" w:lineRule="auto"/>
      </w:pPr>
      <w:r>
        <w:separator/>
      </w:r>
    </w:p>
  </w:endnote>
  <w:endnote w:type="continuationSeparator" w:id="0">
    <w:p w14:paraId="1EFC83F1" w14:textId="77777777" w:rsidR="000F4CE4" w:rsidRDefault="000F4CE4" w:rsidP="000F4CE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54377" w14:textId="77777777" w:rsidR="00DA0F3D" w:rsidRDefault="00DA0F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DA0F3D" w14:paraId="4D9F4671" w14:textId="77777777">
      <w:tc>
        <w:tcPr>
          <w:tcW w:w="6900" w:type="dxa"/>
        </w:tcPr>
        <w:p w14:paraId="4BF169D4" w14:textId="292EC051" w:rsidR="00DA0F3D" w:rsidRDefault="00DA0F3D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0775CF53" w14:textId="77777777" w:rsidR="00DA0F3D" w:rsidRDefault="00DA0F3D" w:rsidP="00143BE8">
          <w:pPr>
            <w:pStyle w:val="FilingFooter"/>
          </w:pPr>
        </w:p>
      </w:tc>
    </w:tr>
  </w:tbl>
  <w:p w14:paraId="604BF6AA" w14:textId="77777777" w:rsidR="00DA0F3D" w:rsidRDefault="00DA0F3D" w:rsidP="00DA0F3D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A76BF" w14:textId="77777777" w:rsidR="00DA0F3D" w:rsidRDefault="00DA0F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3B8F1" w14:textId="77777777" w:rsidR="000F4CE4" w:rsidRDefault="000F4CE4" w:rsidP="000F4CE4">
      <w:pPr>
        <w:spacing w:before="0" w:line="240" w:lineRule="auto"/>
      </w:pPr>
      <w:r>
        <w:separator/>
      </w:r>
    </w:p>
  </w:footnote>
  <w:footnote w:type="continuationSeparator" w:id="0">
    <w:p w14:paraId="2097A0C7" w14:textId="77777777" w:rsidR="000F4CE4" w:rsidRDefault="000F4CE4" w:rsidP="000F4CE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28FC2" w14:textId="77777777" w:rsidR="00DA0F3D" w:rsidRDefault="00DA0F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DA0F3D" w14:paraId="4B7FFB60" w14:textId="77777777">
      <w:tc>
        <w:tcPr>
          <w:tcW w:w="10100" w:type="dxa"/>
          <w:gridSpan w:val="2"/>
        </w:tcPr>
        <w:p w14:paraId="5D6A20FA" w14:textId="24873D16" w:rsidR="00DA0F3D" w:rsidRDefault="00DA0F3D" w:rsidP="00143BE8">
          <w:pPr>
            <w:pStyle w:val="FilingHeader"/>
          </w:pPr>
          <w:r>
            <w:t>UTAH – COMMERCIAL AUTO</w:t>
          </w:r>
        </w:p>
      </w:tc>
    </w:tr>
    <w:tr w:rsidR="00DA0F3D" w14:paraId="629CC3E5" w14:textId="77777777">
      <w:tc>
        <w:tcPr>
          <w:tcW w:w="8300" w:type="dxa"/>
        </w:tcPr>
        <w:p w14:paraId="07DB6294" w14:textId="0148470E" w:rsidR="00DA0F3D" w:rsidRDefault="00DA0F3D" w:rsidP="00143BE8">
          <w:pPr>
            <w:pStyle w:val="FilingHeader"/>
          </w:pPr>
          <w:r>
            <w:t>RULES FILING CA-2022-RCP2</w:t>
          </w:r>
        </w:p>
      </w:tc>
      <w:tc>
        <w:tcPr>
          <w:tcW w:w="1800" w:type="dxa"/>
        </w:tcPr>
        <w:p w14:paraId="06616CEF" w14:textId="30C45DA5" w:rsidR="00DA0F3D" w:rsidRPr="00DA0F3D" w:rsidRDefault="00DA0F3D" w:rsidP="00DA0F3D">
          <w:pPr>
            <w:pStyle w:val="FilingHeader"/>
            <w:jc w:val="right"/>
          </w:pPr>
        </w:p>
      </w:tc>
    </w:tr>
  </w:tbl>
  <w:p w14:paraId="41EADB56" w14:textId="77777777" w:rsidR="00DA0F3D" w:rsidRDefault="00DA0F3D" w:rsidP="00DA0F3D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22524" w14:textId="77777777" w:rsidR="00DA0F3D" w:rsidRDefault="00DA0F3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rawingGridHorizontalSpacing w:val="9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AssFlag$" w:val="N"/>
    <w:docVar w:name="dbflag$" w:val="N"/>
    <w:docVar w:name="dcy$" w:val="2023"/>
    <w:docVar w:name="dfullob$" w:val="Commercial Auto"/>
    <w:docVar w:name="didnum$" w:val="RCP2"/>
    <w:docVar w:name="didyr$" w:val="2022"/>
    <w:docVar w:name="dlob$" w:val="CA"/>
    <w:docVar w:name="dpageno$" w:val="1"/>
    <w:docVar w:name="dRP$" w:val="RP"/>
    <w:docVar w:name="drpflag$" w:val="N"/>
    <w:docVar w:name="dst$" w:val="Utah"/>
    <w:docVar w:name="dtype$" w:val="RULES FILING"/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4"/>
    <w:docVar w:name="nr$" w:val=" 1"/>
  </w:docVars>
  <w:rsids>
    <w:rsidRoot w:val="00F83631"/>
    <w:rsid w:val="0004500D"/>
    <w:rsid w:val="000F4CE4"/>
    <w:rsid w:val="0012390A"/>
    <w:rsid w:val="00196E3A"/>
    <w:rsid w:val="00222476"/>
    <w:rsid w:val="002563AF"/>
    <w:rsid w:val="002612BD"/>
    <w:rsid w:val="002C4C79"/>
    <w:rsid w:val="002F06CD"/>
    <w:rsid w:val="003619CE"/>
    <w:rsid w:val="00433151"/>
    <w:rsid w:val="005C0ADA"/>
    <w:rsid w:val="00602FB8"/>
    <w:rsid w:val="006D1CAF"/>
    <w:rsid w:val="006D3F65"/>
    <w:rsid w:val="007348D4"/>
    <w:rsid w:val="0078540E"/>
    <w:rsid w:val="007F25A9"/>
    <w:rsid w:val="008106C1"/>
    <w:rsid w:val="00946C52"/>
    <w:rsid w:val="009953DE"/>
    <w:rsid w:val="00A1071C"/>
    <w:rsid w:val="00B4762B"/>
    <w:rsid w:val="00BD597D"/>
    <w:rsid w:val="00C23572"/>
    <w:rsid w:val="00D21A20"/>
    <w:rsid w:val="00DA0F3D"/>
    <w:rsid w:val="00E250C7"/>
    <w:rsid w:val="00EB7CE6"/>
    <w:rsid w:val="00EF15D6"/>
    <w:rsid w:val="00F141CD"/>
    <w:rsid w:val="00F474A9"/>
    <w:rsid w:val="00F83631"/>
    <w:rsid w:val="00F93278"/>
    <w:rsid w:val="00FA4E5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A013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141C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F141CD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F141CD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F141CD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F141CD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F141C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141CD"/>
  </w:style>
  <w:style w:type="paragraph" w:styleId="MacroText">
    <w:name w:val="macro"/>
    <w:link w:val="MacroTextChar"/>
    <w:rsid w:val="00F141C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F141CD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F141CD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F141CD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F141CD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F141CD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F141CD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F141CD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F141CD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F141CD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F141CD"/>
    <w:pPr>
      <w:keepLines/>
    </w:pPr>
  </w:style>
  <w:style w:type="paragraph" w:customStyle="1" w:styleId="blocktext10">
    <w:name w:val="blocktext10"/>
    <w:basedOn w:val="isonormal"/>
    <w:rsid w:val="00F141CD"/>
    <w:pPr>
      <w:keepLines/>
      <w:ind w:left="2700"/>
    </w:pPr>
  </w:style>
  <w:style w:type="paragraph" w:customStyle="1" w:styleId="blocktext2">
    <w:name w:val="blocktext2"/>
    <w:basedOn w:val="isonormal"/>
    <w:rsid w:val="00F141CD"/>
    <w:pPr>
      <w:keepLines/>
      <w:ind w:left="300"/>
    </w:pPr>
  </w:style>
  <w:style w:type="paragraph" w:customStyle="1" w:styleId="blocktext3">
    <w:name w:val="blocktext3"/>
    <w:basedOn w:val="isonormal"/>
    <w:rsid w:val="00F141CD"/>
    <w:pPr>
      <w:keepLines/>
      <w:ind w:left="600"/>
    </w:pPr>
  </w:style>
  <w:style w:type="paragraph" w:customStyle="1" w:styleId="blocktext4">
    <w:name w:val="blocktext4"/>
    <w:basedOn w:val="isonormal"/>
    <w:rsid w:val="00F141CD"/>
    <w:pPr>
      <w:keepLines/>
      <w:ind w:left="900"/>
    </w:pPr>
  </w:style>
  <w:style w:type="paragraph" w:customStyle="1" w:styleId="blocktext5">
    <w:name w:val="blocktext5"/>
    <w:basedOn w:val="isonormal"/>
    <w:rsid w:val="00F141CD"/>
    <w:pPr>
      <w:keepLines/>
      <w:ind w:left="1200"/>
    </w:pPr>
  </w:style>
  <w:style w:type="paragraph" w:customStyle="1" w:styleId="blocktext6">
    <w:name w:val="blocktext6"/>
    <w:basedOn w:val="isonormal"/>
    <w:rsid w:val="00F141CD"/>
    <w:pPr>
      <w:keepLines/>
      <w:ind w:left="1500"/>
    </w:pPr>
  </w:style>
  <w:style w:type="paragraph" w:customStyle="1" w:styleId="blocktext7">
    <w:name w:val="blocktext7"/>
    <w:basedOn w:val="isonormal"/>
    <w:rsid w:val="00F141CD"/>
    <w:pPr>
      <w:keepLines/>
      <w:ind w:left="1800"/>
    </w:pPr>
  </w:style>
  <w:style w:type="paragraph" w:customStyle="1" w:styleId="blocktext8">
    <w:name w:val="blocktext8"/>
    <w:basedOn w:val="isonormal"/>
    <w:rsid w:val="00F141CD"/>
    <w:pPr>
      <w:keepLines/>
      <w:ind w:left="2100"/>
    </w:pPr>
  </w:style>
  <w:style w:type="paragraph" w:customStyle="1" w:styleId="blocktext9">
    <w:name w:val="blocktext9"/>
    <w:basedOn w:val="isonormal"/>
    <w:rsid w:val="00F141CD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F141CD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F141CD"/>
    <w:pPr>
      <w:jc w:val="center"/>
    </w:pPr>
    <w:rPr>
      <w:b/>
    </w:rPr>
  </w:style>
  <w:style w:type="character" w:customStyle="1" w:styleId="companylink">
    <w:name w:val="companylink"/>
    <w:basedOn w:val="DefaultParagraphFont"/>
  </w:style>
  <w:style w:type="paragraph" w:styleId="Footer">
    <w:name w:val="footer"/>
    <w:basedOn w:val="isonormal"/>
    <w:link w:val="FooterChar"/>
    <w:rsid w:val="00F141CD"/>
    <w:pPr>
      <w:spacing w:before="0" w:line="240" w:lineRule="auto"/>
    </w:pPr>
  </w:style>
  <w:style w:type="character" w:customStyle="1" w:styleId="formlink">
    <w:name w:val="formlink"/>
    <w:rsid w:val="00F141CD"/>
    <w:rPr>
      <w:b/>
    </w:rPr>
  </w:style>
  <w:style w:type="paragraph" w:styleId="Header">
    <w:name w:val="header"/>
    <w:basedOn w:val="isonormal"/>
    <w:link w:val="HeaderChar"/>
    <w:rsid w:val="00F141CD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F141CD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F141CD"/>
  </w:style>
  <w:style w:type="paragraph" w:customStyle="1" w:styleId="isonormal">
    <w:name w:val="isonormal"/>
    <w:rsid w:val="00F141C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noboxaddlrule">
    <w:name w:val="noboxaddlrule"/>
    <w:basedOn w:val="isonormal"/>
    <w:next w:val="blocktext1"/>
    <w:rsid w:val="00F141CD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F141CD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F141CD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F141CD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F141CD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F141CD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F141CD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F141CD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F141CD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F141CD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F141CD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F141CD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F141CD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F141CD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F141CD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F141CD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F141CD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F141CD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F141CD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F141CD"/>
    <w:rPr>
      <w:b/>
    </w:rPr>
  </w:style>
  <w:style w:type="paragraph" w:customStyle="1" w:styleId="space2">
    <w:name w:val="space2"/>
    <w:basedOn w:val="isonormal"/>
    <w:next w:val="isonormal"/>
    <w:rsid w:val="00F141CD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F141CD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F141CD"/>
    <w:pPr>
      <w:spacing w:before="0" w:line="160" w:lineRule="exact"/>
    </w:pPr>
  </w:style>
  <w:style w:type="paragraph" w:customStyle="1" w:styleId="subcap">
    <w:name w:val="subcap"/>
    <w:basedOn w:val="isonormal"/>
    <w:rsid w:val="00F141CD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head">
    <w:name w:val="subhead"/>
    <w:basedOn w:val="isonormal"/>
    <w:pPr>
      <w:spacing w:line="200" w:lineRule="exact"/>
      <w:jc w:val="center"/>
    </w:pPr>
    <w:rPr>
      <w:b/>
    </w:rPr>
  </w:style>
  <w:style w:type="paragraph" w:customStyle="1" w:styleId="tablecaption">
    <w:name w:val="tablecaption"/>
    <w:basedOn w:val="isonormal"/>
    <w:rsid w:val="00F141CD"/>
    <w:pPr>
      <w:jc w:val="left"/>
    </w:pPr>
    <w:rPr>
      <w:b/>
    </w:rPr>
  </w:style>
  <w:style w:type="paragraph" w:customStyle="1" w:styleId="tablehead">
    <w:name w:val="tablehead"/>
    <w:basedOn w:val="isonormal"/>
    <w:rsid w:val="00F141CD"/>
    <w:pPr>
      <w:spacing w:before="40" w:after="20"/>
      <w:jc w:val="center"/>
    </w:pPr>
    <w:rPr>
      <w:b/>
    </w:rPr>
  </w:style>
  <w:style w:type="character" w:customStyle="1" w:styleId="tablelink">
    <w:name w:val="tablelink"/>
    <w:rsid w:val="00F141CD"/>
    <w:rPr>
      <w:b/>
    </w:rPr>
  </w:style>
  <w:style w:type="paragraph" w:customStyle="1" w:styleId="tabletext00">
    <w:name w:val="tabletext0/0"/>
    <w:basedOn w:val="isonormal"/>
    <w:rsid w:val="00F141CD"/>
    <w:pPr>
      <w:spacing w:before="0"/>
      <w:jc w:val="left"/>
    </w:pPr>
  </w:style>
  <w:style w:type="paragraph" w:customStyle="1" w:styleId="tabletext10">
    <w:name w:val="tabletext1/0"/>
    <w:basedOn w:val="isonormal"/>
    <w:rsid w:val="00F141CD"/>
    <w:pPr>
      <w:spacing w:before="20"/>
      <w:jc w:val="left"/>
    </w:pPr>
  </w:style>
  <w:style w:type="paragraph" w:customStyle="1" w:styleId="tabletext11">
    <w:name w:val="tabletext1/1"/>
    <w:basedOn w:val="isonormal"/>
    <w:rsid w:val="00F141CD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F141CD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F141CD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F141CD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F141CD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F141CD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F141CD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F141CD"/>
    <w:pPr>
      <w:spacing w:before="50" w:after="50"/>
      <w:jc w:val="center"/>
    </w:pPr>
    <w:rPr>
      <w:b/>
    </w:rPr>
  </w:style>
  <w:style w:type="paragraph" w:customStyle="1" w:styleId="oldtable">
    <w:name w:val="oldtable"/>
    <w:basedOn w:val="Normal"/>
    <w:rPr>
      <w:rFonts w:ascii="Courier" w:hAnsi="Courier"/>
    </w:rPr>
  </w:style>
  <w:style w:type="paragraph" w:customStyle="1" w:styleId="tabletext01">
    <w:name w:val="tabletext0/1"/>
    <w:basedOn w:val="isonormal"/>
    <w:rsid w:val="00F141CD"/>
    <w:pPr>
      <w:spacing w:before="0" w:after="20"/>
      <w:jc w:val="left"/>
    </w:pPr>
  </w:style>
  <w:style w:type="paragraph" w:customStyle="1" w:styleId="oldtable1">
    <w:name w:val="oldtable1"/>
    <w:basedOn w:val="isonormal"/>
    <w:rPr>
      <w:rFonts w:ascii="Courier" w:hAnsi="Courier"/>
      <w:spacing w:val="-30"/>
    </w:rPr>
  </w:style>
  <w:style w:type="paragraph" w:styleId="Subtitle">
    <w:name w:val="Subtitle"/>
    <w:basedOn w:val="Normal"/>
    <w:link w:val="SubtitleChar"/>
    <w:qFormat/>
    <w:rsid w:val="00F141CD"/>
    <w:pPr>
      <w:spacing w:after="60"/>
      <w:jc w:val="center"/>
    </w:pPr>
    <w:rPr>
      <w:i/>
    </w:rPr>
  </w:style>
  <w:style w:type="paragraph" w:styleId="TableofFigures">
    <w:name w:val="table of figures"/>
    <w:basedOn w:val="Normal"/>
    <w:next w:val="Normal"/>
    <w:rsid w:val="00F141CD"/>
    <w:pPr>
      <w:tabs>
        <w:tab w:val="right" w:leader="dot" w:pos="4680"/>
      </w:tabs>
      <w:ind w:left="360" w:hanging="360"/>
    </w:pPr>
  </w:style>
  <w:style w:type="paragraph" w:customStyle="1" w:styleId="subcap2">
    <w:name w:val="subcap2"/>
    <w:basedOn w:val="isonormal"/>
    <w:rsid w:val="00F141CD"/>
    <w:pPr>
      <w:spacing w:before="0" w:line="200" w:lineRule="exact"/>
      <w:jc w:val="left"/>
    </w:pPr>
    <w:rPr>
      <w:b/>
    </w:rPr>
  </w:style>
  <w:style w:type="paragraph" w:styleId="Signature">
    <w:name w:val="Signature"/>
    <w:basedOn w:val="Normal"/>
    <w:link w:val="SignatureChar"/>
    <w:rsid w:val="00F141CD"/>
    <w:pPr>
      <w:ind w:left="4320"/>
    </w:pPr>
  </w:style>
  <w:style w:type="character" w:customStyle="1" w:styleId="spotlinksource">
    <w:name w:val="spotlinksource"/>
    <w:rsid w:val="00F141CD"/>
    <w:rPr>
      <w:b/>
    </w:rPr>
  </w:style>
  <w:style w:type="character" w:customStyle="1" w:styleId="spotlinktarget">
    <w:name w:val="spotlinktarget"/>
    <w:rsid w:val="00F141CD"/>
    <w:rPr>
      <w:b/>
    </w:rPr>
  </w:style>
  <w:style w:type="paragraph" w:customStyle="1" w:styleId="terr3colhang">
    <w:name w:val="terr3colhang"/>
    <w:basedOn w:val="isonormal"/>
    <w:rsid w:val="00F141CD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F141CD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F141CD"/>
  </w:style>
  <w:style w:type="paragraph" w:customStyle="1" w:styleId="ctoutlinetxt1">
    <w:name w:val="ctoutlinetxt1"/>
    <w:basedOn w:val="isonormal"/>
    <w:rsid w:val="00F141CD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F141CD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F141CD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F141CD"/>
    <w:pPr>
      <w:keepLines/>
      <w:tabs>
        <w:tab w:val="right" w:pos="1600"/>
        <w:tab w:val="left" w:pos="1720"/>
      </w:tabs>
      <w:ind w:left="1720" w:hanging="1720"/>
    </w:pPr>
  </w:style>
  <w:style w:type="paragraph" w:customStyle="1" w:styleId="table2text04">
    <w:name w:val="table2text0/4"/>
    <w:basedOn w:val="isonormal"/>
    <w:rsid w:val="00F141CD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F141CD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F141CD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F141CD"/>
    <w:pPr>
      <w:jc w:val="left"/>
    </w:pPr>
  </w:style>
  <w:style w:type="paragraph" w:customStyle="1" w:styleId="tabletext44">
    <w:name w:val="tabletext4/4"/>
    <w:basedOn w:val="isonormal"/>
    <w:rsid w:val="00F141CD"/>
    <w:pPr>
      <w:spacing w:after="80"/>
      <w:jc w:val="left"/>
    </w:pPr>
  </w:style>
  <w:style w:type="character" w:customStyle="1" w:styleId="Heading5Char">
    <w:name w:val="Heading 5 Char"/>
    <w:link w:val="Heading5"/>
    <w:rsid w:val="00F141CD"/>
    <w:rPr>
      <w:sz w:val="22"/>
    </w:rPr>
  </w:style>
  <w:style w:type="character" w:customStyle="1" w:styleId="FooterChar">
    <w:name w:val="Footer Char"/>
    <w:link w:val="Footer"/>
    <w:rsid w:val="00F141CD"/>
    <w:rPr>
      <w:rFonts w:ascii="Arial" w:hAnsi="Arial"/>
      <w:sz w:val="18"/>
    </w:rPr>
  </w:style>
  <w:style w:type="character" w:customStyle="1" w:styleId="HeaderChar">
    <w:name w:val="Header Char"/>
    <w:link w:val="Header"/>
    <w:rsid w:val="00F141CD"/>
    <w:rPr>
      <w:rFonts w:ascii="Arial" w:hAnsi="Arial"/>
      <w:b/>
    </w:rPr>
  </w:style>
  <w:style w:type="character" w:customStyle="1" w:styleId="Heading1Char">
    <w:name w:val="Heading 1 Char"/>
    <w:link w:val="Heading1"/>
    <w:rsid w:val="00F141CD"/>
    <w:rPr>
      <w:b/>
      <w:sz w:val="24"/>
    </w:rPr>
  </w:style>
  <w:style w:type="character" w:customStyle="1" w:styleId="Heading2Char">
    <w:name w:val="Heading 2 Char"/>
    <w:link w:val="Heading2"/>
    <w:rsid w:val="00F141CD"/>
    <w:rPr>
      <w:b/>
      <w:sz w:val="24"/>
    </w:rPr>
  </w:style>
  <w:style w:type="character" w:customStyle="1" w:styleId="Heading3Char">
    <w:name w:val="Heading 3 Char"/>
    <w:link w:val="Heading3"/>
    <w:rsid w:val="00F141CD"/>
    <w:rPr>
      <w:b/>
      <w:sz w:val="24"/>
    </w:rPr>
  </w:style>
  <w:style w:type="character" w:customStyle="1" w:styleId="MacroTextChar">
    <w:name w:val="Macro Text Char"/>
    <w:link w:val="MacroText"/>
    <w:rsid w:val="00F141CD"/>
    <w:rPr>
      <w:rFonts w:ascii="Arial" w:hAnsi="Arial"/>
    </w:rPr>
  </w:style>
  <w:style w:type="character" w:styleId="PageNumber">
    <w:name w:val="page number"/>
    <w:basedOn w:val="DefaultParagraphFont"/>
    <w:rsid w:val="00F141CD"/>
  </w:style>
  <w:style w:type="character" w:customStyle="1" w:styleId="SignatureChar">
    <w:name w:val="Signature Char"/>
    <w:link w:val="Signature"/>
    <w:rsid w:val="00F141CD"/>
    <w:rPr>
      <w:sz w:val="24"/>
    </w:rPr>
  </w:style>
  <w:style w:type="character" w:customStyle="1" w:styleId="SubtitleChar">
    <w:name w:val="Subtitle Char"/>
    <w:link w:val="Subtitle"/>
    <w:rsid w:val="00F141CD"/>
    <w:rPr>
      <w:i/>
      <w:sz w:val="24"/>
    </w:rPr>
  </w:style>
  <w:style w:type="table" w:styleId="TableGrid">
    <w:name w:val="Table Grid"/>
    <w:basedOn w:val="TableNormal"/>
    <w:rsid w:val="00F141C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4text04">
    <w:name w:val="table4text0/4"/>
    <w:basedOn w:val="isonormal"/>
    <w:autoRedefine/>
    <w:rsid w:val="00F141CD"/>
    <w:pPr>
      <w:suppressAutoHyphens/>
      <w:spacing w:before="0" w:after="80"/>
      <w:ind w:left="720"/>
      <w:jc w:val="left"/>
    </w:pPr>
  </w:style>
  <w:style w:type="paragraph" w:customStyle="1" w:styleId="tabletext1">
    <w:name w:val="tabletext1"/>
    <w:rsid w:val="00F141CD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F141C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F141CD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F141CD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F141CD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F141CD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F141CD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F141CD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F141CD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F141CD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F141CD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F141CD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F141CD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F141CD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F141CD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F141CD"/>
  </w:style>
  <w:style w:type="paragraph" w:customStyle="1" w:styleId="spacesingle">
    <w:name w:val="spacesingle"/>
    <w:basedOn w:val="isonormal"/>
    <w:next w:val="isonormal"/>
    <w:rsid w:val="00F141CD"/>
    <w:pPr>
      <w:spacing w:line="240" w:lineRule="auto"/>
    </w:pPr>
  </w:style>
  <w:style w:type="paragraph" w:styleId="Revision">
    <w:name w:val="Revision"/>
    <w:hidden/>
    <w:uiPriority w:val="99"/>
    <w:semiHidden/>
    <w:rsid w:val="00602FB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6</LOB>
    <DocumentName xmlns="a86cc342-0045-41e2-80e9-abdb777d2eca">LI-CA-2023-383 - 003 - Rules.docx</DocumentName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Rules</CircularDocDescription>
    <Date_x0020_Modified xmlns="a86cc342-0045-41e2-80e9-abdb777d2eca">2023-11-30T05:00:00+00:00</Date_x0020_Modified>
    <CircularDate xmlns="a86cc342-0045-41e2-80e9-abdb777d2eca">2023-12-18T05:00:00+00:00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implementing rules filing CA-2022-RCP2 in Utah.</KeyMessage>
    <CircularNumber xmlns="a86cc342-0045-41e2-80e9-abdb777d2eca">LI-CA-2023-383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2</Sequence>
    <ServiceModuleString xmlns="a86cc342-0045-41e2-80e9-abdb777d2eca">Rules;</ServiceModuleString>
    <CircId xmlns="a86cc342-0045-41e2-80e9-abdb777d2eca">39694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UTAH NEW MANUAL RULE FOR THE COMMERCIAL AUTO 2022 RULES FILING PROVIDED AND TO BE IMPLEMENTED</CircularTitle>
    <Jurs xmlns="a86cc342-0045-41e2-80e9-abdb777d2eca">
      <Value>48</Value>
    </Jurs>
  </documentManagement>
</p:properti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CFA6762E-A19D-419F-9A0B-9E0469EEF2B6}"/>
</file>

<file path=customXml/itemProps2.xml><?xml version="1.0" encoding="utf-8"?>
<ds:datastoreItem xmlns:ds="http://schemas.openxmlformats.org/officeDocument/2006/customXml" ds:itemID="{DBECD3FE-3C48-425B-B0C1-C6D1ECC299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1A7F00-C705-4E20-8A73-14CB00F89532}">
  <ds:schemaRefs>
    <ds:schemaRef ds:uri="b46ec5a0-05e9-4998-b314-ddd445f86ee4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54fe3ac7-1723-47b4-b770-24dd91bac16d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E1B8E80-ED42-4482-A267-916D1FC8424A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52</Words>
  <Characters>261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92. MEDICAL PAYMENTS</vt:lpstr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92. MEDICAL PAYMENTS</dc:title>
  <dc:creator/>
  <cp:lastModifiedBy/>
  <cp:revision>1</cp:revision>
  <dcterms:created xsi:type="dcterms:W3CDTF">2023-11-30T16:49:00Z</dcterms:created>
  <dcterms:modified xsi:type="dcterms:W3CDTF">2023-11-30T16:50:00Z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isontdom1\i62342</vt:lpwstr>
  </property>
  <property fmtid="{D5CDD505-2E9C-101B-9397-08002B2CF9AE}" pid="4" name="DocumentName">
    <vt:lpwstr>615069_3.doc</vt:lpwstr>
  </property>
  <property fmtid="{D5CDD505-2E9C-101B-9397-08002B2CF9AE}" pid="5" name="Jurisdiction">
    <vt:lpwstr>MU</vt:lpwstr>
  </property>
  <property fmtid="{D5CDD505-2E9C-101B-9397-08002B2CF9AE}" pid="6" name="LOB">
    <vt:lpwstr>CA</vt:lpwstr>
  </property>
  <property fmtid="{D5CDD505-2E9C-101B-9397-08002B2CF9AE}" pid="7" name="Order">
    <vt:lpwstr>4238400.00000000</vt:lpwstr>
  </property>
  <property fmtid="{D5CDD505-2E9C-101B-9397-08002B2CF9AE}" pid="8" name="Product">
    <vt:lpwstr>SIM</vt:lpwstr>
  </property>
  <property fmtid="{D5CDD505-2E9C-101B-9397-08002B2CF9AE}" pid="9" name="SequenceNumber">
    <vt:lpwstr>615069</vt:lpwstr>
  </property>
  <property fmtid="{D5CDD505-2E9C-101B-9397-08002B2CF9AE}" pid="10" name="Service1">
    <vt:lpwstr>RU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>3</vt:lpwstr>
  </property>
  <property fmtid="{D5CDD505-2E9C-101B-9397-08002B2CF9AE}" pid="14" name="xd_ProgID">
    <vt:lpwstr/>
  </property>
  <property fmtid="{D5CDD505-2E9C-101B-9397-08002B2CF9AE}" pid="15" name="_AdHocReviewCycleID">
    <vt:i4>-259137021</vt:i4>
  </property>
  <property fmtid="{D5CDD505-2E9C-101B-9397-08002B2CF9AE}" pid="16" name="_ReviewingToolsShownOnce">
    <vt:lpwstr/>
  </property>
  <property fmtid="{D5CDD505-2E9C-101B-9397-08002B2CF9AE}" pid="17" name="ContentTypeId">
    <vt:lpwstr>0x0101002A7B4D783DF0499AA9CFFB0BDFDF2D2C00B742AC3165F72545976B399ED8B6337E</vt:lpwstr>
  </property>
  <property fmtid="{D5CDD505-2E9C-101B-9397-08002B2CF9AE}" pid="18" name="_docset_NoMedatataSyncRequired">
    <vt:lpwstr>False</vt:lpwstr>
  </property>
</Properties>
</file>