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D6B3" w14:textId="77777777" w:rsidR="00C57DB7" w:rsidRDefault="00C57DB7" w:rsidP="00C57DB7">
      <w:pPr>
        <w:pStyle w:val="boxrule"/>
      </w:pPr>
      <w:r>
        <w:t>300.  INCREASED LIABILITY LIMITS</w:t>
      </w:r>
    </w:p>
    <w:p w14:paraId="7EEE43E6" w14:textId="314E990A" w:rsidR="00C57DB7" w:rsidRDefault="005E5761" w:rsidP="00C57DB7">
      <w:pPr>
        <w:pStyle w:val="blocktext1"/>
      </w:pPr>
      <w:r>
        <w:t xml:space="preserve">The following is added to </w:t>
      </w:r>
      <w:r w:rsidR="00C57DB7">
        <w:t xml:space="preserve">Paragraph </w:t>
      </w:r>
      <w:r w:rsidR="00C57DB7">
        <w:rPr>
          <w:b/>
        </w:rPr>
        <w:t>B</w:t>
      </w:r>
      <w:r w:rsidR="00C57DB7" w:rsidRPr="005E5761">
        <w:rPr>
          <w:b/>
        </w:rPr>
        <w:t>.:</w:t>
      </w:r>
    </w:p>
    <w:p w14:paraId="15AFDB93" w14:textId="77777777" w:rsidR="00C57DB7" w:rsidRDefault="00C57DB7" w:rsidP="00C57DB7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C57DB7" w14:paraId="11F4BFC0" w14:textId="77777777" w:rsidTr="001B2A41">
        <w:trPr>
          <w:cantSplit/>
          <w:trHeight w:val="190"/>
        </w:trPr>
        <w:tc>
          <w:tcPr>
            <w:tcW w:w="200" w:type="dxa"/>
            <w:hideMark/>
          </w:tcPr>
          <w:p w14:paraId="16874430" w14:textId="77777777" w:rsidR="00C57DB7" w:rsidRDefault="00C57DB7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4F983D" w14:textId="0FC1A751" w:rsidR="00C57DB7" w:rsidRDefault="00C57DB7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903BD8" w14:textId="77777777" w:rsidR="00C57DB7" w:rsidRDefault="00C57DB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54A595" w14:textId="77777777" w:rsidR="00C57DB7" w:rsidRDefault="00C57DB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613659" w14:textId="77777777" w:rsidR="00C57DB7" w:rsidRDefault="00C57DB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6EB97D" w14:textId="77777777" w:rsidR="00C57DB7" w:rsidRDefault="00C57DB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CEE359" w14:textId="77777777" w:rsidR="00C57DB7" w:rsidRDefault="00C57DB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B2A41" w14:paraId="31C47EE4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EA4F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65D66D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E00C02" w14:textId="75A84314" w:rsidR="001B2A41" w:rsidRDefault="001B2A41" w:rsidP="001B2A41">
            <w:pPr>
              <w:pStyle w:val="tabletext11"/>
              <w:jc w:val="center"/>
            </w:pPr>
            <w:del w:id="0" w:author="Author" w:date="2023-11-14T16:37:00Z">
              <w:r w:rsidDel="001B2A41">
                <w:delText>0.58</w:delText>
              </w:r>
            </w:del>
            <w:ins w:id="1" w:author="Author" w:date="2023-11-14T16:37:00Z">
              <w:r>
                <w:t>0.55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397EAB" w14:textId="2AAF5E99" w:rsidR="001B2A41" w:rsidRDefault="001B2A41" w:rsidP="001B2A41">
            <w:pPr>
              <w:pStyle w:val="tabletext11"/>
              <w:jc w:val="center"/>
            </w:pPr>
            <w:del w:id="2" w:author="Author" w:date="2023-11-14T16:39:00Z">
              <w:r w:rsidDel="001B2A41">
                <w:delText>0.57</w:delText>
              </w:r>
            </w:del>
            <w:ins w:id="3" w:author="Author" w:date="2023-11-14T16:39:00Z">
              <w:r>
                <w:t>0.55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BD4D13" w14:textId="1AA1E98D" w:rsidR="001B2A41" w:rsidRDefault="001B2A41" w:rsidP="001B2A41">
            <w:pPr>
              <w:pStyle w:val="tabletext11"/>
              <w:jc w:val="center"/>
            </w:pPr>
            <w:del w:id="4" w:author="Author" w:date="2023-11-14T16:43:00Z">
              <w:r w:rsidRPr="001A3E0D" w:rsidDel="001B2A41">
                <w:delText>0.59</w:delText>
              </w:r>
            </w:del>
            <w:ins w:id="5" w:author="Author" w:date="2023-11-14T16:43:00Z">
              <w:r>
                <w:t>0.58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429B69" w14:textId="2E84DDE5" w:rsidR="001B2A41" w:rsidRDefault="001B2A41" w:rsidP="001B2A41">
            <w:pPr>
              <w:pStyle w:val="tabletext11"/>
              <w:jc w:val="center"/>
            </w:pPr>
            <w:del w:id="6" w:author="Author" w:date="2023-11-15T08:02:00Z">
              <w:r w:rsidRPr="00073045" w:rsidDel="0015232D">
                <w:delText>0.65</w:delText>
              </w:r>
            </w:del>
            <w:ins w:id="7" w:author="Author" w:date="2023-11-15T08:02:00Z">
              <w:r w:rsidR="0015232D">
                <w:t>0.64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50C5E4" w14:textId="5916A67E" w:rsidR="001B2A41" w:rsidRDefault="001B2A41" w:rsidP="001B2A41">
            <w:pPr>
              <w:pStyle w:val="tabletext11"/>
              <w:jc w:val="center"/>
            </w:pPr>
            <w:del w:id="8" w:author="Author" w:date="2023-11-14T16:45:00Z">
              <w:r w:rsidDel="001F314F">
                <w:delText>0.59</w:delText>
              </w:r>
            </w:del>
            <w:ins w:id="9" w:author="Author" w:date="2023-11-14T16:45:00Z">
              <w:r w:rsidR="001F314F">
                <w:t>0.57</w:t>
              </w:r>
            </w:ins>
          </w:p>
        </w:tc>
      </w:tr>
      <w:tr w:rsidR="001B2A41" w14:paraId="681A2A4C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BA1B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A49060" w14:textId="1CD0360E" w:rsidR="001B2A41" w:rsidRDefault="0032713F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43824C" w14:textId="6B9ED42E" w:rsidR="001B2A41" w:rsidRDefault="0032713F" w:rsidP="001B2A41">
            <w:pPr>
              <w:pStyle w:val="tabletext11"/>
              <w:jc w:val="center"/>
            </w:pPr>
            <w:del w:id="10" w:author="Author" w:date="2023-11-28T14:48:00Z">
              <w:r w:rsidDel="0032713F">
                <w:delText>0.62</w:delText>
              </w:r>
            </w:del>
            <w:ins w:id="11" w:author="Author" w:date="2023-11-28T14:48:00Z">
              <w:r>
                <w:t>0.60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EA8C22" w14:textId="4B4854C2" w:rsidR="001B2A41" w:rsidRDefault="0032713F" w:rsidP="001B2A41">
            <w:pPr>
              <w:pStyle w:val="tabletext11"/>
              <w:jc w:val="center"/>
            </w:pPr>
            <w:del w:id="12" w:author="Author" w:date="2023-11-28T14:48:00Z">
              <w:r w:rsidDel="0032713F">
                <w:delText>0.61</w:delText>
              </w:r>
            </w:del>
            <w:ins w:id="13" w:author="Author" w:date="2023-11-28T14:48:00Z">
              <w:r>
                <w:t>0.59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0EA4C1" w14:textId="679589CB" w:rsidR="001B2A41" w:rsidRDefault="0032713F" w:rsidP="001B2A41">
            <w:pPr>
              <w:pStyle w:val="tabletext11"/>
              <w:jc w:val="center"/>
            </w:pPr>
            <w:del w:id="14" w:author="Author" w:date="2023-11-28T14:49:00Z">
              <w:r w:rsidDel="0032713F">
                <w:delText>0.63</w:delText>
              </w:r>
            </w:del>
            <w:ins w:id="15" w:author="Author" w:date="2023-11-28T14:49:00Z">
              <w:r>
                <w:t>0.62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D366FE" w14:textId="77EC9CBD" w:rsidR="001B2A41" w:rsidRDefault="0032713F" w:rsidP="001B2A41">
            <w:pPr>
              <w:pStyle w:val="tabletext11"/>
              <w:jc w:val="center"/>
            </w:pPr>
            <w:del w:id="16" w:author="Author" w:date="2023-11-28T14:50:00Z">
              <w:r w:rsidDel="00100B21">
                <w:delText>0.69</w:delText>
              </w:r>
            </w:del>
            <w:ins w:id="17" w:author="Author" w:date="2023-11-28T14:50:00Z">
              <w:r w:rsidR="00100B21">
                <w:t>0.68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22E0E3" w14:textId="083EFFC1" w:rsidR="001B2A41" w:rsidRDefault="0032713F" w:rsidP="001B2A41">
            <w:pPr>
              <w:pStyle w:val="tabletext11"/>
              <w:jc w:val="center"/>
            </w:pPr>
            <w:del w:id="18" w:author="Author" w:date="2023-11-28T14:49:00Z">
              <w:r w:rsidDel="0032713F">
                <w:delText>0.63</w:delText>
              </w:r>
            </w:del>
            <w:ins w:id="19" w:author="Author" w:date="2023-11-28T14:49:00Z">
              <w:r>
                <w:t>0.61</w:t>
              </w:r>
            </w:ins>
          </w:p>
        </w:tc>
      </w:tr>
      <w:tr w:rsidR="001B2A41" w14:paraId="47453F08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8A8A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309D4E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FBCFB" w14:textId="484066E7" w:rsidR="001B2A41" w:rsidRDefault="001B2A41" w:rsidP="001B2A4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D1EEEF" w14:textId="58FDA490" w:rsidR="001B2A41" w:rsidRDefault="001B2A41" w:rsidP="001B2A4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C80325" w14:textId="34AF284B" w:rsidR="001B2A41" w:rsidRDefault="001B2A41" w:rsidP="001B2A4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2D5E62" w14:textId="7853DBA6" w:rsidR="001B2A41" w:rsidRDefault="001B2A41" w:rsidP="001B2A4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8ABB6E" w14:textId="0E2738B0" w:rsidR="001B2A41" w:rsidRDefault="001B2A41" w:rsidP="001B2A41">
            <w:pPr>
              <w:pStyle w:val="tabletext11"/>
              <w:jc w:val="center"/>
            </w:pPr>
            <w:r>
              <w:t>1.00</w:t>
            </w:r>
          </w:p>
        </w:tc>
      </w:tr>
      <w:tr w:rsidR="001B2A41" w14:paraId="1CFBE2FF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E81A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C81141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4A9BFE" w14:textId="3E45E9CB" w:rsidR="001B2A41" w:rsidRDefault="001B2A41" w:rsidP="001B2A41">
            <w:pPr>
              <w:pStyle w:val="tabletext11"/>
              <w:jc w:val="center"/>
            </w:pPr>
            <w:del w:id="20" w:author="Author" w:date="2023-11-14T16:37:00Z">
              <w:r w:rsidDel="001B2A41">
                <w:delText>1.08</w:delText>
              </w:r>
            </w:del>
            <w:ins w:id="21" w:author="Author" w:date="2023-11-14T16:37:00Z">
              <w:r>
                <w:t>1.10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4F2DA5" w14:textId="5E181A19" w:rsidR="001B2A41" w:rsidRDefault="001B2A41" w:rsidP="001B2A41">
            <w:pPr>
              <w:pStyle w:val="tabletext11"/>
              <w:jc w:val="center"/>
            </w:pPr>
            <w:del w:id="22" w:author="Author" w:date="2023-11-14T16:40:00Z">
              <w:r w:rsidRPr="00202399" w:rsidDel="001B2A41">
                <w:delText>1.09</w:delText>
              </w:r>
            </w:del>
            <w:ins w:id="23" w:author="Author" w:date="2023-11-14T16:40:00Z">
              <w:r>
                <w:t>1.10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9712FF" w14:textId="133C8C6F" w:rsidR="001B2A41" w:rsidRDefault="001B2A41" w:rsidP="001B2A41">
            <w:pPr>
              <w:pStyle w:val="tabletext11"/>
              <w:jc w:val="center"/>
            </w:pPr>
            <w: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C0845E" w14:textId="5AF9CA64" w:rsidR="001B2A41" w:rsidRDefault="001B2A41" w:rsidP="001B2A41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A31225" w14:textId="31015402" w:rsidR="001B2A41" w:rsidRDefault="001B2A41" w:rsidP="001B2A41">
            <w:pPr>
              <w:pStyle w:val="tabletext11"/>
              <w:jc w:val="center"/>
            </w:pPr>
            <w:del w:id="24" w:author="Author" w:date="2023-11-14T16:46:00Z">
              <w:r w:rsidRPr="00221117" w:rsidDel="001F314F">
                <w:delText>1.08</w:delText>
              </w:r>
            </w:del>
            <w:ins w:id="25" w:author="Author" w:date="2023-11-14T16:46:00Z">
              <w:r w:rsidR="001F314F">
                <w:t>1.09</w:t>
              </w:r>
            </w:ins>
          </w:p>
        </w:tc>
      </w:tr>
      <w:tr w:rsidR="001B2A41" w14:paraId="06E5C9DE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040B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E7BE56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7DC6C1" w14:textId="35307ADF" w:rsidR="001B2A41" w:rsidRDefault="001B2A41" w:rsidP="001B2A41">
            <w:pPr>
              <w:pStyle w:val="tabletext11"/>
              <w:jc w:val="center"/>
            </w:pPr>
            <w:del w:id="26" w:author="Author" w:date="2023-11-14T16:37:00Z">
              <w:r w:rsidDel="001B2A41">
                <w:delText>1.16</w:delText>
              </w:r>
            </w:del>
            <w:ins w:id="27" w:author="Author" w:date="2023-11-14T16:37:00Z">
              <w:r>
                <w:t>1.18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3EA7F7" w14:textId="6BF9EE36" w:rsidR="001B2A41" w:rsidRDefault="001B2A41" w:rsidP="001B2A41">
            <w:pPr>
              <w:pStyle w:val="tabletext11"/>
              <w:jc w:val="center"/>
            </w:pPr>
            <w:del w:id="28" w:author="Author" w:date="2023-11-14T16:40:00Z">
              <w:r w:rsidDel="001B2A41">
                <w:delText>1.17</w:delText>
              </w:r>
            </w:del>
            <w:ins w:id="29" w:author="Author" w:date="2023-11-14T16:40:00Z">
              <w:r>
                <w:t>1.19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BE7E01" w14:textId="36228EC7" w:rsidR="001B2A41" w:rsidRDefault="001B2A41" w:rsidP="001B2A41">
            <w:pPr>
              <w:pStyle w:val="tabletext11"/>
              <w:jc w:val="center"/>
            </w:pPr>
            <w:del w:id="30" w:author="Author" w:date="2023-11-14T16:43:00Z">
              <w:r w:rsidDel="001B2A41">
                <w:delText>1.16</w:delText>
              </w:r>
            </w:del>
            <w:ins w:id="31" w:author="Author" w:date="2023-11-14T16:43:00Z">
              <w:r>
                <w:t>1.17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F4CCF3" w14:textId="2688A086" w:rsidR="001B2A41" w:rsidRDefault="001B2A41" w:rsidP="001B2A41">
            <w:pPr>
              <w:pStyle w:val="tabletext11"/>
              <w:jc w:val="center"/>
            </w:pPr>
            <w:r w:rsidRPr="00083CBD"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673EED" w14:textId="3E9D9D58" w:rsidR="001B2A41" w:rsidRDefault="001B2A41" w:rsidP="001B2A41">
            <w:pPr>
              <w:pStyle w:val="tabletext11"/>
              <w:jc w:val="center"/>
            </w:pPr>
            <w:del w:id="32" w:author="Author" w:date="2023-11-14T16:47:00Z">
              <w:r w:rsidDel="001F314F">
                <w:delText>1.15</w:delText>
              </w:r>
            </w:del>
            <w:ins w:id="33" w:author="Author" w:date="2023-11-14T16:47:00Z">
              <w:r w:rsidR="001F314F">
                <w:t>1.17</w:t>
              </w:r>
            </w:ins>
          </w:p>
        </w:tc>
      </w:tr>
      <w:tr w:rsidR="001B2A41" w14:paraId="6D193CB7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ECDE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F4C25C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D128BA" w14:textId="62A2B185" w:rsidR="001B2A41" w:rsidRDefault="001B2A41" w:rsidP="001B2A41">
            <w:pPr>
              <w:pStyle w:val="tabletext11"/>
              <w:jc w:val="center"/>
            </w:pPr>
            <w:del w:id="34" w:author="Author" w:date="2023-11-14T16:37:00Z">
              <w:r w:rsidDel="001B2A41">
                <w:delText>1.28</w:delText>
              </w:r>
            </w:del>
            <w:ins w:id="35" w:author="Author" w:date="2023-11-14T16:37:00Z">
              <w:r>
                <w:t>1.32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14313A" w14:textId="649A4995" w:rsidR="001B2A41" w:rsidRDefault="001B2A41" w:rsidP="001B2A41">
            <w:pPr>
              <w:pStyle w:val="tabletext11"/>
              <w:jc w:val="center"/>
            </w:pPr>
            <w:del w:id="36" w:author="Author" w:date="2023-11-14T16:40:00Z">
              <w:r w:rsidDel="001B2A41">
                <w:delText>1.30</w:delText>
              </w:r>
            </w:del>
            <w:ins w:id="37" w:author="Author" w:date="2023-11-14T16:40:00Z">
              <w:r>
                <w:t>1.34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B146C1" w14:textId="05B6FC04" w:rsidR="001B2A41" w:rsidRDefault="001B2A41" w:rsidP="001B2A41">
            <w:pPr>
              <w:pStyle w:val="tabletext11"/>
              <w:jc w:val="center"/>
            </w:pPr>
            <w:del w:id="38" w:author="Author" w:date="2023-11-14T16:43:00Z">
              <w:r w:rsidDel="001B2A41">
                <w:delText>1.29</w:delText>
              </w:r>
            </w:del>
            <w:ins w:id="39" w:author="Author" w:date="2023-11-14T16:43:00Z">
              <w:r>
                <w:t>1.31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F414EE" w14:textId="5763C669" w:rsidR="001B2A41" w:rsidRDefault="001B2A41" w:rsidP="001B2A41">
            <w:pPr>
              <w:pStyle w:val="tabletext11"/>
              <w:jc w:val="center"/>
            </w:pPr>
            <w:r w:rsidRPr="00083CBD"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D3DEDB" w14:textId="600535E2" w:rsidR="001B2A41" w:rsidRDefault="001B2A41" w:rsidP="001B2A41">
            <w:pPr>
              <w:pStyle w:val="tabletext11"/>
              <w:jc w:val="center"/>
            </w:pPr>
            <w:del w:id="40" w:author="Author" w:date="2023-11-14T16:47:00Z">
              <w:r w:rsidDel="001F314F">
                <w:delText>1.27</w:delText>
              </w:r>
            </w:del>
            <w:ins w:id="41" w:author="Author" w:date="2023-11-14T16:47:00Z">
              <w:r w:rsidR="001F314F">
                <w:t>1.30</w:t>
              </w:r>
            </w:ins>
          </w:p>
        </w:tc>
      </w:tr>
      <w:tr w:rsidR="001B2A41" w14:paraId="08830897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2B6B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9A4A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4CA73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4EC9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208E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BAF84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432D" w14:textId="77777777" w:rsidR="001B2A41" w:rsidRDefault="001B2A41" w:rsidP="001B2A41">
            <w:pPr>
              <w:pStyle w:val="tabletext11"/>
              <w:jc w:val="center"/>
            </w:pPr>
          </w:p>
        </w:tc>
      </w:tr>
      <w:tr w:rsidR="001B2A41" w14:paraId="7CE7FF13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4A45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470280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379C47" w14:textId="7D13EC22" w:rsidR="001B2A41" w:rsidRDefault="001B2A41" w:rsidP="001B2A41">
            <w:pPr>
              <w:pStyle w:val="tabletext11"/>
              <w:jc w:val="center"/>
            </w:pPr>
            <w:del w:id="42" w:author="Author" w:date="2023-11-14T16:37:00Z">
              <w:r w:rsidDel="001B2A41">
                <w:delText>1.38</w:delText>
              </w:r>
            </w:del>
            <w:ins w:id="43" w:author="Author" w:date="2023-11-14T16:37:00Z">
              <w:r>
                <w:t>1.43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7316FB" w14:textId="3E33B816" w:rsidR="001B2A41" w:rsidRDefault="001B2A41" w:rsidP="001B2A41">
            <w:pPr>
              <w:pStyle w:val="tabletext11"/>
              <w:jc w:val="center"/>
            </w:pPr>
            <w:del w:id="44" w:author="Author" w:date="2023-11-14T16:40:00Z">
              <w:r w:rsidDel="001B2A41">
                <w:delText>1.41</w:delText>
              </w:r>
            </w:del>
            <w:ins w:id="45" w:author="Author" w:date="2023-11-14T16:40:00Z">
              <w:r>
                <w:t>1.46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453DBB" w14:textId="19A985A1" w:rsidR="001B2A41" w:rsidRDefault="001B2A41" w:rsidP="001B2A41">
            <w:pPr>
              <w:pStyle w:val="tabletext11"/>
              <w:jc w:val="center"/>
            </w:pPr>
            <w:del w:id="46" w:author="Author" w:date="2023-11-14T16:43:00Z">
              <w:r w:rsidDel="001B2A41">
                <w:delText>1.41</w:delText>
              </w:r>
            </w:del>
            <w:ins w:id="47" w:author="Author" w:date="2023-11-14T16:43:00Z">
              <w:r>
                <w:t>1.43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5DD84B" w14:textId="36D7A273" w:rsidR="001B2A41" w:rsidRDefault="001B2A41" w:rsidP="001B2A41">
            <w:pPr>
              <w:pStyle w:val="tabletext11"/>
              <w:jc w:val="center"/>
            </w:pPr>
            <w:r w:rsidRPr="004B4710"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3F9947" w14:textId="22F167DC" w:rsidR="001B2A41" w:rsidRDefault="001B2A41" w:rsidP="001B2A41">
            <w:pPr>
              <w:pStyle w:val="tabletext11"/>
              <w:jc w:val="center"/>
            </w:pPr>
            <w:del w:id="48" w:author="Author" w:date="2023-11-14T16:47:00Z">
              <w:r w:rsidDel="001F314F">
                <w:delText>1.37</w:delText>
              </w:r>
            </w:del>
            <w:ins w:id="49" w:author="Author" w:date="2023-11-14T16:47:00Z">
              <w:r w:rsidR="001F314F">
                <w:t>1.41</w:t>
              </w:r>
            </w:ins>
          </w:p>
        </w:tc>
      </w:tr>
      <w:tr w:rsidR="001B2A41" w14:paraId="3F145007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6446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E0D2AE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FF43CA" w14:textId="7D485151" w:rsidR="001B2A41" w:rsidRDefault="001B2A41" w:rsidP="001B2A41">
            <w:pPr>
              <w:pStyle w:val="tabletext11"/>
              <w:jc w:val="center"/>
            </w:pPr>
            <w:del w:id="50" w:author="Author" w:date="2023-11-14T16:38:00Z">
              <w:r w:rsidDel="001B2A41">
                <w:delText>1.47</w:delText>
              </w:r>
            </w:del>
            <w:ins w:id="51" w:author="Author" w:date="2023-11-14T16:38:00Z">
              <w:r>
                <w:t>1.53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D86968" w14:textId="6480C554" w:rsidR="001B2A41" w:rsidRDefault="001B2A41" w:rsidP="001B2A41">
            <w:pPr>
              <w:pStyle w:val="tabletext11"/>
              <w:jc w:val="center"/>
            </w:pPr>
            <w:del w:id="52" w:author="Author" w:date="2023-11-14T16:40:00Z">
              <w:r w:rsidDel="001B2A41">
                <w:delText>1.51</w:delText>
              </w:r>
            </w:del>
            <w:ins w:id="53" w:author="Author" w:date="2023-11-14T16:40:00Z">
              <w:r>
                <w:t>1.57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50B07E" w14:textId="3CD9A467" w:rsidR="001B2A41" w:rsidRDefault="001B2A41" w:rsidP="001B2A41">
            <w:pPr>
              <w:pStyle w:val="tabletext11"/>
              <w:jc w:val="center"/>
            </w:pPr>
            <w:del w:id="54" w:author="Author" w:date="2023-11-14T16:43:00Z">
              <w:r w:rsidDel="001B2A41">
                <w:delText>1.51</w:delText>
              </w:r>
            </w:del>
            <w:ins w:id="55" w:author="Author" w:date="2023-11-14T16:43:00Z">
              <w:r>
                <w:t>1.53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8FB966" w14:textId="0804E105" w:rsidR="001B2A41" w:rsidRDefault="001B2A41" w:rsidP="001B2A41">
            <w:pPr>
              <w:pStyle w:val="tabletext11"/>
              <w:jc w:val="center"/>
            </w:pPr>
            <w:r w:rsidRPr="004B4710">
              <w:t>1.40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C85FE9" w14:textId="73647A06" w:rsidR="001B2A41" w:rsidRDefault="001B2A41" w:rsidP="001B2A41">
            <w:pPr>
              <w:pStyle w:val="tabletext11"/>
              <w:jc w:val="center"/>
            </w:pPr>
            <w:del w:id="56" w:author="Author" w:date="2023-11-14T16:47:00Z">
              <w:r w:rsidDel="001F314F">
                <w:delText>1.45</w:delText>
              </w:r>
            </w:del>
            <w:ins w:id="57" w:author="Author" w:date="2023-11-14T16:47:00Z">
              <w:r w:rsidR="001F314F">
                <w:t>1.51</w:t>
              </w:r>
            </w:ins>
          </w:p>
        </w:tc>
      </w:tr>
      <w:tr w:rsidR="001B2A41" w14:paraId="6D998E3B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E2FB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6660C5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9B3824" w14:textId="4D4D1298" w:rsidR="001B2A41" w:rsidRDefault="001B2A41" w:rsidP="001B2A41">
            <w:pPr>
              <w:pStyle w:val="tabletext11"/>
              <w:jc w:val="center"/>
            </w:pPr>
            <w:del w:id="58" w:author="Author" w:date="2023-11-14T16:38:00Z">
              <w:r w:rsidDel="001B2A41">
                <w:delText>1.55</w:delText>
              </w:r>
            </w:del>
            <w:ins w:id="59" w:author="Author" w:date="2023-11-14T16:38:00Z">
              <w:r>
                <w:t>1.62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C57700" w14:textId="406FC707" w:rsidR="001B2A41" w:rsidRDefault="001B2A41" w:rsidP="001B2A41">
            <w:pPr>
              <w:pStyle w:val="tabletext11"/>
              <w:jc w:val="center"/>
            </w:pPr>
            <w:del w:id="60" w:author="Author" w:date="2023-11-14T16:40:00Z">
              <w:r w:rsidDel="001B2A41">
                <w:delText>1.59</w:delText>
              </w:r>
            </w:del>
            <w:ins w:id="61" w:author="Author" w:date="2023-11-14T16:40:00Z">
              <w:r>
                <w:t>1.68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72FE22" w14:textId="41652B51" w:rsidR="001B2A41" w:rsidRDefault="001B2A41" w:rsidP="001B2A41">
            <w:pPr>
              <w:pStyle w:val="tabletext11"/>
              <w:jc w:val="center"/>
            </w:pPr>
            <w:del w:id="62" w:author="Author" w:date="2023-11-14T16:43:00Z">
              <w:r w:rsidRPr="00373A87" w:rsidDel="001B2A41">
                <w:delText>1.60</w:delText>
              </w:r>
            </w:del>
            <w:ins w:id="63" w:author="Author" w:date="2023-11-14T16:43:00Z">
              <w:r>
                <w:t>1.63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8C54F7" w14:textId="32E4A015" w:rsidR="001B2A41" w:rsidRDefault="001B2A41" w:rsidP="001B2A41">
            <w:pPr>
              <w:pStyle w:val="tabletext11"/>
              <w:jc w:val="center"/>
            </w:pPr>
            <w:r w:rsidRPr="004B4710"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A44FE3" w14:textId="16A62F30" w:rsidR="001B2A41" w:rsidRDefault="001B2A41" w:rsidP="001B2A41">
            <w:pPr>
              <w:pStyle w:val="tabletext11"/>
              <w:jc w:val="center"/>
            </w:pPr>
            <w:del w:id="64" w:author="Author" w:date="2023-11-14T16:47:00Z">
              <w:r w:rsidDel="001F314F">
                <w:delText>1.53</w:delText>
              </w:r>
            </w:del>
            <w:ins w:id="65" w:author="Author" w:date="2023-11-14T16:47:00Z">
              <w:r w:rsidR="001F314F">
                <w:t>1.59</w:t>
              </w:r>
            </w:ins>
          </w:p>
        </w:tc>
      </w:tr>
      <w:tr w:rsidR="001B2A41" w14:paraId="788AE8EB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5450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9943AD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C609AE" w14:textId="6B2A888E" w:rsidR="001B2A41" w:rsidRDefault="001B2A41" w:rsidP="001B2A41">
            <w:pPr>
              <w:pStyle w:val="tabletext11"/>
              <w:jc w:val="center"/>
            </w:pPr>
            <w:del w:id="66" w:author="Author" w:date="2023-11-14T16:38:00Z">
              <w:r w:rsidDel="001B2A41">
                <w:delText>1.62</w:delText>
              </w:r>
            </w:del>
            <w:ins w:id="67" w:author="Author" w:date="2023-11-14T16:38:00Z">
              <w:r>
                <w:t>1.70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6E3D23" w14:textId="1BE15680" w:rsidR="001B2A41" w:rsidRDefault="001B2A41" w:rsidP="001B2A41">
            <w:pPr>
              <w:pStyle w:val="tabletext11"/>
              <w:jc w:val="center"/>
            </w:pPr>
            <w:del w:id="68" w:author="Author" w:date="2023-11-14T16:40:00Z">
              <w:r w:rsidDel="001B2A41">
                <w:delText>1.66</w:delText>
              </w:r>
            </w:del>
            <w:ins w:id="69" w:author="Author" w:date="2023-11-14T16:40:00Z">
              <w:r>
                <w:t>1.77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2C5B42" w14:textId="04637CFF" w:rsidR="001B2A41" w:rsidRDefault="001B2A41" w:rsidP="001B2A41">
            <w:pPr>
              <w:pStyle w:val="tabletext11"/>
              <w:jc w:val="center"/>
            </w:pPr>
            <w:del w:id="70" w:author="Author" w:date="2023-11-14T16:43:00Z">
              <w:r w:rsidRPr="00373A87" w:rsidDel="001B2A41">
                <w:delText>1.68</w:delText>
              </w:r>
            </w:del>
            <w:ins w:id="71" w:author="Author" w:date="2023-11-14T16:43:00Z">
              <w:r>
                <w:t>1.72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B5A9E7" w14:textId="6F27F33D" w:rsidR="001B2A41" w:rsidRDefault="001B2A41" w:rsidP="001B2A41">
            <w:pPr>
              <w:pStyle w:val="tabletext11"/>
              <w:jc w:val="center"/>
            </w:pPr>
            <w:r w:rsidRPr="004B4710">
              <w:t>1.53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43BBDE" w14:textId="27889B9D" w:rsidR="001B2A41" w:rsidRDefault="001B2A41" w:rsidP="001B2A41">
            <w:pPr>
              <w:pStyle w:val="tabletext11"/>
              <w:jc w:val="center"/>
            </w:pPr>
            <w:del w:id="72" w:author="Author" w:date="2023-11-14T16:47:00Z">
              <w:r w:rsidDel="001F314F">
                <w:delText>1.59</w:delText>
              </w:r>
            </w:del>
            <w:ins w:id="73" w:author="Author" w:date="2023-11-14T16:47:00Z">
              <w:r w:rsidR="001F314F">
                <w:t>1.67</w:t>
              </w:r>
            </w:ins>
          </w:p>
        </w:tc>
      </w:tr>
      <w:tr w:rsidR="001B2A41" w14:paraId="76ACB99D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8532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009286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0203D6" w14:textId="258771D1" w:rsidR="001B2A41" w:rsidRDefault="001B2A41" w:rsidP="001B2A41">
            <w:pPr>
              <w:pStyle w:val="tabletext11"/>
              <w:jc w:val="center"/>
            </w:pPr>
            <w:del w:id="74" w:author="Author" w:date="2023-11-14T16:38:00Z">
              <w:r w:rsidDel="001B2A41">
                <w:delText>1.74</w:delText>
              </w:r>
            </w:del>
            <w:ins w:id="75" w:author="Author" w:date="2023-11-14T16:38:00Z">
              <w:r>
                <w:t>1.84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59E49C" w14:textId="32B060F5" w:rsidR="001B2A41" w:rsidRDefault="001B2A41" w:rsidP="001B2A41">
            <w:pPr>
              <w:pStyle w:val="tabletext11"/>
              <w:jc w:val="center"/>
            </w:pPr>
            <w:del w:id="76" w:author="Author" w:date="2023-11-14T16:40:00Z">
              <w:r w:rsidDel="001B2A41">
                <w:delText>1.78</w:delText>
              </w:r>
            </w:del>
            <w:ins w:id="77" w:author="Author" w:date="2023-11-14T16:40:00Z">
              <w:r>
                <w:t>1.93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A41387" w14:textId="657AADC7" w:rsidR="001B2A41" w:rsidRDefault="001B2A41" w:rsidP="001B2A41">
            <w:pPr>
              <w:pStyle w:val="tabletext11"/>
              <w:jc w:val="center"/>
            </w:pPr>
            <w:del w:id="78" w:author="Author" w:date="2023-11-14T16:43:00Z">
              <w:r w:rsidDel="001B2A41">
                <w:delText>1.82</w:delText>
              </w:r>
            </w:del>
            <w:ins w:id="79" w:author="Author" w:date="2023-11-14T16:43:00Z">
              <w:r>
                <w:t>1.87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8E2099" w14:textId="4A26646E" w:rsidR="001B2A41" w:rsidRDefault="001B2A41" w:rsidP="001B2A41">
            <w:pPr>
              <w:pStyle w:val="tabletext11"/>
              <w:jc w:val="center"/>
            </w:pPr>
            <w:r w:rsidRPr="004B4710"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855F7A" w14:textId="7BF1F820" w:rsidR="001B2A41" w:rsidRDefault="001B2A41" w:rsidP="001B2A41">
            <w:pPr>
              <w:pStyle w:val="tabletext11"/>
              <w:jc w:val="center"/>
            </w:pPr>
            <w:del w:id="80" w:author="Author" w:date="2023-11-14T16:47:00Z">
              <w:r w:rsidDel="001F314F">
                <w:delText>1.70</w:delText>
              </w:r>
            </w:del>
            <w:ins w:id="81" w:author="Author" w:date="2023-11-14T16:47:00Z">
              <w:r w:rsidR="001F314F">
                <w:t>1.80</w:t>
              </w:r>
            </w:ins>
          </w:p>
        </w:tc>
      </w:tr>
      <w:tr w:rsidR="001B2A41" w14:paraId="14600A2D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A442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6B4B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3E4A1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B9CD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A19F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3AC9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0BAF" w14:textId="77777777" w:rsidR="001B2A41" w:rsidRDefault="001B2A41" w:rsidP="001B2A41">
            <w:pPr>
              <w:pStyle w:val="tabletext11"/>
              <w:jc w:val="center"/>
            </w:pPr>
          </w:p>
        </w:tc>
      </w:tr>
      <w:tr w:rsidR="001B2A41" w14:paraId="166183A1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0C68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AFC421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03F15F" w14:textId="2856E13A" w:rsidR="001B2A41" w:rsidRDefault="001B2A41" w:rsidP="001B2A41">
            <w:pPr>
              <w:pStyle w:val="tabletext11"/>
              <w:jc w:val="center"/>
            </w:pPr>
            <w:del w:id="82" w:author="Author" w:date="2023-11-14T16:38:00Z">
              <w:r w:rsidDel="001B2A41">
                <w:delText>1.83</w:delText>
              </w:r>
            </w:del>
            <w:ins w:id="83" w:author="Author" w:date="2023-11-14T16:38:00Z">
              <w:r>
                <w:t>1.95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4F72A7" w14:textId="3E1C73B8" w:rsidR="001B2A41" w:rsidRDefault="001B2A41" w:rsidP="001B2A41">
            <w:pPr>
              <w:pStyle w:val="tabletext11"/>
              <w:jc w:val="center"/>
            </w:pPr>
            <w:del w:id="84" w:author="Author" w:date="2023-11-14T16:40:00Z">
              <w:r w:rsidDel="001B2A41">
                <w:delText>1.87</w:delText>
              </w:r>
            </w:del>
            <w:ins w:id="85" w:author="Author" w:date="2023-11-14T16:40:00Z">
              <w:r>
                <w:t>2.07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EE196E" w14:textId="239264CC" w:rsidR="001B2A41" w:rsidRDefault="001B2A41" w:rsidP="001B2A41">
            <w:pPr>
              <w:pStyle w:val="tabletext11"/>
              <w:jc w:val="center"/>
            </w:pPr>
            <w:del w:id="86" w:author="Author" w:date="2023-11-14T16:44:00Z">
              <w:r w:rsidRPr="009B412F" w:rsidDel="001B2A41">
                <w:delText>1.93</w:delText>
              </w:r>
            </w:del>
            <w:ins w:id="87" w:author="Author" w:date="2023-11-14T16:44:00Z">
              <w:r>
                <w:t>2.01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52639C" w14:textId="7C080807" w:rsidR="001B2A41" w:rsidRDefault="001B2A41" w:rsidP="001B2A41">
            <w:pPr>
              <w:pStyle w:val="tabletext11"/>
              <w:jc w:val="center"/>
            </w:pPr>
            <w:r w:rsidRPr="00260A30"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C42F91" w14:textId="5BB18973" w:rsidR="001B2A41" w:rsidRDefault="001B2A41" w:rsidP="001B2A41">
            <w:pPr>
              <w:pStyle w:val="tabletext11"/>
              <w:jc w:val="center"/>
            </w:pPr>
            <w:del w:id="88" w:author="Author" w:date="2023-11-14T16:47:00Z">
              <w:r w:rsidDel="001F314F">
                <w:delText>1.79</w:delText>
              </w:r>
            </w:del>
            <w:ins w:id="89" w:author="Author" w:date="2023-11-14T16:47:00Z">
              <w:r w:rsidR="001F314F">
                <w:t>1.91</w:t>
              </w:r>
            </w:ins>
          </w:p>
        </w:tc>
      </w:tr>
      <w:tr w:rsidR="001B2A41" w14:paraId="09DE8549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6293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E965E3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F6900E" w14:textId="113841A8" w:rsidR="001B2A41" w:rsidRDefault="001B2A41" w:rsidP="001B2A41">
            <w:pPr>
              <w:pStyle w:val="tabletext11"/>
              <w:jc w:val="center"/>
            </w:pPr>
            <w:del w:id="90" w:author="Author" w:date="2023-11-14T16:38:00Z">
              <w:r w:rsidDel="001B2A41">
                <w:delText>1.94</w:delText>
              </w:r>
            </w:del>
            <w:ins w:id="91" w:author="Author" w:date="2023-11-14T16:38:00Z">
              <w:r>
                <w:t>2.09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0133B7" w14:textId="79BE375D" w:rsidR="001B2A41" w:rsidRDefault="001B2A41" w:rsidP="001B2A41">
            <w:pPr>
              <w:pStyle w:val="tabletext11"/>
              <w:jc w:val="center"/>
            </w:pPr>
            <w:del w:id="92" w:author="Author" w:date="2023-11-14T16:40:00Z">
              <w:r w:rsidDel="001B2A41">
                <w:delText>2.00</w:delText>
              </w:r>
            </w:del>
            <w:ins w:id="93" w:author="Author" w:date="2023-11-14T16:40:00Z">
              <w:r>
                <w:t>2.24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29CA06" w14:textId="5BFCAEDD" w:rsidR="001B2A41" w:rsidRDefault="001B2A41" w:rsidP="001B2A41">
            <w:pPr>
              <w:pStyle w:val="tabletext11"/>
              <w:jc w:val="center"/>
            </w:pPr>
            <w:del w:id="94" w:author="Author" w:date="2023-11-14T16:44:00Z">
              <w:r w:rsidDel="001B2A41">
                <w:delText>2.08</w:delText>
              </w:r>
            </w:del>
            <w:ins w:id="95" w:author="Author" w:date="2023-11-14T16:44:00Z">
              <w:r>
                <w:t>2.18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381A27" w14:textId="25BBD6F6" w:rsidR="001B2A41" w:rsidRDefault="001B2A41" w:rsidP="001B2A41">
            <w:pPr>
              <w:pStyle w:val="tabletext11"/>
              <w:jc w:val="center"/>
            </w:pPr>
            <w:del w:id="96" w:author="Author" w:date="2023-11-14T16:51:00Z">
              <w:r w:rsidRPr="00260A30" w:rsidDel="0081788E">
                <w:delText>1.86</w:delText>
              </w:r>
            </w:del>
            <w:ins w:id="97" w:author="Author" w:date="2023-11-14T16:51:00Z">
              <w:r w:rsidR="0081788E">
                <w:t>1.87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501911" w14:textId="651D48E7" w:rsidR="001B2A41" w:rsidRDefault="001B2A41" w:rsidP="001B2A41">
            <w:pPr>
              <w:pStyle w:val="tabletext11"/>
              <w:jc w:val="center"/>
            </w:pPr>
            <w:del w:id="98" w:author="Author" w:date="2023-11-14T16:47:00Z">
              <w:r w:rsidDel="001F314F">
                <w:delText>1.90</w:delText>
              </w:r>
            </w:del>
            <w:ins w:id="99" w:author="Author" w:date="2023-11-14T16:47:00Z">
              <w:r w:rsidR="001F314F">
                <w:t>2.04</w:t>
              </w:r>
            </w:ins>
          </w:p>
        </w:tc>
      </w:tr>
      <w:tr w:rsidR="001B2A41" w14:paraId="26944875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E868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FFC209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C3AE75" w14:textId="5EB66D03" w:rsidR="001B2A41" w:rsidRDefault="001B2A41" w:rsidP="001B2A41">
            <w:pPr>
              <w:pStyle w:val="tabletext11"/>
              <w:jc w:val="center"/>
            </w:pPr>
            <w:del w:id="100" w:author="Author" w:date="2023-11-14T16:38:00Z">
              <w:r w:rsidDel="001B2A41">
                <w:delText>2.09</w:delText>
              </w:r>
            </w:del>
            <w:ins w:id="101" w:author="Author" w:date="2023-11-14T16:38:00Z">
              <w:r>
                <w:t>2.27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089A85" w14:textId="792188BE" w:rsidR="001B2A41" w:rsidRDefault="001B2A41" w:rsidP="001B2A41">
            <w:pPr>
              <w:pStyle w:val="tabletext11"/>
              <w:jc w:val="center"/>
            </w:pPr>
            <w:del w:id="102" w:author="Author" w:date="2023-11-14T16:40:00Z">
              <w:r w:rsidDel="001B2A41">
                <w:delText>2.16</w:delText>
              </w:r>
            </w:del>
            <w:ins w:id="103" w:author="Author" w:date="2023-11-14T16:40:00Z">
              <w:r>
                <w:t>2.47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1C95E4" w14:textId="3A34DEFA" w:rsidR="001B2A41" w:rsidRDefault="001B2A41" w:rsidP="001B2A41">
            <w:pPr>
              <w:pStyle w:val="tabletext11"/>
              <w:jc w:val="center"/>
            </w:pPr>
            <w:del w:id="104" w:author="Author" w:date="2023-11-14T16:44:00Z">
              <w:r w:rsidDel="001B2A41">
                <w:delText>2.27</w:delText>
              </w:r>
            </w:del>
            <w:ins w:id="105" w:author="Author" w:date="2023-11-14T16:44:00Z">
              <w:r>
                <w:t>2.42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AF20CC" w14:textId="2E841FAB" w:rsidR="001B2A41" w:rsidRDefault="001B2A41" w:rsidP="001B2A41">
            <w:pPr>
              <w:pStyle w:val="tabletext11"/>
              <w:jc w:val="center"/>
            </w:pPr>
            <w:del w:id="106" w:author="Author" w:date="2023-11-14T16:51:00Z">
              <w:r w:rsidRPr="00260A30" w:rsidDel="0081788E">
                <w:delText>2.02</w:delText>
              </w:r>
            </w:del>
            <w:ins w:id="107" w:author="Author" w:date="2023-11-14T16:51:00Z">
              <w:r w:rsidR="0081788E">
                <w:t>2.05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8A16AA" w14:textId="2E73385F" w:rsidR="001B2A41" w:rsidRDefault="001B2A41" w:rsidP="001B2A41">
            <w:pPr>
              <w:pStyle w:val="tabletext11"/>
              <w:jc w:val="center"/>
            </w:pPr>
            <w:del w:id="108" w:author="Author" w:date="2023-11-14T16:48:00Z">
              <w:r w:rsidDel="001F314F">
                <w:delText>2.04</w:delText>
              </w:r>
            </w:del>
            <w:ins w:id="109" w:author="Author" w:date="2023-11-14T16:48:00Z">
              <w:r w:rsidR="001F314F">
                <w:t>2.22</w:t>
              </w:r>
            </w:ins>
          </w:p>
        </w:tc>
      </w:tr>
      <w:tr w:rsidR="001B2A41" w14:paraId="08E52CFC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7C09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1F1C57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8F22DA" w14:textId="23B005F2" w:rsidR="001B2A41" w:rsidRDefault="001B2A41" w:rsidP="001B2A41">
            <w:pPr>
              <w:pStyle w:val="tabletext11"/>
              <w:jc w:val="center"/>
            </w:pPr>
            <w:del w:id="110" w:author="Author" w:date="2023-11-14T16:38:00Z">
              <w:r w:rsidDel="001B2A41">
                <w:delText>2.29</w:delText>
              </w:r>
            </w:del>
            <w:ins w:id="111" w:author="Author" w:date="2023-11-14T16:38:00Z">
              <w:r>
                <w:t>2.53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38D8BD" w14:textId="07F0AE02" w:rsidR="001B2A41" w:rsidRDefault="001B2A41" w:rsidP="001B2A41">
            <w:pPr>
              <w:pStyle w:val="tabletext11"/>
              <w:jc w:val="center"/>
            </w:pPr>
            <w:del w:id="112" w:author="Author" w:date="2023-11-14T16:40:00Z">
              <w:r w:rsidDel="001B2A41">
                <w:delText>2.40</w:delText>
              </w:r>
            </w:del>
            <w:ins w:id="113" w:author="Author" w:date="2023-11-14T16:40:00Z">
              <w:r>
                <w:t>2.81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DFB8CE" w14:textId="69DA13F9" w:rsidR="001B2A41" w:rsidRDefault="001B2A41" w:rsidP="001B2A41">
            <w:pPr>
              <w:pStyle w:val="tabletext11"/>
              <w:jc w:val="center"/>
            </w:pPr>
            <w:del w:id="114" w:author="Author" w:date="2023-11-14T16:44:00Z">
              <w:r w:rsidDel="001B2A41">
                <w:delText>2.56</w:delText>
              </w:r>
            </w:del>
            <w:ins w:id="115" w:author="Author" w:date="2023-11-14T16:44:00Z">
              <w:r>
                <w:t>2.76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C19145" w14:textId="3318040F" w:rsidR="001B2A41" w:rsidRDefault="001B2A41" w:rsidP="001B2A41">
            <w:pPr>
              <w:pStyle w:val="tabletext11"/>
              <w:jc w:val="center"/>
            </w:pPr>
            <w:del w:id="116" w:author="Author" w:date="2023-11-14T16:51:00Z">
              <w:r w:rsidRPr="00260A30" w:rsidDel="0081788E">
                <w:delText>2.25</w:delText>
              </w:r>
            </w:del>
            <w:ins w:id="117" w:author="Author" w:date="2023-11-14T16:51:00Z">
              <w:r w:rsidR="0081788E">
                <w:t>2.32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EF0D7C" w14:textId="2D42344A" w:rsidR="001B2A41" w:rsidRDefault="001B2A41" w:rsidP="001B2A41">
            <w:pPr>
              <w:pStyle w:val="tabletext11"/>
              <w:jc w:val="center"/>
            </w:pPr>
            <w:del w:id="118" w:author="Author" w:date="2023-11-14T16:48:00Z">
              <w:r w:rsidDel="001F314F">
                <w:delText>2.24</w:delText>
              </w:r>
            </w:del>
            <w:ins w:id="119" w:author="Author" w:date="2023-11-14T16:48:00Z">
              <w:r w:rsidR="001F314F">
                <w:t>2.48</w:t>
              </w:r>
            </w:ins>
          </w:p>
        </w:tc>
      </w:tr>
      <w:tr w:rsidR="001B2A41" w14:paraId="36B4BCA4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7857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4495AB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EA8D2" w14:textId="5B5CA30C" w:rsidR="001B2A41" w:rsidRDefault="001B2A41" w:rsidP="001B2A41">
            <w:pPr>
              <w:pStyle w:val="tabletext11"/>
              <w:jc w:val="center"/>
            </w:pPr>
            <w:del w:id="120" w:author="Author" w:date="2023-11-14T16:39:00Z">
              <w:r w:rsidDel="001B2A41">
                <w:delText>2.45</w:delText>
              </w:r>
            </w:del>
            <w:ins w:id="121" w:author="Author" w:date="2023-11-14T16:39:00Z">
              <w:r>
                <w:t>2.71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0F691E" w14:textId="7A917B0F" w:rsidR="001B2A41" w:rsidRDefault="001B2A41" w:rsidP="001B2A41">
            <w:pPr>
              <w:pStyle w:val="tabletext11"/>
              <w:jc w:val="center"/>
            </w:pPr>
            <w:del w:id="122" w:author="Author" w:date="2023-11-14T16:41:00Z">
              <w:r w:rsidDel="001B2A41">
                <w:delText>2.59</w:delText>
              </w:r>
            </w:del>
            <w:ins w:id="123" w:author="Author" w:date="2023-11-14T16:41:00Z">
              <w:r>
                <w:t>3.07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405BDE" w14:textId="35E49E43" w:rsidR="001B2A41" w:rsidRDefault="001B2A41" w:rsidP="001B2A41">
            <w:pPr>
              <w:pStyle w:val="tabletext11"/>
              <w:jc w:val="center"/>
            </w:pPr>
            <w:del w:id="124" w:author="Author" w:date="2023-11-14T16:44:00Z">
              <w:r w:rsidDel="001B2A41">
                <w:delText>2.78</w:delText>
              </w:r>
            </w:del>
            <w:ins w:id="125" w:author="Author" w:date="2023-11-14T16:44:00Z">
              <w:r>
                <w:t>3.03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1147CA" w14:textId="1A61A1AD" w:rsidR="001B2A41" w:rsidRDefault="001B2A41" w:rsidP="001B2A41">
            <w:pPr>
              <w:pStyle w:val="tabletext11"/>
              <w:jc w:val="center"/>
            </w:pPr>
            <w:del w:id="126" w:author="Author" w:date="2023-11-14T16:51:00Z">
              <w:r w:rsidRPr="00260A30" w:rsidDel="0081788E">
                <w:delText>2.41</w:delText>
              </w:r>
            </w:del>
            <w:ins w:id="127" w:author="Author" w:date="2023-11-14T16:51:00Z">
              <w:r w:rsidR="0081788E">
                <w:t>2.51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FBD8B0" w14:textId="0FBDFB8E" w:rsidR="001B2A41" w:rsidRDefault="001B2A41" w:rsidP="001B2A41">
            <w:pPr>
              <w:pStyle w:val="tabletext11"/>
              <w:jc w:val="center"/>
            </w:pPr>
            <w:del w:id="128" w:author="Author" w:date="2023-11-14T16:48:00Z">
              <w:r w:rsidRPr="00551AFE" w:rsidDel="001F314F">
                <w:delText>2.39</w:delText>
              </w:r>
            </w:del>
            <w:ins w:id="129" w:author="Author" w:date="2023-11-14T16:48:00Z">
              <w:r w:rsidR="001F314F">
                <w:t>2.67</w:t>
              </w:r>
            </w:ins>
          </w:p>
        </w:tc>
      </w:tr>
      <w:tr w:rsidR="001B2A41" w14:paraId="02EE1B90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BE36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0744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99E3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A7FAC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93AC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EB13" w14:textId="77777777" w:rsidR="001B2A41" w:rsidRDefault="001B2A41" w:rsidP="001B2A4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03495" w14:textId="77777777" w:rsidR="001B2A41" w:rsidRDefault="001B2A41" w:rsidP="001B2A41">
            <w:pPr>
              <w:pStyle w:val="tabletext11"/>
              <w:jc w:val="center"/>
            </w:pPr>
          </w:p>
        </w:tc>
      </w:tr>
      <w:tr w:rsidR="001B2A41" w14:paraId="284FBAD0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1837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41B299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6D8663" w14:textId="4D5C7335" w:rsidR="001B2A41" w:rsidRDefault="001B2A41" w:rsidP="001B2A41">
            <w:pPr>
              <w:pStyle w:val="tabletext11"/>
              <w:jc w:val="center"/>
            </w:pPr>
            <w:del w:id="130" w:author="Author" w:date="2023-11-14T16:39:00Z">
              <w:r w:rsidDel="001B2A41">
                <w:delText>2.57</w:delText>
              </w:r>
            </w:del>
            <w:ins w:id="131" w:author="Author" w:date="2023-11-14T16:39:00Z">
              <w:r>
                <w:t>2.87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C98DAF" w14:textId="5B0A8F8C" w:rsidR="001B2A41" w:rsidRDefault="001B2A41" w:rsidP="001B2A41">
            <w:pPr>
              <w:pStyle w:val="tabletext11"/>
              <w:jc w:val="center"/>
            </w:pPr>
            <w:del w:id="132" w:author="Author" w:date="2023-11-14T16:41:00Z">
              <w:r w:rsidDel="001B2A41">
                <w:delText>2.74</w:delText>
              </w:r>
            </w:del>
            <w:ins w:id="133" w:author="Author" w:date="2023-11-14T16:41:00Z">
              <w:r>
                <w:t>3.29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4D4704" w14:textId="3C136C09" w:rsidR="001B2A41" w:rsidRDefault="001B2A41" w:rsidP="001B2A41">
            <w:pPr>
              <w:pStyle w:val="tabletext11"/>
              <w:jc w:val="center"/>
            </w:pPr>
            <w:del w:id="134" w:author="Author" w:date="2023-11-14T16:44:00Z">
              <w:r w:rsidDel="001B2A41">
                <w:delText>2.97</w:delText>
              </w:r>
            </w:del>
            <w:ins w:id="135" w:author="Author" w:date="2023-11-14T16:44:00Z">
              <w:r>
                <w:t>3.25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AA597D" w14:textId="70E7CC88" w:rsidR="001B2A41" w:rsidRDefault="001B2A41" w:rsidP="001B2A41">
            <w:pPr>
              <w:pStyle w:val="tabletext11"/>
              <w:jc w:val="center"/>
            </w:pPr>
            <w:del w:id="136" w:author="Author" w:date="2023-11-14T16:51:00Z">
              <w:r w:rsidRPr="009C30E5" w:rsidDel="0081788E">
                <w:delText>2.54</w:delText>
              </w:r>
            </w:del>
            <w:ins w:id="137" w:author="Author" w:date="2023-11-14T16:51:00Z">
              <w:r w:rsidR="0081788E">
                <w:t>2.67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38061F" w14:textId="79118C6E" w:rsidR="001B2A41" w:rsidRDefault="001B2A41" w:rsidP="001B2A41">
            <w:pPr>
              <w:pStyle w:val="tabletext11"/>
              <w:jc w:val="center"/>
            </w:pPr>
            <w:del w:id="138" w:author="Author" w:date="2023-11-14T16:48:00Z">
              <w:r w:rsidDel="001F314F">
                <w:delText>2.51</w:delText>
              </w:r>
            </w:del>
            <w:ins w:id="139" w:author="Author" w:date="2023-11-14T16:48:00Z">
              <w:r w:rsidR="001F314F">
                <w:t>2.83</w:t>
              </w:r>
            </w:ins>
          </w:p>
        </w:tc>
      </w:tr>
      <w:tr w:rsidR="001B2A41" w14:paraId="2EED40AC" w14:textId="77777777" w:rsidTr="004D2E75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9874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EB5A47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F34237" w14:textId="54085C5C" w:rsidR="001B2A41" w:rsidRDefault="001B2A41" w:rsidP="001B2A41">
            <w:pPr>
              <w:pStyle w:val="tabletext11"/>
              <w:jc w:val="center"/>
            </w:pPr>
            <w:del w:id="140" w:author="Author" w:date="2023-11-14T16:39:00Z">
              <w:r w:rsidDel="001B2A41">
                <w:delText>2.67</w:delText>
              </w:r>
            </w:del>
            <w:ins w:id="141" w:author="Author" w:date="2023-11-14T16:39:00Z">
              <w:r>
                <w:t>3.00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400B73" w14:textId="41B58862" w:rsidR="001B2A41" w:rsidRDefault="001B2A41" w:rsidP="001B2A41">
            <w:pPr>
              <w:pStyle w:val="tabletext11"/>
              <w:jc w:val="center"/>
            </w:pPr>
            <w:del w:id="142" w:author="Author" w:date="2023-11-14T16:41:00Z">
              <w:r w:rsidDel="001B2A41">
                <w:delText>2.88</w:delText>
              </w:r>
            </w:del>
            <w:ins w:id="143" w:author="Author" w:date="2023-11-14T16:41:00Z">
              <w:r>
                <w:t>3.48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0421F4" w14:textId="7FCBA00A" w:rsidR="001B2A41" w:rsidRDefault="001B2A41" w:rsidP="001B2A41">
            <w:pPr>
              <w:pStyle w:val="tabletext11"/>
              <w:jc w:val="center"/>
            </w:pPr>
            <w:del w:id="144" w:author="Author" w:date="2023-11-14T16:44:00Z">
              <w:r w:rsidDel="001B2A41">
                <w:delText>3.13</w:delText>
              </w:r>
            </w:del>
            <w:ins w:id="145" w:author="Author" w:date="2023-11-14T16:44:00Z">
              <w:r>
                <w:t>3.45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976C1F" w14:textId="2D8773BB" w:rsidR="001B2A41" w:rsidRDefault="001B2A41" w:rsidP="001B2A41">
            <w:pPr>
              <w:pStyle w:val="tabletext11"/>
              <w:jc w:val="center"/>
            </w:pPr>
            <w:del w:id="146" w:author="Author" w:date="2023-11-14T16:51:00Z">
              <w:r w:rsidRPr="009C30E5" w:rsidDel="0081788E">
                <w:delText>2.66</w:delText>
              </w:r>
            </w:del>
            <w:ins w:id="147" w:author="Author" w:date="2023-11-14T16:51:00Z">
              <w:r w:rsidR="0081788E">
                <w:t>2.8</w:t>
              </w:r>
            </w:ins>
            <w:ins w:id="148" w:author="Author" w:date="2023-11-14T16:52:00Z">
              <w:r w:rsidR="0081788E">
                <w:t>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1BE357" w14:textId="5576B3F8" w:rsidR="001B2A41" w:rsidRDefault="001B2A41" w:rsidP="001B2A41">
            <w:pPr>
              <w:pStyle w:val="tabletext11"/>
              <w:jc w:val="center"/>
            </w:pPr>
            <w:del w:id="149" w:author="Author" w:date="2023-11-14T16:48:00Z">
              <w:r w:rsidDel="001F314F">
                <w:delText>2.62</w:delText>
              </w:r>
            </w:del>
            <w:ins w:id="150" w:author="Author" w:date="2023-11-14T16:48:00Z">
              <w:r w:rsidR="001F314F">
                <w:t>2.96</w:t>
              </w:r>
            </w:ins>
          </w:p>
        </w:tc>
      </w:tr>
      <w:tr w:rsidR="001B2A41" w14:paraId="386E0BAB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C593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666FFE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E34A14" w14:textId="03DC7F31" w:rsidR="001B2A41" w:rsidRDefault="001B2A41" w:rsidP="001B2A41">
            <w:pPr>
              <w:pStyle w:val="tabletext11"/>
              <w:jc w:val="center"/>
            </w:pPr>
            <w:del w:id="151" w:author="Author" w:date="2023-11-14T16:39:00Z">
              <w:r w:rsidDel="001B2A41">
                <w:delText>3.00</w:delText>
              </w:r>
            </w:del>
            <w:ins w:id="152" w:author="Author" w:date="2023-11-14T16:39:00Z">
              <w:r>
                <w:t>3.40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9D9CD6" w14:textId="6CFD7400" w:rsidR="001B2A41" w:rsidRDefault="001B2A41" w:rsidP="001B2A41">
            <w:pPr>
              <w:pStyle w:val="tabletext11"/>
              <w:jc w:val="center"/>
            </w:pPr>
            <w:del w:id="153" w:author="Author" w:date="2023-11-14T16:41:00Z">
              <w:r w:rsidDel="001B2A41">
                <w:delText>3.32</w:delText>
              </w:r>
            </w:del>
            <w:ins w:id="154" w:author="Author" w:date="2023-11-14T16:41:00Z">
              <w:r>
                <w:t>4.10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9680BA" w14:textId="07874C90" w:rsidR="001B2A41" w:rsidRDefault="001B2A41" w:rsidP="001B2A41">
            <w:pPr>
              <w:pStyle w:val="tabletext11"/>
              <w:jc w:val="center"/>
            </w:pPr>
            <w:del w:id="155" w:author="Author" w:date="2023-11-14T16:44:00Z">
              <w:r w:rsidDel="001B2A41">
                <w:delText>3.65</w:delText>
              </w:r>
            </w:del>
            <w:ins w:id="156" w:author="Author" w:date="2023-11-14T16:44:00Z">
              <w:r>
                <w:t>4.07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D54840" w14:textId="507609B3" w:rsidR="001B2A41" w:rsidRDefault="001B2A41" w:rsidP="001B2A41">
            <w:pPr>
              <w:pStyle w:val="tabletext11"/>
              <w:jc w:val="center"/>
            </w:pPr>
            <w:del w:id="157" w:author="Author" w:date="2023-11-14T16:52:00Z">
              <w:r w:rsidRPr="009C30E5" w:rsidDel="0081788E">
                <w:delText>3.01</w:delText>
              </w:r>
            </w:del>
            <w:ins w:id="158" w:author="Author" w:date="2023-11-14T16:52:00Z">
              <w:r w:rsidR="0081788E">
                <w:t>3.20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416937" w14:textId="3820298D" w:rsidR="001B2A41" w:rsidRDefault="001B2A41" w:rsidP="001B2A41">
            <w:pPr>
              <w:pStyle w:val="tabletext11"/>
              <w:jc w:val="center"/>
            </w:pPr>
            <w:del w:id="159" w:author="Author" w:date="2023-11-14T16:48:00Z">
              <w:r w:rsidDel="001F314F">
                <w:delText>2.96</w:delText>
              </w:r>
            </w:del>
            <w:ins w:id="160" w:author="Author" w:date="2023-11-14T16:48:00Z">
              <w:r w:rsidR="001F314F">
                <w:t>3.39</w:t>
              </w:r>
            </w:ins>
          </w:p>
        </w:tc>
      </w:tr>
      <w:tr w:rsidR="001B2A41" w14:paraId="62AC7365" w14:textId="77777777" w:rsidTr="001B2A41">
        <w:trPr>
          <w:cantSplit/>
          <w:trHeight w:val="53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6ACC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87FF7B" w14:textId="77777777" w:rsidR="001B2A41" w:rsidRDefault="001B2A41" w:rsidP="001B2A41">
            <w:pPr>
              <w:pStyle w:val="tabletext11"/>
              <w:tabs>
                <w:tab w:val="decimal" w:pos="540"/>
              </w:tabs>
              <w:jc w:val="center"/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560F6C4" w14:textId="51CFB390" w:rsidR="001B2A41" w:rsidRDefault="001B2A41" w:rsidP="001B2A41">
            <w:pPr>
              <w:pStyle w:val="tabletext11"/>
              <w:jc w:val="center"/>
            </w:pPr>
            <w:del w:id="161" w:author="Author" w:date="2023-11-14T16:39:00Z">
              <w:r w:rsidDel="001B2A41">
                <w:delText>3.31</w:delText>
              </w:r>
            </w:del>
            <w:ins w:id="162" w:author="Author" w:date="2023-11-14T16:39:00Z">
              <w:r>
                <w:t>3.79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E77207" w14:textId="635D6FEA" w:rsidR="001B2A41" w:rsidRDefault="001B2A41" w:rsidP="001B2A41">
            <w:pPr>
              <w:pStyle w:val="tabletext11"/>
              <w:jc w:val="center"/>
            </w:pPr>
            <w:del w:id="163" w:author="Author" w:date="2023-11-14T16:41:00Z">
              <w:r w:rsidDel="001B2A41">
                <w:delText>3.76</w:delText>
              </w:r>
            </w:del>
            <w:ins w:id="164" w:author="Author" w:date="2023-11-14T16:41:00Z">
              <w:r>
                <w:t>4.71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0E528F" w14:textId="433622A3" w:rsidR="001B2A41" w:rsidRDefault="001B2A41" w:rsidP="001B2A41">
            <w:pPr>
              <w:pStyle w:val="tabletext11"/>
              <w:jc w:val="center"/>
            </w:pPr>
            <w:del w:id="165" w:author="Author" w:date="2023-11-14T16:44:00Z">
              <w:r w:rsidDel="001B2A41">
                <w:delText>4.17</w:delText>
              </w:r>
            </w:del>
            <w:ins w:id="166" w:author="Author" w:date="2023-11-14T16:44:00Z">
              <w:r>
                <w:t>4.70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81ED86" w14:textId="378DA7CF" w:rsidR="001B2A41" w:rsidRDefault="001B2A41" w:rsidP="001B2A41">
            <w:pPr>
              <w:pStyle w:val="tabletext11"/>
              <w:jc w:val="center"/>
            </w:pPr>
            <w:del w:id="167" w:author="Author" w:date="2023-11-14T16:52:00Z">
              <w:r w:rsidRPr="009C30E5" w:rsidDel="0081788E">
                <w:delText>3.34</w:delText>
              </w:r>
            </w:del>
            <w:ins w:id="168" w:author="Author" w:date="2023-11-14T16:52:00Z">
              <w:r w:rsidR="0081788E">
                <w:t>3.57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8202A6" w14:textId="1799ACED" w:rsidR="001B2A41" w:rsidRDefault="001B2A41" w:rsidP="001B2A41">
            <w:pPr>
              <w:pStyle w:val="tabletext11"/>
              <w:jc w:val="center"/>
            </w:pPr>
            <w:del w:id="169" w:author="Author" w:date="2023-11-14T16:48:00Z">
              <w:r w:rsidDel="001F314F">
                <w:delText>3.29</w:delText>
              </w:r>
            </w:del>
            <w:ins w:id="170" w:author="Author" w:date="2023-11-14T16:48:00Z">
              <w:r w:rsidR="001F314F">
                <w:t>3.81</w:t>
              </w:r>
            </w:ins>
          </w:p>
        </w:tc>
      </w:tr>
      <w:tr w:rsidR="001B2A41" w14:paraId="66BB0DDD" w14:textId="77777777" w:rsidTr="001B2A41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3C269" w14:textId="77777777" w:rsidR="001B2A41" w:rsidRDefault="001B2A41" w:rsidP="001B2A4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5EC05" w14:textId="77777777" w:rsidR="001B2A41" w:rsidRDefault="001B2A41" w:rsidP="001B2A41">
            <w:pPr>
              <w:pStyle w:val="tabletext11"/>
              <w:jc w:val="center"/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C464B" w14:textId="100AF840" w:rsidR="001B2A41" w:rsidRDefault="001B2A41" w:rsidP="001B2A41">
            <w:pPr>
              <w:pStyle w:val="tabletext11"/>
              <w:jc w:val="center"/>
            </w:pPr>
            <w:del w:id="171" w:author="Author" w:date="2023-11-14T16:39:00Z">
              <w:r w:rsidDel="001B2A41">
                <w:delText>3.57</w:delText>
              </w:r>
            </w:del>
            <w:ins w:id="172" w:author="Author" w:date="2023-11-14T16:39:00Z">
              <w:r>
                <w:t>4.11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19A37" w14:textId="54C42D8D" w:rsidR="001B2A41" w:rsidRDefault="001B2A41" w:rsidP="001B2A41">
            <w:pPr>
              <w:pStyle w:val="tabletext11"/>
              <w:jc w:val="center"/>
            </w:pPr>
            <w:del w:id="173" w:author="Author" w:date="2023-11-14T16:41:00Z">
              <w:r w:rsidDel="001B2A41">
                <w:delText>4.15</w:delText>
              </w:r>
            </w:del>
            <w:ins w:id="174" w:author="Author" w:date="2023-11-14T16:41:00Z">
              <w:r>
                <w:t>5.24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60A31" w14:textId="31B02D2F" w:rsidR="001B2A41" w:rsidRDefault="001B2A41" w:rsidP="001B2A41">
            <w:pPr>
              <w:pStyle w:val="tabletext11"/>
              <w:jc w:val="center"/>
            </w:pPr>
            <w:del w:id="175" w:author="Author" w:date="2023-11-14T16:44:00Z">
              <w:r w:rsidDel="001B2A41">
                <w:delText>4.63</w:delText>
              </w:r>
            </w:del>
            <w:ins w:id="176" w:author="Author" w:date="2023-11-14T16:44:00Z">
              <w:r>
                <w:t>5.25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71EE50" w14:textId="04CFF420" w:rsidR="001B2A41" w:rsidRDefault="001B2A41" w:rsidP="001B2A41">
            <w:pPr>
              <w:pStyle w:val="tabletext11"/>
              <w:jc w:val="center"/>
            </w:pPr>
            <w:del w:id="177" w:author="Author" w:date="2023-11-14T16:52:00Z">
              <w:r w:rsidRPr="009C30E5" w:rsidDel="0081788E">
                <w:delText>3.62</w:delText>
              </w:r>
            </w:del>
            <w:ins w:id="178" w:author="Author" w:date="2023-11-14T16:52:00Z">
              <w:r w:rsidR="0081788E">
                <w:t>3.88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D05E36" w14:textId="0B2EB1FF" w:rsidR="001B2A41" w:rsidRDefault="001B2A41" w:rsidP="001B2A41">
            <w:pPr>
              <w:pStyle w:val="tabletext11"/>
              <w:jc w:val="center"/>
            </w:pPr>
            <w:del w:id="179" w:author="Author" w:date="2023-11-14T16:48:00Z">
              <w:r w:rsidDel="001F314F">
                <w:delText>3.57</w:delText>
              </w:r>
            </w:del>
            <w:ins w:id="180" w:author="Author" w:date="2023-11-14T16:48:00Z">
              <w:r w:rsidR="001F314F">
                <w:t>4.17</w:t>
              </w:r>
            </w:ins>
          </w:p>
        </w:tc>
      </w:tr>
    </w:tbl>
    <w:p w14:paraId="310FC5BB" w14:textId="77777777" w:rsidR="00C57DB7" w:rsidRDefault="00C57DB7" w:rsidP="00C57DB7">
      <w:pPr>
        <w:pStyle w:val="tablecaption"/>
      </w:pPr>
      <w:r>
        <w:t>Table 300.B. Increased Liability Limits</w:t>
      </w:r>
    </w:p>
    <w:p w14:paraId="452166BB" w14:textId="77777777" w:rsidR="00C57DB7" w:rsidRDefault="00C57DB7" w:rsidP="00C57DB7">
      <w:pPr>
        <w:pStyle w:val="isonormal"/>
      </w:pPr>
    </w:p>
    <w:sectPr w:rsidR="00C57DB7" w:rsidSect="004B1AD6">
      <w:headerReference w:type="default" r:id="rId11"/>
      <w:footerReference w:type="default" r:id="rId12"/>
      <w:pgSz w:w="12240" w:h="15840" w:code="1"/>
      <w:pgMar w:top="1735" w:right="960" w:bottom="1560" w:left="1200" w:header="575" w:footer="48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06EC" w14:textId="77777777" w:rsidR="00C51E64" w:rsidRDefault="00C51E64">
      <w:r>
        <w:separator/>
      </w:r>
    </w:p>
  </w:endnote>
  <w:endnote w:type="continuationSeparator" w:id="0">
    <w:p w14:paraId="5165429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DC7A59" w:rsidRPr="001A0231" w14:paraId="502C4CF2" w14:textId="77777777" w:rsidTr="002250C5">
      <w:tc>
        <w:tcPr>
          <w:tcW w:w="3708" w:type="dxa"/>
        </w:tcPr>
        <w:p w14:paraId="6690F2B8" w14:textId="77777777" w:rsidR="00DC7A59" w:rsidRPr="001A0231" w:rsidRDefault="00DC7A59" w:rsidP="00DC7A5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61BC6C7C" w14:textId="77777777" w:rsidR="00DC7A59" w:rsidRPr="001A0231" w:rsidRDefault="00DC7A59" w:rsidP="00DC7A5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149AC39D" w14:textId="2D14C9D0" w:rsidR="00DC7A59" w:rsidRPr="001A0231" w:rsidRDefault="00DC7A59" w:rsidP="00DC7A59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Florida</w:t>
          </w:r>
        </w:p>
      </w:tc>
      <w:tc>
        <w:tcPr>
          <w:tcW w:w="1710" w:type="dxa"/>
        </w:tcPr>
        <w:p w14:paraId="104F2D76" w14:textId="77777777" w:rsidR="00DC7A59" w:rsidRPr="001A0231" w:rsidRDefault="00DC7A59" w:rsidP="00DC7A5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488FD006" w14:textId="77777777" w:rsidR="00DC7A59" w:rsidRPr="001A0231" w:rsidRDefault="00DC7A59" w:rsidP="00DC7A59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247F537" w14:textId="77777777" w:rsidR="00DC7A59" w:rsidRDefault="00DC7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E08B" w14:textId="77777777" w:rsidR="00C51E64" w:rsidRDefault="00C51E64">
      <w:r>
        <w:separator/>
      </w:r>
    </w:p>
  </w:footnote>
  <w:footnote w:type="continuationSeparator" w:id="0">
    <w:p w14:paraId="57A7730C" w14:textId="77777777" w:rsidR="00C51E64" w:rsidRDefault="00C51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EB64" w14:textId="037FA29F" w:rsidR="00DC7A59" w:rsidRPr="001A0231" w:rsidRDefault="00DC7A59" w:rsidP="00DC7A59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FLORIDA</w:t>
    </w:r>
  </w:p>
  <w:p w14:paraId="371A3C23" w14:textId="77777777" w:rsidR="00DC7A59" w:rsidRPr="001A0231" w:rsidRDefault="00DC7A59" w:rsidP="00DC7A59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0481D845" w14:textId="77777777" w:rsidR="00DC7A59" w:rsidRPr="001A0231" w:rsidRDefault="00DC7A59" w:rsidP="00DC7A59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4528279" w14:textId="77777777" w:rsidR="00DC7A59" w:rsidRPr="001A0231" w:rsidRDefault="00DC7A59" w:rsidP="00DC7A59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6C64004B" w14:textId="77777777" w:rsidR="00DC7A59" w:rsidRPr="001A0231" w:rsidRDefault="00DC7A59" w:rsidP="00DC7A59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536C411E" w14:textId="77777777" w:rsidR="00DC7A59" w:rsidRPr="001A0231" w:rsidRDefault="00DC7A59" w:rsidP="00DC7A59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3D7F0881" w14:textId="77777777" w:rsidR="00DC7A59" w:rsidRDefault="00DC7A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7993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957563093">
    <w:abstractNumId w:val="1"/>
  </w:num>
  <w:num w:numId="3" w16cid:durableId="610623909">
    <w:abstractNumId w:val="2"/>
  </w:num>
  <w:num w:numId="4" w16cid:durableId="429618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  <w:docVar w:name="ISOSuite$" w:val="Y"/>
  </w:docVars>
  <w:rsids>
    <w:rsidRoot w:val="005E1108"/>
    <w:rsid w:val="0007095F"/>
    <w:rsid w:val="00074B84"/>
    <w:rsid w:val="00076CA2"/>
    <w:rsid w:val="00084F51"/>
    <w:rsid w:val="000915E3"/>
    <w:rsid w:val="000C3F50"/>
    <w:rsid w:val="000F675B"/>
    <w:rsid w:val="00100B21"/>
    <w:rsid w:val="001014A8"/>
    <w:rsid w:val="0010444F"/>
    <w:rsid w:val="001178BA"/>
    <w:rsid w:val="001209DB"/>
    <w:rsid w:val="001310FD"/>
    <w:rsid w:val="001500B8"/>
    <w:rsid w:val="0015232D"/>
    <w:rsid w:val="00153544"/>
    <w:rsid w:val="001B2A41"/>
    <w:rsid w:val="001E79F8"/>
    <w:rsid w:val="001F314F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2713F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1902"/>
    <w:rsid w:val="003D6E5C"/>
    <w:rsid w:val="003E6864"/>
    <w:rsid w:val="00420E0A"/>
    <w:rsid w:val="004347AE"/>
    <w:rsid w:val="0048314A"/>
    <w:rsid w:val="0048338D"/>
    <w:rsid w:val="004B1AD6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5E5761"/>
    <w:rsid w:val="00611436"/>
    <w:rsid w:val="00642476"/>
    <w:rsid w:val="006B24FF"/>
    <w:rsid w:val="0071381D"/>
    <w:rsid w:val="00760AED"/>
    <w:rsid w:val="007C5417"/>
    <w:rsid w:val="007C6636"/>
    <w:rsid w:val="007E05CA"/>
    <w:rsid w:val="007E5AB3"/>
    <w:rsid w:val="007F23E9"/>
    <w:rsid w:val="0081788E"/>
    <w:rsid w:val="00821C2E"/>
    <w:rsid w:val="0085625E"/>
    <w:rsid w:val="008565BC"/>
    <w:rsid w:val="008A5AF2"/>
    <w:rsid w:val="008E35CC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01952"/>
    <w:rsid w:val="00C111C4"/>
    <w:rsid w:val="00C126D8"/>
    <w:rsid w:val="00C12771"/>
    <w:rsid w:val="00C32A12"/>
    <w:rsid w:val="00C51E64"/>
    <w:rsid w:val="00C57DB7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6320"/>
    <w:rsid w:val="00DA78E8"/>
    <w:rsid w:val="00DC7A59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86B7B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3799"/>
    <w:rsid w:val="00FA43DD"/>
    <w:rsid w:val="00FA5D2D"/>
    <w:rsid w:val="00FB27F4"/>
    <w:rsid w:val="00FB6269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F68D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7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E576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E576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E576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E576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isonormal"/>
    <w:link w:val="FooterChar"/>
    <w:rsid w:val="005E5761"/>
    <w:pPr>
      <w:spacing w:before="0" w:line="240" w:lineRule="auto"/>
    </w:pPr>
  </w:style>
  <w:style w:type="paragraph" w:styleId="Header">
    <w:name w:val="header"/>
    <w:basedOn w:val="isonormal"/>
    <w:link w:val="HeaderChar"/>
    <w:rsid w:val="005E5761"/>
    <w:pPr>
      <w:spacing w:line="200" w:lineRule="exact"/>
    </w:pPr>
    <w:rPr>
      <w:b/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5E5761"/>
  </w:style>
  <w:style w:type="paragraph" w:customStyle="1" w:styleId="centeredtext">
    <w:name w:val="centeredtext"/>
    <w:basedOn w:val="isonormal"/>
    <w:rsid w:val="005E5761"/>
    <w:pPr>
      <w:jc w:val="center"/>
    </w:pPr>
    <w:rPr>
      <w:b/>
    </w:rPr>
  </w:style>
  <w:style w:type="paragraph" w:customStyle="1" w:styleId="isonormal">
    <w:name w:val="isonormal"/>
    <w:rsid w:val="005E57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blocktext1"/>
    <w:rsid w:val="005E576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5E5761"/>
  </w:style>
  <w:style w:type="paragraph" w:customStyle="1" w:styleId="outlinehd2">
    <w:name w:val="outlinehd2"/>
    <w:basedOn w:val="isonormal"/>
    <w:next w:val="blocktext3"/>
    <w:rsid w:val="005E576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5E5761"/>
    <w:pPr>
      <w:keepLines/>
      <w:ind w:left="600"/>
    </w:pPr>
  </w:style>
  <w:style w:type="paragraph" w:customStyle="1" w:styleId="tablehead">
    <w:name w:val="tablehead"/>
    <w:basedOn w:val="isonormal"/>
    <w:rsid w:val="005E576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E5761"/>
    <w:pPr>
      <w:spacing w:before="20" w:after="20"/>
      <w:jc w:val="left"/>
    </w:pPr>
  </w:style>
  <w:style w:type="paragraph" w:customStyle="1" w:styleId="tabletext10">
    <w:name w:val="tabletext1/0"/>
    <w:basedOn w:val="isonormal"/>
    <w:rsid w:val="005E5761"/>
    <w:pPr>
      <w:spacing w:before="20"/>
      <w:jc w:val="left"/>
    </w:pPr>
  </w:style>
  <w:style w:type="paragraph" w:customStyle="1" w:styleId="blocktext1">
    <w:name w:val="blocktext1"/>
    <w:basedOn w:val="isonormal"/>
    <w:rsid w:val="005E5761"/>
    <w:pPr>
      <w:keepLines/>
    </w:pPr>
  </w:style>
  <w:style w:type="paragraph" w:customStyle="1" w:styleId="blocktext4">
    <w:name w:val="blocktext4"/>
    <w:basedOn w:val="isonormal"/>
    <w:rsid w:val="005E5761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5E576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5E5761"/>
    <w:pPr>
      <w:keepLines/>
      <w:ind w:left="1800"/>
    </w:pPr>
  </w:style>
  <w:style w:type="paragraph" w:customStyle="1" w:styleId="terr2colhang">
    <w:name w:val="terr2colhang"/>
    <w:basedOn w:val="isonormal"/>
    <w:rsid w:val="005E576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5E576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E576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5E576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5E576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E576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E576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5E576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5E576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5E5761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5E576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5E576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5E576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5E5761"/>
    <w:pPr>
      <w:keepLines/>
      <w:ind w:left="2400"/>
    </w:pPr>
  </w:style>
  <w:style w:type="paragraph" w:customStyle="1" w:styleId="blocktext10">
    <w:name w:val="blocktext10"/>
    <w:basedOn w:val="isonormal"/>
    <w:rsid w:val="005E5761"/>
    <w:pPr>
      <w:keepLines/>
      <w:ind w:left="2700"/>
    </w:pPr>
  </w:style>
  <w:style w:type="character" w:customStyle="1" w:styleId="formlink">
    <w:name w:val="formlink"/>
    <w:basedOn w:val="DefaultParagraphFont"/>
    <w:rsid w:val="005E5761"/>
    <w:rPr>
      <w:b/>
    </w:rPr>
  </w:style>
  <w:style w:type="paragraph" w:customStyle="1" w:styleId="icblock">
    <w:name w:val="i/cblock"/>
    <w:basedOn w:val="isonormal"/>
    <w:rsid w:val="005E576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5E576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E576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5E576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E576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E576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E576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E576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E576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E576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E576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E576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E576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E576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E576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E576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E576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E576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E576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5E5761"/>
    <w:rPr>
      <w:b/>
    </w:rPr>
  </w:style>
  <w:style w:type="paragraph" w:customStyle="1" w:styleId="space2">
    <w:name w:val="space2"/>
    <w:basedOn w:val="isonormal"/>
    <w:next w:val="isonormal"/>
    <w:rsid w:val="005E576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E576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E5761"/>
    <w:pPr>
      <w:spacing w:before="0" w:line="160" w:lineRule="exact"/>
    </w:pPr>
  </w:style>
  <w:style w:type="paragraph" w:customStyle="1" w:styleId="subcap">
    <w:name w:val="subcap"/>
    <w:basedOn w:val="isonormal"/>
    <w:rsid w:val="005E576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5E5761"/>
    <w:pPr>
      <w:spacing w:before="0"/>
      <w:jc w:val="left"/>
    </w:pPr>
  </w:style>
  <w:style w:type="paragraph" w:customStyle="1" w:styleId="tablecaption">
    <w:name w:val="tablecaption"/>
    <w:basedOn w:val="isonormal"/>
    <w:rsid w:val="005E5761"/>
    <w:pPr>
      <w:jc w:val="left"/>
    </w:pPr>
    <w:rPr>
      <w:b/>
    </w:rPr>
  </w:style>
  <w:style w:type="character" w:customStyle="1" w:styleId="tablelink">
    <w:name w:val="tablelink"/>
    <w:basedOn w:val="DefaultParagraphFont"/>
    <w:rsid w:val="005E5761"/>
    <w:rPr>
      <w:b/>
    </w:rPr>
  </w:style>
  <w:style w:type="paragraph" w:customStyle="1" w:styleId="subcap2">
    <w:name w:val="subcap2"/>
    <w:basedOn w:val="isonormal"/>
    <w:rsid w:val="005E576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5E5761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5E576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E576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E576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E576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5E576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E5761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5E5761"/>
    <w:rPr>
      <w:b/>
    </w:rPr>
  </w:style>
  <w:style w:type="character" w:customStyle="1" w:styleId="spotlinktarget">
    <w:name w:val="spotlinktarget"/>
    <w:basedOn w:val="DefaultParagraphFont"/>
    <w:rsid w:val="005E5761"/>
    <w:rPr>
      <w:b/>
    </w:rPr>
  </w:style>
  <w:style w:type="paragraph" w:customStyle="1" w:styleId="terr3colhang">
    <w:name w:val="terr3colhang"/>
    <w:basedOn w:val="isonormal"/>
    <w:rsid w:val="005E5761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5E57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5E5761"/>
    <w:rPr>
      <w:rFonts w:ascii="Arial" w:hAnsi="Arial"/>
      <w:sz w:val="18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500B8"/>
    <w:rPr>
      <w:sz w:val="22"/>
    </w:rPr>
  </w:style>
  <w:style w:type="character" w:customStyle="1" w:styleId="Heading5Char">
    <w:name w:val="Heading 5 Char"/>
    <w:basedOn w:val="DefaultParagraphFont"/>
    <w:link w:val="Heading5"/>
    <w:rsid w:val="005E5761"/>
    <w:rPr>
      <w:sz w:val="22"/>
    </w:rPr>
  </w:style>
  <w:style w:type="paragraph" w:customStyle="1" w:styleId="ctoutlinetxt1">
    <w:name w:val="ctoutlinetxt1"/>
    <w:basedOn w:val="isonormal"/>
    <w:rsid w:val="005E576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E576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E576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E576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HeaderChar">
    <w:name w:val="Header Char"/>
    <w:basedOn w:val="DefaultParagraphFont"/>
    <w:link w:val="Header"/>
    <w:rsid w:val="005E576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5E576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5E576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E5761"/>
    <w:rPr>
      <w:b/>
      <w:sz w:val="24"/>
    </w:rPr>
  </w:style>
  <w:style w:type="paragraph" w:styleId="MacroText">
    <w:name w:val="macro"/>
    <w:link w:val="MacroTextChar"/>
    <w:rsid w:val="005E57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E5761"/>
    <w:rPr>
      <w:rFonts w:ascii="Arial" w:hAnsi="Arial"/>
    </w:rPr>
  </w:style>
  <w:style w:type="paragraph" w:styleId="Signature">
    <w:name w:val="Signature"/>
    <w:basedOn w:val="Normal"/>
    <w:link w:val="SignatureChar"/>
    <w:rsid w:val="005E5761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5E5761"/>
    <w:rPr>
      <w:sz w:val="24"/>
    </w:rPr>
  </w:style>
  <w:style w:type="paragraph" w:styleId="Subtitle">
    <w:name w:val="Subtitle"/>
    <w:basedOn w:val="Normal"/>
    <w:link w:val="SubtitleChar"/>
    <w:qFormat/>
    <w:rsid w:val="005E5761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5E5761"/>
    <w:rPr>
      <w:i/>
      <w:sz w:val="24"/>
    </w:rPr>
  </w:style>
  <w:style w:type="paragraph" w:styleId="TableofAuthorities">
    <w:name w:val="table of authorities"/>
    <w:basedOn w:val="Normal"/>
    <w:next w:val="Normal"/>
    <w:rsid w:val="005E5761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E5761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E576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E576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E576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E5761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5E5761"/>
    <w:pPr>
      <w:jc w:val="left"/>
    </w:pPr>
  </w:style>
  <w:style w:type="paragraph" w:customStyle="1" w:styleId="tabletext44">
    <w:name w:val="tabletext4/4"/>
    <w:basedOn w:val="isonormal"/>
    <w:rsid w:val="005E5761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5E5761"/>
  </w:style>
  <w:style w:type="paragraph" w:customStyle="1" w:styleId="tabletext1">
    <w:name w:val="tabletext1"/>
    <w:rsid w:val="005E576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E57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E576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E576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E576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E576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E576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E576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E576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E576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E576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E576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E576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E576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E576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E5761"/>
  </w:style>
  <w:style w:type="paragraph" w:customStyle="1" w:styleId="spacesingle">
    <w:name w:val="spacesingle"/>
    <w:basedOn w:val="isonormal"/>
    <w:next w:val="isonormal"/>
    <w:rsid w:val="005E576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LI-CA-2024-003 - 004 -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Rules</CircularDocDescription>
    <Date_x0020_Modified xmlns="a86cc342-0045-41e2-80e9-abdb777d2eca">2023-12-21T05:00:00+00:00</Date_x0020_Modified>
    <CircularDate xmlns="a86cc342-0045-41e2-80e9-abdb777d2eca">2024-01-03T05:00:00+00:00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an 8.7% change from the increased limit factors currently in effect.</KeyMessage>
    <CircularNumber xmlns="a86cc342-0045-41e2-80e9-abdb777d2eca">LI-CA-2024-003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39886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FLORIDA REVISION OF COMMERCIAL AUTOMOBILE LIABILITY INCREASED LIMIT FACTORS FILED</CircularTitle>
    <Jurs xmlns="a86cc342-0045-41e2-80e9-abdb777d2eca">
      <Value>10</Value>
    </Ju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8E5DA-1B83-4105-AD54-9E485BAA0134}"/>
</file>

<file path=customXml/itemProps2.xml><?xml version="1.0" encoding="utf-8"?>
<ds:datastoreItem xmlns:ds="http://schemas.openxmlformats.org/officeDocument/2006/customXml" ds:itemID="{30BCDFE2-BD6B-4FB2-B843-612387A777BB}">
  <ds:schemaRefs>
    <ds:schemaRef ds:uri="http://schemas.microsoft.com/office/infopath/2007/PartnerControls"/>
    <ds:schemaRef ds:uri="b46ec5a0-05e9-4998-b314-ddd445f86ee4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54fe3ac7-1723-47b4-b770-24dd91bac16d"/>
  </ds:schemaRefs>
</ds:datastoreItem>
</file>

<file path=customXml/itemProps3.xml><?xml version="1.0" encoding="utf-8"?>
<ds:datastoreItem xmlns:ds="http://schemas.openxmlformats.org/officeDocument/2006/customXml" ds:itemID="{2D0C9212-70B0-48AF-A1FE-E7751324C7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087C96-93E4-46EA-A983-8182DF08B7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2023-12-19T20:03:00Z</dcterms:created>
  <dcterms:modified xsi:type="dcterms:W3CDTF">2023-12-19T20:03:00Z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6062100.00000000</vt:lpwstr>
  </property>
  <property fmtid="{D5CDD505-2E9C-101B-9397-08002B2CF9AE}" pid="3" name="xd_ProgID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TemplateUrl">
    <vt:lpwstr/>
  </property>
  <property fmtid="{D5CDD505-2E9C-101B-9397-08002B2CF9AE}" pid="7" name="_NewReviewCycle">
    <vt:lpwstr/>
  </property>
  <property fmtid="{D5CDD505-2E9C-101B-9397-08002B2CF9AE}" pid="8" name="_UIVersionString">
    <vt:lpwstr>1.0</vt:lpwstr>
  </property>
  <property fmtid="{D5CDD505-2E9C-101B-9397-08002B2CF9AE}" pid="9" name="_docset_NoMedatataSyncRequired">
    <vt:lpwstr>False</vt:lpwstr>
  </property>
</Properties>
</file>