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F2537" w14:textId="77777777" w:rsidR="007652F0" w:rsidRPr="008D07F1" w:rsidRDefault="007652F0" w:rsidP="007652F0">
      <w:pPr>
        <w:pStyle w:val="boxrule"/>
      </w:pPr>
      <w:r w:rsidRPr="008D07F1">
        <w:t>225.  PREMIUM DEVELOPMENT – ZONE-RATED AUTOS</w:t>
      </w:r>
    </w:p>
    <w:p w14:paraId="2D889D61" w14:textId="77777777" w:rsidR="00FF5A5F" w:rsidRDefault="00FF5A5F" w:rsidP="00FF5A5F">
      <w:pPr>
        <w:pStyle w:val="blocktext1"/>
      </w:pPr>
      <w:r>
        <w:t>***</w:t>
      </w:r>
    </w:p>
    <w:p w14:paraId="4DB1CCC8" w14:textId="2146A084" w:rsidR="00FF5A5F" w:rsidRPr="00FF5A5F" w:rsidRDefault="00FF5A5F" w:rsidP="00FF5A5F">
      <w:pPr>
        <w:pStyle w:val="blocktext1"/>
      </w:pPr>
      <w:r w:rsidRPr="008D07F1">
        <w:t xml:space="preserve">Paragraphs </w:t>
      </w:r>
      <w:r w:rsidRPr="008D07F1">
        <w:rPr>
          <w:b/>
          <w:bCs/>
        </w:rPr>
        <w:t>D.1., D.3.</w:t>
      </w:r>
      <w:r w:rsidRPr="008D07F1">
        <w:t xml:space="preserve"> and </w:t>
      </w:r>
      <w:r w:rsidRPr="008D07F1">
        <w:rPr>
          <w:b/>
          <w:bCs/>
        </w:rPr>
        <w:t>D.4.</w:t>
      </w:r>
      <w:r w:rsidRPr="008D07F1">
        <w:t xml:space="preserve"> are replaced by the following:</w:t>
      </w:r>
    </w:p>
    <w:p w14:paraId="1A1C1B64" w14:textId="5B9B23BE" w:rsidR="007652F0" w:rsidRDefault="007652F0" w:rsidP="00BA4652">
      <w:pPr>
        <w:pStyle w:val="outlinehd2"/>
      </w:pPr>
      <w:r w:rsidRPr="008D07F1">
        <w:tab/>
        <w:t>D.</w:t>
      </w:r>
      <w:r w:rsidRPr="008D07F1">
        <w:tab/>
        <w:t>Premium Determination</w:t>
      </w:r>
    </w:p>
    <w:p w14:paraId="69B7183F" w14:textId="5CD83BD9" w:rsidR="00FF5A5F" w:rsidRPr="00FF5A5F" w:rsidRDefault="00FF5A5F" w:rsidP="00FF5A5F">
      <w:pPr>
        <w:pStyle w:val="blocktext3"/>
      </w:pPr>
      <w:r>
        <w:t>***</w:t>
      </w:r>
    </w:p>
    <w:p w14:paraId="43538360" w14:textId="1C2D3C01" w:rsidR="007652F0" w:rsidRDefault="007652F0" w:rsidP="007652F0">
      <w:pPr>
        <w:pStyle w:val="outlinehd3"/>
      </w:pPr>
      <w:r w:rsidRPr="008D07F1">
        <w:tab/>
        <w:t>3.</w:t>
      </w:r>
      <w:r w:rsidRPr="008D07F1">
        <w:tab/>
        <w:t>No-fault Coverages</w:t>
      </w:r>
    </w:p>
    <w:p w14:paraId="0E63C204" w14:textId="31EA9A11" w:rsidR="00D24630" w:rsidRPr="00D24630" w:rsidRDefault="00D24630" w:rsidP="00D24630">
      <w:pPr>
        <w:pStyle w:val="blocktext4"/>
      </w:pPr>
      <w:r w:rsidRPr="008D07F1">
        <w:t>For higher limits, refer to company.</w:t>
      </w:r>
    </w:p>
    <w:p w14:paraId="55557DC9" w14:textId="65524544" w:rsidR="00FF5A5F" w:rsidRPr="00FF5A5F" w:rsidRDefault="00FF5A5F" w:rsidP="00FF5A5F">
      <w:pPr>
        <w:pStyle w:val="blocktext4"/>
      </w:pPr>
      <w:r>
        <w:t>***</w:t>
      </w:r>
    </w:p>
    <w:p w14:paraId="2F8BD6AC" w14:textId="77777777" w:rsidR="007652F0" w:rsidRPr="008D07F1" w:rsidRDefault="007652F0" w:rsidP="007652F0">
      <w:pPr>
        <w:pStyle w:val="outlinehd4"/>
      </w:pPr>
      <w:r w:rsidRPr="008D07F1">
        <w:tab/>
        <w:t>b.</w:t>
      </w:r>
      <w:r w:rsidRPr="008D07F1">
        <w:tab/>
        <w:t>Property Protection Insurance</w:t>
      </w:r>
    </w:p>
    <w:p w14:paraId="22B7448D" w14:textId="77777777" w:rsidR="007652F0" w:rsidRPr="008D07F1" w:rsidRDefault="007652F0" w:rsidP="007652F0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869"/>
      </w:tblGrid>
      <w:tr w:rsidR="007652F0" w:rsidRPr="008D07F1" w14:paraId="12BD2E66" w14:textId="77777777" w:rsidTr="003F3F4A">
        <w:trPr>
          <w:cantSplit/>
          <w:trHeight w:val="190"/>
        </w:trPr>
        <w:tc>
          <w:tcPr>
            <w:tcW w:w="200" w:type="dxa"/>
          </w:tcPr>
          <w:p w14:paraId="6BCD944F" w14:textId="77777777" w:rsidR="007652F0" w:rsidRPr="008D07F1" w:rsidRDefault="007652F0" w:rsidP="003F3F4A">
            <w:pPr>
              <w:pStyle w:val="tabletext11"/>
            </w:pPr>
          </w:p>
        </w:tc>
        <w:tc>
          <w:tcPr>
            <w:tcW w:w="1160" w:type="dxa"/>
            <w:vAlign w:val="bottom"/>
          </w:tcPr>
          <w:p w14:paraId="48BF98A7" w14:textId="77777777" w:rsidR="007652F0" w:rsidRPr="008D07F1" w:rsidRDefault="007652F0" w:rsidP="003F3F4A">
            <w:pPr>
              <w:pStyle w:val="tabletext11"/>
              <w:spacing w:before="120" w:after="0"/>
              <w:rPr>
                <w:szCs w:val="44"/>
              </w:rPr>
            </w:pPr>
            <w:r w:rsidRPr="008D07F1">
              <w:rPr>
                <w:rFonts w:ascii="Wingdings 2" w:hAnsi="Wingdings 2"/>
                <w:szCs w:val="44"/>
              </w:rPr>
              <w:sym w:font="Wingdings 2" w:char="F03F"/>
            </w:r>
          </w:p>
        </w:tc>
        <w:tc>
          <w:tcPr>
            <w:tcW w:w="8869" w:type="dxa"/>
          </w:tcPr>
          <w:p w14:paraId="7950258B" w14:textId="77777777" w:rsidR="007652F0" w:rsidRPr="008D07F1" w:rsidRDefault="007652F0" w:rsidP="003F3F4A">
            <w:pPr>
              <w:pStyle w:val="tabletext11"/>
            </w:pPr>
            <w:r w:rsidRPr="008D07F1">
              <w:rPr>
                <w:rFonts w:cs="Arial"/>
                <w:color w:val="000000"/>
                <w:szCs w:val="18"/>
              </w:rPr>
              <w:t xml:space="preserve">Premium = Loss Cost </w:t>
            </w:r>
            <w:r w:rsidRPr="008D07F1">
              <w:rPr>
                <w:rFonts w:ascii="Symbol" w:hAnsi="Symbol" w:cs="Arial"/>
                <w:color w:val="000000"/>
                <w:szCs w:val="18"/>
              </w:rPr>
              <w:sym w:font="Symbol" w:char="F02A"/>
            </w:r>
            <w:r w:rsidRPr="008D07F1">
              <w:rPr>
                <w:rFonts w:cs="Arial"/>
                <w:color w:val="000000"/>
                <w:szCs w:val="18"/>
              </w:rPr>
              <w:t xml:space="preserve"> Primary Factor </w:t>
            </w:r>
            <w:r w:rsidRPr="008D07F1">
              <w:rPr>
                <w:rFonts w:ascii="Symbol" w:hAnsi="Symbol" w:cs="Arial"/>
                <w:color w:val="000000"/>
                <w:szCs w:val="18"/>
              </w:rPr>
              <w:sym w:font="Symbol" w:char="F02A"/>
            </w:r>
            <w:r w:rsidRPr="008D07F1">
              <w:rPr>
                <w:rFonts w:cs="Arial"/>
                <w:color w:val="000000"/>
                <w:szCs w:val="18"/>
              </w:rPr>
              <w:t xml:space="preserve"> Fleet Size Factor </w:t>
            </w:r>
            <w:r w:rsidRPr="008D07F1">
              <w:rPr>
                <w:rFonts w:ascii="Symbol" w:hAnsi="Symbol" w:cs="Arial"/>
                <w:color w:val="000000"/>
                <w:szCs w:val="18"/>
              </w:rPr>
              <w:sym w:font="Symbol" w:char="F02A"/>
            </w:r>
            <w:r w:rsidRPr="008D07F1">
              <w:rPr>
                <w:rFonts w:cs="Arial"/>
                <w:color w:val="000000"/>
                <w:szCs w:val="18"/>
              </w:rPr>
              <w:t xml:space="preserve"> No-fault Factor </w:t>
            </w:r>
            <w:r w:rsidRPr="008D07F1">
              <w:rPr>
                <w:rFonts w:ascii="Symbol" w:hAnsi="Symbol" w:cs="Arial"/>
                <w:color w:val="000000"/>
                <w:szCs w:val="18"/>
              </w:rPr>
              <w:sym w:font="Symbol" w:char="F02A"/>
            </w:r>
            <w:r w:rsidRPr="008D07F1">
              <w:rPr>
                <w:rFonts w:cs="Arial"/>
                <w:color w:val="000000"/>
                <w:szCs w:val="18"/>
              </w:rPr>
              <w:t xml:space="preserve"> </w:t>
            </w:r>
            <w:ins w:id="0" w:author="Author">
              <w:r w:rsidRPr="008D07F1">
                <w:rPr>
                  <w:rFonts w:cs="Arial"/>
                  <w:color w:val="000000"/>
                  <w:szCs w:val="18"/>
                </w:rPr>
                <w:t xml:space="preserve">Property </w:t>
              </w:r>
            </w:ins>
            <w:del w:id="1" w:author="Author">
              <w:r w:rsidRPr="008D07F1" w:rsidDel="000B6CF2">
                <w:rPr>
                  <w:rFonts w:cs="Arial"/>
                  <w:color w:val="000000"/>
                  <w:szCs w:val="18"/>
                </w:rPr>
                <w:delText xml:space="preserve">Personal Injury </w:delText>
              </w:r>
            </w:del>
            <w:r w:rsidRPr="008D07F1">
              <w:rPr>
                <w:rFonts w:cs="Arial"/>
                <w:color w:val="000000"/>
                <w:szCs w:val="18"/>
              </w:rPr>
              <w:t xml:space="preserve">Protection </w:t>
            </w:r>
            <w:ins w:id="2" w:author="Author">
              <w:r w:rsidRPr="008D07F1">
                <w:rPr>
                  <w:rFonts w:cs="Arial"/>
                  <w:color w:val="000000"/>
                  <w:szCs w:val="18"/>
                </w:rPr>
                <w:t xml:space="preserve">Insurance </w:t>
              </w:r>
            </w:ins>
            <w:r w:rsidRPr="008D07F1">
              <w:rPr>
                <w:rFonts w:cs="Arial"/>
                <w:color w:val="000000"/>
                <w:szCs w:val="18"/>
              </w:rPr>
              <w:t>Deductible Factor</w:t>
            </w:r>
          </w:p>
        </w:tc>
      </w:tr>
    </w:tbl>
    <w:p w14:paraId="7EA9BDEB" w14:textId="77777777" w:rsidR="007652F0" w:rsidRPr="008D07F1" w:rsidRDefault="007652F0" w:rsidP="007652F0">
      <w:pPr>
        <w:pStyle w:val="outlinetxt5"/>
        <w:rPr>
          <w:rFonts w:cs="Arial"/>
          <w:szCs w:val="18"/>
        </w:rPr>
      </w:pPr>
      <w:r w:rsidRPr="008D07F1">
        <w:rPr>
          <w:rFonts w:cs="Arial"/>
          <w:b/>
          <w:szCs w:val="18"/>
        </w:rPr>
        <w:tab/>
        <w:t>(1)</w:t>
      </w:r>
      <w:r w:rsidRPr="008D07F1">
        <w:rPr>
          <w:rFonts w:cs="Arial"/>
          <w:b/>
          <w:szCs w:val="18"/>
        </w:rPr>
        <w:tab/>
      </w:r>
      <w:r w:rsidRPr="008D07F1">
        <w:t xml:space="preserve">Refer to state Table </w:t>
      </w:r>
      <w:r w:rsidRPr="008D07F1">
        <w:rPr>
          <w:b/>
        </w:rPr>
        <w:t>225.F.</w:t>
      </w:r>
      <w:r w:rsidRPr="008D07F1">
        <w:t xml:space="preserve"> for the Loss Cost. Use the Liability Loss Cost.</w:t>
      </w:r>
    </w:p>
    <w:p w14:paraId="50E7C96B" w14:textId="77777777" w:rsidR="007652F0" w:rsidRPr="008D07F1" w:rsidRDefault="007652F0" w:rsidP="007652F0">
      <w:pPr>
        <w:pStyle w:val="outlinetxt5"/>
      </w:pPr>
      <w:r w:rsidRPr="008D07F1">
        <w:rPr>
          <w:rFonts w:cs="Arial"/>
          <w:b/>
          <w:szCs w:val="18"/>
        </w:rPr>
        <w:tab/>
        <w:t>(2)</w:t>
      </w:r>
      <w:r w:rsidRPr="008D07F1">
        <w:rPr>
          <w:rFonts w:cs="Arial"/>
          <w:b/>
          <w:szCs w:val="18"/>
        </w:rPr>
        <w:tab/>
      </w:r>
      <w:r w:rsidRPr="008D07F1">
        <w:t xml:space="preserve">Refer to Paragraph </w:t>
      </w:r>
      <w:r w:rsidRPr="008D07F1">
        <w:rPr>
          <w:b/>
          <w:bCs/>
        </w:rPr>
        <w:t>C.2.</w:t>
      </w:r>
      <w:r w:rsidRPr="008D07F1">
        <w:t xml:space="preserve"> for the Primary Factor.</w:t>
      </w:r>
    </w:p>
    <w:p w14:paraId="6727012F" w14:textId="77777777" w:rsidR="007652F0" w:rsidRPr="008D07F1" w:rsidRDefault="007652F0" w:rsidP="007652F0">
      <w:pPr>
        <w:pStyle w:val="outlinetxt5"/>
      </w:pPr>
      <w:r w:rsidRPr="008D07F1">
        <w:rPr>
          <w:rFonts w:cs="Arial"/>
          <w:b/>
          <w:szCs w:val="18"/>
        </w:rPr>
        <w:tab/>
        <w:t>(3)</w:t>
      </w:r>
      <w:r w:rsidRPr="008D07F1">
        <w:rPr>
          <w:rFonts w:cs="Arial"/>
          <w:b/>
          <w:szCs w:val="18"/>
        </w:rPr>
        <w:tab/>
      </w:r>
      <w:r w:rsidRPr="008D07F1">
        <w:t xml:space="preserve">Refer to Paragraph </w:t>
      </w:r>
      <w:r w:rsidRPr="008D07F1">
        <w:rPr>
          <w:b/>
          <w:bCs/>
        </w:rPr>
        <w:t>C.1.</w:t>
      </w:r>
      <w:r w:rsidRPr="008D07F1">
        <w:t xml:space="preserve"> for the Fleet Size Factor.</w:t>
      </w:r>
    </w:p>
    <w:p w14:paraId="5E6556D1" w14:textId="77777777" w:rsidR="007652F0" w:rsidRPr="008D07F1" w:rsidRDefault="007652F0" w:rsidP="007652F0">
      <w:pPr>
        <w:pStyle w:val="outlinetxt5"/>
        <w:rPr>
          <w:rFonts w:cs="Arial"/>
          <w:szCs w:val="18"/>
        </w:rPr>
      </w:pPr>
      <w:r w:rsidRPr="008D07F1">
        <w:rPr>
          <w:rFonts w:cs="Arial"/>
          <w:b/>
          <w:szCs w:val="18"/>
        </w:rPr>
        <w:tab/>
        <w:t>(4)</w:t>
      </w:r>
      <w:r w:rsidRPr="008D07F1">
        <w:rPr>
          <w:rFonts w:cs="Arial"/>
          <w:b/>
          <w:szCs w:val="18"/>
        </w:rPr>
        <w:tab/>
      </w:r>
      <w:r w:rsidRPr="008D07F1">
        <w:t xml:space="preserve">Refer to Rule </w:t>
      </w:r>
      <w:r w:rsidRPr="008D07F1">
        <w:rPr>
          <w:b/>
          <w:bCs/>
        </w:rPr>
        <w:t>293.B.1.</w:t>
      </w:r>
      <w:r w:rsidRPr="008D07F1">
        <w:t xml:space="preserve"> for the No-fault Factor.</w:t>
      </w:r>
    </w:p>
    <w:p w14:paraId="53198E82" w14:textId="60FDE992" w:rsidR="007652F0" w:rsidRDefault="007652F0" w:rsidP="00FF5A5F">
      <w:pPr>
        <w:pStyle w:val="outlinetxt5"/>
      </w:pPr>
      <w:r w:rsidRPr="008D07F1">
        <w:rPr>
          <w:rFonts w:cs="Arial"/>
          <w:b/>
          <w:szCs w:val="18"/>
        </w:rPr>
        <w:tab/>
        <w:t>(5)</w:t>
      </w:r>
      <w:r w:rsidRPr="008D07F1">
        <w:rPr>
          <w:rFonts w:cs="Arial"/>
          <w:b/>
          <w:szCs w:val="18"/>
        </w:rPr>
        <w:tab/>
      </w:r>
      <w:r w:rsidRPr="008D07F1">
        <w:rPr>
          <w:rFonts w:cs="Arial"/>
          <w:szCs w:val="18"/>
        </w:rPr>
        <w:t xml:space="preserve">Refer to Rule </w:t>
      </w:r>
      <w:r w:rsidRPr="008D07F1">
        <w:rPr>
          <w:rFonts w:cs="Arial"/>
          <w:b/>
          <w:bCs/>
          <w:szCs w:val="18"/>
        </w:rPr>
        <w:t>298.C.2.</w:t>
      </w:r>
      <w:r w:rsidRPr="008D07F1">
        <w:rPr>
          <w:rFonts w:cs="Arial"/>
          <w:szCs w:val="18"/>
        </w:rPr>
        <w:t xml:space="preserve"> for the Property Protection Insurance Deductible Factor.</w:t>
      </w:r>
    </w:p>
    <w:p w14:paraId="30A0A8FF" w14:textId="51130043" w:rsidR="007652F0" w:rsidRDefault="00FF5A5F" w:rsidP="007652F0">
      <w:pPr>
        <w:pStyle w:val="isonormal"/>
        <w:sectPr w:rsidR="007652F0" w:rsidSect="0034314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oddPage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  <w:r>
        <w:t>***</w:t>
      </w:r>
    </w:p>
    <w:p w14:paraId="1E801D6C" w14:textId="77777777" w:rsidR="007652F0" w:rsidRPr="00380BFE" w:rsidRDefault="007652F0" w:rsidP="007652F0">
      <w:pPr>
        <w:pStyle w:val="boxrule"/>
      </w:pPr>
      <w:r w:rsidRPr="00380BFE">
        <w:lastRenderedPageBreak/>
        <w:t>241.  PREMIUM DEVELOPMENT – ZONE-RATED AUTOS</w:t>
      </w:r>
    </w:p>
    <w:p w14:paraId="3CC72F19" w14:textId="63EA1B78" w:rsidR="00FF5A5F" w:rsidRDefault="00FF5A5F" w:rsidP="00FF5A5F">
      <w:pPr>
        <w:pStyle w:val="blocktext1"/>
      </w:pPr>
      <w:r w:rsidRPr="00380BFE">
        <w:t xml:space="preserve">Paragraphs </w:t>
      </w:r>
      <w:r w:rsidRPr="00380BFE">
        <w:rPr>
          <w:b/>
          <w:bCs/>
        </w:rPr>
        <w:t>D.1.,</w:t>
      </w:r>
      <w:r w:rsidRPr="00380BFE">
        <w:t xml:space="preserve"> </w:t>
      </w:r>
      <w:r w:rsidRPr="00380BFE">
        <w:rPr>
          <w:b/>
          <w:bCs/>
        </w:rPr>
        <w:t>D.3.</w:t>
      </w:r>
      <w:r w:rsidRPr="00380BFE">
        <w:t xml:space="preserve"> and </w:t>
      </w:r>
      <w:r w:rsidRPr="00380BFE">
        <w:rPr>
          <w:b/>
          <w:bCs/>
        </w:rPr>
        <w:t>D.4.</w:t>
      </w:r>
      <w:r w:rsidRPr="00380BFE">
        <w:t xml:space="preserve"> are replaced by the following:</w:t>
      </w:r>
    </w:p>
    <w:p w14:paraId="24641CAD" w14:textId="13E86449" w:rsidR="007652F0" w:rsidRDefault="007652F0" w:rsidP="00BA4652">
      <w:pPr>
        <w:pStyle w:val="outlinehd2"/>
      </w:pPr>
      <w:r w:rsidRPr="00380BFE">
        <w:tab/>
        <w:t>D.</w:t>
      </w:r>
      <w:r w:rsidRPr="00380BFE">
        <w:tab/>
        <w:t>Premium Computation</w:t>
      </w:r>
    </w:p>
    <w:p w14:paraId="555BF00D" w14:textId="584C1616" w:rsidR="00FF5A5F" w:rsidRPr="00FF5A5F" w:rsidRDefault="00FF5A5F" w:rsidP="00FF5A5F">
      <w:pPr>
        <w:pStyle w:val="blocktext3"/>
      </w:pPr>
      <w:r>
        <w:t>***</w:t>
      </w:r>
    </w:p>
    <w:p w14:paraId="2FACEC9E" w14:textId="034A31BD" w:rsidR="007652F0" w:rsidRDefault="007652F0" w:rsidP="007652F0">
      <w:pPr>
        <w:pStyle w:val="outlinehd3"/>
      </w:pPr>
      <w:r w:rsidRPr="00380BFE">
        <w:tab/>
        <w:t>3.</w:t>
      </w:r>
      <w:r w:rsidRPr="00380BFE">
        <w:tab/>
        <w:t>No-fault Coverages</w:t>
      </w:r>
    </w:p>
    <w:p w14:paraId="5062C25A" w14:textId="223434EA" w:rsidR="00D24630" w:rsidRPr="00D24630" w:rsidRDefault="00D24630" w:rsidP="00D24630">
      <w:pPr>
        <w:pStyle w:val="blocktext4"/>
      </w:pPr>
      <w:r w:rsidRPr="00380BFE">
        <w:t>For higher limits, refer to company.</w:t>
      </w:r>
    </w:p>
    <w:p w14:paraId="419A1BFF" w14:textId="3850BD3A" w:rsidR="00FF5A5F" w:rsidRPr="00FF5A5F" w:rsidRDefault="00FF5A5F" w:rsidP="00FF5A5F">
      <w:pPr>
        <w:pStyle w:val="blocktext4"/>
      </w:pPr>
      <w:r>
        <w:t>***</w:t>
      </w:r>
    </w:p>
    <w:p w14:paraId="1016E9D5" w14:textId="77777777" w:rsidR="007652F0" w:rsidRPr="00380BFE" w:rsidRDefault="007652F0" w:rsidP="007652F0">
      <w:pPr>
        <w:pStyle w:val="outlinehd4"/>
      </w:pPr>
      <w:r w:rsidRPr="00380BFE">
        <w:tab/>
        <w:t>b.</w:t>
      </w:r>
      <w:r w:rsidRPr="00380BFE">
        <w:tab/>
        <w:t>Property Protection Insurance</w:t>
      </w:r>
    </w:p>
    <w:p w14:paraId="5A1556F6" w14:textId="77777777" w:rsidR="007652F0" w:rsidRPr="00380BFE" w:rsidRDefault="007652F0" w:rsidP="007652F0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869"/>
      </w:tblGrid>
      <w:tr w:rsidR="007652F0" w:rsidRPr="00380BFE" w14:paraId="45145896" w14:textId="77777777" w:rsidTr="003F3F4A">
        <w:trPr>
          <w:cantSplit/>
          <w:trHeight w:val="190"/>
        </w:trPr>
        <w:tc>
          <w:tcPr>
            <w:tcW w:w="200" w:type="dxa"/>
          </w:tcPr>
          <w:p w14:paraId="7FB5F940" w14:textId="77777777" w:rsidR="007652F0" w:rsidRPr="00380BFE" w:rsidRDefault="007652F0" w:rsidP="003F3F4A">
            <w:pPr>
              <w:pStyle w:val="tabletext11"/>
            </w:pPr>
          </w:p>
        </w:tc>
        <w:tc>
          <w:tcPr>
            <w:tcW w:w="1160" w:type="dxa"/>
          </w:tcPr>
          <w:p w14:paraId="0327FCF2" w14:textId="77777777" w:rsidR="007652F0" w:rsidRPr="00380BFE" w:rsidRDefault="007652F0" w:rsidP="003F3F4A">
            <w:pPr>
              <w:pStyle w:val="tabletext11"/>
              <w:spacing w:before="120" w:after="0"/>
              <w:rPr>
                <w:rFonts w:cs="Arial"/>
                <w:szCs w:val="44"/>
              </w:rPr>
            </w:pPr>
            <w:r w:rsidRPr="00380BFE">
              <w:rPr>
                <w:rFonts w:cs="Arial"/>
                <w:szCs w:val="44"/>
              </w:rPr>
              <w:sym w:font="Wingdings 2" w:char="F03F"/>
            </w:r>
          </w:p>
        </w:tc>
        <w:tc>
          <w:tcPr>
            <w:tcW w:w="8869" w:type="dxa"/>
          </w:tcPr>
          <w:p w14:paraId="301F8A96" w14:textId="77777777" w:rsidR="007652F0" w:rsidRPr="00380BFE" w:rsidRDefault="007652F0" w:rsidP="003F3F4A">
            <w:pPr>
              <w:pStyle w:val="tabletext11"/>
            </w:pPr>
            <w:r w:rsidRPr="00380BFE">
              <w:rPr>
                <w:rFonts w:cs="Arial"/>
                <w:color w:val="000000"/>
                <w:szCs w:val="18"/>
              </w:rPr>
              <w:t xml:space="preserve">Premium = Loss Cost </w:t>
            </w:r>
            <w:r w:rsidRPr="00380BFE">
              <w:rPr>
                <w:rFonts w:ascii="Symbol" w:hAnsi="Symbol" w:cs="Arial"/>
                <w:color w:val="000000"/>
                <w:szCs w:val="18"/>
              </w:rPr>
              <w:sym w:font="Symbol" w:char="F02A"/>
            </w:r>
            <w:r w:rsidRPr="00380BFE">
              <w:rPr>
                <w:rFonts w:cs="Arial"/>
                <w:color w:val="000000"/>
                <w:szCs w:val="18"/>
              </w:rPr>
              <w:t xml:space="preserve"> Primary Factor </w:t>
            </w:r>
            <w:r w:rsidRPr="00380BFE">
              <w:rPr>
                <w:rFonts w:ascii="Symbol" w:hAnsi="Symbol" w:cs="Arial"/>
                <w:color w:val="000000"/>
                <w:szCs w:val="18"/>
              </w:rPr>
              <w:sym w:font="Symbol" w:char="F02A"/>
            </w:r>
            <w:r w:rsidRPr="00380BFE">
              <w:rPr>
                <w:rFonts w:cs="Arial"/>
                <w:color w:val="000000"/>
                <w:szCs w:val="18"/>
              </w:rPr>
              <w:t xml:space="preserve"> </w:t>
            </w:r>
            <w:r w:rsidRPr="00380BFE">
              <w:t xml:space="preserve">Mechanical Lift </w:t>
            </w:r>
            <w:r w:rsidRPr="00380BFE">
              <w:rPr>
                <w:rFonts w:cs="Arial"/>
                <w:color w:val="000000"/>
                <w:szCs w:val="18"/>
              </w:rPr>
              <w:t xml:space="preserve">Factor </w:t>
            </w:r>
            <w:r w:rsidRPr="00380BFE">
              <w:rPr>
                <w:rFonts w:ascii="Symbol" w:hAnsi="Symbol" w:cs="Arial"/>
                <w:color w:val="000000"/>
                <w:szCs w:val="18"/>
              </w:rPr>
              <w:sym w:font="Symbol" w:char="F02A"/>
            </w:r>
            <w:r w:rsidRPr="00380BFE">
              <w:rPr>
                <w:rFonts w:cs="Arial"/>
                <w:color w:val="000000"/>
                <w:szCs w:val="18"/>
              </w:rPr>
              <w:t xml:space="preserve"> No-fault Factor </w:t>
            </w:r>
            <w:r w:rsidRPr="00380BFE">
              <w:rPr>
                <w:rFonts w:ascii="Symbol" w:hAnsi="Symbol" w:cs="Arial"/>
                <w:color w:val="000000"/>
                <w:szCs w:val="18"/>
              </w:rPr>
              <w:sym w:font="Symbol" w:char="F02A"/>
            </w:r>
            <w:r w:rsidRPr="00380BFE">
              <w:rPr>
                <w:rFonts w:cs="Arial"/>
                <w:color w:val="000000"/>
                <w:szCs w:val="18"/>
              </w:rPr>
              <w:t xml:space="preserve"> </w:t>
            </w:r>
            <w:del w:id="3" w:author="Author">
              <w:r w:rsidRPr="00380BFE" w:rsidDel="0078048D">
                <w:rPr>
                  <w:rFonts w:cs="Arial"/>
                  <w:color w:val="000000"/>
                  <w:szCs w:val="18"/>
                </w:rPr>
                <w:delText>Personal Injury</w:delText>
              </w:r>
            </w:del>
            <w:ins w:id="4" w:author="Author">
              <w:r w:rsidRPr="00380BFE">
                <w:rPr>
                  <w:rFonts w:cs="Arial"/>
                  <w:color w:val="000000"/>
                  <w:szCs w:val="18"/>
                </w:rPr>
                <w:t>Property</w:t>
              </w:r>
            </w:ins>
            <w:r w:rsidRPr="00380BFE">
              <w:rPr>
                <w:rFonts w:cs="Arial"/>
                <w:color w:val="000000"/>
                <w:szCs w:val="18"/>
              </w:rPr>
              <w:t xml:space="preserve"> Protection </w:t>
            </w:r>
            <w:ins w:id="5" w:author="Author">
              <w:r w:rsidRPr="00380BFE">
                <w:rPr>
                  <w:rFonts w:cs="Arial"/>
                  <w:color w:val="000000"/>
                  <w:szCs w:val="18"/>
                </w:rPr>
                <w:t xml:space="preserve">Insurance </w:t>
              </w:r>
            </w:ins>
            <w:r w:rsidRPr="00380BFE">
              <w:rPr>
                <w:rFonts w:cs="Arial"/>
                <w:color w:val="000000"/>
                <w:szCs w:val="18"/>
              </w:rPr>
              <w:t>Deductible Factor</w:t>
            </w:r>
          </w:p>
        </w:tc>
      </w:tr>
    </w:tbl>
    <w:p w14:paraId="389756E6" w14:textId="77777777" w:rsidR="007652F0" w:rsidRPr="00380BFE" w:rsidRDefault="007652F0" w:rsidP="007652F0">
      <w:pPr>
        <w:pStyle w:val="outlinetxt5"/>
        <w:rPr>
          <w:rFonts w:cs="Arial"/>
          <w:szCs w:val="18"/>
        </w:rPr>
      </w:pPr>
      <w:r w:rsidRPr="00380BFE">
        <w:rPr>
          <w:rFonts w:cs="Arial"/>
          <w:b/>
          <w:szCs w:val="18"/>
        </w:rPr>
        <w:tab/>
        <w:t>(1)</w:t>
      </w:r>
      <w:r w:rsidRPr="00380BFE">
        <w:rPr>
          <w:rFonts w:cs="Arial"/>
          <w:b/>
          <w:szCs w:val="18"/>
        </w:rPr>
        <w:tab/>
      </w:r>
      <w:r w:rsidRPr="00380BFE">
        <w:t xml:space="preserve">Refer to state Table </w:t>
      </w:r>
      <w:r w:rsidRPr="00380BFE">
        <w:rPr>
          <w:b/>
        </w:rPr>
        <w:t>225.F.</w:t>
      </w:r>
      <w:r w:rsidRPr="00380BFE">
        <w:t xml:space="preserve"> for the Loss Cost. Use the Liability Loss Cost.</w:t>
      </w:r>
    </w:p>
    <w:p w14:paraId="20ED7851" w14:textId="77777777" w:rsidR="007652F0" w:rsidRPr="00380BFE" w:rsidRDefault="007652F0" w:rsidP="007652F0">
      <w:pPr>
        <w:pStyle w:val="outlinetxt5"/>
      </w:pPr>
      <w:r w:rsidRPr="00380BFE">
        <w:rPr>
          <w:rFonts w:cs="Arial"/>
          <w:b/>
          <w:szCs w:val="18"/>
        </w:rPr>
        <w:tab/>
        <w:t>(2)</w:t>
      </w:r>
      <w:r w:rsidRPr="00380BFE">
        <w:rPr>
          <w:rFonts w:cs="Arial"/>
          <w:b/>
          <w:szCs w:val="18"/>
        </w:rPr>
        <w:tab/>
      </w:r>
      <w:r w:rsidRPr="00380BFE">
        <w:t xml:space="preserve">Refer to Rule </w:t>
      </w:r>
      <w:r w:rsidRPr="00380BFE">
        <w:rPr>
          <w:b/>
          <w:bCs/>
        </w:rPr>
        <w:t>240.C.</w:t>
      </w:r>
      <w:r w:rsidRPr="00380BFE">
        <w:t xml:space="preserve"> for the Primary Factor.</w:t>
      </w:r>
    </w:p>
    <w:p w14:paraId="512D8F32" w14:textId="77777777" w:rsidR="007652F0" w:rsidRPr="00380BFE" w:rsidRDefault="007652F0" w:rsidP="007652F0">
      <w:pPr>
        <w:pStyle w:val="outlinetxt5"/>
      </w:pPr>
      <w:r w:rsidRPr="00380BFE">
        <w:rPr>
          <w:rFonts w:cs="Arial"/>
          <w:b/>
          <w:szCs w:val="18"/>
        </w:rPr>
        <w:tab/>
        <w:t>(3)</w:t>
      </w:r>
      <w:r w:rsidRPr="00380BFE">
        <w:rPr>
          <w:rFonts w:cs="Arial"/>
          <w:b/>
          <w:szCs w:val="18"/>
        </w:rPr>
        <w:tab/>
      </w:r>
      <w:r w:rsidRPr="00380BFE">
        <w:t xml:space="preserve">Refer to Rule </w:t>
      </w:r>
      <w:r w:rsidRPr="00380BFE">
        <w:rPr>
          <w:b/>
          <w:bCs/>
        </w:rPr>
        <w:t xml:space="preserve">239.C.8. </w:t>
      </w:r>
      <w:r w:rsidRPr="00380BFE">
        <w:t>for the Mechanical Lift Factor.</w:t>
      </w:r>
    </w:p>
    <w:p w14:paraId="5BDB4DD9" w14:textId="77777777" w:rsidR="007652F0" w:rsidRPr="00380BFE" w:rsidRDefault="007652F0" w:rsidP="007652F0">
      <w:pPr>
        <w:pStyle w:val="outlinetxt5"/>
        <w:rPr>
          <w:rFonts w:cs="Arial"/>
          <w:szCs w:val="18"/>
        </w:rPr>
      </w:pPr>
      <w:r w:rsidRPr="00380BFE">
        <w:rPr>
          <w:rFonts w:cs="Arial"/>
          <w:b/>
          <w:szCs w:val="18"/>
        </w:rPr>
        <w:tab/>
        <w:t>(4)</w:t>
      </w:r>
      <w:r w:rsidRPr="00380BFE">
        <w:rPr>
          <w:rFonts w:cs="Arial"/>
          <w:b/>
          <w:szCs w:val="18"/>
        </w:rPr>
        <w:tab/>
      </w:r>
      <w:r w:rsidRPr="00380BFE">
        <w:t xml:space="preserve">Refer to Rule </w:t>
      </w:r>
      <w:r w:rsidRPr="00380BFE">
        <w:rPr>
          <w:b/>
          <w:bCs/>
        </w:rPr>
        <w:t>293.B.1.</w:t>
      </w:r>
      <w:r w:rsidRPr="00380BFE">
        <w:t xml:space="preserve"> for the No-fault Factor.</w:t>
      </w:r>
    </w:p>
    <w:p w14:paraId="07467220" w14:textId="77777777" w:rsidR="007652F0" w:rsidRPr="00380BFE" w:rsidRDefault="007652F0" w:rsidP="007652F0">
      <w:pPr>
        <w:pStyle w:val="outlinetxt5"/>
        <w:rPr>
          <w:rFonts w:cs="Arial"/>
          <w:szCs w:val="18"/>
        </w:rPr>
      </w:pPr>
      <w:r w:rsidRPr="00380BFE">
        <w:rPr>
          <w:rFonts w:cs="Arial"/>
          <w:b/>
          <w:szCs w:val="18"/>
        </w:rPr>
        <w:tab/>
        <w:t>(5)</w:t>
      </w:r>
      <w:r w:rsidRPr="00380BFE">
        <w:rPr>
          <w:rFonts w:cs="Arial"/>
          <w:b/>
          <w:szCs w:val="18"/>
        </w:rPr>
        <w:tab/>
      </w:r>
      <w:r w:rsidRPr="00380BFE">
        <w:rPr>
          <w:rFonts w:cs="Arial"/>
          <w:szCs w:val="18"/>
        </w:rPr>
        <w:t xml:space="preserve">Refer to Rule </w:t>
      </w:r>
      <w:r w:rsidRPr="00380BFE">
        <w:rPr>
          <w:rFonts w:cs="Arial"/>
          <w:b/>
          <w:bCs/>
          <w:szCs w:val="18"/>
        </w:rPr>
        <w:t>298.C.2.</w:t>
      </w:r>
      <w:r w:rsidRPr="00380BFE">
        <w:rPr>
          <w:rFonts w:cs="Arial"/>
          <w:szCs w:val="18"/>
        </w:rPr>
        <w:t xml:space="preserve"> for the Property Protection Insurance Deductible Factor.</w:t>
      </w:r>
    </w:p>
    <w:p w14:paraId="73D8DD4F" w14:textId="6D83E677" w:rsidR="007652F0" w:rsidRDefault="00FF5A5F" w:rsidP="007652F0">
      <w:pPr>
        <w:pStyle w:val="isonormal"/>
        <w:jc w:val="left"/>
      </w:pPr>
      <w:r>
        <w:t>***</w:t>
      </w:r>
    </w:p>
    <w:p w14:paraId="54BC1B6C" w14:textId="77777777" w:rsidR="007652F0" w:rsidRDefault="007652F0" w:rsidP="007652F0">
      <w:pPr>
        <w:pStyle w:val="isonormal"/>
        <w:sectPr w:rsidR="007652F0" w:rsidSect="007652F0">
          <w:headerReference w:type="even" r:id="rId17"/>
          <w:footerReference w:type="even" r:id="rId18"/>
          <w:footerReference w:type="default" r:id="rId19"/>
          <w:footerReference w:type="first" r:id="rId20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4F74E09D" w14:textId="77777777" w:rsidR="007652F0" w:rsidRPr="00C23288" w:rsidRDefault="007652F0" w:rsidP="007652F0">
      <w:pPr>
        <w:pStyle w:val="boxrule"/>
      </w:pPr>
      <w:r w:rsidRPr="00C23288">
        <w:lastRenderedPageBreak/>
        <w:t>271.  FIRE DEPARTMENTS</w:t>
      </w:r>
    </w:p>
    <w:p w14:paraId="1FCA26FA" w14:textId="267367A3" w:rsidR="00FF5A5F" w:rsidRDefault="00FF5A5F" w:rsidP="00FF5A5F">
      <w:pPr>
        <w:pStyle w:val="blocktext1"/>
      </w:pPr>
      <w:r>
        <w:t>***</w:t>
      </w:r>
    </w:p>
    <w:p w14:paraId="36B7BCBE" w14:textId="77777777" w:rsidR="00441557" w:rsidRPr="00C23288" w:rsidRDefault="00441557" w:rsidP="00441557">
      <w:pPr>
        <w:pStyle w:val="outlinehd2"/>
      </w:pPr>
      <w:r w:rsidRPr="00C23288">
        <w:tab/>
        <w:t>B.</w:t>
      </w:r>
      <w:r w:rsidRPr="00C23288">
        <w:tab/>
        <w:t xml:space="preserve">Premium Computation </w:t>
      </w:r>
    </w:p>
    <w:p w14:paraId="345B9E33" w14:textId="4A1F4B77" w:rsidR="00D24630" w:rsidRDefault="00D24630" w:rsidP="00FF5A5F">
      <w:pPr>
        <w:pStyle w:val="blocktext1"/>
      </w:pPr>
      <w:r>
        <w:t>***</w:t>
      </w:r>
    </w:p>
    <w:p w14:paraId="6DDA5145" w14:textId="62D4FBBB" w:rsidR="00FF5A5F" w:rsidRPr="00FF5A5F" w:rsidRDefault="00FF5A5F" w:rsidP="00FF5A5F">
      <w:pPr>
        <w:pStyle w:val="blocktext1"/>
      </w:pPr>
      <w:r w:rsidRPr="00C23288">
        <w:t xml:space="preserve">Paragraphs </w:t>
      </w:r>
      <w:r w:rsidRPr="00C23288">
        <w:rPr>
          <w:b/>
        </w:rPr>
        <w:t>B.3.c.</w:t>
      </w:r>
      <w:r w:rsidRPr="00C23288">
        <w:t xml:space="preserve"> and </w:t>
      </w:r>
      <w:r w:rsidRPr="00C23288">
        <w:rPr>
          <w:b/>
        </w:rPr>
        <w:t>B.3.d.</w:t>
      </w:r>
      <w:r w:rsidRPr="00C23288">
        <w:t xml:space="preserve"> are replaced by the following:</w:t>
      </w:r>
    </w:p>
    <w:p w14:paraId="091474A0" w14:textId="77777777" w:rsidR="007652F0" w:rsidRPr="00C23288" w:rsidRDefault="007652F0" w:rsidP="007652F0">
      <w:pPr>
        <w:pStyle w:val="outlinehd3"/>
      </w:pPr>
      <w:r w:rsidRPr="00C23288">
        <w:tab/>
        <w:t>3.</w:t>
      </w:r>
      <w:r w:rsidRPr="00C23288">
        <w:tab/>
        <w:t>All Other Types (Class Code 7909)</w:t>
      </w:r>
    </w:p>
    <w:p w14:paraId="70CAD365" w14:textId="77777777" w:rsidR="007652F0" w:rsidRPr="00C23288" w:rsidRDefault="007652F0" w:rsidP="007652F0">
      <w:pPr>
        <w:pStyle w:val="outlinehd4"/>
        <w:rPr>
          <w:color w:val="000000"/>
        </w:rPr>
      </w:pPr>
      <w:r w:rsidRPr="00C23288">
        <w:rPr>
          <w:color w:val="000000"/>
        </w:rPr>
        <w:tab/>
        <w:t>c.</w:t>
      </w:r>
      <w:r w:rsidRPr="00C23288">
        <w:rPr>
          <w:color w:val="000000"/>
        </w:rPr>
        <w:tab/>
      </w:r>
      <w:r w:rsidRPr="00C23288">
        <w:t>No-fault</w:t>
      </w:r>
    </w:p>
    <w:p w14:paraId="301CCF84" w14:textId="77777777" w:rsidR="007652F0" w:rsidRPr="00C23288" w:rsidRDefault="007652F0" w:rsidP="007652F0">
      <w:pPr>
        <w:pStyle w:val="blocktext5"/>
      </w:pPr>
      <w:r w:rsidRPr="00C23288">
        <w:t>For higher limits, refer to company.</w:t>
      </w:r>
    </w:p>
    <w:p w14:paraId="5C51BE50" w14:textId="77777777" w:rsidR="007652F0" w:rsidRPr="00C23288" w:rsidRDefault="007652F0" w:rsidP="007652F0">
      <w:pPr>
        <w:pStyle w:val="outlinehd5"/>
      </w:pPr>
      <w:r w:rsidRPr="00C23288">
        <w:tab/>
        <w:t>(1)</w:t>
      </w:r>
      <w:r w:rsidRPr="00C23288">
        <w:tab/>
        <w:t>Personal Injury Protection</w:t>
      </w:r>
    </w:p>
    <w:p w14:paraId="46FEE837" w14:textId="77777777" w:rsidR="007652F0" w:rsidRPr="00C23288" w:rsidRDefault="007652F0" w:rsidP="007652F0">
      <w:pPr>
        <w:pStyle w:val="space4"/>
      </w:pPr>
    </w:p>
    <w:tbl>
      <w:tblPr>
        <w:tblW w:w="10275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451"/>
        <w:gridCol w:w="8624"/>
      </w:tblGrid>
      <w:tr w:rsidR="007652F0" w:rsidRPr="00C23288" w14:paraId="4286A102" w14:textId="77777777" w:rsidTr="003F3F4A">
        <w:trPr>
          <w:cantSplit/>
          <w:trHeight w:val="190"/>
        </w:trPr>
        <w:tc>
          <w:tcPr>
            <w:tcW w:w="200" w:type="dxa"/>
          </w:tcPr>
          <w:p w14:paraId="3C1F6810" w14:textId="77777777" w:rsidR="007652F0" w:rsidRPr="00C23288" w:rsidRDefault="007652F0" w:rsidP="003F3F4A">
            <w:pPr>
              <w:pStyle w:val="tabletext11"/>
            </w:pPr>
          </w:p>
        </w:tc>
        <w:tc>
          <w:tcPr>
            <w:tcW w:w="1451" w:type="dxa"/>
            <w:vAlign w:val="bottom"/>
            <w:hideMark/>
          </w:tcPr>
          <w:p w14:paraId="1BE7FEBD" w14:textId="77777777" w:rsidR="007652F0" w:rsidRPr="00C23288" w:rsidRDefault="007652F0" w:rsidP="003F3F4A">
            <w:pPr>
              <w:pStyle w:val="tabletext11"/>
              <w:spacing w:before="120" w:after="0"/>
              <w:rPr>
                <w:szCs w:val="44"/>
              </w:rPr>
            </w:pPr>
            <w:r w:rsidRPr="00C23288">
              <w:rPr>
                <w:szCs w:val="44"/>
              </w:rPr>
              <w:sym w:font="Wingdings 2" w:char="F03F"/>
            </w:r>
          </w:p>
        </w:tc>
        <w:tc>
          <w:tcPr>
            <w:tcW w:w="8624" w:type="dxa"/>
            <w:hideMark/>
          </w:tcPr>
          <w:p w14:paraId="2E2452BB" w14:textId="77777777" w:rsidR="007652F0" w:rsidRPr="00C23288" w:rsidRDefault="007652F0" w:rsidP="003F3F4A">
            <w:pPr>
              <w:pStyle w:val="tabletext11"/>
              <w:rPr>
                <w:rFonts w:cs="Arial"/>
                <w:szCs w:val="18"/>
              </w:rPr>
            </w:pPr>
            <w:r w:rsidRPr="00C23288">
              <w:rPr>
                <w:rFonts w:cs="Arial"/>
                <w:bCs/>
                <w:color w:val="000000"/>
                <w:szCs w:val="18"/>
              </w:rPr>
              <w:t xml:space="preserve">Premium = </w:t>
            </w:r>
            <w:r w:rsidRPr="00C23288">
              <w:rPr>
                <w:rFonts w:cs="Arial"/>
                <w:szCs w:val="18"/>
              </w:rPr>
              <w:t xml:space="preserve">Loss Cost </w:t>
            </w:r>
            <w:r w:rsidRPr="00C23288">
              <w:rPr>
                <w:rFonts w:cs="Arial"/>
                <w:szCs w:val="18"/>
              </w:rPr>
              <w:sym w:font="Symbol" w:char="F02A"/>
            </w:r>
            <w:r w:rsidRPr="00C23288">
              <w:rPr>
                <w:rFonts w:cs="Arial"/>
                <w:szCs w:val="18"/>
              </w:rPr>
              <w:t xml:space="preserve"> All Other Types Fire Department Factor </w:t>
            </w:r>
            <w:r w:rsidRPr="00C23288">
              <w:rPr>
                <w:rFonts w:cs="Arial"/>
                <w:szCs w:val="18"/>
              </w:rPr>
              <w:sym w:font="Symbol" w:char="F02A"/>
            </w:r>
            <w:r w:rsidRPr="00C23288">
              <w:rPr>
                <w:rFonts w:cs="Arial"/>
                <w:szCs w:val="18"/>
              </w:rPr>
              <w:t xml:space="preserve"> Medical Expense Coverage Factor </w:t>
            </w:r>
            <w:r w:rsidRPr="00C23288">
              <w:rPr>
                <w:rFonts w:cs="Arial"/>
                <w:szCs w:val="18"/>
              </w:rPr>
              <w:sym w:font="Symbol" w:char="F02A"/>
            </w:r>
            <w:r w:rsidRPr="00C23288">
              <w:rPr>
                <w:rFonts w:cs="Arial"/>
                <w:szCs w:val="18"/>
              </w:rPr>
              <w:t xml:space="preserve"> Coordination Of Benefits Factor </w:t>
            </w:r>
            <w:r w:rsidRPr="00C23288">
              <w:rPr>
                <w:rFonts w:cs="Arial"/>
                <w:szCs w:val="18"/>
              </w:rPr>
              <w:sym w:font="Symbol" w:char="F02A"/>
            </w:r>
            <w:r w:rsidRPr="00C23288">
              <w:rPr>
                <w:rFonts w:cs="Arial"/>
                <w:szCs w:val="18"/>
              </w:rPr>
              <w:t xml:space="preserve"> Personal Injury Protection Deductible Factor</w:t>
            </w:r>
          </w:p>
        </w:tc>
      </w:tr>
    </w:tbl>
    <w:p w14:paraId="41DB91BC" w14:textId="77777777" w:rsidR="007652F0" w:rsidRPr="00C23288" w:rsidRDefault="007652F0" w:rsidP="007652F0">
      <w:pPr>
        <w:pStyle w:val="outlinetxt6"/>
      </w:pPr>
      <w:r w:rsidRPr="00C23288">
        <w:rPr>
          <w:b/>
        </w:rPr>
        <w:tab/>
        <w:t>(a)</w:t>
      </w:r>
      <w:r w:rsidRPr="00C23288">
        <w:rPr>
          <w:b/>
        </w:rPr>
        <w:tab/>
      </w:r>
      <w:r w:rsidRPr="00C23288">
        <w:t xml:space="preserve">Refer to the territory loss costs/rates for the Loss Cost. Use the </w:t>
      </w:r>
      <w:del w:id="6" w:author="Author">
        <w:r w:rsidRPr="00C23288" w:rsidDel="00925BDD">
          <w:delText>Private Passenger Types</w:delText>
        </w:r>
      </w:del>
      <w:ins w:id="7" w:author="Author">
        <w:r w:rsidRPr="00C23288">
          <w:t>Trucks, Tractors And Trailers</w:t>
        </w:r>
      </w:ins>
      <w:r w:rsidRPr="00C23288">
        <w:t xml:space="preserve"> Loss Cost.</w:t>
      </w:r>
    </w:p>
    <w:p w14:paraId="1F72A221" w14:textId="77777777" w:rsidR="007652F0" w:rsidRPr="00C23288" w:rsidRDefault="007652F0" w:rsidP="007652F0">
      <w:pPr>
        <w:pStyle w:val="outlinetxt6"/>
        <w:rPr>
          <w:b/>
        </w:rPr>
      </w:pPr>
      <w:r w:rsidRPr="00C23288">
        <w:rPr>
          <w:b/>
        </w:rPr>
        <w:tab/>
        <w:t>(b)</w:t>
      </w:r>
      <w:r w:rsidRPr="00C23288">
        <w:rPr>
          <w:b/>
        </w:rPr>
        <w:tab/>
      </w:r>
      <w:r w:rsidRPr="00C23288">
        <w:t xml:space="preserve">Refer to Paragraph </w:t>
      </w:r>
      <w:r w:rsidRPr="00C23288">
        <w:rPr>
          <w:b/>
          <w:bCs/>
        </w:rPr>
        <w:t>B.3.h</w:t>
      </w:r>
      <w:r w:rsidRPr="00C23288">
        <w:rPr>
          <w:b/>
        </w:rPr>
        <w:t>.</w:t>
      </w:r>
      <w:r w:rsidRPr="00C23288">
        <w:t xml:space="preserve"> for the All Other Types Fire Department Factor.</w:t>
      </w:r>
    </w:p>
    <w:p w14:paraId="0BC294BF" w14:textId="77777777" w:rsidR="007652F0" w:rsidRPr="00C23288" w:rsidRDefault="007652F0" w:rsidP="007652F0">
      <w:pPr>
        <w:pStyle w:val="outlinetxt6"/>
      </w:pPr>
      <w:r w:rsidRPr="00C23288">
        <w:rPr>
          <w:b/>
        </w:rPr>
        <w:tab/>
        <w:t>(c)</w:t>
      </w:r>
      <w:r w:rsidRPr="00C23288">
        <w:rPr>
          <w:b/>
        </w:rPr>
        <w:tab/>
      </w:r>
      <w:r w:rsidRPr="00C23288">
        <w:t xml:space="preserve">Refer to Rule </w:t>
      </w:r>
      <w:r w:rsidRPr="00C23288">
        <w:rPr>
          <w:b/>
          <w:bCs/>
        </w:rPr>
        <w:t>293.B.7.</w:t>
      </w:r>
      <w:r w:rsidRPr="00C23288">
        <w:t xml:space="preserve"> for the Medical Expense Coverage Factor.</w:t>
      </w:r>
    </w:p>
    <w:p w14:paraId="42D1252D" w14:textId="77777777" w:rsidR="007652F0" w:rsidRPr="00C23288" w:rsidRDefault="007652F0" w:rsidP="007652F0">
      <w:pPr>
        <w:pStyle w:val="outlinetxt6"/>
      </w:pPr>
      <w:r w:rsidRPr="00C23288">
        <w:rPr>
          <w:b/>
        </w:rPr>
        <w:tab/>
        <w:t>(d)</w:t>
      </w:r>
      <w:r w:rsidRPr="00C23288">
        <w:rPr>
          <w:b/>
        </w:rPr>
        <w:tab/>
      </w:r>
      <w:r w:rsidRPr="00C23288">
        <w:t xml:space="preserve">Refer to Rule </w:t>
      </w:r>
      <w:r w:rsidRPr="00C23288">
        <w:rPr>
          <w:b/>
          <w:bCs/>
        </w:rPr>
        <w:t>293.C.</w:t>
      </w:r>
      <w:r w:rsidRPr="00C23288">
        <w:t xml:space="preserve"> for the Coordination Of Benefits Factor.</w:t>
      </w:r>
    </w:p>
    <w:p w14:paraId="6C8BF541" w14:textId="77777777" w:rsidR="007652F0" w:rsidRPr="00C23288" w:rsidRDefault="007652F0" w:rsidP="007652F0">
      <w:pPr>
        <w:pStyle w:val="outlinetxt6"/>
      </w:pPr>
      <w:r w:rsidRPr="00C23288">
        <w:rPr>
          <w:b/>
        </w:rPr>
        <w:tab/>
        <w:t>(e)</w:t>
      </w:r>
      <w:r w:rsidRPr="00C23288">
        <w:rPr>
          <w:b/>
        </w:rPr>
        <w:tab/>
      </w:r>
      <w:r w:rsidRPr="00C23288">
        <w:t xml:space="preserve">Refer to Rule </w:t>
      </w:r>
      <w:r w:rsidRPr="00C23288">
        <w:rPr>
          <w:b/>
          <w:bCs/>
        </w:rPr>
        <w:t>298.C.1.</w:t>
      </w:r>
      <w:r w:rsidRPr="00C23288">
        <w:t xml:space="preserve"> for the Personal Injury Protection Deductible Factor.</w:t>
      </w:r>
    </w:p>
    <w:p w14:paraId="0E21E96A" w14:textId="01EDF997" w:rsidR="007652F0" w:rsidRDefault="00FF5A5F" w:rsidP="00BA4652">
      <w:pPr>
        <w:pStyle w:val="outlinehd5"/>
      </w:pPr>
      <w:r>
        <w:t>***</w:t>
      </w:r>
      <w:r w:rsidR="007652F0" w:rsidRPr="00C23288">
        <w:tab/>
      </w:r>
    </w:p>
    <w:p w14:paraId="42A713BA" w14:textId="77777777" w:rsidR="007652F0" w:rsidRDefault="007652F0" w:rsidP="007652F0">
      <w:pPr>
        <w:pStyle w:val="isonormal"/>
        <w:sectPr w:rsidR="007652F0" w:rsidSect="007652F0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EACA49C" w14:textId="77777777" w:rsidR="007652F0" w:rsidRPr="00003A59" w:rsidRDefault="007652F0" w:rsidP="007652F0">
      <w:pPr>
        <w:pStyle w:val="boxrule"/>
      </w:pPr>
      <w:r w:rsidRPr="00003A59">
        <w:lastRenderedPageBreak/>
        <w:t>273.  GOLF CARTS AND LOW-SPEED VEHICLES</w:t>
      </w:r>
    </w:p>
    <w:p w14:paraId="20E5153C" w14:textId="4635ECF0" w:rsidR="00FF5A5F" w:rsidRDefault="00FF5A5F" w:rsidP="00FF5A5F">
      <w:pPr>
        <w:pStyle w:val="blocktext1"/>
      </w:pPr>
      <w:r w:rsidRPr="00003A59">
        <w:t xml:space="preserve">Paragraphs </w:t>
      </w:r>
      <w:r w:rsidRPr="00003A59">
        <w:rPr>
          <w:b/>
        </w:rPr>
        <w:t>C.3.</w:t>
      </w:r>
      <w:r w:rsidRPr="00003A59">
        <w:t xml:space="preserve"> and </w:t>
      </w:r>
      <w:r w:rsidRPr="00003A59">
        <w:rPr>
          <w:b/>
        </w:rPr>
        <w:t xml:space="preserve">C.4. </w:t>
      </w:r>
      <w:r w:rsidRPr="00003A59">
        <w:t>are replaced by the following:</w:t>
      </w:r>
    </w:p>
    <w:p w14:paraId="388A2E31" w14:textId="57E25509" w:rsidR="007652F0" w:rsidRPr="00003A59" w:rsidRDefault="007652F0" w:rsidP="007652F0">
      <w:pPr>
        <w:pStyle w:val="outlinehd2"/>
      </w:pPr>
      <w:r w:rsidRPr="00003A59">
        <w:tab/>
        <w:t>C.</w:t>
      </w:r>
      <w:r w:rsidRPr="00003A59">
        <w:tab/>
        <w:t>Premium Computation</w:t>
      </w:r>
    </w:p>
    <w:p w14:paraId="281AF102" w14:textId="77777777" w:rsidR="007652F0" w:rsidRPr="00003A59" w:rsidRDefault="007652F0" w:rsidP="007652F0">
      <w:pPr>
        <w:pStyle w:val="outlinehd3"/>
        <w:rPr>
          <w:color w:val="000000"/>
        </w:rPr>
      </w:pPr>
      <w:r w:rsidRPr="00003A59">
        <w:rPr>
          <w:bCs/>
          <w:color w:val="000000"/>
        </w:rPr>
        <w:tab/>
      </w:r>
      <w:r w:rsidRPr="00003A59">
        <w:rPr>
          <w:color w:val="000000"/>
        </w:rPr>
        <w:t>3.</w:t>
      </w:r>
      <w:r w:rsidRPr="00003A59">
        <w:rPr>
          <w:bCs/>
          <w:color w:val="000000"/>
        </w:rPr>
        <w:tab/>
      </w:r>
      <w:r w:rsidRPr="00003A59">
        <w:t>No-fault</w:t>
      </w:r>
    </w:p>
    <w:p w14:paraId="2C9CA016" w14:textId="77777777" w:rsidR="007652F0" w:rsidRPr="00003A59" w:rsidRDefault="007652F0" w:rsidP="007652F0">
      <w:pPr>
        <w:pStyle w:val="blocktext4"/>
      </w:pPr>
      <w:r w:rsidRPr="00003A59">
        <w:t>For higher limits, refer to company.</w:t>
      </w:r>
    </w:p>
    <w:p w14:paraId="0FB634FA" w14:textId="77777777" w:rsidR="007652F0" w:rsidRPr="00003A59" w:rsidRDefault="007652F0" w:rsidP="007652F0">
      <w:pPr>
        <w:pStyle w:val="outlinehd4"/>
      </w:pPr>
      <w:r w:rsidRPr="00003A59">
        <w:tab/>
        <w:t>a.</w:t>
      </w:r>
      <w:r w:rsidRPr="00003A59">
        <w:tab/>
        <w:t>Personal Injury Protection</w:t>
      </w:r>
    </w:p>
    <w:p w14:paraId="5C1B0B26" w14:textId="77777777" w:rsidR="007652F0" w:rsidRPr="00003A59" w:rsidRDefault="007652F0" w:rsidP="007652F0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60"/>
        <w:gridCol w:w="8869"/>
      </w:tblGrid>
      <w:tr w:rsidR="007652F0" w:rsidRPr="00003A59" w14:paraId="2E483940" w14:textId="77777777" w:rsidTr="003F3F4A">
        <w:trPr>
          <w:cantSplit/>
          <w:trHeight w:val="190"/>
        </w:trPr>
        <w:tc>
          <w:tcPr>
            <w:tcW w:w="200" w:type="dxa"/>
          </w:tcPr>
          <w:p w14:paraId="148790B7" w14:textId="77777777" w:rsidR="007652F0" w:rsidRPr="00003A59" w:rsidRDefault="007652F0" w:rsidP="003F3F4A">
            <w:pPr>
              <w:pStyle w:val="tabletext11"/>
            </w:pPr>
          </w:p>
        </w:tc>
        <w:tc>
          <w:tcPr>
            <w:tcW w:w="1160" w:type="dxa"/>
            <w:vAlign w:val="bottom"/>
            <w:hideMark/>
          </w:tcPr>
          <w:p w14:paraId="2FC78324" w14:textId="77777777" w:rsidR="007652F0" w:rsidRPr="00003A59" w:rsidRDefault="007652F0" w:rsidP="003F3F4A">
            <w:pPr>
              <w:pStyle w:val="tabletext11"/>
              <w:spacing w:before="120" w:after="0"/>
              <w:rPr>
                <w:szCs w:val="44"/>
              </w:rPr>
            </w:pPr>
            <w:r w:rsidRPr="00003A59">
              <w:rPr>
                <w:rFonts w:ascii="Wingdings 2" w:hAnsi="Wingdings 2"/>
                <w:szCs w:val="44"/>
              </w:rPr>
              <w:sym w:font="Wingdings 2" w:char="F03F"/>
            </w:r>
          </w:p>
        </w:tc>
        <w:tc>
          <w:tcPr>
            <w:tcW w:w="8869" w:type="dxa"/>
            <w:hideMark/>
          </w:tcPr>
          <w:p w14:paraId="13FEBA92" w14:textId="77777777" w:rsidR="007652F0" w:rsidRPr="00003A59" w:rsidRDefault="007652F0" w:rsidP="003F3F4A">
            <w:pPr>
              <w:pStyle w:val="tabletext11"/>
            </w:pPr>
            <w:r w:rsidRPr="00003A59">
              <w:rPr>
                <w:rFonts w:cs="Arial"/>
                <w:bCs/>
                <w:color w:val="000000"/>
                <w:szCs w:val="18"/>
              </w:rPr>
              <w:t xml:space="preserve">Premium = </w:t>
            </w:r>
            <w:r w:rsidRPr="00003A59">
              <w:rPr>
                <w:rFonts w:cs="Arial"/>
                <w:szCs w:val="18"/>
              </w:rPr>
              <w:t xml:space="preserve">Loss Cost </w:t>
            </w:r>
            <w:r w:rsidRPr="00003A59">
              <w:rPr>
                <w:rFonts w:cs="Arial"/>
                <w:szCs w:val="18"/>
              </w:rPr>
              <w:sym w:font="Symbol" w:char="F02A"/>
            </w:r>
            <w:r w:rsidRPr="00003A59">
              <w:rPr>
                <w:rFonts w:cs="Arial"/>
                <w:szCs w:val="18"/>
              </w:rPr>
              <w:t xml:space="preserve"> Low-speed Vehicles Factor </w:t>
            </w:r>
            <w:r w:rsidRPr="00003A59">
              <w:rPr>
                <w:rFonts w:cs="Arial"/>
                <w:szCs w:val="18"/>
              </w:rPr>
              <w:sym w:font="Symbol" w:char="F02A"/>
            </w:r>
            <w:r w:rsidRPr="00003A59">
              <w:rPr>
                <w:rFonts w:cs="Arial"/>
                <w:szCs w:val="18"/>
              </w:rPr>
              <w:t xml:space="preserve"> Medical Expense Coverage Factor </w:t>
            </w:r>
            <w:r w:rsidRPr="00003A59">
              <w:rPr>
                <w:rFonts w:cs="Arial"/>
                <w:szCs w:val="18"/>
              </w:rPr>
              <w:sym w:font="Symbol" w:char="F02A"/>
            </w:r>
            <w:r w:rsidRPr="00003A59">
              <w:rPr>
                <w:rFonts w:cs="Arial"/>
                <w:szCs w:val="18"/>
              </w:rPr>
              <w:t xml:space="preserve"> Coordination Of Benefits Factor </w:t>
            </w:r>
            <w:r w:rsidRPr="00003A59">
              <w:rPr>
                <w:rFonts w:cs="Arial"/>
                <w:szCs w:val="18"/>
              </w:rPr>
              <w:sym w:font="Symbol" w:char="F02A"/>
            </w:r>
            <w:r w:rsidRPr="00003A59">
              <w:rPr>
                <w:rFonts w:cs="Arial"/>
                <w:szCs w:val="18"/>
              </w:rPr>
              <w:t xml:space="preserve"> Personal Injury Protection Deductible Factor</w:t>
            </w:r>
          </w:p>
        </w:tc>
      </w:tr>
    </w:tbl>
    <w:p w14:paraId="23C9074C" w14:textId="77777777" w:rsidR="007652F0" w:rsidRPr="00003A59" w:rsidRDefault="007652F0" w:rsidP="007652F0">
      <w:pPr>
        <w:pStyle w:val="outlinetxt5"/>
      </w:pPr>
      <w:r w:rsidRPr="00003A59">
        <w:rPr>
          <w:b/>
        </w:rPr>
        <w:tab/>
        <w:t>(1)</w:t>
      </w:r>
      <w:r w:rsidRPr="00003A59">
        <w:rPr>
          <w:b/>
        </w:rPr>
        <w:tab/>
      </w:r>
      <w:r w:rsidRPr="00003A59">
        <w:t xml:space="preserve">Refer to the territory loss costs/rates for the Loss Cost. Use the </w:t>
      </w:r>
      <w:del w:id="8" w:author="Author">
        <w:r w:rsidRPr="00003A59" w:rsidDel="006219D4">
          <w:delText>Private Passenger Types</w:delText>
        </w:r>
      </w:del>
      <w:ins w:id="9" w:author="Author">
        <w:r w:rsidRPr="00003A59">
          <w:t>Trucks, Tractors And Trailers</w:t>
        </w:r>
      </w:ins>
      <w:r w:rsidRPr="00003A59">
        <w:t xml:space="preserve"> Loss Cost.</w:t>
      </w:r>
    </w:p>
    <w:p w14:paraId="7229A72D" w14:textId="77777777" w:rsidR="007652F0" w:rsidRPr="00003A59" w:rsidRDefault="007652F0" w:rsidP="007652F0">
      <w:pPr>
        <w:pStyle w:val="outlinetxt5"/>
        <w:rPr>
          <w:b/>
        </w:rPr>
      </w:pPr>
      <w:r w:rsidRPr="00003A59">
        <w:rPr>
          <w:b/>
        </w:rPr>
        <w:tab/>
        <w:t>(2)</w:t>
      </w:r>
      <w:r w:rsidRPr="00003A59">
        <w:rPr>
          <w:b/>
        </w:rPr>
        <w:tab/>
      </w:r>
      <w:r w:rsidRPr="00003A59">
        <w:t xml:space="preserve">Refer to Paragraph </w:t>
      </w:r>
      <w:r w:rsidRPr="00003A59">
        <w:rPr>
          <w:b/>
        </w:rPr>
        <w:t xml:space="preserve">C.8. </w:t>
      </w:r>
      <w:r w:rsidRPr="00003A59">
        <w:t>for the Low</w:t>
      </w:r>
      <w:ins w:id="10" w:author="Author">
        <w:r w:rsidRPr="00003A59">
          <w:t>-s</w:t>
        </w:r>
      </w:ins>
      <w:del w:id="11" w:author="Author">
        <w:r w:rsidRPr="00003A59" w:rsidDel="00F75C7A">
          <w:delText xml:space="preserve"> S</w:delText>
        </w:r>
      </w:del>
      <w:r w:rsidRPr="00003A59">
        <w:t>peed Vehicles Factor.</w:t>
      </w:r>
    </w:p>
    <w:p w14:paraId="42FF6EDF" w14:textId="77777777" w:rsidR="007652F0" w:rsidRPr="00003A59" w:rsidRDefault="007652F0" w:rsidP="007652F0">
      <w:pPr>
        <w:pStyle w:val="outlinetxt5"/>
      </w:pPr>
      <w:r w:rsidRPr="00003A59">
        <w:rPr>
          <w:b/>
        </w:rPr>
        <w:tab/>
        <w:t>(3)</w:t>
      </w:r>
      <w:r w:rsidRPr="00003A59">
        <w:rPr>
          <w:b/>
        </w:rPr>
        <w:tab/>
      </w:r>
      <w:r w:rsidRPr="00003A59">
        <w:t xml:space="preserve">Refer to Rule </w:t>
      </w:r>
      <w:r w:rsidRPr="00003A59">
        <w:rPr>
          <w:b/>
          <w:bCs/>
        </w:rPr>
        <w:t>293.B.7.</w:t>
      </w:r>
      <w:r w:rsidRPr="00003A59">
        <w:t xml:space="preserve"> for the Medical Expense Coverage Factor.</w:t>
      </w:r>
    </w:p>
    <w:p w14:paraId="5C4D2EDC" w14:textId="77777777" w:rsidR="007652F0" w:rsidRPr="00003A59" w:rsidRDefault="007652F0" w:rsidP="007652F0">
      <w:pPr>
        <w:pStyle w:val="outlinetxt5"/>
      </w:pPr>
      <w:r w:rsidRPr="00003A59">
        <w:rPr>
          <w:b/>
        </w:rPr>
        <w:tab/>
        <w:t>(4)</w:t>
      </w:r>
      <w:r w:rsidRPr="00003A59">
        <w:rPr>
          <w:b/>
        </w:rPr>
        <w:tab/>
      </w:r>
      <w:r w:rsidRPr="00003A59">
        <w:t xml:space="preserve">Refer to Rule </w:t>
      </w:r>
      <w:r w:rsidRPr="00003A59">
        <w:rPr>
          <w:b/>
          <w:bCs/>
        </w:rPr>
        <w:t>293.C.</w:t>
      </w:r>
      <w:r w:rsidRPr="00003A59">
        <w:t xml:space="preserve"> for the Coordination Of Benefits Factor.</w:t>
      </w:r>
    </w:p>
    <w:p w14:paraId="2E1DA747" w14:textId="4DC151E2" w:rsidR="007652F0" w:rsidRDefault="007652F0" w:rsidP="00BA4652">
      <w:pPr>
        <w:pStyle w:val="outlinetxt5"/>
      </w:pPr>
      <w:r w:rsidRPr="00003A59">
        <w:rPr>
          <w:b/>
        </w:rPr>
        <w:tab/>
        <w:t>(5)</w:t>
      </w:r>
      <w:r w:rsidRPr="00003A59">
        <w:rPr>
          <w:b/>
        </w:rPr>
        <w:tab/>
      </w:r>
      <w:r w:rsidRPr="00003A59">
        <w:t xml:space="preserve">Refer to Rule </w:t>
      </w:r>
      <w:r w:rsidRPr="00003A59">
        <w:rPr>
          <w:b/>
          <w:bCs/>
        </w:rPr>
        <w:t>298.C.1.</w:t>
      </w:r>
      <w:r w:rsidRPr="00003A59">
        <w:t xml:space="preserve"> for the Personal Injury Protection Deductible Factor.</w:t>
      </w:r>
    </w:p>
    <w:p w14:paraId="0C6F3B93" w14:textId="0BDED98C" w:rsidR="00FF5A5F" w:rsidRPr="007652F0" w:rsidRDefault="00FF5A5F" w:rsidP="00BA4652">
      <w:pPr>
        <w:pStyle w:val="outlinetxt5"/>
      </w:pPr>
      <w:r>
        <w:rPr>
          <w:b/>
        </w:rPr>
        <w:t>***</w:t>
      </w:r>
    </w:p>
    <w:sectPr w:rsidR="00FF5A5F" w:rsidRPr="007652F0" w:rsidSect="007652F0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10C6C" w14:textId="77777777" w:rsidR="007652F0" w:rsidRDefault="007652F0" w:rsidP="007652F0">
      <w:pPr>
        <w:spacing w:before="0" w:line="240" w:lineRule="auto"/>
      </w:pPr>
      <w:r>
        <w:separator/>
      </w:r>
    </w:p>
  </w:endnote>
  <w:endnote w:type="continuationSeparator" w:id="0">
    <w:p w14:paraId="3524A47A" w14:textId="77777777" w:rsidR="007652F0" w:rsidRDefault="007652F0" w:rsidP="007652F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1CCCD" w14:textId="77777777" w:rsidR="0034314D" w:rsidRDefault="0034314D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AAE5F" w14:textId="77777777" w:rsidR="00003A59" w:rsidRPr="00003A59" w:rsidRDefault="001841AE" w:rsidP="00003A5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34314D" w14:paraId="17EAE2FF" w14:textId="77777777" w:rsidTr="003F3F4A">
      <w:tc>
        <w:tcPr>
          <w:tcW w:w="6900" w:type="dxa"/>
        </w:tcPr>
        <w:p w14:paraId="196EC27C" w14:textId="77777777" w:rsidR="0034314D" w:rsidRDefault="0034314D" w:rsidP="0034314D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927D388" w14:textId="77777777" w:rsidR="0034314D" w:rsidRDefault="0034314D" w:rsidP="0034314D">
          <w:pPr>
            <w:pStyle w:val="FilingFooter"/>
          </w:pPr>
        </w:p>
      </w:tc>
    </w:tr>
  </w:tbl>
  <w:p w14:paraId="0446735A" w14:textId="77777777" w:rsidR="00003A59" w:rsidRPr="00003A59" w:rsidRDefault="001841AE" w:rsidP="00003A5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CE9D6" w14:textId="77777777" w:rsidR="00003A59" w:rsidRPr="00003A59" w:rsidRDefault="001841AE" w:rsidP="00003A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34314D" w14:paraId="5835FEFA" w14:textId="77777777">
      <w:tc>
        <w:tcPr>
          <w:tcW w:w="6900" w:type="dxa"/>
        </w:tcPr>
        <w:p w14:paraId="79A9E334" w14:textId="0CA2C683" w:rsidR="0034314D" w:rsidRDefault="0034314D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57E4552" w14:textId="77777777" w:rsidR="0034314D" w:rsidRDefault="0034314D" w:rsidP="00143BE8">
          <w:pPr>
            <w:pStyle w:val="FilingFooter"/>
          </w:pPr>
        </w:p>
      </w:tc>
    </w:tr>
  </w:tbl>
  <w:p w14:paraId="12652090" w14:textId="77777777" w:rsidR="0034314D" w:rsidRDefault="0034314D" w:rsidP="0034314D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9D62" w14:textId="77777777" w:rsidR="0034314D" w:rsidRDefault="0034314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8599" w14:textId="77777777" w:rsidR="00380BFE" w:rsidRPr="00380BFE" w:rsidRDefault="001841AE" w:rsidP="00380BF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34314D" w14:paraId="4EDB1C9D" w14:textId="77777777" w:rsidTr="003F3F4A">
      <w:tc>
        <w:tcPr>
          <w:tcW w:w="6900" w:type="dxa"/>
        </w:tcPr>
        <w:p w14:paraId="79153840" w14:textId="77777777" w:rsidR="0034314D" w:rsidRDefault="0034314D" w:rsidP="0034314D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E1BE2DD" w14:textId="77777777" w:rsidR="0034314D" w:rsidRDefault="0034314D" w:rsidP="0034314D">
          <w:pPr>
            <w:pStyle w:val="FilingFooter"/>
          </w:pPr>
        </w:p>
      </w:tc>
    </w:tr>
  </w:tbl>
  <w:p w14:paraId="0657E25A" w14:textId="77777777" w:rsidR="00380BFE" w:rsidRPr="00380BFE" w:rsidRDefault="001841AE" w:rsidP="00380BF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7ACB1" w14:textId="77777777" w:rsidR="00380BFE" w:rsidRPr="00380BFE" w:rsidRDefault="001841AE" w:rsidP="00380BF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994F" w14:textId="77777777" w:rsidR="00C23288" w:rsidRPr="00C23288" w:rsidRDefault="001841AE" w:rsidP="00C23288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34314D" w14:paraId="44B9729D" w14:textId="77777777" w:rsidTr="003F3F4A">
      <w:tc>
        <w:tcPr>
          <w:tcW w:w="6900" w:type="dxa"/>
        </w:tcPr>
        <w:p w14:paraId="46E59531" w14:textId="77777777" w:rsidR="0034314D" w:rsidRDefault="0034314D" w:rsidP="0034314D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09950B0" w14:textId="77777777" w:rsidR="0034314D" w:rsidRDefault="0034314D" w:rsidP="0034314D">
          <w:pPr>
            <w:pStyle w:val="FilingFooter"/>
          </w:pPr>
        </w:p>
      </w:tc>
    </w:tr>
  </w:tbl>
  <w:p w14:paraId="2569472E" w14:textId="77777777" w:rsidR="00C23288" w:rsidRPr="00C23288" w:rsidRDefault="001841AE" w:rsidP="00C23288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7719" w14:textId="77777777" w:rsidR="00C23288" w:rsidRPr="00C23288" w:rsidRDefault="001841AE" w:rsidP="00C23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B4F0D" w14:textId="77777777" w:rsidR="007652F0" w:rsidRDefault="007652F0" w:rsidP="007652F0">
      <w:pPr>
        <w:spacing w:before="0" w:line="240" w:lineRule="auto"/>
      </w:pPr>
      <w:r>
        <w:separator/>
      </w:r>
    </w:p>
  </w:footnote>
  <w:footnote w:type="continuationSeparator" w:id="0">
    <w:p w14:paraId="50B528BA" w14:textId="77777777" w:rsidR="007652F0" w:rsidRDefault="007652F0" w:rsidP="007652F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806E4" w14:textId="77777777" w:rsidR="0034314D" w:rsidRDefault="0034314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6E9A2" w14:textId="77777777" w:rsidR="00003A59" w:rsidRPr="00003A59" w:rsidRDefault="001841AE" w:rsidP="00003A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34314D" w14:paraId="69E46411" w14:textId="77777777">
      <w:tc>
        <w:tcPr>
          <w:tcW w:w="10100" w:type="dxa"/>
          <w:gridSpan w:val="2"/>
        </w:tcPr>
        <w:p w14:paraId="23ED83C2" w14:textId="3C06C5DA" w:rsidR="0034314D" w:rsidRDefault="0034314D" w:rsidP="00143BE8">
          <w:pPr>
            <w:pStyle w:val="FilingHeader"/>
          </w:pPr>
          <w:r>
            <w:t>MICHIGAN – COMMERCIAL AUTO</w:t>
          </w:r>
        </w:p>
      </w:tc>
    </w:tr>
    <w:tr w:rsidR="0034314D" w14:paraId="16AF6FA2" w14:textId="77777777">
      <w:tc>
        <w:tcPr>
          <w:tcW w:w="8300" w:type="dxa"/>
        </w:tcPr>
        <w:p w14:paraId="79DFE206" w14:textId="1A0CBE2A" w:rsidR="0034314D" w:rsidRDefault="0034314D" w:rsidP="00143BE8">
          <w:pPr>
            <w:pStyle w:val="FilingHeader"/>
          </w:pPr>
          <w:r>
            <w:t>RULES FILING CA-2022-RCP5</w:t>
          </w:r>
        </w:p>
      </w:tc>
      <w:tc>
        <w:tcPr>
          <w:tcW w:w="1800" w:type="dxa"/>
        </w:tcPr>
        <w:p w14:paraId="1CEEF811" w14:textId="5C16D473" w:rsidR="0034314D" w:rsidRPr="0034314D" w:rsidRDefault="0034314D" w:rsidP="0034314D">
          <w:pPr>
            <w:pStyle w:val="FilingHeader"/>
            <w:jc w:val="right"/>
          </w:pPr>
        </w:p>
      </w:tc>
    </w:tr>
  </w:tbl>
  <w:p w14:paraId="535003AF" w14:textId="77777777" w:rsidR="0034314D" w:rsidRDefault="0034314D" w:rsidP="0034314D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FD83" w14:textId="77777777" w:rsidR="0034314D" w:rsidRDefault="0034314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BE0E6" w14:textId="77777777" w:rsidR="00380BFE" w:rsidRPr="00380BFE" w:rsidRDefault="001841AE" w:rsidP="00380BF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96E1" w14:textId="77777777" w:rsidR="00C23288" w:rsidRPr="00C23288" w:rsidRDefault="001841AE" w:rsidP="00C23288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34314D" w14:paraId="2085647A" w14:textId="77777777" w:rsidTr="003F3F4A">
      <w:tc>
        <w:tcPr>
          <w:tcW w:w="10100" w:type="dxa"/>
          <w:gridSpan w:val="2"/>
        </w:tcPr>
        <w:p w14:paraId="5E37DF7B" w14:textId="77777777" w:rsidR="0034314D" w:rsidRDefault="0034314D" w:rsidP="0034314D">
          <w:pPr>
            <w:pStyle w:val="FilingHeader"/>
          </w:pPr>
          <w:r>
            <w:t>MICHIGAN – COMMERCIAL AUTO</w:t>
          </w:r>
        </w:p>
      </w:tc>
    </w:tr>
    <w:tr w:rsidR="0034314D" w:rsidRPr="0034314D" w14:paraId="6D7EB8BC" w14:textId="77777777" w:rsidTr="003F3F4A">
      <w:tc>
        <w:tcPr>
          <w:tcW w:w="8300" w:type="dxa"/>
        </w:tcPr>
        <w:p w14:paraId="386C5A49" w14:textId="77777777" w:rsidR="0034314D" w:rsidRDefault="0034314D" w:rsidP="0034314D">
          <w:pPr>
            <w:pStyle w:val="FilingHeader"/>
          </w:pPr>
          <w:r>
            <w:t>RULES FILING CA-2022-RCP5</w:t>
          </w:r>
        </w:p>
      </w:tc>
      <w:tc>
        <w:tcPr>
          <w:tcW w:w="1800" w:type="dxa"/>
        </w:tcPr>
        <w:p w14:paraId="2FD084AD" w14:textId="77777777" w:rsidR="0034314D" w:rsidRPr="0034314D" w:rsidRDefault="0034314D" w:rsidP="0034314D">
          <w:pPr>
            <w:pStyle w:val="FilingHeader"/>
            <w:jc w:val="right"/>
          </w:pPr>
        </w:p>
      </w:tc>
    </w:tr>
  </w:tbl>
  <w:p w14:paraId="73D85137" w14:textId="77777777" w:rsidR="00C23288" w:rsidRPr="00C23288" w:rsidRDefault="001841AE" w:rsidP="00C23288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03437" w14:textId="77777777" w:rsidR="00C23288" w:rsidRPr="00C23288" w:rsidRDefault="001841AE" w:rsidP="00C23288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01664" w14:textId="77777777" w:rsidR="00003A59" w:rsidRPr="00003A59" w:rsidRDefault="001841AE" w:rsidP="00003A59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34314D" w14:paraId="64524FE7" w14:textId="77777777" w:rsidTr="003F3F4A">
      <w:tc>
        <w:tcPr>
          <w:tcW w:w="10100" w:type="dxa"/>
          <w:gridSpan w:val="2"/>
        </w:tcPr>
        <w:p w14:paraId="318206F9" w14:textId="77777777" w:rsidR="0034314D" w:rsidRDefault="0034314D" w:rsidP="0034314D">
          <w:pPr>
            <w:pStyle w:val="FilingHeader"/>
          </w:pPr>
          <w:r>
            <w:t>MICHIGAN – COMMERCIAL AUTO</w:t>
          </w:r>
        </w:p>
      </w:tc>
    </w:tr>
    <w:tr w:rsidR="0034314D" w:rsidRPr="0034314D" w14:paraId="06053E61" w14:textId="77777777" w:rsidTr="003F3F4A">
      <w:tc>
        <w:tcPr>
          <w:tcW w:w="8300" w:type="dxa"/>
        </w:tcPr>
        <w:p w14:paraId="44D03BC4" w14:textId="77777777" w:rsidR="0034314D" w:rsidRDefault="0034314D" w:rsidP="0034314D">
          <w:pPr>
            <w:pStyle w:val="FilingHeader"/>
          </w:pPr>
          <w:r>
            <w:t>RULES FILING CA-2022-RCP5</w:t>
          </w:r>
        </w:p>
      </w:tc>
      <w:tc>
        <w:tcPr>
          <w:tcW w:w="1800" w:type="dxa"/>
        </w:tcPr>
        <w:p w14:paraId="0391A8CC" w14:textId="77777777" w:rsidR="0034314D" w:rsidRPr="0034314D" w:rsidRDefault="0034314D" w:rsidP="0034314D">
          <w:pPr>
            <w:pStyle w:val="FilingHeader"/>
            <w:jc w:val="right"/>
          </w:pPr>
        </w:p>
      </w:tc>
    </w:tr>
  </w:tbl>
  <w:p w14:paraId="52BCF65E" w14:textId="77777777" w:rsidR="00003A59" w:rsidRPr="00003A59" w:rsidRDefault="001841AE" w:rsidP="00003A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0727818">
    <w:abstractNumId w:val="2"/>
  </w:num>
  <w:num w:numId="2" w16cid:durableId="116415367">
    <w:abstractNumId w:val="1"/>
  </w:num>
  <w:num w:numId="3" w16cid:durableId="707871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4314D"/>
    <w:rsid w:val="00387916"/>
    <w:rsid w:val="00441557"/>
    <w:rsid w:val="007652F0"/>
    <w:rsid w:val="00AB2720"/>
    <w:rsid w:val="00BA4652"/>
    <w:rsid w:val="00D24630"/>
    <w:rsid w:val="00E11D70"/>
    <w:rsid w:val="00E20D61"/>
    <w:rsid w:val="00F26304"/>
    <w:rsid w:val="00F267C4"/>
    <w:rsid w:val="00FD6694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55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4155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4155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4155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41557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4155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41557"/>
  </w:style>
  <w:style w:type="paragraph" w:styleId="Header">
    <w:name w:val="header"/>
    <w:basedOn w:val="isonormal"/>
    <w:link w:val="HeaderChar"/>
    <w:rsid w:val="00441557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44155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41557"/>
    <w:pPr>
      <w:spacing w:before="0" w:line="240" w:lineRule="auto"/>
    </w:pPr>
  </w:style>
  <w:style w:type="character" w:customStyle="1" w:styleId="FooterChar">
    <w:name w:val="Footer Char"/>
    <w:link w:val="Footer"/>
    <w:rsid w:val="00441557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44155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44155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44155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441557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44155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41557"/>
    <w:pPr>
      <w:spacing w:before="20" w:after="20"/>
      <w:jc w:val="left"/>
    </w:pPr>
  </w:style>
  <w:style w:type="paragraph" w:customStyle="1" w:styleId="isonormal">
    <w:name w:val="isonormal"/>
    <w:rsid w:val="0044155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4155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4155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4155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4155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4155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4155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4155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4155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4155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41557"/>
    <w:pPr>
      <w:keepLines/>
    </w:pPr>
  </w:style>
  <w:style w:type="paragraph" w:customStyle="1" w:styleId="blocktext10">
    <w:name w:val="blocktext10"/>
    <w:basedOn w:val="isonormal"/>
    <w:rsid w:val="00441557"/>
    <w:pPr>
      <w:keepLines/>
      <w:ind w:left="2700"/>
    </w:pPr>
  </w:style>
  <w:style w:type="paragraph" w:customStyle="1" w:styleId="blocktext2">
    <w:name w:val="blocktext2"/>
    <w:basedOn w:val="isonormal"/>
    <w:rsid w:val="00441557"/>
    <w:pPr>
      <w:keepLines/>
      <w:ind w:left="300"/>
    </w:pPr>
  </w:style>
  <w:style w:type="paragraph" w:customStyle="1" w:styleId="blocktext3">
    <w:name w:val="blocktext3"/>
    <w:basedOn w:val="isonormal"/>
    <w:rsid w:val="00441557"/>
    <w:pPr>
      <w:keepLines/>
      <w:ind w:left="600"/>
    </w:pPr>
  </w:style>
  <w:style w:type="paragraph" w:customStyle="1" w:styleId="blocktext4">
    <w:name w:val="blocktext4"/>
    <w:basedOn w:val="isonormal"/>
    <w:rsid w:val="00441557"/>
    <w:pPr>
      <w:keepLines/>
      <w:ind w:left="900"/>
    </w:pPr>
  </w:style>
  <w:style w:type="paragraph" w:customStyle="1" w:styleId="blocktext5">
    <w:name w:val="blocktext5"/>
    <w:basedOn w:val="isonormal"/>
    <w:rsid w:val="00441557"/>
    <w:pPr>
      <w:keepLines/>
      <w:ind w:left="1200"/>
    </w:pPr>
  </w:style>
  <w:style w:type="paragraph" w:customStyle="1" w:styleId="blocktext6">
    <w:name w:val="blocktext6"/>
    <w:basedOn w:val="isonormal"/>
    <w:rsid w:val="00441557"/>
    <w:pPr>
      <w:keepLines/>
      <w:ind w:left="1500"/>
    </w:pPr>
  </w:style>
  <w:style w:type="paragraph" w:customStyle="1" w:styleId="blocktext7">
    <w:name w:val="blocktext7"/>
    <w:basedOn w:val="isonormal"/>
    <w:rsid w:val="00441557"/>
    <w:pPr>
      <w:keepLines/>
      <w:ind w:left="1800"/>
    </w:pPr>
  </w:style>
  <w:style w:type="paragraph" w:customStyle="1" w:styleId="blocktext8">
    <w:name w:val="blocktext8"/>
    <w:basedOn w:val="isonormal"/>
    <w:rsid w:val="00441557"/>
    <w:pPr>
      <w:keepLines/>
      <w:ind w:left="2100"/>
    </w:pPr>
  </w:style>
  <w:style w:type="paragraph" w:customStyle="1" w:styleId="blocktext9">
    <w:name w:val="blocktext9"/>
    <w:basedOn w:val="isonormal"/>
    <w:rsid w:val="0044155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4155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41557"/>
    <w:pPr>
      <w:jc w:val="center"/>
    </w:pPr>
    <w:rPr>
      <w:b/>
    </w:rPr>
  </w:style>
  <w:style w:type="paragraph" w:customStyle="1" w:styleId="ctoutlinetxt1">
    <w:name w:val="ctoutlinetxt1"/>
    <w:basedOn w:val="isonormal"/>
    <w:rsid w:val="0044155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4155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4155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4155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41557"/>
    <w:rPr>
      <w:b/>
    </w:rPr>
  </w:style>
  <w:style w:type="paragraph" w:customStyle="1" w:styleId="icblock">
    <w:name w:val="i/cblock"/>
    <w:basedOn w:val="isonormal"/>
    <w:rsid w:val="0044155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41557"/>
  </w:style>
  <w:style w:type="paragraph" w:styleId="MacroText">
    <w:name w:val="macro"/>
    <w:link w:val="MacroTextChar"/>
    <w:rsid w:val="004415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44155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4155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4155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4155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4155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4155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4155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4155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4155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4155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4155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4155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4155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4155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4155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4155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4155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4155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4155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4155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41557"/>
  </w:style>
  <w:style w:type="character" w:customStyle="1" w:styleId="rulelink">
    <w:name w:val="rulelink"/>
    <w:rsid w:val="00441557"/>
    <w:rPr>
      <w:b/>
    </w:rPr>
  </w:style>
  <w:style w:type="paragraph" w:styleId="Signature">
    <w:name w:val="Signature"/>
    <w:basedOn w:val="Normal"/>
    <w:link w:val="SignatureChar"/>
    <w:rsid w:val="00441557"/>
    <w:pPr>
      <w:ind w:left="4320"/>
    </w:pPr>
  </w:style>
  <w:style w:type="character" w:customStyle="1" w:styleId="SignatureChar">
    <w:name w:val="Signature Char"/>
    <w:link w:val="Signature"/>
    <w:rsid w:val="0044155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4155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4155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41557"/>
    <w:pPr>
      <w:spacing w:before="0" w:line="160" w:lineRule="exact"/>
    </w:pPr>
  </w:style>
  <w:style w:type="character" w:customStyle="1" w:styleId="spotlinksource">
    <w:name w:val="spotlinksource"/>
    <w:rsid w:val="00441557"/>
    <w:rPr>
      <w:b/>
    </w:rPr>
  </w:style>
  <w:style w:type="character" w:customStyle="1" w:styleId="spotlinktarget">
    <w:name w:val="spotlinktarget"/>
    <w:rsid w:val="00441557"/>
    <w:rPr>
      <w:b/>
    </w:rPr>
  </w:style>
  <w:style w:type="paragraph" w:customStyle="1" w:styleId="subcap">
    <w:name w:val="subcap"/>
    <w:basedOn w:val="isonormal"/>
    <w:rsid w:val="0044155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4155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41557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44155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4155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41557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441557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44155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4155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4155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4155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41557"/>
    <w:pPr>
      <w:jc w:val="left"/>
    </w:pPr>
    <w:rPr>
      <w:b/>
    </w:rPr>
  </w:style>
  <w:style w:type="character" w:customStyle="1" w:styleId="tablelink">
    <w:name w:val="tablelink"/>
    <w:rsid w:val="00441557"/>
    <w:rPr>
      <w:b/>
    </w:rPr>
  </w:style>
  <w:style w:type="paragraph" w:customStyle="1" w:styleId="tabletext00">
    <w:name w:val="tabletext0/0"/>
    <w:basedOn w:val="isonormal"/>
    <w:rsid w:val="00441557"/>
    <w:pPr>
      <w:spacing w:before="0"/>
      <w:jc w:val="left"/>
    </w:pPr>
  </w:style>
  <w:style w:type="paragraph" w:customStyle="1" w:styleId="tabletext01">
    <w:name w:val="tabletext0/1"/>
    <w:basedOn w:val="isonormal"/>
    <w:rsid w:val="00441557"/>
    <w:pPr>
      <w:spacing w:before="0" w:after="20"/>
      <w:jc w:val="left"/>
    </w:pPr>
  </w:style>
  <w:style w:type="paragraph" w:customStyle="1" w:styleId="tabletext10">
    <w:name w:val="tabletext1/0"/>
    <w:basedOn w:val="isonormal"/>
    <w:rsid w:val="00441557"/>
    <w:pPr>
      <w:spacing w:before="20"/>
      <w:jc w:val="left"/>
    </w:pPr>
  </w:style>
  <w:style w:type="paragraph" w:customStyle="1" w:styleId="tabletext40">
    <w:name w:val="tabletext4/0"/>
    <w:basedOn w:val="isonormal"/>
    <w:rsid w:val="00441557"/>
    <w:pPr>
      <w:jc w:val="left"/>
    </w:pPr>
  </w:style>
  <w:style w:type="paragraph" w:customStyle="1" w:styleId="tabletext44">
    <w:name w:val="tabletext4/4"/>
    <w:basedOn w:val="isonormal"/>
    <w:rsid w:val="00441557"/>
    <w:pPr>
      <w:spacing w:after="80"/>
      <w:jc w:val="left"/>
    </w:pPr>
  </w:style>
  <w:style w:type="paragraph" w:customStyle="1" w:styleId="terr2colblock1">
    <w:name w:val="terr2colblock1"/>
    <w:basedOn w:val="isonormal"/>
    <w:rsid w:val="0044155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4155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4155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4155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4155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4155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4155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4155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41557"/>
  </w:style>
  <w:style w:type="paragraph" w:customStyle="1" w:styleId="tabletext1">
    <w:name w:val="tabletext1"/>
    <w:rsid w:val="0044155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4155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4155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41557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44155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4155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4155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4155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4155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4155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4155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4155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4155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4155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4155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41557"/>
  </w:style>
  <w:style w:type="paragraph" w:customStyle="1" w:styleId="spacesingle">
    <w:name w:val="spacesingle"/>
    <w:basedOn w:val="isonormal"/>
    <w:next w:val="isonormal"/>
    <w:rsid w:val="00441557"/>
    <w:pPr>
      <w:spacing w:line="240" w:lineRule="auto"/>
    </w:pPr>
  </w:style>
  <w:style w:type="character" w:customStyle="1" w:styleId="companylink">
    <w:name w:val="companylink"/>
    <w:basedOn w:val="DefaultParagraphFont"/>
    <w:rsid w:val="007652F0"/>
  </w:style>
  <w:style w:type="paragraph" w:customStyle="1" w:styleId="subhead">
    <w:name w:val="subhead"/>
    <w:basedOn w:val="isonormal"/>
    <w:rsid w:val="007652F0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7652F0"/>
    <w:rPr>
      <w:rFonts w:ascii="Courier" w:hAnsi="Courier"/>
    </w:rPr>
  </w:style>
  <w:style w:type="paragraph" w:customStyle="1" w:styleId="oldtable1">
    <w:name w:val="oldtable1"/>
    <w:basedOn w:val="isonormal"/>
    <w:rsid w:val="007652F0"/>
    <w:rPr>
      <w:rFonts w:ascii="Courier" w:hAnsi="Courier"/>
      <w:spacing w:val="-30"/>
    </w:rPr>
  </w:style>
  <w:style w:type="paragraph" w:styleId="BalloonText">
    <w:name w:val="Balloon Text"/>
    <w:basedOn w:val="Normal"/>
    <w:link w:val="BalloonTextChar"/>
    <w:semiHidden/>
    <w:rsid w:val="00765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652F0"/>
    <w:rPr>
      <w:rFonts w:ascii="Tahoma" w:eastAsia="Times New Roman" w:hAnsi="Tahoma" w:cs="Tahoma"/>
      <w:sz w:val="16"/>
      <w:szCs w:val="16"/>
    </w:rPr>
  </w:style>
  <w:style w:type="paragraph" w:customStyle="1" w:styleId="ison5">
    <w:name w:val="ison5"/>
    <w:basedOn w:val="outlinetxt5"/>
    <w:rsid w:val="007652F0"/>
    <w:rPr>
      <w:rFonts w:cs="Arial"/>
      <w:szCs w:val="18"/>
    </w:rPr>
  </w:style>
  <w:style w:type="paragraph" w:styleId="Revision">
    <w:name w:val="Revision"/>
    <w:hidden/>
    <w:uiPriority w:val="99"/>
    <w:semiHidden/>
    <w:rsid w:val="007652F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31" Type="http://schemas.openxmlformats.org/officeDocument/2006/relationships/header" Target="head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header" Target="header8.xml"/><Relationship Id="rId30" Type="http://schemas.openxmlformats.org/officeDocument/2006/relationships/footer" Target="footer1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LI-CA-2024-007 - 003 -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2024-01-03T05:00:00+00:00</Date_x0020_Modified>
    <CircularDate xmlns="a86cc342-0045-41e2-80e9-abdb777d2eca">2024-01-08T05:00:00+00:00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proving rules filing CA-2022-RCP5 in Michigan.</KeyMessage>
    <CircularNumber xmlns="a86cc342-0045-41e2-80e9-abdb777d2eca">LI-CA-2024-007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39854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MICHIGAN REVISED MANUAL RULES FOR THE COMMERCIAL AUTO 2022 RULES FILING PROVIDED</CircularTitle>
    <Jurs xmlns="a86cc342-0045-41e2-80e9-abdb777d2eca">
      <Value>24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http://schemas.microsoft.com/office/infopath/2007/PartnerControls"/>
    <ds:schemaRef ds:uri="b46ec5a0-05e9-4998-b314-ddd445f86ee4"/>
    <ds:schemaRef ds:uri="http://purl.org/dc/elements/1.1/"/>
    <ds:schemaRef ds:uri="http://schemas.microsoft.com/office/2006/metadata/properties"/>
    <ds:schemaRef ds:uri="a4a0e5be-91d0-4885-86b3-82b63f60e86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502F0D-5D42-4ACF-B2EE-58BF0881F18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4</Pages>
  <Words>492</Words>
  <Characters>2591</Characters>
  <Application>Microsoft Office Word</Application>
  <DocSecurity>0</DocSecurity>
  <Lines>86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2024-01-02T18:30:00Z</dcterms:created>
  <dcterms:modified xsi:type="dcterms:W3CDTF">2024-01-03T15:23:00Z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