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footer80.xml" ContentType="application/vnd.openxmlformats-officedocument.wordprocessingml.foot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footer82.xml" ContentType="application/vnd.openxmlformats-officedocument.wordprocessingml.foot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footer83.xml" ContentType="application/vnd.openxmlformats-officedocument.wordprocessingml.foot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footer86.xml" ContentType="application/vnd.openxmlformats-officedocument.wordprocessingml.footer+xml"/>
  <Override PartName="/word/footer87.xml" ContentType="application/vnd.openxmlformats-officedocument.wordprocessingml.footer+xml"/>
  <Override PartName="/word/header88.xml" ContentType="application/vnd.openxmlformats-officedocument.wordprocessingml.header+xml"/>
  <Override PartName="/word/footer88.xml" ContentType="application/vnd.openxmlformats-officedocument.wordprocessingml.foot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footer89.xml" ContentType="application/vnd.openxmlformats-officedocument.wordprocessingml.footer+xml"/>
  <Override PartName="/word/footer90.xml" ContentType="application/vnd.openxmlformats-officedocument.wordprocessingml.footer+xml"/>
  <Override PartName="/word/header91.xml" ContentType="application/vnd.openxmlformats-officedocument.wordprocessingml.header+xml"/>
  <Override PartName="/word/footer91.xml" ContentType="application/vnd.openxmlformats-officedocument.wordprocessingml.foot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footer92.xml" ContentType="application/vnd.openxmlformats-officedocument.wordprocessingml.footer+xml"/>
  <Override PartName="/word/footer93.xml" ContentType="application/vnd.openxmlformats-officedocument.wordprocessingml.footer+xml"/>
  <Override PartName="/word/header94.xml" ContentType="application/vnd.openxmlformats-officedocument.wordprocessingml.header+xml"/>
  <Override PartName="/word/footer94.xml" ContentType="application/vnd.openxmlformats-officedocument.wordprocessingml.foot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footer95.xml" ContentType="application/vnd.openxmlformats-officedocument.wordprocessingml.footer+xml"/>
  <Override PartName="/word/footer96.xml" ContentType="application/vnd.openxmlformats-officedocument.wordprocessingml.footer+xml"/>
  <Override PartName="/word/header97.xml" ContentType="application/vnd.openxmlformats-officedocument.wordprocessingml.header+xml"/>
  <Override PartName="/word/footer97.xml" ContentType="application/vnd.openxmlformats-officedocument.wordprocessingml.foot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footer98.xml" ContentType="application/vnd.openxmlformats-officedocument.wordprocessingml.footer+xml"/>
  <Override PartName="/word/footer99.xml" ContentType="application/vnd.openxmlformats-officedocument.wordprocessingml.footer+xml"/>
  <Override PartName="/word/header100.xml" ContentType="application/vnd.openxmlformats-officedocument.wordprocessingml.header+xml"/>
  <Override PartName="/word/footer100.xml" ContentType="application/vnd.openxmlformats-officedocument.wordprocessingml.foot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footer101.xml" ContentType="application/vnd.openxmlformats-officedocument.wordprocessingml.footer+xml"/>
  <Override PartName="/word/footer102.xml" ContentType="application/vnd.openxmlformats-officedocument.wordprocessingml.footer+xml"/>
  <Override PartName="/word/header103.xml" ContentType="application/vnd.openxmlformats-officedocument.wordprocessingml.header+xml"/>
  <Override PartName="/word/footer103.xml" ContentType="application/vnd.openxmlformats-officedocument.wordprocessingml.foot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footer104.xml" ContentType="application/vnd.openxmlformats-officedocument.wordprocessingml.footer+xml"/>
  <Override PartName="/word/footer105.xml" ContentType="application/vnd.openxmlformats-officedocument.wordprocessingml.footer+xml"/>
  <Override PartName="/word/header106.xml" ContentType="application/vnd.openxmlformats-officedocument.wordprocessingml.header+xml"/>
  <Override PartName="/word/footer106.xml" ContentType="application/vnd.openxmlformats-officedocument.wordprocessingml.foot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footer107.xml" ContentType="application/vnd.openxmlformats-officedocument.wordprocessingml.footer+xml"/>
  <Override PartName="/word/footer108.xml" ContentType="application/vnd.openxmlformats-officedocument.wordprocessingml.footer+xml"/>
  <Override PartName="/word/header109.xml" ContentType="application/vnd.openxmlformats-officedocument.wordprocessingml.header+xml"/>
  <Override PartName="/word/footer109.xml" ContentType="application/vnd.openxmlformats-officedocument.wordprocessingml.foot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footer110.xml" ContentType="application/vnd.openxmlformats-officedocument.wordprocessingml.footer+xml"/>
  <Override PartName="/word/footer111.xml" ContentType="application/vnd.openxmlformats-officedocument.wordprocessingml.footer+xml"/>
  <Override PartName="/word/header112.xml" ContentType="application/vnd.openxmlformats-officedocument.wordprocessingml.header+xml"/>
  <Override PartName="/word/footer112.xml" ContentType="application/vnd.openxmlformats-officedocument.wordprocessingml.foot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footer113.xml" ContentType="application/vnd.openxmlformats-officedocument.wordprocessingml.footer+xml"/>
  <Override PartName="/word/footer114.xml" ContentType="application/vnd.openxmlformats-officedocument.wordprocessingml.footer+xml"/>
  <Override PartName="/word/header115.xml" ContentType="application/vnd.openxmlformats-officedocument.wordprocessingml.header+xml"/>
  <Override PartName="/word/footer115.xml" ContentType="application/vnd.openxmlformats-officedocument.wordprocessingml.footer+xml"/>
  <Override PartName="/word/header116.xml" ContentType="application/vnd.openxmlformats-officedocument.wordprocessingml.header+xml"/>
  <Override PartName="/word/header117.xml" ContentType="application/vnd.openxmlformats-officedocument.wordprocessingml.header+xml"/>
  <Override PartName="/word/footer116.xml" ContentType="application/vnd.openxmlformats-officedocument.wordprocessingml.footer+xml"/>
  <Override PartName="/word/footer117.xml" ContentType="application/vnd.openxmlformats-officedocument.wordprocessingml.footer+xml"/>
  <Override PartName="/word/header118.xml" ContentType="application/vnd.openxmlformats-officedocument.wordprocessingml.header+xml"/>
  <Override PartName="/word/footer118.xml" ContentType="application/vnd.openxmlformats-officedocument.wordprocessingml.footer+xml"/>
  <Override PartName="/word/header119.xml" ContentType="application/vnd.openxmlformats-officedocument.wordprocessingml.header+xml"/>
  <Override PartName="/word/header120.xml" ContentType="application/vnd.openxmlformats-officedocument.wordprocessingml.header+xml"/>
  <Override PartName="/word/footer119.xml" ContentType="application/vnd.openxmlformats-officedocument.wordprocessingml.footer+xml"/>
  <Override PartName="/word/footer120.xml" ContentType="application/vnd.openxmlformats-officedocument.wordprocessingml.footer+xml"/>
  <Override PartName="/word/header121.xml" ContentType="application/vnd.openxmlformats-officedocument.wordprocessingml.header+xml"/>
  <Override PartName="/word/footer121.xml" ContentType="application/vnd.openxmlformats-officedocument.wordprocessingml.footer+xml"/>
  <Override PartName="/word/header122.xml" ContentType="application/vnd.openxmlformats-officedocument.wordprocessingml.header+xml"/>
  <Override PartName="/word/header123.xml" ContentType="application/vnd.openxmlformats-officedocument.wordprocessingml.header+xml"/>
  <Override PartName="/word/footer122.xml" ContentType="application/vnd.openxmlformats-officedocument.wordprocessingml.footer+xml"/>
  <Override PartName="/word/footer123.xml" ContentType="application/vnd.openxmlformats-officedocument.wordprocessingml.footer+xml"/>
  <Override PartName="/word/header124.xml" ContentType="application/vnd.openxmlformats-officedocument.wordprocessingml.header+xml"/>
  <Override PartName="/word/footer124.xml" ContentType="application/vnd.openxmlformats-officedocument.wordprocessingml.footer+xml"/>
  <Override PartName="/word/header125.xml" ContentType="application/vnd.openxmlformats-officedocument.wordprocessingml.header+xml"/>
  <Override PartName="/word/header126.xml" ContentType="application/vnd.openxmlformats-officedocument.wordprocessingml.header+xml"/>
  <Override PartName="/word/footer125.xml" ContentType="application/vnd.openxmlformats-officedocument.wordprocessingml.footer+xml"/>
  <Override PartName="/word/footer126.xml" ContentType="application/vnd.openxmlformats-officedocument.wordprocessingml.footer+xml"/>
  <Override PartName="/word/header127.xml" ContentType="application/vnd.openxmlformats-officedocument.wordprocessingml.header+xml"/>
  <Override PartName="/word/footer127.xml" ContentType="application/vnd.openxmlformats-officedocument.wordprocessingml.footer+xml"/>
  <Override PartName="/word/header128.xml" ContentType="application/vnd.openxmlformats-officedocument.wordprocessingml.header+xml"/>
  <Override PartName="/word/header129.xml" ContentType="application/vnd.openxmlformats-officedocument.wordprocessingml.header+xml"/>
  <Override PartName="/word/footer128.xml" ContentType="application/vnd.openxmlformats-officedocument.wordprocessingml.footer+xml"/>
  <Override PartName="/word/footer129.xml" ContentType="application/vnd.openxmlformats-officedocument.wordprocessingml.footer+xml"/>
  <Override PartName="/word/header130.xml" ContentType="application/vnd.openxmlformats-officedocument.wordprocessingml.header+xml"/>
  <Override PartName="/word/footer130.xml" ContentType="application/vnd.openxmlformats-officedocument.wordprocessingml.footer+xml"/>
  <Override PartName="/word/header131.xml" ContentType="application/vnd.openxmlformats-officedocument.wordprocessingml.header+xml"/>
  <Override PartName="/word/header132.xml" ContentType="application/vnd.openxmlformats-officedocument.wordprocessingml.header+xml"/>
  <Override PartName="/word/footer131.xml" ContentType="application/vnd.openxmlformats-officedocument.wordprocessingml.footer+xml"/>
  <Override PartName="/word/footer132.xml" ContentType="application/vnd.openxmlformats-officedocument.wordprocessingml.footer+xml"/>
  <Override PartName="/word/header133.xml" ContentType="application/vnd.openxmlformats-officedocument.wordprocessingml.header+xml"/>
  <Override PartName="/word/footer133.xml" ContentType="application/vnd.openxmlformats-officedocument.wordprocessingml.footer+xml"/>
  <Override PartName="/word/header134.xml" ContentType="application/vnd.openxmlformats-officedocument.wordprocessingml.header+xml"/>
  <Override PartName="/word/header135.xml" ContentType="application/vnd.openxmlformats-officedocument.wordprocessingml.header+xml"/>
  <Override PartName="/word/footer134.xml" ContentType="application/vnd.openxmlformats-officedocument.wordprocessingml.footer+xml"/>
  <Override PartName="/word/footer135.xml" ContentType="application/vnd.openxmlformats-officedocument.wordprocessingml.footer+xml"/>
  <Override PartName="/word/header136.xml" ContentType="application/vnd.openxmlformats-officedocument.wordprocessingml.header+xml"/>
  <Override PartName="/word/footer136.xml" ContentType="application/vnd.openxmlformats-officedocument.wordprocessingml.footer+xml"/>
  <Override PartName="/word/header137.xml" ContentType="application/vnd.openxmlformats-officedocument.wordprocessingml.header+xml"/>
  <Override PartName="/word/header138.xml" ContentType="application/vnd.openxmlformats-officedocument.wordprocessingml.header+xml"/>
  <Override PartName="/word/footer137.xml" ContentType="application/vnd.openxmlformats-officedocument.wordprocessingml.footer+xml"/>
  <Override PartName="/word/footer138.xml" ContentType="application/vnd.openxmlformats-officedocument.wordprocessingml.footer+xml"/>
  <Override PartName="/word/header139.xml" ContentType="application/vnd.openxmlformats-officedocument.wordprocessingml.header+xml"/>
  <Override PartName="/word/footer139.xml" ContentType="application/vnd.openxmlformats-officedocument.wordprocessingml.footer+xml"/>
  <Override PartName="/word/header140.xml" ContentType="application/vnd.openxmlformats-officedocument.wordprocessingml.header+xml"/>
  <Override PartName="/word/header141.xml" ContentType="application/vnd.openxmlformats-officedocument.wordprocessingml.header+xml"/>
  <Override PartName="/word/footer140.xml" ContentType="application/vnd.openxmlformats-officedocument.wordprocessingml.footer+xml"/>
  <Override PartName="/word/footer141.xml" ContentType="application/vnd.openxmlformats-officedocument.wordprocessingml.footer+xml"/>
  <Override PartName="/word/header142.xml" ContentType="application/vnd.openxmlformats-officedocument.wordprocessingml.header+xml"/>
  <Override PartName="/word/footer142.xml" ContentType="application/vnd.openxmlformats-officedocument.wordprocessingml.footer+xml"/>
  <Override PartName="/word/header143.xml" ContentType="application/vnd.openxmlformats-officedocument.wordprocessingml.header+xml"/>
  <Override PartName="/word/header144.xml" ContentType="application/vnd.openxmlformats-officedocument.wordprocessingml.header+xml"/>
  <Override PartName="/word/footer143.xml" ContentType="application/vnd.openxmlformats-officedocument.wordprocessingml.footer+xml"/>
  <Override PartName="/word/footer144.xml" ContentType="application/vnd.openxmlformats-officedocument.wordprocessingml.footer+xml"/>
  <Override PartName="/word/header145.xml" ContentType="application/vnd.openxmlformats-officedocument.wordprocessingml.header+xml"/>
  <Override PartName="/word/footer145.xml" ContentType="application/vnd.openxmlformats-officedocument.wordprocessingml.footer+xml"/>
  <Override PartName="/word/header146.xml" ContentType="application/vnd.openxmlformats-officedocument.wordprocessingml.header+xml"/>
  <Override PartName="/word/header147.xml" ContentType="application/vnd.openxmlformats-officedocument.wordprocessingml.header+xml"/>
  <Override PartName="/word/footer146.xml" ContentType="application/vnd.openxmlformats-officedocument.wordprocessingml.footer+xml"/>
  <Override PartName="/word/footer147.xml" ContentType="application/vnd.openxmlformats-officedocument.wordprocessingml.footer+xml"/>
  <Override PartName="/word/header148.xml" ContentType="application/vnd.openxmlformats-officedocument.wordprocessingml.header+xml"/>
  <Override PartName="/word/footer148.xml" ContentType="application/vnd.openxmlformats-officedocument.wordprocessingml.footer+xml"/>
  <Override PartName="/word/header149.xml" ContentType="application/vnd.openxmlformats-officedocument.wordprocessingml.header+xml"/>
  <Override PartName="/word/header150.xml" ContentType="application/vnd.openxmlformats-officedocument.wordprocessingml.header+xml"/>
  <Override PartName="/word/footer149.xml" ContentType="application/vnd.openxmlformats-officedocument.wordprocessingml.footer+xml"/>
  <Override PartName="/word/footer150.xml" ContentType="application/vnd.openxmlformats-officedocument.wordprocessingml.footer+xml"/>
  <Override PartName="/word/header151.xml" ContentType="application/vnd.openxmlformats-officedocument.wordprocessingml.header+xml"/>
  <Override PartName="/word/footer151.xml" ContentType="application/vnd.openxmlformats-officedocument.wordprocessingml.footer+xml"/>
  <Override PartName="/word/header152.xml" ContentType="application/vnd.openxmlformats-officedocument.wordprocessingml.header+xml"/>
  <Override PartName="/word/header153.xml" ContentType="application/vnd.openxmlformats-officedocument.wordprocessingml.header+xml"/>
  <Override PartName="/word/footer152.xml" ContentType="application/vnd.openxmlformats-officedocument.wordprocessingml.footer+xml"/>
  <Override PartName="/word/footer153.xml" ContentType="application/vnd.openxmlformats-officedocument.wordprocessingml.footer+xml"/>
  <Override PartName="/word/header154.xml" ContentType="application/vnd.openxmlformats-officedocument.wordprocessingml.header+xml"/>
  <Override PartName="/word/footer154.xml" ContentType="application/vnd.openxmlformats-officedocument.wordprocessingml.footer+xml"/>
  <Override PartName="/word/header155.xml" ContentType="application/vnd.openxmlformats-officedocument.wordprocessingml.header+xml"/>
  <Override PartName="/word/header156.xml" ContentType="application/vnd.openxmlformats-officedocument.wordprocessingml.header+xml"/>
  <Override PartName="/word/footer155.xml" ContentType="application/vnd.openxmlformats-officedocument.wordprocessingml.footer+xml"/>
  <Override PartName="/word/footer156.xml" ContentType="application/vnd.openxmlformats-officedocument.wordprocessingml.footer+xml"/>
  <Override PartName="/word/header157.xml" ContentType="application/vnd.openxmlformats-officedocument.wordprocessingml.header+xml"/>
  <Override PartName="/word/footer157.xml" ContentType="application/vnd.openxmlformats-officedocument.wordprocessingml.footer+xml"/>
  <Override PartName="/word/header158.xml" ContentType="application/vnd.openxmlformats-officedocument.wordprocessingml.header+xml"/>
  <Override PartName="/word/header159.xml" ContentType="application/vnd.openxmlformats-officedocument.wordprocessingml.header+xml"/>
  <Override PartName="/word/footer158.xml" ContentType="application/vnd.openxmlformats-officedocument.wordprocessingml.footer+xml"/>
  <Override PartName="/word/footer159.xml" ContentType="application/vnd.openxmlformats-officedocument.wordprocessingml.footer+xml"/>
  <Override PartName="/word/header160.xml" ContentType="application/vnd.openxmlformats-officedocument.wordprocessingml.header+xml"/>
  <Override PartName="/word/footer160.xml" ContentType="application/vnd.openxmlformats-officedocument.wordprocessingml.footer+xml"/>
  <Override PartName="/word/header161.xml" ContentType="application/vnd.openxmlformats-officedocument.wordprocessingml.header+xml"/>
  <Override PartName="/word/header162.xml" ContentType="application/vnd.openxmlformats-officedocument.wordprocessingml.header+xml"/>
  <Override PartName="/word/footer161.xml" ContentType="application/vnd.openxmlformats-officedocument.wordprocessingml.footer+xml"/>
  <Override PartName="/word/footer162.xml" ContentType="application/vnd.openxmlformats-officedocument.wordprocessingml.footer+xml"/>
  <Override PartName="/word/header163.xml" ContentType="application/vnd.openxmlformats-officedocument.wordprocessingml.header+xml"/>
  <Override PartName="/word/footer163.xml" ContentType="application/vnd.openxmlformats-officedocument.wordprocessingml.footer+xml"/>
  <Override PartName="/word/header164.xml" ContentType="application/vnd.openxmlformats-officedocument.wordprocessingml.header+xml"/>
  <Override PartName="/word/header165.xml" ContentType="application/vnd.openxmlformats-officedocument.wordprocessingml.header+xml"/>
  <Override PartName="/word/footer164.xml" ContentType="application/vnd.openxmlformats-officedocument.wordprocessingml.footer+xml"/>
  <Override PartName="/word/footer165.xml" ContentType="application/vnd.openxmlformats-officedocument.wordprocessingml.footer+xml"/>
  <Override PartName="/word/header166.xml" ContentType="application/vnd.openxmlformats-officedocument.wordprocessingml.header+xml"/>
  <Override PartName="/word/footer166.xml" ContentType="application/vnd.openxmlformats-officedocument.wordprocessingml.footer+xml"/>
  <Override PartName="/word/header167.xml" ContentType="application/vnd.openxmlformats-officedocument.wordprocessingml.header+xml"/>
  <Override PartName="/word/header168.xml" ContentType="application/vnd.openxmlformats-officedocument.wordprocessingml.header+xml"/>
  <Override PartName="/word/footer167.xml" ContentType="application/vnd.openxmlformats-officedocument.wordprocessingml.footer+xml"/>
  <Override PartName="/word/footer168.xml" ContentType="application/vnd.openxmlformats-officedocument.wordprocessingml.footer+xml"/>
  <Override PartName="/word/header169.xml" ContentType="application/vnd.openxmlformats-officedocument.wordprocessingml.header+xml"/>
  <Override PartName="/word/footer169.xml" ContentType="application/vnd.openxmlformats-officedocument.wordprocessingml.footer+xml"/>
  <Override PartName="/word/header170.xml" ContentType="application/vnd.openxmlformats-officedocument.wordprocessingml.header+xml"/>
  <Override PartName="/word/header171.xml" ContentType="application/vnd.openxmlformats-officedocument.wordprocessingml.header+xml"/>
  <Override PartName="/word/footer170.xml" ContentType="application/vnd.openxmlformats-officedocument.wordprocessingml.footer+xml"/>
  <Override PartName="/word/footer171.xml" ContentType="application/vnd.openxmlformats-officedocument.wordprocessingml.footer+xml"/>
  <Override PartName="/word/header172.xml" ContentType="application/vnd.openxmlformats-officedocument.wordprocessingml.header+xml"/>
  <Override PartName="/word/footer172.xml" ContentType="application/vnd.openxmlformats-officedocument.wordprocessingml.footer+xml"/>
  <Override PartName="/word/header173.xml" ContentType="application/vnd.openxmlformats-officedocument.wordprocessingml.header+xml"/>
  <Override PartName="/word/header174.xml" ContentType="application/vnd.openxmlformats-officedocument.wordprocessingml.header+xml"/>
  <Override PartName="/word/footer173.xml" ContentType="application/vnd.openxmlformats-officedocument.wordprocessingml.footer+xml"/>
  <Override PartName="/word/footer174.xml" ContentType="application/vnd.openxmlformats-officedocument.wordprocessingml.footer+xml"/>
  <Override PartName="/word/header175.xml" ContentType="application/vnd.openxmlformats-officedocument.wordprocessingml.header+xml"/>
  <Override PartName="/word/footer175.xml" ContentType="application/vnd.openxmlformats-officedocument.wordprocessingml.footer+xml"/>
  <Override PartName="/word/header176.xml" ContentType="application/vnd.openxmlformats-officedocument.wordprocessingml.header+xml"/>
  <Override PartName="/word/header177.xml" ContentType="application/vnd.openxmlformats-officedocument.wordprocessingml.header+xml"/>
  <Override PartName="/word/footer176.xml" ContentType="application/vnd.openxmlformats-officedocument.wordprocessingml.footer+xml"/>
  <Override PartName="/word/footer177.xml" ContentType="application/vnd.openxmlformats-officedocument.wordprocessingml.footer+xml"/>
  <Override PartName="/word/header178.xml" ContentType="application/vnd.openxmlformats-officedocument.wordprocessingml.header+xml"/>
  <Override PartName="/word/footer178.xml" ContentType="application/vnd.openxmlformats-officedocument.wordprocessingml.footer+xml"/>
  <Override PartName="/word/header179.xml" ContentType="application/vnd.openxmlformats-officedocument.wordprocessingml.header+xml"/>
  <Override PartName="/word/header180.xml" ContentType="application/vnd.openxmlformats-officedocument.wordprocessingml.header+xml"/>
  <Override PartName="/word/footer179.xml" ContentType="application/vnd.openxmlformats-officedocument.wordprocessingml.footer+xml"/>
  <Override PartName="/word/footer180.xml" ContentType="application/vnd.openxmlformats-officedocument.wordprocessingml.footer+xml"/>
  <Override PartName="/word/header181.xml" ContentType="application/vnd.openxmlformats-officedocument.wordprocessingml.header+xml"/>
  <Override PartName="/word/footer181.xml" ContentType="application/vnd.openxmlformats-officedocument.wordprocessingml.footer+xml"/>
  <Override PartName="/word/header182.xml" ContentType="application/vnd.openxmlformats-officedocument.wordprocessingml.header+xml"/>
  <Override PartName="/word/header183.xml" ContentType="application/vnd.openxmlformats-officedocument.wordprocessingml.header+xml"/>
  <Override PartName="/word/footer182.xml" ContentType="application/vnd.openxmlformats-officedocument.wordprocessingml.footer+xml"/>
  <Override PartName="/word/footer183.xml" ContentType="application/vnd.openxmlformats-officedocument.wordprocessingml.footer+xml"/>
  <Override PartName="/word/header184.xml" ContentType="application/vnd.openxmlformats-officedocument.wordprocessingml.header+xml"/>
  <Override PartName="/word/footer184.xml" ContentType="application/vnd.openxmlformats-officedocument.wordprocessingml.footer+xml"/>
  <Override PartName="/word/header185.xml" ContentType="application/vnd.openxmlformats-officedocument.wordprocessingml.header+xml"/>
  <Override PartName="/word/header186.xml" ContentType="application/vnd.openxmlformats-officedocument.wordprocessingml.header+xml"/>
  <Override PartName="/word/footer185.xml" ContentType="application/vnd.openxmlformats-officedocument.wordprocessingml.footer+xml"/>
  <Override PartName="/word/footer186.xml" ContentType="application/vnd.openxmlformats-officedocument.wordprocessingml.footer+xml"/>
  <Override PartName="/word/header187.xml" ContentType="application/vnd.openxmlformats-officedocument.wordprocessingml.header+xml"/>
  <Override PartName="/word/footer187.xml" ContentType="application/vnd.openxmlformats-officedocument.wordprocessingml.footer+xml"/>
  <Override PartName="/word/header188.xml" ContentType="application/vnd.openxmlformats-officedocument.wordprocessingml.header+xml"/>
  <Override PartName="/word/header189.xml" ContentType="application/vnd.openxmlformats-officedocument.wordprocessingml.header+xml"/>
  <Override PartName="/word/footer188.xml" ContentType="application/vnd.openxmlformats-officedocument.wordprocessingml.footer+xml"/>
  <Override PartName="/word/footer189.xml" ContentType="application/vnd.openxmlformats-officedocument.wordprocessingml.footer+xml"/>
  <Override PartName="/word/header190.xml" ContentType="application/vnd.openxmlformats-officedocument.wordprocessingml.header+xml"/>
  <Override PartName="/word/footer190.xml" ContentType="application/vnd.openxmlformats-officedocument.wordprocessingml.footer+xml"/>
  <Override PartName="/word/header191.xml" ContentType="application/vnd.openxmlformats-officedocument.wordprocessingml.header+xml"/>
  <Override PartName="/word/header192.xml" ContentType="application/vnd.openxmlformats-officedocument.wordprocessingml.header+xml"/>
  <Override PartName="/word/footer191.xml" ContentType="application/vnd.openxmlformats-officedocument.wordprocessingml.footer+xml"/>
  <Override PartName="/word/footer192.xml" ContentType="application/vnd.openxmlformats-officedocument.wordprocessingml.footer+xml"/>
  <Override PartName="/word/header193.xml" ContentType="application/vnd.openxmlformats-officedocument.wordprocessingml.header+xml"/>
  <Override PartName="/word/footer193.xml" ContentType="application/vnd.openxmlformats-officedocument.wordprocessingml.footer+xml"/>
  <Override PartName="/word/header194.xml" ContentType="application/vnd.openxmlformats-officedocument.wordprocessingml.header+xml"/>
  <Override PartName="/word/footer194.xml" ContentType="application/vnd.openxmlformats-officedocument.wordprocessingml.footer+xml"/>
  <Override PartName="/word/header195.xml" ContentType="application/vnd.openxmlformats-officedocument.wordprocessingml.header+xml"/>
  <Override PartName="/word/footer195.xml" ContentType="application/vnd.openxmlformats-officedocument.wordprocessingml.footer+xml"/>
  <Override PartName="/word/footer196.xml" ContentType="application/vnd.openxmlformats-officedocument.wordprocessingml.footer+xml"/>
  <Override PartName="/word/footer197.xml" ContentType="application/vnd.openxmlformats-officedocument.wordprocessingml.footer+xml"/>
  <Override PartName="/word/header196.xml" ContentType="application/vnd.openxmlformats-officedocument.wordprocessingml.header+xml"/>
  <Override PartName="/word/header197.xml" ContentType="application/vnd.openxmlformats-officedocument.wordprocessingml.header+xml"/>
  <Override PartName="/word/footer198.xml" ContentType="application/vnd.openxmlformats-officedocument.wordprocessingml.footer+xml"/>
  <Override PartName="/word/footer199.xml" ContentType="application/vnd.openxmlformats-officedocument.wordprocessingml.footer+xml"/>
  <Override PartName="/word/header198.xml" ContentType="application/vnd.openxmlformats-officedocument.wordprocessingml.header+xml"/>
  <Override PartName="/word/footer200.xml" ContentType="application/vnd.openxmlformats-officedocument.wordprocessingml.footer+xml"/>
  <Override PartName="/word/header199.xml" ContentType="application/vnd.openxmlformats-officedocument.wordprocessingml.header+xml"/>
  <Override PartName="/word/header200.xml" ContentType="application/vnd.openxmlformats-officedocument.wordprocessingml.header+xml"/>
  <Override PartName="/word/footer201.xml" ContentType="application/vnd.openxmlformats-officedocument.wordprocessingml.footer+xml"/>
  <Override PartName="/word/footer202.xml" ContentType="application/vnd.openxmlformats-officedocument.wordprocessingml.footer+xml"/>
  <Override PartName="/word/header201.xml" ContentType="application/vnd.openxmlformats-officedocument.wordprocessingml.header+xml"/>
  <Override PartName="/word/footer203.xml" ContentType="application/vnd.openxmlformats-officedocument.wordprocessingml.footer+xml"/>
  <Override PartName="/word/header202.xml" ContentType="application/vnd.openxmlformats-officedocument.wordprocessingml.header+xml"/>
  <Override PartName="/word/header203.xml" ContentType="application/vnd.openxmlformats-officedocument.wordprocessingml.header+xml"/>
  <Override PartName="/word/footer204.xml" ContentType="application/vnd.openxmlformats-officedocument.wordprocessingml.footer+xml"/>
  <Override PartName="/word/footer205.xml" ContentType="application/vnd.openxmlformats-officedocument.wordprocessingml.footer+xml"/>
  <Override PartName="/word/header204.xml" ContentType="application/vnd.openxmlformats-officedocument.wordprocessingml.header+xml"/>
  <Override PartName="/word/footer206.xml" ContentType="application/vnd.openxmlformats-officedocument.wordprocessingml.footer+xml"/>
  <Override PartName="/word/header205.xml" ContentType="application/vnd.openxmlformats-officedocument.wordprocessingml.header+xml"/>
  <Override PartName="/word/header206.xml" ContentType="application/vnd.openxmlformats-officedocument.wordprocessingml.header+xml"/>
  <Override PartName="/word/footer207.xml" ContentType="application/vnd.openxmlformats-officedocument.wordprocessingml.footer+xml"/>
  <Override PartName="/word/footer208.xml" ContentType="application/vnd.openxmlformats-officedocument.wordprocessingml.footer+xml"/>
  <Override PartName="/word/header207.xml" ContentType="application/vnd.openxmlformats-officedocument.wordprocessingml.header+xml"/>
  <Override PartName="/word/footer209.xml" ContentType="application/vnd.openxmlformats-officedocument.wordprocessingml.footer+xml"/>
  <Override PartName="/word/header208.xml" ContentType="application/vnd.openxmlformats-officedocument.wordprocessingml.header+xml"/>
  <Override PartName="/word/header209.xml" ContentType="application/vnd.openxmlformats-officedocument.wordprocessingml.header+xml"/>
  <Override PartName="/word/footer210.xml" ContentType="application/vnd.openxmlformats-officedocument.wordprocessingml.footer+xml"/>
  <Override PartName="/word/footer211.xml" ContentType="application/vnd.openxmlformats-officedocument.wordprocessingml.footer+xml"/>
  <Override PartName="/word/header210.xml" ContentType="application/vnd.openxmlformats-officedocument.wordprocessingml.header+xml"/>
  <Override PartName="/word/footer212.xml" ContentType="application/vnd.openxmlformats-officedocument.wordprocessingml.footer+xml"/>
  <Override PartName="/word/header211.xml" ContentType="application/vnd.openxmlformats-officedocument.wordprocessingml.header+xml"/>
  <Override PartName="/word/header212.xml" ContentType="application/vnd.openxmlformats-officedocument.wordprocessingml.header+xml"/>
  <Override PartName="/word/footer213.xml" ContentType="application/vnd.openxmlformats-officedocument.wordprocessingml.footer+xml"/>
  <Override PartName="/word/footer214.xml" ContentType="application/vnd.openxmlformats-officedocument.wordprocessingml.footer+xml"/>
  <Override PartName="/word/header213.xml" ContentType="application/vnd.openxmlformats-officedocument.wordprocessingml.header+xml"/>
  <Override PartName="/word/footer2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BB59D" w14:textId="77777777" w:rsidR="0017239C" w:rsidRPr="007D1793" w:rsidRDefault="0017239C" w:rsidP="0017239C">
      <w:pPr>
        <w:pStyle w:val="subcap"/>
      </w:pPr>
      <w:bookmarkStart w:id="0" w:name="BeginDoc"/>
      <w:bookmarkEnd w:id="0"/>
      <w:r w:rsidRPr="007D1793">
        <w:t>TERRITORY 101</w:t>
      </w:r>
    </w:p>
    <w:p w14:paraId="6B130EB1" w14:textId="77777777" w:rsidR="0017239C" w:rsidRPr="007D1793" w:rsidRDefault="0017239C" w:rsidP="0017239C">
      <w:pPr>
        <w:pStyle w:val="subcap2"/>
      </w:pPr>
      <w:r w:rsidRPr="007D1793">
        <w:t>LIAB, MED PAY, PIP</w:t>
      </w:r>
    </w:p>
    <w:p w14:paraId="55278127" w14:textId="77777777" w:rsidR="0017239C" w:rsidRPr="007D1793" w:rsidRDefault="0017239C" w:rsidP="0017239C">
      <w:pPr>
        <w:pStyle w:val="isonormal"/>
      </w:pPr>
    </w:p>
    <w:p w14:paraId="6792A1E3" w14:textId="77777777" w:rsidR="0017239C" w:rsidRPr="007D1793" w:rsidRDefault="0017239C" w:rsidP="0017239C">
      <w:pPr>
        <w:pStyle w:val="isonormal"/>
        <w:sectPr w:rsidR="0017239C" w:rsidRPr="007D1793" w:rsidSect="0017239C">
          <w:headerReference w:type="first" r:id="rId11"/>
          <w:footerReference w:type="first" r:id="rId12"/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7D1793" w14:paraId="3E1BBE30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F5970CE" w14:textId="77777777" w:rsidR="0017239C" w:rsidRPr="007D1793" w:rsidRDefault="0017239C" w:rsidP="004E6DA2">
            <w:pPr>
              <w:pStyle w:val="tablehead"/>
              <w:rPr>
                <w:kern w:val="18"/>
              </w:rPr>
            </w:pPr>
            <w:r w:rsidRPr="007D179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5498BE5" w14:textId="77777777" w:rsidR="0017239C" w:rsidRPr="007D1793" w:rsidRDefault="0017239C" w:rsidP="004E6DA2">
            <w:pPr>
              <w:pStyle w:val="tablehead"/>
              <w:rPr>
                <w:kern w:val="18"/>
              </w:rPr>
            </w:pPr>
            <w:r w:rsidRPr="007D179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18889D0" w14:textId="77777777" w:rsidR="0017239C" w:rsidRPr="007D1793" w:rsidRDefault="0017239C" w:rsidP="004E6DA2">
            <w:pPr>
              <w:pStyle w:val="tablehead"/>
              <w:rPr>
                <w:kern w:val="18"/>
              </w:rPr>
            </w:pPr>
            <w:r w:rsidRPr="007D1793">
              <w:rPr>
                <w:kern w:val="18"/>
              </w:rPr>
              <w:t>PERSONAL INJURY PROTECTION</w:t>
            </w:r>
          </w:p>
        </w:tc>
      </w:tr>
      <w:tr w:rsidR="0017239C" w:rsidRPr="007D1793" w14:paraId="736ADCB7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95C182B" w14:textId="77777777" w:rsidR="0017239C" w:rsidRPr="007D1793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D181690" w14:textId="77777777" w:rsidR="0017239C" w:rsidRPr="007D1793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026968F" w14:textId="77777777" w:rsidR="0017239C" w:rsidRPr="007D1793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7D1793" w14:paraId="4A957D86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5A2407B" w14:textId="77777777" w:rsidR="0017239C" w:rsidRPr="007D1793" w:rsidRDefault="0017239C" w:rsidP="004E6DA2">
            <w:pPr>
              <w:pStyle w:val="tablehead"/>
              <w:rPr>
                <w:kern w:val="18"/>
              </w:rPr>
            </w:pPr>
            <w:r w:rsidRPr="007D179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C908D05" w14:textId="77777777" w:rsidR="0017239C" w:rsidRPr="007D1793" w:rsidRDefault="0017239C" w:rsidP="004E6DA2">
            <w:pPr>
              <w:pStyle w:val="tablehead"/>
              <w:rPr>
                <w:kern w:val="18"/>
              </w:rPr>
            </w:pPr>
            <w:r w:rsidRPr="007D179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07EC697" w14:textId="77777777" w:rsidR="0017239C" w:rsidRPr="007D1793" w:rsidRDefault="0017239C" w:rsidP="004E6DA2">
            <w:pPr>
              <w:pStyle w:val="tablehead"/>
              <w:rPr>
                <w:kern w:val="18"/>
              </w:rPr>
            </w:pPr>
            <w:r w:rsidRPr="007D1793">
              <w:rPr>
                <w:kern w:val="18"/>
              </w:rPr>
              <w:t>Basic Limits</w:t>
            </w:r>
          </w:p>
        </w:tc>
      </w:tr>
      <w:tr w:rsidR="0017239C" w:rsidRPr="007D1793" w14:paraId="0AB7081C" w14:textId="77777777" w:rsidTr="004E6DA2">
        <w:trPr>
          <w:cantSplit/>
        </w:trPr>
        <w:tc>
          <w:tcPr>
            <w:tcW w:w="9360" w:type="dxa"/>
            <w:gridSpan w:val="7"/>
          </w:tcPr>
          <w:p w14:paraId="63FD6275" w14:textId="77777777" w:rsidR="0017239C" w:rsidRPr="007D1793" w:rsidRDefault="0017239C" w:rsidP="004E6DA2">
            <w:pPr>
              <w:pStyle w:val="tabletext11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7D1793" w14:paraId="06E3CF8D" w14:textId="77777777" w:rsidTr="004E6DA2">
        <w:trPr>
          <w:cantSplit/>
        </w:trPr>
        <w:tc>
          <w:tcPr>
            <w:tcW w:w="6240" w:type="dxa"/>
            <w:gridSpan w:val="5"/>
          </w:tcPr>
          <w:p w14:paraId="2ABED957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6A496CC" w14:textId="77777777" w:rsidR="0017239C" w:rsidRPr="007D179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233A1928" w14:textId="77777777" w:rsidR="0017239C" w:rsidRPr="007D179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7D1793" w14:paraId="758CDF15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C9E1AA7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$  1814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8716EFC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 xml:space="preserve">$16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2BB65D5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A3E5D44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N/A</w:t>
            </w:r>
          </w:p>
        </w:tc>
      </w:tr>
      <w:tr w:rsidR="0017239C" w:rsidRPr="007D1793" w14:paraId="7F176F8B" w14:textId="77777777" w:rsidTr="004E6DA2">
        <w:trPr>
          <w:cantSplit/>
        </w:trPr>
        <w:tc>
          <w:tcPr>
            <w:tcW w:w="9360" w:type="dxa"/>
            <w:gridSpan w:val="7"/>
          </w:tcPr>
          <w:p w14:paraId="38571041" w14:textId="77777777" w:rsidR="0017239C" w:rsidRPr="007D1793" w:rsidRDefault="0017239C" w:rsidP="004E6DA2">
            <w:pPr>
              <w:pStyle w:val="tabletext11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7D1793" w14:paraId="0C94C5B3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11F10D8" w14:textId="77777777" w:rsidR="0017239C" w:rsidRPr="007D179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D17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FD6174B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33487682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7DF72008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7D1793" w14:paraId="47B32DAC" w14:textId="77777777" w:rsidTr="004E6DA2">
        <w:trPr>
          <w:cantSplit/>
        </w:trPr>
        <w:tc>
          <w:tcPr>
            <w:tcW w:w="3120" w:type="dxa"/>
            <w:gridSpan w:val="4"/>
          </w:tcPr>
          <w:p w14:paraId="427121FE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$  1647</w:t>
            </w:r>
          </w:p>
        </w:tc>
        <w:tc>
          <w:tcPr>
            <w:tcW w:w="3120" w:type="dxa"/>
          </w:tcPr>
          <w:p w14:paraId="0931EF6F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 xml:space="preserve">$52    </w:t>
            </w:r>
          </w:p>
        </w:tc>
        <w:tc>
          <w:tcPr>
            <w:tcW w:w="1560" w:type="dxa"/>
          </w:tcPr>
          <w:p w14:paraId="5BBB26DA" w14:textId="77777777" w:rsidR="0017239C" w:rsidRPr="007D179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5CE5582" w14:textId="77777777" w:rsidR="0017239C" w:rsidRPr="007D179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7D1793" w14:paraId="3DCA3939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FEC0A55" w14:textId="77777777" w:rsidR="0017239C" w:rsidRPr="007D179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D1793">
              <w:rPr>
                <w:rFonts w:ascii="Symbol" w:hAnsi="Symbol"/>
                <w:kern w:val="18"/>
              </w:rPr>
              <w:br/>
            </w:r>
            <w:r w:rsidRPr="007D17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D553977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298A7B39" w14:textId="77777777" w:rsidR="0017239C" w:rsidRPr="007D179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40A61040" w14:textId="77777777" w:rsidR="0017239C" w:rsidRPr="007D179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Principally Operated By Employees</w:t>
            </w:r>
          </w:p>
        </w:tc>
      </w:tr>
      <w:tr w:rsidR="0017239C" w:rsidRPr="007D1793" w14:paraId="7C1A8A10" w14:textId="77777777" w:rsidTr="004E6DA2">
        <w:trPr>
          <w:cantSplit/>
        </w:trPr>
        <w:tc>
          <w:tcPr>
            <w:tcW w:w="3120" w:type="dxa"/>
            <w:gridSpan w:val="4"/>
          </w:tcPr>
          <w:p w14:paraId="12020E9C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$  1148</w:t>
            </w:r>
          </w:p>
        </w:tc>
        <w:tc>
          <w:tcPr>
            <w:tcW w:w="3120" w:type="dxa"/>
          </w:tcPr>
          <w:p w14:paraId="73F73469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DA293C2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bookmarkStart w:id="1" w:name="Rule32PIP"/>
            <w:bookmarkEnd w:id="1"/>
            <w:r w:rsidRPr="007D1793">
              <w:rPr>
                <w:kern w:val="18"/>
              </w:rPr>
              <w:t>$   232</w:t>
            </w:r>
          </w:p>
        </w:tc>
        <w:tc>
          <w:tcPr>
            <w:tcW w:w="1560" w:type="dxa"/>
          </w:tcPr>
          <w:p w14:paraId="110B5DCF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$   197</w:t>
            </w:r>
          </w:p>
        </w:tc>
      </w:tr>
      <w:tr w:rsidR="0017239C" w:rsidRPr="007D1793" w14:paraId="38426A9C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2F8D0A" w14:textId="77777777" w:rsidR="0017239C" w:rsidRPr="007D1793" w:rsidRDefault="0017239C" w:rsidP="004E6DA2">
            <w:pPr>
              <w:pStyle w:val="tabletext11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7D1793" w14:paraId="7D0CF417" w14:textId="77777777" w:rsidTr="004E6DA2">
        <w:trPr>
          <w:cantSplit/>
        </w:trPr>
        <w:tc>
          <w:tcPr>
            <w:tcW w:w="580" w:type="dxa"/>
            <w:gridSpan w:val="2"/>
          </w:tcPr>
          <w:p w14:paraId="6700C26E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32FD50C" w14:textId="77777777" w:rsidR="0017239C" w:rsidRPr="007D1793" w:rsidRDefault="0017239C" w:rsidP="004E6DA2">
            <w:pPr>
              <w:pStyle w:val="tabletext11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– TAXICABS AND LIMOUSINES</w:t>
            </w:r>
          </w:p>
        </w:tc>
      </w:tr>
      <w:tr w:rsidR="0017239C" w:rsidRPr="007D1793" w14:paraId="294960E0" w14:textId="77777777" w:rsidTr="004E6DA2">
        <w:trPr>
          <w:cantSplit/>
        </w:trPr>
        <w:tc>
          <w:tcPr>
            <w:tcW w:w="9360" w:type="dxa"/>
            <w:gridSpan w:val="7"/>
          </w:tcPr>
          <w:p w14:paraId="74FD022D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7D1793" w14:paraId="49B8AC27" w14:textId="77777777" w:rsidTr="004E6DA2">
        <w:trPr>
          <w:cantSplit/>
        </w:trPr>
        <w:tc>
          <w:tcPr>
            <w:tcW w:w="3120" w:type="dxa"/>
            <w:gridSpan w:val="4"/>
          </w:tcPr>
          <w:p w14:paraId="7F1633D5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$  7292</w:t>
            </w:r>
          </w:p>
        </w:tc>
        <w:tc>
          <w:tcPr>
            <w:tcW w:w="3120" w:type="dxa"/>
          </w:tcPr>
          <w:p w14:paraId="11CF7701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 xml:space="preserve">$303   </w:t>
            </w:r>
          </w:p>
        </w:tc>
        <w:tc>
          <w:tcPr>
            <w:tcW w:w="3120" w:type="dxa"/>
            <w:gridSpan w:val="2"/>
          </w:tcPr>
          <w:p w14:paraId="5F152852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N/A</w:t>
            </w:r>
          </w:p>
        </w:tc>
      </w:tr>
      <w:tr w:rsidR="0017239C" w:rsidRPr="007D1793" w14:paraId="25A78F2A" w14:textId="77777777" w:rsidTr="004E6DA2">
        <w:trPr>
          <w:cantSplit/>
        </w:trPr>
        <w:tc>
          <w:tcPr>
            <w:tcW w:w="580" w:type="dxa"/>
            <w:gridSpan w:val="2"/>
          </w:tcPr>
          <w:p w14:paraId="4CB13041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4951085" w14:textId="77777777" w:rsidR="0017239C" w:rsidRPr="007D1793" w:rsidRDefault="0017239C" w:rsidP="004E6DA2">
            <w:pPr>
              <w:pStyle w:val="tabletext11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– SCHOOL AND CHURCH BUSES</w:t>
            </w:r>
          </w:p>
        </w:tc>
      </w:tr>
      <w:tr w:rsidR="0017239C" w:rsidRPr="007D1793" w14:paraId="3E96E967" w14:textId="77777777" w:rsidTr="004E6DA2">
        <w:trPr>
          <w:cantSplit/>
        </w:trPr>
        <w:tc>
          <w:tcPr>
            <w:tcW w:w="9360" w:type="dxa"/>
            <w:gridSpan w:val="7"/>
          </w:tcPr>
          <w:p w14:paraId="282C17B9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7D1793" w14:paraId="3FDF519E" w14:textId="77777777" w:rsidTr="004E6DA2">
        <w:trPr>
          <w:cantSplit/>
        </w:trPr>
        <w:tc>
          <w:tcPr>
            <w:tcW w:w="3120" w:type="dxa"/>
            <w:gridSpan w:val="4"/>
          </w:tcPr>
          <w:p w14:paraId="3E84DC0D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$   689</w:t>
            </w:r>
          </w:p>
        </w:tc>
        <w:tc>
          <w:tcPr>
            <w:tcW w:w="3120" w:type="dxa"/>
          </w:tcPr>
          <w:p w14:paraId="09FAAB14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 xml:space="preserve">$15    </w:t>
            </w:r>
          </w:p>
        </w:tc>
        <w:tc>
          <w:tcPr>
            <w:tcW w:w="3120" w:type="dxa"/>
            <w:gridSpan w:val="2"/>
          </w:tcPr>
          <w:p w14:paraId="7081D543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N/A</w:t>
            </w:r>
          </w:p>
        </w:tc>
      </w:tr>
      <w:tr w:rsidR="0017239C" w:rsidRPr="007D1793" w14:paraId="4241F10C" w14:textId="77777777" w:rsidTr="004E6DA2">
        <w:trPr>
          <w:cantSplit/>
        </w:trPr>
        <w:tc>
          <w:tcPr>
            <w:tcW w:w="580" w:type="dxa"/>
            <w:gridSpan w:val="2"/>
          </w:tcPr>
          <w:p w14:paraId="754AF1FD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7325DB6" w14:textId="77777777" w:rsidR="0017239C" w:rsidRPr="007D1793" w:rsidRDefault="0017239C" w:rsidP="004E6DA2">
            <w:pPr>
              <w:pStyle w:val="tabletext11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– OTHER BUSES</w:t>
            </w:r>
          </w:p>
        </w:tc>
      </w:tr>
      <w:tr w:rsidR="0017239C" w:rsidRPr="007D1793" w14:paraId="2211026E" w14:textId="77777777" w:rsidTr="004E6DA2">
        <w:trPr>
          <w:cantSplit/>
        </w:trPr>
        <w:tc>
          <w:tcPr>
            <w:tcW w:w="9360" w:type="dxa"/>
            <w:gridSpan w:val="7"/>
          </w:tcPr>
          <w:p w14:paraId="76C942B5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7D1793" w14:paraId="64E0448E" w14:textId="77777777" w:rsidTr="004E6DA2">
        <w:trPr>
          <w:cantSplit/>
        </w:trPr>
        <w:tc>
          <w:tcPr>
            <w:tcW w:w="3120" w:type="dxa"/>
            <w:gridSpan w:val="4"/>
          </w:tcPr>
          <w:p w14:paraId="0197065D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$  5732</w:t>
            </w:r>
          </w:p>
        </w:tc>
        <w:tc>
          <w:tcPr>
            <w:tcW w:w="3120" w:type="dxa"/>
          </w:tcPr>
          <w:p w14:paraId="19DBCD71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 xml:space="preserve">$95    </w:t>
            </w:r>
          </w:p>
        </w:tc>
        <w:tc>
          <w:tcPr>
            <w:tcW w:w="3120" w:type="dxa"/>
            <w:gridSpan w:val="2"/>
          </w:tcPr>
          <w:p w14:paraId="20652F9C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N/A</w:t>
            </w:r>
          </w:p>
        </w:tc>
      </w:tr>
      <w:tr w:rsidR="0017239C" w:rsidRPr="007D1793" w14:paraId="47F816DD" w14:textId="77777777" w:rsidTr="004E6DA2">
        <w:trPr>
          <w:cantSplit/>
        </w:trPr>
        <w:tc>
          <w:tcPr>
            <w:tcW w:w="580" w:type="dxa"/>
            <w:gridSpan w:val="2"/>
          </w:tcPr>
          <w:p w14:paraId="0AB2EBB8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D09B1D6" w14:textId="77777777" w:rsidR="0017239C" w:rsidRPr="007D1793" w:rsidRDefault="0017239C" w:rsidP="004E6DA2">
            <w:pPr>
              <w:pStyle w:val="tabletext11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– VAN POOLS</w:t>
            </w:r>
          </w:p>
        </w:tc>
      </w:tr>
      <w:tr w:rsidR="0017239C" w:rsidRPr="007D1793" w14:paraId="61E3D810" w14:textId="77777777" w:rsidTr="004E6DA2">
        <w:trPr>
          <w:cantSplit/>
        </w:trPr>
        <w:tc>
          <w:tcPr>
            <w:tcW w:w="9360" w:type="dxa"/>
            <w:gridSpan w:val="7"/>
          </w:tcPr>
          <w:p w14:paraId="1391F800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7D1793" w14:paraId="27FBB93D" w14:textId="77777777" w:rsidTr="004E6DA2">
        <w:trPr>
          <w:cantSplit/>
        </w:trPr>
        <w:tc>
          <w:tcPr>
            <w:tcW w:w="3120" w:type="dxa"/>
            <w:gridSpan w:val="4"/>
          </w:tcPr>
          <w:p w14:paraId="7CE4C343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$  1723</w:t>
            </w:r>
          </w:p>
        </w:tc>
        <w:tc>
          <w:tcPr>
            <w:tcW w:w="3120" w:type="dxa"/>
          </w:tcPr>
          <w:p w14:paraId="6F23DF4B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 xml:space="preserve">$55    </w:t>
            </w:r>
          </w:p>
        </w:tc>
        <w:tc>
          <w:tcPr>
            <w:tcW w:w="3120" w:type="dxa"/>
            <w:gridSpan w:val="2"/>
          </w:tcPr>
          <w:p w14:paraId="4E3A271F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N/A</w:t>
            </w:r>
          </w:p>
        </w:tc>
      </w:tr>
      <w:tr w:rsidR="0017239C" w:rsidRPr="007D1793" w14:paraId="75F7DB33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FE1EFD" w14:textId="77777777" w:rsidR="0017239C" w:rsidRPr="007D1793" w:rsidRDefault="0017239C" w:rsidP="004E6DA2">
            <w:pPr>
              <w:pStyle w:val="tabletext11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7D1793" w14:paraId="78E99BEF" w14:textId="77777777" w:rsidTr="004E6DA2">
        <w:trPr>
          <w:cantSplit/>
        </w:trPr>
        <w:tc>
          <w:tcPr>
            <w:tcW w:w="6240" w:type="dxa"/>
            <w:gridSpan w:val="5"/>
          </w:tcPr>
          <w:p w14:paraId="40A12724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1677469" w14:textId="77777777" w:rsidR="0017239C" w:rsidRPr="007D179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7D1793">
              <w:rPr>
                <w:b/>
                <w:kern w:val="18"/>
              </w:rPr>
              <w:t>All Autos</w:t>
            </w:r>
          </w:p>
        </w:tc>
      </w:tr>
      <w:tr w:rsidR="0017239C" w:rsidRPr="007D1793" w14:paraId="212A4B85" w14:textId="77777777" w:rsidTr="004E6DA2">
        <w:trPr>
          <w:cantSplit/>
        </w:trPr>
        <w:tc>
          <w:tcPr>
            <w:tcW w:w="3120" w:type="dxa"/>
            <w:gridSpan w:val="4"/>
          </w:tcPr>
          <w:p w14:paraId="35101E15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$  1601</w:t>
            </w:r>
          </w:p>
        </w:tc>
        <w:tc>
          <w:tcPr>
            <w:tcW w:w="3120" w:type="dxa"/>
          </w:tcPr>
          <w:p w14:paraId="465ECD31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 xml:space="preserve">Refer to Rule </w:t>
            </w:r>
            <w:r w:rsidRPr="007D1793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DF2A82B" w14:textId="77777777" w:rsidR="0017239C" w:rsidRPr="007D17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1793">
              <w:rPr>
                <w:kern w:val="18"/>
              </w:rPr>
              <w:t>N/A</w:t>
            </w:r>
          </w:p>
        </w:tc>
      </w:tr>
      <w:tr w:rsidR="0017239C" w:rsidRPr="007D1793" w14:paraId="09905A1E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E9FF53F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1793" w14:paraId="4AF8970F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1DDD77E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6A09ECB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kern w:val="18"/>
              </w:rPr>
              <w:t xml:space="preserve">For Other Than Zone-rated Trucks, Tractors and Trailers Classifications, refer to Rule </w:t>
            </w:r>
            <w:r w:rsidRPr="007D1793">
              <w:rPr>
                <w:b/>
                <w:kern w:val="18"/>
              </w:rPr>
              <w:t>222.</w:t>
            </w:r>
            <w:r w:rsidRPr="007D1793">
              <w:rPr>
                <w:kern w:val="18"/>
              </w:rPr>
              <w:t xml:space="preserve"> for premium development.</w:t>
            </w:r>
          </w:p>
        </w:tc>
      </w:tr>
      <w:tr w:rsidR="0017239C" w:rsidRPr="007D1793" w14:paraId="3E7AEA68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3DC7E59A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8C025E7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kern w:val="18"/>
              </w:rPr>
              <w:t xml:space="preserve">For Private Passenger Types Classifications, refer to Rule </w:t>
            </w:r>
            <w:r w:rsidRPr="007D1793">
              <w:rPr>
                <w:b/>
                <w:kern w:val="18"/>
              </w:rPr>
              <w:t>232.</w:t>
            </w:r>
            <w:r w:rsidRPr="007D1793">
              <w:rPr>
                <w:kern w:val="18"/>
              </w:rPr>
              <w:t xml:space="preserve"> for premium development.</w:t>
            </w:r>
          </w:p>
        </w:tc>
      </w:tr>
      <w:tr w:rsidR="0017239C" w:rsidRPr="007D1793" w14:paraId="4CE03BD9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C7F694F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EF7A0CB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kern w:val="18"/>
              </w:rPr>
              <w:t xml:space="preserve">For Other Than Zone-rated Public Autos, refer to Rule </w:t>
            </w:r>
            <w:r w:rsidRPr="007D1793">
              <w:rPr>
                <w:rStyle w:val="rulelink"/>
              </w:rPr>
              <w:t>239.</w:t>
            </w:r>
            <w:r w:rsidRPr="007D1793">
              <w:rPr>
                <w:kern w:val="18"/>
              </w:rPr>
              <w:t xml:space="preserve"> for premium development.</w:t>
            </w:r>
          </w:p>
        </w:tc>
      </w:tr>
      <w:tr w:rsidR="0017239C" w:rsidRPr="007D1793" w14:paraId="3B83E697" w14:textId="77777777" w:rsidTr="004E6DA2">
        <w:trPr>
          <w:cantSplit/>
        </w:trPr>
        <w:tc>
          <w:tcPr>
            <w:tcW w:w="220" w:type="dxa"/>
          </w:tcPr>
          <w:p w14:paraId="5164E533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6B9A88D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kern w:val="18"/>
              </w:rPr>
              <w:t xml:space="preserve">For liability increased limits factors, refer to Rule </w:t>
            </w:r>
            <w:r w:rsidRPr="007D1793">
              <w:rPr>
                <w:rStyle w:val="rulelink"/>
              </w:rPr>
              <w:t>300.</w:t>
            </w:r>
          </w:p>
        </w:tc>
      </w:tr>
      <w:tr w:rsidR="0017239C" w:rsidRPr="007D1793" w14:paraId="030EBDDE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E31FFA1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F2895FB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kern w:val="18"/>
              </w:rPr>
              <w:t xml:space="preserve">Other Than Auto losses for </w:t>
            </w:r>
            <w:r w:rsidRPr="007D1793">
              <w:t>Auto Dealers</w:t>
            </w:r>
            <w:r w:rsidRPr="007D179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D1793">
              <w:rPr>
                <w:rStyle w:val="rulelink"/>
              </w:rPr>
              <w:t>249.</w:t>
            </w:r>
          </w:p>
        </w:tc>
      </w:tr>
      <w:tr w:rsidR="0017239C" w:rsidRPr="007D1793" w14:paraId="62B7311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68E8A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E73A60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kern w:val="18"/>
              </w:rPr>
              <w:t xml:space="preserve">The liability loss cost shown for Rule </w:t>
            </w:r>
            <w:r w:rsidRPr="007D1793">
              <w:rPr>
                <w:rStyle w:val="rulelink"/>
              </w:rPr>
              <w:t>249.</w:t>
            </w:r>
            <w:r w:rsidRPr="007D1793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7D1793" w14:paraId="5755FD1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E4273D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C212BF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  <w:r w:rsidRPr="007D1793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7D1793" w14:paraId="0FBCEB1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DAE459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76FC61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1793" w14:paraId="0E54EC3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944ACA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061B60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1793" w14:paraId="619ED91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F7F378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44207B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1793" w14:paraId="2AF9EC7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FB08FF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94D69C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1793" w14:paraId="5C2FFD8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F0C015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05CA55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1793" w14:paraId="1028E42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1D743D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012658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1793" w14:paraId="435FDC1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C63C89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0D115C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1793" w14:paraId="561324F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8B9794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42E334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1793" w14:paraId="27026732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77D36B3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9A84240" w14:textId="77777777" w:rsidR="0017239C" w:rsidRPr="007D1793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11BF1B0" w14:textId="7ABFDACA" w:rsidR="00E11D70" w:rsidRDefault="00E11D70">
      <w:bookmarkStart w:id="2" w:name="EndDoc"/>
      <w:bookmarkEnd w:id="2"/>
    </w:p>
    <w:p w14:paraId="2D3964A1" w14:textId="0DD64809" w:rsidR="0017239C" w:rsidRDefault="0017239C" w:rsidP="0017239C">
      <w:pPr>
        <w:pStyle w:val="isonormal"/>
        <w:jc w:val="left"/>
      </w:pPr>
    </w:p>
    <w:p w14:paraId="507D5203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C01248" w14:textId="77777777" w:rsidR="0017239C" w:rsidRPr="00A45194" w:rsidRDefault="0017239C" w:rsidP="0017239C">
      <w:pPr>
        <w:pStyle w:val="subcap"/>
      </w:pPr>
      <w:r w:rsidRPr="00A45194">
        <w:lastRenderedPageBreak/>
        <w:t>TERRITORY 102</w:t>
      </w:r>
    </w:p>
    <w:p w14:paraId="4D8A4227" w14:textId="77777777" w:rsidR="0017239C" w:rsidRPr="00A45194" w:rsidRDefault="0017239C" w:rsidP="0017239C">
      <w:pPr>
        <w:pStyle w:val="subcap2"/>
      </w:pPr>
      <w:r w:rsidRPr="00A45194">
        <w:t>LIAB, MED PAY, PIP</w:t>
      </w:r>
    </w:p>
    <w:p w14:paraId="4C189E85" w14:textId="77777777" w:rsidR="0017239C" w:rsidRPr="00A45194" w:rsidRDefault="0017239C" w:rsidP="0017239C">
      <w:pPr>
        <w:pStyle w:val="isonormal"/>
      </w:pPr>
    </w:p>
    <w:p w14:paraId="678631AD" w14:textId="77777777" w:rsidR="0017239C" w:rsidRPr="00A45194" w:rsidRDefault="0017239C" w:rsidP="0017239C">
      <w:pPr>
        <w:pStyle w:val="isonormal"/>
        <w:sectPr w:rsidR="0017239C" w:rsidRPr="00A45194" w:rsidSect="0017239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A45194" w14:paraId="71F99FB2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22CA020" w14:textId="77777777" w:rsidR="0017239C" w:rsidRPr="00A45194" w:rsidRDefault="0017239C" w:rsidP="004E6DA2">
            <w:pPr>
              <w:pStyle w:val="tablehead"/>
              <w:rPr>
                <w:kern w:val="18"/>
              </w:rPr>
            </w:pPr>
            <w:r w:rsidRPr="00A4519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507C325" w14:textId="77777777" w:rsidR="0017239C" w:rsidRPr="00A45194" w:rsidRDefault="0017239C" w:rsidP="004E6DA2">
            <w:pPr>
              <w:pStyle w:val="tablehead"/>
              <w:rPr>
                <w:kern w:val="18"/>
              </w:rPr>
            </w:pPr>
            <w:r w:rsidRPr="00A4519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5D61BEA" w14:textId="77777777" w:rsidR="0017239C" w:rsidRPr="00A45194" w:rsidRDefault="0017239C" w:rsidP="004E6DA2">
            <w:pPr>
              <w:pStyle w:val="tablehead"/>
              <w:rPr>
                <w:kern w:val="18"/>
              </w:rPr>
            </w:pPr>
            <w:r w:rsidRPr="00A45194">
              <w:rPr>
                <w:kern w:val="18"/>
              </w:rPr>
              <w:t>PERSONAL INJURY PROTECTION</w:t>
            </w:r>
          </w:p>
        </w:tc>
      </w:tr>
      <w:tr w:rsidR="0017239C" w:rsidRPr="00A45194" w14:paraId="0B9C25F9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07058A4" w14:textId="77777777" w:rsidR="0017239C" w:rsidRPr="00A45194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105517D" w14:textId="77777777" w:rsidR="0017239C" w:rsidRPr="00A45194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413EDF3" w14:textId="77777777" w:rsidR="0017239C" w:rsidRPr="00A45194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A45194" w14:paraId="78C844FE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06978C2" w14:textId="77777777" w:rsidR="0017239C" w:rsidRPr="00A45194" w:rsidRDefault="0017239C" w:rsidP="004E6DA2">
            <w:pPr>
              <w:pStyle w:val="tablehead"/>
              <w:rPr>
                <w:kern w:val="18"/>
              </w:rPr>
            </w:pPr>
            <w:r w:rsidRPr="00A4519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94A5FE6" w14:textId="77777777" w:rsidR="0017239C" w:rsidRPr="00A45194" w:rsidRDefault="0017239C" w:rsidP="004E6DA2">
            <w:pPr>
              <w:pStyle w:val="tablehead"/>
              <w:rPr>
                <w:kern w:val="18"/>
              </w:rPr>
            </w:pPr>
            <w:r w:rsidRPr="00A4519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54DE7F3" w14:textId="77777777" w:rsidR="0017239C" w:rsidRPr="00A45194" w:rsidRDefault="0017239C" w:rsidP="004E6DA2">
            <w:pPr>
              <w:pStyle w:val="tablehead"/>
              <w:rPr>
                <w:kern w:val="18"/>
              </w:rPr>
            </w:pPr>
            <w:r w:rsidRPr="00A45194">
              <w:rPr>
                <w:kern w:val="18"/>
              </w:rPr>
              <w:t>Basic Limits</w:t>
            </w:r>
          </w:p>
        </w:tc>
      </w:tr>
      <w:tr w:rsidR="0017239C" w:rsidRPr="00A45194" w14:paraId="7B7D79A6" w14:textId="77777777" w:rsidTr="004E6DA2">
        <w:trPr>
          <w:cantSplit/>
        </w:trPr>
        <w:tc>
          <w:tcPr>
            <w:tcW w:w="9360" w:type="dxa"/>
            <w:gridSpan w:val="7"/>
          </w:tcPr>
          <w:p w14:paraId="360BBDCF" w14:textId="77777777" w:rsidR="0017239C" w:rsidRPr="00A45194" w:rsidRDefault="0017239C" w:rsidP="004E6DA2">
            <w:pPr>
              <w:pStyle w:val="tabletext11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A45194" w14:paraId="4DB7B1F2" w14:textId="77777777" w:rsidTr="004E6DA2">
        <w:trPr>
          <w:cantSplit/>
        </w:trPr>
        <w:tc>
          <w:tcPr>
            <w:tcW w:w="6240" w:type="dxa"/>
            <w:gridSpan w:val="5"/>
          </w:tcPr>
          <w:p w14:paraId="17B0D223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57A53DD" w14:textId="77777777" w:rsidR="0017239C" w:rsidRPr="00A45194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0F04C9A" w14:textId="77777777" w:rsidR="0017239C" w:rsidRPr="00A45194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A45194" w14:paraId="65D3ED2D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B327073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1388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910B5F4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1214B1A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54AE8DB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N/A</w:t>
            </w:r>
          </w:p>
        </w:tc>
      </w:tr>
      <w:tr w:rsidR="0017239C" w:rsidRPr="00A45194" w14:paraId="1A36A10A" w14:textId="77777777" w:rsidTr="004E6DA2">
        <w:trPr>
          <w:cantSplit/>
        </w:trPr>
        <w:tc>
          <w:tcPr>
            <w:tcW w:w="9360" w:type="dxa"/>
            <w:gridSpan w:val="7"/>
          </w:tcPr>
          <w:p w14:paraId="0E3ECC77" w14:textId="77777777" w:rsidR="0017239C" w:rsidRPr="00A45194" w:rsidRDefault="0017239C" w:rsidP="004E6DA2">
            <w:pPr>
              <w:pStyle w:val="tabletext11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A45194" w14:paraId="4F5A8E28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CCCABC3" w14:textId="77777777" w:rsidR="0017239C" w:rsidRPr="00A45194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A451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2E63B59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57F8134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78C6063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45194" w14:paraId="29089EC7" w14:textId="77777777" w:rsidTr="004E6DA2">
        <w:trPr>
          <w:cantSplit/>
        </w:trPr>
        <w:tc>
          <w:tcPr>
            <w:tcW w:w="3120" w:type="dxa"/>
            <w:gridSpan w:val="4"/>
          </w:tcPr>
          <w:p w14:paraId="600C665A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1526</w:t>
            </w:r>
          </w:p>
        </w:tc>
        <w:tc>
          <w:tcPr>
            <w:tcW w:w="3120" w:type="dxa"/>
          </w:tcPr>
          <w:p w14:paraId="56BF7205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 xml:space="preserve">$49    </w:t>
            </w:r>
          </w:p>
        </w:tc>
        <w:tc>
          <w:tcPr>
            <w:tcW w:w="1560" w:type="dxa"/>
          </w:tcPr>
          <w:p w14:paraId="0986162B" w14:textId="77777777" w:rsidR="0017239C" w:rsidRPr="00A45194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80D15C2" w14:textId="77777777" w:rsidR="0017239C" w:rsidRPr="00A45194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A45194" w14:paraId="252F2A32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ABFEFF7" w14:textId="77777777" w:rsidR="0017239C" w:rsidRPr="00A45194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A45194">
              <w:rPr>
                <w:rFonts w:ascii="Symbol" w:hAnsi="Symbol"/>
                <w:kern w:val="18"/>
              </w:rPr>
              <w:br/>
            </w:r>
            <w:r w:rsidRPr="00A451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4065AEFF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17F7456E" w14:textId="77777777" w:rsidR="0017239C" w:rsidRPr="00A45194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042F49CF" w14:textId="77777777" w:rsidR="0017239C" w:rsidRPr="00A45194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Principally Operated By Employees</w:t>
            </w:r>
          </w:p>
        </w:tc>
      </w:tr>
      <w:tr w:rsidR="0017239C" w:rsidRPr="00A45194" w14:paraId="4C1D267D" w14:textId="77777777" w:rsidTr="004E6DA2">
        <w:trPr>
          <w:cantSplit/>
        </w:trPr>
        <w:tc>
          <w:tcPr>
            <w:tcW w:w="3120" w:type="dxa"/>
            <w:gridSpan w:val="4"/>
          </w:tcPr>
          <w:p w14:paraId="1D728926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1060</w:t>
            </w:r>
          </w:p>
        </w:tc>
        <w:tc>
          <w:tcPr>
            <w:tcW w:w="3120" w:type="dxa"/>
          </w:tcPr>
          <w:p w14:paraId="4E042722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05E2343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 126</w:t>
            </w:r>
          </w:p>
        </w:tc>
        <w:tc>
          <w:tcPr>
            <w:tcW w:w="1560" w:type="dxa"/>
          </w:tcPr>
          <w:p w14:paraId="067B8800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 107</w:t>
            </w:r>
          </w:p>
        </w:tc>
      </w:tr>
      <w:tr w:rsidR="0017239C" w:rsidRPr="00A45194" w14:paraId="4A6CFF97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5A75FC" w14:textId="77777777" w:rsidR="0017239C" w:rsidRPr="00A45194" w:rsidRDefault="0017239C" w:rsidP="004E6DA2">
            <w:pPr>
              <w:pStyle w:val="tabletext11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A45194" w14:paraId="6E206832" w14:textId="77777777" w:rsidTr="004E6DA2">
        <w:trPr>
          <w:cantSplit/>
        </w:trPr>
        <w:tc>
          <w:tcPr>
            <w:tcW w:w="580" w:type="dxa"/>
            <w:gridSpan w:val="2"/>
          </w:tcPr>
          <w:p w14:paraId="529622CA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4C17E8A" w14:textId="77777777" w:rsidR="0017239C" w:rsidRPr="00A45194" w:rsidRDefault="0017239C" w:rsidP="004E6DA2">
            <w:pPr>
              <w:pStyle w:val="tabletext11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– TAXICABS AND LIMOUSINES</w:t>
            </w:r>
          </w:p>
        </w:tc>
      </w:tr>
      <w:tr w:rsidR="0017239C" w:rsidRPr="00A45194" w14:paraId="74CE601B" w14:textId="77777777" w:rsidTr="004E6DA2">
        <w:trPr>
          <w:cantSplit/>
        </w:trPr>
        <w:tc>
          <w:tcPr>
            <w:tcW w:w="9360" w:type="dxa"/>
            <w:gridSpan w:val="7"/>
          </w:tcPr>
          <w:p w14:paraId="6C4A2DDD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45194" w14:paraId="52A365B7" w14:textId="77777777" w:rsidTr="004E6DA2">
        <w:trPr>
          <w:cantSplit/>
        </w:trPr>
        <w:tc>
          <w:tcPr>
            <w:tcW w:w="3120" w:type="dxa"/>
            <w:gridSpan w:val="4"/>
          </w:tcPr>
          <w:p w14:paraId="2C49F082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5580</w:t>
            </w:r>
          </w:p>
        </w:tc>
        <w:tc>
          <w:tcPr>
            <w:tcW w:w="3120" w:type="dxa"/>
          </w:tcPr>
          <w:p w14:paraId="2B9C7914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 xml:space="preserve">$232   </w:t>
            </w:r>
          </w:p>
        </w:tc>
        <w:tc>
          <w:tcPr>
            <w:tcW w:w="3120" w:type="dxa"/>
            <w:gridSpan w:val="2"/>
          </w:tcPr>
          <w:p w14:paraId="2CDDC38B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N/A</w:t>
            </w:r>
          </w:p>
        </w:tc>
      </w:tr>
      <w:tr w:rsidR="0017239C" w:rsidRPr="00A45194" w14:paraId="319FD0B7" w14:textId="77777777" w:rsidTr="004E6DA2">
        <w:trPr>
          <w:cantSplit/>
        </w:trPr>
        <w:tc>
          <w:tcPr>
            <w:tcW w:w="580" w:type="dxa"/>
            <w:gridSpan w:val="2"/>
          </w:tcPr>
          <w:p w14:paraId="6181FC7D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2C02D89" w14:textId="77777777" w:rsidR="0017239C" w:rsidRPr="00A45194" w:rsidRDefault="0017239C" w:rsidP="004E6DA2">
            <w:pPr>
              <w:pStyle w:val="tabletext11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– SCHOOL AND CHURCH BUSES</w:t>
            </w:r>
          </w:p>
        </w:tc>
      </w:tr>
      <w:tr w:rsidR="0017239C" w:rsidRPr="00A45194" w14:paraId="128B431B" w14:textId="77777777" w:rsidTr="004E6DA2">
        <w:trPr>
          <w:cantSplit/>
        </w:trPr>
        <w:tc>
          <w:tcPr>
            <w:tcW w:w="9360" w:type="dxa"/>
            <w:gridSpan w:val="7"/>
          </w:tcPr>
          <w:p w14:paraId="5B16BE31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45194" w14:paraId="64006F0B" w14:textId="77777777" w:rsidTr="004E6DA2">
        <w:trPr>
          <w:cantSplit/>
        </w:trPr>
        <w:tc>
          <w:tcPr>
            <w:tcW w:w="3120" w:type="dxa"/>
            <w:gridSpan w:val="4"/>
          </w:tcPr>
          <w:p w14:paraId="039A2C78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 527</w:t>
            </w:r>
          </w:p>
        </w:tc>
        <w:tc>
          <w:tcPr>
            <w:tcW w:w="3120" w:type="dxa"/>
          </w:tcPr>
          <w:p w14:paraId="4CA899E9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 xml:space="preserve">$14    </w:t>
            </w:r>
          </w:p>
        </w:tc>
        <w:tc>
          <w:tcPr>
            <w:tcW w:w="3120" w:type="dxa"/>
            <w:gridSpan w:val="2"/>
          </w:tcPr>
          <w:p w14:paraId="7B2560D3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N/A</w:t>
            </w:r>
          </w:p>
        </w:tc>
      </w:tr>
      <w:tr w:rsidR="0017239C" w:rsidRPr="00A45194" w14:paraId="47E5B33E" w14:textId="77777777" w:rsidTr="004E6DA2">
        <w:trPr>
          <w:cantSplit/>
        </w:trPr>
        <w:tc>
          <w:tcPr>
            <w:tcW w:w="580" w:type="dxa"/>
            <w:gridSpan w:val="2"/>
          </w:tcPr>
          <w:p w14:paraId="7FB0E484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03B8EE5" w14:textId="77777777" w:rsidR="0017239C" w:rsidRPr="00A45194" w:rsidRDefault="0017239C" w:rsidP="004E6DA2">
            <w:pPr>
              <w:pStyle w:val="tabletext11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– OTHER BUSES</w:t>
            </w:r>
          </w:p>
        </w:tc>
      </w:tr>
      <w:tr w:rsidR="0017239C" w:rsidRPr="00A45194" w14:paraId="5317E846" w14:textId="77777777" w:rsidTr="004E6DA2">
        <w:trPr>
          <w:cantSplit/>
        </w:trPr>
        <w:tc>
          <w:tcPr>
            <w:tcW w:w="9360" w:type="dxa"/>
            <w:gridSpan w:val="7"/>
          </w:tcPr>
          <w:p w14:paraId="521A3960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45194" w14:paraId="1057459C" w14:textId="77777777" w:rsidTr="004E6DA2">
        <w:trPr>
          <w:cantSplit/>
        </w:trPr>
        <w:tc>
          <w:tcPr>
            <w:tcW w:w="3120" w:type="dxa"/>
            <w:gridSpan w:val="4"/>
          </w:tcPr>
          <w:p w14:paraId="57369B72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4386</w:t>
            </w:r>
          </w:p>
        </w:tc>
        <w:tc>
          <w:tcPr>
            <w:tcW w:w="3120" w:type="dxa"/>
          </w:tcPr>
          <w:p w14:paraId="64F65255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 xml:space="preserve">$86    </w:t>
            </w:r>
          </w:p>
        </w:tc>
        <w:tc>
          <w:tcPr>
            <w:tcW w:w="3120" w:type="dxa"/>
            <w:gridSpan w:val="2"/>
          </w:tcPr>
          <w:p w14:paraId="58C172A0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N/A</w:t>
            </w:r>
          </w:p>
        </w:tc>
      </w:tr>
      <w:tr w:rsidR="0017239C" w:rsidRPr="00A45194" w14:paraId="47475E2E" w14:textId="77777777" w:rsidTr="004E6DA2">
        <w:trPr>
          <w:cantSplit/>
        </w:trPr>
        <w:tc>
          <w:tcPr>
            <w:tcW w:w="580" w:type="dxa"/>
            <w:gridSpan w:val="2"/>
          </w:tcPr>
          <w:p w14:paraId="7F163135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16ABFA9" w14:textId="77777777" w:rsidR="0017239C" w:rsidRPr="00A45194" w:rsidRDefault="0017239C" w:rsidP="004E6DA2">
            <w:pPr>
              <w:pStyle w:val="tabletext11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– VAN POOLS</w:t>
            </w:r>
          </w:p>
        </w:tc>
      </w:tr>
      <w:tr w:rsidR="0017239C" w:rsidRPr="00A45194" w14:paraId="2B88C906" w14:textId="77777777" w:rsidTr="004E6DA2">
        <w:trPr>
          <w:cantSplit/>
        </w:trPr>
        <w:tc>
          <w:tcPr>
            <w:tcW w:w="9360" w:type="dxa"/>
            <w:gridSpan w:val="7"/>
          </w:tcPr>
          <w:p w14:paraId="17F4F5DC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45194" w14:paraId="5C0776ED" w14:textId="77777777" w:rsidTr="004E6DA2">
        <w:trPr>
          <w:cantSplit/>
        </w:trPr>
        <w:tc>
          <w:tcPr>
            <w:tcW w:w="3120" w:type="dxa"/>
            <w:gridSpan w:val="4"/>
          </w:tcPr>
          <w:p w14:paraId="3994A553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1319</w:t>
            </w:r>
          </w:p>
        </w:tc>
        <w:tc>
          <w:tcPr>
            <w:tcW w:w="3120" w:type="dxa"/>
          </w:tcPr>
          <w:p w14:paraId="16973932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 xml:space="preserve">$42    </w:t>
            </w:r>
          </w:p>
        </w:tc>
        <w:tc>
          <w:tcPr>
            <w:tcW w:w="3120" w:type="dxa"/>
            <w:gridSpan w:val="2"/>
          </w:tcPr>
          <w:p w14:paraId="4279F70D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N/A</w:t>
            </w:r>
          </w:p>
        </w:tc>
      </w:tr>
      <w:tr w:rsidR="0017239C" w:rsidRPr="00A45194" w14:paraId="7A33793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56A4DB2" w14:textId="77777777" w:rsidR="0017239C" w:rsidRPr="00A45194" w:rsidRDefault="0017239C" w:rsidP="004E6DA2">
            <w:pPr>
              <w:pStyle w:val="tabletext11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A45194" w14:paraId="0319EFD5" w14:textId="77777777" w:rsidTr="004E6DA2">
        <w:trPr>
          <w:cantSplit/>
        </w:trPr>
        <w:tc>
          <w:tcPr>
            <w:tcW w:w="6240" w:type="dxa"/>
            <w:gridSpan w:val="5"/>
          </w:tcPr>
          <w:p w14:paraId="23BDD467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48A277E" w14:textId="77777777" w:rsidR="0017239C" w:rsidRPr="00A45194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45194">
              <w:rPr>
                <w:b/>
                <w:kern w:val="18"/>
              </w:rPr>
              <w:t>All Autos</w:t>
            </w:r>
          </w:p>
        </w:tc>
      </w:tr>
      <w:tr w:rsidR="0017239C" w:rsidRPr="00A45194" w14:paraId="211CB290" w14:textId="77777777" w:rsidTr="004E6DA2">
        <w:trPr>
          <w:cantSplit/>
        </w:trPr>
        <w:tc>
          <w:tcPr>
            <w:tcW w:w="3120" w:type="dxa"/>
            <w:gridSpan w:val="4"/>
          </w:tcPr>
          <w:p w14:paraId="151276CE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$  1239</w:t>
            </w:r>
          </w:p>
        </w:tc>
        <w:tc>
          <w:tcPr>
            <w:tcW w:w="3120" w:type="dxa"/>
          </w:tcPr>
          <w:p w14:paraId="006467B4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 xml:space="preserve">Refer to Rule </w:t>
            </w:r>
            <w:r w:rsidRPr="00A45194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6EB049D" w14:textId="77777777" w:rsidR="0017239C" w:rsidRPr="00A4519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45194">
              <w:rPr>
                <w:kern w:val="18"/>
              </w:rPr>
              <w:t>N/A</w:t>
            </w:r>
          </w:p>
        </w:tc>
      </w:tr>
      <w:tr w:rsidR="0017239C" w:rsidRPr="00A45194" w14:paraId="09EF8600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4FAF0AA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45194" w14:paraId="334F5C14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4F4521E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FF1180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kern w:val="18"/>
              </w:rPr>
              <w:t xml:space="preserve">For Other Than Zone-rated Trucks, Tractors and Trailers Classifications, refer to Rule </w:t>
            </w:r>
            <w:r w:rsidRPr="00A45194">
              <w:rPr>
                <w:b/>
                <w:kern w:val="18"/>
              </w:rPr>
              <w:t>222.</w:t>
            </w:r>
            <w:r w:rsidRPr="00A45194">
              <w:rPr>
                <w:kern w:val="18"/>
              </w:rPr>
              <w:t xml:space="preserve"> for premium development.</w:t>
            </w:r>
          </w:p>
        </w:tc>
      </w:tr>
      <w:tr w:rsidR="0017239C" w:rsidRPr="00A45194" w14:paraId="6C383721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68C396B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8382A8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kern w:val="18"/>
              </w:rPr>
              <w:t xml:space="preserve">For Private Passenger Types Classifications, refer to Rule </w:t>
            </w:r>
            <w:r w:rsidRPr="00A45194">
              <w:rPr>
                <w:b/>
                <w:kern w:val="18"/>
              </w:rPr>
              <w:t>232.</w:t>
            </w:r>
            <w:r w:rsidRPr="00A45194">
              <w:rPr>
                <w:kern w:val="18"/>
              </w:rPr>
              <w:t xml:space="preserve"> for premium development.</w:t>
            </w:r>
          </w:p>
        </w:tc>
      </w:tr>
      <w:tr w:rsidR="0017239C" w:rsidRPr="00A45194" w14:paraId="2500FD99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3A7CD7F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783592E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kern w:val="18"/>
              </w:rPr>
              <w:t xml:space="preserve">For Other Than Zone-rated Public Autos, refer to Rule </w:t>
            </w:r>
            <w:r w:rsidRPr="00A45194">
              <w:rPr>
                <w:rStyle w:val="rulelink"/>
              </w:rPr>
              <w:t>239.</w:t>
            </w:r>
            <w:r w:rsidRPr="00A45194">
              <w:rPr>
                <w:kern w:val="18"/>
              </w:rPr>
              <w:t xml:space="preserve"> for premium development.</w:t>
            </w:r>
          </w:p>
        </w:tc>
      </w:tr>
      <w:tr w:rsidR="0017239C" w:rsidRPr="00A45194" w14:paraId="5957F9F1" w14:textId="77777777" w:rsidTr="004E6DA2">
        <w:trPr>
          <w:cantSplit/>
        </w:trPr>
        <w:tc>
          <w:tcPr>
            <w:tcW w:w="220" w:type="dxa"/>
          </w:tcPr>
          <w:p w14:paraId="320D9FCA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FB7CD9E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kern w:val="18"/>
              </w:rPr>
              <w:t xml:space="preserve">For liability increased limits factors, refer to Rule </w:t>
            </w:r>
            <w:r w:rsidRPr="00A45194">
              <w:rPr>
                <w:rStyle w:val="rulelink"/>
              </w:rPr>
              <w:t>300.</w:t>
            </w:r>
          </w:p>
        </w:tc>
      </w:tr>
      <w:tr w:rsidR="0017239C" w:rsidRPr="00A45194" w14:paraId="4E5193C2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F1C80B3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38206F4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kern w:val="18"/>
              </w:rPr>
              <w:t xml:space="preserve">Other Than Auto losses for </w:t>
            </w:r>
            <w:r w:rsidRPr="00A45194">
              <w:t>Auto Dealers</w:t>
            </w:r>
            <w:r w:rsidRPr="00A4519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45194">
              <w:rPr>
                <w:rStyle w:val="rulelink"/>
              </w:rPr>
              <w:t>249.</w:t>
            </w:r>
          </w:p>
        </w:tc>
      </w:tr>
      <w:tr w:rsidR="0017239C" w:rsidRPr="00A45194" w14:paraId="3E7E913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9E6081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E90557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kern w:val="18"/>
              </w:rPr>
              <w:t xml:space="preserve">The liability loss cost shown for Rule </w:t>
            </w:r>
            <w:r w:rsidRPr="00A45194">
              <w:rPr>
                <w:rStyle w:val="rulelink"/>
              </w:rPr>
              <w:t>249.</w:t>
            </w:r>
            <w:r w:rsidRPr="00A45194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A45194" w14:paraId="0F7A928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9647DF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4FFBC5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  <w:r w:rsidRPr="00A45194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A45194" w14:paraId="57F07EC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541656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E9E484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45194" w14:paraId="7E4322C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3CAEF9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116B02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45194" w14:paraId="00E4185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9A6AFC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072A06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45194" w14:paraId="276FFF7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86E506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0CF717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45194" w14:paraId="137E2AB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A8C829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138264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45194" w14:paraId="0983761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38A596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354ACE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45194" w14:paraId="25B4860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56EFA2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33DD11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45194" w14:paraId="1FAC67C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86A4DE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6FA8D2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45194" w14:paraId="4868CB26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4159E20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C5FF5E3" w14:textId="77777777" w:rsidR="0017239C" w:rsidRPr="00A45194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7096490C" w14:textId="5AD57D54" w:rsidR="0017239C" w:rsidRDefault="0017239C" w:rsidP="0017239C">
      <w:pPr>
        <w:pStyle w:val="isonormal"/>
      </w:pPr>
    </w:p>
    <w:p w14:paraId="4B35E126" w14:textId="6D0B3C47" w:rsidR="0017239C" w:rsidRDefault="0017239C" w:rsidP="0017239C">
      <w:pPr>
        <w:pStyle w:val="isonormal"/>
        <w:jc w:val="left"/>
      </w:pPr>
    </w:p>
    <w:p w14:paraId="210B278B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F8BD3D" w14:textId="77777777" w:rsidR="0017239C" w:rsidRPr="00F81B83" w:rsidRDefault="0017239C" w:rsidP="0017239C">
      <w:pPr>
        <w:pStyle w:val="subcap"/>
      </w:pPr>
      <w:r w:rsidRPr="00F81B83">
        <w:lastRenderedPageBreak/>
        <w:t>TERRITORY 103</w:t>
      </w:r>
    </w:p>
    <w:p w14:paraId="38809A69" w14:textId="77777777" w:rsidR="0017239C" w:rsidRPr="00F81B83" w:rsidRDefault="0017239C" w:rsidP="0017239C">
      <w:pPr>
        <w:pStyle w:val="subcap2"/>
      </w:pPr>
      <w:r w:rsidRPr="00F81B83">
        <w:t>LIAB, MED PAY, PIP</w:t>
      </w:r>
    </w:p>
    <w:p w14:paraId="38B09266" w14:textId="77777777" w:rsidR="0017239C" w:rsidRPr="00F81B83" w:rsidRDefault="0017239C" w:rsidP="0017239C">
      <w:pPr>
        <w:pStyle w:val="isonormal"/>
      </w:pPr>
    </w:p>
    <w:p w14:paraId="68ED2E3E" w14:textId="77777777" w:rsidR="0017239C" w:rsidRPr="00F81B83" w:rsidRDefault="0017239C" w:rsidP="0017239C">
      <w:pPr>
        <w:pStyle w:val="isonormal"/>
        <w:sectPr w:rsidR="0017239C" w:rsidRPr="00F81B83" w:rsidSect="0017239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F81B83" w14:paraId="35781D2B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E13DC88" w14:textId="77777777" w:rsidR="0017239C" w:rsidRPr="00F81B83" w:rsidRDefault="0017239C" w:rsidP="004E6DA2">
            <w:pPr>
              <w:pStyle w:val="tablehead"/>
              <w:rPr>
                <w:kern w:val="18"/>
              </w:rPr>
            </w:pPr>
            <w:r w:rsidRPr="00F81B8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B004FB6" w14:textId="77777777" w:rsidR="0017239C" w:rsidRPr="00F81B83" w:rsidRDefault="0017239C" w:rsidP="004E6DA2">
            <w:pPr>
              <w:pStyle w:val="tablehead"/>
              <w:rPr>
                <w:kern w:val="18"/>
              </w:rPr>
            </w:pPr>
            <w:r w:rsidRPr="00F81B8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5FEA7CD" w14:textId="77777777" w:rsidR="0017239C" w:rsidRPr="00F81B83" w:rsidRDefault="0017239C" w:rsidP="004E6DA2">
            <w:pPr>
              <w:pStyle w:val="tablehead"/>
              <w:rPr>
                <w:kern w:val="18"/>
              </w:rPr>
            </w:pPr>
            <w:r w:rsidRPr="00F81B83">
              <w:rPr>
                <w:kern w:val="18"/>
              </w:rPr>
              <w:t>PERSONAL INJURY PROTECTION</w:t>
            </w:r>
          </w:p>
        </w:tc>
      </w:tr>
      <w:tr w:rsidR="0017239C" w:rsidRPr="00F81B83" w14:paraId="5EA0A3B6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C03CF37" w14:textId="77777777" w:rsidR="0017239C" w:rsidRPr="00F81B83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9314D98" w14:textId="77777777" w:rsidR="0017239C" w:rsidRPr="00F81B83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37A872E" w14:textId="77777777" w:rsidR="0017239C" w:rsidRPr="00F81B83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F81B83" w14:paraId="2F87BC8B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3B55934" w14:textId="77777777" w:rsidR="0017239C" w:rsidRPr="00F81B83" w:rsidRDefault="0017239C" w:rsidP="004E6DA2">
            <w:pPr>
              <w:pStyle w:val="tablehead"/>
              <w:rPr>
                <w:kern w:val="18"/>
              </w:rPr>
            </w:pPr>
            <w:r w:rsidRPr="00F81B8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F2C02CB" w14:textId="77777777" w:rsidR="0017239C" w:rsidRPr="00F81B83" w:rsidRDefault="0017239C" w:rsidP="004E6DA2">
            <w:pPr>
              <w:pStyle w:val="tablehead"/>
              <w:rPr>
                <w:kern w:val="18"/>
              </w:rPr>
            </w:pPr>
            <w:r w:rsidRPr="00F81B8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6741CF6" w14:textId="77777777" w:rsidR="0017239C" w:rsidRPr="00F81B83" w:rsidRDefault="0017239C" w:rsidP="004E6DA2">
            <w:pPr>
              <w:pStyle w:val="tablehead"/>
              <w:rPr>
                <w:kern w:val="18"/>
              </w:rPr>
            </w:pPr>
            <w:r w:rsidRPr="00F81B83">
              <w:rPr>
                <w:kern w:val="18"/>
              </w:rPr>
              <w:t>Basic Limits</w:t>
            </w:r>
          </w:p>
        </w:tc>
      </w:tr>
      <w:tr w:rsidR="0017239C" w:rsidRPr="00F81B83" w14:paraId="41E1A2E8" w14:textId="77777777" w:rsidTr="004E6DA2">
        <w:trPr>
          <w:cantSplit/>
        </w:trPr>
        <w:tc>
          <w:tcPr>
            <w:tcW w:w="9360" w:type="dxa"/>
            <w:gridSpan w:val="7"/>
          </w:tcPr>
          <w:p w14:paraId="0558FCA9" w14:textId="77777777" w:rsidR="0017239C" w:rsidRPr="00F81B83" w:rsidRDefault="0017239C" w:rsidP="004E6DA2">
            <w:pPr>
              <w:pStyle w:val="tabletext11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F81B83" w14:paraId="6968F8B8" w14:textId="77777777" w:rsidTr="004E6DA2">
        <w:trPr>
          <w:cantSplit/>
        </w:trPr>
        <w:tc>
          <w:tcPr>
            <w:tcW w:w="6240" w:type="dxa"/>
            <w:gridSpan w:val="5"/>
          </w:tcPr>
          <w:p w14:paraId="08336B03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79D0591" w14:textId="77777777" w:rsidR="0017239C" w:rsidRPr="00F81B8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DEB5D5A" w14:textId="77777777" w:rsidR="0017239C" w:rsidRPr="00F81B8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F81B83" w14:paraId="4E4FCB31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B1A9F6E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1285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7633114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 xml:space="preserve">$16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35E9851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F064347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N/A</w:t>
            </w:r>
          </w:p>
        </w:tc>
      </w:tr>
      <w:tr w:rsidR="0017239C" w:rsidRPr="00F81B83" w14:paraId="4AB3FBD8" w14:textId="77777777" w:rsidTr="004E6DA2">
        <w:trPr>
          <w:cantSplit/>
        </w:trPr>
        <w:tc>
          <w:tcPr>
            <w:tcW w:w="9360" w:type="dxa"/>
            <w:gridSpan w:val="7"/>
          </w:tcPr>
          <w:p w14:paraId="6632ECD1" w14:textId="77777777" w:rsidR="0017239C" w:rsidRPr="00F81B83" w:rsidRDefault="0017239C" w:rsidP="004E6DA2">
            <w:pPr>
              <w:pStyle w:val="tabletext11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F81B83" w14:paraId="28A9F8A7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75D17936" w14:textId="77777777" w:rsidR="0017239C" w:rsidRPr="00F81B8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81B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0241477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0331D8D9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A58B87A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81B83" w14:paraId="64347B25" w14:textId="77777777" w:rsidTr="004E6DA2">
        <w:trPr>
          <w:cantSplit/>
        </w:trPr>
        <w:tc>
          <w:tcPr>
            <w:tcW w:w="3120" w:type="dxa"/>
            <w:gridSpan w:val="4"/>
          </w:tcPr>
          <w:p w14:paraId="1BB4D82E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1191</w:t>
            </w:r>
          </w:p>
        </w:tc>
        <w:tc>
          <w:tcPr>
            <w:tcW w:w="3120" w:type="dxa"/>
          </w:tcPr>
          <w:p w14:paraId="03D60CB5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 xml:space="preserve">$38    </w:t>
            </w:r>
          </w:p>
        </w:tc>
        <w:tc>
          <w:tcPr>
            <w:tcW w:w="1560" w:type="dxa"/>
          </w:tcPr>
          <w:p w14:paraId="45B2291F" w14:textId="77777777" w:rsidR="0017239C" w:rsidRPr="00F81B8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EE076A5" w14:textId="77777777" w:rsidR="0017239C" w:rsidRPr="00F81B8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F81B83" w14:paraId="1D56D678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C652729" w14:textId="77777777" w:rsidR="0017239C" w:rsidRPr="00F81B8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81B83">
              <w:rPr>
                <w:rFonts w:ascii="Symbol" w:hAnsi="Symbol"/>
                <w:kern w:val="18"/>
              </w:rPr>
              <w:br/>
            </w:r>
            <w:r w:rsidRPr="00F81B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F9C3F3D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0832DDDB" w14:textId="77777777" w:rsidR="0017239C" w:rsidRPr="00F81B8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2275D41B" w14:textId="77777777" w:rsidR="0017239C" w:rsidRPr="00F81B8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Principally Operated By Employees</w:t>
            </w:r>
          </w:p>
        </w:tc>
      </w:tr>
      <w:tr w:rsidR="0017239C" w:rsidRPr="00F81B83" w14:paraId="68F943A2" w14:textId="77777777" w:rsidTr="004E6DA2">
        <w:trPr>
          <w:cantSplit/>
        </w:trPr>
        <w:tc>
          <w:tcPr>
            <w:tcW w:w="3120" w:type="dxa"/>
            <w:gridSpan w:val="4"/>
          </w:tcPr>
          <w:p w14:paraId="276E7816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 822</w:t>
            </w:r>
          </w:p>
        </w:tc>
        <w:tc>
          <w:tcPr>
            <w:tcW w:w="3120" w:type="dxa"/>
          </w:tcPr>
          <w:p w14:paraId="5401AA33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EEB47EF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 135</w:t>
            </w:r>
          </w:p>
        </w:tc>
        <w:tc>
          <w:tcPr>
            <w:tcW w:w="1560" w:type="dxa"/>
          </w:tcPr>
          <w:p w14:paraId="03337AC3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 115</w:t>
            </w:r>
          </w:p>
        </w:tc>
      </w:tr>
      <w:tr w:rsidR="0017239C" w:rsidRPr="00F81B83" w14:paraId="6D7EBCB6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A491EB" w14:textId="77777777" w:rsidR="0017239C" w:rsidRPr="00F81B83" w:rsidRDefault="0017239C" w:rsidP="004E6DA2">
            <w:pPr>
              <w:pStyle w:val="tabletext11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F81B83" w14:paraId="0AD29E58" w14:textId="77777777" w:rsidTr="004E6DA2">
        <w:trPr>
          <w:cantSplit/>
        </w:trPr>
        <w:tc>
          <w:tcPr>
            <w:tcW w:w="580" w:type="dxa"/>
            <w:gridSpan w:val="2"/>
          </w:tcPr>
          <w:p w14:paraId="321A71E0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B8F7D9C" w14:textId="77777777" w:rsidR="0017239C" w:rsidRPr="00F81B83" w:rsidRDefault="0017239C" w:rsidP="004E6DA2">
            <w:pPr>
              <w:pStyle w:val="tabletext11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– TAXICABS AND LIMOUSINES</w:t>
            </w:r>
          </w:p>
        </w:tc>
      </w:tr>
      <w:tr w:rsidR="0017239C" w:rsidRPr="00F81B83" w14:paraId="2CB11B46" w14:textId="77777777" w:rsidTr="004E6DA2">
        <w:trPr>
          <w:cantSplit/>
        </w:trPr>
        <w:tc>
          <w:tcPr>
            <w:tcW w:w="9360" w:type="dxa"/>
            <w:gridSpan w:val="7"/>
          </w:tcPr>
          <w:p w14:paraId="4D11532F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81B83" w14:paraId="09B6A562" w14:textId="77777777" w:rsidTr="004E6DA2">
        <w:trPr>
          <w:cantSplit/>
        </w:trPr>
        <w:tc>
          <w:tcPr>
            <w:tcW w:w="3120" w:type="dxa"/>
            <w:gridSpan w:val="4"/>
          </w:tcPr>
          <w:p w14:paraId="2170272C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5166</w:t>
            </w:r>
          </w:p>
        </w:tc>
        <w:tc>
          <w:tcPr>
            <w:tcW w:w="3120" w:type="dxa"/>
          </w:tcPr>
          <w:p w14:paraId="669B752F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 xml:space="preserve">$215   </w:t>
            </w:r>
          </w:p>
        </w:tc>
        <w:tc>
          <w:tcPr>
            <w:tcW w:w="3120" w:type="dxa"/>
            <w:gridSpan w:val="2"/>
          </w:tcPr>
          <w:p w14:paraId="74EB80BC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N/A</w:t>
            </w:r>
          </w:p>
        </w:tc>
      </w:tr>
      <w:tr w:rsidR="0017239C" w:rsidRPr="00F81B83" w14:paraId="31B0D6D7" w14:textId="77777777" w:rsidTr="004E6DA2">
        <w:trPr>
          <w:cantSplit/>
        </w:trPr>
        <w:tc>
          <w:tcPr>
            <w:tcW w:w="580" w:type="dxa"/>
            <w:gridSpan w:val="2"/>
          </w:tcPr>
          <w:p w14:paraId="3EF36875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AFB31C3" w14:textId="77777777" w:rsidR="0017239C" w:rsidRPr="00F81B83" w:rsidRDefault="0017239C" w:rsidP="004E6DA2">
            <w:pPr>
              <w:pStyle w:val="tabletext11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– SCHOOL AND CHURCH BUSES</w:t>
            </w:r>
          </w:p>
        </w:tc>
      </w:tr>
      <w:tr w:rsidR="0017239C" w:rsidRPr="00F81B83" w14:paraId="6334D364" w14:textId="77777777" w:rsidTr="004E6DA2">
        <w:trPr>
          <w:cantSplit/>
        </w:trPr>
        <w:tc>
          <w:tcPr>
            <w:tcW w:w="9360" w:type="dxa"/>
            <w:gridSpan w:val="7"/>
          </w:tcPr>
          <w:p w14:paraId="682EB724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81B83" w14:paraId="5DAE8DE2" w14:textId="77777777" w:rsidTr="004E6DA2">
        <w:trPr>
          <w:cantSplit/>
        </w:trPr>
        <w:tc>
          <w:tcPr>
            <w:tcW w:w="3120" w:type="dxa"/>
            <w:gridSpan w:val="4"/>
          </w:tcPr>
          <w:p w14:paraId="7C9E9212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 488</w:t>
            </w:r>
          </w:p>
        </w:tc>
        <w:tc>
          <w:tcPr>
            <w:tcW w:w="3120" w:type="dxa"/>
          </w:tcPr>
          <w:p w14:paraId="6A56A835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 xml:space="preserve">$13    </w:t>
            </w:r>
          </w:p>
        </w:tc>
        <w:tc>
          <w:tcPr>
            <w:tcW w:w="3120" w:type="dxa"/>
            <w:gridSpan w:val="2"/>
          </w:tcPr>
          <w:p w14:paraId="197FFA35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N/A</w:t>
            </w:r>
          </w:p>
        </w:tc>
      </w:tr>
      <w:tr w:rsidR="0017239C" w:rsidRPr="00F81B83" w14:paraId="129573E9" w14:textId="77777777" w:rsidTr="004E6DA2">
        <w:trPr>
          <w:cantSplit/>
        </w:trPr>
        <w:tc>
          <w:tcPr>
            <w:tcW w:w="580" w:type="dxa"/>
            <w:gridSpan w:val="2"/>
          </w:tcPr>
          <w:p w14:paraId="0C85EDA6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8FAA4EB" w14:textId="77777777" w:rsidR="0017239C" w:rsidRPr="00F81B83" w:rsidRDefault="0017239C" w:rsidP="004E6DA2">
            <w:pPr>
              <w:pStyle w:val="tabletext11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– OTHER BUSES</w:t>
            </w:r>
          </w:p>
        </w:tc>
      </w:tr>
      <w:tr w:rsidR="0017239C" w:rsidRPr="00F81B83" w14:paraId="4899F637" w14:textId="77777777" w:rsidTr="004E6DA2">
        <w:trPr>
          <w:cantSplit/>
        </w:trPr>
        <w:tc>
          <w:tcPr>
            <w:tcW w:w="9360" w:type="dxa"/>
            <w:gridSpan w:val="7"/>
          </w:tcPr>
          <w:p w14:paraId="0A8C6F64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81B83" w14:paraId="146424E4" w14:textId="77777777" w:rsidTr="004E6DA2">
        <w:trPr>
          <w:cantSplit/>
        </w:trPr>
        <w:tc>
          <w:tcPr>
            <w:tcW w:w="3120" w:type="dxa"/>
            <w:gridSpan w:val="4"/>
          </w:tcPr>
          <w:p w14:paraId="5587803C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4061</w:t>
            </w:r>
          </w:p>
        </w:tc>
        <w:tc>
          <w:tcPr>
            <w:tcW w:w="3120" w:type="dxa"/>
          </w:tcPr>
          <w:p w14:paraId="4A4F58FC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 xml:space="preserve">$82    </w:t>
            </w:r>
          </w:p>
        </w:tc>
        <w:tc>
          <w:tcPr>
            <w:tcW w:w="3120" w:type="dxa"/>
            <w:gridSpan w:val="2"/>
          </w:tcPr>
          <w:p w14:paraId="6115978F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N/A</w:t>
            </w:r>
          </w:p>
        </w:tc>
      </w:tr>
      <w:tr w:rsidR="0017239C" w:rsidRPr="00F81B83" w14:paraId="78267F38" w14:textId="77777777" w:rsidTr="004E6DA2">
        <w:trPr>
          <w:cantSplit/>
        </w:trPr>
        <w:tc>
          <w:tcPr>
            <w:tcW w:w="580" w:type="dxa"/>
            <w:gridSpan w:val="2"/>
          </w:tcPr>
          <w:p w14:paraId="60E7ED6F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C8C946A" w14:textId="77777777" w:rsidR="0017239C" w:rsidRPr="00F81B83" w:rsidRDefault="0017239C" w:rsidP="004E6DA2">
            <w:pPr>
              <w:pStyle w:val="tabletext11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– VAN POOLS</w:t>
            </w:r>
          </w:p>
        </w:tc>
      </w:tr>
      <w:tr w:rsidR="0017239C" w:rsidRPr="00F81B83" w14:paraId="2217D378" w14:textId="77777777" w:rsidTr="004E6DA2">
        <w:trPr>
          <w:cantSplit/>
        </w:trPr>
        <w:tc>
          <w:tcPr>
            <w:tcW w:w="9360" w:type="dxa"/>
            <w:gridSpan w:val="7"/>
          </w:tcPr>
          <w:p w14:paraId="77EB89F1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81B83" w14:paraId="1DD0C632" w14:textId="77777777" w:rsidTr="004E6DA2">
        <w:trPr>
          <w:cantSplit/>
        </w:trPr>
        <w:tc>
          <w:tcPr>
            <w:tcW w:w="3120" w:type="dxa"/>
            <w:gridSpan w:val="4"/>
          </w:tcPr>
          <w:p w14:paraId="0718723F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1221</w:t>
            </w:r>
          </w:p>
        </w:tc>
        <w:tc>
          <w:tcPr>
            <w:tcW w:w="3120" w:type="dxa"/>
          </w:tcPr>
          <w:p w14:paraId="4FE39195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 xml:space="preserve">$39    </w:t>
            </w:r>
          </w:p>
        </w:tc>
        <w:tc>
          <w:tcPr>
            <w:tcW w:w="3120" w:type="dxa"/>
            <w:gridSpan w:val="2"/>
          </w:tcPr>
          <w:p w14:paraId="6854F1E5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N/A</w:t>
            </w:r>
          </w:p>
        </w:tc>
      </w:tr>
      <w:tr w:rsidR="0017239C" w:rsidRPr="00F81B83" w14:paraId="3687207E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502422" w14:textId="77777777" w:rsidR="0017239C" w:rsidRPr="00F81B83" w:rsidRDefault="0017239C" w:rsidP="004E6DA2">
            <w:pPr>
              <w:pStyle w:val="tabletext11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F81B83" w14:paraId="2C386DA9" w14:textId="77777777" w:rsidTr="004E6DA2">
        <w:trPr>
          <w:cantSplit/>
        </w:trPr>
        <w:tc>
          <w:tcPr>
            <w:tcW w:w="6240" w:type="dxa"/>
            <w:gridSpan w:val="5"/>
          </w:tcPr>
          <w:p w14:paraId="78F64A3A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B8A85B7" w14:textId="77777777" w:rsidR="0017239C" w:rsidRPr="00F81B83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F81B83">
              <w:rPr>
                <w:b/>
                <w:kern w:val="18"/>
              </w:rPr>
              <w:t>All Autos</w:t>
            </w:r>
          </w:p>
        </w:tc>
      </w:tr>
      <w:tr w:rsidR="0017239C" w:rsidRPr="00F81B83" w14:paraId="5D56157B" w14:textId="77777777" w:rsidTr="004E6DA2">
        <w:trPr>
          <w:cantSplit/>
        </w:trPr>
        <w:tc>
          <w:tcPr>
            <w:tcW w:w="3120" w:type="dxa"/>
            <w:gridSpan w:val="4"/>
          </w:tcPr>
          <w:p w14:paraId="0BD3BE5F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$  1192</w:t>
            </w:r>
          </w:p>
        </w:tc>
        <w:tc>
          <w:tcPr>
            <w:tcW w:w="3120" w:type="dxa"/>
          </w:tcPr>
          <w:p w14:paraId="553AEB0C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 xml:space="preserve">Refer to Rule </w:t>
            </w:r>
            <w:r w:rsidRPr="00F81B83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0580F77" w14:textId="77777777" w:rsidR="0017239C" w:rsidRPr="00F81B8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81B83">
              <w:rPr>
                <w:kern w:val="18"/>
              </w:rPr>
              <w:t>N/A</w:t>
            </w:r>
          </w:p>
        </w:tc>
      </w:tr>
      <w:tr w:rsidR="0017239C" w:rsidRPr="00F81B83" w14:paraId="1CD51961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82F3F0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81B83" w14:paraId="3E3ECF63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363B53E3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0E0768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kern w:val="18"/>
              </w:rPr>
              <w:t xml:space="preserve">For Other Than Zone-rated Trucks, Tractors and Trailers Classifications, refer to Rule </w:t>
            </w:r>
            <w:r w:rsidRPr="00F81B83">
              <w:rPr>
                <w:b/>
                <w:kern w:val="18"/>
              </w:rPr>
              <w:t>222.</w:t>
            </w:r>
            <w:r w:rsidRPr="00F81B83">
              <w:rPr>
                <w:kern w:val="18"/>
              </w:rPr>
              <w:t xml:space="preserve"> for premium development.</w:t>
            </w:r>
          </w:p>
        </w:tc>
      </w:tr>
      <w:tr w:rsidR="0017239C" w:rsidRPr="00F81B83" w14:paraId="574093B5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AA6E20F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3B0BCD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kern w:val="18"/>
              </w:rPr>
              <w:t xml:space="preserve">For Private Passenger Types Classifications, refer to Rule </w:t>
            </w:r>
            <w:r w:rsidRPr="00F81B83">
              <w:rPr>
                <w:b/>
                <w:kern w:val="18"/>
              </w:rPr>
              <w:t>232.</w:t>
            </w:r>
            <w:r w:rsidRPr="00F81B83">
              <w:rPr>
                <w:kern w:val="18"/>
              </w:rPr>
              <w:t xml:space="preserve"> for premium development.</w:t>
            </w:r>
          </w:p>
        </w:tc>
      </w:tr>
      <w:tr w:rsidR="0017239C" w:rsidRPr="00F81B83" w14:paraId="6A7098A6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36F7798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64BF130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kern w:val="18"/>
              </w:rPr>
              <w:t xml:space="preserve">For Other Than Zone-rated Public Autos, refer to Rule </w:t>
            </w:r>
            <w:r w:rsidRPr="00F81B83">
              <w:rPr>
                <w:rStyle w:val="rulelink"/>
              </w:rPr>
              <w:t>239.</w:t>
            </w:r>
            <w:r w:rsidRPr="00F81B83">
              <w:rPr>
                <w:kern w:val="18"/>
              </w:rPr>
              <w:t xml:space="preserve"> for premium development.</w:t>
            </w:r>
          </w:p>
        </w:tc>
      </w:tr>
      <w:tr w:rsidR="0017239C" w:rsidRPr="00F81B83" w14:paraId="485A3E26" w14:textId="77777777" w:rsidTr="004E6DA2">
        <w:trPr>
          <w:cantSplit/>
        </w:trPr>
        <w:tc>
          <w:tcPr>
            <w:tcW w:w="220" w:type="dxa"/>
          </w:tcPr>
          <w:p w14:paraId="7C9D0CD1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0019913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kern w:val="18"/>
              </w:rPr>
              <w:t xml:space="preserve">For liability increased limits factors, refer to Rule </w:t>
            </w:r>
            <w:r w:rsidRPr="00F81B83">
              <w:rPr>
                <w:rStyle w:val="rulelink"/>
              </w:rPr>
              <w:t>300.</w:t>
            </w:r>
          </w:p>
        </w:tc>
      </w:tr>
      <w:tr w:rsidR="0017239C" w:rsidRPr="00F81B83" w14:paraId="2B6EF85C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90F2640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53B350C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kern w:val="18"/>
              </w:rPr>
              <w:t xml:space="preserve">Other Than Auto losses for </w:t>
            </w:r>
            <w:r w:rsidRPr="00F81B83">
              <w:t>Auto Dealers</w:t>
            </w:r>
            <w:r w:rsidRPr="00F81B8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81B83">
              <w:rPr>
                <w:rStyle w:val="rulelink"/>
              </w:rPr>
              <w:t>249.</w:t>
            </w:r>
          </w:p>
        </w:tc>
      </w:tr>
      <w:tr w:rsidR="0017239C" w:rsidRPr="00F81B83" w14:paraId="3A44560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3AA395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A273E0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kern w:val="18"/>
              </w:rPr>
              <w:t xml:space="preserve">The liability loss cost shown for Rule </w:t>
            </w:r>
            <w:r w:rsidRPr="00F81B83">
              <w:rPr>
                <w:rStyle w:val="rulelink"/>
              </w:rPr>
              <w:t>249.</w:t>
            </w:r>
            <w:r w:rsidRPr="00F81B83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F81B83" w14:paraId="4ED6597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A53BE8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F82CAA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  <w:r w:rsidRPr="00F81B83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F81B83" w14:paraId="4900AC5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33E130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529A92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81B83" w14:paraId="3C9D329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E0E651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F0814E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81B83" w14:paraId="18AE793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AA15CE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1368F7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81B83" w14:paraId="71CD0F7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6CF045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4A773D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81B83" w14:paraId="3B91C84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D80E51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AA2673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81B83" w14:paraId="4945C3A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BCC546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E8EFD5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81B83" w14:paraId="20C9143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70A316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2D314C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81B83" w14:paraId="37CE023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185EA3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F36DF5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81B83" w14:paraId="4A3B118E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537798D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C3F0F4E" w14:textId="77777777" w:rsidR="0017239C" w:rsidRPr="00F81B83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631468F3" w14:textId="684AFC19" w:rsidR="0017239C" w:rsidRDefault="0017239C" w:rsidP="0017239C">
      <w:pPr>
        <w:pStyle w:val="isonormal"/>
      </w:pPr>
    </w:p>
    <w:p w14:paraId="1FB62BAB" w14:textId="2AB5F7C5" w:rsidR="0017239C" w:rsidRDefault="0017239C" w:rsidP="0017239C">
      <w:pPr>
        <w:pStyle w:val="isonormal"/>
        <w:jc w:val="left"/>
      </w:pPr>
    </w:p>
    <w:p w14:paraId="68EC8675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EF1E94" w14:textId="77777777" w:rsidR="0017239C" w:rsidRPr="00C06017" w:rsidRDefault="0017239C" w:rsidP="0017239C">
      <w:pPr>
        <w:pStyle w:val="subcap"/>
      </w:pPr>
      <w:r w:rsidRPr="00C06017">
        <w:lastRenderedPageBreak/>
        <w:t>TERRITORY 104</w:t>
      </w:r>
    </w:p>
    <w:p w14:paraId="7474F911" w14:textId="77777777" w:rsidR="0017239C" w:rsidRPr="00C06017" w:rsidRDefault="0017239C" w:rsidP="0017239C">
      <w:pPr>
        <w:pStyle w:val="subcap2"/>
      </w:pPr>
      <w:r w:rsidRPr="00C06017">
        <w:t>LIAB, MED PAY, PIP</w:t>
      </w:r>
    </w:p>
    <w:p w14:paraId="4683F132" w14:textId="77777777" w:rsidR="0017239C" w:rsidRPr="00C06017" w:rsidRDefault="0017239C" w:rsidP="0017239C">
      <w:pPr>
        <w:pStyle w:val="isonormal"/>
      </w:pPr>
    </w:p>
    <w:p w14:paraId="4EC8D3EB" w14:textId="77777777" w:rsidR="0017239C" w:rsidRPr="00C06017" w:rsidRDefault="0017239C" w:rsidP="0017239C">
      <w:pPr>
        <w:pStyle w:val="isonormal"/>
        <w:sectPr w:rsidR="0017239C" w:rsidRPr="00C06017" w:rsidSect="0017239C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C06017" w14:paraId="17DADB63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976C686" w14:textId="77777777" w:rsidR="0017239C" w:rsidRPr="00C06017" w:rsidRDefault="0017239C" w:rsidP="004E6DA2">
            <w:pPr>
              <w:pStyle w:val="tablehead"/>
              <w:rPr>
                <w:kern w:val="18"/>
              </w:rPr>
            </w:pPr>
            <w:r w:rsidRPr="00C0601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CAAC897" w14:textId="77777777" w:rsidR="0017239C" w:rsidRPr="00C06017" w:rsidRDefault="0017239C" w:rsidP="004E6DA2">
            <w:pPr>
              <w:pStyle w:val="tablehead"/>
              <w:rPr>
                <w:kern w:val="18"/>
              </w:rPr>
            </w:pPr>
            <w:r w:rsidRPr="00C0601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EDE0E64" w14:textId="77777777" w:rsidR="0017239C" w:rsidRPr="00C06017" w:rsidRDefault="0017239C" w:rsidP="004E6DA2">
            <w:pPr>
              <w:pStyle w:val="tablehead"/>
              <w:rPr>
                <w:kern w:val="18"/>
              </w:rPr>
            </w:pPr>
            <w:r w:rsidRPr="00C06017">
              <w:rPr>
                <w:kern w:val="18"/>
              </w:rPr>
              <w:t>PERSONAL INJURY PROTECTION</w:t>
            </w:r>
          </w:p>
        </w:tc>
      </w:tr>
      <w:tr w:rsidR="0017239C" w:rsidRPr="00C06017" w14:paraId="0537F827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21F1C43" w14:textId="77777777" w:rsidR="0017239C" w:rsidRPr="00C06017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E8C1221" w14:textId="77777777" w:rsidR="0017239C" w:rsidRPr="00C06017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EA04306" w14:textId="77777777" w:rsidR="0017239C" w:rsidRPr="00C06017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C06017" w14:paraId="24A780C1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F37A1C5" w14:textId="77777777" w:rsidR="0017239C" w:rsidRPr="00C06017" w:rsidRDefault="0017239C" w:rsidP="004E6DA2">
            <w:pPr>
              <w:pStyle w:val="tablehead"/>
              <w:rPr>
                <w:kern w:val="18"/>
              </w:rPr>
            </w:pPr>
            <w:r w:rsidRPr="00C0601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445E5D9" w14:textId="77777777" w:rsidR="0017239C" w:rsidRPr="00C06017" w:rsidRDefault="0017239C" w:rsidP="004E6DA2">
            <w:pPr>
              <w:pStyle w:val="tablehead"/>
              <w:rPr>
                <w:kern w:val="18"/>
              </w:rPr>
            </w:pPr>
            <w:r w:rsidRPr="00C0601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88F8329" w14:textId="77777777" w:rsidR="0017239C" w:rsidRPr="00C06017" w:rsidRDefault="0017239C" w:rsidP="004E6DA2">
            <w:pPr>
              <w:pStyle w:val="tablehead"/>
              <w:rPr>
                <w:kern w:val="18"/>
              </w:rPr>
            </w:pPr>
            <w:r w:rsidRPr="00C06017">
              <w:rPr>
                <w:kern w:val="18"/>
              </w:rPr>
              <w:t>Basic Limits</w:t>
            </w:r>
          </w:p>
        </w:tc>
      </w:tr>
      <w:tr w:rsidR="0017239C" w:rsidRPr="00C06017" w14:paraId="1D35181A" w14:textId="77777777" w:rsidTr="004E6DA2">
        <w:trPr>
          <w:cantSplit/>
        </w:trPr>
        <w:tc>
          <w:tcPr>
            <w:tcW w:w="9360" w:type="dxa"/>
            <w:gridSpan w:val="7"/>
          </w:tcPr>
          <w:p w14:paraId="4903432E" w14:textId="77777777" w:rsidR="0017239C" w:rsidRPr="00C06017" w:rsidRDefault="0017239C" w:rsidP="004E6DA2">
            <w:pPr>
              <w:pStyle w:val="tabletext11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C06017" w14:paraId="65D33C81" w14:textId="77777777" w:rsidTr="004E6DA2">
        <w:trPr>
          <w:cantSplit/>
        </w:trPr>
        <w:tc>
          <w:tcPr>
            <w:tcW w:w="6240" w:type="dxa"/>
            <w:gridSpan w:val="5"/>
          </w:tcPr>
          <w:p w14:paraId="18EA4F80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FF8A1DC" w14:textId="77777777" w:rsidR="0017239C" w:rsidRPr="00C0601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0667640" w14:textId="77777777" w:rsidR="0017239C" w:rsidRPr="00C0601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C06017" w14:paraId="33EB8A56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3C51719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1375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B140C0C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 xml:space="preserve">$17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B1F0CD6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13C5DE8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N/A</w:t>
            </w:r>
          </w:p>
        </w:tc>
      </w:tr>
      <w:tr w:rsidR="0017239C" w:rsidRPr="00C06017" w14:paraId="6534AFB2" w14:textId="77777777" w:rsidTr="004E6DA2">
        <w:trPr>
          <w:cantSplit/>
        </w:trPr>
        <w:tc>
          <w:tcPr>
            <w:tcW w:w="9360" w:type="dxa"/>
            <w:gridSpan w:val="7"/>
          </w:tcPr>
          <w:p w14:paraId="6E26E539" w14:textId="77777777" w:rsidR="0017239C" w:rsidRPr="00C06017" w:rsidRDefault="0017239C" w:rsidP="004E6DA2">
            <w:pPr>
              <w:pStyle w:val="tabletext11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C06017" w14:paraId="116E6DF7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1452066" w14:textId="77777777" w:rsidR="0017239C" w:rsidRPr="00C06017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C060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43F8AFA3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3676DE1A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93355C7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C06017" w14:paraId="1948DC68" w14:textId="77777777" w:rsidTr="004E6DA2">
        <w:trPr>
          <w:cantSplit/>
        </w:trPr>
        <w:tc>
          <w:tcPr>
            <w:tcW w:w="3120" w:type="dxa"/>
            <w:gridSpan w:val="4"/>
          </w:tcPr>
          <w:p w14:paraId="547D58D2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1342</w:t>
            </w:r>
          </w:p>
        </w:tc>
        <w:tc>
          <w:tcPr>
            <w:tcW w:w="3120" w:type="dxa"/>
          </w:tcPr>
          <w:p w14:paraId="67C5640D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 xml:space="preserve">$43    </w:t>
            </w:r>
          </w:p>
        </w:tc>
        <w:tc>
          <w:tcPr>
            <w:tcW w:w="1560" w:type="dxa"/>
          </w:tcPr>
          <w:p w14:paraId="1A9C38EA" w14:textId="77777777" w:rsidR="0017239C" w:rsidRPr="00C0601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6403BF3" w14:textId="77777777" w:rsidR="0017239C" w:rsidRPr="00C0601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C06017" w14:paraId="66F65FD5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B3C3077" w14:textId="77777777" w:rsidR="0017239C" w:rsidRPr="00C06017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C06017">
              <w:rPr>
                <w:rFonts w:ascii="Symbol" w:hAnsi="Symbol"/>
                <w:kern w:val="18"/>
              </w:rPr>
              <w:br/>
            </w:r>
            <w:r w:rsidRPr="00C060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F1BFEEC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200F9EB2" w14:textId="77777777" w:rsidR="0017239C" w:rsidRPr="00C0601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1247C8FD" w14:textId="77777777" w:rsidR="0017239C" w:rsidRPr="00C0601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Principally Operated By Employees</w:t>
            </w:r>
          </w:p>
        </w:tc>
      </w:tr>
      <w:tr w:rsidR="0017239C" w:rsidRPr="00C06017" w14:paraId="2B9B27A2" w14:textId="77777777" w:rsidTr="004E6DA2">
        <w:trPr>
          <w:cantSplit/>
        </w:trPr>
        <w:tc>
          <w:tcPr>
            <w:tcW w:w="3120" w:type="dxa"/>
            <w:gridSpan w:val="4"/>
          </w:tcPr>
          <w:p w14:paraId="14C76AFD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 926</w:t>
            </w:r>
          </w:p>
        </w:tc>
        <w:tc>
          <w:tcPr>
            <w:tcW w:w="3120" w:type="dxa"/>
          </w:tcPr>
          <w:p w14:paraId="41602202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005861D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 125</w:t>
            </w:r>
          </w:p>
        </w:tc>
        <w:tc>
          <w:tcPr>
            <w:tcW w:w="1560" w:type="dxa"/>
          </w:tcPr>
          <w:p w14:paraId="0EF6C2C8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 106</w:t>
            </w:r>
          </w:p>
        </w:tc>
      </w:tr>
      <w:tr w:rsidR="0017239C" w:rsidRPr="00C06017" w14:paraId="58AADD62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4C356F" w14:textId="77777777" w:rsidR="0017239C" w:rsidRPr="00C06017" w:rsidRDefault="0017239C" w:rsidP="004E6DA2">
            <w:pPr>
              <w:pStyle w:val="tabletext11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C06017" w14:paraId="4F5EDE80" w14:textId="77777777" w:rsidTr="004E6DA2">
        <w:trPr>
          <w:cantSplit/>
        </w:trPr>
        <w:tc>
          <w:tcPr>
            <w:tcW w:w="580" w:type="dxa"/>
            <w:gridSpan w:val="2"/>
          </w:tcPr>
          <w:p w14:paraId="2DFBCE65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029D1B5" w14:textId="77777777" w:rsidR="0017239C" w:rsidRPr="00C06017" w:rsidRDefault="0017239C" w:rsidP="004E6DA2">
            <w:pPr>
              <w:pStyle w:val="tabletext11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– TAXICABS AND LIMOUSINES</w:t>
            </w:r>
          </w:p>
        </w:tc>
      </w:tr>
      <w:tr w:rsidR="0017239C" w:rsidRPr="00C06017" w14:paraId="35492607" w14:textId="77777777" w:rsidTr="004E6DA2">
        <w:trPr>
          <w:cantSplit/>
        </w:trPr>
        <w:tc>
          <w:tcPr>
            <w:tcW w:w="9360" w:type="dxa"/>
            <w:gridSpan w:val="7"/>
          </w:tcPr>
          <w:p w14:paraId="058AB4DD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C06017" w14:paraId="07A9FC69" w14:textId="77777777" w:rsidTr="004E6DA2">
        <w:trPr>
          <w:cantSplit/>
        </w:trPr>
        <w:tc>
          <w:tcPr>
            <w:tcW w:w="3120" w:type="dxa"/>
            <w:gridSpan w:val="4"/>
          </w:tcPr>
          <w:p w14:paraId="5244A6AB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5528</w:t>
            </w:r>
          </w:p>
        </w:tc>
        <w:tc>
          <w:tcPr>
            <w:tcW w:w="3120" w:type="dxa"/>
          </w:tcPr>
          <w:p w14:paraId="2EBADCF1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 xml:space="preserve">$230   </w:t>
            </w:r>
          </w:p>
        </w:tc>
        <w:tc>
          <w:tcPr>
            <w:tcW w:w="3120" w:type="dxa"/>
            <w:gridSpan w:val="2"/>
          </w:tcPr>
          <w:p w14:paraId="51BAD5D4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N/A</w:t>
            </w:r>
          </w:p>
        </w:tc>
      </w:tr>
      <w:tr w:rsidR="0017239C" w:rsidRPr="00C06017" w14:paraId="5A2CE98D" w14:textId="77777777" w:rsidTr="004E6DA2">
        <w:trPr>
          <w:cantSplit/>
        </w:trPr>
        <w:tc>
          <w:tcPr>
            <w:tcW w:w="580" w:type="dxa"/>
            <w:gridSpan w:val="2"/>
          </w:tcPr>
          <w:p w14:paraId="1F450C2F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6F117DA" w14:textId="77777777" w:rsidR="0017239C" w:rsidRPr="00C06017" w:rsidRDefault="0017239C" w:rsidP="004E6DA2">
            <w:pPr>
              <w:pStyle w:val="tabletext11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– SCHOOL AND CHURCH BUSES</w:t>
            </w:r>
          </w:p>
        </w:tc>
      </w:tr>
      <w:tr w:rsidR="0017239C" w:rsidRPr="00C06017" w14:paraId="4D1CA10E" w14:textId="77777777" w:rsidTr="004E6DA2">
        <w:trPr>
          <w:cantSplit/>
        </w:trPr>
        <w:tc>
          <w:tcPr>
            <w:tcW w:w="9360" w:type="dxa"/>
            <w:gridSpan w:val="7"/>
          </w:tcPr>
          <w:p w14:paraId="08089A85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C06017" w14:paraId="10348CD2" w14:textId="77777777" w:rsidTr="004E6DA2">
        <w:trPr>
          <w:cantSplit/>
        </w:trPr>
        <w:tc>
          <w:tcPr>
            <w:tcW w:w="3120" w:type="dxa"/>
            <w:gridSpan w:val="4"/>
          </w:tcPr>
          <w:p w14:paraId="5E5B6D87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 523</w:t>
            </w:r>
          </w:p>
        </w:tc>
        <w:tc>
          <w:tcPr>
            <w:tcW w:w="3120" w:type="dxa"/>
          </w:tcPr>
          <w:p w14:paraId="7485ACE8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 xml:space="preserve">$14    </w:t>
            </w:r>
          </w:p>
        </w:tc>
        <w:tc>
          <w:tcPr>
            <w:tcW w:w="3120" w:type="dxa"/>
            <w:gridSpan w:val="2"/>
          </w:tcPr>
          <w:p w14:paraId="47472A74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N/A</w:t>
            </w:r>
          </w:p>
        </w:tc>
      </w:tr>
      <w:tr w:rsidR="0017239C" w:rsidRPr="00C06017" w14:paraId="5086D1A6" w14:textId="77777777" w:rsidTr="004E6DA2">
        <w:trPr>
          <w:cantSplit/>
        </w:trPr>
        <w:tc>
          <w:tcPr>
            <w:tcW w:w="580" w:type="dxa"/>
            <w:gridSpan w:val="2"/>
          </w:tcPr>
          <w:p w14:paraId="4B0AFE40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FC8AC4C" w14:textId="77777777" w:rsidR="0017239C" w:rsidRPr="00C06017" w:rsidRDefault="0017239C" w:rsidP="004E6DA2">
            <w:pPr>
              <w:pStyle w:val="tabletext11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– OTHER BUSES</w:t>
            </w:r>
          </w:p>
        </w:tc>
      </w:tr>
      <w:tr w:rsidR="0017239C" w:rsidRPr="00C06017" w14:paraId="45306998" w14:textId="77777777" w:rsidTr="004E6DA2">
        <w:trPr>
          <w:cantSplit/>
        </w:trPr>
        <w:tc>
          <w:tcPr>
            <w:tcW w:w="9360" w:type="dxa"/>
            <w:gridSpan w:val="7"/>
          </w:tcPr>
          <w:p w14:paraId="5F25B8D3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C06017" w14:paraId="58628C2D" w14:textId="77777777" w:rsidTr="004E6DA2">
        <w:trPr>
          <w:cantSplit/>
        </w:trPr>
        <w:tc>
          <w:tcPr>
            <w:tcW w:w="3120" w:type="dxa"/>
            <w:gridSpan w:val="4"/>
          </w:tcPr>
          <w:p w14:paraId="6D4FB81E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4345</w:t>
            </w:r>
          </w:p>
        </w:tc>
        <w:tc>
          <w:tcPr>
            <w:tcW w:w="3120" w:type="dxa"/>
          </w:tcPr>
          <w:p w14:paraId="2657572D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 xml:space="preserve">$85    </w:t>
            </w:r>
          </w:p>
        </w:tc>
        <w:tc>
          <w:tcPr>
            <w:tcW w:w="3120" w:type="dxa"/>
            <w:gridSpan w:val="2"/>
          </w:tcPr>
          <w:p w14:paraId="7FB831FC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N/A</w:t>
            </w:r>
          </w:p>
        </w:tc>
      </w:tr>
      <w:tr w:rsidR="0017239C" w:rsidRPr="00C06017" w14:paraId="72CDC6C3" w14:textId="77777777" w:rsidTr="004E6DA2">
        <w:trPr>
          <w:cantSplit/>
        </w:trPr>
        <w:tc>
          <w:tcPr>
            <w:tcW w:w="580" w:type="dxa"/>
            <w:gridSpan w:val="2"/>
          </w:tcPr>
          <w:p w14:paraId="57A88F76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8947808" w14:textId="77777777" w:rsidR="0017239C" w:rsidRPr="00C06017" w:rsidRDefault="0017239C" w:rsidP="004E6DA2">
            <w:pPr>
              <w:pStyle w:val="tabletext11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– VAN POOLS</w:t>
            </w:r>
          </w:p>
        </w:tc>
      </w:tr>
      <w:tr w:rsidR="0017239C" w:rsidRPr="00C06017" w14:paraId="024F9426" w14:textId="77777777" w:rsidTr="004E6DA2">
        <w:trPr>
          <w:cantSplit/>
        </w:trPr>
        <w:tc>
          <w:tcPr>
            <w:tcW w:w="9360" w:type="dxa"/>
            <w:gridSpan w:val="7"/>
          </w:tcPr>
          <w:p w14:paraId="5B4F0A6B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C06017" w14:paraId="5C44A798" w14:textId="77777777" w:rsidTr="004E6DA2">
        <w:trPr>
          <w:cantSplit/>
        </w:trPr>
        <w:tc>
          <w:tcPr>
            <w:tcW w:w="3120" w:type="dxa"/>
            <w:gridSpan w:val="4"/>
          </w:tcPr>
          <w:p w14:paraId="41F33126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1306</w:t>
            </w:r>
          </w:p>
        </w:tc>
        <w:tc>
          <w:tcPr>
            <w:tcW w:w="3120" w:type="dxa"/>
          </w:tcPr>
          <w:p w14:paraId="29B15341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 xml:space="preserve">$42    </w:t>
            </w:r>
          </w:p>
        </w:tc>
        <w:tc>
          <w:tcPr>
            <w:tcW w:w="3120" w:type="dxa"/>
            <w:gridSpan w:val="2"/>
          </w:tcPr>
          <w:p w14:paraId="12D3A3EE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N/A</w:t>
            </w:r>
          </w:p>
        </w:tc>
      </w:tr>
      <w:tr w:rsidR="0017239C" w:rsidRPr="00C06017" w14:paraId="7B2FAC1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DE4CA8" w14:textId="77777777" w:rsidR="0017239C" w:rsidRPr="00C06017" w:rsidRDefault="0017239C" w:rsidP="004E6DA2">
            <w:pPr>
              <w:pStyle w:val="tabletext11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C06017" w14:paraId="3CD40AD8" w14:textId="77777777" w:rsidTr="004E6DA2">
        <w:trPr>
          <w:cantSplit/>
        </w:trPr>
        <w:tc>
          <w:tcPr>
            <w:tcW w:w="6240" w:type="dxa"/>
            <w:gridSpan w:val="5"/>
          </w:tcPr>
          <w:p w14:paraId="6EE9A6C6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4AFF198" w14:textId="77777777" w:rsidR="0017239C" w:rsidRPr="00C0601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C06017">
              <w:rPr>
                <w:b/>
                <w:kern w:val="18"/>
              </w:rPr>
              <w:t>All Autos</w:t>
            </w:r>
          </w:p>
        </w:tc>
      </w:tr>
      <w:tr w:rsidR="0017239C" w:rsidRPr="00C06017" w14:paraId="2E2A8AAB" w14:textId="77777777" w:rsidTr="004E6DA2">
        <w:trPr>
          <w:cantSplit/>
        </w:trPr>
        <w:tc>
          <w:tcPr>
            <w:tcW w:w="3120" w:type="dxa"/>
            <w:gridSpan w:val="4"/>
          </w:tcPr>
          <w:p w14:paraId="2DB0C3E8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$  1242</w:t>
            </w:r>
          </w:p>
        </w:tc>
        <w:tc>
          <w:tcPr>
            <w:tcW w:w="3120" w:type="dxa"/>
          </w:tcPr>
          <w:p w14:paraId="71586109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 xml:space="preserve">Refer to Rule </w:t>
            </w:r>
            <w:r w:rsidRPr="00C06017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668F9A97" w14:textId="77777777" w:rsidR="0017239C" w:rsidRPr="00C0601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C06017">
              <w:rPr>
                <w:kern w:val="18"/>
              </w:rPr>
              <w:t>N/A</w:t>
            </w:r>
          </w:p>
        </w:tc>
      </w:tr>
      <w:tr w:rsidR="0017239C" w:rsidRPr="00C06017" w14:paraId="4836C2E6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16869B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C06017" w14:paraId="7539D871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7DFBC2E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432D9D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kern w:val="18"/>
              </w:rPr>
              <w:t xml:space="preserve">For Other Than Zone-rated Trucks, Tractors and Trailers Classifications, refer to Rule </w:t>
            </w:r>
            <w:r w:rsidRPr="00C06017">
              <w:rPr>
                <w:b/>
                <w:kern w:val="18"/>
              </w:rPr>
              <w:t>222.</w:t>
            </w:r>
            <w:r w:rsidRPr="00C06017">
              <w:rPr>
                <w:kern w:val="18"/>
              </w:rPr>
              <w:t xml:space="preserve"> for premium development.</w:t>
            </w:r>
          </w:p>
        </w:tc>
      </w:tr>
      <w:tr w:rsidR="0017239C" w:rsidRPr="00C06017" w14:paraId="2ECA6F72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7316348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BAA14A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kern w:val="18"/>
              </w:rPr>
              <w:t xml:space="preserve">For Private Passenger Types Classifications, refer to Rule </w:t>
            </w:r>
            <w:r w:rsidRPr="00C06017">
              <w:rPr>
                <w:b/>
                <w:kern w:val="18"/>
              </w:rPr>
              <w:t>232.</w:t>
            </w:r>
            <w:r w:rsidRPr="00C06017">
              <w:rPr>
                <w:kern w:val="18"/>
              </w:rPr>
              <w:t xml:space="preserve"> for premium development.</w:t>
            </w:r>
          </w:p>
        </w:tc>
      </w:tr>
      <w:tr w:rsidR="0017239C" w:rsidRPr="00C06017" w14:paraId="4D301CE0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72240E8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820CB9C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kern w:val="18"/>
              </w:rPr>
              <w:t xml:space="preserve">For Other Than Zone-rated Public Autos, refer to Rule </w:t>
            </w:r>
            <w:r w:rsidRPr="00C06017">
              <w:rPr>
                <w:rStyle w:val="rulelink"/>
              </w:rPr>
              <w:t>239.</w:t>
            </w:r>
            <w:r w:rsidRPr="00C06017">
              <w:rPr>
                <w:kern w:val="18"/>
              </w:rPr>
              <w:t xml:space="preserve"> for premium development.</w:t>
            </w:r>
          </w:p>
        </w:tc>
      </w:tr>
      <w:tr w:rsidR="0017239C" w:rsidRPr="00C06017" w14:paraId="32B852DE" w14:textId="77777777" w:rsidTr="004E6DA2">
        <w:trPr>
          <w:cantSplit/>
        </w:trPr>
        <w:tc>
          <w:tcPr>
            <w:tcW w:w="220" w:type="dxa"/>
          </w:tcPr>
          <w:p w14:paraId="49D0AB38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545681F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kern w:val="18"/>
              </w:rPr>
              <w:t xml:space="preserve">For liability increased limits factors, refer to Rule </w:t>
            </w:r>
            <w:r w:rsidRPr="00C06017">
              <w:rPr>
                <w:rStyle w:val="rulelink"/>
              </w:rPr>
              <w:t>300.</w:t>
            </w:r>
          </w:p>
        </w:tc>
      </w:tr>
      <w:tr w:rsidR="0017239C" w:rsidRPr="00C06017" w14:paraId="238E1EF2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44FCDD0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497831F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kern w:val="18"/>
              </w:rPr>
              <w:t xml:space="preserve">Other Than Auto losses for </w:t>
            </w:r>
            <w:r w:rsidRPr="00C06017">
              <w:t>Auto Dealers</w:t>
            </w:r>
            <w:r w:rsidRPr="00C0601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06017">
              <w:rPr>
                <w:rStyle w:val="rulelink"/>
              </w:rPr>
              <w:t>249.</w:t>
            </w:r>
          </w:p>
        </w:tc>
      </w:tr>
      <w:tr w:rsidR="0017239C" w:rsidRPr="00C06017" w14:paraId="7DD2F20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45E5DC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8FE862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kern w:val="18"/>
              </w:rPr>
              <w:t xml:space="preserve">The liability loss cost shown for Rule </w:t>
            </w:r>
            <w:r w:rsidRPr="00C06017">
              <w:rPr>
                <w:rStyle w:val="rulelink"/>
              </w:rPr>
              <w:t>249.</w:t>
            </w:r>
            <w:r w:rsidRPr="00C06017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C06017" w14:paraId="624A96A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9C159E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F619DB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  <w:r w:rsidRPr="00C06017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C06017" w14:paraId="56FA2CA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82C2C2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685DC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C06017" w14:paraId="724A9C2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8FD371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AF688B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C06017" w14:paraId="5083D18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56319B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B9D743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C06017" w14:paraId="2A7C5C0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0AC824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ACF693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C06017" w14:paraId="24DB9FB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E2CD9B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F6B071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C06017" w14:paraId="76ACB3E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8AFFF5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8A10A1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C06017" w14:paraId="7EBC027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7F50DB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4DBF98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C06017" w14:paraId="7A22538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B827D7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DD2005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C06017" w14:paraId="4D3691B5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1EA6717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8818E22" w14:textId="77777777" w:rsidR="0017239C" w:rsidRPr="00C06017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1EF0055" w14:textId="722EDA9B" w:rsidR="0017239C" w:rsidRDefault="0017239C" w:rsidP="0017239C">
      <w:pPr>
        <w:pStyle w:val="isonormal"/>
      </w:pPr>
    </w:p>
    <w:p w14:paraId="0A855270" w14:textId="37B85C58" w:rsidR="0017239C" w:rsidRDefault="0017239C" w:rsidP="0017239C">
      <w:pPr>
        <w:pStyle w:val="isonormal"/>
        <w:jc w:val="left"/>
      </w:pPr>
    </w:p>
    <w:p w14:paraId="4E11157C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722672" w14:textId="77777777" w:rsidR="0017239C" w:rsidRPr="00294538" w:rsidRDefault="0017239C" w:rsidP="0017239C">
      <w:pPr>
        <w:pStyle w:val="subcap"/>
      </w:pPr>
      <w:r w:rsidRPr="00294538">
        <w:lastRenderedPageBreak/>
        <w:t>TERRITORY 105</w:t>
      </w:r>
    </w:p>
    <w:p w14:paraId="36398236" w14:textId="77777777" w:rsidR="0017239C" w:rsidRPr="00294538" w:rsidRDefault="0017239C" w:rsidP="0017239C">
      <w:pPr>
        <w:pStyle w:val="subcap2"/>
      </w:pPr>
      <w:r w:rsidRPr="00294538">
        <w:t>LIAB, MED PAY, PIP</w:t>
      </w:r>
    </w:p>
    <w:p w14:paraId="57451E32" w14:textId="77777777" w:rsidR="0017239C" w:rsidRPr="00294538" w:rsidRDefault="0017239C" w:rsidP="0017239C">
      <w:pPr>
        <w:pStyle w:val="isonormal"/>
      </w:pPr>
    </w:p>
    <w:p w14:paraId="11A43B89" w14:textId="77777777" w:rsidR="0017239C" w:rsidRPr="00294538" w:rsidRDefault="0017239C" w:rsidP="0017239C">
      <w:pPr>
        <w:pStyle w:val="isonormal"/>
        <w:sectPr w:rsidR="0017239C" w:rsidRPr="00294538" w:rsidSect="0017239C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294538" w14:paraId="1A419158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48CA24D" w14:textId="77777777" w:rsidR="0017239C" w:rsidRPr="00294538" w:rsidRDefault="0017239C" w:rsidP="004E6DA2">
            <w:pPr>
              <w:pStyle w:val="tablehead"/>
              <w:rPr>
                <w:kern w:val="18"/>
              </w:rPr>
            </w:pPr>
            <w:r w:rsidRPr="0029453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23B5245" w14:textId="77777777" w:rsidR="0017239C" w:rsidRPr="00294538" w:rsidRDefault="0017239C" w:rsidP="004E6DA2">
            <w:pPr>
              <w:pStyle w:val="tablehead"/>
              <w:rPr>
                <w:kern w:val="18"/>
              </w:rPr>
            </w:pPr>
            <w:r w:rsidRPr="0029453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8CFE2EE" w14:textId="77777777" w:rsidR="0017239C" w:rsidRPr="00294538" w:rsidRDefault="0017239C" w:rsidP="004E6DA2">
            <w:pPr>
              <w:pStyle w:val="tablehead"/>
              <w:rPr>
                <w:kern w:val="18"/>
              </w:rPr>
            </w:pPr>
            <w:r w:rsidRPr="00294538">
              <w:rPr>
                <w:kern w:val="18"/>
              </w:rPr>
              <w:t>PERSONAL INJURY PROTECTION</w:t>
            </w:r>
          </w:p>
        </w:tc>
      </w:tr>
      <w:tr w:rsidR="0017239C" w:rsidRPr="00294538" w14:paraId="188A2A20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0718F05" w14:textId="77777777" w:rsidR="0017239C" w:rsidRPr="00294538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F88998A" w14:textId="77777777" w:rsidR="0017239C" w:rsidRPr="00294538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6774476" w14:textId="77777777" w:rsidR="0017239C" w:rsidRPr="00294538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294538" w14:paraId="44EC0DF5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77EDD81" w14:textId="77777777" w:rsidR="0017239C" w:rsidRPr="00294538" w:rsidRDefault="0017239C" w:rsidP="004E6DA2">
            <w:pPr>
              <w:pStyle w:val="tablehead"/>
              <w:rPr>
                <w:kern w:val="18"/>
              </w:rPr>
            </w:pPr>
            <w:r w:rsidRPr="0029453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904431B" w14:textId="77777777" w:rsidR="0017239C" w:rsidRPr="00294538" w:rsidRDefault="0017239C" w:rsidP="004E6DA2">
            <w:pPr>
              <w:pStyle w:val="tablehead"/>
              <w:rPr>
                <w:kern w:val="18"/>
              </w:rPr>
            </w:pPr>
            <w:r w:rsidRPr="0029453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38F20DA" w14:textId="77777777" w:rsidR="0017239C" w:rsidRPr="00294538" w:rsidRDefault="0017239C" w:rsidP="004E6DA2">
            <w:pPr>
              <w:pStyle w:val="tablehead"/>
              <w:rPr>
                <w:kern w:val="18"/>
              </w:rPr>
            </w:pPr>
            <w:r w:rsidRPr="00294538">
              <w:rPr>
                <w:kern w:val="18"/>
              </w:rPr>
              <w:t>Basic Limits</w:t>
            </w:r>
          </w:p>
        </w:tc>
      </w:tr>
      <w:tr w:rsidR="0017239C" w:rsidRPr="00294538" w14:paraId="6C94DF9D" w14:textId="77777777" w:rsidTr="004E6DA2">
        <w:trPr>
          <w:cantSplit/>
        </w:trPr>
        <w:tc>
          <w:tcPr>
            <w:tcW w:w="9360" w:type="dxa"/>
            <w:gridSpan w:val="7"/>
          </w:tcPr>
          <w:p w14:paraId="2EE043C6" w14:textId="77777777" w:rsidR="0017239C" w:rsidRPr="00294538" w:rsidRDefault="0017239C" w:rsidP="004E6DA2">
            <w:pPr>
              <w:pStyle w:val="tabletext11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294538" w14:paraId="19AFC6B4" w14:textId="77777777" w:rsidTr="004E6DA2">
        <w:trPr>
          <w:cantSplit/>
        </w:trPr>
        <w:tc>
          <w:tcPr>
            <w:tcW w:w="6240" w:type="dxa"/>
            <w:gridSpan w:val="5"/>
          </w:tcPr>
          <w:p w14:paraId="26537E53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C220C64" w14:textId="77777777" w:rsidR="0017239C" w:rsidRPr="00294538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1425B26" w14:textId="77777777" w:rsidR="0017239C" w:rsidRPr="00294538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294538" w14:paraId="6D27D01D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766B1A6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1166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9B9E102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AF9C9F1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BC4EF94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N/A</w:t>
            </w:r>
          </w:p>
        </w:tc>
      </w:tr>
      <w:tr w:rsidR="0017239C" w:rsidRPr="00294538" w14:paraId="48A6B708" w14:textId="77777777" w:rsidTr="004E6DA2">
        <w:trPr>
          <w:cantSplit/>
        </w:trPr>
        <w:tc>
          <w:tcPr>
            <w:tcW w:w="9360" w:type="dxa"/>
            <w:gridSpan w:val="7"/>
          </w:tcPr>
          <w:p w14:paraId="2B67D016" w14:textId="77777777" w:rsidR="0017239C" w:rsidRPr="00294538" w:rsidRDefault="0017239C" w:rsidP="004E6DA2">
            <w:pPr>
              <w:pStyle w:val="tabletext11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294538" w14:paraId="3F64E5B3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EC87BFB" w14:textId="77777777" w:rsidR="0017239C" w:rsidRPr="0029453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945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C49305D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0ED13402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AC4EA80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294538" w14:paraId="144D7E2C" w14:textId="77777777" w:rsidTr="004E6DA2">
        <w:trPr>
          <w:cantSplit/>
        </w:trPr>
        <w:tc>
          <w:tcPr>
            <w:tcW w:w="3120" w:type="dxa"/>
            <w:gridSpan w:val="4"/>
          </w:tcPr>
          <w:p w14:paraId="1CCCDC85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1019</w:t>
            </w:r>
          </w:p>
        </w:tc>
        <w:tc>
          <w:tcPr>
            <w:tcW w:w="3120" w:type="dxa"/>
          </w:tcPr>
          <w:p w14:paraId="7A34A1A5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 xml:space="preserve">$32    </w:t>
            </w:r>
          </w:p>
        </w:tc>
        <w:tc>
          <w:tcPr>
            <w:tcW w:w="1560" w:type="dxa"/>
          </w:tcPr>
          <w:p w14:paraId="502A3425" w14:textId="77777777" w:rsidR="0017239C" w:rsidRPr="00294538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E1F5D5C" w14:textId="77777777" w:rsidR="0017239C" w:rsidRPr="00294538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294538" w14:paraId="1E5E3C10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7BEE1940" w14:textId="77777777" w:rsidR="0017239C" w:rsidRPr="0029453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94538">
              <w:rPr>
                <w:rFonts w:ascii="Symbol" w:hAnsi="Symbol"/>
                <w:kern w:val="18"/>
              </w:rPr>
              <w:br/>
            </w:r>
            <w:r w:rsidRPr="002945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84BA016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0849654E" w14:textId="77777777" w:rsidR="0017239C" w:rsidRPr="00294538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02C017D0" w14:textId="77777777" w:rsidR="0017239C" w:rsidRPr="00294538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Principally Operated By Employees</w:t>
            </w:r>
          </w:p>
        </w:tc>
      </w:tr>
      <w:tr w:rsidR="0017239C" w:rsidRPr="00294538" w14:paraId="415044FC" w14:textId="77777777" w:rsidTr="004E6DA2">
        <w:trPr>
          <w:cantSplit/>
        </w:trPr>
        <w:tc>
          <w:tcPr>
            <w:tcW w:w="3120" w:type="dxa"/>
            <w:gridSpan w:val="4"/>
          </w:tcPr>
          <w:p w14:paraId="2032FFD1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 710</w:t>
            </w:r>
          </w:p>
        </w:tc>
        <w:tc>
          <w:tcPr>
            <w:tcW w:w="3120" w:type="dxa"/>
          </w:tcPr>
          <w:p w14:paraId="5F8CC2C6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6191B91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 119</w:t>
            </w:r>
          </w:p>
        </w:tc>
        <w:tc>
          <w:tcPr>
            <w:tcW w:w="1560" w:type="dxa"/>
          </w:tcPr>
          <w:p w14:paraId="7C436A41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 101</w:t>
            </w:r>
          </w:p>
        </w:tc>
      </w:tr>
      <w:tr w:rsidR="0017239C" w:rsidRPr="00294538" w14:paraId="47DD7F6D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735DAD" w14:textId="77777777" w:rsidR="0017239C" w:rsidRPr="00294538" w:rsidRDefault="0017239C" w:rsidP="004E6DA2">
            <w:pPr>
              <w:pStyle w:val="tabletext11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294538" w14:paraId="38228E0A" w14:textId="77777777" w:rsidTr="004E6DA2">
        <w:trPr>
          <w:cantSplit/>
        </w:trPr>
        <w:tc>
          <w:tcPr>
            <w:tcW w:w="580" w:type="dxa"/>
            <w:gridSpan w:val="2"/>
          </w:tcPr>
          <w:p w14:paraId="176E60AD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07F8BCB" w14:textId="77777777" w:rsidR="0017239C" w:rsidRPr="00294538" w:rsidRDefault="0017239C" w:rsidP="004E6DA2">
            <w:pPr>
              <w:pStyle w:val="tabletext11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– TAXICABS AND LIMOUSINES</w:t>
            </w:r>
          </w:p>
        </w:tc>
      </w:tr>
      <w:tr w:rsidR="0017239C" w:rsidRPr="00294538" w14:paraId="15F08FB6" w14:textId="77777777" w:rsidTr="004E6DA2">
        <w:trPr>
          <w:cantSplit/>
        </w:trPr>
        <w:tc>
          <w:tcPr>
            <w:tcW w:w="9360" w:type="dxa"/>
            <w:gridSpan w:val="7"/>
          </w:tcPr>
          <w:p w14:paraId="20AFDE51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294538" w14:paraId="03FE61FC" w14:textId="77777777" w:rsidTr="004E6DA2">
        <w:trPr>
          <w:cantSplit/>
        </w:trPr>
        <w:tc>
          <w:tcPr>
            <w:tcW w:w="3120" w:type="dxa"/>
            <w:gridSpan w:val="4"/>
          </w:tcPr>
          <w:p w14:paraId="48C5FB21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4687</w:t>
            </w:r>
          </w:p>
        </w:tc>
        <w:tc>
          <w:tcPr>
            <w:tcW w:w="3120" w:type="dxa"/>
          </w:tcPr>
          <w:p w14:paraId="6E3FFBCD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 xml:space="preserve">$195   </w:t>
            </w:r>
          </w:p>
        </w:tc>
        <w:tc>
          <w:tcPr>
            <w:tcW w:w="3120" w:type="dxa"/>
            <w:gridSpan w:val="2"/>
          </w:tcPr>
          <w:p w14:paraId="27ABC702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N/A</w:t>
            </w:r>
          </w:p>
        </w:tc>
      </w:tr>
      <w:tr w:rsidR="0017239C" w:rsidRPr="00294538" w14:paraId="6B609141" w14:textId="77777777" w:rsidTr="004E6DA2">
        <w:trPr>
          <w:cantSplit/>
        </w:trPr>
        <w:tc>
          <w:tcPr>
            <w:tcW w:w="580" w:type="dxa"/>
            <w:gridSpan w:val="2"/>
          </w:tcPr>
          <w:p w14:paraId="5101B43F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96CBB77" w14:textId="77777777" w:rsidR="0017239C" w:rsidRPr="00294538" w:rsidRDefault="0017239C" w:rsidP="004E6DA2">
            <w:pPr>
              <w:pStyle w:val="tabletext11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– SCHOOL AND CHURCH BUSES</w:t>
            </w:r>
          </w:p>
        </w:tc>
      </w:tr>
      <w:tr w:rsidR="0017239C" w:rsidRPr="00294538" w14:paraId="19C937C8" w14:textId="77777777" w:rsidTr="004E6DA2">
        <w:trPr>
          <w:cantSplit/>
        </w:trPr>
        <w:tc>
          <w:tcPr>
            <w:tcW w:w="9360" w:type="dxa"/>
            <w:gridSpan w:val="7"/>
          </w:tcPr>
          <w:p w14:paraId="72B16053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294538" w14:paraId="731BE529" w14:textId="77777777" w:rsidTr="004E6DA2">
        <w:trPr>
          <w:cantSplit/>
        </w:trPr>
        <w:tc>
          <w:tcPr>
            <w:tcW w:w="3120" w:type="dxa"/>
            <w:gridSpan w:val="4"/>
          </w:tcPr>
          <w:p w14:paraId="576DAF39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 443</w:t>
            </w:r>
          </w:p>
        </w:tc>
        <w:tc>
          <w:tcPr>
            <w:tcW w:w="3120" w:type="dxa"/>
          </w:tcPr>
          <w:p w14:paraId="25E8070F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 xml:space="preserve">$15    </w:t>
            </w:r>
          </w:p>
        </w:tc>
        <w:tc>
          <w:tcPr>
            <w:tcW w:w="3120" w:type="dxa"/>
            <w:gridSpan w:val="2"/>
          </w:tcPr>
          <w:p w14:paraId="51638CC3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N/A</w:t>
            </w:r>
          </w:p>
        </w:tc>
      </w:tr>
      <w:tr w:rsidR="0017239C" w:rsidRPr="00294538" w14:paraId="26C1EB1F" w14:textId="77777777" w:rsidTr="004E6DA2">
        <w:trPr>
          <w:cantSplit/>
        </w:trPr>
        <w:tc>
          <w:tcPr>
            <w:tcW w:w="580" w:type="dxa"/>
            <w:gridSpan w:val="2"/>
          </w:tcPr>
          <w:p w14:paraId="10334B4F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ADCE174" w14:textId="77777777" w:rsidR="0017239C" w:rsidRPr="00294538" w:rsidRDefault="0017239C" w:rsidP="004E6DA2">
            <w:pPr>
              <w:pStyle w:val="tabletext11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– OTHER BUSES</w:t>
            </w:r>
          </w:p>
        </w:tc>
      </w:tr>
      <w:tr w:rsidR="0017239C" w:rsidRPr="00294538" w14:paraId="7254D32C" w14:textId="77777777" w:rsidTr="004E6DA2">
        <w:trPr>
          <w:cantSplit/>
        </w:trPr>
        <w:tc>
          <w:tcPr>
            <w:tcW w:w="9360" w:type="dxa"/>
            <w:gridSpan w:val="7"/>
          </w:tcPr>
          <w:p w14:paraId="7865BEC7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294538" w14:paraId="69BED612" w14:textId="77777777" w:rsidTr="004E6DA2">
        <w:trPr>
          <w:cantSplit/>
        </w:trPr>
        <w:tc>
          <w:tcPr>
            <w:tcW w:w="3120" w:type="dxa"/>
            <w:gridSpan w:val="4"/>
          </w:tcPr>
          <w:p w14:paraId="3B363AFE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3685</w:t>
            </w:r>
          </w:p>
        </w:tc>
        <w:tc>
          <w:tcPr>
            <w:tcW w:w="3120" w:type="dxa"/>
          </w:tcPr>
          <w:p w14:paraId="2A81ED6E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 xml:space="preserve">$87    </w:t>
            </w:r>
          </w:p>
        </w:tc>
        <w:tc>
          <w:tcPr>
            <w:tcW w:w="3120" w:type="dxa"/>
            <w:gridSpan w:val="2"/>
          </w:tcPr>
          <w:p w14:paraId="557E4F8E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N/A</w:t>
            </w:r>
          </w:p>
        </w:tc>
      </w:tr>
      <w:tr w:rsidR="0017239C" w:rsidRPr="00294538" w14:paraId="77426E30" w14:textId="77777777" w:rsidTr="004E6DA2">
        <w:trPr>
          <w:cantSplit/>
        </w:trPr>
        <w:tc>
          <w:tcPr>
            <w:tcW w:w="580" w:type="dxa"/>
            <w:gridSpan w:val="2"/>
          </w:tcPr>
          <w:p w14:paraId="5927686C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7DDE90D" w14:textId="77777777" w:rsidR="0017239C" w:rsidRPr="00294538" w:rsidRDefault="0017239C" w:rsidP="004E6DA2">
            <w:pPr>
              <w:pStyle w:val="tabletext11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– VAN POOLS</w:t>
            </w:r>
          </w:p>
        </w:tc>
      </w:tr>
      <w:tr w:rsidR="0017239C" w:rsidRPr="00294538" w14:paraId="2EE669EF" w14:textId="77777777" w:rsidTr="004E6DA2">
        <w:trPr>
          <w:cantSplit/>
        </w:trPr>
        <w:tc>
          <w:tcPr>
            <w:tcW w:w="9360" w:type="dxa"/>
            <w:gridSpan w:val="7"/>
          </w:tcPr>
          <w:p w14:paraId="4A8A18CE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294538" w14:paraId="71602FE0" w14:textId="77777777" w:rsidTr="004E6DA2">
        <w:trPr>
          <w:cantSplit/>
        </w:trPr>
        <w:tc>
          <w:tcPr>
            <w:tcW w:w="3120" w:type="dxa"/>
            <w:gridSpan w:val="4"/>
          </w:tcPr>
          <w:p w14:paraId="587ABA28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1108</w:t>
            </w:r>
          </w:p>
        </w:tc>
        <w:tc>
          <w:tcPr>
            <w:tcW w:w="3120" w:type="dxa"/>
          </w:tcPr>
          <w:p w14:paraId="7744838B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 xml:space="preserve">$36    </w:t>
            </w:r>
          </w:p>
        </w:tc>
        <w:tc>
          <w:tcPr>
            <w:tcW w:w="3120" w:type="dxa"/>
            <w:gridSpan w:val="2"/>
          </w:tcPr>
          <w:p w14:paraId="1A7764BC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N/A</w:t>
            </w:r>
          </w:p>
        </w:tc>
      </w:tr>
      <w:tr w:rsidR="0017239C" w:rsidRPr="00294538" w14:paraId="7902DF2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2198B54" w14:textId="77777777" w:rsidR="0017239C" w:rsidRPr="00294538" w:rsidRDefault="0017239C" w:rsidP="004E6DA2">
            <w:pPr>
              <w:pStyle w:val="tabletext11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294538" w14:paraId="41DE1465" w14:textId="77777777" w:rsidTr="004E6DA2">
        <w:trPr>
          <w:cantSplit/>
        </w:trPr>
        <w:tc>
          <w:tcPr>
            <w:tcW w:w="6240" w:type="dxa"/>
            <w:gridSpan w:val="5"/>
          </w:tcPr>
          <w:p w14:paraId="7E3863A9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4545217" w14:textId="77777777" w:rsidR="0017239C" w:rsidRPr="00294538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294538">
              <w:rPr>
                <w:b/>
                <w:kern w:val="18"/>
              </w:rPr>
              <w:t>All Autos</w:t>
            </w:r>
          </w:p>
        </w:tc>
      </w:tr>
      <w:tr w:rsidR="0017239C" w:rsidRPr="00294538" w14:paraId="31C13A89" w14:textId="77777777" w:rsidTr="004E6DA2">
        <w:trPr>
          <w:cantSplit/>
        </w:trPr>
        <w:tc>
          <w:tcPr>
            <w:tcW w:w="3120" w:type="dxa"/>
            <w:gridSpan w:val="4"/>
          </w:tcPr>
          <w:p w14:paraId="7FC150F0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$  1039</w:t>
            </w:r>
          </w:p>
        </w:tc>
        <w:tc>
          <w:tcPr>
            <w:tcW w:w="3120" w:type="dxa"/>
          </w:tcPr>
          <w:p w14:paraId="364AF6C2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 xml:space="preserve">Refer to Rule </w:t>
            </w:r>
            <w:r w:rsidRPr="00294538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4E935C8" w14:textId="77777777" w:rsidR="0017239C" w:rsidRPr="0029453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94538">
              <w:rPr>
                <w:kern w:val="18"/>
              </w:rPr>
              <w:t>N/A</w:t>
            </w:r>
          </w:p>
        </w:tc>
      </w:tr>
      <w:tr w:rsidR="0017239C" w:rsidRPr="00294538" w14:paraId="65E01F9F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EF5D6E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94538" w14:paraId="0EDC6FD6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22A0EB8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283A1A2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kern w:val="18"/>
              </w:rPr>
              <w:t xml:space="preserve">For Other Than Zone-rated Trucks, Tractors and Trailers Classifications, refer to Rule </w:t>
            </w:r>
            <w:r w:rsidRPr="00294538">
              <w:rPr>
                <w:b/>
                <w:kern w:val="18"/>
              </w:rPr>
              <w:t>222.</w:t>
            </w:r>
            <w:r w:rsidRPr="00294538">
              <w:rPr>
                <w:kern w:val="18"/>
              </w:rPr>
              <w:t xml:space="preserve"> for premium development.</w:t>
            </w:r>
          </w:p>
        </w:tc>
      </w:tr>
      <w:tr w:rsidR="0017239C" w:rsidRPr="00294538" w14:paraId="61945442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39BB3020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31FBC3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kern w:val="18"/>
              </w:rPr>
              <w:t xml:space="preserve">For Private Passenger Types Classifications, refer to Rule </w:t>
            </w:r>
            <w:r w:rsidRPr="00294538">
              <w:rPr>
                <w:b/>
                <w:kern w:val="18"/>
              </w:rPr>
              <w:t>232.</w:t>
            </w:r>
            <w:r w:rsidRPr="00294538">
              <w:rPr>
                <w:kern w:val="18"/>
              </w:rPr>
              <w:t xml:space="preserve"> for premium development.</w:t>
            </w:r>
          </w:p>
        </w:tc>
      </w:tr>
      <w:tr w:rsidR="0017239C" w:rsidRPr="00294538" w14:paraId="0DBA264A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27161D0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C22961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kern w:val="18"/>
              </w:rPr>
              <w:t xml:space="preserve">For Other Than Zone-rated Public Autos, refer to Rule </w:t>
            </w:r>
            <w:r w:rsidRPr="00294538">
              <w:rPr>
                <w:rStyle w:val="rulelink"/>
              </w:rPr>
              <w:t>239.</w:t>
            </w:r>
            <w:r w:rsidRPr="00294538">
              <w:rPr>
                <w:kern w:val="18"/>
              </w:rPr>
              <w:t xml:space="preserve"> for premium development.</w:t>
            </w:r>
          </w:p>
        </w:tc>
      </w:tr>
      <w:tr w:rsidR="0017239C" w:rsidRPr="00294538" w14:paraId="2C2AF88B" w14:textId="77777777" w:rsidTr="004E6DA2">
        <w:trPr>
          <w:cantSplit/>
        </w:trPr>
        <w:tc>
          <w:tcPr>
            <w:tcW w:w="220" w:type="dxa"/>
          </w:tcPr>
          <w:p w14:paraId="395B9344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92D5BE4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kern w:val="18"/>
              </w:rPr>
              <w:t xml:space="preserve">For liability increased limits factors, refer to Rule </w:t>
            </w:r>
            <w:r w:rsidRPr="00294538">
              <w:rPr>
                <w:rStyle w:val="rulelink"/>
              </w:rPr>
              <w:t>300.</w:t>
            </w:r>
          </w:p>
        </w:tc>
      </w:tr>
      <w:tr w:rsidR="0017239C" w:rsidRPr="00294538" w14:paraId="6A69CC89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78DC79D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52F80B7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kern w:val="18"/>
              </w:rPr>
              <w:t xml:space="preserve">Other Than Auto losses for </w:t>
            </w:r>
            <w:r w:rsidRPr="00294538">
              <w:t>Auto Dealers</w:t>
            </w:r>
            <w:r w:rsidRPr="0029453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94538">
              <w:rPr>
                <w:rStyle w:val="rulelink"/>
              </w:rPr>
              <w:t>249.</w:t>
            </w:r>
          </w:p>
        </w:tc>
      </w:tr>
      <w:tr w:rsidR="0017239C" w:rsidRPr="00294538" w14:paraId="6C822C0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D89EB9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4E222E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kern w:val="18"/>
              </w:rPr>
              <w:t xml:space="preserve">The liability loss cost shown for Rule </w:t>
            </w:r>
            <w:r w:rsidRPr="00294538">
              <w:rPr>
                <w:rStyle w:val="rulelink"/>
              </w:rPr>
              <w:t>249.</w:t>
            </w:r>
            <w:r w:rsidRPr="00294538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294538" w14:paraId="49A412D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E00945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D0784E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  <w:r w:rsidRPr="00294538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294538" w14:paraId="240FD4E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72A488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1ECF9E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94538" w14:paraId="46620EF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67D9CC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1B10D8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94538" w14:paraId="7F39FF3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E564DD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5B362C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94538" w14:paraId="4167D5C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FFC008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76ECD0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94538" w14:paraId="6946B1C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813AEA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BDF401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94538" w14:paraId="30A7C55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1E7927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1ABBEA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94538" w14:paraId="1DD32D4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498EF1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FD7736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94538" w14:paraId="2ABEF41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7CF4C1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C66288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94538" w14:paraId="483EB172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AA7EE46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76CE94B" w14:textId="77777777" w:rsidR="0017239C" w:rsidRPr="00294538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36BB64A6" w14:textId="1DE89193" w:rsidR="0017239C" w:rsidRDefault="0017239C" w:rsidP="0017239C">
      <w:pPr>
        <w:pStyle w:val="isonormal"/>
      </w:pPr>
    </w:p>
    <w:p w14:paraId="7E257AD5" w14:textId="7EE633B0" w:rsidR="0017239C" w:rsidRDefault="0017239C" w:rsidP="0017239C">
      <w:pPr>
        <w:pStyle w:val="isonormal"/>
        <w:jc w:val="left"/>
      </w:pPr>
    </w:p>
    <w:p w14:paraId="72F12E3D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87C682" w14:textId="77777777" w:rsidR="0017239C" w:rsidRPr="009D78B6" w:rsidRDefault="0017239C" w:rsidP="0017239C">
      <w:pPr>
        <w:pStyle w:val="subcap"/>
      </w:pPr>
      <w:r w:rsidRPr="009D78B6">
        <w:lastRenderedPageBreak/>
        <w:t>TERRITORY 106</w:t>
      </w:r>
    </w:p>
    <w:p w14:paraId="58D735E1" w14:textId="77777777" w:rsidR="0017239C" w:rsidRPr="009D78B6" w:rsidRDefault="0017239C" w:rsidP="0017239C">
      <w:pPr>
        <w:pStyle w:val="subcap2"/>
      </w:pPr>
      <w:r w:rsidRPr="009D78B6">
        <w:t>LIAB, MED PAY, PIP</w:t>
      </w:r>
    </w:p>
    <w:p w14:paraId="533ACB9C" w14:textId="77777777" w:rsidR="0017239C" w:rsidRPr="009D78B6" w:rsidRDefault="0017239C" w:rsidP="0017239C">
      <w:pPr>
        <w:pStyle w:val="isonormal"/>
      </w:pPr>
    </w:p>
    <w:p w14:paraId="11A1F578" w14:textId="77777777" w:rsidR="0017239C" w:rsidRPr="009D78B6" w:rsidRDefault="0017239C" w:rsidP="0017239C">
      <w:pPr>
        <w:pStyle w:val="isonormal"/>
        <w:sectPr w:rsidR="0017239C" w:rsidRPr="009D78B6" w:rsidSect="0017239C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9D78B6" w14:paraId="04E749BA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D52AF40" w14:textId="77777777" w:rsidR="0017239C" w:rsidRPr="009D78B6" w:rsidRDefault="0017239C" w:rsidP="004E6DA2">
            <w:pPr>
              <w:pStyle w:val="tablehead"/>
              <w:rPr>
                <w:kern w:val="18"/>
              </w:rPr>
            </w:pPr>
            <w:r w:rsidRPr="009D78B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819D5A2" w14:textId="77777777" w:rsidR="0017239C" w:rsidRPr="009D78B6" w:rsidRDefault="0017239C" w:rsidP="004E6DA2">
            <w:pPr>
              <w:pStyle w:val="tablehead"/>
              <w:rPr>
                <w:kern w:val="18"/>
              </w:rPr>
            </w:pPr>
            <w:r w:rsidRPr="009D78B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2258835" w14:textId="77777777" w:rsidR="0017239C" w:rsidRPr="009D78B6" w:rsidRDefault="0017239C" w:rsidP="004E6DA2">
            <w:pPr>
              <w:pStyle w:val="tablehead"/>
              <w:rPr>
                <w:kern w:val="18"/>
              </w:rPr>
            </w:pPr>
            <w:r w:rsidRPr="009D78B6">
              <w:rPr>
                <w:kern w:val="18"/>
              </w:rPr>
              <w:t>PERSONAL INJURY PROTECTION</w:t>
            </w:r>
          </w:p>
        </w:tc>
      </w:tr>
      <w:tr w:rsidR="0017239C" w:rsidRPr="009D78B6" w14:paraId="2761BEBB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8040A56" w14:textId="77777777" w:rsidR="0017239C" w:rsidRPr="009D78B6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E0D4DB4" w14:textId="77777777" w:rsidR="0017239C" w:rsidRPr="009D78B6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F6A984E" w14:textId="77777777" w:rsidR="0017239C" w:rsidRPr="009D78B6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9D78B6" w14:paraId="7F801D54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BDECFF7" w14:textId="77777777" w:rsidR="0017239C" w:rsidRPr="009D78B6" w:rsidRDefault="0017239C" w:rsidP="004E6DA2">
            <w:pPr>
              <w:pStyle w:val="tablehead"/>
              <w:rPr>
                <w:kern w:val="18"/>
              </w:rPr>
            </w:pPr>
            <w:r w:rsidRPr="009D78B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DDD343C" w14:textId="77777777" w:rsidR="0017239C" w:rsidRPr="009D78B6" w:rsidRDefault="0017239C" w:rsidP="004E6DA2">
            <w:pPr>
              <w:pStyle w:val="tablehead"/>
              <w:rPr>
                <w:kern w:val="18"/>
              </w:rPr>
            </w:pPr>
            <w:r w:rsidRPr="009D78B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A29C53B" w14:textId="77777777" w:rsidR="0017239C" w:rsidRPr="009D78B6" w:rsidRDefault="0017239C" w:rsidP="004E6DA2">
            <w:pPr>
              <w:pStyle w:val="tablehead"/>
              <w:rPr>
                <w:kern w:val="18"/>
              </w:rPr>
            </w:pPr>
            <w:r w:rsidRPr="009D78B6">
              <w:rPr>
                <w:kern w:val="18"/>
              </w:rPr>
              <w:t>Basic Limits</w:t>
            </w:r>
          </w:p>
        </w:tc>
      </w:tr>
      <w:tr w:rsidR="0017239C" w:rsidRPr="009D78B6" w14:paraId="151657D1" w14:textId="77777777" w:rsidTr="004E6DA2">
        <w:trPr>
          <w:cantSplit/>
        </w:trPr>
        <w:tc>
          <w:tcPr>
            <w:tcW w:w="9360" w:type="dxa"/>
            <w:gridSpan w:val="7"/>
          </w:tcPr>
          <w:p w14:paraId="70F228DB" w14:textId="77777777" w:rsidR="0017239C" w:rsidRPr="009D78B6" w:rsidRDefault="0017239C" w:rsidP="004E6DA2">
            <w:pPr>
              <w:pStyle w:val="tabletext11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9D78B6" w14:paraId="0E877C96" w14:textId="77777777" w:rsidTr="004E6DA2">
        <w:trPr>
          <w:cantSplit/>
        </w:trPr>
        <w:tc>
          <w:tcPr>
            <w:tcW w:w="6240" w:type="dxa"/>
            <w:gridSpan w:val="5"/>
          </w:tcPr>
          <w:p w14:paraId="1533A2F4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8FF1CB1" w14:textId="77777777" w:rsidR="0017239C" w:rsidRPr="009D78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6DFC9906" w14:textId="77777777" w:rsidR="0017239C" w:rsidRPr="009D78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9D78B6" w14:paraId="77930062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EC32E47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 748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0D344F1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 xml:space="preserve">$8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408A1CC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A33FD8E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N/A</w:t>
            </w:r>
          </w:p>
        </w:tc>
      </w:tr>
      <w:tr w:rsidR="0017239C" w:rsidRPr="009D78B6" w14:paraId="7671C81B" w14:textId="77777777" w:rsidTr="004E6DA2">
        <w:trPr>
          <w:cantSplit/>
        </w:trPr>
        <w:tc>
          <w:tcPr>
            <w:tcW w:w="9360" w:type="dxa"/>
            <w:gridSpan w:val="7"/>
          </w:tcPr>
          <w:p w14:paraId="5D829A99" w14:textId="77777777" w:rsidR="0017239C" w:rsidRPr="009D78B6" w:rsidRDefault="0017239C" w:rsidP="004E6DA2">
            <w:pPr>
              <w:pStyle w:val="tabletext11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9D78B6" w14:paraId="711BC80E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6169C90" w14:textId="77777777" w:rsidR="0017239C" w:rsidRPr="009D78B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9D7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C80F164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69B96231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7F8DBFA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D78B6" w14:paraId="67C01D22" w14:textId="77777777" w:rsidTr="004E6DA2">
        <w:trPr>
          <w:cantSplit/>
        </w:trPr>
        <w:tc>
          <w:tcPr>
            <w:tcW w:w="3120" w:type="dxa"/>
            <w:gridSpan w:val="4"/>
          </w:tcPr>
          <w:p w14:paraId="51D6B0CE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 670</w:t>
            </w:r>
          </w:p>
        </w:tc>
        <w:tc>
          <w:tcPr>
            <w:tcW w:w="3120" w:type="dxa"/>
          </w:tcPr>
          <w:p w14:paraId="3449A215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 xml:space="preserve">$21    </w:t>
            </w:r>
          </w:p>
        </w:tc>
        <w:tc>
          <w:tcPr>
            <w:tcW w:w="1560" w:type="dxa"/>
          </w:tcPr>
          <w:p w14:paraId="07DBD1E7" w14:textId="77777777" w:rsidR="0017239C" w:rsidRPr="009D78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7104F55" w14:textId="77777777" w:rsidR="0017239C" w:rsidRPr="009D78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9D78B6" w14:paraId="2DE5D304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502A9677" w14:textId="77777777" w:rsidR="0017239C" w:rsidRPr="009D78B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9D78B6">
              <w:rPr>
                <w:rFonts w:ascii="Symbol" w:hAnsi="Symbol"/>
                <w:kern w:val="18"/>
              </w:rPr>
              <w:br/>
            </w:r>
            <w:r w:rsidRPr="009D7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CDB2967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4ED0038C" w14:textId="77777777" w:rsidR="0017239C" w:rsidRPr="009D78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1D24F55E" w14:textId="77777777" w:rsidR="0017239C" w:rsidRPr="009D78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Principally Operated By Employees</w:t>
            </w:r>
          </w:p>
        </w:tc>
      </w:tr>
      <w:tr w:rsidR="0017239C" w:rsidRPr="009D78B6" w14:paraId="216350A7" w14:textId="77777777" w:rsidTr="004E6DA2">
        <w:trPr>
          <w:cantSplit/>
        </w:trPr>
        <w:tc>
          <w:tcPr>
            <w:tcW w:w="3120" w:type="dxa"/>
            <w:gridSpan w:val="4"/>
          </w:tcPr>
          <w:p w14:paraId="64DD1F4F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 463</w:t>
            </w:r>
          </w:p>
        </w:tc>
        <w:tc>
          <w:tcPr>
            <w:tcW w:w="3120" w:type="dxa"/>
          </w:tcPr>
          <w:p w14:paraId="12071842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53A4770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  65</w:t>
            </w:r>
          </w:p>
        </w:tc>
        <w:tc>
          <w:tcPr>
            <w:tcW w:w="1560" w:type="dxa"/>
          </w:tcPr>
          <w:p w14:paraId="17D354A7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  55</w:t>
            </w:r>
          </w:p>
        </w:tc>
      </w:tr>
      <w:tr w:rsidR="0017239C" w:rsidRPr="009D78B6" w14:paraId="4E2CD3E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19E32B" w14:textId="77777777" w:rsidR="0017239C" w:rsidRPr="009D78B6" w:rsidRDefault="0017239C" w:rsidP="004E6DA2">
            <w:pPr>
              <w:pStyle w:val="tabletext11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9D78B6" w14:paraId="24B03727" w14:textId="77777777" w:rsidTr="004E6DA2">
        <w:trPr>
          <w:cantSplit/>
        </w:trPr>
        <w:tc>
          <w:tcPr>
            <w:tcW w:w="580" w:type="dxa"/>
            <w:gridSpan w:val="2"/>
          </w:tcPr>
          <w:p w14:paraId="28CABC68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4AABA0D" w14:textId="77777777" w:rsidR="0017239C" w:rsidRPr="009D78B6" w:rsidRDefault="0017239C" w:rsidP="004E6DA2">
            <w:pPr>
              <w:pStyle w:val="tabletext11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– TAXICABS AND LIMOUSINES</w:t>
            </w:r>
          </w:p>
        </w:tc>
      </w:tr>
      <w:tr w:rsidR="0017239C" w:rsidRPr="009D78B6" w14:paraId="22E18973" w14:textId="77777777" w:rsidTr="004E6DA2">
        <w:trPr>
          <w:cantSplit/>
        </w:trPr>
        <w:tc>
          <w:tcPr>
            <w:tcW w:w="9360" w:type="dxa"/>
            <w:gridSpan w:val="7"/>
          </w:tcPr>
          <w:p w14:paraId="17409003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D78B6" w14:paraId="0A0E7311" w14:textId="77777777" w:rsidTr="004E6DA2">
        <w:trPr>
          <w:cantSplit/>
        </w:trPr>
        <w:tc>
          <w:tcPr>
            <w:tcW w:w="3120" w:type="dxa"/>
            <w:gridSpan w:val="4"/>
          </w:tcPr>
          <w:p w14:paraId="4162C9C2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3007</w:t>
            </w:r>
          </w:p>
        </w:tc>
        <w:tc>
          <w:tcPr>
            <w:tcW w:w="3120" w:type="dxa"/>
          </w:tcPr>
          <w:p w14:paraId="05E2EE2C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 xml:space="preserve">$125   </w:t>
            </w:r>
          </w:p>
        </w:tc>
        <w:tc>
          <w:tcPr>
            <w:tcW w:w="3120" w:type="dxa"/>
            <w:gridSpan w:val="2"/>
          </w:tcPr>
          <w:p w14:paraId="6DD7C787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N/A</w:t>
            </w:r>
          </w:p>
        </w:tc>
      </w:tr>
      <w:tr w:rsidR="0017239C" w:rsidRPr="009D78B6" w14:paraId="1D3A48D1" w14:textId="77777777" w:rsidTr="004E6DA2">
        <w:trPr>
          <w:cantSplit/>
        </w:trPr>
        <w:tc>
          <w:tcPr>
            <w:tcW w:w="580" w:type="dxa"/>
            <w:gridSpan w:val="2"/>
          </w:tcPr>
          <w:p w14:paraId="676111BD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1F27334" w14:textId="77777777" w:rsidR="0017239C" w:rsidRPr="009D78B6" w:rsidRDefault="0017239C" w:rsidP="004E6DA2">
            <w:pPr>
              <w:pStyle w:val="tabletext11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– SCHOOL AND CHURCH BUSES</w:t>
            </w:r>
          </w:p>
        </w:tc>
      </w:tr>
      <w:tr w:rsidR="0017239C" w:rsidRPr="009D78B6" w14:paraId="359470A6" w14:textId="77777777" w:rsidTr="004E6DA2">
        <w:trPr>
          <w:cantSplit/>
        </w:trPr>
        <w:tc>
          <w:tcPr>
            <w:tcW w:w="9360" w:type="dxa"/>
            <w:gridSpan w:val="7"/>
          </w:tcPr>
          <w:p w14:paraId="600832DF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D78B6" w14:paraId="6E70B587" w14:textId="77777777" w:rsidTr="004E6DA2">
        <w:trPr>
          <w:cantSplit/>
        </w:trPr>
        <w:tc>
          <w:tcPr>
            <w:tcW w:w="3120" w:type="dxa"/>
            <w:gridSpan w:val="4"/>
          </w:tcPr>
          <w:p w14:paraId="1AB26FC4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 284</w:t>
            </w:r>
          </w:p>
        </w:tc>
        <w:tc>
          <w:tcPr>
            <w:tcW w:w="3120" w:type="dxa"/>
          </w:tcPr>
          <w:p w14:paraId="4A76756A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3D833ABA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N/A</w:t>
            </w:r>
          </w:p>
        </w:tc>
      </w:tr>
      <w:tr w:rsidR="0017239C" w:rsidRPr="009D78B6" w14:paraId="6DD08142" w14:textId="77777777" w:rsidTr="004E6DA2">
        <w:trPr>
          <w:cantSplit/>
        </w:trPr>
        <w:tc>
          <w:tcPr>
            <w:tcW w:w="580" w:type="dxa"/>
            <w:gridSpan w:val="2"/>
          </w:tcPr>
          <w:p w14:paraId="74F0F294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A96FF64" w14:textId="77777777" w:rsidR="0017239C" w:rsidRPr="009D78B6" w:rsidRDefault="0017239C" w:rsidP="004E6DA2">
            <w:pPr>
              <w:pStyle w:val="tabletext11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– OTHER BUSES</w:t>
            </w:r>
          </w:p>
        </w:tc>
      </w:tr>
      <w:tr w:rsidR="0017239C" w:rsidRPr="009D78B6" w14:paraId="3BC21AFA" w14:textId="77777777" w:rsidTr="004E6DA2">
        <w:trPr>
          <w:cantSplit/>
        </w:trPr>
        <w:tc>
          <w:tcPr>
            <w:tcW w:w="9360" w:type="dxa"/>
            <w:gridSpan w:val="7"/>
          </w:tcPr>
          <w:p w14:paraId="72FBAA53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D78B6" w14:paraId="7C47DD10" w14:textId="77777777" w:rsidTr="004E6DA2">
        <w:trPr>
          <w:cantSplit/>
        </w:trPr>
        <w:tc>
          <w:tcPr>
            <w:tcW w:w="3120" w:type="dxa"/>
            <w:gridSpan w:val="4"/>
          </w:tcPr>
          <w:p w14:paraId="2091C728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2364</w:t>
            </w:r>
          </w:p>
        </w:tc>
        <w:tc>
          <w:tcPr>
            <w:tcW w:w="3120" w:type="dxa"/>
          </w:tcPr>
          <w:p w14:paraId="1392174F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 xml:space="preserve">$65    </w:t>
            </w:r>
          </w:p>
        </w:tc>
        <w:tc>
          <w:tcPr>
            <w:tcW w:w="3120" w:type="dxa"/>
            <w:gridSpan w:val="2"/>
          </w:tcPr>
          <w:p w14:paraId="6694FA01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N/A</w:t>
            </w:r>
          </w:p>
        </w:tc>
      </w:tr>
      <w:tr w:rsidR="0017239C" w:rsidRPr="009D78B6" w14:paraId="6EE543F6" w14:textId="77777777" w:rsidTr="004E6DA2">
        <w:trPr>
          <w:cantSplit/>
        </w:trPr>
        <w:tc>
          <w:tcPr>
            <w:tcW w:w="580" w:type="dxa"/>
            <w:gridSpan w:val="2"/>
          </w:tcPr>
          <w:p w14:paraId="6BF8B3CF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F16F5EC" w14:textId="77777777" w:rsidR="0017239C" w:rsidRPr="009D78B6" w:rsidRDefault="0017239C" w:rsidP="004E6DA2">
            <w:pPr>
              <w:pStyle w:val="tabletext11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– VAN POOLS</w:t>
            </w:r>
          </w:p>
        </w:tc>
      </w:tr>
      <w:tr w:rsidR="0017239C" w:rsidRPr="009D78B6" w14:paraId="310E5ED3" w14:textId="77777777" w:rsidTr="004E6DA2">
        <w:trPr>
          <w:cantSplit/>
        </w:trPr>
        <w:tc>
          <w:tcPr>
            <w:tcW w:w="9360" w:type="dxa"/>
            <w:gridSpan w:val="7"/>
          </w:tcPr>
          <w:p w14:paraId="6C6D1D6A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D78B6" w14:paraId="6B6C1504" w14:textId="77777777" w:rsidTr="004E6DA2">
        <w:trPr>
          <w:cantSplit/>
        </w:trPr>
        <w:tc>
          <w:tcPr>
            <w:tcW w:w="3120" w:type="dxa"/>
            <w:gridSpan w:val="4"/>
          </w:tcPr>
          <w:p w14:paraId="0F588D1C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 711</w:t>
            </w:r>
          </w:p>
        </w:tc>
        <w:tc>
          <w:tcPr>
            <w:tcW w:w="3120" w:type="dxa"/>
          </w:tcPr>
          <w:p w14:paraId="532A3773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 xml:space="preserve">$23    </w:t>
            </w:r>
          </w:p>
        </w:tc>
        <w:tc>
          <w:tcPr>
            <w:tcW w:w="3120" w:type="dxa"/>
            <w:gridSpan w:val="2"/>
          </w:tcPr>
          <w:p w14:paraId="159E0D2C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N/A</w:t>
            </w:r>
          </w:p>
        </w:tc>
      </w:tr>
      <w:tr w:rsidR="0017239C" w:rsidRPr="009D78B6" w14:paraId="41C2956F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C6F37F6" w14:textId="77777777" w:rsidR="0017239C" w:rsidRPr="009D78B6" w:rsidRDefault="0017239C" w:rsidP="004E6DA2">
            <w:pPr>
              <w:pStyle w:val="tabletext11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9D78B6" w14:paraId="256AD0C6" w14:textId="77777777" w:rsidTr="004E6DA2">
        <w:trPr>
          <w:cantSplit/>
        </w:trPr>
        <w:tc>
          <w:tcPr>
            <w:tcW w:w="6240" w:type="dxa"/>
            <w:gridSpan w:val="5"/>
          </w:tcPr>
          <w:p w14:paraId="60EB9E96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A2FC379" w14:textId="77777777" w:rsidR="0017239C" w:rsidRPr="009D78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9D78B6">
              <w:rPr>
                <w:b/>
                <w:kern w:val="18"/>
              </w:rPr>
              <w:t>All Autos</w:t>
            </w:r>
          </w:p>
        </w:tc>
      </w:tr>
      <w:tr w:rsidR="0017239C" w:rsidRPr="009D78B6" w14:paraId="53E3C448" w14:textId="77777777" w:rsidTr="004E6DA2">
        <w:trPr>
          <w:cantSplit/>
        </w:trPr>
        <w:tc>
          <w:tcPr>
            <w:tcW w:w="3120" w:type="dxa"/>
            <w:gridSpan w:val="4"/>
          </w:tcPr>
          <w:p w14:paraId="0DD81147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$   747</w:t>
            </w:r>
          </w:p>
        </w:tc>
        <w:tc>
          <w:tcPr>
            <w:tcW w:w="3120" w:type="dxa"/>
          </w:tcPr>
          <w:p w14:paraId="351B8000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 xml:space="preserve">Refer to Rule </w:t>
            </w:r>
            <w:r w:rsidRPr="009D78B6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B0A441B" w14:textId="77777777" w:rsidR="0017239C" w:rsidRPr="009D78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78B6">
              <w:rPr>
                <w:kern w:val="18"/>
              </w:rPr>
              <w:t>N/A</w:t>
            </w:r>
          </w:p>
        </w:tc>
      </w:tr>
      <w:tr w:rsidR="0017239C" w:rsidRPr="009D78B6" w14:paraId="375319FF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EDDD63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78B6" w14:paraId="2C05D173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A192F38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353A2F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kern w:val="18"/>
              </w:rPr>
              <w:t xml:space="preserve">For Other Than Zone-rated Trucks, Tractors and Trailers Classifications, refer to Rule </w:t>
            </w:r>
            <w:r w:rsidRPr="009D78B6">
              <w:rPr>
                <w:b/>
                <w:kern w:val="18"/>
              </w:rPr>
              <w:t>222.</w:t>
            </w:r>
            <w:r w:rsidRPr="009D78B6">
              <w:rPr>
                <w:kern w:val="18"/>
              </w:rPr>
              <w:t xml:space="preserve"> for premium development.</w:t>
            </w:r>
          </w:p>
        </w:tc>
      </w:tr>
      <w:tr w:rsidR="0017239C" w:rsidRPr="009D78B6" w14:paraId="6875B115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6410158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6DD7246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kern w:val="18"/>
              </w:rPr>
              <w:t xml:space="preserve">For Private Passenger Types Classifications, refer to Rule </w:t>
            </w:r>
            <w:r w:rsidRPr="009D78B6">
              <w:rPr>
                <w:b/>
                <w:kern w:val="18"/>
              </w:rPr>
              <w:t>232.</w:t>
            </w:r>
            <w:r w:rsidRPr="009D78B6">
              <w:rPr>
                <w:kern w:val="18"/>
              </w:rPr>
              <w:t xml:space="preserve"> for premium development.</w:t>
            </w:r>
          </w:p>
        </w:tc>
      </w:tr>
      <w:tr w:rsidR="0017239C" w:rsidRPr="009D78B6" w14:paraId="1EF33E27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61761AD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A0AE4AB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kern w:val="18"/>
              </w:rPr>
              <w:t xml:space="preserve">For Other Than Zone-rated Public Autos, refer to Rule </w:t>
            </w:r>
            <w:r w:rsidRPr="009D78B6">
              <w:rPr>
                <w:rStyle w:val="rulelink"/>
              </w:rPr>
              <w:t>239.</w:t>
            </w:r>
            <w:r w:rsidRPr="009D78B6">
              <w:rPr>
                <w:kern w:val="18"/>
              </w:rPr>
              <w:t xml:space="preserve"> for premium development.</w:t>
            </w:r>
          </w:p>
        </w:tc>
      </w:tr>
      <w:tr w:rsidR="0017239C" w:rsidRPr="009D78B6" w14:paraId="17B1D6C6" w14:textId="77777777" w:rsidTr="004E6DA2">
        <w:trPr>
          <w:cantSplit/>
        </w:trPr>
        <w:tc>
          <w:tcPr>
            <w:tcW w:w="220" w:type="dxa"/>
          </w:tcPr>
          <w:p w14:paraId="74A42353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7EC1A17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kern w:val="18"/>
              </w:rPr>
              <w:t xml:space="preserve">For liability increased limits factors, refer to Rule </w:t>
            </w:r>
            <w:r w:rsidRPr="009D78B6">
              <w:rPr>
                <w:rStyle w:val="rulelink"/>
              </w:rPr>
              <w:t>300.</w:t>
            </w:r>
          </w:p>
        </w:tc>
      </w:tr>
      <w:tr w:rsidR="0017239C" w:rsidRPr="009D78B6" w14:paraId="7E39C515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C892B6B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5537845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kern w:val="18"/>
              </w:rPr>
              <w:t xml:space="preserve">Other Than Auto losses for </w:t>
            </w:r>
            <w:r w:rsidRPr="009D78B6">
              <w:t>Auto Dealers</w:t>
            </w:r>
            <w:r w:rsidRPr="009D78B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D78B6">
              <w:rPr>
                <w:rStyle w:val="rulelink"/>
              </w:rPr>
              <w:t>249.</w:t>
            </w:r>
          </w:p>
        </w:tc>
      </w:tr>
      <w:tr w:rsidR="0017239C" w:rsidRPr="009D78B6" w14:paraId="414A4DA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4AA48D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977AAF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kern w:val="18"/>
              </w:rPr>
              <w:t xml:space="preserve">The liability loss cost shown for Rule </w:t>
            </w:r>
            <w:r w:rsidRPr="009D78B6">
              <w:rPr>
                <w:rStyle w:val="rulelink"/>
              </w:rPr>
              <w:t>249.</w:t>
            </w:r>
            <w:r w:rsidRPr="009D78B6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9D78B6" w14:paraId="34BAB66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922E2D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024FC3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  <w:r w:rsidRPr="009D78B6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9D78B6" w14:paraId="3DDD1EB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F41043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20D6CC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78B6" w14:paraId="5CD6E6E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EFF459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7DD812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78B6" w14:paraId="3997F9C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6621BC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290B01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78B6" w14:paraId="0FEB490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748E0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938893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78B6" w14:paraId="3333293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5D0195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1296E2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78B6" w14:paraId="69474ED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C08635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E982B0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78B6" w14:paraId="1E14828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A84AB8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477306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78B6" w14:paraId="354BFA8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E02440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DB6F5D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78B6" w14:paraId="12443E78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ED712A4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BF2F23F" w14:textId="77777777" w:rsidR="0017239C" w:rsidRPr="009D78B6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6059DFF2" w14:textId="6A48D393" w:rsidR="0017239C" w:rsidRDefault="0017239C" w:rsidP="0017239C">
      <w:pPr>
        <w:pStyle w:val="isonormal"/>
      </w:pPr>
    </w:p>
    <w:p w14:paraId="06E9A578" w14:textId="4C7D91C2" w:rsidR="0017239C" w:rsidRDefault="0017239C" w:rsidP="0017239C">
      <w:pPr>
        <w:pStyle w:val="isonormal"/>
        <w:jc w:val="left"/>
      </w:pPr>
    </w:p>
    <w:p w14:paraId="248983E4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A959539" w14:textId="77777777" w:rsidR="0017239C" w:rsidRPr="00AB3709" w:rsidRDefault="0017239C" w:rsidP="0017239C">
      <w:pPr>
        <w:pStyle w:val="subcap"/>
      </w:pPr>
      <w:r w:rsidRPr="00AB3709">
        <w:lastRenderedPageBreak/>
        <w:t>TERRITORY 107</w:t>
      </w:r>
    </w:p>
    <w:p w14:paraId="678A8BEA" w14:textId="77777777" w:rsidR="0017239C" w:rsidRPr="00AB3709" w:rsidRDefault="0017239C" w:rsidP="0017239C">
      <w:pPr>
        <w:pStyle w:val="subcap2"/>
      </w:pPr>
      <w:r w:rsidRPr="00AB3709">
        <w:t>LIAB, MED PAY, PIP</w:t>
      </w:r>
    </w:p>
    <w:p w14:paraId="4926728A" w14:textId="77777777" w:rsidR="0017239C" w:rsidRPr="00AB3709" w:rsidRDefault="0017239C" w:rsidP="0017239C">
      <w:pPr>
        <w:pStyle w:val="isonormal"/>
      </w:pPr>
    </w:p>
    <w:p w14:paraId="6304EC80" w14:textId="77777777" w:rsidR="0017239C" w:rsidRPr="00AB3709" w:rsidRDefault="0017239C" w:rsidP="0017239C">
      <w:pPr>
        <w:pStyle w:val="isonormal"/>
        <w:sectPr w:rsidR="0017239C" w:rsidRPr="00AB3709" w:rsidSect="0017239C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AB3709" w14:paraId="247BA00C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EF1D892" w14:textId="77777777" w:rsidR="0017239C" w:rsidRPr="00AB3709" w:rsidRDefault="0017239C" w:rsidP="004E6DA2">
            <w:pPr>
              <w:pStyle w:val="tablehead"/>
              <w:rPr>
                <w:kern w:val="18"/>
              </w:rPr>
            </w:pPr>
            <w:r w:rsidRPr="00AB370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F0E2C5C" w14:textId="77777777" w:rsidR="0017239C" w:rsidRPr="00AB3709" w:rsidRDefault="0017239C" w:rsidP="004E6DA2">
            <w:pPr>
              <w:pStyle w:val="tablehead"/>
              <w:rPr>
                <w:kern w:val="18"/>
              </w:rPr>
            </w:pPr>
            <w:r w:rsidRPr="00AB370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DC89EA9" w14:textId="77777777" w:rsidR="0017239C" w:rsidRPr="00AB3709" w:rsidRDefault="0017239C" w:rsidP="004E6DA2">
            <w:pPr>
              <w:pStyle w:val="tablehead"/>
              <w:rPr>
                <w:kern w:val="18"/>
              </w:rPr>
            </w:pPr>
            <w:r w:rsidRPr="00AB3709">
              <w:rPr>
                <w:kern w:val="18"/>
              </w:rPr>
              <w:t>PERSONAL INJURY PROTECTION</w:t>
            </w:r>
          </w:p>
        </w:tc>
      </w:tr>
      <w:tr w:rsidR="0017239C" w:rsidRPr="00AB3709" w14:paraId="346482C8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5B7C05B" w14:textId="77777777" w:rsidR="0017239C" w:rsidRPr="00AB3709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55B2E49" w14:textId="77777777" w:rsidR="0017239C" w:rsidRPr="00AB3709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60B8E71" w14:textId="77777777" w:rsidR="0017239C" w:rsidRPr="00AB3709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AB3709" w14:paraId="647F1CFE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EFA04B5" w14:textId="77777777" w:rsidR="0017239C" w:rsidRPr="00AB3709" w:rsidRDefault="0017239C" w:rsidP="004E6DA2">
            <w:pPr>
              <w:pStyle w:val="tablehead"/>
              <w:rPr>
                <w:kern w:val="18"/>
              </w:rPr>
            </w:pPr>
            <w:r w:rsidRPr="00AB370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8934343" w14:textId="77777777" w:rsidR="0017239C" w:rsidRPr="00AB3709" w:rsidRDefault="0017239C" w:rsidP="004E6DA2">
            <w:pPr>
              <w:pStyle w:val="tablehead"/>
              <w:rPr>
                <w:kern w:val="18"/>
              </w:rPr>
            </w:pPr>
            <w:r w:rsidRPr="00AB370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4881AF6" w14:textId="77777777" w:rsidR="0017239C" w:rsidRPr="00AB3709" w:rsidRDefault="0017239C" w:rsidP="004E6DA2">
            <w:pPr>
              <w:pStyle w:val="tablehead"/>
              <w:rPr>
                <w:kern w:val="18"/>
              </w:rPr>
            </w:pPr>
            <w:r w:rsidRPr="00AB3709">
              <w:rPr>
                <w:kern w:val="18"/>
              </w:rPr>
              <w:t>Basic Limits</w:t>
            </w:r>
          </w:p>
        </w:tc>
      </w:tr>
      <w:tr w:rsidR="0017239C" w:rsidRPr="00AB3709" w14:paraId="2FCD9C4F" w14:textId="77777777" w:rsidTr="004E6DA2">
        <w:trPr>
          <w:cantSplit/>
        </w:trPr>
        <w:tc>
          <w:tcPr>
            <w:tcW w:w="9360" w:type="dxa"/>
            <w:gridSpan w:val="7"/>
          </w:tcPr>
          <w:p w14:paraId="7B881D01" w14:textId="77777777" w:rsidR="0017239C" w:rsidRPr="00AB3709" w:rsidRDefault="0017239C" w:rsidP="004E6DA2">
            <w:pPr>
              <w:pStyle w:val="tabletext11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AB3709" w14:paraId="1AAA2565" w14:textId="77777777" w:rsidTr="004E6DA2">
        <w:trPr>
          <w:cantSplit/>
        </w:trPr>
        <w:tc>
          <w:tcPr>
            <w:tcW w:w="6240" w:type="dxa"/>
            <w:gridSpan w:val="5"/>
          </w:tcPr>
          <w:p w14:paraId="7DF260BB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675E490" w14:textId="77777777" w:rsidR="0017239C" w:rsidRPr="00AB370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3CE4142" w14:textId="77777777" w:rsidR="0017239C" w:rsidRPr="00AB370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AB3709" w14:paraId="4E012C33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C6951CF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1172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F743BEE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 xml:space="preserve">$9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92BE91C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49AB43B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N/A</w:t>
            </w:r>
          </w:p>
        </w:tc>
      </w:tr>
      <w:tr w:rsidR="0017239C" w:rsidRPr="00AB3709" w14:paraId="6EC78160" w14:textId="77777777" w:rsidTr="004E6DA2">
        <w:trPr>
          <w:cantSplit/>
        </w:trPr>
        <w:tc>
          <w:tcPr>
            <w:tcW w:w="9360" w:type="dxa"/>
            <w:gridSpan w:val="7"/>
          </w:tcPr>
          <w:p w14:paraId="1E098888" w14:textId="77777777" w:rsidR="0017239C" w:rsidRPr="00AB3709" w:rsidRDefault="0017239C" w:rsidP="004E6DA2">
            <w:pPr>
              <w:pStyle w:val="tabletext11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AB3709" w14:paraId="1C3342EB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76BB3403" w14:textId="77777777" w:rsidR="0017239C" w:rsidRPr="00AB370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AB3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6C745EA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5D1C800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7BF25EFE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B3709" w14:paraId="0EA335CB" w14:textId="77777777" w:rsidTr="004E6DA2">
        <w:trPr>
          <w:cantSplit/>
        </w:trPr>
        <w:tc>
          <w:tcPr>
            <w:tcW w:w="3120" w:type="dxa"/>
            <w:gridSpan w:val="4"/>
          </w:tcPr>
          <w:p w14:paraId="759AE299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1270</w:t>
            </w:r>
          </w:p>
        </w:tc>
        <w:tc>
          <w:tcPr>
            <w:tcW w:w="3120" w:type="dxa"/>
          </w:tcPr>
          <w:p w14:paraId="51F3EE62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 xml:space="preserve">$40    </w:t>
            </w:r>
          </w:p>
        </w:tc>
        <w:tc>
          <w:tcPr>
            <w:tcW w:w="1560" w:type="dxa"/>
          </w:tcPr>
          <w:p w14:paraId="160D0789" w14:textId="77777777" w:rsidR="0017239C" w:rsidRPr="00AB370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CE6D5C2" w14:textId="77777777" w:rsidR="0017239C" w:rsidRPr="00AB370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AB3709" w14:paraId="27F1F45F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65356B5" w14:textId="77777777" w:rsidR="0017239C" w:rsidRPr="00AB370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AB3709">
              <w:rPr>
                <w:rFonts w:ascii="Symbol" w:hAnsi="Symbol"/>
                <w:kern w:val="18"/>
              </w:rPr>
              <w:br/>
            </w:r>
            <w:r w:rsidRPr="00AB3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6322CCD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2DEDA684" w14:textId="77777777" w:rsidR="0017239C" w:rsidRPr="00AB370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1119DAF7" w14:textId="77777777" w:rsidR="0017239C" w:rsidRPr="00AB370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Principally Operated By Employees</w:t>
            </w:r>
          </w:p>
        </w:tc>
      </w:tr>
      <w:tr w:rsidR="0017239C" w:rsidRPr="00AB3709" w14:paraId="1A1ECF23" w14:textId="77777777" w:rsidTr="004E6DA2">
        <w:trPr>
          <w:cantSplit/>
        </w:trPr>
        <w:tc>
          <w:tcPr>
            <w:tcW w:w="3120" w:type="dxa"/>
            <w:gridSpan w:val="4"/>
          </w:tcPr>
          <w:p w14:paraId="0838B4A9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 838</w:t>
            </w:r>
          </w:p>
        </w:tc>
        <w:tc>
          <w:tcPr>
            <w:tcW w:w="3120" w:type="dxa"/>
          </w:tcPr>
          <w:p w14:paraId="02776A33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A31DFD9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  88</w:t>
            </w:r>
          </w:p>
        </w:tc>
        <w:tc>
          <w:tcPr>
            <w:tcW w:w="1560" w:type="dxa"/>
          </w:tcPr>
          <w:p w14:paraId="26655FF4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  75</w:t>
            </w:r>
          </w:p>
        </w:tc>
      </w:tr>
      <w:tr w:rsidR="0017239C" w:rsidRPr="00AB3709" w14:paraId="4DD04BB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FD2DBC" w14:textId="77777777" w:rsidR="0017239C" w:rsidRPr="00AB3709" w:rsidRDefault="0017239C" w:rsidP="004E6DA2">
            <w:pPr>
              <w:pStyle w:val="tabletext11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AB3709" w14:paraId="5D364AC4" w14:textId="77777777" w:rsidTr="004E6DA2">
        <w:trPr>
          <w:cantSplit/>
        </w:trPr>
        <w:tc>
          <w:tcPr>
            <w:tcW w:w="580" w:type="dxa"/>
            <w:gridSpan w:val="2"/>
          </w:tcPr>
          <w:p w14:paraId="4AF614E2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D8BF4AC" w14:textId="77777777" w:rsidR="0017239C" w:rsidRPr="00AB3709" w:rsidRDefault="0017239C" w:rsidP="004E6DA2">
            <w:pPr>
              <w:pStyle w:val="tabletext11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– TAXICABS AND LIMOUSINES</w:t>
            </w:r>
          </w:p>
        </w:tc>
      </w:tr>
      <w:tr w:rsidR="0017239C" w:rsidRPr="00AB3709" w14:paraId="3A760BA4" w14:textId="77777777" w:rsidTr="004E6DA2">
        <w:trPr>
          <w:cantSplit/>
        </w:trPr>
        <w:tc>
          <w:tcPr>
            <w:tcW w:w="9360" w:type="dxa"/>
            <w:gridSpan w:val="7"/>
          </w:tcPr>
          <w:p w14:paraId="06DF2AB5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B3709" w14:paraId="59BAB1A2" w14:textId="77777777" w:rsidTr="004E6DA2">
        <w:trPr>
          <w:cantSplit/>
        </w:trPr>
        <w:tc>
          <w:tcPr>
            <w:tcW w:w="3120" w:type="dxa"/>
            <w:gridSpan w:val="4"/>
          </w:tcPr>
          <w:p w14:paraId="5DA95AA8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4711</w:t>
            </w:r>
          </w:p>
        </w:tc>
        <w:tc>
          <w:tcPr>
            <w:tcW w:w="3120" w:type="dxa"/>
          </w:tcPr>
          <w:p w14:paraId="4507D531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 xml:space="preserve">$196   </w:t>
            </w:r>
          </w:p>
        </w:tc>
        <w:tc>
          <w:tcPr>
            <w:tcW w:w="3120" w:type="dxa"/>
            <w:gridSpan w:val="2"/>
          </w:tcPr>
          <w:p w14:paraId="588AA3CC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N/A</w:t>
            </w:r>
          </w:p>
        </w:tc>
      </w:tr>
      <w:tr w:rsidR="0017239C" w:rsidRPr="00AB3709" w14:paraId="1ED6AA17" w14:textId="77777777" w:rsidTr="004E6DA2">
        <w:trPr>
          <w:cantSplit/>
        </w:trPr>
        <w:tc>
          <w:tcPr>
            <w:tcW w:w="580" w:type="dxa"/>
            <w:gridSpan w:val="2"/>
          </w:tcPr>
          <w:p w14:paraId="6A3D7C99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3E1F73C" w14:textId="77777777" w:rsidR="0017239C" w:rsidRPr="00AB3709" w:rsidRDefault="0017239C" w:rsidP="004E6DA2">
            <w:pPr>
              <w:pStyle w:val="tabletext11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– SCHOOL AND CHURCH BUSES</w:t>
            </w:r>
          </w:p>
        </w:tc>
      </w:tr>
      <w:tr w:rsidR="0017239C" w:rsidRPr="00AB3709" w14:paraId="61447DA1" w14:textId="77777777" w:rsidTr="004E6DA2">
        <w:trPr>
          <w:cantSplit/>
        </w:trPr>
        <w:tc>
          <w:tcPr>
            <w:tcW w:w="9360" w:type="dxa"/>
            <w:gridSpan w:val="7"/>
          </w:tcPr>
          <w:p w14:paraId="2C480069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B3709" w14:paraId="14F9BA83" w14:textId="77777777" w:rsidTr="004E6DA2">
        <w:trPr>
          <w:cantSplit/>
        </w:trPr>
        <w:tc>
          <w:tcPr>
            <w:tcW w:w="3120" w:type="dxa"/>
            <w:gridSpan w:val="4"/>
          </w:tcPr>
          <w:p w14:paraId="1B948041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 445</w:t>
            </w:r>
          </w:p>
        </w:tc>
        <w:tc>
          <w:tcPr>
            <w:tcW w:w="3120" w:type="dxa"/>
          </w:tcPr>
          <w:p w14:paraId="2B08ED45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 xml:space="preserve">$12    </w:t>
            </w:r>
          </w:p>
        </w:tc>
        <w:tc>
          <w:tcPr>
            <w:tcW w:w="3120" w:type="dxa"/>
            <w:gridSpan w:val="2"/>
          </w:tcPr>
          <w:p w14:paraId="108337A0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N/A</w:t>
            </w:r>
          </w:p>
        </w:tc>
      </w:tr>
      <w:tr w:rsidR="0017239C" w:rsidRPr="00AB3709" w14:paraId="0DF2B713" w14:textId="77777777" w:rsidTr="004E6DA2">
        <w:trPr>
          <w:cantSplit/>
        </w:trPr>
        <w:tc>
          <w:tcPr>
            <w:tcW w:w="580" w:type="dxa"/>
            <w:gridSpan w:val="2"/>
          </w:tcPr>
          <w:p w14:paraId="4B74EEB5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FF67BA8" w14:textId="77777777" w:rsidR="0017239C" w:rsidRPr="00AB3709" w:rsidRDefault="0017239C" w:rsidP="004E6DA2">
            <w:pPr>
              <w:pStyle w:val="tabletext11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– OTHER BUSES</w:t>
            </w:r>
          </w:p>
        </w:tc>
      </w:tr>
      <w:tr w:rsidR="0017239C" w:rsidRPr="00AB3709" w14:paraId="6A729A36" w14:textId="77777777" w:rsidTr="004E6DA2">
        <w:trPr>
          <w:cantSplit/>
        </w:trPr>
        <w:tc>
          <w:tcPr>
            <w:tcW w:w="9360" w:type="dxa"/>
            <w:gridSpan w:val="7"/>
          </w:tcPr>
          <w:p w14:paraId="3365FB9E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B3709" w14:paraId="1E72FD7F" w14:textId="77777777" w:rsidTr="004E6DA2">
        <w:trPr>
          <w:cantSplit/>
        </w:trPr>
        <w:tc>
          <w:tcPr>
            <w:tcW w:w="3120" w:type="dxa"/>
            <w:gridSpan w:val="4"/>
          </w:tcPr>
          <w:p w14:paraId="49930433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3704</w:t>
            </w:r>
          </w:p>
        </w:tc>
        <w:tc>
          <w:tcPr>
            <w:tcW w:w="3120" w:type="dxa"/>
          </w:tcPr>
          <w:p w14:paraId="2814F8AA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 xml:space="preserve">$78    </w:t>
            </w:r>
          </w:p>
        </w:tc>
        <w:tc>
          <w:tcPr>
            <w:tcW w:w="3120" w:type="dxa"/>
            <w:gridSpan w:val="2"/>
          </w:tcPr>
          <w:p w14:paraId="479446F5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N/A</w:t>
            </w:r>
          </w:p>
        </w:tc>
      </w:tr>
      <w:tr w:rsidR="0017239C" w:rsidRPr="00AB3709" w14:paraId="362F522C" w14:textId="77777777" w:rsidTr="004E6DA2">
        <w:trPr>
          <w:cantSplit/>
        </w:trPr>
        <w:tc>
          <w:tcPr>
            <w:tcW w:w="580" w:type="dxa"/>
            <w:gridSpan w:val="2"/>
          </w:tcPr>
          <w:p w14:paraId="3C73B878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E78AA70" w14:textId="77777777" w:rsidR="0017239C" w:rsidRPr="00AB3709" w:rsidRDefault="0017239C" w:rsidP="004E6DA2">
            <w:pPr>
              <w:pStyle w:val="tabletext11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– VAN POOLS</w:t>
            </w:r>
          </w:p>
        </w:tc>
      </w:tr>
      <w:tr w:rsidR="0017239C" w:rsidRPr="00AB3709" w14:paraId="7897CEA8" w14:textId="77777777" w:rsidTr="004E6DA2">
        <w:trPr>
          <w:cantSplit/>
        </w:trPr>
        <w:tc>
          <w:tcPr>
            <w:tcW w:w="9360" w:type="dxa"/>
            <w:gridSpan w:val="7"/>
          </w:tcPr>
          <w:p w14:paraId="50702066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B3709" w14:paraId="69B1ED59" w14:textId="77777777" w:rsidTr="004E6DA2">
        <w:trPr>
          <w:cantSplit/>
        </w:trPr>
        <w:tc>
          <w:tcPr>
            <w:tcW w:w="3120" w:type="dxa"/>
            <w:gridSpan w:val="4"/>
          </w:tcPr>
          <w:p w14:paraId="72DFE88E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1113</w:t>
            </w:r>
          </w:p>
        </w:tc>
        <w:tc>
          <w:tcPr>
            <w:tcW w:w="3120" w:type="dxa"/>
          </w:tcPr>
          <w:p w14:paraId="12E99496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 xml:space="preserve">$36    </w:t>
            </w:r>
          </w:p>
        </w:tc>
        <w:tc>
          <w:tcPr>
            <w:tcW w:w="3120" w:type="dxa"/>
            <w:gridSpan w:val="2"/>
          </w:tcPr>
          <w:p w14:paraId="25F601DB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N/A</w:t>
            </w:r>
          </w:p>
        </w:tc>
      </w:tr>
      <w:tr w:rsidR="0017239C" w:rsidRPr="00AB3709" w14:paraId="039F206F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9EB5169" w14:textId="77777777" w:rsidR="0017239C" w:rsidRPr="00AB3709" w:rsidRDefault="0017239C" w:rsidP="004E6DA2">
            <w:pPr>
              <w:pStyle w:val="tabletext11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AB3709" w14:paraId="78784A35" w14:textId="77777777" w:rsidTr="004E6DA2">
        <w:trPr>
          <w:cantSplit/>
        </w:trPr>
        <w:tc>
          <w:tcPr>
            <w:tcW w:w="6240" w:type="dxa"/>
            <w:gridSpan w:val="5"/>
          </w:tcPr>
          <w:p w14:paraId="0AABFC66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2FE7FC5" w14:textId="77777777" w:rsidR="0017239C" w:rsidRPr="00AB370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B3709">
              <w:rPr>
                <w:b/>
                <w:kern w:val="18"/>
              </w:rPr>
              <w:t>All Autos</w:t>
            </w:r>
          </w:p>
        </w:tc>
      </w:tr>
      <w:tr w:rsidR="0017239C" w:rsidRPr="00AB3709" w14:paraId="79AF0D2E" w14:textId="77777777" w:rsidTr="004E6DA2">
        <w:trPr>
          <w:cantSplit/>
        </w:trPr>
        <w:tc>
          <w:tcPr>
            <w:tcW w:w="3120" w:type="dxa"/>
            <w:gridSpan w:val="4"/>
          </w:tcPr>
          <w:p w14:paraId="39C3C273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$  1128</w:t>
            </w:r>
          </w:p>
        </w:tc>
        <w:tc>
          <w:tcPr>
            <w:tcW w:w="3120" w:type="dxa"/>
          </w:tcPr>
          <w:p w14:paraId="2607959D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 xml:space="preserve">Refer to Rule </w:t>
            </w:r>
            <w:r w:rsidRPr="00AB3709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C0367BA" w14:textId="77777777" w:rsidR="0017239C" w:rsidRPr="00AB370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B3709">
              <w:rPr>
                <w:kern w:val="18"/>
              </w:rPr>
              <w:t>N/A</w:t>
            </w:r>
          </w:p>
        </w:tc>
      </w:tr>
      <w:tr w:rsidR="0017239C" w:rsidRPr="00AB3709" w14:paraId="5C4C6E3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9989E8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B3709" w14:paraId="5FC6C14A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B2CDACA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2D27B09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kern w:val="18"/>
              </w:rPr>
              <w:t xml:space="preserve">For Other Than Zone-rated Trucks, Tractors and Trailers Classifications, refer to Rule </w:t>
            </w:r>
            <w:r w:rsidRPr="00AB3709">
              <w:rPr>
                <w:b/>
                <w:kern w:val="18"/>
              </w:rPr>
              <w:t>222.</w:t>
            </w:r>
            <w:r w:rsidRPr="00AB3709">
              <w:rPr>
                <w:kern w:val="18"/>
              </w:rPr>
              <w:t xml:space="preserve"> for premium development.</w:t>
            </w:r>
          </w:p>
        </w:tc>
      </w:tr>
      <w:tr w:rsidR="0017239C" w:rsidRPr="00AB3709" w14:paraId="21AAC5A2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6F2167D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055ABC0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kern w:val="18"/>
              </w:rPr>
              <w:t xml:space="preserve">For Private Passenger Types Classifications, refer to Rule </w:t>
            </w:r>
            <w:r w:rsidRPr="00AB3709">
              <w:rPr>
                <w:b/>
                <w:kern w:val="18"/>
              </w:rPr>
              <w:t>232.</w:t>
            </w:r>
            <w:r w:rsidRPr="00AB3709">
              <w:rPr>
                <w:kern w:val="18"/>
              </w:rPr>
              <w:t xml:space="preserve"> for premium development.</w:t>
            </w:r>
          </w:p>
        </w:tc>
      </w:tr>
      <w:tr w:rsidR="0017239C" w:rsidRPr="00AB3709" w14:paraId="3229C980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F6CAC72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7206E06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kern w:val="18"/>
              </w:rPr>
              <w:t xml:space="preserve">For Other Than Zone-rated Public Autos, refer to Rule </w:t>
            </w:r>
            <w:r w:rsidRPr="00AB3709">
              <w:rPr>
                <w:rStyle w:val="rulelink"/>
              </w:rPr>
              <w:t>239.</w:t>
            </w:r>
            <w:r w:rsidRPr="00AB3709">
              <w:rPr>
                <w:kern w:val="18"/>
              </w:rPr>
              <w:t xml:space="preserve"> for premium development.</w:t>
            </w:r>
          </w:p>
        </w:tc>
      </w:tr>
      <w:tr w:rsidR="0017239C" w:rsidRPr="00AB3709" w14:paraId="7118904E" w14:textId="77777777" w:rsidTr="004E6DA2">
        <w:trPr>
          <w:cantSplit/>
        </w:trPr>
        <w:tc>
          <w:tcPr>
            <w:tcW w:w="220" w:type="dxa"/>
          </w:tcPr>
          <w:p w14:paraId="08240DF1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A37933E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kern w:val="18"/>
              </w:rPr>
              <w:t xml:space="preserve">For liability increased limits factors, refer to Rule </w:t>
            </w:r>
            <w:r w:rsidRPr="00AB3709">
              <w:rPr>
                <w:rStyle w:val="rulelink"/>
              </w:rPr>
              <w:t>300.</w:t>
            </w:r>
          </w:p>
        </w:tc>
      </w:tr>
      <w:tr w:rsidR="0017239C" w:rsidRPr="00AB3709" w14:paraId="4BDC49CC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664F7EC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A87EEAD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kern w:val="18"/>
              </w:rPr>
              <w:t xml:space="preserve">Other Than Auto losses for </w:t>
            </w:r>
            <w:r w:rsidRPr="00AB3709">
              <w:t>Auto Dealers</w:t>
            </w:r>
            <w:r w:rsidRPr="00AB370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B3709">
              <w:rPr>
                <w:rStyle w:val="rulelink"/>
              </w:rPr>
              <w:t>249.</w:t>
            </w:r>
          </w:p>
        </w:tc>
      </w:tr>
      <w:tr w:rsidR="0017239C" w:rsidRPr="00AB3709" w14:paraId="43AB924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080720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0645AC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kern w:val="18"/>
              </w:rPr>
              <w:t xml:space="preserve">The liability loss cost shown for Rule </w:t>
            </w:r>
            <w:r w:rsidRPr="00AB3709">
              <w:rPr>
                <w:rStyle w:val="rulelink"/>
              </w:rPr>
              <w:t>249.</w:t>
            </w:r>
            <w:r w:rsidRPr="00AB3709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AB3709" w14:paraId="010FD64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18845E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9ACF4E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  <w:r w:rsidRPr="00AB3709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AB3709" w14:paraId="003B14E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9C2DB2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91DF95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B3709" w14:paraId="3D3582C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9C7C43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57FA99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B3709" w14:paraId="0812FD7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E77CF6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B1D3B0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B3709" w14:paraId="21E4E8E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92F295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711FFD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B3709" w14:paraId="5C87ACA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C8B8E4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69F923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B3709" w14:paraId="3829F38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F73C96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DC2FFE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B3709" w14:paraId="117CBB3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7023C3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18BFA4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B3709" w14:paraId="57453C7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26EF24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B120D3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B3709" w14:paraId="4C998763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62D2D5F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E325952" w14:textId="77777777" w:rsidR="0017239C" w:rsidRPr="00AB3709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084D9CEA" w14:textId="413C260C" w:rsidR="0017239C" w:rsidRDefault="0017239C" w:rsidP="0017239C">
      <w:pPr>
        <w:pStyle w:val="isonormal"/>
      </w:pPr>
    </w:p>
    <w:p w14:paraId="3B8C692F" w14:textId="14AC0D37" w:rsidR="0017239C" w:rsidRDefault="0017239C" w:rsidP="0017239C">
      <w:pPr>
        <w:pStyle w:val="isonormal"/>
        <w:jc w:val="left"/>
      </w:pPr>
    </w:p>
    <w:p w14:paraId="7FEA4AC9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A440617" w14:textId="77777777" w:rsidR="0017239C" w:rsidRPr="009E2460" w:rsidRDefault="0017239C" w:rsidP="0017239C">
      <w:pPr>
        <w:pStyle w:val="subcap"/>
      </w:pPr>
      <w:r w:rsidRPr="009E2460">
        <w:lastRenderedPageBreak/>
        <w:t>TERRITORY 108</w:t>
      </w:r>
    </w:p>
    <w:p w14:paraId="7EAA90F8" w14:textId="77777777" w:rsidR="0017239C" w:rsidRPr="009E2460" w:rsidRDefault="0017239C" w:rsidP="0017239C">
      <w:pPr>
        <w:pStyle w:val="subcap2"/>
      </w:pPr>
      <w:r w:rsidRPr="009E2460">
        <w:t>LIAB, MED PAY, PIP</w:t>
      </w:r>
    </w:p>
    <w:p w14:paraId="70887A85" w14:textId="77777777" w:rsidR="0017239C" w:rsidRPr="009E2460" w:rsidRDefault="0017239C" w:rsidP="0017239C">
      <w:pPr>
        <w:pStyle w:val="isonormal"/>
      </w:pPr>
    </w:p>
    <w:p w14:paraId="3ED1270B" w14:textId="77777777" w:rsidR="0017239C" w:rsidRPr="009E2460" w:rsidRDefault="0017239C" w:rsidP="0017239C">
      <w:pPr>
        <w:pStyle w:val="isonormal"/>
        <w:sectPr w:rsidR="0017239C" w:rsidRPr="009E2460" w:rsidSect="0017239C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9E2460" w14:paraId="1AF384D8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8D3AC08" w14:textId="77777777" w:rsidR="0017239C" w:rsidRPr="009E2460" w:rsidRDefault="0017239C" w:rsidP="004E6DA2">
            <w:pPr>
              <w:pStyle w:val="tablehead"/>
              <w:rPr>
                <w:kern w:val="18"/>
              </w:rPr>
            </w:pPr>
            <w:r w:rsidRPr="009E246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B7BA358" w14:textId="77777777" w:rsidR="0017239C" w:rsidRPr="009E2460" w:rsidRDefault="0017239C" w:rsidP="004E6DA2">
            <w:pPr>
              <w:pStyle w:val="tablehead"/>
              <w:rPr>
                <w:kern w:val="18"/>
              </w:rPr>
            </w:pPr>
            <w:r w:rsidRPr="009E246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1364B4D" w14:textId="77777777" w:rsidR="0017239C" w:rsidRPr="009E2460" w:rsidRDefault="0017239C" w:rsidP="004E6DA2">
            <w:pPr>
              <w:pStyle w:val="tablehead"/>
              <w:rPr>
                <w:kern w:val="18"/>
              </w:rPr>
            </w:pPr>
            <w:r w:rsidRPr="009E2460">
              <w:rPr>
                <w:kern w:val="18"/>
              </w:rPr>
              <w:t>PERSONAL INJURY PROTECTION</w:t>
            </w:r>
          </w:p>
        </w:tc>
      </w:tr>
      <w:tr w:rsidR="0017239C" w:rsidRPr="009E2460" w14:paraId="2DA5E521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B3C0AF8" w14:textId="77777777" w:rsidR="0017239C" w:rsidRPr="009E2460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97D896D" w14:textId="77777777" w:rsidR="0017239C" w:rsidRPr="009E2460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00DD4B5" w14:textId="77777777" w:rsidR="0017239C" w:rsidRPr="009E2460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9E2460" w14:paraId="5ECE89D9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053FC1E" w14:textId="77777777" w:rsidR="0017239C" w:rsidRPr="009E2460" w:rsidRDefault="0017239C" w:rsidP="004E6DA2">
            <w:pPr>
              <w:pStyle w:val="tablehead"/>
              <w:rPr>
                <w:kern w:val="18"/>
              </w:rPr>
            </w:pPr>
            <w:r w:rsidRPr="009E246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FBE18E" w14:textId="77777777" w:rsidR="0017239C" w:rsidRPr="009E2460" w:rsidRDefault="0017239C" w:rsidP="004E6DA2">
            <w:pPr>
              <w:pStyle w:val="tablehead"/>
              <w:rPr>
                <w:kern w:val="18"/>
              </w:rPr>
            </w:pPr>
            <w:r w:rsidRPr="009E246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A08CDDE" w14:textId="77777777" w:rsidR="0017239C" w:rsidRPr="009E2460" w:rsidRDefault="0017239C" w:rsidP="004E6DA2">
            <w:pPr>
              <w:pStyle w:val="tablehead"/>
              <w:rPr>
                <w:kern w:val="18"/>
              </w:rPr>
            </w:pPr>
            <w:r w:rsidRPr="009E2460">
              <w:rPr>
                <w:kern w:val="18"/>
              </w:rPr>
              <w:t>Basic Limits</w:t>
            </w:r>
          </w:p>
        </w:tc>
      </w:tr>
      <w:tr w:rsidR="0017239C" w:rsidRPr="009E2460" w14:paraId="5D147EEB" w14:textId="77777777" w:rsidTr="004E6DA2">
        <w:trPr>
          <w:cantSplit/>
        </w:trPr>
        <w:tc>
          <w:tcPr>
            <w:tcW w:w="9360" w:type="dxa"/>
            <w:gridSpan w:val="7"/>
          </w:tcPr>
          <w:p w14:paraId="348B3F9F" w14:textId="77777777" w:rsidR="0017239C" w:rsidRPr="009E2460" w:rsidRDefault="0017239C" w:rsidP="004E6DA2">
            <w:pPr>
              <w:pStyle w:val="tabletext11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9E2460" w14:paraId="1848A737" w14:textId="77777777" w:rsidTr="004E6DA2">
        <w:trPr>
          <w:cantSplit/>
        </w:trPr>
        <w:tc>
          <w:tcPr>
            <w:tcW w:w="6240" w:type="dxa"/>
            <w:gridSpan w:val="5"/>
          </w:tcPr>
          <w:p w14:paraId="7655D423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5B82997" w14:textId="77777777" w:rsidR="0017239C" w:rsidRPr="009E2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5206ED5" w14:textId="77777777" w:rsidR="0017239C" w:rsidRPr="009E2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9E2460" w14:paraId="37969FD4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643A78C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1249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C7F7309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 xml:space="preserve">$14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06CFD8F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0480FE6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N/A</w:t>
            </w:r>
          </w:p>
        </w:tc>
      </w:tr>
      <w:tr w:rsidR="0017239C" w:rsidRPr="009E2460" w14:paraId="14547689" w14:textId="77777777" w:rsidTr="004E6DA2">
        <w:trPr>
          <w:cantSplit/>
        </w:trPr>
        <w:tc>
          <w:tcPr>
            <w:tcW w:w="9360" w:type="dxa"/>
            <w:gridSpan w:val="7"/>
          </w:tcPr>
          <w:p w14:paraId="287E677A" w14:textId="77777777" w:rsidR="0017239C" w:rsidRPr="009E2460" w:rsidRDefault="0017239C" w:rsidP="004E6DA2">
            <w:pPr>
              <w:pStyle w:val="tabletext11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9E2460" w14:paraId="3987D238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75416A0" w14:textId="77777777" w:rsidR="0017239C" w:rsidRPr="009E2460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9E2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3FF4BC16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AE0682B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7E08FABB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E2460" w14:paraId="56141BCC" w14:textId="77777777" w:rsidTr="004E6DA2">
        <w:trPr>
          <w:cantSplit/>
        </w:trPr>
        <w:tc>
          <w:tcPr>
            <w:tcW w:w="3120" w:type="dxa"/>
            <w:gridSpan w:val="4"/>
          </w:tcPr>
          <w:p w14:paraId="2A98729B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 880</w:t>
            </w:r>
          </w:p>
        </w:tc>
        <w:tc>
          <w:tcPr>
            <w:tcW w:w="3120" w:type="dxa"/>
          </w:tcPr>
          <w:p w14:paraId="357169FE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 xml:space="preserve">$28    </w:t>
            </w:r>
          </w:p>
        </w:tc>
        <w:tc>
          <w:tcPr>
            <w:tcW w:w="1560" w:type="dxa"/>
          </w:tcPr>
          <w:p w14:paraId="5AFC0C44" w14:textId="77777777" w:rsidR="0017239C" w:rsidRPr="009E2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26F6220" w14:textId="77777777" w:rsidR="0017239C" w:rsidRPr="009E2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9E2460" w14:paraId="2873BE36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5C7B4776" w14:textId="77777777" w:rsidR="0017239C" w:rsidRPr="009E2460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9E2460">
              <w:rPr>
                <w:rFonts w:ascii="Symbol" w:hAnsi="Symbol"/>
                <w:kern w:val="18"/>
              </w:rPr>
              <w:br/>
            </w:r>
            <w:r w:rsidRPr="009E2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071585B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17575069" w14:textId="77777777" w:rsidR="0017239C" w:rsidRPr="009E2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0BB48C37" w14:textId="77777777" w:rsidR="0017239C" w:rsidRPr="009E2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Principally Operated By Employees</w:t>
            </w:r>
          </w:p>
        </w:tc>
      </w:tr>
      <w:tr w:rsidR="0017239C" w:rsidRPr="009E2460" w14:paraId="5FD232CC" w14:textId="77777777" w:rsidTr="004E6DA2">
        <w:trPr>
          <w:cantSplit/>
        </w:trPr>
        <w:tc>
          <w:tcPr>
            <w:tcW w:w="3120" w:type="dxa"/>
            <w:gridSpan w:val="4"/>
          </w:tcPr>
          <w:p w14:paraId="7B54DD7E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 611</w:t>
            </w:r>
          </w:p>
        </w:tc>
        <w:tc>
          <w:tcPr>
            <w:tcW w:w="3120" w:type="dxa"/>
          </w:tcPr>
          <w:p w14:paraId="01C211FE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D38E5AA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  78</w:t>
            </w:r>
          </w:p>
        </w:tc>
        <w:tc>
          <w:tcPr>
            <w:tcW w:w="1560" w:type="dxa"/>
          </w:tcPr>
          <w:p w14:paraId="5ACF5A90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  66</w:t>
            </w:r>
          </w:p>
        </w:tc>
      </w:tr>
      <w:tr w:rsidR="0017239C" w:rsidRPr="009E2460" w14:paraId="2858B41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F3ADA1" w14:textId="77777777" w:rsidR="0017239C" w:rsidRPr="009E2460" w:rsidRDefault="0017239C" w:rsidP="004E6DA2">
            <w:pPr>
              <w:pStyle w:val="tabletext11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9E2460" w14:paraId="43F057B0" w14:textId="77777777" w:rsidTr="004E6DA2">
        <w:trPr>
          <w:cantSplit/>
        </w:trPr>
        <w:tc>
          <w:tcPr>
            <w:tcW w:w="580" w:type="dxa"/>
            <w:gridSpan w:val="2"/>
          </w:tcPr>
          <w:p w14:paraId="6E01651D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691016C" w14:textId="77777777" w:rsidR="0017239C" w:rsidRPr="009E2460" w:rsidRDefault="0017239C" w:rsidP="004E6DA2">
            <w:pPr>
              <w:pStyle w:val="tabletext11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– TAXICABS AND LIMOUSINES</w:t>
            </w:r>
          </w:p>
        </w:tc>
      </w:tr>
      <w:tr w:rsidR="0017239C" w:rsidRPr="009E2460" w14:paraId="7B4E4DC8" w14:textId="77777777" w:rsidTr="004E6DA2">
        <w:trPr>
          <w:cantSplit/>
        </w:trPr>
        <w:tc>
          <w:tcPr>
            <w:tcW w:w="9360" w:type="dxa"/>
            <w:gridSpan w:val="7"/>
          </w:tcPr>
          <w:p w14:paraId="7660D167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E2460" w14:paraId="6F1E0C89" w14:textId="77777777" w:rsidTr="004E6DA2">
        <w:trPr>
          <w:cantSplit/>
        </w:trPr>
        <w:tc>
          <w:tcPr>
            <w:tcW w:w="3120" w:type="dxa"/>
            <w:gridSpan w:val="4"/>
          </w:tcPr>
          <w:p w14:paraId="060AEB1E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5021</w:t>
            </w:r>
          </w:p>
        </w:tc>
        <w:tc>
          <w:tcPr>
            <w:tcW w:w="3120" w:type="dxa"/>
          </w:tcPr>
          <w:p w14:paraId="6BEAA24E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 xml:space="preserve">$209   </w:t>
            </w:r>
          </w:p>
        </w:tc>
        <w:tc>
          <w:tcPr>
            <w:tcW w:w="3120" w:type="dxa"/>
            <w:gridSpan w:val="2"/>
          </w:tcPr>
          <w:p w14:paraId="23618452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N/A</w:t>
            </w:r>
          </w:p>
        </w:tc>
      </w:tr>
      <w:tr w:rsidR="0017239C" w:rsidRPr="009E2460" w14:paraId="21D3DB8E" w14:textId="77777777" w:rsidTr="004E6DA2">
        <w:trPr>
          <w:cantSplit/>
        </w:trPr>
        <w:tc>
          <w:tcPr>
            <w:tcW w:w="580" w:type="dxa"/>
            <w:gridSpan w:val="2"/>
          </w:tcPr>
          <w:p w14:paraId="6ED3E04C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150BF9D" w14:textId="77777777" w:rsidR="0017239C" w:rsidRPr="009E2460" w:rsidRDefault="0017239C" w:rsidP="004E6DA2">
            <w:pPr>
              <w:pStyle w:val="tabletext11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– SCHOOL AND CHURCH BUSES</w:t>
            </w:r>
          </w:p>
        </w:tc>
      </w:tr>
      <w:tr w:rsidR="0017239C" w:rsidRPr="009E2460" w14:paraId="5FC06D32" w14:textId="77777777" w:rsidTr="004E6DA2">
        <w:trPr>
          <w:cantSplit/>
        </w:trPr>
        <w:tc>
          <w:tcPr>
            <w:tcW w:w="9360" w:type="dxa"/>
            <w:gridSpan w:val="7"/>
          </w:tcPr>
          <w:p w14:paraId="579A912E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E2460" w14:paraId="39A739CD" w14:textId="77777777" w:rsidTr="004E6DA2">
        <w:trPr>
          <w:cantSplit/>
        </w:trPr>
        <w:tc>
          <w:tcPr>
            <w:tcW w:w="3120" w:type="dxa"/>
            <w:gridSpan w:val="4"/>
          </w:tcPr>
          <w:p w14:paraId="742A0F0C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0C90312E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 xml:space="preserve">$14    </w:t>
            </w:r>
          </w:p>
        </w:tc>
        <w:tc>
          <w:tcPr>
            <w:tcW w:w="3120" w:type="dxa"/>
            <w:gridSpan w:val="2"/>
          </w:tcPr>
          <w:p w14:paraId="12BB61E5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N/A</w:t>
            </w:r>
          </w:p>
        </w:tc>
      </w:tr>
      <w:tr w:rsidR="0017239C" w:rsidRPr="009E2460" w14:paraId="6B6336A6" w14:textId="77777777" w:rsidTr="004E6DA2">
        <w:trPr>
          <w:cantSplit/>
        </w:trPr>
        <w:tc>
          <w:tcPr>
            <w:tcW w:w="580" w:type="dxa"/>
            <w:gridSpan w:val="2"/>
          </w:tcPr>
          <w:p w14:paraId="5F613C5F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055EC9E" w14:textId="77777777" w:rsidR="0017239C" w:rsidRPr="009E2460" w:rsidRDefault="0017239C" w:rsidP="004E6DA2">
            <w:pPr>
              <w:pStyle w:val="tabletext11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– OTHER BUSES</w:t>
            </w:r>
          </w:p>
        </w:tc>
      </w:tr>
      <w:tr w:rsidR="0017239C" w:rsidRPr="009E2460" w14:paraId="6CB5E349" w14:textId="77777777" w:rsidTr="004E6DA2">
        <w:trPr>
          <w:cantSplit/>
        </w:trPr>
        <w:tc>
          <w:tcPr>
            <w:tcW w:w="9360" w:type="dxa"/>
            <w:gridSpan w:val="7"/>
          </w:tcPr>
          <w:p w14:paraId="5834628F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E2460" w14:paraId="7E0791EB" w14:textId="77777777" w:rsidTr="004E6DA2">
        <w:trPr>
          <w:cantSplit/>
        </w:trPr>
        <w:tc>
          <w:tcPr>
            <w:tcW w:w="3120" w:type="dxa"/>
            <w:gridSpan w:val="4"/>
          </w:tcPr>
          <w:p w14:paraId="18DD5179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3947</w:t>
            </w:r>
          </w:p>
        </w:tc>
        <w:tc>
          <w:tcPr>
            <w:tcW w:w="3120" w:type="dxa"/>
          </w:tcPr>
          <w:p w14:paraId="7D8B3C6F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 xml:space="preserve">$89    </w:t>
            </w:r>
          </w:p>
        </w:tc>
        <w:tc>
          <w:tcPr>
            <w:tcW w:w="3120" w:type="dxa"/>
            <w:gridSpan w:val="2"/>
          </w:tcPr>
          <w:p w14:paraId="619A7857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N/A</w:t>
            </w:r>
          </w:p>
        </w:tc>
      </w:tr>
      <w:tr w:rsidR="0017239C" w:rsidRPr="009E2460" w14:paraId="192D7167" w14:textId="77777777" w:rsidTr="004E6DA2">
        <w:trPr>
          <w:cantSplit/>
        </w:trPr>
        <w:tc>
          <w:tcPr>
            <w:tcW w:w="580" w:type="dxa"/>
            <w:gridSpan w:val="2"/>
          </w:tcPr>
          <w:p w14:paraId="0375EF4B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E69BABB" w14:textId="77777777" w:rsidR="0017239C" w:rsidRPr="009E2460" w:rsidRDefault="0017239C" w:rsidP="004E6DA2">
            <w:pPr>
              <w:pStyle w:val="tabletext11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– VAN POOLS</w:t>
            </w:r>
          </w:p>
        </w:tc>
      </w:tr>
      <w:tr w:rsidR="0017239C" w:rsidRPr="009E2460" w14:paraId="40DBFDE2" w14:textId="77777777" w:rsidTr="004E6DA2">
        <w:trPr>
          <w:cantSplit/>
        </w:trPr>
        <w:tc>
          <w:tcPr>
            <w:tcW w:w="9360" w:type="dxa"/>
            <w:gridSpan w:val="7"/>
          </w:tcPr>
          <w:p w14:paraId="7F642B3F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E2460" w14:paraId="0A2A43D1" w14:textId="77777777" w:rsidTr="004E6DA2">
        <w:trPr>
          <w:cantSplit/>
        </w:trPr>
        <w:tc>
          <w:tcPr>
            <w:tcW w:w="3120" w:type="dxa"/>
            <w:gridSpan w:val="4"/>
          </w:tcPr>
          <w:p w14:paraId="52A79374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1187</w:t>
            </w:r>
          </w:p>
        </w:tc>
        <w:tc>
          <w:tcPr>
            <w:tcW w:w="3120" w:type="dxa"/>
          </w:tcPr>
          <w:p w14:paraId="01D0A681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 xml:space="preserve">$38    </w:t>
            </w:r>
          </w:p>
        </w:tc>
        <w:tc>
          <w:tcPr>
            <w:tcW w:w="3120" w:type="dxa"/>
            <w:gridSpan w:val="2"/>
          </w:tcPr>
          <w:p w14:paraId="3C9062C7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N/A</w:t>
            </w:r>
          </w:p>
        </w:tc>
      </w:tr>
      <w:tr w:rsidR="0017239C" w:rsidRPr="009E2460" w14:paraId="2D165D42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278530A" w14:textId="77777777" w:rsidR="0017239C" w:rsidRPr="009E2460" w:rsidRDefault="0017239C" w:rsidP="004E6DA2">
            <w:pPr>
              <w:pStyle w:val="tabletext11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9E2460" w14:paraId="4D9C06AA" w14:textId="77777777" w:rsidTr="004E6DA2">
        <w:trPr>
          <w:cantSplit/>
        </w:trPr>
        <w:tc>
          <w:tcPr>
            <w:tcW w:w="6240" w:type="dxa"/>
            <w:gridSpan w:val="5"/>
          </w:tcPr>
          <w:p w14:paraId="4E047069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B595845" w14:textId="77777777" w:rsidR="0017239C" w:rsidRPr="009E2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9E2460">
              <w:rPr>
                <w:b/>
                <w:kern w:val="18"/>
              </w:rPr>
              <w:t>All Autos</w:t>
            </w:r>
          </w:p>
        </w:tc>
      </w:tr>
      <w:tr w:rsidR="0017239C" w:rsidRPr="009E2460" w14:paraId="4D269479" w14:textId="77777777" w:rsidTr="004E6DA2">
        <w:trPr>
          <w:cantSplit/>
        </w:trPr>
        <w:tc>
          <w:tcPr>
            <w:tcW w:w="3120" w:type="dxa"/>
            <w:gridSpan w:val="4"/>
          </w:tcPr>
          <w:p w14:paraId="75B8790D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$  1020</w:t>
            </w:r>
          </w:p>
        </w:tc>
        <w:tc>
          <w:tcPr>
            <w:tcW w:w="3120" w:type="dxa"/>
          </w:tcPr>
          <w:p w14:paraId="4108EAFF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 xml:space="preserve">Refer to Rule </w:t>
            </w:r>
            <w:r w:rsidRPr="009E2460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E2C1B78" w14:textId="77777777" w:rsidR="0017239C" w:rsidRPr="009E2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E2460">
              <w:rPr>
                <w:kern w:val="18"/>
              </w:rPr>
              <w:t>N/A</w:t>
            </w:r>
          </w:p>
        </w:tc>
      </w:tr>
      <w:tr w:rsidR="0017239C" w:rsidRPr="009E2460" w14:paraId="09CC8052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1AC38B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E2460" w14:paraId="604008B1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5636E95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29604B9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kern w:val="18"/>
              </w:rPr>
              <w:t xml:space="preserve">For Other Than Zone-rated Trucks, Tractors and Trailers Classifications, refer to Rule </w:t>
            </w:r>
            <w:r w:rsidRPr="009E2460">
              <w:rPr>
                <w:b/>
                <w:kern w:val="18"/>
              </w:rPr>
              <w:t>222.</w:t>
            </w:r>
            <w:r w:rsidRPr="009E2460">
              <w:rPr>
                <w:kern w:val="18"/>
              </w:rPr>
              <w:t xml:space="preserve"> for premium development.</w:t>
            </w:r>
          </w:p>
        </w:tc>
      </w:tr>
      <w:tr w:rsidR="0017239C" w:rsidRPr="009E2460" w14:paraId="6461A34B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39A6630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4F0AE4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kern w:val="18"/>
              </w:rPr>
              <w:t xml:space="preserve">For Private Passenger Types Classifications, refer to Rule </w:t>
            </w:r>
            <w:r w:rsidRPr="009E2460">
              <w:rPr>
                <w:b/>
                <w:kern w:val="18"/>
              </w:rPr>
              <w:t>232.</w:t>
            </w:r>
            <w:r w:rsidRPr="009E2460">
              <w:rPr>
                <w:kern w:val="18"/>
              </w:rPr>
              <w:t xml:space="preserve"> for premium development.</w:t>
            </w:r>
          </w:p>
        </w:tc>
      </w:tr>
      <w:tr w:rsidR="0017239C" w:rsidRPr="009E2460" w14:paraId="64D1FBD0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0C2659E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CC10B0F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kern w:val="18"/>
              </w:rPr>
              <w:t xml:space="preserve">For Other Than Zone-rated Public Autos, refer to Rule </w:t>
            </w:r>
            <w:r w:rsidRPr="009E2460">
              <w:rPr>
                <w:rStyle w:val="rulelink"/>
              </w:rPr>
              <w:t>239.</w:t>
            </w:r>
            <w:r w:rsidRPr="009E2460">
              <w:rPr>
                <w:kern w:val="18"/>
              </w:rPr>
              <w:t xml:space="preserve"> for premium development.</w:t>
            </w:r>
          </w:p>
        </w:tc>
      </w:tr>
      <w:tr w:rsidR="0017239C" w:rsidRPr="009E2460" w14:paraId="08F877FF" w14:textId="77777777" w:rsidTr="004E6DA2">
        <w:trPr>
          <w:cantSplit/>
        </w:trPr>
        <w:tc>
          <w:tcPr>
            <w:tcW w:w="220" w:type="dxa"/>
          </w:tcPr>
          <w:p w14:paraId="66B651B2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B691285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kern w:val="18"/>
              </w:rPr>
              <w:t xml:space="preserve">For liability increased limits factors, refer to Rule </w:t>
            </w:r>
            <w:r w:rsidRPr="009E2460">
              <w:rPr>
                <w:rStyle w:val="rulelink"/>
              </w:rPr>
              <w:t>300.</w:t>
            </w:r>
          </w:p>
        </w:tc>
      </w:tr>
      <w:tr w:rsidR="0017239C" w:rsidRPr="009E2460" w14:paraId="1BB84CC8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F2038E5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2337910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kern w:val="18"/>
              </w:rPr>
              <w:t xml:space="preserve">Other Than Auto losses for </w:t>
            </w:r>
            <w:r w:rsidRPr="009E2460">
              <w:t>Auto Dealers</w:t>
            </w:r>
            <w:r w:rsidRPr="009E246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E2460">
              <w:rPr>
                <w:rStyle w:val="rulelink"/>
              </w:rPr>
              <w:t>249.</w:t>
            </w:r>
          </w:p>
        </w:tc>
      </w:tr>
      <w:tr w:rsidR="0017239C" w:rsidRPr="009E2460" w14:paraId="298A9C2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6652B3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7F5FCA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kern w:val="18"/>
              </w:rPr>
              <w:t xml:space="preserve">The liability loss cost shown for Rule </w:t>
            </w:r>
            <w:r w:rsidRPr="009E2460">
              <w:rPr>
                <w:rStyle w:val="rulelink"/>
              </w:rPr>
              <w:t>249.</w:t>
            </w:r>
            <w:r w:rsidRPr="009E2460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9E2460" w14:paraId="4A748E4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9560DB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B17F7D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  <w:r w:rsidRPr="009E2460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9E2460" w14:paraId="2037636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838957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38D459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E2460" w14:paraId="345B6A1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EC3C42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D0766A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E2460" w14:paraId="03EE04C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01ED4A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F9102B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E2460" w14:paraId="3237077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3956B9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C0E5A6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E2460" w14:paraId="116891D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264B4F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23B877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E2460" w14:paraId="5D810C3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B07C96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A87443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E2460" w14:paraId="10193F7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BED766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5A4516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E2460" w14:paraId="0258BD1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A3EC2E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A86C8A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E2460" w14:paraId="3DD1DBD0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15A8507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8AE3271" w14:textId="77777777" w:rsidR="0017239C" w:rsidRPr="009E2460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783A1FE" w14:textId="5AE924E0" w:rsidR="0017239C" w:rsidRDefault="0017239C" w:rsidP="0017239C">
      <w:pPr>
        <w:pStyle w:val="isonormal"/>
      </w:pPr>
    </w:p>
    <w:p w14:paraId="3D387C38" w14:textId="3B0237D3" w:rsidR="0017239C" w:rsidRDefault="0017239C" w:rsidP="0017239C">
      <w:pPr>
        <w:pStyle w:val="isonormal"/>
        <w:jc w:val="left"/>
      </w:pPr>
    </w:p>
    <w:p w14:paraId="16132791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7E1A4D6" w14:textId="77777777" w:rsidR="0017239C" w:rsidRPr="00502A4A" w:rsidRDefault="0017239C" w:rsidP="0017239C">
      <w:pPr>
        <w:pStyle w:val="subcap"/>
      </w:pPr>
      <w:r w:rsidRPr="00502A4A">
        <w:lastRenderedPageBreak/>
        <w:t>TERRITORY 110</w:t>
      </w:r>
    </w:p>
    <w:p w14:paraId="267DAAAB" w14:textId="77777777" w:rsidR="0017239C" w:rsidRPr="00502A4A" w:rsidRDefault="0017239C" w:rsidP="0017239C">
      <w:pPr>
        <w:pStyle w:val="subcap2"/>
      </w:pPr>
      <w:r w:rsidRPr="00502A4A">
        <w:t>LIAB, MED PAY, PIP</w:t>
      </w:r>
    </w:p>
    <w:p w14:paraId="3E091E97" w14:textId="77777777" w:rsidR="0017239C" w:rsidRPr="00502A4A" w:rsidRDefault="0017239C" w:rsidP="0017239C">
      <w:pPr>
        <w:pStyle w:val="isonormal"/>
      </w:pPr>
    </w:p>
    <w:p w14:paraId="7EE750BB" w14:textId="77777777" w:rsidR="0017239C" w:rsidRPr="00502A4A" w:rsidRDefault="0017239C" w:rsidP="0017239C">
      <w:pPr>
        <w:pStyle w:val="isonormal"/>
        <w:sectPr w:rsidR="0017239C" w:rsidRPr="00502A4A" w:rsidSect="0017239C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502A4A" w14:paraId="5CD51650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B1119E3" w14:textId="77777777" w:rsidR="0017239C" w:rsidRPr="00502A4A" w:rsidRDefault="0017239C" w:rsidP="004E6DA2">
            <w:pPr>
              <w:pStyle w:val="tablehead"/>
              <w:rPr>
                <w:kern w:val="18"/>
              </w:rPr>
            </w:pPr>
            <w:r w:rsidRPr="00502A4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A1AC7FF" w14:textId="77777777" w:rsidR="0017239C" w:rsidRPr="00502A4A" w:rsidRDefault="0017239C" w:rsidP="004E6DA2">
            <w:pPr>
              <w:pStyle w:val="tablehead"/>
              <w:rPr>
                <w:kern w:val="18"/>
              </w:rPr>
            </w:pPr>
            <w:r w:rsidRPr="00502A4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07753C2" w14:textId="77777777" w:rsidR="0017239C" w:rsidRPr="00502A4A" w:rsidRDefault="0017239C" w:rsidP="004E6DA2">
            <w:pPr>
              <w:pStyle w:val="tablehead"/>
              <w:rPr>
                <w:kern w:val="18"/>
              </w:rPr>
            </w:pPr>
            <w:r w:rsidRPr="00502A4A">
              <w:rPr>
                <w:kern w:val="18"/>
              </w:rPr>
              <w:t>PERSONAL INJURY PROTECTION</w:t>
            </w:r>
          </w:p>
        </w:tc>
      </w:tr>
      <w:tr w:rsidR="0017239C" w:rsidRPr="00502A4A" w14:paraId="58D33175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5C5D6EC" w14:textId="77777777" w:rsidR="0017239C" w:rsidRPr="00502A4A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1D31019" w14:textId="77777777" w:rsidR="0017239C" w:rsidRPr="00502A4A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91D6C5E" w14:textId="77777777" w:rsidR="0017239C" w:rsidRPr="00502A4A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502A4A" w14:paraId="356B6D30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91D3124" w14:textId="77777777" w:rsidR="0017239C" w:rsidRPr="00502A4A" w:rsidRDefault="0017239C" w:rsidP="004E6DA2">
            <w:pPr>
              <w:pStyle w:val="tablehead"/>
              <w:rPr>
                <w:kern w:val="18"/>
              </w:rPr>
            </w:pPr>
            <w:r w:rsidRPr="00502A4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FF3118A" w14:textId="77777777" w:rsidR="0017239C" w:rsidRPr="00502A4A" w:rsidRDefault="0017239C" w:rsidP="004E6DA2">
            <w:pPr>
              <w:pStyle w:val="tablehead"/>
              <w:rPr>
                <w:kern w:val="18"/>
              </w:rPr>
            </w:pPr>
            <w:r w:rsidRPr="00502A4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AF49E59" w14:textId="77777777" w:rsidR="0017239C" w:rsidRPr="00502A4A" w:rsidRDefault="0017239C" w:rsidP="004E6DA2">
            <w:pPr>
              <w:pStyle w:val="tablehead"/>
              <w:rPr>
                <w:kern w:val="18"/>
              </w:rPr>
            </w:pPr>
            <w:r w:rsidRPr="00502A4A">
              <w:rPr>
                <w:kern w:val="18"/>
              </w:rPr>
              <w:t>Basic Limits</w:t>
            </w:r>
          </w:p>
        </w:tc>
      </w:tr>
      <w:tr w:rsidR="0017239C" w:rsidRPr="00502A4A" w14:paraId="7B8BAF3A" w14:textId="77777777" w:rsidTr="004E6DA2">
        <w:trPr>
          <w:cantSplit/>
        </w:trPr>
        <w:tc>
          <w:tcPr>
            <w:tcW w:w="9360" w:type="dxa"/>
            <w:gridSpan w:val="7"/>
          </w:tcPr>
          <w:p w14:paraId="75488E65" w14:textId="77777777" w:rsidR="0017239C" w:rsidRPr="00502A4A" w:rsidRDefault="0017239C" w:rsidP="004E6DA2">
            <w:pPr>
              <w:pStyle w:val="tabletext11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502A4A" w14:paraId="59BCE859" w14:textId="77777777" w:rsidTr="004E6DA2">
        <w:trPr>
          <w:cantSplit/>
        </w:trPr>
        <w:tc>
          <w:tcPr>
            <w:tcW w:w="6240" w:type="dxa"/>
            <w:gridSpan w:val="5"/>
          </w:tcPr>
          <w:p w14:paraId="38CE2BB2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86F2D98" w14:textId="77777777" w:rsidR="0017239C" w:rsidRPr="00502A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C350992" w14:textId="77777777" w:rsidR="0017239C" w:rsidRPr="00502A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502A4A" w14:paraId="7BBE03AE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F2A9505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 874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FA3AFDD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 xml:space="preserve">$13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59EA354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1EC9286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N/A</w:t>
            </w:r>
          </w:p>
        </w:tc>
      </w:tr>
      <w:tr w:rsidR="0017239C" w:rsidRPr="00502A4A" w14:paraId="71AD8015" w14:textId="77777777" w:rsidTr="004E6DA2">
        <w:trPr>
          <w:cantSplit/>
        </w:trPr>
        <w:tc>
          <w:tcPr>
            <w:tcW w:w="9360" w:type="dxa"/>
            <w:gridSpan w:val="7"/>
          </w:tcPr>
          <w:p w14:paraId="43A024B8" w14:textId="77777777" w:rsidR="0017239C" w:rsidRPr="00502A4A" w:rsidRDefault="0017239C" w:rsidP="004E6DA2">
            <w:pPr>
              <w:pStyle w:val="tabletext11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502A4A" w14:paraId="2ED5242C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8178C48" w14:textId="77777777" w:rsidR="0017239C" w:rsidRPr="00502A4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02A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A6D7A4D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44F9B523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3AA6DF66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02A4A" w14:paraId="25FA332A" w14:textId="77777777" w:rsidTr="004E6DA2">
        <w:trPr>
          <w:cantSplit/>
        </w:trPr>
        <w:tc>
          <w:tcPr>
            <w:tcW w:w="3120" w:type="dxa"/>
            <w:gridSpan w:val="4"/>
          </w:tcPr>
          <w:p w14:paraId="41D976D7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 789</w:t>
            </w:r>
          </w:p>
        </w:tc>
        <w:tc>
          <w:tcPr>
            <w:tcW w:w="3120" w:type="dxa"/>
          </w:tcPr>
          <w:p w14:paraId="4EB0DB30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 xml:space="preserve">$25    </w:t>
            </w:r>
          </w:p>
        </w:tc>
        <w:tc>
          <w:tcPr>
            <w:tcW w:w="1560" w:type="dxa"/>
          </w:tcPr>
          <w:p w14:paraId="71D5AC68" w14:textId="77777777" w:rsidR="0017239C" w:rsidRPr="00502A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2D44082B" w14:textId="77777777" w:rsidR="0017239C" w:rsidRPr="00502A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502A4A" w14:paraId="126335B3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A89880F" w14:textId="77777777" w:rsidR="0017239C" w:rsidRPr="00502A4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02A4A">
              <w:rPr>
                <w:rFonts w:ascii="Symbol" w:hAnsi="Symbol"/>
                <w:kern w:val="18"/>
              </w:rPr>
              <w:br/>
            </w:r>
            <w:r w:rsidRPr="00502A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9356AF5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71552C17" w14:textId="77777777" w:rsidR="0017239C" w:rsidRPr="00502A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6B896E8E" w14:textId="77777777" w:rsidR="0017239C" w:rsidRPr="00502A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Principally Operated By Employees</w:t>
            </w:r>
          </w:p>
        </w:tc>
      </w:tr>
      <w:tr w:rsidR="0017239C" w:rsidRPr="00502A4A" w14:paraId="0CD796C9" w14:textId="77777777" w:rsidTr="004E6DA2">
        <w:trPr>
          <w:cantSplit/>
        </w:trPr>
        <w:tc>
          <w:tcPr>
            <w:tcW w:w="3120" w:type="dxa"/>
            <w:gridSpan w:val="4"/>
          </w:tcPr>
          <w:p w14:paraId="030FCE1A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 550</w:t>
            </w:r>
          </w:p>
        </w:tc>
        <w:tc>
          <w:tcPr>
            <w:tcW w:w="3120" w:type="dxa"/>
          </w:tcPr>
          <w:p w14:paraId="10626628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9F5D48B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  81</w:t>
            </w:r>
          </w:p>
        </w:tc>
        <w:tc>
          <w:tcPr>
            <w:tcW w:w="1560" w:type="dxa"/>
          </w:tcPr>
          <w:p w14:paraId="56E791F7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  69</w:t>
            </w:r>
          </w:p>
        </w:tc>
      </w:tr>
      <w:tr w:rsidR="0017239C" w:rsidRPr="00502A4A" w14:paraId="00218FB0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C05FA1" w14:textId="77777777" w:rsidR="0017239C" w:rsidRPr="00502A4A" w:rsidRDefault="0017239C" w:rsidP="004E6DA2">
            <w:pPr>
              <w:pStyle w:val="tabletext11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502A4A" w14:paraId="65031E4E" w14:textId="77777777" w:rsidTr="004E6DA2">
        <w:trPr>
          <w:cantSplit/>
        </w:trPr>
        <w:tc>
          <w:tcPr>
            <w:tcW w:w="580" w:type="dxa"/>
            <w:gridSpan w:val="2"/>
          </w:tcPr>
          <w:p w14:paraId="22921181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8B64F0A" w14:textId="77777777" w:rsidR="0017239C" w:rsidRPr="00502A4A" w:rsidRDefault="0017239C" w:rsidP="004E6DA2">
            <w:pPr>
              <w:pStyle w:val="tabletext11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– TAXICABS AND LIMOUSINES</w:t>
            </w:r>
          </w:p>
        </w:tc>
      </w:tr>
      <w:tr w:rsidR="0017239C" w:rsidRPr="00502A4A" w14:paraId="162C1EDC" w14:textId="77777777" w:rsidTr="004E6DA2">
        <w:trPr>
          <w:cantSplit/>
        </w:trPr>
        <w:tc>
          <w:tcPr>
            <w:tcW w:w="9360" w:type="dxa"/>
            <w:gridSpan w:val="7"/>
          </w:tcPr>
          <w:p w14:paraId="43AE70D9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02A4A" w14:paraId="576934D2" w14:textId="77777777" w:rsidTr="004E6DA2">
        <w:trPr>
          <w:cantSplit/>
        </w:trPr>
        <w:tc>
          <w:tcPr>
            <w:tcW w:w="3120" w:type="dxa"/>
            <w:gridSpan w:val="4"/>
          </w:tcPr>
          <w:p w14:paraId="35A89239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3513</w:t>
            </w:r>
          </w:p>
        </w:tc>
        <w:tc>
          <w:tcPr>
            <w:tcW w:w="3120" w:type="dxa"/>
          </w:tcPr>
          <w:p w14:paraId="1EFE664E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 xml:space="preserve">$146   </w:t>
            </w:r>
          </w:p>
        </w:tc>
        <w:tc>
          <w:tcPr>
            <w:tcW w:w="3120" w:type="dxa"/>
            <w:gridSpan w:val="2"/>
          </w:tcPr>
          <w:p w14:paraId="20A790C2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N/A</w:t>
            </w:r>
          </w:p>
        </w:tc>
      </w:tr>
      <w:tr w:rsidR="0017239C" w:rsidRPr="00502A4A" w14:paraId="7B4E5CFA" w14:textId="77777777" w:rsidTr="004E6DA2">
        <w:trPr>
          <w:cantSplit/>
        </w:trPr>
        <w:tc>
          <w:tcPr>
            <w:tcW w:w="580" w:type="dxa"/>
            <w:gridSpan w:val="2"/>
          </w:tcPr>
          <w:p w14:paraId="7A1C4E07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AEA5868" w14:textId="77777777" w:rsidR="0017239C" w:rsidRPr="00502A4A" w:rsidRDefault="0017239C" w:rsidP="004E6DA2">
            <w:pPr>
              <w:pStyle w:val="tabletext11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– SCHOOL AND CHURCH BUSES</w:t>
            </w:r>
          </w:p>
        </w:tc>
      </w:tr>
      <w:tr w:rsidR="0017239C" w:rsidRPr="00502A4A" w14:paraId="48768F3D" w14:textId="77777777" w:rsidTr="004E6DA2">
        <w:trPr>
          <w:cantSplit/>
        </w:trPr>
        <w:tc>
          <w:tcPr>
            <w:tcW w:w="9360" w:type="dxa"/>
            <w:gridSpan w:val="7"/>
          </w:tcPr>
          <w:p w14:paraId="0851E2CD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02A4A" w14:paraId="2EC4C0D7" w14:textId="77777777" w:rsidTr="004E6DA2">
        <w:trPr>
          <w:cantSplit/>
        </w:trPr>
        <w:tc>
          <w:tcPr>
            <w:tcW w:w="3120" w:type="dxa"/>
            <w:gridSpan w:val="4"/>
          </w:tcPr>
          <w:p w14:paraId="0761FCEB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 332</w:t>
            </w:r>
          </w:p>
        </w:tc>
        <w:tc>
          <w:tcPr>
            <w:tcW w:w="3120" w:type="dxa"/>
          </w:tcPr>
          <w:p w14:paraId="55306A1C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3D638A7D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N/A</w:t>
            </w:r>
          </w:p>
        </w:tc>
      </w:tr>
      <w:tr w:rsidR="0017239C" w:rsidRPr="00502A4A" w14:paraId="1F16E9CE" w14:textId="77777777" w:rsidTr="004E6DA2">
        <w:trPr>
          <w:cantSplit/>
        </w:trPr>
        <w:tc>
          <w:tcPr>
            <w:tcW w:w="580" w:type="dxa"/>
            <w:gridSpan w:val="2"/>
          </w:tcPr>
          <w:p w14:paraId="4D26D35E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587A020" w14:textId="77777777" w:rsidR="0017239C" w:rsidRPr="00502A4A" w:rsidRDefault="0017239C" w:rsidP="004E6DA2">
            <w:pPr>
              <w:pStyle w:val="tabletext11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– OTHER BUSES</w:t>
            </w:r>
          </w:p>
        </w:tc>
      </w:tr>
      <w:tr w:rsidR="0017239C" w:rsidRPr="00502A4A" w14:paraId="20AE0F48" w14:textId="77777777" w:rsidTr="004E6DA2">
        <w:trPr>
          <w:cantSplit/>
        </w:trPr>
        <w:tc>
          <w:tcPr>
            <w:tcW w:w="9360" w:type="dxa"/>
            <w:gridSpan w:val="7"/>
          </w:tcPr>
          <w:p w14:paraId="4D14592E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02A4A" w14:paraId="4EA00BC7" w14:textId="77777777" w:rsidTr="004E6DA2">
        <w:trPr>
          <w:cantSplit/>
        </w:trPr>
        <w:tc>
          <w:tcPr>
            <w:tcW w:w="3120" w:type="dxa"/>
            <w:gridSpan w:val="4"/>
          </w:tcPr>
          <w:p w14:paraId="508D0144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2762</w:t>
            </w:r>
          </w:p>
        </w:tc>
        <w:tc>
          <w:tcPr>
            <w:tcW w:w="3120" w:type="dxa"/>
          </w:tcPr>
          <w:p w14:paraId="4C766BD0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 xml:space="preserve">$69    </w:t>
            </w:r>
          </w:p>
        </w:tc>
        <w:tc>
          <w:tcPr>
            <w:tcW w:w="3120" w:type="dxa"/>
            <w:gridSpan w:val="2"/>
          </w:tcPr>
          <w:p w14:paraId="7612E9CB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N/A</w:t>
            </w:r>
          </w:p>
        </w:tc>
      </w:tr>
      <w:tr w:rsidR="0017239C" w:rsidRPr="00502A4A" w14:paraId="41CF9E49" w14:textId="77777777" w:rsidTr="004E6DA2">
        <w:trPr>
          <w:cantSplit/>
        </w:trPr>
        <w:tc>
          <w:tcPr>
            <w:tcW w:w="580" w:type="dxa"/>
            <w:gridSpan w:val="2"/>
          </w:tcPr>
          <w:p w14:paraId="6CF0B505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95D77F3" w14:textId="77777777" w:rsidR="0017239C" w:rsidRPr="00502A4A" w:rsidRDefault="0017239C" w:rsidP="004E6DA2">
            <w:pPr>
              <w:pStyle w:val="tabletext11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– VAN POOLS</w:t>
            </w:r>
          </w:p>
        </w:tc>
      </w:tr>
      <w:tr w:rsidR="0017239C" w:rsidRPr="00502A4A" w14:paraId="526693F2" w14:textId="77777777" w:rsidTr="004E6DA2">
        <w:trPr>
          <w:cantSplit/>
        </w:trPr>
        <w:tc>
          <w:tcPr>
            <w:tcW w:w="9360" w:type="dxa"/>
            <w:gridSpan w:val="7"/>
          </w:tcPr>
          <w:p w14:paraId="54F83DC5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02A4A" w14:paraId="24AD126E" w14:textId="77777777" w:rsidTr="004E6DA2">
        <w:trPr>
          <w:cantSplit/>
        </w:trPr>
        <w:tc>
          <w:tcPr>
            <w:tcW w:w="3120" w:type="dxa"/>
            <w:gridSpan w:val="4"/>
          </w:tcPr>
          <w:p w14:paraId="44467B89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 830</w:t>
            </w:r>
          </w:p>
        </w:tc>
        <w:tc>
          <w:tcPr>
            <w:tcW w:w="3120" w:type="dxa"/>
          </w:tcPr>
          <w:p w14:paraId="5EFE21B1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 xml:space="preserve">$27    </w:t>
            </w:r>
          </w:p>
        </w:tc>
        <w:tc>
          <w:tcPr>
            <w:tcW w:w="3120" w:type="dxa"/>
            <w:gridSpan w:val="2"/>
          </w:tcPr>
          <w:p w14:paraId="565F64DB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N/A</w:t>
            </w:r>
          </w:p>
        </w:tc>
      </w:tr>
      <w:tr w:rsidR="0017239C" w:rsidRPr="00502A4A" w14:paraId="4F2E7230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A8DCE1" w14:textId="77777777" w:rsidR="0017239C" w:rsidRPr="00502A4A" w:rsidRDefault="0017239C" w:rsidP="004E6DA2">
            <w:pPr>
              <w:pStyle w:val="tabletext11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502A4A" w14:paraId="2FDDB0AC" w14:textId="77777777" w:rsidTr="004E6DA2">
        <w:trPr>
          <w:cantSplit/>
        </w:trPr>
        <w:tc>
          <w:tcPr>
            <w:tcW w:w="6240" w:type="dxa"/>
            <w:gridSpan w:val="5"/>
          </w:tcPr>
          <w:p w14:paraId="43DF7C18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FA88AB2" w14:textId="77777777" w:rsidR="0017239C" w:rsidRPr="00502A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502A4A">
              <w:rPr>
                <w:b/>
                <w:kern w:val="18"/>
              </w:rPr>
              <w:t>All Autos</w:t>
            </w:r>
          </w:p>
        </w:tc>
      </w:tr>
      <w:tr w:rsidR="0017239C" w:rsidRPr="00502A4A" w14:paraId="1E327A3D" w14:textId="77777777" w:rsidTr="004E6DA2">
        <w:trPr>
          <w:cantSplit/>
        </w:trPr>
        <w:tc>
          <w:tcPr>
            <w:tcW w:w="3120" w:type="dxa"/>
            <w:gridSpan w:val="4"/>
          </w:tcPr>
          <w:p w14:paraId="66CF8070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$   874</w:t>
            </w:r>
          </w:p>
        </w:tc>
        <w:tc>
          <w:tcPr>
            <w:tcW w:w="3120" w:type="dxa"/>
          </w:tcPr>
          <w:p w14:paraId="417F2D3E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 xml:space="preserve">Refer to Rule </w:t>
            </w:r>
            <w:r w:rsidRPr="00502A4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6F77439" w14:textId="77777777" w:rsidR="0017239C" w:rsidRPr="00502A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02A4A">
              <w:rPr>
                <w:kern w:val="18"/>
              </w:rPr>
              <w:t>N/A</w:t>
            </w:r>
          </w:p>
        </w:tc>
      </w:tr>
      <w:tr w:rsidR="0017239C" w:rsidRPr="00502A4A" w14:paraId="303C1DAE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882D3C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02A4A" w14:paraId="4547437C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D4B6F9C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056D85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kern w:val="18"/>
              </w:rPr>
              <w:t xml:space="preserve">For Other Than Zone-rated Trucks, Tractors and Trailers Classifications, refer to Rule </w:t>
            </w:r>
            <w:r w:rsidRPr="00502A4A">
              <w:rPr>
                <w:b/>
                <w:kern w:val="18"/>
              </w:rPr>
              <w:t>222.</w:t>
            </w:r>
            <w:r w:rsidRPr="00502A4A">
              <w:rPr>
                <w:kern w:val="18"/>
              </w:rPr>
              <w:t xml:space="preserve"> for premium development.</w:t>
            </w:r>
          </w:p>
        </w:tc>
      </w:tr>
      <w:tr w:rsidR="0017239C" w:rsidRPr="00502A4A" w14:paraId="4E655116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9F4C06A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869094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kern w:val="18"/>
              </w:rPr>
              <w:t xml:space="preserve">For Private Passenger Types Classifications, refer to Rule </w:t>
            </w:r>
            <w:r w:rsidRPr="00502A4A">
              <w:rPr>
                <w:b/>
                <w:kern w:val="18"/>
              </w:rPr>
              <w:t>232.</w:t>
            </w:r>
            <w:r w:rsidRPr="00502A4A">
              <w:rPr>
                <w:kern w:val="18"/>
              </w:rPr>
              <w:t xml:space="preserve"> for premium development.</w:t>
            </w:r>
          </w:p>
        </w:tc>
      </w:tr>
      <w:tr w:rsidR="0017239C" w:rsidRPr="00502A4A" w14:paraId="646AC7FC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FE4923C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ECAC816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kern w:val="18"/>
              </w:rPr>
              <w:t xml:space="preserve">For Other Than Zone-rated Public Autos, refer to Rule </w:t>
            </w:r>
            <w:r w:rsidRPr="00502A4A">
              <w:rPr>
                <w:rStyle w:val="rulelink"/>
              </w:rPr>
              <w:t>239.</w:t>
            </w:r>
            <w:r w:rsidRPr="00502A4A">
              <w:rPr>
                <w:kern w:val="18"/>
              </w:rPr>
              <w:t xml:space="preserve"> for premium development.</w:t>
            </w:r>
          </w:p>
        </w:tc>
      </w:tr>
      <w:tr w:rsidR="0017239C" w:rsidRPr="00502A4A" w14:paraId="5E603905" w14:textId="77777777" w:rsidTr="004E6DA2">
        <w:trPr>
          <w:cantSplit/>
        </w:trPr>
        <w:tc>
          <w:tcPr>
            <w:tcW w:w="220" w:type="dxa"/>
          </w:tcPr>
          <w:p w14:paraId="6F870023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91D26A4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kern w:val="18"/>
              </w:rPr>
              <w:t xml:space="preserve">For liability increased limits factors, refer to Rule </w:t>
            </w:r>
            <w:r w:rsidRPr="00502A4A">
              <w:rPr>
                <w:rStyle w:val="rulelink"/>
              </w:rPr>
              <w:t>300.</w:t>
            </w:r>
          </w:p>
        </w:tc>
      </w:tr>
      <w:tr w:rsidR="0017239C" w:rsidRPr="00502A4A" w14:paraId="7020F633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C784DAF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E48F663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kern w:val="18"/>
              </w:rPr>
              <w:t xml:space="preserve">Other Than Auto losses for </w:t>
            </w:r>
            <w:r w:rsidRPr="00502A4A">
              <w:t>Auto Dealers</w:t>
            </w:r>
            <w:r w:rsidRPr="00502A4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02A4A">
              <w:rPr>
                <w:rStyle w:val="rulelink"/>
              </w:rPr>
              <w:t>249.</w:t>
            </w:r>
          </w:p>
        </w:tc>
      </w:tr>
      <w:tr w:rsidR="0017239C" w:rsidRPr="00502A4A" w14:paraId="5381A09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91F23F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072E21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kern w:val="18"/>
              </w:rPr>
              <w:t xml:space="preserve">The liability loss cost shown for Rule </w:t>
            </w:r>
            <w:r w:rsidRPr="00502A4A">
              <w:rPr>
                <w:rStyle w:val="rulelink"/>
              </w:rPr>
              <w:t>249.</w:t>
            </w:r>
            <w:r w:rsidRPr="00502A4A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502A4A" w14:paraId="6263281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FBDE89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950165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  <w:r w:rsidRPr="00502A4A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502A4A" w14:paraId="0A69756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055D70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DE40D2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02A4A" w14:paraId="126DE09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CADF32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E139A9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02A4A" w14:paraId="09F6A25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4DAC51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D86063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02A4A" w14:paraId="624F307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BDA3B7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3E7659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02A4A" w14:paraId="29965F5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04046E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2A9B59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02A4A" w14:paraId="210AF14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D3E3A0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D016E4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02A4A" w14:paraId="4F4231E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D749CC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36ED80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02A4A" w14:paraId="741A171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811BB2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105F05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02A4A" w14:paraId="0B7BDBE1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7F57446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E7A78E0" w14:textId="77777777" w:rsidR="0017239C" w:rsidRPr="00502A4A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F247E6E" w14:textId="381A67BE" w:rsidR="0017239C" w:rsidRDefault="0017239C" w:rsidP="0017239C">
      <w:pPr>
        <w:pStyle w:val="isonormal"/>
      </w:pPr>
    </w:p>
    <w:p w14:paraId="680AA2A9" w14:textId="7B0F27E6" w:rsidR="0017239C" w:rsidRDefault="0017239C" w:rsidP="0017239C">
      <w:pPr>
        <w:pStyle w:val="isonormal"/>
        <w:jc w:val="left"/>
      </w:pPr>
    </w:p>
    <w:p w14:paraId="6EA8DF76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9197EB" w14:textId="77777777" w:rsidR="0017239C" w:rsidRPr="006E44BD" w:rsidRDefault="0017239C" w:rsidP="0017239C">
      <w:pPr>
        <w:pStyle w:val="subcap"/>
      </w:pPr>
      <w:r w:rsidRPr="006E44BD">
        <w:lastRenderedPageBreak/>
        <w:t>TERRITORY 111</w:t>
      </w:r>
    </w:p>
    <w:p w14:paraId="6F7DFB7E" w14:textId="77777777" w:rsidR="0017239C" w:rsidRPr="006E44BD" w:rsidRDefault="0017239C" w:rsidP="0017239C">
      <w:pPr>
        <w:pStyle w:val="subcap2"/>
      </w:pPr>
      <w:r w:rsidRPr="006E44BD">
        <w:t>LIAB, MED PAY, PIP</w:t>
      </w:r>
    </w:p>
    <w:p w14:paraId="4F260AE8" w14:textId="77777777" w:rsidR="0017239C" w:rsidRPr="006E44BD" w:rsidRDefault="0017239C" w:rsidP="0017239C">
      <w:pPr>
        <w:pStyle w:val="isonormal"/>
      </w:pPr>
    </w:p>
    <w:p w14:paraId="017D431F" w14:textId="77777777" w:rsidR="0017239C" w:rsidRPr="006E44BD" w:rsidRDefault="0017239C" w:rsidP="0017239C">
      <w:pPr>
        <w:pStyle w:val="isonormal"/>
        <w:sectPr w:rsidR="0017239C" w:rsidRPr="006E44BD" w:rsidSect="0017239C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6E44BD" w14:paraId="429B93FB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D84B1C3" w14:textId="77777777" w:rsidR="0017239C" w:rsidRPr="006E44BD" w:rsidRDefault="0017239C" w:rsidP="004E6DA2">
            <w:pPr>
              <w:pStyle w:val="tablehead"/>
              <w:rPr>
                <w:kern w:val="18"/>
              </w:rPr>
            </w:pPr>
            <w:r w:rsidRPr="006E44B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6A453D8" w14:textId="77777777" w:rsidR="0017239C" w:rsidRPr="006E44BD" w:rsidRDefault="0017239C" w:rsidP="004E6DA2">
            <w:pPr>
              <w:pStyle w:val="tablehead"/>
              <w:rPr>
                <w:kern w:val="18"/>
              </w:rPr>
            </w:pPr>
            <w:r w:rsidRPr="006E44B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93147C9" w14:textId="77777777" w:rsidR="0017239C" w:rsidRPr="006E44BD" w:rsidRDefault="0017239C" w:rsidP="004E6DA2">
            <w:pPr>
              <w:pStyle w:val="tablehead"/>
              <w:rPr>
                <w:kern w:val="18"/>
              </w:rPr>
            </w:pPr>
            <w:r w:rsidRPr="006E44BD">
              <w:rPr>
                <w:kern w:val="18"/>
              </w:rPr>
              <w:t>PERSONAL INJURY PROTECTION</w:t>
            </w:r>
          </w:p>
        </w:tc>
      </w:tr>
      <w:tr w:rsidR="0017239C" w:rsidRPr="006E44BD" w14:paraId="2B532485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588D33B" w14:textId="77777777" w:rsidR="0017239C" w:rsidRPr="006E44BD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D1C7079" w14:textId="77777777" w:rsidR="0017239C" w:rsidRPr="006E44BD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713BD54" w14:textId="77777777" w:rsidR="0017239C" w:rsidRPr="006E44BD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6E44BD" w14:paraId="2ADCF8F9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FACD676" w14:textId="77777777" w:rsidR="0017239C" w:rsidRPr="006E44BD" w:rsidRDefault="0017239C" w:rsidP="004E6DA2">
            <w:pPr>
              <w:pStyle w:val="tablehead"/>
              <w:rPr>
                <w:kern w:val="18"/>
              </w:rPr>
            </w:pPr>
            <w:r w:rsidRPr="006E44B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4AC4609" w14:textId="77777777" w:rsidR="0017239C" w:rsidRPr="006E44BD" w:rsidRDefault="0017239C" w:rsidP="004E6DA2">
            <w:pPr>
              <w:pStyle w:val="tablehead"/>
              <w:rPr>
                <w:kern w:val="18"/>
              </w:rPr>
            </w:pPr>
            <w:r w:rsidRPr="006E44B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0078097" w14:textId="77777777" w:rsidR="0017239C" w:rsidRPr="006E44BD" w:rsidRDefault="0017239C" w:rsidP="004E6DA2">
            <w:pPr>
              <w:pStyle w:val="tablehead"/>
              <w:rPr>
                <w:kern w:val="18"/>
              </w:rPr>
            </w:pPr>
            <w:r w:rsidRPr="006E44BD">
              <w:rPr>
                <w:kern w:val="18"/>
              </w:rPr>
              <w:t>Basic Limits</w:t>
            </w:r>
          </w:p>
        </w:tc>
      </w:tr>
      <w:tr w:rsidR="0017239C" w:rsidRPr="006E44BD" w14:paraId="3EE54926" w14:textId="77777777" w:rsidTr="004E6DA2">
        <w:trPr>
          <w:cantSplit/>
        </w:trPr>
        <w:tc>
          <w:tcPr>
            <w:tcW w:w="9360" w:type="dxa"/>
            <w:gridSpan w:val="7"/>
          </w:tcPr>
          <w:p w14:paraId="7A48334F" w14:textId="77777777" w:rsidR="0017239C" w:rsidRPr="006E44BD" w:rsidRDefault="0017239C" w:rsidP="004E6DA2">
            <w:pPr>
              <w:pStyle w:val="tabletext11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6E44BD" w14:paraId="75534038" w14:textId="77777777" w:rsidTr="004E6DA2">
        <w:trPr>
          <w:cantSplit/>
        </w:trPr>
        <w:tc>
          <w:tcPr>
            <w:tcW w:w="6240" w:type="dxa"/>
            <w:gridSpan w:val="5"/>
          </w:tcPr>
          <w:p w14:paraId="7D33FC8F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E6CFE46" w14:textId="77777777" w:rsidR="0017239C" w:rsidRPr="006E44BD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66394E0" w14:textId="77777777" w:rsidR="0017239C" w:rsidRPr="006E44BD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6E44BD" w14:paraId="5666B2E3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5D3A54C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1364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3791F4F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 xml:space="preserve">$13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8B31D94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A825E40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N/A</w:t>
            </w:r>
          </w:p>
        </w:tc>
      </w:tr>
      <w:tr w:rsidR="0017239C" w:rsidRPr="006E44BD" w14:paraId="67219E5E" w14:textId="77777777" w:rsidTr="004E6DA2">
        <w:trPr>
          <w:cantSplit/>
        </w:trPr>
        <w:tc>
          <w:tcPr>
            <w:tcW w:w="9360" w:type="dxa"/>
            <w:gridSpan w:val="7"/>
          </w:tcPr>
          <w:p w14:paraId="3CE98F0C" w14:textId="77777777" w:rsidR="0017239C" w:rsidRPr="006E44BD" w:rsidRDefault="0017239C" w:rsidP="004E6DA2">
            <w:pPr>
              <w:pStyle w:val="tabletext11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6E44BD" w14:paraId="1B3245C4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FC56247" w14:textId="77777777" w:rsidR="0017239C" w:rsidRPr="006E44B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E44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2580760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61FAF97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89FF2CC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E44BD" w14:paraId="783BF111" w14:textId="77777777" w:rsidTr="004E6DA2">
        <w:trPr>
          <w:cantSplit/>
        </w:trPr>
        <w:tc>
          <w:tcPr>
            <w:tcW w:w="3120" w:type="dxa"/>
            <w:gridSpan w:val="4"/>
          </w:tcPr>
          <w:p w14:paraId="72AB38E1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1133</w:t>
            </w:r>
          </w:p>
        </w:tc>
        <w:tc>
          <w:tcPr>
            <w:tcW w:w="3120" w:type="dxa"/>
          </w:tcPr>
          <w:p w14:paraId="2DB21749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 xml:space="preserve">$36    </w:t>
            </w:r>
          </w:p>
        </w:tc>
        <w:tc>
          <w:tcPr>
            <w:tcW w:w="1560" w:type="dxa"/>
          </w:tcPr>
          <w:p w14:paraId="243415A0" w14:textId="77777777" w:rsidR="0017239C" w:rsidRPr="006E44BD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D2E6740" w14:textId="77777777" w:rsidR="0017239C" w:rsidRPr="006E44BD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6E44BD" w14:paraId="4ACFEFBF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E9C0BE4" w14:textId="77777777" w:rsidR="0017239C" w:rsidRPr="006E44B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E44BD">
              <w:rPr>
                <w:rFonts w:ascii="Symbol" w:hAnsi="Symbol"/>
                <w:kern w:val="18"/>
              </w:rPr>
              <w:br/>
            </w:r>
            <w:r w:rsidRPr="006E44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33810744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78008295" w14:textId="77777777" w:rsidR="0017239C" w:rsidRPr="006E44BD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469E87E3" w14:textId="77777777" w:rsidR="0017239C" w:rsidRPr="006E44BD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Principally Operated By Employees</w:t>
            </w:r>
          </w:p>
        </w:tc>
      </w:tr>
      <w:tr w:rsidR="0017239C" w:rsidRPr="006E44BD" w14:paraId="028AB42C" w14:textId="77777777" w:rsidTr="004E6DA2">
        <w:trPr>
          <w:cantSplit/>
        </w:trPr>
        <w:tc>
          <w:tcPr>
            <w:tcW w:w="3120" w:type="dxa"/>
            <w:gridSpan w:val="4"/>
          </w:tcPr>
          <w:p w14:paraId="262D5BE3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 785</w:t>
            </w:r>
          </w:p>
        </w:tc>
        <w:tc>
          <w:tcPr>
            <w:tcW w:w="3120" w:type="dxa"/>
          </w:tcPr>
          <w:p w14:paraId="352AE3B7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496EAB90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 108</w:t>
            </w:r>
          </w:p>
        </w:tc>
        <w:tc>
          <w:tcPr>
            <w:tcW w:w="1560" w:type="dxa"/>
          </w:tcPr>
          <w:p w14:paraId="35B8831D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  92</w:t>
            </w:r>
          </w:p>
        </w:tc>
      </w:tr>
      <w:tr w:rsidR="0017239C" w:rsidRPr="006E44BD" w14:paraId="02417A33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2EBE26" w14:textId="77777777" w:rsidR="0017239C" w:rsidRPr="006E44BD" w:rsidRDefault="0017239C" w:rsidP="004E6DA2">
            <w:pPr>
              <w:pStyle w:val="tabletext11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6E44BD" w14:paraId="185FFFCC" w14:textId="77777777" w:rsidTr="004E6DA2">
        <w:trPr>
          <w:cantSplit/>
        </w:trPr>
        <w:tc>
          <w:tcPr>
            <w:tcW w:w="580" w:type="dxa"/>
            <w:gridSpan w:val="2"/>
          </w:tcPr>
          <w:p w14:paraId="24F99819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64CB8F3" w14:textId="77777777" w:rsidR="0017239C" w:rsidRPr="006E44BD" w:rsidRDefault="0017239C" w:rsidP="004E6DA2">
            <w:pPr>
              <w:pStyle w:val="tabletext11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– TAXICABS AND LIMOUSINES</w:t>
            </w:r>
          </w:p>
        </w:tc>
      </w:tr>
      <w:tr w:rsidR="0017239C" w:rsidRPr="006E44BD" w14:paraId="2A766BC2" w14:textId="77777777" w:rsidTr="004E6DA2">
        <w:trPr>
          <w:cantSplit/>
        </w:trPr>
        <w:tc>
          <w:tcPr>
            <w:tcW w:w="9360" w:type="dxa"/>
            <w:gridSpan w:val="7"/>
          </w:tcPr>
          <w:p w14:paraId="35E4ED75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E44BD" w14:paraId="6B006CCA" w14:textId="77777777" w:rsidTr="004E6DA2">
        <w:trPr>
          <w:cantSplit/>
        </w:trPr>
        <w:tc>
          <w:tcPr>
            <w:tcW w:w="3120" w:type="dxa"/>
            <w:gridSpan w:val="4"/>
          </w:tcPr>
          <w:p w14:paraId="1C10CB8B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5483</w:t>
            </w:r>
          </w:p>
        </w:tc>
        <w:tc>
          <w:tcPr>
            <w:tcW w:w="3120" w:type="dxa"/>
          </w:tcPr>
          <w:p w14:paraId="4B5D53B6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 xml:space="preserve">$228   </w:t>
            </w:r>
          </w:p>
        </w:tc>
        <w:tc>
          <w:tcPr>
            <w:tcW w:w="3120" w:type="dxa"/>
            <w:gridSpan w:val="2"/>
          </w:tcPr>
          <w:p w14:paraId="56613A24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N/A</w:t>
            </w:r>
          </w:p>
        </w:tc>
      </w:tr>
      <w:tr w:rsidR="0017239C" w:rsidRPr="006E44BD" w14:paraId="2D01B35D" w14:textId="77777777" w:rsidTr="004E6DA2">
        <w:trPr>
          <w:cantSplit/>
        </w:trPr>
        <w:tc>
          <w:tcPr>
            <w:tcW w:w="580" w:type="dxa"/>
            <w:gridSpan w:val="2"/>
          </w:tcPr>
          <w:p w14:paraId="0A5A68F0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97873DD" w14:textId="77777777" w:rsidR="0017239C" w:rsidRPr="006E44BD" w:rsidRDefault="0017239C" w:rsidP="004E6DA2">
            <w:pPr>
              <w:pStyle w:val="tabletext11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– SCHOOL AND CHURCH BUSES</w:t>
            </w:r>
          </w:p>
        </w:tc>
      </w:tr>
      <w:tr w:rsidR="0017239C" w:rsidRPr="006E44BD" w14:paraId="0DFF4C2B" w14:textId="77777777" w:rsidTr="004E6DA2">
        <w:trPr>
          <w:cantSplit/>
        </w:trPr>
        <w:tc>
          <w:tcPr>
            <w:tcW w:w="9360" w:type="dxa"/>
            <w:gridSpan w:val="7"/>
          </w:tcPr>
          <w:p w14:paraId="354AB49A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E44BD" w14:paraId="4C2EDA32" w14:textId="77777777" w:rsidTr="004E6DA2">
        <w:trPr>
          <w:cantSplit/>
        </w:trPr>
        <w:tc>
          <w:tcPr>
            <w:tcW w:w="3120" w:type="dxa"/>
            <w:gridSpan w:val="4"/>
          </w:tcPr>
          <w:p w14:paraId="1619C765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 518</w:t>
            </w:r>
          </w:p>
        </w:tc>
        <w:tc>
          <w:tcPr>
            <w:tcW w:w="3120" w:type="dxa"/>
          </w:tcPr>
          <w:p w14:paraId="760322E3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 xml:space="preserve">$14    </w:t>
            </w:r>
          </w:p>
        </w:tc>
        <w:tc>
          <w:tcPr>
            <w:tcW w:w="3120" w:type="dxa"/>
            <w:gridSpan w:val="2"/>
          </w:tcPr>
          <w:p w14:paraId="715E5D51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N/A</w:t>
            </w:r>
          </w:p>
        </w:tc>
      </w:tr>
      <w:tr w:rsidR="0017239C" w:rsidRPr="006E44BD" w14:paraId="5399FAC1" w14:textId="77777777" w:rsidTr="004E6DA2">
        <w:trPr>
          <w:cantSplit/>
        </w:trPr>
        <w:tc>
          <w:tcPr>
            <w:tcW w:w="580" w:type="dxa"/>
            <w:gridSpan w:val="2"/>
          </w:tcPr>
          <w:p w14:paraId="3C758E0D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4D7530E" w14:textId="77777777" w:rsidR="0017239C" w:rsidRPr="006E44BD" w:rsidRDefault="0017239C" w:rsidP="004E6DA2">
            <w:pPr>
              <w:pStyle w:val="tabletext11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– OTHER BUSES</w:t>
            </w:r>
          </w:p>
        </w:tc>
      </w:tr>
      <w:tr w:rsidR="0017239C" w:rsidRPr="006E44BD" w14:paraId="055DCE72" w14:textId="77777777" w:rsidTr="004E6DA2">
        <w:trPr>
          <w:cantSplit/>
        </w:trPr>
        <w:tc>
          <w:tcPr>
            <w:tcW w:w="9360" w:type="dxa"/>
            <w:gridSpan w:val="7"/>
          </w:tcPr>
          <w:p w14:paraId="5535A091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E44BD" w14:paraId="5D5BC001" w14:textId="77777777" w:rsidTr="004E6DA2">
        <w:trPr>
          <w:cantSplit/>
        </w:trPr>
        <w:tc>
          <w:tcPr>
            <w:tcW w:w="3120" w:type="dxa"/>
            <w:gridSpan w:val="4"/>
          </w:tcPr>
          <w:p w14:paraId="7AC590E0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4310</w:t>
            </w:r>
          </w:p>
        </w:tc>
        <w:tc>
          <w:tcPr>
            <w:tcW w:w="3120" w:type="dxa"/>
          </w:tcPr>
          <w:p w14:paraId="0853DAB0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 xml:space="preserve">$86    </w:t>
            </w:r>
          </w:p>
        </w:tc>
        <w:tc>
          <w:tcPr>
            <w:tcW w:w="3120" w:type="dxa"/>
            <w:gridSpan w:val="2"/>
          </w:tcPr>
          <w:p w14:paraId="13F9486A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N/A</w:t>
            </w:r>
          </w:p>
        </w:tc>
      </w:tr>
      <w:tr w:rsidR="0017239C" w:rsidRPr="006E44BD" w14:paraId="15254700" w14:textId="77777777" w:rsidTr="004E6DA2">
        <w:trPr>
          <w:cantSplit/>
        </w:trPr>
        <w:tc>
          <w:tcPr>
            <w:tcW w:w="580" w:type="dxa"/>
            <w:gridSpan w:val="2"/>
          </w:tcPr>
          <w:p w14:paraId="23E1DABB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A90EEC8" w14:textId="77777777" w:rsidR="0017239C" w:rsidRPr="006E44BD" w:rsidRDefault="0017239C" w:rsidP="004E6DA2">
            <w:pPr>
              <w:pStyle w:val="tabletext11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– VAN POOLS</w:t>
            </w:r>
          </w:p>
        </w:tc>
      </w:tr>
      <w:tr w:rsidR="0017239C" w:rsidRPr="006E44BD" w14:paraId="6AE0F5C6" w14:textId="77777777" w:rsidTr="004E6DA2">
        <w:trPr>
          <w:cantSplit/>
        </w:trPr>
        <w:tc>
          <w:tcPr>
            <w:tcW w:w="9360" w:type="dxa"/>
            <w:gridSpan w:val="7"/>
          </w:tcPr>
          <w:p w14:paraId="52218465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E44BD" w14:paraId="47BA498F" w14:textId="77777777" w:rsidTr="004E6DA2">
        <w:trPr>
          <w:cantSplit/>
        </w:trPr>
        <w:tc>
          <w:tcPr>
            <w:tcW w:w="3120" w:type="dxa"/>
            <w:gridSpan w:val="4"/>
          </w:tcPr>
          <w:p w14:paraId="53419A06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1296</w:t>
            </w:r>
          </w:p>
        </w:tc>
        <w:tc>
          <w:tcPr>
            <w:tcW w:w="3120" w:type="dxa"/>
          </w:tcPr>
          <w:p w14:paraId="16BEC401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 xml:space="preserve">$42    </w:t>
            </w:r>
          </w:p>
        </w:tc>
        <w:tc>
          <w:tcPr>
            <w:tcW w:w="3120" w:type="dxa"/>
            <w:gridSpan w:val="2"/>
          </w:tcPr>
          <w:p w14:paraId="2F721C74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N/A</w:t>
            </w:r>
          </w:p>
        </w:tc>
      </w:tr>
      <w:tr w:rsidR="0017239C" w:rsidRPr="006E44BD" w14:paraId="5D8D9056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A4CE5C" w14:textId="77777777" w:rsidR="0017239C" w:rsidRPr="006E44BD" w:rsidRDefault="0017239C" w:rsidP="004E6DA2">
            <w:pPr>
              <w:pStyle w:val="tabletext11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6E44BD" w14:paraId="3EB6705C" w14:textId="77777777" w:rsidTr="004E6DA2">
        <w:trPr>
          <w:cantSplit/>
        </w:trPr>
        <w:tc>
          <w:tcPr>
            <w:tcW w:w="6240" w:type="dxa"/>
            <w:gridSpan w:val="5"/>
          </w:tcPr>
          <w:p w14:paraId="1AE7292F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1239FCE" w14:textId="77777777" w:rsidR="0017239C" w:rsidRPr="006E44BD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E44BD">
              <w:rPr>
                <w:b/>
                <w:kern w:val="18"/>
              </w:rPr>
              <w:t>All Autos</w:t>
            </w:r>
          </w:p>
        </w:tc>
      </w:tr>
      <w:tr w:rsidR="0017239C" w:rsidRPr="006E44BD" w14:paraId="5A5898F5" w14:textId="77777777" w:rsidTr="004E6DA2">
        <w:trPr>
          <w:cantSplit/>
        </w:trPr>
        <w:tc>
          <w:tcPr>
            <w:tcW w:w="3120" w:type="dxa"/>
            <w:gridSpan w:val="4"/>
          </w:tcPr>
          <w:p w14:paraId="7801610B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$  1219</w:t>
            </w:r>
          </w:p>
        </w:tc>
        <w:tc>
          <w:tcPr>
            <w:tcW w:w="3120" w:type="dxa"/>
          </w:tcPr>
          <w:p w14:paraId="67F4EB37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 xml:space="preserve">Refer to Rule </w:t>
            </w:r>
            <w:r w:rsidRPr="006E44BD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9F07F83" w14:textId="77777777" w:rsidR="0017239C" w:rsidRPr="006E44B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E44BD">
              <w:rPr>
                <w:kern w:val="18"/>
              </w:rPr>
              <w:t>N/A</w:t>
            </w:r>
          </w:p>
        </w:tc>
      </w:tr>
      <w:tr w:rsidR="0017239C" w:rsidRPr="006E44BD" w14:paraId="1A5DF53A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3F0DD14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E44BD" w14:paraId="0D5A54AC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19564F3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B4E7E90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kern w:val="18"/>
              </w:rPr>
              <w:t xml:space="preserve">For Other Than Zone-rated Trucks, Tractors and Trailers Classifications, refer to Rule </w:t>
            </w:r>
            <w:r w:rsidRPr="006E44BD">
              <w:rPr>
                <w:b/>
                <w:kern w:val="18"/>
              </w:rPr>
              <w:t>222.</w:t>
            </w:r>
            <w:r w:rsidRPr="006E44BD">
              <w:rPr>
                <w:kern w:val="18"/>
              </w:rPr>
              <w:t xml:space="preserve"> for premium development.</w:t>
            </w:r>
          </w:p>
        </w:tc>
      </w:tr>
      <w:tr w:rsidR="0017239C" w:rsidRPr="006E44BD" w14:paraId="677A1A40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D6F15C9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A3AEEB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kern w:val="18"/>
              </w:rPr>
              <w:t xml:space="preserve">For Private Passenger Types Classifications, refer to Rule </w:t>
            </w:r>
            <w:r w:rsidRPr="006E44BD">
              <w:rPr>
                <w:b/>
                <w:kern w:val="18"/>
              </w:rPr>
              <w:t>232.</w:t>
            </w:r>
            <w:r w:rsidRPr="006E44BD">
              <w:rPr>
                <w:kern w:val="18"/>
              </w:rPr>
              <w:t xml:space="preserve"> for premium development.</w:t>
            </w:r>
          </w:p>
        </w:tc>
      </w:tr>
      <w:tr w:rsidR="0017239C" w:rsidRPr="006E44BD" w14:paraId="61D8D5FE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24E01E2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AB25E1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kern w:val="18"/>
              </w:rPr>
              <w:t xml:space="preserve">For Other Than Zone-rated Public Autos, refer to Rule </w:t>
            </w:r>
            <w:r w:rsidRPr="006E44BD">
              <w:rPr>
                <w:rStyle w:val="rulelink"/>
              </w:rPr>
              <w:t>239.</w:t>
            </w:r>
            <w:r w:rsidRPr="006E44BD">
              <w:rPr>
                <w:kern w:val="18"/>
              </w:rPr>
              <w:t xml:space="preserve"> for premium development.</w:t>
            </w:r>
          </w:p>
        </w:tc>
      </w:tr>
      <w:tr w:rsidR="0017239C" w:rsidRPr="006E44BD" w14:paraId="2F0B7FD9" w14:textId="77777777" w:rsidTr="004E6DA2">
        <w:trPr>
          <w:cantSplit/>
        </w:trPr>
        <w:tc>
          <w:tcPr>
            <w:tcW w:w="220" w:type="dxa"/>
          </w:tcPr>
          <w:p w14:paraId="56966663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2E2BA21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kern w:val="18"/>
              </w:rPr>
              <w:t xml:space="preserve">For liability increased limits factors, refer to Rule </w:t>
            </w:r>
            <w:r w:rsidRPr="006E44BD">
              <w:rPr>
                <w:rStyle w:val="rulelink"/>
              </w:rPr>
              <w:t>300.</w:t>
            </w:r>
          </w:p>
        </w:tc>
      </w:tr>
      <w:tr w:rsidR="0017239C" w:rsidRPr="006E44BD" w14:paraId="41C5ECCC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73464F9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01286B0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kern w:val="18"/>
              </w:rPr>
              <w:t xml:space="preserve">Other Than Auto losses for </w:t>
            </w:r>
            <w:r w:rsidRPr="006E44BD">
              <w:t>Auto Dealers</w:t>
            </w:r>
            <w:r w:rsidRPr="006E44B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E44BD">
              <w:rPr>
                <w:rStyle w:val="rulelink"/>
              </w:rPr>
              <w:t>249.</w:t>
            </w:r>
          </w:p>
        </w:tc>
      </w:tr>
      <w:tr w:rsidR="0017239C" w:rsidRPr="006E44BD" w14:paraId="761C381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1A264C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3C29CB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kern w:val="18"/>
              </w:rPr>
              <w:t xml:space="preserve">The liability loss cost shown for Rule </w:t>
            </w:r>
            <w:r w:rsidRPr="006E44BD">
              <w:rPr>
                <w:rStyle w:val="rulelink"/>
              </w:rPr>
              <w:t>249.</w:t>
            </w:r>
            <w:r w:rsidRPr="006E44BD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6E44BD" w14:paraId="194F64C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9FF6E3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CF2F1E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  <w:r w:rsidRPr="006E44BD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6E44BD" w14:paraId="56F3DB6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D9AF5D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29356F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E44BD" w14:paraId="0AC54F5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3611AE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5130AF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E44BD" w14:paraId="2EE3DFC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818510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DA8317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E44BD" w14:paraId="4C9F525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0B8CC8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24D22A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E44BD" w14:paraId="2F38A13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26156B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10667D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E44BD" w14:paraId="3685F66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8E036A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25CF14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E44BD" w14:paraId="220EB55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499EFC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6508C8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E44BD" w14:paraId="49457A1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4F14BC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DB3322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E44BD" w14:paraId="622DA3FD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9699CED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3B5D809" w14:textId="77777777" w:rsidR="0017239C" w:rsidRPr="006E44BD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0F7AA216" w14:textId="12CD2EC3" w:rsidR="0017239C" w:rsidRDefault="0017239C" w:rsidP="0017239C">
      <w:pPr>
        <w:pStyle w:val="isonormal"/>
      </w:pPr>
    </w:p>
    <w:p w14:paraId="64879C2B" w14:textId="417F19B4" w:rsidR="0017239C" w:rsidRDefault="0017239C" w:rsidP="0017239C">
      <w:pPr>
        <w:pStyle w:val="isonormal"/>
        <w:jc w:val="left"/>
      </w:pPr>
    </w:p>
    <w:p w14:paraId="49F3FE8E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0796D92" w14:textId="77777777" w:rsidR="0017239C" w:rsidRPr="00462325" w:rsidRDefault="0017239C" w:rsidP="0017239C">
      <w:pPr>
        <w:pStyle w:val="subcap"/>
      </w:pPr>
      <w:r w:rsidRPr="00462325">
        <w:lastRenderedPageBreak/>
        <w:t>TERRITORY 112</w:t>
      </w:r>
    </w:p>
    <w:p w14:paraId="3D6D47AA" w14:textId="77777777" w:rsidR="0017239C" w:rsidRPr="00462325" w:rsidRDefault="0017239C" w:rsidP="0017239C">
      <w:pPr>
        <w:pStyle w:val="subcap2"/>
      </w:pPr>
      <w:r w:rsidRPr="00462325">
        <w:t>LIAB, MED PAY, PIP</w:t>
      </w:r>
    </w:p>
    <w:p w14:paraId="2463257E" w14:textId="77777777" w:rsidR="0017239C" w:rsidRPr="00462325" w:rsidRDefault="0017239C" w:rsidP="0017239C">
      <w:pPr>
        <w:pStyle w:val="isonormal"/>
      </w:pPr>
    </w:p>
    <w:p w14:paraId="0AA2195C" w14:textId="77777777" w:rsidR="0017239C" w:rsidRPr="00462325" w:rsidRDefault="0017239C" w:rsidP="0017239C">
      <w:pPr>
        <w:pStyle w:val="isonormal"/>
        <w:sectPr w:rsidR="0017239C" w:rsidRPr="00462325" w:rsidSect="0017239C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462325" w14:paraId="0155B00C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7B395F3" w14:textId="77777777" w:rsidR="0017239C" w:rsidRPr="00462325" w:rsidRDefault="0017239C" w:rsidP="004E6DA2">
            <w:pPr>
              <w:pStyle w:val="tablehead"/>
              <w:rPr>
                <w:kern w:val="18"/>
              </w:rPr>
            </w:pPr>
            <w:r w:rsidRPr="0046232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F8C2F3F" w14:textId="77777777" w:rsidR="0017239C" w:rsidRPr="00462325" w:rsidRDefault="0017239C" w:rsidP="004E6DA2">
            <w:pPr>
              <w:pStyle w:val="tablehead"/>
              <w:rPr>
                <w:kern w:val="18"/>
              </w:rPr>
            </w:pPr>
            <w:r w:rsidRPr="0046232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FFD3E8F" w14:textId="77777777" w:rsidR="0017239C" w:rsidRPr="00462325" w:rsidRDefault="0017239C" w:rsidP="004E6DA2">
            <w:pPr>
              <w:pStyle w:val="tablehead"/>
              <w:rPr>
                <w:kern w:val="18"/>
              </w:rPr>
            </w:pPr>
            <w:r w:rsidRPr="00462325">
              <w:rPr>
                <w:kern w:val="18"/>
              </w:rPr>
              <w:t>PERSONAL INJURY PROTECTION</w:t>
            </w:r>
          </w:p>
        </w:tc>
      </w:tr>
      <w:tr w:rsidR="0017239C" w:rsidRPr="00462325" w14:paraId="05B76556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F4F6365" w14:textId="77777777" w:rsidR="0017239C" w:rsidRPr="00462325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3A50BE2" w14:textId="77777777" w:rsidR="0017239C" w:rsidRPr="00462325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DC5BB82" w14:textId="77777777" w:rsidR="0017239C" w:rsidRPr="00462325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462325" w14:paraId="28EB3F6A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7B7586D" w14:textId="77777777" w:rsidR="0017239C" w:rsidRPr="00462325" w:rsidRDefault="0017239C" w:rsidP="004E6DA2">
            <w:pPr>
              <w:pStyle w:val="tablehead"/>
              <w:rPr>
                <w:kern w:val="18"/>
              </w:rPr>
            </w:pPr>
            <w:r w:rsidRPr="0046232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FC832AC" w14:textId="77777777" w:rsidR="0017239C" w:rsidRPr="00462325" w:rsidRDefault="0017239C" w:rsidP="004E6DA2">
            <w:pPr>
              <w:pStyle w:val="tablehead"/>
              <w:rPr>
                <w:kern w:val="18"/>
              </w:rPr>
            </w:pPr>
            <w:r w:rsidRPr="0046232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3E4CF1F6" w14:textId="77777777" w:rsidR="0017239C" w:rsidRPr="00462325" w:rsidRDefault="0017239C" w:rsidP="004E6DA2">
            <w:pPr>
              <w:pStyle w:val="tablehead"/>
              <w:rPr>
                <w:kern w:val="18"/>
              </w:rPr>
            </w:pPr>
            <w:r w:rsidRPr="00462325">
              <w:rPr>
                <w:kern w:val="18"/>
              </w:rPr>
              <w:t>Basic Limits</w:t>
            </w:r>
          </w:p>
        </w:tc>
      </w:tr>
      <w:tr w:rsidR="0017239C" w:rsidRPr="00462325" w14:paraId="02D8C27D" w14:textId="77777777" w:rsidTr="004E6DA2">
        <w:trPr>
          <w:cantSplit/>
        </w:trPr>
        <w:tc>
          <w:tcPr>
            <w:tcW w:w="9360" w:type="dxa"/>
            <w:gridSpan w:val="7"/>
          </w:tcPr>
          <w:p w14:paraId="63EC7F33" w14:textId="77777777" w:rsidR="0017239C" w:rsidRPr="00462325" w:rsidRDefault="0017239C" w:rsidP="004E6DA2">
            <w:pPr>
              <w:pStyle w:val="tabletext11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462325" w14:paraId="3C032FD5" w14:textId="77777777" w:rsidTr="004E6DA2">
        <w:trPr>
          <w:cantSplit/>
        </w:trPr>
        <w:tc>
          <w:tcPr>
            <w:tcW w:w="6240" w:type="dxa"/>
            <w:gridSpan w:val="5"/>
          </w:tcPr>
          <w:p w14:paraId="50A9EBA8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1C2795B" w14:textId="77777777" w:rsidR="0017239C" w:rsidRPr="0046232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CB66310" w14:textId="77777777" w:rsidR="0017239C" w:rsidRPr="0046232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462325" w14:paraId="18A06920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14EE21B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 941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A451CF2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8744269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F248F75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N/A</w:t>
            </w:r>
          </w:p>
        </w:tc>
      </w:tr>
      <w:tr w:rsidR="0017239C" w:rsidRPr="00462325" w14:paraId="27FEBA1B" w14:textId="77777777" w:rsidTr="004E6DA2">
        <w:trPr>
          <w:cantSplit/>
        </w:trPr>
        <w:tc>
          <w:tcPr>
            <w:tcW w:w="9360" w:type="dxa"/>
            <w:gridSpan w:val="7"/>
          </w:tcPr>
          <w:p w14:paraId="5CEDC07F" w14:textId="77777777" w:rsidR="0017239C" w:rsidRPr="00462325" w:rsidRDefault="0017239C" w:rsidP="004E6DA2">
            <w:pPr>
              <w:pStyle w:val="tabletext11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462325" w14:paraId="73DE135D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72365BD9" w14:textId="77777777" w:rsidR="0017239C" w:rsidRPr="0046232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623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A6E7CF5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6BBC96D9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3CF3E67D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462325" w14:paraId="0B4ECF93" w14:textId="77777777" w:rsidTr="004E6DA2">
        <w:trPr>
          <w:cantSplit/>
        </w:trPr>
        <w:tc>
          <w:tcPr>
            <w:tcW w:w="3120" w:type="dxa"/>
            <w:gridSpan w:val="4"/>
          </w:tcPr>
          <w:p w14:paraId="2999BB57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 773</w:t>
            </w:r>
          </w:p>
        </w:tc>
        <w:tc>
          <w:tcPr>
            <w:tcW w:w="3120" w:type="dxa"/>
          </w:tcPr>
          <w:p w14:paraId="09B4C975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 xml:space="preserve">$25    </w:t>
            </w:r>
          </w:p>
        </w:tc>
        <w:tc>
          <w:tcPr>
            <w:tcW w:w="1560" w:type="dxa"/>
          </w:tcPr>
          <w:p w14:paraId="77A1409A" w14:textId="77777777" w:rsidR="0017239C" w:rsidRPr="0046232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0384F82" w14:textId="77777777" w:rsidR="0017239C" w:rsidRPr="0046232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462325" w14:paraId="6E480E7B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97DE75C" w14:textId="77777777" w:rsidR="0017239C" w:rsidRPr="0046232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62325">
              <w:rPr>
                <w:rFonts w:ascii="Symbol" w:hAnsi="Symbol"/>
                <w:kern w:val="18"/>
              </w:rPr>
              <w:br/>
            </w:r>
            <w:r w:rsidRPr="004623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1E219C0A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0A6BFE35" w14:textId="77777777" w:rsidR="0017239C" w:rsidRPr="0046232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6C03F12C" w14:textId="77777777" w:rsidR="0017239C" w:rsidRPr="0046232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Principally Operated By Employees</w:t>
            </w:r>
          </w:p>
        </w:tc>
      </w:tr>
      <w:tr w:rsidR="0017239C" w:rsidRPr="00462325" w14:paraId="3A58C1FE" w14:textId="77777777" w:rsidTr="004E6DA2">
        <w:trPr>
          <w:cantSplit/>
        </w:trPr>
        <w:tc>
          <w:tcPr>
            <w:tcW w:w="3120" w:type="dxa"/>
            <w:gridSpan w:val="4"/>
          </w:tcPr>
          <w:p w14:paraId="5D607B4B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 540</w:t>
            </w:r>
          </w:p>
        </w:tc>
        <w:tc>
          <w:tcPr>
            <w:tcW w:w="3120" w:type="dxa"/>
          </w:tcPr>
          <w:p w14:paraId="5966DAC4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9E367F8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  87</w:t>
            </w:r>
          </w:p>
        </w:tc>
        <w:tc>
          <w:tcPr>
            <w:tcW w:w="1560" w:type="dxa"/>
          </w:tcPr>
          <w:p w14:paraId="04187BF9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  74</w:t>
            </w:r>
          </w:p>
        </w:tc>
      </w:tr>
      <w:tr w:rsidR="0017239C" w:rsidRPr="00462325" w14:paraId="622DA18C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171280" w14:textId="77777777" w:rsidR="0017239C" w:rsidRPr="00462325" w:rsidRDefault="0017239C" w:rsidP="004E6DA2">
            <w:pPr>
              <w:pStyle w:val="tabletext11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462325" w14:paraId="072A7C3F" w14:textId="77777777" w:rsidTr="004E6DA2">
        <w:trPr>
          <w:cantSplit/>
        </w:trPr>
        <w:tc>
          <w:tcPr>
            <w:tcW w:w="580" w:type="dxa"/>
            <w:gridSpan w:val="2"/>
          </w:tcPr>
          <w:p w14:paraId="0B9B6B2D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46B65BA" w14:textId="77777777" w:rsidR="0017239C" w:rsidRPr="00462325" w:rsidRDefault="0017239C" w:rsidP="004E6DA2">
            <w:pPr>
              <w:pStyle w:val="tabletext11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– TAXICABS AND LIMOUSINES</w:t>
            </w:r>
          </w:p>
        </w:tc>
      </w:tr>
      <w:tr w:rsidR="0017239C" w:rsidRPr="00462325" w14:paraId="3D7F104B" w14:textId="77777777" w:rsidTr="004E6DA2">
        <w:trPr>
          <w:cantSplit/>
        </w:trPr>
        <w:tc>
          <w:tcPr>
            <w:tcW w:w="9360" w:type="dxa"/>
            <w:gridSpan w:val="7"/>
          </w:tcPr>
          <w:p w14:paraId="03ED310A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462325" w14:paraId="37446143" w14:textId="77777777" w:rsidTr="004E6DA2">
        <w:trPr>
          <w:cantSplit/>
        </w:trPr>
        <w:tc>
          <w:tcPr>
            <w:tcW w:w="3120" w:type="dxa"/>
            <w:gridSpan w:val="4"/>
          </w:tcPr>
          <w:p w14:paraId="4EA0E7E9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3783</w:t>
            </w:r>
          </w:p>
        </w:tc>
        <w:tc>
          <w:tcPr>
            <w:tcW w:w="3120" w:type="dxa"/>
          </w:tcPr>
          <w:p w14:paraId="0DEDA73F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 xml:space="preserve">$157   </w:t>
            </w:r>
          </w:p>
        </w:tc>
        <w:tc>
          <w:tcPr>
            <w:tcW w:w="3120" w:type="dxa"/>
            <w:gridSpan w:val="2"/>
          </w:tcPr>
          <w:p w14:paraId="7135C7F1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N/A</w:t>
            </w:r>
          </w:p>
        </w:tc>
      </w:tr>
      <w:tr w:rsidR="0017239C" w:rsidRPr="00462325" w14:paraId="63E424FB" w14:textId="77777777" w:rsidTr="004E6DA2">
        <w:trPr>
          <w:cantSplit/>
        </w:trPr>
        <w:tc>
          <w:tcPr>
            <w:tcW w:w="580" w:type="dxa"/>
            <w:gridSpan w:val="2"/>
          </w:tcPr>
          <w:p w14:paraId="555412CB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561CC37" w14:textId="77777777" w:rsidR="0017239C" w:rsidRPr="00462325" w:rsidRDefault="0017239C" w:rsidP="004E6DA2">
            <w:pPr>
              <w:pStyle w:val="tabletext11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– SCHOOL AND CHURCH BUSES</w:t>
            </w:r>
          </w:p>
        </w:tc>
      </w:tr>
      <w:tr w:rsidR="0017239C" w:rsidRPr="00462325" w14:paraId="377B6068" w14:textId="77777777" w:rsidTr="004E6DA2">
        <w:trPr>
          <w:cantSplit/>
        </w:trPr>
        <w:tc>
          <w:tcPr>
            <w:tcW w:w="9360" w:type="dxa"/>
            <w:gridSpan w:val="7"/>
          </w:tcPr>
          <w:p w14:paraId="426BAA91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462325" w14:paraId="6944192B" w14:textId="77777777" w:rsidTr="004E6DA2">
        <w:trPr>
          <w:cantSplit/>
        </w:trPr>
        <w:tc>
          <w:tcPr>
            <w:tcW w:w="3120" w:type="dxa"/>
            <w:gridSpan w:val="4"/>
          </w:tcPr>
          <w:p w14:paraId="132E468F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 358</w:t>
            </w:r>
          </w:p>
        </w:tc>
        <w:tc>
          <w:tcPr>
            <w:tcW w:w="3120" w:type="dxa"/>
          </w:tcPr>
          <w:p w14:paraId="71558814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795266F1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N/A</w:t>
            </w:r>
          </w:p>
        </w:tc>
      </w:tr>
      <w:tr w:rsidR="0017239C" w:rsidRPr="00462325" w14:paraId="7F1C961F" w14:textId="77777777" w:rsidTr="004E6DA2">
        <w:trPr>
          <w:cantSplit/>
        </w:trPr>
        <w:tc>
          <w:tcPr>
            <w:tcW w:w="580" w:type="dxa"/>
            <w:gridSpan w:val="2"/>
          </w:tcPr>
          <w:p w14:paraId="74867CEE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673AF65" w14:textId="77777777" w:rsidR="0017239C" w:rsidRPr="00462325" w:rsidRDefault="0017239C" w:rsidP="004E6DA2">
            <w:pPr>
              <w:pStyle w:val="tabletext11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– OTHER BUSES</w:t>
            </w:r>
          </w:p>
        </w:tc>
      </w:tr>
      <w:tr w:rsidR="0017239C" w:rsidRPr="00462325" w14:paraId="5FE50D2F" w14:textId="77777777" w:rsidTr="004E6DA2">
        <w:trPr>
          <w:cantSplit/>
        </w:trPr>
        <w:tc>
          <w:tcPr>
            <w:tcW w:w="9360" w:type="dxa"/>
            <w:gridSpan w:val="7"/>
          </w:tcPr>
          <w:p w14:paraId="06B81AB4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462325" w14:paraId="184A28CE" w14:textId="77777777" w:rsidTr="004E6DA2">
        <w:trPr>
          <w:cantSplit/>
        </w:trPr>
        <w:tc>
          <w:tcPr>
            <w:tcW w:w="3120" w:type="dxa"/>
            <w:gridSpan w:val="4"/>
          </w:tcPr>
          <w:p w14:paraId="71379AD7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2974</w:t>
            </w:r>
          </w:p>
        </w:tc>
        <w:tc>
          <w:tcPr>
            <w:tcW w:w="3120" w:type="dxa"/>
          </w:tcPr>
          <w:p w14:paraId="7D3C10FB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 xml:space="preserve">$65    </w:t>
            </w:r>
          </w:p>
        </w:tc>
        <w:tc>
          <w:tcPr>
            <w:tcW w:w="3120" w:type="dxa"/>
            <w:gridSpan w:val="2"/>
          </w:tcPr>
          <w:p w14:paraId="04645629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N/A</w:t>
            </w:r>
          </w:p>
        </w:tc>
      </w:tr>
      <w:tr w:rsidR="0017239C" w:rsidRPr="00462325" w14:paraId="40BBF569" w14:textId="77777777" w:rsidTr="004E6DA2">
        <w:trPr>
          <w:cantSplit/>
        </w:trPr>
        <w:tc>
          <w:tcPr>
            <w:tcW w:w="580" w:type="dxa"/>
            <w:gridSpan w:val="2"/>
          </w:tcPr>
          <w:p w14:paraId="700C2C5E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E0F0192" w14:textId="77777777" w:rsidR="0017239C" w:rsidRPr="00462325" w:rsidRDefault="0017239C" w:rsidP="004E6DA2">
            <w:pPr>
              <w:pStyle w:val="tabletext11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– VAN POOLS</w:t>
            </w:r>
          </w:p>
        </w:tc>
      </w:tr>
      <w:tr w:rsidR="0017239C" w:rsidRPr="00462325" w14:paraId="167D23D5" w14:textId="77777777" w:rsidTr="004E6DA2">
        <w:trPr>
          <w:cantSplit/>
        </w:trPr>
        <w:tc>
          <w:tcPr>
            <w:tcW w:w="9360" w:type="dxa"/>
            <w:gridSpan w:val="7"/>
          </w:tcPr>
          <w:p w14:paraId="05C29FE7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462325" w14:paraId="5C33E62B" w14:textId="77777777" w:rsidTr="004E6DA2">
        <w:trPr>
          <w:cantSplit/>
        </w:trPr>
        <w:tc>
          <w:tcPr>
            <w:tcW w:w="3120" w:type="dxa"/>
            <w:gridSpan w:val="4"/>
          </w:tcPr>
          <w:p w14:paraId="59D45DB9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 894</w:t>
            </w:r>
          </w:p>
        </w:tc>
        <w:tc>
          <w:tcPr>
            <w:tcW w:w="3120" w:type="dxa"/>
          </w:tcPr>
          <w:p w14:paraId="431C56A7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 xml:space="preserve">$29    </w:t>
            </w:r>
          </w:p>
        </w:tc>
        <w:tc>
          <w:tcPr>
            <w:tcW w:w="3120" w:type="dxa"/>
            <w:gridSpan w:val="2"/>
          </w:tcPr>
          <w:p w14:paraId="31351358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N/A</w:t>
            </w:r>
          </w:p>
        </w:tc>
      </w:tr>
      <w:tr w:rsidR="0017239C" w:rsidRPr="00462325" w14:paraId="1DC7B5EE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11D93C" w14:textId="77777777" w:rsidR="0017239C" w:rsidRPr="00462325" w:rsidRDefault="0017239C" w:rsidP="004E6DA2">
            <w:pPr>
              <w:pStyle w:val="tabletext11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462325" w14:paraId="7142CBED" w14:textId="77777777" w:rsidTr="004E6DA2">
        <w:trPr>
          <w:cantSplit/>
        </w:trPr>
        <w:tc>
          <w:tcPr>
            <w:tcW w:w="6240" w:type="dxa"/>
            <w:gridSpan w:val="5"/>
          </w:tcPr>
          <w:p w14:paraId="119B2ADA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8C7BA4D" w14:textId="77777777" w:rsidR="0017239C" w:rsidRPr="0046232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462325">
              <w:rPr>
                <w:b/>
                <w:kern w:val="18"/>
              </w:rPr>
              <w:t>All Autos</w:t>
            </w:r>
          </w:p>
        </w:tc>
      </w:tr>
      <w:tr w:rsidR="0017239C" w:rsidRPr="00462325" w14:paraId="1FF5D022" w14:textId="77777777" w:rsidTr="004E6DA2">
        <w:trPr>
          <w:cantSplit/>
        </w:trPr>
        <w:tc>
          <w:tcPr>
            <w:tcW w:w="3120" w:type="dxa"/>
            <w:gridSpan w:val="4"/>
          </w:tcPr>
          <w:p w14:paraId="2A962687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$  1062</w:t>
            </w:r>
          </w:p>
        </w:tc>
        <w:tc>
          <w:tcPr>
            <w:tcW w:w="3120" w:type="dxa"/>
          </w:tcPr>
          <w:p w14:paraId="5D50E461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 xml:space="preserve">Refer to Rule </w:t>
            </w:r>
            <w:r w:rsidRPr="0046232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3564731" w14:textId="77777777" w:rsidR="0017239C" w:rsidRPr="0046232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62325">
              <w:rPr>
                <w:kern w:val="18"/>
              </w:rPr>
              <w:t>N/A</w:t>
            </w:r>
          </w:p>
        </w:tc>
      </w:tr>
      <w:tr w:rsidR="0017239C" w:rsidRPr="00462325" w14:paraId="5C774A96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43E7E12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62325" w14:paraId="77D00A67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775325C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619D368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kern w:val="18"/>
              </w:rPr>
              <w:t xml:space="preserve">For Other Than Zone-rated Trucks, Tractors and Trailers Classifications, refer to Rule </w:t>
            </w:r>
            <w:r w:rsidRPr="00462325">
              <w:rPr>
                <w:b/>
                <w:kern w:val="18"/>
              </w:rPr>
              <w:t>222.</w:t>
            </w:r>
            <w:r w:rsidRPr="00462325">
              <w:rPr>
                <w:kern w:val="18"/>
              </w:rPr>
              <w:t xml:space="preserve"> for premium development.</w:t>
            </w:r>
          </w:p>
        </w:tc>
      </w:tr>
      <w:tr w:rsidR="0017239C" w:rsidRPr="00462325" w14:paraId="3E62B387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32C1885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B5469C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kern w:val="18"/>
              </w:rPr>
              <w:t xml:space="preserve">For Private Passenger Types Classifications, refer to Rule </w:t>
            </w:r>
            <w:r w:rsidRPr="00462325">
              <w:rPr>
                <w:b/>
                <w:kern w:val="18"/>
              </w:rPr>
              <w:t>232.</w:t>
            </w:r>
            <w:r w:rsidRPr="00462325">
              <w:rPr>
                <w:kern w:val="18"/>
              </w:rPr>
              <w:t xml:space="preserve"> for premium development.</w:t>
            </w:r>
          </w:p>
        </w:tc>
      </w:tr>
      <w:tr w:rsidR="0017239C" w:rsidRPr="00462325" w14:paraId="4CFCE879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B8E1F40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651D8F4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kern w:val="18"/>
              </w:rPr>
              <w:t xml:space="preserve">For Other Than Zone-rated Public Autos, refer to Rule </w:t>
            </w:r>
            <w:r w:rsidRPr="00462325">
              <w:rPr>
                <w:rStyle w:val="rulelink"/>
              </w:rPr>
              <w:t>239.</w:t>
            </w:r>
            <w:r w:rsidRPr="00462325">
              <w:rPr>
                <w:kern w:val="18"/>
              </w:rPr>
              <w:t xml:space="preserve"> for premium development.</w:t>
            </w:r>
          </w:p>
        </w:tc>
      </w:tr>
      <w:tr w:rsidR="0017239C" w:rsidRPr="00462325" w14:paraId="5F47D039" w14:textId="77777777" w:rsidTr="004E6DA2">
        <w:trPr>
          <w:cantSplit/>
        </w:trPr>
        <w:tc>
          <w:tcPr>
            <w:tcW w:w="220" w:type="dxa"/>
          </w:tcPr>
          <w:p w14:paraId="1D6F5003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25D45B3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kern w:val="18"/>
              </w:rPr>
              <w:t xml:space="preserve">For liability increased limits factors, refer to Rule </w:t>
            </w:r>
            <w:r w:rsidRPr="00462325">
              <w:rPr>
                <w:rStyle w:val="rulelink"/>
              </w:rPr>
              <w:t>300.</w:t>
            </w:r>
          </w:p>
        </w:tc>
      </w:tr>
      <w:tr w:rsidR="0017239C" w:rsidRPr="00462325" w14:paraId="4CEC229D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10BFFA2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45ADD65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kern w:val="18"/>
              </w:rPr>
              <w:t xml:space="preserve">Other Than Auto losses for </w:t>
            </w:r>
            <w:r w:rsidRPr="00462325">
              <w:t>Auto Dealers</w:t>
            </w:r>
            <w:r w:rsidRPr="0046232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62325">
              <w:rPr>
                <w:rStyle w:val="rulelink"/>
              </w:rPr>
              <w:t>249.</w:t>
            </w:r>
          </w:p>
        </w:tc>
      </w:tr>
      <w:tr w:rsidR="0017239C" w:rsidRPr="00462325" w14:paraId="1B4AD8C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F8C059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F7CB9A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kern w:val="18"/>
              </w:rPr>
              <w:t xml:space="preserve">The liability loss cost shown for Rule </w:t>
            </w:r>
            <w:r w:rsidRPr="00462325">
              <w:rPr>
                <w:rStyle w:val="rulelink"/>
              </w:rPr>
              <w:t>249.</w:t>
            </w:r>
            <w:r w:rsidRPr="00462325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462325" w14:paraId="77D35E5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6AC0EE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782941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  <w:r w:rsidRPr="00462325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462325" w14:paraId="3C4F585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D6B3CE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BC9FE9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62325" w14:paraId="3DD2BD5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FD7A10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40964B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62325" w14:paraId="63F991E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B5D937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5AF86F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62325" w14:paraId="797A8A6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5FA4CE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427B22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62325" w14:paraId="404A2BB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1CCDC9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0F8ABD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62325" w14:paraId="5E23661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7C922D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00C21B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62325" w14:paraId="090CBB4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1069DC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B9C6D0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62325" w14:paraId="6D34CCB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7988F4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87E3A3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62325" w14:paraId="6EF09360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D9F577D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4EC0E63" w14:textId="77777777" w:rsidR="0017239C" w:rsidRPr="00462325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4409E070" w14:textId="009AC871" w:rsidR="0017239C" w:rsidRDefault="0017239C" w:rsidP="0017239C">
      <w:pPr>
        <w:pStyle w:val="isonormal"/>
      </w:pPr>
    </w:p>
    <w:p w14:paraId="4D085218" w14:textId="534241A7" w:rsidR="0017239C" w:rsidRDefault="0017239C" w:rsidP="0017239C">
      <w:pPr>
        <w:pStyle w:val="isonormal"/>
        <w:jc w:val="left"/>
      </w:pPr>
    </w:p>
    <w:p w14:paraId="61A898ED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BFFB975" w14:textId="77777777" w:rsidR="0017239C" w:rsidRPr="00E1432B" w:rsidRDefault="0017239C" w:rsidP="0017239C">
      <w:pPr>
        <w:pStyle w:val="subcap"/>
      </w:pPr>
      <w:r w:rsidRPr="00E1432B">
        <w:lastRenderedPageBreak/>
        <w:t>TERRITORY 113</w:t>
      </w:r>
    </w:p>
    <w:p w14:paraId="3C7A6C8F" w14:textId="77777777" w:rsidR="0017239C" w:rsidRPr="00E1432B" w:rsidRDefault="0017239C" w:rsidP="0017239C">
      <w:pPr>
        <w:pStyle w:val="subcap2"/>
      </w:pPr>
      <w:r w:rsidRPr="00E1432B">
        <w:t>LIAB, MED PAY, PIP</w:t>
      </w:r>
    </w:p>
    <w:p w14:paraId="3FA3867C" w14:textId="77777777" w:rsidR="0017239C" w:rsidRPr="00E1432B" w:rsidRDefault="0017239C" w:rsidP="0017239C">
      <w:pPr>
        <w:pStyle w:val="isonormal"/>
      </w:pPr>
    </w:p>
    <w:p w14:paraId="7F6B2965" w14:textId="77777777" w:rsidR="0017239C" w:rsidRPr="00E1432B" w:rsidRDefault="0017239C" w:rsidP="0017239C">
      <w:pPr>
        <w:pStyle w:val="isonormal"/>
        <w:sectPr w:rsidR="0017239C" w:rsidRPr="00E1432B" w:rsidSect="0017239C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E1432B" w14:paraId="56792189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D200C8A" w14:textId="77777777" w:rsidR="0017239C" w:rsidRPr="00E1432B" w:rsidRDefault="0017239C" w:rsidP="004E6DA2">
            <w:pPr>
              <w:pStyle w:val="tablehead"/>
              <w:rPr>
                <w:kern w:val="18"/>
              </w:rPr>
            </w:pPr>
            <w:r w:rsidRPr="00E1432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18DE5EB" w14:textId="77777777" w:rsidR="0017239C" w:rsidRPr="00E1432B" w:rsidRDefault="0017239C" w:rsidP="004E6DA2">
            <w:pPr>
              <w:pStyle w:val="tablehead"/>
              <w:rPr>
                <w:kern w:val="18"/>
              </w:rPr>
            </w:pPr>
            <w:r w:rsidRPr="00E1432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BBA55C5" w14:textId="77777777" w:rsidR="0017239C" w:rsidRPr="00E1432B" w:rsidRDefault="0017239C" w:rsidP="004E6DA2">
            <w:pPr>
              <w:pStyle w:val="tablehead"/>
              <w:rPr>
                <w:kern w:val="18"/>
              </w:rPr>
            </w:pPr>
            <w:r w:rsidRPr="00E1432B">
              <w:rPr>
                <w:kern w:val="18"/>
              </w:rPr>
              <w:t>PERSONAL INJURY PROTECTION</w:t>
            </w:r>
          </w:p>
        </w:tc>
      </w:tr>
      <w:tr w:rsidR="0017239C" w:rsidRPr="00E1432B" w14:paraId="58612D37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0085CBD" w14:textId="77777777" w:rsidR="0017239C" w:rsidRPr="00E1432B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BDA7B93" w14:textId="77777777" w:rsidR="0017239C" w:rsidRPr="00E1432B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7C3AA17" w14:textId="77777777" w:rsidR="0017239C" w:rsidRPr="00E1432B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E1432B" w14:paraId="1BA34E49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310704C" w14:textId="77777777" w:rsidR="0017239C" w:rsidRPr="00E1432B" w:rsidRDefault="0017239C" w:rsidP="004E6DA2">
            <w:pPr>
              <w:pStyle w:val="tablehead"/>
              <w:rPr>
                <w:kern w:val="18"/>
              </w:rPr>
            </w:pPr>
            <w:r w:rsidRPr="00E1432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8B0DADE" w14:textId="77777777" w:rsidR="0017239C" w:rsidRPr="00E1432B" w:rsidRDefault="0017239C" w:rsidP="004E6DA2">
            <w:pPr>
              <w:pStyle w:val="tablehead"/>
              <w:rPr>
                <w:kern w:val="18"/>
              </w:rPr>
            </w:pPr>
            <w:r w:rsidRPr="00E1432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3C94686" w14:textId="77777777" w:rsidR="0017239C" w:rsidRPr="00E1432B" w:rsidRDefault="0017239C" w:rsidP="004E6DA2">
            <w:pPr>
              <w:pStyle w:val="tablehead"/>
              <w:rPr>
                <w:kern w:val="18"/>
              </w:rPr>
            </w:pPr>
            <w:r w:rsidRPr="00E1432B">
              <w:rPr>
                <w:kern w:val="18"/>
              </w:rPr>
              <w:t>Basic Limits</w:t>
            </w:r>
          </w:p>
        </w:tc>
      </w:tr>
      <w:tr w:rsidR="0017239C" w:rsidRPr="00E1432B" w14:paraId="6C5ECB12" w14:textId="77777777" w:rsidTr="004E6DA2">
        <w:trPr>
          <w:cantSplit/>
        </w:trPr>
        <w:tc>
          <w:tcPr>
            <w:tcW w:w="9360" w:type="dxa"/>
            <w:gridSpan w:val="7"/>
          </w:tcPr>
          <w:p w14:paraId="62FF048F" w14:textId="77777777" w:rsidR="0017239C" w:rsidRPr="00E1432B" w:rsidRDefault="0017239C" w:rsidP="004E6DA2">
            <w:pPr>
              <w:pStyle w:val="tabletext11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E1432B" w14:paraId="2A3257AC" w14:textId="77777777" w:rsidTr="004E6DA2">
        <w:trPr>
          <w:cantSplit/>
        </w:trPr>
        <w:tc>
          <w:tcPr>
            <w:tcW w:w="6240" w:type="dxa"/>
            <w:gridSpan w:val="5"/>
          </w:tcPr>
          <w:p w14:paraId="0BA16BAD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AAC8252" w14:textId="77777777" w:rsidR="0017239C" w:rsidRPr="00E1432B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7105FA6" w14:textId="77777777" w:rsidR="0017239C" w:rsidRPr="00E1432B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E1432B" w14:paraId="64544123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85A1854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 854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3644D38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 xml:space="preserve">$13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9F33D1B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37BED88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N/A</w:t>
            </w:r>
          </w:p>
        </w:tc>
      </w:tr>
      <w:tr w:rsidR="0017239C" w:rsidRPr="00E1432B" w14:paraId="1C1ABB39" w14:textId="77777777" w:rsidTr="004E6DA2">
        <w:trPr>
          <w:cantSplit/>
        </w:trPr>
        <w:tc>
          <w:tcPr>
            <w:tcW w:w="9360" w:type="dxa"/>
            <w:gridSpan w:val="7"/>
          </w:tcPr>
          <w:p w14:paraId="0F53C78A" w14:textId="77777777" w:rsidR="0017239C" w:rsidRPr="00E1432B" w:rsidRDefault="0017239C" w:rsidP="004E6DA2">
            <w:pPr>
              <w:pStyle w:val="tabletext11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E1432B" w14:paraId="0CC0280E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88D3520" w14:textId="77777777" w:rsidR="0017239C" w:rsidRPr="00E1432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143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C3BE809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1419230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B920B16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1432B" w14:paraId="0D3DB72D" w14:textId="77777777" w:rsidTr="004E6DA2">
        <w:trPr>
          <w:cantSplit/>
        </w:trPr>
        <w:tc>
          <w:tcPr>
            <w:tcW w:w="3120" w:type="dxa"/>
            <w:gridSpan w:val="4"/>
          </w:tcPr>
          <w:p w14:paraId="42CD6B7D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 976</w:t>
            </w:r>
          </w:p>
        </w:tc>
        <w:tc>
          <w:tcPr>
            <w:tcW w:w="3120" w:type="dxa"/>
          </w:tcPr>
          <w:p w14:paraId="5DA18269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 xml:space="preserve">$31    </w:t>
            </w:r>
          </w:p>
        </w:tc>
        <w:tc>
          <w:tcPr>
            <w:tcW w:w="1560" w:type="dxa"/>
          </w:tcPr>
          <w:p w14:paraId="1814D47B" w14:textId="77777777" w:rsidR="0017239C" w:rsidRPr="00E1432B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2284075" w14:textId="77777777" w:rsidR="0017239C" w:rsidRPr="00E1432B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E1432B" w14:paraId="38215FD5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3A8F7C4" w14:textId="77777777" w:rsidR="0017239C" w:rsidRPr="00E1432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1432B">
              <w:rPr>
                <w:rFonts w:ascii="Symbol" w:hAnsi="Symbol"/>
                <w:kern w:val="18"/>
              </w:rPr>
              <w:br/>
            </w:r>
            <w:r w:rsidRPr="00E143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435D971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30E3A994" w14:textId="77777777" w:rsidR="0017239C" w:rsidRPr="00E1432B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28ED7154" w14:textId="77777777" w:rsidR="0017239C" w:rsidRPr="00E1432B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Principally Operated By Employees</w:t>
            </w:r>
          </w:p>
        </w:tc>
      </w:tr>
      <w:tr w:rsidR="0017239C" w:rsidRPr="00E1432B" w14:paraId="3C294701" w14:textId="77777777" w:rsidTr="004E6DA2">
        <w:trPr>
          <w:cantSplit/>
        </w:trPr>
        <w:tc>
          <w:tcPr>
            <w:tcW w:w="3120" w:type="dxa"/>
            <w:gridSpan w:val="4"/>
          </w:tcPr>
          <w:p w14:paraId="736650AF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 659</w:t>
            </w:r>
          </w:p>
        </w:tc>
        <w:tc>
          <w:tcPr>
            <w:tcW w:w="3120" w:type="dxa"/>
          </w:tcPr>
          <w:p w14:paraId="37322F67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B515691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 143</w:t>
            </w:r>
          </w:p>
        </w:tc>
        <w:tc>
          <w:tcPr>
            <w:tcW w:w="1560" w:type="dxa"/>
          </w:tcPr>
          <w:p w14:paraId="1A72AB7B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 122</w:t>
            </w:r>
          </w:p>
        </w:tc>
      </w:tr>
      <w:tr w:rsidR="0017239C" w:rsidRPr="00E1432B" w14:paraId="0B5F3E8A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95C97B" w14:textId="77777777" w:rsidR="0017239C" w:rsidRPr="00E1432B" w:rsidRDefault="0017239C" w:rsidP="004E6DA2">
            <w:pPr>
              <w:pStyle w:val="tabletext11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E1432B" w14:paraId="1D6DC6AB" w14:textId="77777777" w:rsidTr="004E6DA2">
        <w:trPr>
          <w:cantSplit/>
        </w:trPr>
        <w:tc>
          <w:tcPr>
            <w:tcW w:w="580" w:type="dxa"/>
            <w:gridSpan w:val="2"/>
          </w:tcPr>
          <w:p w14:paraId="5FEEF937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DDB9EF3" w14:textId="77777777" w:rsidR="0017239C" w:rsidRPr="00E1432B" w:rsidRDefault="0017239C" w:rsidP="004E6DA2">
            <w:pPr>
              <w:pStyle w:val="tabletext11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– TAXICABS AND LIMOUSINES</w:t>
            </w:r>
          </w:p>
        </w:tc>
      </w:tr>
      <w:tr w:rsidR="0017239C" w:rsidRPr="00E1432B" w14:paraId="08B4DCC6" w14:textId="77777777" w:rsidTr="004E6DA2">
        <w:trPr>
          <w:cantSplit/>
        </w:trPr>
        <w:tc>
          <w:tcPr>
            <w:tcW w:w="9360" w:type="dxa"/>
            <w:gridSpan w:val="7"/>
          </w:tcPr>
          <w:p w14:paraId="176B414D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1432B" w14:paraId="1D390007" w14:textId="77777777" w:rsidTr="004E6DA2">
        <w:trPr>
          <w:cantSplit/>
        </w:trPr>
        <w:tc>
          <w:tcPr>
            <w:tcW w:w="3120" w:type="dxa"/>
            <w:gridSpan w:val="4"/>
          </w:tcPr>
          <w:p w14:paraId="1D865B71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3433</w:t>
            </w:r>
          </w:p>
        </w:tc>
        <w:tc>
          <w:tcPr>
            <w:tcW w:w="3120" w:type="dxa"/>
          </w:tcPr>
          <w:p w14:paraId="466ECAC7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 xml:space="preserve">$143   </w:t>
            </w:r>
          </w:p>
        </w:tc>
        <w:tc>
          <w:tcPr>
            <w:tcW w:w="3120" w:type="dxa"/>
            <w:gridSpan w:val="2"/>
          </w:tcPr>
          <w:p w14:paraId="23660E22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N/A</w:t>
            </w:r>
          </w:p>
        </w:tc>
      </w:tr>
      <w:tr w:rsidR="0017239C" w:rsidRPr="00E1432B" w14:paraId="1B958675" w14:textId="77777777" w:rsidTr="004E6DA2">
        <w:trPr>
          <w:cantSplit/>
        </w:trPr>
        <w:tc>
          <w:tcPr>
            <w:tcW w:w="580" w:type="dxa"/>
            <w:gridSpan w:val="2"/>
          </w:tcPr>
          <w:p w14:paraId="2EC2BF92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03C1245" w14:textId="77777777" w:rsidR="0017239C" w:rsidRPr="00E1432B" w:rsidRDefault="0017239C" w:rsidP="004E6DA2">
            <w:pPr>
              <w:pStyle w:val="tabletext11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– SCHOOL AND CHURCH BUSES</w:t>
            </w:r>
          </w:p>
        </w:tc>
      </w:tr>
      <w:tr w:rsidR="0017239C" w:rsidRPr="00E1432B" w14:paraId="7BF017F3" w14:textId="77777777" w:rsidTr="004E6DA2">
        <w:trPr>
          <w:cantSplit/>
        </w:trPr>
        <w:tc>
          <w:tcPr>
            <w:tcW w:w="9360" w:type="dxa"/>
            <w:gridSpan w:val="7"/>
          </w:tcPr>
          <w:p w14:paraId="5254027B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1432B" w14:paraId="6BBAE3A0" w14:textId="77777777" w:rsidTr="004E6DA2">
        <w:trPr>
          <w:cantSplit/>
        </w:trPr>
        <w:tc>
          <w:tcPr>
            <w:tcW w:w="3120" w:type="dxa"/>
            <w:gridSpan w:val="4"/>
          </w:tcPr>
          <w:p w14:paraId="44D3BB5D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 325</w:t>
            </w:r>
          </w:p>
        </w:tc>
        <w:tc>
          <w:tcPr>
            <w:tcW w:w="3120" w:type="dxa"/>
          </w:tcPr>
          <w:p w14:paraId="09C7C2D1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4F899235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N/A</w:t>
            </w:r>
          </w:p>
        </w:tc>
      </w:tr>
      <w:tr w:rsidR="0017239C" w:rsidRPr="00E1432B" w14:paraId="29EAEC7B" w14:textId="77777777" w:rsidTr="004E6DA2">
        <w:trPr>
          <w:cantSplit/>
        </w:trPr>
        <w:tc>
          <w:tcPr>
            <w:tcW w:w="580" w:type="dxa"/>
            <w:gridSpan w:val="2"/>
          </w:tcPr>
          <w:p w14:paraId="7BBB724C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11CD381" w14:textId="77777777" w:rsidR="0017239C" w:rsidRPr="00E1432B" w:rsidRDefault="0017239C" w:rsidP="004E6DA2">
            <w:pPr>
              <w:pStyle w:val="tabletext11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– OTHER BUSES</w:t>
            </w:r>
          </w:p>
        </w:tc>
      </w:tr>
      <w:tr w:rsidR="0017239C" w:rsidRPr="00E1432B" w14:paraId="07E5F9F8" w14:textId="77777777" w:rsidTr="004E6DA2">
        <w:trPr>
          <w:cantSplit/>
        </w:trPr>
        <w:tc>
          <w:tcPr>
            <w:tcW w:w="9360" w:type="dxa"/>
            <w:gridSpan w:val="7"/>
          </w:tcPr>
          <w:p w14:paraId="347F04C0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1432B" w14:paraId="308C55C8" w14:textId="77777777" w:rsidTr="004E6DA2">
        <w:trPr>
          <w:cantSplit/>
        </w:trPr>
        <w:tc>
          <w:tcPr>
            <w:tcW w:w="3120" w:type="dxa"/>
            <w:gridSpan w:val="4"/>
          </w:tcPr>
          <w:p w14:paraId="1CB345C2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2699</w:t>
            </w:r>
          </w:p>
        </w:tc>
        <w:tc>
          <w:tcPr>
            <w:tcW w:w="3120" w:type="dxa"/>
          </w:tcPr>
          <w:p w14:paraId="2487F2D4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 xml:space="preserve">$68    </w:t>
            </w:r>
          </w:p>
        </w:tc>
        <w:tc>
          <w:tcPr>
            <w:tcW w:w="3120" w:type="dxa"/>
            <w:gridSpan w:val="2"/>
          </w:tcPr>
          <w:p w14:paraId="0E7B7035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N/A</w:t>
            </w:r>
          </w:p>
        </w:tc>
      </w:tr>
      <w:tr w:rsidR="0017239C" w:rsidRPr="00E1432B" w14:paraId="336A5E18" w14:textId="77777777" w:rsidTr="004E6DA2">
        <w:trPr>
          <w:cantSplit/>
        </w:trPr>
        <w:tc>
          <w:tcPr>
            <w:tcW w:w="580" w:type="dxa"/>
            <w:gridSpan w:val="2"/>
          </w:tcPr>
          <w:p w14:paraId="12C399CC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4EFED2A" w14:textId="77777777" w:rsidR="0017239C" w:rsidRPr="00E1432B" w:rsidRDefault="0017239C" w:rsidP="004E6DA2">
            <w:pPr>
              <w:pStyle w:val="tabletext11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– VAN POOLS</w:t>
            </w:r>
          </w:p>
        </w:tc>
      </w:tr>
      <w:tr w:rsidR="0017239C" w:rsidRPr="00E1432B" w14:paraId="6537228E" w14:textId="77777777" w:rsidTr="004E6DA2">
        <w:trPr>
          <w:cantSplit/>
        </w:trPr>
        <w:tc>
          <w:tcPr>
            <w:tcW w:w="9360" w:type="dxa"/>
            <w:gridSpan w:val="7"/>
          </w:tcPr>
          <w:p w14:paraId="12A87FAF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1432B" w14:paraId="0F0D7075" w14:textId="77777777" w:rsidTr="004E6DA2">
        <w:trPr>
          <w:cantSplit/>
        </w:trPr>
        <w:tc>
          <w:tcPr>
            <w:tcW w:w="3120" w:type="dxa"/>
            <w:gridSpan w:val="4"/>
          </w:tcPr>
          <w:p w14:paraId="0F359474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 811</w:t>
            </w:r>
          </w:p>
        </w:tc>
        <w:tc>
          <w:tcPr>
            <w:tcW w:w="3120" w:type="dxa"/>
          </w:tcPr>
          <w:p w14:paraId="158CEB14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 xml:space="preserve">$26    </w:t>
            </w:r>
          </w:p>
        </w:tc>
        <w:tc>
          <w:tcPr>
            <w:tcW w:w="3120" w:type="dxa"/>
            <w:gridSpan w:val="2"/>
          </w:tcPr>
          <w:p w14:paraId="5A2315F0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N/A</w:t>
            </w:r>
          </w:p>
        </w:tc>
      </w:tr>
      <w:tr w:rsidR="0017239C" w:rsidRPr="00E1432B" w14:paraId="3F048FA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9FEAEF" w14:textId="77777777" w:rsidR="0017239C" w:rsidRPr="00E1432B" w:rsidRDefault="0017239C" w:rsidP="004E6DA2">
            <w:pPr>
              <w:pStyle w:val="tabletext11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E1432B" w14:paraId="03EA2C74" w14:textId="77777777" w:rsidTr="004E6DA2">
        <w:trPr>
          <w:cantSplit/>
        </w:trPr>
        <w:tc>
          <w:tcPr>
            <w:tcW w:w="6240" w:type="dxa"/>
            <w:gridSpan w:val="5"/>
          </w:tcPr>
          <w:p w14:paraId="2D08597B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45D8CAA" w14:textId="77777777" w:rsidR="0017239C" w:rsidRPr="00E1432B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E1432B">
              <w:rPr>
                <w:b/>
                <w:kern w:val="18"/>
              </w:rPr>
              <w:t>All Autos</w:t>
            </w:r>
          </w:p>
        </w:tc>
      </w:tr>
      <w:tr w:rsidR="0017239C" w:rsidRPr="00E1432B" w14:paraId="0CE8641D" w14:textId="77777777" w:rsidTr="004E6DA2">
        <w:trPr>
          <w:cantSplit/>
        </w:trPr>
        <w:tc>
          <w:tcPr>
            <w:tcW w:w="3120" w:type="dxa"/>
            <w:gridSpan w:val="4"/>
          </w:tcPr>
          <w:p w14:paraId="49B817AF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$   868</w:t>
            </w:r>
          </w:p>
        </w:tc>
        <w:tc>
          <w:tcPr>
            <w:tcW w:w="3120" w:type="dxa"/>
          </w:tcPr>
          <w:p w14:paraId="36718199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 xml:space="preserve">Refer to Rule </w:t>
            </w:r>
            <w:r w:rsidRPr="00E1432B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B858913" w14:textId="77777777" w:rsidR="0017239C" w:rsidRPr="00E1432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1432B">
              <w:rPr>
                <w:kern w:val="18"/>
              </w:rPr>
              <w:t>N/A</w:t>
            </w:r>
          </w:p>
        </w:tc>
      </w:tr>
      <w:tr w:rsidR="0017239C" w:rsidRPr="00E1432B" w14:paraId="497377B3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556794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1432B" w14:paraId="10FDDE7E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DC3ED2F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06F1824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kern w:val="18"/>
              </w:rPr>
              <w:t xml:space="preserve">For Other Than Zone-rated Trucks, Tractors and Trailers Classifications, refer to Rule </w:t>
            </w:r>
            <w:r w:rsidRPr="00E1432B">
              <w:rPr>
                <w:b/>
                <w:kern w:val="18"/>
              </w:rPr>
              <w:t>222.</w:t>
            </w:r>
            <w:r w:rsidRPr="00E1432B">
              <w:rPr>
                <w:kern w:val="18"/>
              </w:rPr>
              <w:t xml:space="preserve"> for premium development.</w:t>
            </w:r>
          </w:p>
        </w:tc>
      </w:tr>
      <w:tr w:rsidR="0017239C" w:rsidRPr="00E1432B" w14:paraId="688D8429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64D5133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311208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kern w:val="18"/>
              </w:rPr>
              <w:t xml:space="preserve">For Private Passenger Types Classifications, refer to Rule </w:t>
            </w:r>
            <w:r w:rsidRPr="00E1432B">
              <w:rPr>
                <w:b/>
                <w:kern w:val="18"/>
              </w:rPr>
              <w:t>232.</w:t>
            </w:r>
            <w:r w:rsidRPr="00E1432B">
              <w:rPr>
                <w:kern w:val="18"/>
              </w:rPr>
              <w:t xml:space="preserve"> for premium development.</w:t>
            </w:r>
          </w:p>
        </w:tc>
      </w:tr>
      <w:tr w:rsidR="0017239C" w:rsidRPr="00E1432B" w14:paraId="0035B30C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8140F22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9556F4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kern w:val="18"/>
              </w:rPr>
              <w:t xml:space="preserve">For Other Than Zone-rated Public Autos, refer to Rule </w:t>
            </w:r>
            <w:r w:rsidRPr="00E1432B">
              <w:rPr>
                <w:rStyle w:val="rulelink"/>
              </w:rPr>
              <w:t>239.</w:t>
            </w:r>
            <w:r w:rsidRPr="00E1432B">
              <w:rPr>
                <w:kern w:val="18"/>
              </w:rPr>
              <w:t xml:space="preserve"> for premium development.</w:t>
            </w:r>
          </w:p>
        </w:tc>
      </w:tr>
      <w:tr w:rsidR="0017239C" w:rsidRPr="00E1432B" w14:paraId="3542D8FB" w14:textId="77777777" w:rsidTr="004E6DA2">
        <w:trPr>
          <w:cantSplit/>
        </w:trPr>
        <w:tc>
          <w:tcPr>
            <w:tcW w:w="220" w:type="dxa"/>
          </w:tcPr>
          <w:p w14:paraId="2722961F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4E5F708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kern w:val="18"/>
              </w:rPr>
              <w:t xml:space="preserve">For liability increased limits factors, refer to Rule </w:t>
            </w:r>
            <w:r w:rsidRPr="00E1432B">
              <w:rPr>
                <w:rStyle w:val="rulelink"/>
              </w:rPr>
              <w:t>300.</w:t>
            </w:r>
          </w:p>
        </w:tc>
      </w:tr>
      <w:tr w:rsidR="0017239C" w:rsidRPr="00E1432B" w14:paraId="07CBD2DC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08ADE63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A826790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kern w:val="18"/>
              </w:rPr>
              <w:t xml:space="preserve">Other Than Auto losses for </w:t>
            </w:r>
            <w:r w:rsidRPr="00E1432B">
              <w:t>Auto Dealers</w:t>
            </w:r>
            <w:r w:rsidRPr="00E1432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1432B">
              <w:rPr>
                <w:rStyle w:val="rulelink"/>
              </w:rPr>
              <w:t>249.</w:t>
            </w:r>
          </w:p>
        </w:tc>
      </w:tr>
      <w:tr w:rsidR="0017239C" w:rsidRPr="00E1432B" w14:paraId="78E9A05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6509B4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3218AF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kern w:val="18"/>
              </w:rPr>
              <w:t xml:space="preserve">The liability loss cost shown for Rule </w:t>
            </w:r>
            <w:r w:rsidRPr="00E1432B">
              <w:rPr>
                <w:rStyle w:val="rulelink"/>
              </w:rPr>
              <w:t>249.</w:t>
            </w:r>
            <w:r w:rsidRPr="00E1432B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E1432B" w14:paraId="11A1BFF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B89D8B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80AE0C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  <w:r w:rsidRPr="00E1432B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E1432B" w14:paraId="2905442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4DB2F5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D72724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1432B" w14:paraId="307AFEF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146F39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FBBC7F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1432B" w14:paraId="0DA6028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955294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8DDEB7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1432B" w14:paraId="19240F1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BAB142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2EF2C3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1432B" w14:paraId="764E96C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649125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210878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1432B" w14:paraId="5A66BDE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FADFBB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65CC99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1432B" w14:paraId="0987172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8F58B3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4A9D73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1432B" w14:paraId="7026F06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8EF201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E6DFDC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1432B" w14:paraId="1EE3361A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0E1BECB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F6132B6" w14:textId="77777777" w:rsidR="0017239C" w:rsidRPr="00E1432B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FDD8E4B" w14:textId="2B12AA56" w:rsidR="0017239C" w:rsidRDefault="0017239C" w:rsidP="0017239C">
      <w:pPr>
        <w:pStyle w:val="isonormal"/>
      </w:pPr>
    </w:p>
    <w:p w14:paraId="061D6E9A" w14:textId="3228B6C1" w:rsidR="0017239C" w:rsidRDefault="0017239C" w:rsidP="0017239C">
      <w:pPr>
        <w:pStyle w:val="isonormal"/>
        <w:jc w:val="left"/>
      </w:pPr>
    </w:p>
    <w:p w14:paraId="64C33266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F716CAA" w14:textId="77777777" w:rsidR="0017239C" w:rsidRPr="00F62A21" w:rsidRDefault="0017239C" w:rsidP="0017239C">
      <w:pPr>
        <w:pStyle w:val="subcap"/>
      </w:pPr>
      <w:r w:rsidRPr="00F62A21">
        <w:lastRenderedPageBreak/>
        <w:t>TERRITORY 114</w:t>
      </w:r>
    </w:p>
    <w:p w14:paraId="2D628808" w14:textId="77777777" w:rsidR="0017239C" w:rsidRPr="00F62A21" w:rsidRDefault="0017239C" w:rsidP="0017239C">
      <w:pPr>
        <w:pStyle w:val="subcap2"/>
      </w:pPr>
      <w:r w:rsidRPr="00F62A21">
        <w:t>LIAB, MED PAY, PIP</w:t>
      </w:r>
    </w:p>
    <w:p w14:paraId="38095F51" w14:textId="77777777" w:rsidR="0017239C" w:rsidRPr="00F62A21" w:rsidRDefault="0017239C" w:rsidP="0017239C">
      <w:pPr>
        <w:pStyle w:val="isonormal"/>
      </w:pPr>
    </w:p>
    <w:p w14:paraId="5A9A7A0B" w14:textId="77777777" w:rsidR="0017239C" w:rsidRPr="00F62A21" w:rsidRDefault="0017239C" w:rsidP="0017239C">
      <w:pPr>
        <w:pStyle w:val="isonormal"/>
        <w:sectPr w:rsidR="0017239C" w:rsidRPr="00F62A21" w:rsidSect="0017239C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F62A21" w14:paraId="26724E54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348ED1B" w14:textId="77777777" w:rsidR="0017239C" w:rsidRPr="00F62A21" w:rsidRDefault="0017239C" w:rsidP="004E6DA2">
            <w:pPr>
              <w:pStyle w:val="tablehead"/>
              <w:rPr>
                <w:kern w:val="18"/>
              </w:rPr>
            </w:pPr>
            <w:r w:rsidRPr="00F62A2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FBD2157" w14:textId="77777777" w:rsidR="0017239C" w:rsidRPr="00F62A21" w:rsidRDefault="0017239C" w:rsidP="004E6DA2">
            <w:pPr>
              <w:pStyle w:val="tablehead"/>
              <w:rPr>
                <w:kern w:val="18"/>
              </w:rPr>
            </w:pPr>
            <w:r w:rsidRPr="00F62A2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5B4DC40" w14:textId="77777777" w:rsidR="0017239C" w:rsidRPr="00F62A21" w:rsidRDefault="0017239C" w:rsidP="004E6DA2">
            <w:pPr>
              <w:pStyle w:val="tablehead"/>
              <w:rPr>
                <w:kern w:val="18"/>
              </w:rPr>
            </w:pPr>
            <w:r w:rsidRPr="00F62A21">
              <w:rPr>
                <w:kern w:val="18"/>
              </w:rPr>
              <w:t>PERSONAL INJURY PROTECTION</w:t>
            </w:r>
          </w:p>
        </w:tc>
      </w:tr>
      <w:tr w:rsidR="0017239C" w:rsidRPr="00F62A21" w14:paraId="43C0D3DC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A33C682" w14:textId="77777777" w:rsidR="0017239C" w:rsidRPr="00F62A21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F532278" w14:textId="77777777" w:rsidR="0017239C" w:rsidRPr="00F62A21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35E4D1B" w14:textId="77777777" w:rsidR="0017239C" w:rsidRPr="00F62A21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F62A21" w14:paraId="07A5B917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78C6A99" w14:textId="77777777" w:rsidR="0017239C" w:rsidRPr="00F62A21" w:rsidRDefault="0017239C" w:rsidP="004E6DA2">
            <w:pPr>
              <w:pStyle w:val="tablehead"/>
              <w:rPr>
                <w:kern w:val="18"/>
              </w:rPr>
            </w:pPr>
            <w:r w:rsidRPr="00F62A2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E25AF4" w14:textId="77777777" w:rsidR="0017239C" w:rsidRPr="00F62A21" w:rsidRDefault="0017239C" w:rsidP="004E6DA2">
            <w:pPr>
              <w:pStyle w:val="tablehead"/>
              <w:rPr>
                <w:kern w:val="18"/>
              </w:rPr>
            </w:pPr>
            <w:r w:rsidRPr="00F62A2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6C827A5" w14:textId="77777777" w:rsidR="0017239C" w:rsidRPr="00F62A21" w:rsidRDefault="0017239C" w:rsidP="004E6DA2">
            <w:pPr>
              <w:pStyle w:val="tablehead"/>
              <w:rPr>
                <w:kern w:val="18"/>
              </w:rPr>
            </w:pPr>
            <w:r w:rsidRPr="00F62A21">
              <w:rPr>
                <w:kern w:val="18"/>
              </w:rPr>
              <w:t>Basic Limits</w:t>
            </w:r>
          </w:p>
        </w:tc>
      </w:tr>
      <w:tr w:rsidR="0017239C" w:rsidRPr="00F62A21" w14:paraId="37219037" w14:textId="77777777" w:rsidTr="004E6DA2">
        <w:trPr>
          <w:cantSplit/>
        </w:trPr>
        <w:tc>
          <w:tcPr>
            <w:tcW w:w="9360" w:type="dxa"/>
            <w:gridSpan w:val="7"/>
          </w:tcPr>
          <w:p w14:paraId="7BBA5A27" w14:textId="77777777" w:rsidR="0017239C" w:rsidRPr="00F62A21" w:rsidRDefault="0017239C" w:rsidP="004E6DA2">
            <w:pPr>
              <w:pStyle w:val="tabletext11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F62A21" w14:paraId="0D106E3F" w14:textId="77777777" w:rsidTr="004E6DA2">
        <w:trPr>
          <w:cantSplit/>
        </w:trPr>
        <w:tc>
          <w:tcPr>
            <w:tcW w:w="6240" w:type="dxa"/>
            <w:gridSpan w:val="5"/>
          </w:tcPr>
          <w:p w14:paraId="1DA6662C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3AA77CF" w14:textId="77777777" w:rsidR="0017239C" w:rsidRPr="00F62A2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DC3012A" w14:textId="77777777" w:rsidR="0017239C" w:rsidRPr="00F62A2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F62A21" w14:paraId="69518017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A620D06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 705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E9A8A7A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9BF485A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A47A353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N/A</w:t>
            </w:r>
          </w:p>
        </w:tc>
      </w:tr>
      <w:tr w:rsidR="0017239C" w:rsidRPr="00F62A21" w14:paraId="3B43639E" w14:textId="77777777" w:rsidTr="004E6DA2">
        <w:trPr>
          <w:cantSplit/>
        </w:trPr>
        <w:tc>
          <w:tcPr>
            <w:tcW w:w="9360" w:type="dxa"/>
            <w:gridSpan w:val="7"/>
          </w:tcPr>
          <w:p w14:paraId="76ABE37F" w14:textId="77777777" w:rsidR="0017239C" w:rsidRPr="00F62A21" w:rsidRDefault="0017239C" w:rsidP="004E6DA2">
            <w:pPr>
              <w:pStyle w:val="tabletext11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F62A21" w14:paraId="5352E0AF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3516E34" w14:textId="77777777" w:rsidR="0017239C" w:rsidRPr="00F62A2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62A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5FD9783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6CAA2F2A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7E04F66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62A21" w14:paraId="164BD6E8" w14:textId="77777777" w:rsidTr="004E6DA2">
        <w:trPr>
          <w:cantSplit/>
        </w:trPr>
        <w:tc>
          <w:tcPr>
            <w:tcW w:w="3120" w:type="dxa"/>
            <w:gridSpan w:val="4"/>
          </w:tcPr>
          <w:p w14:paraId="2D82713E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 662</w:t>
            </w:r>
          </w:p>
        </w:tc>
        <w:tc>
          <w:tcPr>
            <w:tcW w:w="3120" w:type="dxa"/>
          </w:tcPr>
          <w:p w14:paraId="003F1EEF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 xml:space="preserve">$21    </w:t>
            </w:r>
          </w:p>
        </w:tc>
        <w:tc>
          <w:tcPr>
            <w:tcW w:w="1560" w:type="dxa"/>
          </w:tcPr>
          <w:p w14:paraId="10926E46" w14:textId="77777777" w:rsidR="0017239C" w:rsidRPr="00F62A2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C9D36CA" w14:textId="77777777" w:rsidR="0017239C" w:rsidRPr="00F62A2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F62A21" w14:paraId="1506B2B1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76804111" w14:textId="77777777" w:rsidR="0017239C" w:rsidRPr="00F62A2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62A21">
              <w:rPr>
                <w:rFonts w:ascii="Symbol" w:hAnsi="Symbol"/>
                <w:kern w:val="18"/>
              </w:rPr>
              <w:br/>
            </w:r>
            <w:r w:rsidRPr="00F62A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314D319F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797571C2" w14:textId="77777777" w:rsidR="0017239C" w:rsidRPr="00F62A2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299A06E1" w14:textId="77777777" w:rsidR="0017239C" w:rsidRPr="00F62A2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Principally Operated By Employees</w:t>
            </w:r>
          </w:p>
        </w:tc>
      </w:tr>
      <w:tr w:rsidR="0017239C" w:rsidRPr="00F62A21" w14:paraId="6F2F0D1C" w14:textId="77777777" w:rsidTr="004E6DA2">
        <w:trPr>
          <w:cantSplit/>
        </w:trPr>
        <w:tc>
          <w:tcPr>
            <w:tcW w:w="3120" w:type="dxa"/>
            <w:gridSpan w:val="4"/>
          </w:tcPr>
          <w:p w14:paraId="3D01F8AF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 458</w:t>
            </w:r>
          </w:p>
        </w:tc>
        <w:tc>
          <w:tcPr>
            <w:tcW w:w="3120" w:type="dxa"/>
          </w:tcPr>
          <w:p w14:paraId="0FAE16E3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4B0B69E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  73</w:t>
            </w:r>
          </w:p>
        </w:tc>
        <w:tc>
          <w:tcPr>
            <w:tcW w:w="1560" w:type="dxa"/>
          </w:tcPr>
          <w:p w14:paraId="2A5A8F0F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  62</w:t>
            </w:r>
          </w:p>
        </w:tc>
      </w:tr>
      <w:tr w:rsidR="0017239C" w:rsidRPr="00F62A21" w14:paraId="381461D9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16E321" w14:textId="77777777" w:rsidR="0017239C" w:rsidRPr="00F62A21" w:rsidRDefault="0017239C" w:rsidP="004E6DA2">
            <w:pPr>
              <w:pStyle w:val="tabletext11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F62A21" w14:paraId="0B344795" w14:textId="77777777" w:rsidTr="004E6DA2">
        <w:trPr>
          <w:cantSplit/>
        </w:trPr>
        <w:tc>
          <w:tcPr>
            <w:tcW w:w="580" w:type="dxa"/>
            <w:gridSpan w:val="2"/>
          </w:tcPr>
          <w:p w14:paraId="00FA9B3A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921A7EF" w14:textId="77777777" w:rsidR="0017239C" w:rsidRPr="00F62A21" w:rsidRDefault="0017239C" w:rsidP="004E6DA2">
            <w:pPr>
              <w:pStyle w:val="tabletext11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– TAXICABS AND LIMOUSINES</w:t>
            </w:r>
          </w:p>
        </w:tc>
      </w:tr>
      <w:tr w:rsidR="0017239C" w:rsidRPr="00F62A21" w14:paraId="0703CA0F" w14:textId="77777777" w:rsidTr="004E6DA2">
        <w:trPr>
          <w:cantSplit/>
        </w:trPr>
        <w:tc>
          <w:tcPr>
            <w:tcW w:w="9360" w:type="dxa"/>
            <w:gridSpan w:val="7"/>
          </w:tcPr>
          <w:p w14:paraId="6FAAD03E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62A21" w14:paraId="0DE1FF41" w14:textId="77777777" w:rsidTr="004E6DA2">
        <w:trPr>
          <w:cantSplit/>
        </w:trPr>
        <w:tc>
          <w:tcPr>
            <w:tcW w:w="3120" w:type="dxa"/>
            <w:gridSpan w:val="4"/>
          </w:tcPr>
          <w:p w14:paraId="376B5021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2834</w:t>
            </w:r>
          </w:p>
        </w:tc>
        <w:tc>
          <w:tcPr>
            <w:tcW w:w="3120" w:type="dxa"/>
          </w:tcPr>
          <w:p w14:paraId="2AEDE20C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 xml:space="preserve">$118   </w:t>
            </w:r>
          </w:p>
        </w:tc>
        <w:tc>
          <w:tcPr>
            <w:tcW w:w="3120" w:type="dxa"/>
            <w:gridSpan w:val="2"/>
          </w:tcPr>
          <w:p w14:paraId="0305BAF5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N/A</w:t>
            </w:r>
          </w:p>
        </w:tc>
      </w:tr>
      <w:tr w:rsidR="0017239C" w:rsidRPr="00F62A21" w14:paraId="03B251CE" w14:textId="77777777" w:rsidTr="004E6DA2">
        <w:trPr>
          <w:cantSplit/>
        </w:trPr>
        <w:tc>
          <w:tcPr>
            <w:tcW w:w="580" w:type="dxa"/>
            <w:gridSpan w:val="2"/>
          </w:tcPr>
          <w:p w14:paraId="320A2793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A9CFD68" w14:textId="77777777" w:rsidR="0017239C" w:rsidRPr="00F62A21" w:rsidRDefault="0017239C" w:rsidP="004E6DA2">
            <w:pPr>
              <w:pStyle w:val="tabletext11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– SCHOOL AND CHURCH BUSES</w:t>
            </w:r>
          </w:p>
        </w:tc>
      </w:tr>
      <w:tr w:rsidR="0017239C" w:rsidRPr="00F62A21" w14:paraId="6EE2E0A9" w14:textId="77777777" w:rsidTr="004E6DA2">
        <w:trPr>
          <w:cantSplit/>
        </w:trPr>
        <w:tc>
          <w:tcPr>
            <w:tcW w:w="9360" w:type="dxa"/>
            <w:gridSpan w:val="7"/>
          </w:tcPr>
          <w:p w14:paraId="6AF90933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62A21" w14:paraId="63589C03" w14:textId="77777777" w:rsidTr="004E6DA2">
        <w:trPr>
          <w:cantSplit/>
        </w:trPr>
        <w:tc>
          <w:tcPr>
            <w:tcW w:w="3120" w:type="dxa"/>
            <w:gridSpan w:val="4"/>
          </w:tcPr>
          <w:p w14:paraId="10D1AC68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 268</w:t>
            </w:r>
          </w:p>
        </w:tc>
        <w:tc>
          <w:tcPr>
            <w:tcW w:w="3120" w:type="dxa"/>
          </w:tcPr>
          <w:p w14:paraId="56CFD2BE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 xml:space="preserve">$10    </w:t>
            </w:r>
          </w:p>
        </w:tc>
        <w:tc>
          <w:tcPr>
            <w:tcW w:w="3120" w:type="dxa"/>
            <w:gridSpan w:val="2"/>
          </w:tcPr>
          <w:p w14:paraId="7DD4AF5E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N/A</w:t>
            </w:r>
          </w:p>
        </w:tc>
      </w:tr>
      <w:tr w:rsidR="0017239C" w:rsidRPr="00F62A21" w14:paraId="7B9B8027" w14:textId="77777777" w:rsidTr="004E6DA2">
        <w:trPr>
          <w:cantSplit/>
        </w:trPr>
        <w:tc>
          <w:tcPr>
            <w:tcW w:w="580" w:type="dxa"/>
            <w:gridSpan w:val="2"/>
          </w:tcPr>
          <w:p w14:paraId="59660A76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AAC35DF" w14:textId="77777777" w:rsidR="0017239C" w:rsidRPr="00F62A21" w:rsidRDefault="0017239C" w:rsidP="004E6DA2">
            <w:pPr>
              <w:pStyle w:val="tabletext11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– OTHER BUSES</w:t>
            </w:r>
          </w:p>
        </w:tc>
      </w:tr>
      <w:tr w:rsidR="0017239C" w:rsidRPr="00F62A21" w14:paraId="17812780" w14:textId="77777777" w:rsidTr="004E6DA2">
        <w:trPr>
          <w:cantSplit/>
        </w:trPr>
        <w:tc>
          <w:tcPr>
            <w:tcW w:w="9360" w:type="dxa"/>
            <w:gridSpan w:val="7"/>
          </w:tcPr>
          <w:p w14:paraId="179057B3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62A21" w14:paraId="601EDD88" w14:textId="77777777" w:rsidTr="004E6DA2">
        <w:trPr>
          <w:cantSplit/>
        </w:trPr>
        <w:tc>
          <w:tcPr>
            <w:tcW w:w="3120" w:type="dxa"/>
            <w:gridSpan w:val="4"/>
          </w:tcPr>
          <w:p w14:paraId="50D51930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2228</w:t>
            </w:r>
          </w:p>
        </w:tc>
        <w:tc>
          <w:tcPr>
            <w:tcW w:w="3120" w:type="dxa"/>
          </w:tcPr>
          <w:p w14:paraId="1A342F6A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 xml:space="preserve">$63    </w:t>
            </w:r>
          </w:p>
        </w:tc>
        <w:tc>
          <w:tcPr>
            <w:tcW w:w="3120" w:type="dxa"/>
            <w:gridSpan w:val="2"/>
          </w:tcPr>
          <w:p w14:paraId="5F0BBB57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N/A</w:t>
            </w:r>
          </w:p>
        </w:tc>
      </w:tr>
      <w:tr w:rsidR="0017239C" w:rsidRPr="00F62A21" w14:paraId="7F44C5D5" w14:textId="77777777" w:rsidTr="004E6DA2">
        <w:trPr>
          <w:cantSplit/>
        </w:trPr>
        <w:tc>
          <w:tcPr>
            <w:tcW w:w="580" w:type="dxa"/>
            <w:gridSpan w:val="2"/>
          </w:tcPr>
          <w:p w14:paraId="1B259DF3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D292A34" w14:textId="77777777" w:rsidR="0017239C" w:rsidRPr="00F62A21" w:rsidRDefault="0017239C" w:rsidP="004E6DA2">
            <w:pPr>
              <w:pStyle w:val="tabletext11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– VAN POOLS</w:t>
            </w:r>
          </w:p>
        </w:tc>
      </w:tr>
      <w:tr w:rsidR="0017239C" w:rsidRPr="00F62A21" w14:paraId="530B2EC5" w14:textId="77777777" w:rsidTr="004E6DA2">
        <w:trPr>
          <w:cantSplit/>
        </w:trPr>
        <w:tc>
          <w:tcPr>
            <w:tcW w:w="9360" w:type="dxa"/>
            <w:gridSpan w:val="7"/>
          </w:tcPr>
          <w:p w14:paraId="0C667E62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62A21" w14:paraId="6E3AB3F0" w14:textId="77777777" w:rsidTr="004E6DA2">
        <w:trPr>
          <w:cantSplit/>
        </w:trPr>
        <w:tc>
          <w:tcPr>
            <w:tcW w:w="3120" w:type="dxa"/>
            <w:gridSpan w:val="4"/>
          </w:tcPr>
          <w:p w14:paraId="6F0E2C1B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 670</w:t>
            </w:r>
          </w:p>
        </w:tc>
        <w:tc>
          <w:tcPr>
            <w:tcW w:w="3120" w:type="dxa"/>
          </w:tcPr>
          <w:p w14:paraId="0DBF0145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 xml:space="preserve">$22    </w:t>
            </w:r>
          </w:p>
        </w:tc>
        <w:tc>
          <w:tcPr>
            <w:tcW w:w="3120" w:type="dxa"/>
            <w:gridSpan w:val="2"/>
          </w:tcPr>
          <w:p w14:paraId="73A07879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N/A</w:t>
            </w:r>
          </w:p>
        </w:tc>
      </w:tr>
      <w:tr w:rsidR="0017239C" w:rsidRPr="00F62A21" w14:paraId="2E23A737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15F34D" w14:textId="77777777" w:rsidR="0017239C" w:rsidRPr="00F62A21" w:rsidRDefault="0017239C" w:rsidP="004E6DA2">
            <w:pPr>
              <w:pStyle w:val="tabletext11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F62A21" w14:paraId="057307EF" w14:textId="77777777" w:rsidTr="004E6DA2">
        <w:trPr>
          <w:cantSplit/>
        </w:trPr>
        <w:tc>
          <w:tcPr>
            <w:tcW w:w="6240" w:type="dxa"/>
            <w:gridSpan w:val="5"/>
          </w:tcPr>
          <w:p w14:paraId="28D2C572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8ED5F6F" w14:textId="77777777" w:rsidR="0017239C" w:rsidRPr="00F62A2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F62A21">
              <w:rPr>
                <w:b/>
                <w:kern w:val="18"/>
              </w:rPr>
              <w:t>All Autos</w:t>
            </w:r>
          </w:p>
        </w:tc>
      </w:tr>
      <w:tr w:rsidR="0017239C" w:rsidRPr="00F62A21" w14:paraId="49A2F429" w14:textId="77777777" w:rsidTr="004E6DA2">
        <w:trPr>
          <w:cantSplit/>
        </w:trPr>
        <w:tc>
          <w:tcPr>
            <w:tcW w:w="3120" w:type="dxa"/>
            <w:gridSpan w:val="4"/>
          </w:tcPr>
          <w:p w14:paraId="290410CD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$   706</w:t>
            </w:r>
          </w:p>
        </w:tc>
        <w:tc>
          <w:tcPr>
            <w:tcW w:w="3120" w:type="dxa"/>
          </w:tcPr>
          <w:p w14:paraId="1C054C0F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 xml:space="preserve">Refer to Rule </w:t>
            </w:r>
            <w:r w:rsidRPr="00F62A21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243AF26" w14:textId="77777777" w:rsidR="0017239C" w:rsidRPr="00F62A2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62A21">
              <w:rPr>
                <w:kern w:val="18"/>
              </w:rPr>
              <w:t>N/A</w:t>
            </w:r>
          </w:p>
        </w:tc>
      </w:tr>
      <w:tr w:rsidR="0017239C" w:rsidRPr="00F62A21" w14:paraId="6CADE56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7D9AF2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62A21" w14:paraId="328B2FAE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64719DA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B7B442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kern w:val="18"/>
              </w:rPr>
              <w:t xml:space="preserve">For Other Than Zone-rated Trucks, Tractors and Trailers Classifications, refer to Rule </w:t>
            </w:r>
            <w:r w:rsidRPr="00F62A21">
              <w:rPr>
                <w:b/>
                <w:kern w:val="18"/>
              </w:rPr>
              <w:t>222.</w:t>
            </w:r>
            <w:r w:rsidRPr="00F62A21">
              <w:rPr>
                <w:kern w:val="18"/>
              </w:rPr>
              <w:t xml:space="preserve"> for premium development.</w:t>
            </w:r>
          </w:p>
        </w:tc>
      </w:tr>
      <w:tr w:rsidR="0017239C" w:rsidRPr="00F62A21" w14:paraId="12B92232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0B0E8AD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DDAECBF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kern w:val="18"/>
              </w:rPr>
              <w:t xml:space="preserve">For Private Passenger Types Classifications, refer to Rule </w:t>
            </w:r>
            <w:r w:rsidRPr="00F62A21">
              <w:rPr>
                <w:b/>
                <w:kern w:val="18"/>
              </w:rPr>
              <w:t>232.</w:t>
            </w:r>
            <w:r w:rsidRPr="00F62A21">
              <w:rPr>
                <w:kern w:val="18"/>
              </w:rPr>
              <w:t xml:space="preserve"> for premium development.</w:t>
            </w:r>
          </w:p>
        </w:tc>
      </w:tr>
      <w:tr w:rsidR="0017239C" w:rsidRPr="00F62A21" w14:paraId="3677023B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361A497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3F4192F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kern w:val="18"/>
              </w:rPr>
              <w:t xml:space="preserve">For Other Than Zone-rated Public Autos, refer to Rule </w:t>
            </w:r>
            <w:r w:rsidRPr="00F62A21">
              <w:rPr>
                <w:rStyle w:val="rulelink"/>
              </w:rPr>
              <w:t>239.</w:t>
            </w:r>
            <w:r w:rsidRPr="00F62A21">
              <w:rPr>
                <w:kern w:val="18"/>
              </w:rPr>
              <w:t xml:space="preserve"> for premium development.</w:t>
            </w:r>
          </w:p>
        </w:tc>
      </w:tr>
      <w:tr w:rsidR="0017239C" w:rsidRPr="00F62A21" w14:paraId="3BB3B3AE" w14:textId="77777777" w:rsidTr="004E6DA2">
        <w:trPr>
          <w:cantSplit/>
        </w:trPr>
        <w:tc>
          <w:tcPr>
            <w:tcW w:w="220" w:type="dxa"/>
          </w:tcPr>
          <w:p w14:paraId="0E9D6954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7DE7177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kern w:val="18"/>
              </w:rPr>
              <w:t xml:space="preserve">For liability increased limits factors, refer to Rule </w:t>
            </w:r>
            <w:r w:rsidRPr="00F62A21">
              <w:rPr>
                <w:rStyle w:val="rulelink"/>
              </w:rPr>
              <w:t>300.</w:t>
            </w:r>
          </w:p>
        </w:tc>
      </w:tr>
      <w:tr w:rsidR="0017239C" w:rsidRPr="00F62A21" w14:paraId="5510E151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800DEB1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46C2D40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kern w:val="18"/>
              </w:rPr>
              <w:t xml:space="preserve">Other Than Auto losses for </w:t>
            </w:r>
            <w:r w:rsidRPr="00F62A21">
              <w:t>Auto Dealers</w:t>
            </w:r>
            <w:r w:rsidRPr="00F62A2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62A21">
              <w:rPr>
                <w:rStyle w:val="rulelink"/>
              </w:rPr>
              <w:t>249.</w:t>
            </w:r>
          </w:p>
        </w:tc>
      </w:tr>
      <w:tr w:rsidR="0017239C" w:rsidRPr="00F62A21" w14:paraId="40C144E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A0BDF1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A36E0A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kern w:val="18"/>
              </w:rPr>
              <w:t xml:space="preserve">The liability loss cost shown for Rule </w:t>
            </w:r>
            <w:r w:rsidRPr="00F62A21">
              <w:rPr>
                <w:rStyle w:val="rulelink"/>
              </w:rPr>
              <w:t>249.</w:t>
            </w:r>
            <w:r w:rsidRPr="00F62A21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F62A21" w14:paraId="7BBD245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7D58DD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C6F54B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  <w:r w:rsidRPr="00F62A21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F62A21" w14:paraId="7ABB050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294075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9A8A5E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62A21" w14:paraId="56D9EA6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BC9EF4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2AE683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62A21" w14:paraId="780DA6C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02882E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2EEB81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62A21" w14:paraId="39799D0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C50434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3F10F0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62A21" w14:paraId="59533DF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8B0213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DB3A2A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62A21" w14:paraId="5CE0A9B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7DFFDB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CD5272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62A21" w14:paraId="4929C7E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DCBF0F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9A5E8A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62A21" w14:paraId="478DF98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E68E75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F3F86B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62A21" w14:paraId="1F0E4DEA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CA9EBDC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DCA2586" w14:textId="77777777" w:rsidR="0017239C" w:rsidRPr="00F62A21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EF7D56A" w14:textId="74C59333" w:rsidR="0017239C" w:rsidRDefault="0017239C" w:rsidP="0017239C">
      <w:pPr>
        <w:pStyle w:val="isonormal"/>
      </w:pPr>
    </w:p>
    <w:p w14:paraId="5AAD1206" w14:textId="3C994BD1" w:rsidR="0017239C" w:rsidRDefault="0017239C" w:rsidP="0017239C">
      <w:pPr>
        <w:pStyle w:val="isonormal"/>
        <w:jc w:val="left"/>
      </w:pPr>
    </w:p>
    <w:p w14:paraId="3F2A492D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461A90" w14:textId="77777777" w:rsidR="0017239C" w:rsidRPr="00AF1460" w:rsidRDefault="0017239C" w:rsidP="0017239C">
      <w:pPr>
        <w:pStyle w:val="subcap"/>
      </w:pPr>
      <w:r w:rsidRPr="00AF1460">
        <w:lastRenderedPageBreak/>
        <w:t>TERRITORY 115</w:t>
      </w:r>
    </w:p>
    <w:p w14:paraId="2075F0A3" w14:textId="77777777" w:rsidR="0017239C" w:rsidRPr="00AF1460" w:rsidRDefault="0017239C" w:rsidP="0017239C">
      <w:pPr>
        <w:pStyle w:val="subcap2"/>
      </w:pPr>
      <w:r w:rsidRPr="00AF1460">
        <w:t>LIAB, MED PAY, PIP</w:t>
      </w:r>
    </w:p>
    <w:p w14:paraId="679D6D63" w14:textId="77777777" w:rsidR="0017239C" w:rsidRPr="00AF1460" w:rsidRDefault="0017239C" w:rsidP="0017239C">
      <w:pPr>
        <w:pStyle w:val="isonormal"/>
      </w:pPr>
    </w:p>
    <w:p w14:paraId="1D7A5671" w14:textId="77777777" w:rsidR="0017239C" w:rsidRPr="00AF1460" w:rsidRDefault="0017239C" w:rsidP="0017239C">
      <w:pPr>
        <w:pStyle w:val="isonormal"/>
        <w:sectPr w:rsidR="0017239C" w:rsidRPr="00AF1460" w:rsidSect="0017239C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AF1460" w14:paraId="6B909DE8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95300F8" w14:textId="77777777" w:rsidR="0017239C" w:rsidRPr="00AF1460" w:rsidRDefault="0017239C" w:rsidP="004E6DA2">
            <w:pPr>
              <w:pStyle w:val="tablehead"/>
              <w:rPr>
                <w:kern w:val="18"/>
              </w:rPr>
            </w:pPr>
            <w:r w:rsidRPr="00AF146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05914B9" w14:textId="77777777" w:rsidR="0017239C" w:rsidRPr="00AF1460" w:rsidRDefault="0017239C" w:rsidP="004E6DA2">
            <w:pPr>
              <w:pStyle w:val="tablehead"/>
              <w:rPr>
                <w:kern w:val="18"/>
              </w:rPr>
            </w:pPr>
            <w:r w:rsidRPr="00AF146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47C9C99" w14:textId="77777777" w:rsidR="0017239C" w:rsidRPr="00AF1460" w:rsidRDefault="0017239C" w:rsidP="004E6DA2">
            <w:pPr>
              <w:pStyle w:val="tablehead"/>
              <w:rPr>
                <w:kern w:val="18"/>
              </w:rPr>
            </w:pPr>
            <w:r w:rsidRPr="00AF1460">
              <w:rPr>
                <w:kern w:val="18"/>
              </w:rPr>
              <w:t>PERSONAL INJURY PROTECTION</w:t>
            </w:r>
          </w:p>
        </w:tc>
      </w:tr>
      <w:tr w:rsidR="0017239C" w:rsidRPr="00AF1460" w14:paraId="68F290E9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2606ACF7" w14:textId="77777777" w:rsidR="0017239C" w:rsidRPr="00AF1460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92657EB" w14:textId="77777777" w:rsidR="0017239C" w:rsidRPr="00AF1460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F07CA8D" w14:textId="77777777" w:rsidR="0017239C" w:rsidRPr="00AF1460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AF1460" w14:paraId="69B6344F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CAE2711" w14:textId="77777777" w:rsidR="0017239C" w:rsidRPr="00AF1460" w:rsidRDefault="0017239C" w:rsidP="004E6DA2">
            <w:pPr>
              <w:pStyle w:val="tablehead"/>
              <w:rPr>
                <w:kern w:val="18"/>
              </w:rPr>
            </w:pPr>
            <w:r w:rsidRPr="00AF146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01D8AA6" w14:textId="77777777" w:rsidR="0017239C" w:rsidRPr="00AF1460" w:rsidRDefault="0017239C" w:rsidP="004E6DA2">
            <w:pPr>
              <w:pStyle w:val="tablehead"/>
              <w:rPr>
                <w:kern w:val="18"/>
              </w:rPr>
            </w:pPr>
            <w:r w:rsidRPr="00AF146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85CC31F" w14:textId="77777777" w:rsidR="0017239C" w:rsidRPr="00AF1460" w:rsidRDefault="0017239C" w:rsidP="004E6DA2">
            <w:pPr>
              <w:pStyle w:val="tablehead"/>
              <w:rPr>
                <w:kern w:val="18"/>
              </w:rPr>
            </w:pPr>
            <w:r w:rsidRPr="00AF1460">
              <w:rPr>
                <w:kern w:val="18"/>
              </w:rPr>
              <w:t>Basic Limits</w:t>
            </w:r>
          </w:p>
        </w:tc>
      </w:tr>
      <w:tr w:rsidR="0017239C" w:rsidRPr="00AF1460" w14:paraId="6F1057C1" w14:textId="77777777" w:rsidTr="004E6DA2">
        <w:trPr>
          <w:cantSplit/>
        </w:trPr>
        <w:tc>
          <w:tcPr>
            <w:tcW w:w="9360" w:type="dxa"/>
            <w:gridSpan w:val="7"/>
          </w:tcPr>
          <w:p w14:paraId="0E019DD3" w14:textId="77777777" w:rsidR="0017239C" w:rsidRPr="00AF1460" w:rsidRDefault="0017239C" w:rsidP="004E6DA2">
            <w:pPr>
              <w:pStyle w:val="tabletext11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AF1460" w14:paraId="31F989ED" w14:textId="77777777" w:rsidTr="004E6DA2">
        <w:trPr>
          <w:cantSplit/>
        </w:trPr>
        <w:tc>
          <w:tcPr>
            <w:tcW w:w="6240" w:type="dxa"/>
            <w:gridSpan w:val="5"/>
          </w:tcPr>
          <w:p w14:paraId="6103787A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D31D9C7" w14:textId="77777777" w:rsidR="0017239C" w:rsidRPr="00AF1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C7C91FD" w14:textId="77777777" w:rsidR="0017239C" w:rsidRPr="00AF1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AF1460" w14:paraId="38CE2765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D2D1BF8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 693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696CEE3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 xml:space="preserve">$10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28BB37A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471476D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N/A</w:t>
            </w:r>
          </w:p>
        </w:tc>
      </w:tr>
      <w:tr w:rsidR="0017239C" w:rsidRPr="00AF1460" w14:paraId="000DED16" w14:textId="77777777" w:rsidTr="004E6DA2">
        <w:trPr>
          <w:cantSplit/>
        </w:trPr>
        <w:tc>
          <w:tcPr>
            <w:tcW w:w="9360" w:type="dxa"/>
            <w:gridSpan w:val="7"/>
          </w:tcPr>
          <w:p w14:paraId="57CA1ED6" w14:textId="77777777" w:rsidR="0017239C" w:rsidRPr="00AF1460" w:rsidRDefault="0017239C" w:rsidP="004E6DA2">
            <w:pPr>
              <w:pStyle w:val="tabletext11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AF1460" w14:paraId="09027A96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14D0357" w14:textId="77777777" w:rsidR="0017239C" w:rsidRPr="00AF1460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AF1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285E9BC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664C391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32AF454D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F1460" w14:paraId="7E8CF95C" w14:textId="77777777" w:rsidTr="004E6DA2">
        <w:trPr>
          <w:cantSplit/>
        </w:trPr>
        <w:tc>
          <w:tcPr>
            <w:tcW w:w="3120" w:type="dxa"/>
            <w:gridSpan w:val="4"/>
          </w:tcPr>
          <w:p w14:paraId="3F257747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 621</w:t>
            </w:r>
          </w:p>
        </w:tc>
        <w:tc>
          <w:tcPr>
            <w:tcW w:w="3120" w:type="dxa"/>
          </w:tcPr>
          <w:p w14:paraId="1B5DADC5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 xml:space="preserve">$20    </w:t>
            </w:r>
          </w:p>
        </w:tc>
        <w:tc>
          <w:tcPr>
            <w:tcW w:w="1560" w:type="dxa"/>
          </w:tcPr>
          <w:p w14:paraId="73E02346" w14:textId="77777777" w:rsidR="0017239C" w:rsidRPr="00AF1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8B623EB" w14:textId="77777777" w:rsidR="0017239C" w:rsidRPr="00AF1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AF1460" w14:paraId="451ECD61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1473C88" w14:textId="77777777" w:rsidR="0017239C" w:rsidRPr="00AF1460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AF1460">
              <w:rPr>
                <w:rFonts w:ascii="Symbol" w:hAnsi="Symbol"/>
                <w:kern w:val="18"/>
              </w:rPr>
              <w:br/>
            </w:r>
            <w:r w:rsidRPr="00AF1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4E9D57F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39B0236F" w14:textId="77777777" w:rsidR="0017239C" w:rsidRPr="00AF1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354C2471" w14:textId="77777777" w:rsidR="0017239C" w:rsidRPr="00AF1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Principally Operated By Employees</w:t>
            </w:r>
          </w:p>
        </w:tc>
      </w:tr>
      <w:tr w:rsidR="0017239C" w:rsidRPr="00AF1460" w14:paraId="0170AA53" w14:textId="77777777" w:rsidTr="004E6DA2">
        <w:trPr>
          <w:cantSplit/>
        </w:trPr>
        <w:tc>
          <w:tcPr>
            <w:tcW w:w="3120" w:type="dxa"/>
            <w:gridSpan w:val="4"/>
          </w:tcPr>
          <w:p w14:paraId="49B9E345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 438</w:t>
            </w:r>
          </w:p>
        </w:tc>
        <w:tc>
          <w:tcPr>
            <w:tcW w:w="3120" w:type="dxa"/>
          </w:tcPr>
          <w:p w14:paraId="7B50B085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190D214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  58</w:t>
            </w:r>
          </w:p>
        </w:tc>
        <w:tc>
          <w:tcPr>
            <w:tcW w:w="1560" w:type="dxa"/>
          </w:tcPr>
          <w:p w14:paraId="0BD83B89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  49</w:t>
            </w:r>
          </w:p>
        </w:tc>
      </w:tr>
      <w:tr w:rsidR="0017239C" w:rsidRPr="00AF1460" w14:paraId="5342253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42E46E" w14:textId="77777777" w:rsidR="0017239C" w:rsidRPr="00AF1460" w:rsidRDefault="0017239C" w:rsidP="004E6DA2">
            <w:pPr>
              <w:pStyle w:val="tabletext11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AF1460" w14:paraId="55FD6181" w14:textId="77777777" w:rsidTr="004E6DA2">
        <w:trPr>
          <w:cantSplit/>
        </w:trPr>
        <w:tc>
          <w:tcPr>
            <w:tcW w:w="580" w:type="dxa"/>
            <w:gridSpan w:val="2"/>
          </w:tcPr>
          <w:p w14:paraId="2B9B2280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98748B6" w14:textId="77777777" w:rsidR="0017239C" w:rsidRPr="00AF1460" w:rsidRDefault="0017239C" w:rsidP="004E6DA2">
            <w:pPr>
              <w:pStyle w:val="tabletext11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– TAXICABS AND LIMOUSINES</w:t>
            </w:r>
          </w:p>
        </w:tc>
      </w:tr>
      <w:tr w:rsidR="0017239C" w:rsidRPr="00AF1460" w14:paraId="3467F9F4" w14:textId="77777777" w:rsidTr="004E6DA2">
        <w:trPr>
          <w:cantSplit/>
        </w:trPr>
        <w:tc>
          <w:tcPr>
            <w:tcW w:w="9360" w:type="dxa"/>
            <w:gridSpan w:val="7"/>
          </w:tcPr>
          <w:p w14:paraId="74928793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F1460" w14:paraId="738BB43F" w14:textId="77777777" w:rsidTr="004E6DA2">
        <w:trPr>
          <w:cantSplit/>
        </w:trPr>
        <w:tc>
          <w:tcPr>
            <w:tcW w:w="3120" w:type="dxa"/>
            <w:gridSpan w:val="4"/>
          </w:tcPr>
          <w:p w14:paraId="13ECE0AE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2786</w:t>
            </w:r>
          </w:p>
        </w:tc>
        <w:tc>
          <w:tcPr>
            <w:tcW w:w="3120" w:type="dxa"/>
          </w:tcPr>
          <w:p w14:paraId="0174414A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 xml:space="preserve">$116   </w:t>
            </w:r>
          </w:p>
        </w:tc>
        <w:tc>
          <w:tcPr>
            <w:tcW w:w="3120" w:type="dxa"/>
            <w:gridSpan w:val="2"/>
          </w:tcPr>
          <w:p w14:paraId="63F971B2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N/A</w:t>
            </w:r>
          </w:p>
        </w:tc>
      </w:tr>
      <w:tr w:rsidR="0017239C" w:rsidRPr="00AF1460" w14:paraId="4BD11700" w14:textId="77777777" w:rsidTr="004E6DA2">
        <w:trPr>
          <w:cantSplit/>
        </w:trPr>
        <w:tc>
          <w:tcPr>
            <w:tcW w:w="580" w:type="dxa"/>
            <w:gridSpan w:val="2"/>
          </w:tcPr>
          <w:p w14:paraId="518EC07C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C7B2897" w14:textId="77777777" w:rsidR="0017239C" w:rsidRPr="00AF1460" w:rsidRDefault="0017239C" w:rsidP="004E6DA2">
            <w:pPr>
              <w:pStyle w:val="tabletext11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– SCHOOL AND CHURCH BUSES</w:t>
            </w:r>
          </w:p>
        </w:tc>
      </w:tr>
      <w:tr w:rsidR="0017239C" w:rsidRPr="00AF1460" w14:paraId="654AECBE" w14:textId="77777777" w:rsidTr="004E6DA2">
        <w:trPr>
          <w:cantSplit/>
        </w:trPr>
        <w:tc>
          <w:tcPr>
            <w:tcW w:w="9360" w:type="dxa"/>
            <w:gridSpan w:val="7"/>
          </w:tcPr>
          <w:p w14:paraId="2F6C3571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F1460" w14:paraId="7FAADB4C" w14:textId="77777777" w:rsidTr="004E6DA2">
        <w:trPr>
          <w:cantSplit/>
        </w:trPr>
        <w:tc>
          <w:tcPr>
            <w:tcW w:w="3120" w:type="dxa"/>
            <w:gridSpan w:val="4"/>
          </w:tcPr>
          <w:p w14:paraId="066913D0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 263</w:t>
            </w:r>
          </w:p>
        </w:tc>
        <w:tc>
          <w:tcPr>
            <w:tcW w:w="3120" w:type="dxa"/>
          </w:tcPr>
          <w:p w14:paraId="0829BD6D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 xml:space="preserve">$10    </w:t>
            </w:r>
          </w:p>
        </w:tc>
        <w:tc>
          <w:tcPr>
            <w:tcW w:w="3120" w:type="dxa"/>
            <w:gridSpan w:val="2"/>
          </w:tcPr>
          <w:p w14:paraId="4454AE2D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N/A</w:t>
            </w:r>
          </w:p>
        </w:tc>
      </w:tr>
      <w:tr w:rsidR="0017239C" w:rsidRPr="00AF1460" w14:paraId="385675E5" w14:textId="77777777" w:rsidTr="004E6DA2">
        <w:trPr>
          <w:cantSplit/>
        </w:trPr>
        <w:tc>
          <w:tcPr>
            <w:tcW w:w="580" w:type="dxa"/>
            <w:gridSpan w:val="2"/>
          </w:tcPr>
          <w:p w14:paraId="58ABE27A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51C4380" w14:textId="77777777" w:rsidR="0017239C" w:rsidRPr="00AF1460" w:rsidRDefault="0017239C" w:rsidP="004E6DA2">
            <w:pPr>
              <w:pStyle w:val="tabletext11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– OTHER BUSES</w:t>
            </w:r>
          </w:p>
        </w:tc>
      </w:tr>
      <w:tr w:rsidR="0017239C" w:rsidRPr="00AF1460" w14:paraId="53BC2445" w14:textId="77777777" w:rsidTr="004E6DA2">
        <w:trPr>
          <w:cantSplit/>
        </w:trPr>
        <w:tc>
          <w:tcPr>
            <w:tcW w:w="9360" w:type="dxa"/>
            <w:gridSpan w:val="7"/>
          </w:tcPr>
          <w:p w14:paraId="67F59759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F1460" w14:paraId="6D51F63B" w14:textId="77777777" w:rsidTr="004E6DA2">
        <w:trPr>
          <w:cantSplit/>
        </w:trPr>
        <w:tc>
          <w:tcPr>
            <w:tcW w:w="3120" w:type="dxa"/>
            <w:gridSpan w:val="4"/>
          </w:tcPr>
          <w:p w14:paraId="73C85D54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2190</w:t>
            </w:r>
          </w:p>
        </w:tc>
        <w:tc>
          <w:tcPr>
            <w:tcW w:w="3120" w:type="dxa"/>
          </w:tcPr>
          <w:p w14:paraId="68B15FCA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 xml:space="preserve">$64    </w:t>
            </w:r>
          </w:p>
        </w:tc>
        <w:tc>
          <w:tcPr>
            <w:tcW w:w="3120" w:type="dxa"/>
            <w:gridSpan w:val="2"/>
          </w:tcPr>
          <w:p w14:paraId="77B4C762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N/A</w:t>
            </w:r>
          </w:p>
        </w:tc>
      </w:tr>
      <w:tr w:rsidR="0017239C" w:rsidRPr="00AF1460" w14:paraId="77E2A8FB" w14:textId="77777777" w:rsidTr="004E6DA2">
        <w:trPr>
          <w:cantSplit/>
        </w:trPr>
        <w:tc>
          <w:tcPr>
            <w:tcW w:w="580" w:type="dxa"/>
            <w:gridSpan w:val="2"/>
          </w:tcPr>
          <w:p w14:paraId="7C602A8B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04D131B" w14:textId="77777777" w:rsidR="0017239C" w:rsidRPr="00AF1460" w:rsidRDefault="0017239C" w:rsidP="004E6DA2">
            <w:pPr>
              <w:pStyle w:val="tabletext11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– VAN POOLS</w:t>
            </w:r>
          </w:p>
        </w:tc>
      </w:tr>
      <w:tr w:rsidR="0017239C" w:rsidRPr="00AF1460" w14:paraId="4AEAE567" w14:textId="77777777" w:rsidTr="004E6DA2">
        <w:trPr>
          <w:cantSplit/>
        </w:trPr>
        <w:tc>
          <w:tcPr>
            <w:tcW w:w="9360" w:type="dxa"/>
            <w:gridSpan w:val="7"/>
          </w:tcPr>
          <w:p w14:paraId="4D798B89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F1460" w14:paraId="742A49AC" w14:textId="77777777" w:rsidTr="004E6DA2">
        <w:trPr>
          <w:cantSplit/>
        </w:trPr>
        <w:tc>
          <w:tcPr>
            <w:tcW w:w="3120" w:type="dxa"/>
            <w:gridSpan w:val="4"/>
          </w:tcPr>
          <w:p w14:paraId="306F8A11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 658</w:t>
            </w:r>
          </w:p>
        </w:tc>
        <w:tc>
          <w:tcPr>
            <w:tcW w:w="3120" w:type="dxa"/>
          </w:tcPr>
          <w:p w14:paraId="42108C5C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 xml:space="preserve">$21    </w:t>
            </w:r>
          </w:p>
        </w:tc>
        <w:tc>
          <w:tcPr>
            <w:tcW w:w="3120" w:type="dxa"/>
            <w:gridSpan w:val="2"/>
          </w:tcPr>
          <w:p w14:paraId="0FE58BA1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N/A</w:t>
            </w:r>
          </w:p>
        </w:tc>
      </w:tr>
      <w:tr w:rsidR="0017239C" w:rsidRPr="00AF1460" w14:paraId="197DC18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592F71" w14:textId="77777777" w:rsidR="0017239C" w:rsidRPr="00AF1460" w:rsidRDefault="0017239C" w:rsidP="004E6DA2">
            <w:pPr>
              <w:pStyle w:val="tabletext11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AF1460" w14:paraId="0D6A5FAF" w14:textId="77777777" w:rsidTr="004E6DA2">
        <w:trPr>
          <w:cantSplit/>
        </w:trPr>
        <w:tc>
          <w:tcPr>
            <w:tcW w:w="6240" w:type="dxa"/>
            <w:gridSpan w:val="5"/>
          </w:tcPr>
          <w:p w14:paraId="0875B907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747ED61" w14:textId="77777777" w:rsidR="0017239C" w:rsidRPr="00AF1460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F1460">
              <w:rPr>
                <w:b/>
                <w:kern w:val="18"/>
              </w:rPr>
              <w:t>All Autos</w:t>
            </w:r>
          </w:p>
        </w:tc>
      </w:tr>
      <w:tr w:rsidR="0017239C" w:rsidRPr="00AF1460" w14:paraId="0890CE2E" w14:textId="77777777" w:rsidTr="004E6DA2">
        <w:trPr>
          <w:cantSplit/>
        </w:trPr>
        <w:tc>
          <w:tcPr>
            <w:tcW w:w="3120" w:type="dxa"/>
            <w:gridSpan w:val="4"/>
          </w:tcPr>
          <w:p w14:paraId="44E56DF4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$   701</w:t>
            </w:r>
          </w:p>
        </w:tc>
        <w:tc>
          <w:tcPr>
            <w:tcW w:w="3120" w:type="dxa"/>
          </w:tcPr>
          <w:p w14:paraId="30B7F804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 xml:space="preserve">Refer to Rule </w:t>
            </w:r>
            <w:r w:rsidRPr="00AF1460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CB28B25" w14:textId="77777777" w:rsidR="0017239C" w:rsidRPr="00AF146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F1460">
              <w:rPr>
                <w:kern w:val="18"/>
              </w:rPr>
              <w:t>N/A</w:t>
            </w:r>
          </w:p>
        </w:tc>
      </w:tr>
      <w:tr w:rsidR="0017239C" w:rsidRPr="00AF1460" w14:paraId="2EB4EBA9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4275FB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F1460" w14:paraId="363D1243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DC18530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41F77A0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kern w:val="18"/>
              </w:rPr>
              <w:t xml:space="preserve">For Other Than Zone-rated Trucks, Tractors and Trailers Classifications, refer to Rule </w:t>
            </w:r>
            <w:r w:rsidRPr="00AF1460">
              <w:rPr>
                <w:b/>
                <w:kern w:val="18"/>
              </w:rPr>
              <w:t>222.</w:t>
            </w:r>
            <w:r w:rsidRPr="00AF1460">
              <w:rPr>
                <w:kern w:val="18"/>
              </w:rPr>
              <w:t xml:space="preserve"> for premium development.</w:t>
            </w:r>
          </w:p>
        </w:tc>
      </w:tr>
      <w:tr w:rsidR="0017239C" w:rsidRPr="00AF1460" w14:paraId="13C24759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FF265B6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34DAFE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kern w:val="18"/>
              </w:rPr>
              <w:t xml:space="preserve">For Private Passenger Types Classifications, refer to Rule </w:t>
            </w:r>
            <w:r w:rsidRPr="00AF1460">
              <w:rPr>
                <w:b/>
                <w:kern w:val="18"/>
              </w:rPr>
              <w:t>232.</w:t>
            </w:r>
            <w:r w:rsidRPr="00AF1460">
              <w:rPr>
                <w:kern w:val="18"/>
              </w:rPr>
              <w:t xml:space="preserve"> for premium development.</w:t>
            </w:r>
          </w:p>
        </w:tc>
      </w:tr>
      <w:tr w:rsidR="0017239C" w:rsidRPr="00AF1460" w14:paraId="55D63529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F37EB97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55B38E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kern w:val="18"/>
              </w:rPr>
              <w:t xml:space="preserve">For Other Than Zone-rated Public Autos, refer to Rule </w:t>
            </w:r>
            <w:r w:rsidRPr="00AF1460">
              <w:rPr>
                <w:rStyle w:val="rulelink"/>
              </w:rPr>
              <w:t>239.</w:t>
            </w:r>
            <w:r w:rsidRPr="00AF1460">
              <w:rPr>
                <w:kern w:val="18"/>
              </w:rPr>
              <w:t xml:space="preserve"> for premium development.</w:t>
            </w:r>
          </w:p>
        </w:tc>
      </w:tr>
      <w:tr w:rsidR="0017239C" w:rsidRPr="00AF1460" w14:paraId="71757032" w14:textId="77777777" w:rsidTr="004E6DA2">
        <w:trPr>
          <w:cantSplit/>
        </w:trPr>
        <w:tc>
          <w:tcPr>
            <w:tcW w:w="220" w:type="dxa"/>
          </w:tcPr>
          <w:p w14:paraId="15C25949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BE814DE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kern w:val="18"/>
              </w:rPr>
              <w:t xml:space="preserve">For liability increased limits factors, refer to Rule </w:t>
            </w:r>
            <w:r w:rsidRPr="00AF1460">
              <w:rPr>
                <w:rStyle w:val="rulelink"/>
              </w:rPr>
              <w:t>300.</w:t>
            </w:r>
          </w:p>
        </w:tc>
      </w:tr>
      <w:tr w:rsidR="0017239C" w:rsidRPr="00AF1460" w14:paraId="27010505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15E2F6A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54DDC15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kern w:val="18"/>
              </w:rPr>
              <w:t xml:space="preserve">Other Than Auto losses for </w:t>
            </w:r>
            <w:r w:rsidRPr="00AF1460">
              <w:t>Auto Dealers</w:t>
            </w:r>
            <w:r w:rsidRPr="00AF146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F1460">
              <w:rPr>
                <w:rStyle w:val="rulelink"/>
              </w:rPr>
              <w:t>249.</w:t>
            </w:r>
          </w:p>
        </w:tc>
      </w:tr>
      <w:tr w:rsidR="0017239C" w:rsidRPr="00AF1460" w14:paraId="69B66A3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2A602A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B812D0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kern w:val="18"/>
              </w:rPr>
              <w:t xml:space="preserve">The liability loss cost shown for Rule </w:t>
            </w:r>
            <w:r w:rsidRPr="00AF1460">
              <w:rPr>
                <w:rStyle w:val="rulelink"/>
              </w:rPr>
              <w:t>249.</w:t>
            </w:r>
            <w:r w:rsidRPr="00AF1460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AF1460" w14:paraId="28D01C0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16743D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7605F9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  <w:r w:rsidRPr="00AF1460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AF1460" w14:paraId="6F796CB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D08BC4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8EB9C4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F1460" w14:paraId="5D38562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4BB000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ABA07B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F1460" w14:paraId="0059348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4E6E09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E034DF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F1460" w14:paraId="660445F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4170B0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8D18FB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F1460" w14:paraId="1428B4C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FC6347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797922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F1460" w14:paraId="5D5C2F1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AB8B81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13DEEE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F1460" w14:paraId="7691441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87955E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7A1555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F1460" w14:paraId="4765A38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EDAA2D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A66460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F1460" w14:paraId="2ADFAA12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13F0DB2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AFD1A1E" w14:textId="77777777" w:rsidR="0017239C" w:rsidRPr="00AF1460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FFE7062" w14:textId="4EAFBCB3" w:rsidR="0017239C" w:rsidRDefault="0017239C" w:rsidP="0017239C">
      <w:pPr>
        <w:pStyle w:val="isonormal"/>
      </w:pPr>
    </w:p>
    <w:p w14:paraId="46E707C7" w14:textId="28223496" w:rsidR="0017239C" w:rsidRDefault="0017239C" w:rsidP="0017239C">
      <w:pPr>
        <w:pStyle w:val="isonormal"/>
        <w:jc w:val="left"/>
      </w:pPr>
    </w:p>
    <w:p w14:paraId="4269E049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CE385E" w14:textId="77777777" w:rsidR="0017239C" w:rsidRPr="00D336B6" w:rsidRDefault="0017239C" w:rsidP="0017239C">
      <w:pPr>
        <w:pStyle w:val="subcap"/>
      </w:pPr>
      <w:r w:rsidRPr="00D336B6">
        <w:lastRenderedPageBreak/>
        <w:t>TERRITORY 116</w:t>
      </w:r>
    </w:p>
    <w:p w14:paraId="6C5564E8" w14:textId="77777777" w:rsidR="0017239C" w:rsidRPr="00D336B6" w:rsidRDefault="0017239C" w:rsidP="0017239C">
      <w:pPr>
        <w:pStyle w:val="subcap2"/>
      </w:pPr>
      <w:r w:rsidRPr="00D336B6">
        <w:t>LIAB, MED PAY, PIP</w:t>
      </w:r>
    </w:p>
    <w:p w14:paraId="230D14BD" w14:textId="77777777" w:rsidR="0017239C" w:rsidRPr="00D336B6" w:rsidRDefault="0017239C" w:rsidP="0017239C">
      <w:pPr>
        <w:pStyle w:val="isonormal"/>
      </w:pPr>
    </w:p>
    <w:p w14:paraId="47E16543" w14:textId="77777777" w:rsidR="0017239C" w:rsidRPr="00D336B6" w:rsidRDefault="0017239C" w:rsidP="0017239C">
      <w:pPr>
        <w:pStyle w:val="isonormal"/>
        <w:sectPr w:rsidR="0017239C" w:rsidRPr="00D336B6" w:rsidSect="0017239C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D336B6" w14:paraId="716675D9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CF68392" w14:textId="77777777" w:rsidR="0017239C" w:rsidRPr="00D336B6" w:rsidRDefault="0017239C" w:rsidP="004E6DA2">
            <w:pPr>
              <w:pStyle w:val="tablehead"/>
              <w:rPr>
                <w:kern w:val="18"/>
              </w:rPr>
            </w:pPr>
            <w:r w:rsidRPr="00D336B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82255C7" w14:textId="77777777" w:rsidR="0017239C" w:rsidRPr="00D336B6" w:rsidRDefault="0017239C" w:rsidP="004E6DA2">
            <w:pPr>
              <w:pStyle w:val="tablehead"/>
              <w:rPr>
                <w:kern w:val="18"/>
              </w:rPr>
            </w:pPr>
            <w:r w:rsidRPr="00D336B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8416FB0" w14:textId="77777777" w:rsidR="0017239C" w:rsidRPr="00D336B6" w:rsidRDefault="0017239C" w:rsidP="004E6DA2">
            <w:pPr>
              <w:pStyle w:val="tablehead"/>
              <w:rPr>
                <w:kern w:val="18"/>
              </w:rPr>
            </w:pPr>
            <w:r w:rsidRPr="00D336B6">
              <w:rPr>
                <w:kern w:val="18"/>
              </w:rPr>
              <w:t>PERSONAL INJURY PROTECTION</w:t>
            </w:r>
          </w:p>
        </w:tc>
      </w:tr>
      <w:tr w:rsidR="0017239C" w:rsidRPr="00D336B6" w14:paraId="2FCFF641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02C3E78B" w14:textId="77777777" w:rsidR="0017239C" w:rsidRPr="00D336B6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0966D94" w14:textId="77777777" w:rsidR="0017239C" w:rsidRPr="00D336B6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15F69572" w14:textId="77777777" w:rsidR="0017239C" w:rsidRPr="00D336B6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D336B6" w14:paraId="2457CDBA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826EC29" w14:textId="77777777" w:rsidR="0017239C" w:rsidRPr="00D336B6" w:rsidRDefault="0017239C" w:rsidP="004E6DA2">
            <w:pPr>
              <w:pStyle w:val="tablehead"/>
              <w:rPr>
                <w:kern w:val="18"/>
              </w:rPr>
            </w:pPr>
            <w:r w:rsidRPr="00D336B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83EC4D9" w14:textId="77777777" w:rsidR="0017239C" w:rsidRPr="00D336B6" w:rsidRDefault="0017239C" w:rsidP="004E6DA2">
            <w:pPr>
              <w:pStyle w:val="tablehead"/>
              <w:rPr>
                <w:kern w:val="18"/>
              </w:rPr>
            </w:pPr>
            <w:r w:rsidRPr="00D336B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B129E82" w14:textId="77777777" w:rsidR="0017239C" w:rsidRPr="00D336B6" w:rsidRDefault="0017239C" w:rsidP="004E6DA2">
            <w:pPr>
              <w:pStyle w:val="tablehead"/>
              <w:rPr>
                <w:kern w:val="18"/>
              </w:rPr>
            </w:pPr>
            <w:r w:rsidRPr="00D336B6">
              <w:rPr>
                <w:kern w:val="18"/>
              </w:rPr>
              <w:t>Basic Limits</w:t>
            </w:r>
          </w:p>
        </w:tc>
      </w:tr>
      <w:tr w:rsidR="0017239C" w:rsidRPr="00D336B6" w14:paraId="4CFDF8FF" w14:textId="77777777" w:rsidTr="004E6DA2">
        <w:trPr>
          <w:cantSplit/>
        </w:trPr>
        <w:tc>
          <w:tcPr>
            <w:tcW w:w="9360" w:type="dxa"/>
            <w:gridSpan w:val="7"/>
          </w:tcPr>
          <w:p w14:paraId="577C0CA5" w14:textId="77777777" w:rsidR="0017239C" w:rsidRPr="00D336B6" w:rsidRDefault="0017239C" w:rsidP="004E6DA2">
            <w:pPr>
              <w:pStyle w:val="tabletext11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D336B6" w14:paraId="7366035D" w14:textId="77777777" w:rsidTr="004E6DA2">
        <w:trPr>
          <w:cantSplit/>
        </w:trPr>
        <w:tc>
          <w:tcPr>
            <w:tcW w:w="6240" w:type="dxa"/>
            <w:gridSpan w:val="5"/>
          </w:tcPr>
          <w:p w14:paraId="46462D6C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D495976" w14:textId="77777777" w:rsidR="0017239C" w:rsidRPr="00D336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1F9B372" w14:textId="77777777" w:rsidR="0017239C" w:rsidRPr="00D336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D336B6" w14:paraId="75FAB802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2B9BF6A8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 759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95245DA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 xml:space="preserve">$14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44E863A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380243A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N/A</w:t>
            </w:r>
          </w:p>
        </w:tc>
      </w:tr>
      <w:tr w:rsidR="0017239C" w:rsidRPr="00D336B6" w14:paraId="69E8E843" w14:textId="77777777" w:rsidTr="004E6DA2">
        <w:trPr>
          <w:cantSplit/>
        </w:trPr>
        <w:tc>
          <w:tcPr>
            <w:tcW w:w="9360" w:type="dxa"/>
            <w:gridSpan w:val="7"/>
          </w:tcPr>
          <w:p w14:paraId="2E7216FE" w14:textId="77777777" w:rsidR="0017239C" w:rsidRPr="00D336B6" w:rsidRDefault="0017239C" w:rsidP="004E6DA2">
            <w:pPr>
              <w:pStyle w:val="tabletext11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D336B6" w14:paraId="25F2A9AB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72331F3" w14:textId="77777777" w:rsidR="0017239C" w:rsidRPr="00D336B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D336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C40086E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0F900C93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243F281D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336B6" w14:paraId="3C1CB7BE" w14:textId="77777777" w:rsidTr="004E6DA2">
        <w:trPr>
          <w:cantSplit/>
        </w:trPr>
        <w:tc>
          <w:tcPr>
            <w:tcW w:w="3120" w:type="dxa"/>
            <w:gridSpan w:val="4"/>
          </w:tcPr>
          <w:p w14:paraId="6963C362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 703</w:t>
            </w:r>
          </w:p>
        </w:tc>
        <w:tc>
          <w:tcPr>
            <w:tcW w:w="3120" w:type="dxa"/>
          </w:tcPr>
          <w:p w14:paraId="334B84A2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 xml:space="preserve">$22    </w:t>
            </w:r>
          </w:p>
        </w:tc>
        <w:tc>
          <w:tcPr>
            <w:tcW w:w="1560" w:type="dxa"/>
          </w:tcPr>
          <w:p w14:paraId="732C0241" w14:textId="77777777" w:rsidR="0017239C" w:rsidRPr="00D336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A5F7BC9" w14:textId="77777777" w:rsidR="0017239C" w:rsidRPr="00D336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D336B6" w14:paraId="7E012B35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4C1D941" w14:textId="77777777" w:rsidR="0017239C" w:rsidRPr="00D336B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D336B6">
              <w:rPr>
                <w:rFonts w:ascii="Symbol" w:hAnsi="Symbol"/>
                <w:kern w:val="18"/>
              </w:rPr>
              <w:br/>
            </w:r>
            <w:r w:rsidRPr="00D336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BB8554E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39AD37C6" w14:textId="77777777" w:rsidR="0017239C" w:rsidRPr="00D336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454187BD" w14:textId="77777777" w:rsidR="0017239C" w:rsidRPr="00D336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Principally Operated By Employees</w:t>
            </w:r>
          </w:p>
        </w:tc>
      </w:tr>
      <w:tr w:rsidR="0017239C" w:rsidRPr="00D336B6" w14:paraId="4759D9FF" w14:textId="77777777" w:rsidTr="004E6DA2">
        <w:trPr>
          <w:cantSplit/>
        </w:trPr>
        <w:tc>
          <w:tcPr>
            <w:tcW w:w="3120" w:type="dxa"/>
            <w:gridSpan w:val="4"/>
          </w:tcPr>
          <w:p w14:paraId="0DE39062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 490</w:t>
            </w:r>
          </w:p>
        </w:tc>
        <w:tc>
          <w:tcPr>
            <w:tcW w:w="3120" w:type="dxa"/>
          </w:tcPr>
          <w:p w14:paraId="6E26CA74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131AF96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  63</w:t>
            </w:r>
          </w:p>
        </w:tc>
        <w:tc>
          <w:tcPr>
            <w:tcW w:w="1560" w:type="dxa"/>
          </w:tcPr>
          <w:p w14:paraId="4A29F99D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  54</w:t>
            </w:r>
          </w:p>
        </w:tc>
      </w:tr>
      <w:tr w:rsidR="0017239C" w:rsidRPr="00D336B6" w14:paraId="518499BC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0CDCEF" w14:textId="77777777" w:rsidR="0017239C" w:rsidRPr="00D336B6" w:rsidRDefault="0017239C" w:rsidP="004E6DA2">
            <w:pPr>
              <w:pStyle w:val="tabletext11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D336B6" w14:paraId="30CFD53C" w14:textId="77777777" w:rsidTr="004E6DA2">
        <w:trPr>
          <w:cantSplit/>
        </w:trPr>
        <w:tc>
          <w:tcPr>
            <w:tcW w:w="580" w:type="dxa"/>
            <w:gridSpan w:val="2"/>
          </w:tcPr>
          <w:p w14:paraId="670AA420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E474FDF" w14:textId="77777777" w:rsidR="0017239C" w:rsidRPr="00D336B6" w:rsidRDefault="0017239C" w:rsidP="004E6DA2">
            <w:pPr>
              <w:pStyle w:val="tabletext11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– TAXICABS AND LIMOUSINES</w:t>
            </w:r>
          </w:p>
        </w:tc>
      </w:tr>
      <w:tr w:rsidR="0017239C" w:rsidRPr="00D336B6" w14:paraId="5DACFF8D" w14:textId="77777777" w:rsidTr="004E6DA2">
        <w:trPr>
          <w:cantSplit/>
        </w:trPr>
        <w:tc>
          <w:tcPr>
            <w:tcW w:w="9360" w:type="dxa"/>
            <w:gridSpan w:val="7"/>
          </w:tcPr>
          <w:p w14:paraId="3034339E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336B6" w14:paraId="4652952D" w14:textId="77777777" w:rsidTr="004E6DA2">
        <w:trPr>
          <w:cantSplit/>
        </w:trPr>
        <w:tc>
          <w:tcPr>
            <w:tcW w:w="3120" w:type="dxa"/>
            <w:gridSpan w:val="4"/>
          </w:tcPr>
          <w:p w14:paraId="50D4A52E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3051</w:t>
            </w:r>
          </w:p>
        </w:tc>
        <w:tc>
          <w:tcPr>
            <w:tcW w:w="3120" w:type="dxa"/>
          </w:tcPr>
          <w:p w14:paraId="08D1B134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 xml:space="preserve">$127   </w:t>
            </w:r>
          </w:p>
        </w:tc>
        <w:tc>
          <w:tcPr>
            <w:tcW w:w="3120" w:type="dxa"/>
            <w:gridSpan w:val="2"/>
          </w:tcPr>
          <w:p w14:paraId="6F87C30C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N/A</w:t>
            </w:r>
          </w:p>
        </w:tc>
      </w:tr>
      <w:tr w:rsidR="0017239C" w:rsidRPr="00D336B6" w14:paraId="4A4D305F" w14:textId="77777777" w:rsidTr="004E6DA2">
        <w:trPr>
          <w:cantSplit/>
        </w:trPr>
        <w:tc>
          <w:tcPr>
            <w:tcW w:w="580" w:type="dxa"/>
            <w:gridSpan w:val="2"/>
          </w:tcPr>
          <w:p w14:paraId="6931B5E3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31BBDCD" w14:textId="77777777" w:rsidR="0017239C" w:rsidRPr="00D336B6" w:rsidRDefault="0017239C" w:rsidP="004E6DA2">
            <w:pPr>
              <w:pStyle w:val="tabletext11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– SCHOOL AND CHURCH BUSES</w:t>
            </w:r>
          </w:p>
        </w:tc>
      </w:tr>
      <w:tr w:rsidR="0017239C" w:rsidRPr="00D336B6" w14:paraId="1DC9CAA7" w14:textId="77777777" w:rsidTr="004E6DA2">
        <w:trPr>
          <w:cantSplit/>
        </w:trPr>
        <w:tc>
          <w:tcPr>
            <w:tcW w:w="9360" w:type="dxa"/>
            <w:gridSpan w:val="7"/>
          </w:tcPr>
          <w:p w14:paraId="0E45909F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336B6" w14:paraId="0C493C83" w14:textId="77777777" w:rsidTr="004E6DA2">
        <w:trPr>
          <w:cantSplit/>
        </w:trPr>
        <w:tc>
          <w:tcPr>
            <w:tcW w:w="3120" w:type="dxa"/>
            <w:gridSpan w:val="4"/>
          </w:tcPr>
          <w:p w14:paraId="6170268F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 288</w:t>
            </w:r>
          </w:p>
        </w:tc>
        <w:tc>
          <w:tcPr>
            <w:tcW w:w="3120" w:type="dxa"/>
          </w:tcPr>
          <w:p w14:paraId="26841724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347875BA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N/A</w:t>
            </w:r>
          </w:p>
        </w:tc>
      </w:tr>
      <w:tr w:rsidR="0017239C" w:rsidRPr="00D336B6" w14:paraId="36212D67" w14:textId="77777777" w:rsidTr="004E6DA2">
        <w:trPr>
          <w:cantSplit/>
        </w:trPr>
        <w:tc>
          <w:tcPr>
            <w:tcW w:w="580" w:type="dxa"/>
            <w:gridSpan w:val="2"/>
          </w:tcPr>
          <w:p w14:paraId="70A31C31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C7D8341" w14:textId="77777777" w:rsidR="0017239C" w:rsidRPr="00D336B6" w:rsidRDefault="0017239C" w:rsidP="004E6DA2">
            <w:pPr>
              <w:pStyle w:val="tabletext11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– OTHER BUSES</w:t>
            </w:r>
          </w:p>
        </w:tc>
      </w:tr>
      <w:tr w:rsidR="0017239C" w:rsidRPr="00D336B6" w14:paraId="39DFDF7C" w14:textId="77777777" w:rsidTr="004E6DA2">
        <w:trPr>
          <w:cantSplit/>
        </w:trPr>
        <w:tc>
          <w:tcPr>
            <w:tcW w:w="9360" w:type="dxa"/>
            <w:gridSpan w:val="7"/>
          </w:tcPr>
          <w:p w14:paraId="31D7ABA0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336B6" w14:paraId="41F04F69" w14:textId="77777777" w:rsidTr="004E6DA2">
        <w:trPr>
          <w:cantSplit/>
        </w:trPr>
        <w:tc>
          <w:tcPr>
            <w:tcW w:w="3120" w:type="dxa"/>
            <w:gridSpan w:val="4"/>
          </w:tcPr>
          <w:p w14:paraId="5C8D6107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2398</w:t>
            </w:r>
          </w:p>
        </w:tc>
        <w:tc>
          <w:tcPr>
            <w:tcW w:w="3120" w:type="dxa"/>
          </w:tcPr>
          <w:p w14:paraId="36D0203C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 xml:space="preserve">$66    </w:t>
            </w:r>
          </w:p>
        </w:tc>
        <w:tc>
          <w:tcPr>
            <w:tcW w:w="3120" w:type="dxa"/>
            <w:gridSpan w:val="2"/>
          </w:tcPr>
          <w:p w14:paraId="69717DB4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N/A</w:t>
            </w:r>
          </w:p>
        </w:tc>
      </w:tr>
      <w:tr w:rsidR="0017239C" w:rsidRPr="00D336B6" w14:paraId="03DDB4AA" w14:textId="77777777" w:rsidTr="004E6DA2">
        <w:trPr>
          <w:cantSplit/>
        </w:trPr>
        <w:tc>
          <w:tcPr>
            <w:tcW w:w="580" w:type="dxa"/>
            <w:gridSpan w:val="2"/>
          </w:tcPr>
          <w:p w14:paraId="3B235400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55A4A35" w14:textId="77777777" w:rsidR="0017239C" w:rsidRPr="00D336B6" w:rsidRDefault="0017239C" w:rsidP="004E6DA2">
            <w:pPr>
              <w:pStyle w:val="tabletext11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– VAN POOLS</w:t>
            </w:r>
          </w:p>
        </w:tc>
      </w:tr>
      <w:tr w:rsidR="0017239C" w:rsidRPr="00D336B6" w14:paraId="265BF3AD" w14:textId="77777777" w:rsidTr="004E6DA2">
        <w:trPr>
          <w:cantSplit/>
        </w:trPr>
        <w:tc>
          <w:tcPr>
            <w:tcW w:w="9360" w:type="dxa"/>
            <w:gridSpan w:val="7"/>
          </w:tcPr>
          <w:p w14:paraId="6B689654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336B6" w14:paraId="4C5CDF98" w14:textId="77777777" w:rsidTr="004E6DA2">
        <w:trPr>
          <w:cantSplit/>
        </w:trPr>
        <w:tc>
          <w:tcPr>
            <w:tcW w:w="3120" w:type="dxa"/>
            <w:gridSpan w:val="4"/>
          </w:tcPr>
          <w:p w14:paraId="30A001B3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 721</w:t>
            </w:r>
          </w:p>
        </w:tc>
        <w:tc>
          <w:tcPr>
            <w:tcW w:w="3120" w:type="dxa"/>
          </w:tcPr>
          <w:p w14:paraId="056DFF4E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 xml:space="preserve">$23    </w:t>
            </w:r>
          </w:p>
        </w:tc>
        <w:tc>
          <w:tcPr>
            <w:tcW w:w="3120" w:type="dxa"/>
            <w:gridSpan w:val="2"/>
          </w:tcPr>
          <w:p w14:paraId="67E80D8E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N/A</w:t>
            </w:r>
          </w:p>
        </w:tc>
      </w:tr>
      <w:tr w:rsidR="0017239C" w:rsidRPr="00D336B6" w14:paraId="294C0FEA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FAB059" w14:textId="77777777" w:rsidR="0017239C" w:rsidRPr="00D336B6" w:rsidRDefault="0017239C" w:rsidP="004E6DA2">
            <w:pPr>
              <w:pStyle w:val="tabletext11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D336B6" w14:paraId="66604075" w14:textId="77777777" w:rsidTr="004E6DA2">
        <w:trPr>
          <w:cantSplit/>
        </w:trPr>
        <w:tc>
          <w:tcPr>
            <w:tcW w:w="6240" w:type="dxa"/>
            <w:gridSpan w:val="5"/>
          </w:tcPr>
          <w:p w14:paraId="660B45B8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97E8925" w14:textId="77777777" w:rsidR="0017239C" w:rsidRPr="00D336B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D336B6">
              <w:rPr>
                <w:b/>
                <w:kern w:val="18"/>
              </w:rPr>
              <w:t>All Autos</w:t>
            </w:r>
          </w:p>
        </w:tc>
      </w:tr>
      <w:tr w:rsidR="0017239C" w:rsidRPr="00D336B6" w14:paraId="3CD2D0B4" w14:textId="77777777" w:rsidTr="004E6DA2">
        <w:trPr>
          <w:cantSplit/>
        </w:trPr>
        <w:tc>
          <w:tcPr>
            <w:tcW w:w="3120" w:type="dxa"/>
            <w:gridSpan w:val="4"/>
          </w:tcPr>
          <w:p w14:paraId="1595B78D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$   737</w:t>
            </w:r>
          </w:p>
        </w:tc>
        <w:tc>
          <w:tcPr>
            <w:tcW w:w="3120" w:type="dxa"/>
          </w:tcPr>
          <w:p w14:paraId="2BAF570B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 xml:space="preserve">Refer to Rule </w:t>
            </w:r>
            <w:r w:rsidRPr="00D336B6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0AB0B08" w14:textId="77777777" w:rsidR="0017239C" w:rsidRPr="00D336B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6B6">
              <w:rPr>
                <w:kern w:val="18"/>
              </w:rPr>
              <w:t>N/A</w:t>
            </w:r>
          </w:p>
        </w:tc>
      </w:tr>
      <w:tr w:rsidR="0017239C" w:rsidRPr="00D336B6" w14:paraId="74F7E27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9D55F7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6B6" w14:paraId="1E95C93B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4B79AE9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BED8F3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kern w:val="18"/>
              </w:rPr>
              <w:t xml:space="preserve">For Other Than Zone-rated Trucks, Tractors and Trailers Classifications, refer to Rule </w:t>
            </w:r>
            <w:r w:rsidRPr="00D336B6">
              <w:rPr>
                <w:b/>
                <w:kern w:val="18"/>
              </w:rPr>
              <w:t>222.</w:t>
            </w:r>
            <w:r w:rsidRPr="00D336B6">
              <w:rPr>
                <w:kern w:val="18"/>
              </w:rPr>
              <w:t xml:space="preserve"> for premium development.</w:t>
            </w:r>
          </w:p>
        </w:tc>
      </w:tr>
      <w:tr w:rsidR="0017239C" w:rsidRPr="00D336B6" w14:paraId="7C82FF99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355A616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D18909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kern w:val="18"/>
              </w:rPr>
              <w:t xml:space="preserve">For Private Passenger Types Classifications, refer to Rule </w:t>
            </w:r>
            <w:r w:rsidRPr="00D336B6">
              <w:rPr>
                <w:b/>
                <w:kern w:val="18"/>
              </w:rPr>
              <w:t>232.</w:t>
            </w:r>
            <w:r w:rsidRPr="00D336B6">
              <w:rPr>
                <w:kern w:val="18"/>
              </w:rPr>
              <w:t xml:space="preserve"> for premium development.</w:t>
            </w:r>
          </w:p>
        </w:tc>
      </w:tr>
      <w:tr w:rsidR="0017239C" w:rsidRPr="00D336B6" w14:paraId="2F7B082B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8948EE9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63B6414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kern w:val="18"/>
              </w:rPr>
              <w:t xml:space="preserve">For Other Than Zone-rated Public Autos, refer to Rule </w:t>
            </w:r>
            <w:r w:rsidRPr="00D336B6">
              <w:rPr>
                <w:rStyle w:val="rulelink"/>
              </w:rPr>
              <w:t>239.</w:t>
            </w:r>
            <w:r w:rsidRPr="00D336B6">
              <w:rPr>
                <w:kern w:val="18"/>
              </w:rPr>
              <w:t xml:space="preserve"> for premium development.</w:t>
            </w:r>
          </w:p>
        </w:tc>
      </w:tr>
      <w:tr w:rsidR="0017239C" w:rsidRPr="00D336B6" w14:paraId="161CC12B" w14:textId="77777777" w:rsidTr="004E6DA2">
        <w:trPr>
          <w:cantSplit/>
        </w:trPr>
        <w:tc>
          <w:tcPr>
            <w:tcW w:w="220" w:type="dxa"/>
          </w:tcPr>
          <w:p w14:paraId="1DF5163E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E62F9F9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kern w:val="18"/>
              </w:rPr>
              <w:t xml:space="preserve">For liability increased limits factors, refer to Rule </w:t>
            </w:r>
            <w:r w:rsidRPr="00D336B6">
              <w:rPr>
                <w:rStyle w:val="rulelink"/>
              </w:rPr>
              <w:t>300.</w:t>
            </w:r>
          </w:p>
        </w:tc>
      </w:tr>
      <w:tr w:rsidR="0017239C" w:rsidRPr="00D336B6" w14:paraId="4F9153BC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82B3DD3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DEFB220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kern w:val="18"/>
              </w:rPr>
              <w:t xml:space="preserve">Other Than Auto losses for </w:t>
            </w:r>
            <w:r w:rsidRPr="00D336B6">
              <w:t>Auto Dealers</w:t>
            </w:r>
            <w:r w:rsidRPr="00D336B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336B6">
              <w:rPr>
                <w:rStyle w:val="rulelink"/>
              </w:rPr>
              <w:t>249.</w:t>
            </w:r>
          </w:p>
        </w:tc>
      </w:tr>
      <w:tr w:rsidR="0017239C" w:rsidRPr="00D336B6" w14:paraId="392B9C7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463289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0D6013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kern w:val="18"/>
              </w:rPr>
              <w:t xml:space="preserve">The liability loss cost shown for Rule </w:t>
            </w:r>
            <w:r w:rsidRPr="00D336B6">
              <w:rPr>
                <w:rStyle w:val="rulelink"/>
              </w:rPr>
              <w:t>249.</w:t>
            </w:r>
            <w:r w:rsidRPr="00D336B6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D336B6" w14:paraId="060643A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1F03E2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E4CFD8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  <w:r w:rsidRPr="00D336B6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D336B6" w14:paraId="4D8E50E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5EEBC9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8850BE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6B6" w14:paraId="57CDA14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C1A8FE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7D0FA3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6B6" w14:paraId="046B1AC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B00792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1F0E0F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6B6" w14:paraId="1387207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EE5EFE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BEF9F0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6B6" w14:paraId="7DF31C2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F62D02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297826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6B6" w14:paraId="12FB415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8BCF8B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A5FD81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6B6" w14:paraId="70F9ECB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075E3B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B6E848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6B6" w14:paraId="6396319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FC2604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4B3DFE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6B6" w14:paraId="6244C5B1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3F9FC93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85B5124" w14:textId="77777777" w:rsidR="0017239C" w:rsidRPr="00D336B6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4348296C" w14:textId="5D19CB39" w:rsidR="0017239C" w:rsidRDefault="0017239C" w:rsidP="0017239C">
      <w:pPr>
        <w:pStyle w:val="isonormal"/>
      </w:pPr>
    </w:p>
    <w:p w14:paraId="41963322" w14:textId="3A3468A2" w:rsidR="0017239C" w:rsidRDefault="0017239C" w:rsidP="0017239C">
      <w:pPr>
        <w:pStyle w:val="isonormal"/>
        <w:jc w:val="left"/>
      </w:pPr>
    </w:p>
    <w:p w14:paraId="74467782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E63A4BF" w14:textId="77777777" w:rsidR="0017239C" w:rsidRPr="00043A96" w:rsidRDefault="0017239C" w:rsidP="0017239C">
      <w:pPr>
        <w:pStyle w:val="subcap"/>
      </w:pPr>
      <w:r w:rsidRPr="00043A96">
        <w:lastRenderedPageBreak/>
        <w:t>TERRITORY 117</w:t>
      </w:r>
    </w:p>
    <w:p w14:paraId="5FB40A3A" w14:textId="77777777" w:rsidR="0017239C" w:rsidRPr="00043A96" w:rsidRDefault="0017239C" w:rsidP="0017239C">
      <w:pPr>
        <w:pStyle w:val="subcap2"/>
      </w:pPr>
      <w:r w:rsidRPr="00043A96">
        <w:t>LIAB, MED PAY, PIP</w:t>
      </w:r>
    </w:p>
    <w:p w14:paraId="18F940EB" w14:textId="77777777" w:rsidR="0017239C" w:rsidRPr="00043A96" w:rsidRDefault="0017239C" w:rsidP="0017239C">
      <w:pPr>
        <w:pStyle w:val="isonormal"/>
      </w:pPr>
    </w:p>
    <w:p w14:paraId="2D3C35CA" w14:textId="77777777" w:rsidR="0017239C" w:rsidRPr="00043A96" w:rsidRDefault="0017239C" w:rsidP="0017239C">
      <w:pPr>
        <w:pStyle w:val="isonormal"/>
        <w:sectPr w:rsidR="0017239C" w:rsidRPr="00043A96" w:rsidSect="0017239C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043A96" w14:paraId="2B0E4C9B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9E8459E" w14:textId="77777777" w:rsidR="0017239C" w:rsidRPr="00043A96" w:rsidRDefault="0017239C" w:rsidP="004E6DA2">
            <w:pPr>
              <w:pStyle w:val="tablehead"/>
              <w:rPr>
                <w:kern w:val="18"/>
              </w:rPr>
            </w:pPr>
            <w:r w:rsidRPr="00043A9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EC3CA4A" w14:textId="77777777" w:rsidR="0017239C" w:rsidRPr="00043A96" w:rsidRDefault="0017239C" w:rsidP="004E6DA2">
            <w:pPr>
              <w:pStyle w:val="tablehead"/>
              <w:rPr>
                <w:kern w:val="18"/>
              </w:rPr>
            </w:pPr>
            <w:r w:rsidRPr="00043A9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8345785" w14:textId="77777777" w:rsidR="0017239C" w:rsidRPr="00043A96" w:rsidRDefault="0017239C" w:rsidP="004E6DA2">
            <w:pPr>
              <w:pStyle w:val="tablehead"/>
              <w:rPr>
                <w:kern w:val="18"/>
              </w:rPr>
            </w:pPr>
            <w:r w:rsidRPr="00043A96">
              <w:rPr>
                <w:kern w:val="18"/>
              </w:rPr>
              <w:t>PERSONAL INJURY PROTECTION</w:t>
            </w:r>
          </w:p>
        </w:tc>
      </w:tr>
      <w:tr w:rsidR="0017239C" w:rsidRPr="00043A96" w14:paraId="7EDB2048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5E9D8E21" w14:textId="77777777" w:rsidR="0017239C" w:rsidRPr="00043A96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D626E30" w14:textId="77777777" w:rsidR="0017239C" w:rsidRPr="00043A96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42A1E5A" w14:textId="77777777" w:rsidR="0017239C" w:rsidRPr="00043A96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043A96" w14:paraId="3FB51953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7727633" w14:textId="77777777" w:rsidR="0017239C" w:rsidRPr="00043A96" w:rsidRDefault="0017239C" w:rsidP="004E6DA2">
            <w:pPr>
              <w:pStyle w:val="tablehead"/>
              <w:rPr>
                <w:kern w:val="18"/>
              </w:rPr>
            </w:pPr>
            <w:r w:rsidRPr="00043A9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D2D48BC" w14:textId="77777777" w:rsidR="0017239C" w:rsidRPr="00043A96" w:rsidRDefault="0017239C" w:rsidP="004E6DA2">
            <w:pPr>
              <w:pStyle w:val="tablehead"/>
              <w:rPr>
                <w:kern w:val="18"/>
              </w:rPr>
            </w:pPr>
            <w:r w:rsidRPr="00043A9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D4C35B5" w14:textId="77777777" w:rsidR="0017239C" w:rsidRPr="00043A96" w:rsidRDefault="0017239C" w:rsidP="004E6DA2">
            <w:pPr>
              <w:pStyle w:val="tablehead"/>
              <w:rPr>
                <w:kern w:val="18"/>
              </w:rPr>
            </w:pPr>
            <w:r w:rsidRPr="00043A96">
              <w:rPr>
                <w:kern w:val="18"/>
              </w:rPr>
              <w:t>Basic Limits</w:t>
            </w:r>
          </w:p>
        </w:tc>
      </w:tr>
      <w:tr w:rsidR="0017239C" w:rsidRPr="00043A96" w14:paraId="14AA1EC4" w14:textId="77777777" w:rsidTr="004E6DA2">
        <w:trPr>
          <w:cantSplit/>
        </w:trPr>
        <w:tc>
          <w:tcPr>
            <w:tcW w:w="9360" w:type="dxa"/>
            <w:gridSpan w:val="7"/>
          </w:tcPr>
          <w:p w14:paraId="21996450" w14:textId="77777777" w:rsidR="0017239C" w:rsidRPr="00043A96" w:rsidRDefault="0017239C" w:rsidP="004E6DA2">
            <w:pPr>
              <w:pStyle w:val="tabletext11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043A96" w14:paraId="3D1BFCA9" w14:textId="77777777" w:rsidTr="004E6DA2">
        <w:trPr>
          <w:cantSplit/>
        </w:trPr>
        <w:tc>
          <w:tcPr>
            <w:tcW w:w="6240" w:type="dxa"/>
            <w:gridSpan w:val="5"/>
          </w:tcPr>
          <w:p w14:paraId="5D6B068A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DE6C4F4" w14:textId="77777777" w:rsidR="0017239C" w:rsidRPr="00043A9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91EC943" w14:textId="77777777" w:rsidR="0017239C" w:rsidRPr="00043A9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043A96" w14:paraId="10D6FA29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5B8B9C1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 767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ABB2390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 xml:space="preserve">$12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8502E4C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70CCB11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N/A</w:t>
            </w:r>
          </w:p>
        </w:tc>
      </w:tr>
      <w:tr w:rsidR="0017239C" w:rsidRPr="00043A96" w14:paraId="31BBF78E" w14:textId="77777777" w:rsidTr="004E6DA2">
        <w:trPr>
          <w:cantSplit/>
        </w:trPr>
        <w:tc>
          <w:tcPr>
            <w:tcW w:w="9360" w:type="dxa"/>
            <w:gridSpan w:val="7"/>
          </w:tcPr>
          <w:p w14:paraId="2247A61A" w14:textId="77777777" w:rsidR="0017239C" w:rsidRPr="00043A96" w:rsidRDefault="0017239C" w:rsidP="004E6DA2">
            <w:pPr>
              <w:pStyle w:val="tabletext11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043A96" w14:paraId="0EFC12B9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314E0B3" w14:textId="77777777" w:rsidR="0017239C" w:rsidRPr="00043A9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3A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2FCEBE6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BF2AB39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79F8D4A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43A96" w14:paraId="4A1B08C7" w14:textId="77777777" w:rsidTr="004E6DA2">
        <w:trPr>
          <w:cantSplit/>
        </w:trPr>
        <w:tc>
          <w:tcPr>
            <w:tcW w:w="3120" w:type="dxa"/>
            <w:gridSpan w:val="4"/>
          </w:tcPr>
          <w:p w14:paraId="7766F794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 773</w:t>
            </w:r>
          </w:p>
        </w:tc>
        <w:tc>
          <w:tcPr>
            <w:tcW w:w="3120" w:type="dxa"/>
          </w:tcPr>
          <w:p w14:paraId="4434E7B2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 xml:space="preserve">$25    </w:t>
            </w:r>
          </w:p>
        </w:tc>
        <w:tc>
          <w:tcPr>
            <w:tcW w:w="1560" w:type="dxa"/>
          </w:tcPr>
          <w:p w14:paraId="3CA9661D" w14:textId="77777777" w:rsidR="0017239C" w:rsidRPr="00043A9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9BF4731" w14:textId="77777777" w:rsidR="0017239C" w:rsidRPr="00043A9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043A96" w14:paraId="76145F6A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A2C9C4E" w14:textId="77777777" w:rsidR="0017239C" w:rsidRPr="00043A9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3A96">
              <w:rPr>
                <w:rFonts w:ascii="Symbol" w:hAnsi="Symbol"/>
                <w:kern w:val="18"/>
              </w:rPr>
              <w:br/>
            </w:r>
            <w:r w:rsidRPr="00043A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C74FFED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5F8B0BA6" w14:textId="77777777" w:rsidR="0017239C" w:rsidRPr="00043A9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744AD683" w14:textId="77777777" w:rsidR="0017239C" w:rsidRPr="00043A9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Principally Operated By Employees</w:t>
            </w:r>
          </w:p>
        </w:tc>
      </w:tr>
      <w:tr w:rsidR="0017239C" w:rsidRPr="00043A96" w14:paraId="721A6858" w14:textId="77777777" w:rsidTr="004E6DA2">
        <w:trPr>
          <w:cantSplit/>
        </w:trPr>
        <w:tc>
          <w:tcPr>
            <w:tcW w:w="3120" w:type="dxa"/>
            <w:gridSpan w:val="4"/>
          </w:tcPr>
          <w:p w14:paraId="069D6138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 533</w:t>
            </w:r>
          </w:p>
        </w:tc>
        <w:tc>
          <w:tcPr>
            <w:tcW w:w="3120" w:type="dxa"/>
          </w:tcPr>
          <w:p w14:paraId="5EA7509F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3CCD534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  64</w:t>
            </w:r>
          </w:p>
        </w:tc>
        <w:tc>
          <w:tcPr>
            <w:tcW w:w="1560" w:type="dxa"/>
          </w:tcPr>
          <w:p w14:paraId="741C05E0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  54</w:t>
            </w:r>
          </w:p>
        </w:tc>
      </w:tr>
      <w:tr w:rsidR="0017239C" w:rsidRPr="00043A96" w14:paraId="02ED10BD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21EF7A" w14:textId="77777777" w:rsidR="0017239C" w:rsidRPr="00043A96" w:rsidRDefault="0017239C" w:rsidP="004E6DA2">
            <w:pPr>
              <w:pStyle w:val="tabletext11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043A96" w14:paraId="2D1AD8EA" w14:textId="77777777" w:rsidTr="004E6DA2">
        <w:trPr>
          <w:cantSplit/>
        </w:trPr>
        <w:tc>
          <w:tcPr>
            <w:tcW w:w="580" w:type="dxa"/>
            <w:gridSpan w:val="2"/>
          </w:tcPr>
          <w:p w14:paraId="5BA7C80C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EB266B4" w14:textId="77777777" w:rsidR="0017239C" w:rsidRPr="00043A96" w:rsidRDefault="0017239C" w:rsidP="004E6DA2">
            <w:pPr>
              <w:pStyle w:val="tabletext11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– TAXICABS AND LIMOUSINES</w:t>
            </w:r>
          </w:p>
        </w:tc>
      </w:tr>
      <w:tr w:rsidR="0017239C" w:rsidRPr="00043A96" w14:paraId="79B50955" w14:textId="77777777" w:rsidTr="004E6DA2">
        <w:trPr>
          <w:cantSplit/>
        </w:trPr>
        <w:tc>
          <w:tcPr>
            <w:tcW w:w="9360" w:type="dxa"/>
            <w:gridSpan w:val="7"/>
          </w:tcPr>
          <w:p w14:paraId="7A005475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43A96" w14:paraId="08F9B02A" w14:textId="77777777" w:rsidTr="004E6DA2">
        <w:trPr>
          <w:cantSplit/>
        </w:trPr>
        <w:tc>
          <w:tcPr>
            <w:tcW w:w="3120" w:type="dxa"/>
            <w:gridSpan w:val="4"/>
          </w:tcPr>
          <w:p w14:paraId="3133F366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3083</w:t>
            </w:r>
          </w:p>
        </w:tc>
        <w:tc>
          <w:tcPr>
            <w:tcW w:w="3120" w:type="dxa"/>
          </w:tcPr>
          <w:p w14:paraId="310D4ABA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 xml:space="preserve">$128   </w:t>
            </w:r>
          </w:p>
        </w:tc>
        <w:tc>
          <w:tcPr>
            <w:tcW w:w="3120" w:type="dxa"/>
            <w:gridSpan w:val="2"/>
          </w:tcPr>
          <w:p w14:paraId="65F87DA9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N/A</w:t>
            </w:r>
          </w:p>
        </w:tc>
      </w:tr>
      <w:tr w:rsidR="0017239C" w:rsidRPr="00043A96" w14:paraId="19047102" w14:textId="77777777" w:rsidTr="004E6DA2">
        <w:trPr>
          <w:cantSplit/>
        </w:trPr>
        <w:tc>
          <w:tcPr>
            <w:tcW w:w="580" w:type="dxa"/>
            <w:gridSpan w:val="2"/>
          </w:tcPr>
          <w:p w14:paraId="6DE7E0B8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3A4EC26" w14:textId="77777777" w:rsidR="0017239C" w:rsidRPr="00043A96" w:rsidRDefault="0017239C" w:rsidP="004E6DA2">
            <w:pPr>
              <w:pStyle w:val="tabletext11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– SCHOOL AND CHURCH BUSES</w:t>
            </w:r>
          </w:p>
        </w:tc>
      </w:tr>
      <w:tr w:rsidR="0017239C" w:rsidRPr="00043A96" w14:paraId="1807D1F2" w14:textId="77777777" w:rsidTr="004E6DA2">
        <w:trPr>
          <w:cantSplit/>
        </w:trPr>
        <w:tc>
          <w:tcPr>
            <w:tcW w:w="9360" w:type="dxa"/>
            <w:gridSpan w:val="7"/>
          </w:tcPr>
          <w:p w14:paraId="5A700F4D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43A96" w14:paraId="7951AF86" w14:textId="77777777" w:rsidTr="004E6DA2">
        <w:trPr>
          <w:cantSplit/>
        </w:trPr>
        <w:tc>
          <w:tcPr>
            <w:tcW w:w="3120" w:type="dxa"/>
            <w:gridSpan w:val="4"/>
          </w:tcPr>
          <w:p w14:paraId="7F0DE3A3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 291</w:t>
            </w:r>
          </w:p>
        </w:tc>
        <w:tc>
          <w:tcPr>
            <w:tcW w:w="3120" w:type="dxa"/>
          </w:tcPr>
          <w:p w14:paraId="52E2E34B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6536907B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N/A</w:t>
            </w:r>
          </w:p>
        </w:tc>
      </w:tr>
      <w:tr w:rsidR="0017239C" w:rsidRPr="00043A96" w14:paraId="66E6F456" w14:textId="77777777" w:rsidTr="004E6DA2">
        <w:trPr>
          <w:cantSplit/>
        </w:trPr>
        <w:tc>
          <w:tcPr>
            <w:tcW w:w="580" w:type="dxa"/>
            <w:gridSpan w:val="2"/>
          </w:tcPr>
          <w:p w14:paraId="4DC796A6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CEB3897" w14:textId="77777777" w:rsidR="0017239C" w:rsidRPr="00043A96" w:rsidRDefault="0017239C" w:rsidP="004E6DA2">
            <w:pPr>
              <w:pStyle w:val="tabletext11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– OTHER BUSES</w:t>
            </w:r>
          </w:p>
        </w:tc>
      </w:tr>
      <w:tr w:rsidR="0017239C" w:rsidRPr="00043A96" w14:paraId="20EB1D8B" w14:textId="77777777" w:rsidTr="004E6DA2">
        <w:trPr>
          <w:cantSplit/>
        </w:trPr>
        <w:tc>
          <w:tcPr>
            <w:tcW w:w="9360" w:type="dxa"/>
            <w:gridSpan w:val="7"/>
          </w:tcPr>
          <w:p w14:paraId="45386E45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43A96" w14:paraId="716D40FA" w14:textId="77777777" w:rsidTr="004E6DA2">
        <w:trPr>
          <w:cantSplit/>
        </w:trPr>
        <w:tc>
          <w:tcPr>
            <w:tcW w:w="3120" w:type="dxa"/>
            <w:gridSpan w:val="4"/>
          </w:tcPr>
          <w:p w14:paraId="76D9141E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2424</w:t>
            </w:r>
          </w:p>
        </w:tc>
        <w:tc>
          <w:tcPr>
            <w:tcW w:w="3120" w:type="dxa"/>
          </w:tcPr>
          <w:p w14:paraId="00E5ACB4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 xml:space="preserve">$70    </w:t>
            </w:r>
          </w:p>
        </w:tc>
        <w:tc>
          <w:tcPr>
            <w:tcW w:w="3120" w:type="dxa"/>
            <w:gridSpan w:val="2"/>
          </w:tcPr>
          <w:p w14:paraId="061F14CA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N/A</w:t>
            </w:r>
          </w:p>
        </w:tc>
      </w:tr>
      <w:tr w:rsidR="0017239C" w:rsidRPr="00043A96" w14:paraId="2BEC647B" w14:textId="77777777" w:rsidTr="004E6DA2">
        <w:trPr>
          <w:cantSplit/>
        </w:trPr>
        <w:tc>
          <w:tcPr>
            <w:tcW w:w="580" w:type="dxa"/>
            <w:gridSpan w:val="2"/>
          </w:tcPr>
          <w:p w14:paraId="0762B9FB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1858FD9" w14:textId="77777777" w:rsidR="0017239C" w:rsidRPr="00043A96" w:rsidRDefault="0017239C" w:rsidP="004E6DA2">
            <w:pPr>
              <w:pStyle w:val="tabletext11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– VAN POOLS</w:t>
            </w:r>
          </w:p>
        </w:tc>
      </w:tr>
      <w:tr w:rsidR="0017239C" w:rsidRPr="00043A96" w14:paraId="35103B38" w14:textId="77777777" w:rsidTr="004E6DA2">
        <w:trPr>
          <w:cantSplit/>
        </w:trPr>
        <w:tc>
          <w:tcPr>
            <w:tcW w:w="9360" w:type="dxa"/>
            <w:gridSpan w:val="7"/>
          </w:tcPr>
          <w:p w14:paraId="26D784D9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43A96" w14:paraId="34C3AEA0" w14:textId="77777777" w:rsidTr="004E6DA2">
        <w:trPr>
          <w:cantSplit/>
        </w:trPr>
        <w:tc>
          <w:tcPr>
            <w:tcW w:w="3120" w:type="dxa"/>
            <w:gridSpan w:val="4"/>
          </w:tcPr>
          <w:p w14:paraId="4ABCAAA3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 729</w:t>
            </w:r>
          </w:p>
        </w:tc>
        <w:tc>
          <w:tcPr>
            <w:tcW w:w="3120" w:type="dxa"/>
          </w:tcPr>
          <w:p w14:paraId="42EAFA25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 xml:space="preserve">$23    </w:t>
            </w:r>
          </w:p>
        </w:tc>
        <w:tc>
          <w:tcPr>
            <w:tcW w:w="3120" w:type="dxa"/>
            <w:gridSpan w:val="2"/>
          </w:tcPr>
          <w:p w14:paraId="4B8B297E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N/A</w:t>
            </w:r>
          </w:p>
        </w:tc>
      </w:tr>
      <w:tr w:rsidR="0017239C" w:rsidRPr="00043A96" w14:paraId="2493EAB3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20F0086" w14:textId="77777777" w:rsidR="0017239C" w:rsidRPr="00043A96" w:rsidRDefault="0017239C" w:rsidP="004E6DA2">
            <w:pPr>
              <w:pStyle w:val="tabletext11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043A96" w14:paraId="4AD3D1DB" w14:textId="77777777" w:rsidTr="004E6DA2">
        <w:trPr>
          <w:cantSplit/>
        </w:trPr>
        <w:tc>
          <w:tcPr>
            <w:tcW w:w="6240" w:type="dxa"/>
            <w:gridSpan w:val="5"/>
          </w:tcPr>
          <w:p w14:paraId="599F9C95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B46EBE0" w14:textId="77777777" w:rsidR="0017239C" w:rsidRPr="00043A96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043A96">
              <w:rPr>
                <w:b/>
                <w:kern w:val="18"/>
              </w:rPr>
              <w:t>All Autos</w:t>
            </w:r>
          </w:p>
        </w:tc>
      </w:tr>
      <w:tr w:rsidR="0017239C" w:rsidRPr="00043A96" w14:paraId="1C0E563E" w14:textId="77777777" w:rsidTr="004E6DA2">
        <w:trPr>
          <w:cantSplit/>
        </w:trPr>
        <w:tc>
          <w:tcPr>
            <w:tcW w:w="3120" w:type="dxa"/>
            <w:gridSpan w:val="4"/>
          </w:tcPr>
          <w:p w14:paraId="3B26A476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$   705</w:t>
            </w:r>
          </w:p>
        </w:tc>
        <w:tc>
          <w:tcPr>
            <w:tcW w:w="3120" w:type="dxa"/>
          </w:tcPr>
          <w:p w14:paraId="54801DE7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 xml:space="preserve">Refer to Rule </w:t>
            </w:r>
            <w:r w:rsidRPr="00043A96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2081B5B" w14:textId="77777777" w:rsidR="0017239C" w:rsidRPr="00043A9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A96">
              <w:rPr>
                <w:kern w:val="18"/>
              </w:rPr>
              <w:t>N/A</w:t>
            </w:r>
          </w:p>
        </w:tc>
      </w:tr>
      <w:tr w:rsidR="0017239C" w:rsidRPr="00043A96" w14:paraId="7BA6075E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0F3661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A96" w14:paraId="48127BC9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B75A327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B00C856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kern w:val="18"/>
              </w:rPr>
              <w:t xml:space="preserve">For Other Than Zone-rated Trucks, Tractors and Trailers Classifications, refer to Rule </w:t>
            </w:r>
            <w:r w:rsidRPr="00043A96">
              <w:rPr>
                <w:b/>
                <w:kern w:val="18"/>
              </w:rPr>
              <w:t>222.</w:t>
            </w:r>
            <w:r w:rsidRPr="00043A96">
              <w:rPr>
                <w:kern w:val="18"/>
              </w:rPr>
              <w:t xml:space="preserve"> for premium development.</w:t>
            </w:r>
          </w:p>
        </w:tc>
      </w:tr>
      <w:tr w:rsidR="0017239C" w:rsidRPr="00043A96" w14:paraId="51238A73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823A11E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9E8C03B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kern w:val="18"/>
              </w:rPr>
              <w:t xml:space="preserve">For Private Passenger Types Classifications, refer to Rule </w:t>
            </w:r>
            <w:r w:rsidRPr="00043A96">
              <w:rPr>
                <w:b/>
                <w:kern w:val="18"/>
              </w:rPr>
              <w:t>232.</w:t>
            </w:r>
            <w:r w:rsidRPr="00043A96">
              <w:rPr>
                <w:kern w:val="18"/>
              </w:rPr>
              <w:t xml:space="preserve"> for premium development.</w:t>
            </w:r>
          </w:p>
        </w:tc>
      </w:tr>
      <w:tr w:rsidR="0017239C" w:rsidRPr="00043A96" w14:paraId="1538661A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B8330A6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2EE2619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kern w:val="18"/>
              </w:rPr>
              <w:t xml:space="preserve">For Other Than Zone-rated Public Autos, refer to Rule </w:t>
            </w:r>
            <w:r w:rsidRPr="00043A96">
              <w:rPr>
                <w:rStyle w:val="rulelink"/>
              </w:rPr>
              <w:t>239.</w:t>
            </w:r>
            <w:r w:rsidRPr="00043A96">
              <w:rPr>
                <w:kern w:val="18"/>
              </w:rPr>
              <w:t xml:space="preserve"> for premium development.</w:t>
            </w:r>
          </w:p>
        </w:tc>
      </w:tr>
      <w:tr w:rsidR="0017239C" w:rsidRPr="00043A96" w14:paraId="10EC2BFB" w14:textId="77777777" w:rsidTr="004E6DA2">
        <w:trPr>
          <w:cantSplit/>
        </w:trPr>
        <w:tc>
          <w:tcPr>
            <w:tcW w:w="220" w:type="dxa"/>
          </w:tcPr>
          <w:p w14:paraId="2FB19ED5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C270B5F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kern w:val="18"/>
              </w:rPr>
              <w:t xml:space="preserve">For liability increased limits factors, refer to Rule </w:t>
            </w:r>
            <w:r w:rsidRPr="00043A96">
              <w:rPr>
                <w:rStyle w:val="rulelink"/>
              </w:rPr>
              <w:t>300.</w:t>
            </w:r>
          </w:p>
        </w:tc>
      </w:tr>
      <w:tr w:rsidR="0017239C" w:rsidRPr="00043A96" w14:paraId="50AC9398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F60084F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22BAD85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kern w:val="18"/>
              </w:rPr>
              <w:t xml:space="preserve">Other Than Auto losses for </w:t>
            </w:r>
            <w:r w:rsidRPr="00043A96">
              <w:t>Auto Dealers</w:t>
            </w:r>
            <w:r w:rsidRPr="00043A9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43A96">
              <w:rPr>
                <w:rStyle w:val="rulelink"/>
              </w:rPr>
              <w:t>249.</w:t>
            </w:r>
          </w:p>
        </w:tc>
      </w:tr>
      <w:tr w:rsidR="0017239C" w:rsidRPr="00043A96" w14:paraId="2676ECA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A7049D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68BF12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kern w:val="18"/>
              </w:rPr>
              <w:t xml:space="preserve">The liability loss cost shown for Rule </w:t>
            </w:r>
            <w:r w:rsidRPr="00043A96">
              <w:rPr>
                <w:rStyle w:val="rulelink"/>
              </w:rPr>
              <w:t>249.</w:t>
            </w:r>
            <w:r w:rsidRPr="00043A96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043A96" w14:paraId="63BB693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62B291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6938F8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  <w:r w:rsidRPr="00043A96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043A96" w14:paraId="6A69332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BF7A9B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CF652C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A96" w14:paraId="629B77D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DC6E34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7CB795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A96" w14:paraId="5013C36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50589C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63F752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A96" w14:paraId="65C318F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3D329B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CB3528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A96" w14:paraId="0B9E617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A2C3D5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3F8A02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A96" w14:paraId="1B70F1C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0D0969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2EE76C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A96" w14:paraId="477C21A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F73295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5C642E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A96" w14:paraId="2A86095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2522C6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B3C47F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A96" w14:paraId="48737239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3202DBB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4875FD0" w14:textId="77777777" w:rsidR="0017239C" w:rsidRPr="00043A96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079EDB0F" w14:textId="00E83001" w:rsidR="0017239C" w:rsidRDefault="0017239C" w:rsidP="0017239C">
      <w:pPr>
        <w:pStyle w:val="isonormal"/>
      </w:pPr>
    </w:p>
    <w:p w14:paraId="66864D5C" w14:textId="4952A8B3" w:rsidR="0017239C" w:rsidRDefault="0017239C" w:rsidP="0017239C">
      <w:pPr>
        <w:pStyle w:val="isonormal"/>
        <w:jc w:val="left"/>
      </w:pPr>
    </w:p>
    <w:p w14:paraId="4D6C2A8B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9A8EBD7" w14:textId="77777777" w:rsidR="0017239C" w:rsidRPr="00B61041" w:rsidRDefault="0017239C" w:rsidP="0017239C">
      <w:pPr>
        <w:pStyle w:val="subcap"/>
      </w:pPr>
      <w:r w:rsidRPr="00B61041">
        <w:lastRenderedPageBreak/>
        <w:t>TERRITORY 119</w:t>
      </w:r>
    </w:p>
    <w:p w14:paraId="706C83AD" w14:textId="77777777" w:rsidR="0017239C" w:rsidRPr="00B61041" w:rsidRDefault="0017239C" w:rsidP="0017239C">
      <w:pPr>
        <w:pStyle w:val="subcap2"/>
      </w:pPr>
      <w:r w:rsidRPr="00B61041">
        <w:t>LIAB, MED PAY, PIP</w:t>
      </w:r>
    </w:p>
    <w:p w14:paraId="0E046542" w14:textId="77777777" w:rsidR="0017239C" w:rsidRPr="00B61041" w:rsidRDefault="0017239C" w:rsidP="0017239C">
      <w:pPr>
        <w:pStyle w:val="isonormal"/>
      </w:pPr>
    </w:p>
    <w:p w14:paraId="59AD4D8C" w14:textId="77777777" w:rsidR="0017239C" w:rsidRPr="00B61041" w:rsidRDefault="0017239C" w:rsidP="0017239C">
      <w:pPr>
        <w:pStyle w:val="isonormal"/>
        <w:sectPr w:rsidR="0017239C" w:rsidRPr="00B61041" w:rsidSect="0017239C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B61041" w14:paraId="7A2C567D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884D304" w14:textId="77777777" w:rsidR="0017239C" w:rsidRPr="00B61041" w:rsidRDefault="0017239C" w:rsidP="004E6DA2">
            <w:pPr>
              <w:pStyle w:val="tablehead"/>
              <w:rPr>
                <w:kern w:val="18"/>
              </w:rPr>
            </w:pPr>
            <w:r w:rsidRPr="00B6104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AA03484" w14:textId="77777777" w:rsidR="0017239C" w:rsidRPr="00B61041" w:rsidRDefault="0017239C" w:rsidP="004E6DA2">
            <w:pPr>
              <w:pStyle w:val="tablehead"/>
              <w:rPr>
                <w:kern w:val="18"/>
              </w:rPr>
            </w:pPr>
            <w:r w:rsidRPr="00B6104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F0B93A6" w14:textId="77777777" w:rsidR="0017239C" w:rsidRPr="00B61041" w:rsidRDefault="0017239C" w:rsidP="004E6DA2">
            <w:pPr>
              <w:pStyle w:val="tablehead"/>
              <w:rPr>
                <w:kern w:val="18"/>
              </w:rPr>
            </w:pPr>
            <w:r w:rsidRPr="00B61041">
              <w:rPr>
                <w:kern w:val="18"/>
              </w:rPr>
              <w:t>PERSONAL INJURY PROTECTION</w:t>
            </w:r>
          </w:p>
        </w:tc>
      </w:tr>
      <w:tr w:rsidR="0017239C" w:rsidRPr="00B61041" w14:paraId="2FBAF9E0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1FEFE1C" w14:textId="77777777" w:rsidR="0017239C" w:rsidRPr="00B61041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E674605" w14:textId="77777777" w:rsidR="0017239C" w:rsidRPr="00B61041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AF62374" w14:textId="77777777" w:rsidR="0017239C" w:rsidRPr="00B61041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B61041" w14:paraId="16651091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310CCF5" w14:textId="77777777" w:rsidR="0017239C" w:rsidRPr="00B61041" w:rsidRDefault="0017239C" w:rsidP="004E6DA2">
            <w:pPr>
              <w:pStyle w:val="tablehead"/>
              <w:rPr>
                <w:kern w:val="18"/>
              </w:rPr>
            </w:pPr>
            <w:r w:rsidRPr="00B6104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693B0E4" w14:textId="77777777" w:rsidR="0017239C" w:rsidRPr="00B61041" w:rsidRDefault="0017239C" w:rsidP="004E6DA2">
            <w:pPr>
              <w:pStyle w:val="tablehead"/>
              <w:rPr>
                <w:kern w:val="18"/>
              </w:rPr>
            </w:pPr>
            <w:r w:rsidRPr="00B6104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AF5E529" w14:textId="77777777" w:rsidR="0017239C" w:rsidRPr="00B61041" w:rsidRDefault="0017239C" w:rsidP="004E6DA2">
            <w:pPr>
              <w:pStyle w:val="tablehead"/>
              <w:rPr>
                <w:kern w:val="18"/>
              </w:rPr>
            </w:pPr>
            <w:r w:rsidRPr="00B61041">
              <w:rPr>
                <w:kern w:val="18"/>
              </w:rPr>
              <w:t>Basic Limits</w:t>
            </w:r>
          </w:p>
        </w:tc>
      </w:tr>
      <w:tr w:rsidR="0017239C" w:rsidRPr="00B61041" w14:paraId="365CC0F8" w14:textId="77777777" w:rsidTr="004E6DA2">
        <w:trPr>
          <w:cantSplit/>
        </w:trPr>
        <w:tc>
          <w:tcPr>
            <w:tcW w:w="9360" w:type="dxa"/>
            <w:gridSpan w:val="7"/>
          </w:tcPr>
          <w:p w14:paraId="3E3946C5" w14:textId="77777777" w:rsidR="0017239C" w:rsidRPr="00B61041" w:rsidRDefault="0017239C" w:rsidP="004E6DA2">
            <w:pPr>
              <w:pStyle w:val="tabletext11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B61041" w14:paraId="2D71315A" w14:textId="77777777" w:rsidTr="004E6DA2">
        <w:trPr>
          <w:cantSplit/>
        </w:trPr>
        <w:tc>
          <w:tcPr>
            <w:tcW w:w="6240" w:type="dxa"/>
            <w:gridSpan w:val="5"/>
          </w:tcPr>
          <w:p w14:paraId="1F63B5EC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F46F1AE" w14:textId="77777777" w:rsidR="0017239C" w:rsidRPr="00B6104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6FB27CF8" w14:textId="77777777" w:rsidR="0017239C" w:rsidRPr="00B6104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B61041" w14:paraId="22F6A0E9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A7F1BE4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 943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95DDDA2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 xml:space="preserve">$9 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10C6799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3EF0099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N/A</w:t>
            </w:r>
          </w:p>
        </w:tc>
      </w:tr>
      <w:tr w:rsidR="0017239C" w:rsidRPr="00B61041" w14:paraId="770540DE" w14:textId="77777777" w:rsidTr="004E6DA2">
        <w:trPr>
          <w:cantSplit/>
        </w:trPr>
        <w:tc>
          <w:tcPr>
            <w:tcW w:w="9360" w:type="dxa"/>
            <w:gridSpan w:val="7"/>
          </w:tcPr>
          <w:p w14:paraId="6A87CE61" w14:textId="77777777" w:rsidR="0017239C" w:rsidRPr="00B61041" w:rsidRDefault="0017239C" w:rsidP="004E6DA2">
            <w:pPr>
              <w:pStyle w:val="tabletext11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B61041" w14:paraId="32D84B32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F96787D" w14:textId="77777777" w:rsidR="0017239C" w:rsidRPr="00B6104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B610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A99265A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0614DD3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7FF3462E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B61041" w14:paraId="706BA445" w14:textId="77777777" w:rsidTr="004E6DA2">
        <w:trPr>
          <w:cantSplit/>
        </w:trPr>
        <w:tc>
          <w:tcPr>
            <w:tcW w:w="3120" w:type="dxa"/>
            <w:gridSpan w:val="4"/>
          </w:tcPr>
          <w:p w14:paraId="2EC99A00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1306</w:t>
            </w:r>
          </w:p>
        </w:tc>
        <w:tc>
          <w:tcPr>
            <w:tcW w:w="3120" w:type="dxa"/>
          </w:tcPr>
          <w:p w14:paraId="0725CDDE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 xml:space="preserve">$42    </w:t>
            </w:r>
          </w:p>
        </w:tc>
        <w:tc>
          <w:tcPr>
            <w:tcW w:w="1560" w:type="dxa"/>
          </w:tcPr>
          <w:p w14:paraId="50576549" w14:textId="77777777" w:rsidR="0017239C" w:rsidRPr="00B6104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3D57EBB" w14:textId="77777777" w:rsidR="0017239C" w:rsidRPr="00B6104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B61041" w14:paraId="3E37BC7B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C89F130" w14:textId="77777777" w:rsidR="0017239C" w:rsidRPr="00B6104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B61041">
              <w:rPr>
                <w:rFonts w:ascii="Symbol" w:hAnsi="Symbol"/>
                <w:kern w:val="18"/>
              </w:rPr>
              <w:br/>
            </w:r>
            <w:r w:rsidRPr="00B610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2F69DAD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4A0BA43A" w14:textId="77777777" w:rsidR="0017239C" w:rsidRPr="00B6104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3BA82F9F" w14:textId="77777777" w:rsidR="0017239C" w:rsidRPr="00B6104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Principally Operated By Employees</w:t>
            </w:r>
          </w:p>
        </w:tc>
      </w:tr>
      <w:tr w:rsidR="0017239C" w:rsidRPr="00B61041" w14:paraId="39AACF81" w14:textId="77777777" w:rsidTr="004E6DA2">
        <w:trPr>
          <w:cantSplit/>
        </w:trPr>
        <w:tc>
          <w:tcPr>
            <w:tcW w:w="3120" w:type="dxa"/>
            <w:gridSpan w:val="4"/>
          </w:tcPr>
          <w:p w14:paraId="7B468CBA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 901</w:t>
            </w:r>
          </w:p>
        </w:tc>
        <w:tc>
          <w:tcPr>
            <w:tcW w:w="3120" w:type="dxa"/>
          </w:tcPr>
          <w:p w14:paraId="5C91B7CD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D45139B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  99</w:t>
            </w:r>
          </w:p>
        </w:tc>
        <w:tc>
          <w:tcPr>
            <w:tcW w:w="1560" w:type="dxa"/>
          </w:tcPr>
          <w:p w14:paraId="3E0DFCDF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  84</w:t>
            </w:r>
          </w:p>
        </w:tc>
      </w:tr>
      <w:tr w:rsidR="0017239C" w:rsidRPr="00B61041" w14:paraId="0CD60802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E74F31" w14:textId="77777777" w:rsidR="0017239C" w:rsidRPr="00B61041" w:rsidRDefault="0017239C" w:rsidP="004E6DA2">
            <w:pPr>
              <w:pStyle w:val="tabletext11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B61041" w14:paraId="68DAB282" w14:textId="77777777" w:rsidTr="004E6DA2">
        <w:trPr>
          <w:cantSplit/>
        </w:trPr>
        <w:tc>
          <w:tcPr>
            <w:tcW w:w="580" w:type="dxa"/>
            <w:gridSpan w:val="2"/>
          </w:tcPr>
          <w:p w14:paraId="09FDFC36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FC16208" w14:textId="77777777" w:rsidR="0017239C" w:rsidRPr="00B61041" w:rsidRDefault="0017239C" w:rsidP="004E6DA2">
            <w:pPr>
              <w:pStyle w:val="tabletext11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– TAXICABS AND LIMOUSINES</w:t>
            </w:r>
          </w:p>
        </w:tc>
      </w:tr>
      <w:tr w:rsidR="0017239C" w:rsidRPr="00B61041" w14:paraId="5B4C6CAC" w14:textId="77777777" w:rsidTr="004E6DA2">
        <w:trPr>
          <w:cantSplit/>
        </w:trPr>
        <w:tc>
          <w:tcPr>
            <w:tcW w:w="9360" w:type="dxa"/>
            <w:gridSpan w:val="7"/>
          </w:tcPr>
          <w:p w14:paraId="28FF0AC2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B61041" w14:paraId="619D5925" w14:textId="77777777" w:rsidTr="004E6DA2">
        <w:trPr>
          <w:cantSplit/>
        </w:trPr>
        <w:tc>
          <w:tcPr>
            <w:tcW w:w="3120" w:type="dxa"/>
            <w:gridSpan w:val="4"/>
          </w:tcPr>
          <w:p w14:paraId="1DF1E52B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3791</w:t>
            </w:r>
          </w:p>
        </w:tc>
        <w:tc>
          <w:tcPr>
            <w:tcW w:w="3120" w:type="dxa"/>
          </w:tcPr>
          <w:p w14:paraId="63F15E90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 xml:space="preserve">$158   </w:t>
            </w:r>
          </w:p>
        </w:tc>
        <w:tc>
          <w:tcPr>
            <w:tcW w:w="3120" w:type="dxa"/>
            <w:gridSpan w:val="2"/>
          </w:tcPr>
          <w:p w14:paraId="3DC5A024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N/A</w:t>
            </w:r>
          </w:p>
        </w:tc>
      </w:tr>
      <w:tr w:rsidR="0017239C" w:rsidRPr="00B61041" w14:paraId="72248E93" w14:textId="77777777" w:rsidTr="004E6DA2">
        <w:trPr>
          <w:cantSplit/>
        </w:trPr>
        <w:tc>
          <w:tcPr>
            <w:tcW w:w="580" w:type="dxa"/>
            <w:gridSpan w:val="2"/>
          </w:tcPr>
          <w:p w14:paraId="6C71D900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69EB8CD" w14:textId="77777777" w:rsidR="0017239C" w:rsidRPr="00B61041" w:rsidRDefault="0017239C" w:rsidP="004E6DA2">
            <w:pPr>
              <w:pStyle w:val="tabletext11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– SCHOOL AND CHURCH BUSES</w:t>
            </w:r>
          </w:p>
        </w:tc>
      </w:tr>
      <w:tr w:rsidR="0017239C" w:rsidRPr="00B61041" w14:paraId="35B948EB" w14:textId="77777777" w:rsidTr="004E6DA2">
        <w:trPr>
          <w:cantSplit/>
        </w:trPr>
        <w:tc>
          <w:tcPr>
            <w:tcW w:w="9360" w:type="dxa"/>
            <w:gridSpan w:val="7"/>
          </w:tcPr>
          <w:p w14:paraId="7F7E9223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B61041" w14:paraId="271BB3C2" w14:textId="77777777" w:rsidTr="004E6DA2">
        <w:trPr>
          <w:cantSplit/>
        </w:trPr>
        <w:tc>
          <w:tcPr>
            <w:tcW w:w="3120" w:type="dxa"/>
            <w:gridSpan w:val="4"/>
          </w:tcPr>
          <w:p w14:paraId="202F311F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 358</w:t>
            </w:r>
          </w:p>
        </w:tc>
        <w:tc>
          <w:tcPr>
            <w:tcW w:w="3120" w:type="dxa"/>
          </w:tcPr>
          <w:p w14:paraId="4D7C2C41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 xml:space="preserve">$12    </w:t>
            </w:r>
          </w:p>
        </w:tc>
        <w:tc>
          <w:tcPr>
            <w:tcW w:w="3120" w:type="dxa"/>
            <w:gridSpan w:val="2"/>
          </w:tcPr>
          <w:p w14:paraId="2FBAAA15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N/A</w:t>
            </w:r>
          </w:p>
        </w:tc>
      </w:tr>
      <w:tr w:rsidR="0017239C" w:rsidRPr="00B61041" w14:paraId="03386DFE" w14:textId="77777777" w:rsidTr="004E6DA2">
        <w:trPr>
          <w:cantSplit/>
        </w:trPr>
        <w:tc>
          <w:tcPr>
            <w:tcW w:w="580" w:type="dxa"/>
            <w:gridSpan w:val="2"/>
          </w:tcPr>
          <w:p w14:paraId="6CCBE1EE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4A75A19" w14:textId="77777777" w:rsidR="0017239C" w:rsidRPr="00B61041" w:rsidRDefault="0017239C" w:rsidP="004E6DA2">
            <w:pPr>
              <w:pStyle w:val="tabletext11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– OTHER BUSES</w:t>
            </w:r>
          </w:p>
        </w:tc>
      </w:tr>
      <w:tr w:rsidR="0017239C" w:rsidRPr="00B61041" w14:paraId="07253102" w14:textId="77777777" w:rsidTr="004E6DA2">
        <w:trPr>
          <w:cantSplit/>
        </w:trPr>
        <w:tc>
          <w:tcPr>
            <w:tcW w:w="9360" w:type="dxa"/>
            <w:gridSpan w:val="7"/>
          </w:tcPr>
          <w:p w14:paraId="26E054E2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B61041" w14:paraId="2C418FE7" w14:textId="77777777" w:rsidTr="004E6DA2">
        <w:trPr>
          <w:cantSplit/>
        </w:trPr>
        <w:tc>
          <w:tcPr>
            <w:tcW w:w="3120" w:type="dxa"/>
            <w:gridSpan w:val="4"/>
          </w:tcPr>
          <w:p w14:paraId="38D5C81C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2980</w:t>
            </w:r>
          </w:p>
        </w:tc>
        <w:tc>
          <w:tcPr>
            <w:tcW w:w="3120" w:type="dxa"/>
          </w:tcPr>
          <w:p w14:paraId="7C6A9E5A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 xml:space="preserve">$71    </w:t>
            </w:r>
          </w:p>
        </w:tc>
        <w:tc>
          <w:tcPr>
            <w:tcW w:w="3120" w:type="dxa"/>
            <w:gridSpan w:val="2"/>
          </w:tcPr>
          <w:p w14:paraId="2149EE24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N/A</w:t>
            </w:r>
          </w:p>
        </w:tc>
      </w:tr>
      <w:tr w:rsidR="0017239C" w:rsidRPr="00B61041" w14:paraId="4D3B9806" w14:textId="77777777" w:rsidTr="004E6DA2">
        <w:trPr>
          <w:cantSplit/>
        </w:trPr>
        <w:tc>
          <w:tcPr>
            <w:tcW w:w="580" w:type="dxa"/>
            <w:gridSpan w:val="2"/>
          </w:tcPr>
          <w:p w14:paraId="6A3A6CED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E71C265" w14:textId="77777777" w:rsidR="0017239C" w:rsidRPr="00B61041" w:rsidRDefault="0017239C" w:rsidP="004E6DA2">
            <w:pPr>
              <w:pStyle w:val="tabletext11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– VAN POOLS</w:t>
            </w:r>
          </w:p>
        </w:tc>
      </w:tr>
      <w:tr w:rsidR="0017239C" w:rsidRPr="00B61041" w14:paraId="0471EAC9" w14:textId="77777777" w:rsidTr="004E6DA2">
        <w:trPr>
          <w:cantSplit/>
        </w:trPr>
        <w:tc>
          <w:tcPr>
            <w:tcW w:w="9360" w:type="dxa"/>
            <w:gridSpan w:val="7"/>
          </w:tcPr>
          <w:p w14:paraId="0243F746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B61041" w14:paraId="157C2BC1" w14:textId="77777777" w:rsidTr="004E6DA2">
        <w:trPr>
          <w:cantSplit/>
        </w:trPr>
        <w:tc>
          <w:tcPr>
            <w:tcW w:w="3120" w:type="dxa"/>
            <w:gridSpan w:val="4"/>
          </w:tcPr>
          <w:p w14:paraId="2148D6E6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 896</w:t>
            </w:r>
          </w:p>
        </w:tc>
        <w:tc>
          <w:tcPr>
            <w:tcW w:w="3120" w:type="dxa"/>
          </w:tcPr>
          <w:p w14:paraId="0268F0AB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 xml:space="preserve">$29    </w:t>
            </w:r>
          </w:p>
        </w:tc>
        <w:tc>
          <w:tcPr>
            <w:tcW w:w="3120" w:type="dxa"/>
            <w:gridSpan w:val="2"/>
          </w:tcPr>
          <w:p w14:paraId="0EE5806A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N/A</w:t>
            </w:r>
          </w:p>
        </w:tc>
      </w:tr>
      <w:tr w:rsidR="0017239C" w:rsidRPr="00B61041" w14:paraId="49DA7D44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A757A7" w14:textId="77777777" w:rsidR="0017239C" w:rsidRPr="00B61041" w:rsidRDefault="0017239C" w:rsidP="004E6DA2">
            <w:pPr>
              <w:pStyle w:val="tabletext11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B61041" w14:paraId="20B9C6DA" w14:textId="77777777" w:rsidTr="004E6DA2">
        <w:trPr>
          <w:cantSplit/>
        </w:trPr>
        <w:tc>
          <w:tcPr>
            <w:tcW w:w="6240" w:type="dxa"/>
            <w:gridSpan w:val="5"/>
          </w:tcPr>
          <w:p w14:paraId="5E0488E5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F04A84F" w14:textId="77777777" w:rsidR="0017239C" w:rsidRPr="00B61041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B61041">
              <w:rPr>
                <w:b/>
                <w:kern w:val="18"/>
              </w:rPr>
              <w:t>All Autos</w:t>
            </w:r>
          </w:p>
        </w:tc>
      </w:tr>
      <w:tr w:rsidR="0017239C" w:rsidRPr="00B61041" w14:paraId="500CCD3F" w14:textId="77777777" w:rsidTr="004E6DA2">
        <w:trPr>
          <w:cantSplit/>
        </w:trPr>
        <w:tc>
          <w:tcPr>
            <w:tcW w:w="3120" w:type="dxa"/>
            <w:gridSpan w:val="4"/>
          </w:tcPr>
          <w:p w14:paraId="120E5F42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$   939</w:t>
            </w:r>
          </w:p>
        </w:tc>
        <w:tc>
          <w:tcPr>
            <w:tcW w:w="3120" w:type="dxa"/>
          </w:tcPr>
          <w:p w14:paraId="4C691415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 xml:space="preserve">Refer to Rule </w:t>
            </w:r>
            <w:r w:rsidRPr="00B61041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763450CD" w14:textId="77777777" w:rsidR="0017239C" w:rsidRPr="00B6104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61041">
              <w:rPr>
                <w:kern w:val="18"/>
              </w:rPr>
              <w:t>N/A</w:t>
            </w:r>
          </w:p>
        </w:tc>
      </w:tr>
      <w:tr w:rsidR="0017239C" w:rsidRPr="00B61041" w14:paraId="00E0110A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2ABEA2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61041" w14:paraId="6F84C5F5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EFA6B59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F51072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kern w:val="18"/>
              </w:rPr>
              <w:t xml:space="preserve">For Other Than Zone-rated Trucks, Tractors and Trailers Classifications, refer to Rule </w:t>
            </w:r>
            <w:r w:rsidRPr="00B61041">
              <w:rPr>
                <w:b/>
                <w:kern w:val="18"/>
              </w:rPr>
              <w:t>222.</w:t>
            </w:r>
            <w:r w:rsidRPr="00B61041">
              <w:rPr>
                <w:kern w:val="18"/>
              </w:rPr>
              <w:t xml:space="preserve"> for premium development.</w:t>
            </w:r>
          </w:p>
        </w:tc>
      </w:tr>
      <w:tr w:rsidR="0017239C" w:rsidRPr="00B61041" w14:paraId="0619BEB5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3AB36BF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A602935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kern w:val="18"/>
              </w:rPr>
              <w:t xml:space="preserve">For Private Passenger Types Classifications, refer to Rule </w:t>
            </w:r>
            <w:r w:rsidRPr="00B61041">
              <w:rPr>
                <w:b/>
                <w:kern w:val="18"/>
              </w:rPr>
              <w:t>232.</w:t>
            </w:r>
            <w:r w:rsidRPr="00B61041">
              <w:rPr>
                <w:kern w:val="18"/>
              </w:rPr>
              <w:t xml:space="preserve"> for premium development.</w:t>
            </w:r>
          </w:p>
        </w:tc>
      </w:tr>
      <w:tr w:rsidR="0017239C" w:rsidRPr="00B61041" w14:paraId="4D29839C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4B5E12D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08C3065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kern w:val="18"/>
              </w:rPr>
              <w:t xml:space="preserve">For Other Than Zone-rated Public Autos, refer to Rule </w:t>
            </w:r>
            <w:r w:rsidRPr="00B61041">
              <w:rPr>
                <w:rStyle w:val="rulelink"/>
              </w:rPr>
              <w:t>239.</w:t>
            </w:r>
            <w:r w:rsidRPr="00B61041">
              <w:rPr>
                <w:kern w:val="18"/>
              </w:rPr>
              <w:t xml:space="preserve"> for premium development.</w:t>
            </w:r>
          </w:p>
        </w:tc>
      </w:tr>
      <w:tr w:rsidR="0017239C" w:rsidRPr="00B61041" w14:paraId="6EF58299" w14:textId="77777777" w:rsidTr="004E6DA2">
        <w:trPr>
          <w:cantSplit/>
        </w:trPr>
        <w:tc>
          <w:tcPr>
            <w:tcW w:w="220" w:type="dxa"/>
          </w:tcPr>
          <w:p w14:paraId="4CAAC752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EAD71D9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kern w:val="18"/>
              </w:rPr>
              <w:t xml:space="preserve">For liability increased limits factors, refer to Rule </w:t>
            </w:r>
            <w:r w:rsidRPr="00B61041">
              <w:rPr>
                <w:rStyle w:val="rulelink"/>
              </w:rPr>
              <w:t>300.</w:t>
            </w:r>
          </w:p>
        </w:tc>
      </w:tr>
      <w:tr w:rsidR="0017239C" w:rsidRPr="00B61041" w14:paraId="7D129401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BA00F95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682A577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kern w:val="18"/>
              </w:rPr>
              <w:t xml:space="preserve">Other Than Auto losses for </w:t>
            </w:r>
            <w:r w:rsidRPr="00B61041">
              <w:t>Auto Dealers</w:t>
            </w:r>
            <w:r w:rsidRPr="00B6104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61041">
              <w:rPr>
                <w:rStyle w:val="rulelink"/>
              </w:rPr>
              <w:t>249.</w:t>
            </w:r>
          </w:p>
        </w:tc>
      </w:tr>
      <w:tr w:rsidR="0017239C" w:rsidRPr="00B61041" w14:paraId="0872DB2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C4D908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C6ECB0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kern w:val="18"/>
              </w:rPr>
              <w:t xml:space="preserve">The liability loss cost shown for Rule </w:t>
            </w:r>
            <w:r w:rsidRPr="00B61041">
              <w:rPr>
                <w:rStyle w:val="rulelink"/>
              </w:rPr>
              <w:t>249.</w:t>
            </w:r>
            <w:r w:rsidRPr="00B61041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B61041" w14:paraId="24A1488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4F32E0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5F99F0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  <w:r w:rsidRPr="00B61041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B61041" w14:paraId="7D5B41D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675F2B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BADA73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61041" w14:paraId="0A31D1F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F9F408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13946D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61041" w14:paraId="3472529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4FFB2C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638856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61041" w14:paraId="442E5BD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D639F4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79FEBC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61041" w14:paraId="7002DAD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87513A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440864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61041" w14:paraId="37F93BC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9337E9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D4C794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61041" w14:paraId="25DCDB2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761D6D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53C5ED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61041" w14:paraId="7746B0C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D06101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26242D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61041" w14:paraId="55D614DA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DF7D738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80869F7" w14:textId="77777777" w:rsidR="0017239C" w:rsidRPr="00B61041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031EBE03" w14:textId="4C5E5967" w:rsidR="0017239C" w:rsidRDefault="0017239C" w:rsidP="0017239C">
      <w:pPr>
        <w:pStyle w:val="isonormal"/>
      </w:pPr>
    </w:p>
    <w:p w14:paraId="5A9895DD" w14:textId="2ABA2A22" w:rsidR="0017239C" w:rsidRDefault="0017239C" w:rsidP="0017239C">
      <w:pPr>
        <w:pStyle w:val="isonormal"/>
        <w:jc w:val="left"/>
      </w:pPr>
    </w:p>
    <w:p w14:paraId="6DCECC2D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17BD741" w14:textId="77777777" w:rsidR="0017239C" w:rsidRPr="00565AD9" w:rsidRDefault="0017239C" w:rsidP="0017239C">
      <w:pPr>
        <w:pStyle w:val="subcap"/>
      </w:pPr>
      <w:r w:rsidRPr="00565AD9">
        <w:lastRenderedPageBreak/>
        <w:t>TERRITORY 122</w:t>
      </w:r>
    </w:p>
    <w:p w14:paraId="76FDAAA8" w14:textId="77777777" w:rsidR="0017239C" w:rsidRPr="00565AD9" w:rsidRDefault="0017239C" w:rsidP="0017239C">
      <w:pPr>
        <w:pStyle w:val="subcap2"/>
      </w:pPr>
      <w:r w:rsidRPr="00565AD9">
        <w:t>LIAB, MED PAY, PIP</w:t>
      </w:r>
    </w:p>
    <w:p w14:paraId="7C88EB42" w14:textId="77777777" w:rsidR="0017239C" w:rsidRPr="00565AD9" w:rsidRDefault="0017239C" w:rsidP="0017239C">
      <w:pPr>
        <w:pStyle w:val="isonormal"/>
      </w:pPr>
    </w:p>
    <w:p w14:paraId="2BB64979" w14:textId="77777777" w:rsidR="0017239C" w:rsidRPr="00565AD9" w:rsidRDefault="0017239C" w:rsidP="0017239C">
      <w:pPr>
        <w:pStyle w:val="isonormal"/>
        <w:sectPr w:rsidR="0017239C" w:rsidRPr="00565AD9" w:rsidSect="0017239C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565AD9" w14:paraId="21FBA487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B2D8299" w14:textId="77777777" w:rsidR="0017239C" w:rsidRPr="00565AD9" w:rsidRDefault="0017239C" w:rsidP="004E6DA2">
            <w:pPr>
              <w:pStyle w:val="tablehead"/>
              <w:rPr>
                <w:kern w:val="18"/>
              </w:rPr>
            </w:pPr>
            <w:r w:rsidRPr="00565AD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BF7E0AD" w14:textId="77777777" w:rsidR="0017239C" w:rsidRPr="00565AD9" w:rsidRDefault="0017239C" w:rsidP="004E6DA2">
            <w:pPr>
              <w:pStyle w:val="tablehead"/>
              <w:rPr>
                <w:kern w:val="18"/>
              </w:rPr>
            </w:pPr>
            <w:r w:rsidRPr="00565AD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1F73366D" w14:textId="77777777" w:rsidR="0017239C" w:rsidRPr="00565AD9" w:rsidRDefault="0017239C" w:rsidP="004E6DA2">
            <w:pPr>
              <w:pStyle w:val="tablehead"/>
              <w:rPr>
                <w:kern w:val="18"/>
              </w:rPr>
            </w:pPr>
            <w:r w:rsidRPr="00565AD9">
              <w:rPr>
                <w:kern w:val="18"/>
              </w:rPr>
              <w:t>PERSONAL INJURY PROTECTION</w:t>
            </w:r>
          </w:p>
        </w:tc>
      </w:tr>
      <w:tr w:rsidR="0017239C" w:rsidRPr="00565AD9" w14:paraId="7183BFA9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DE399F9" w14:textId="77777777" w:rsidR="0017239C" w:rsidRPr="00565AD9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F96B183" w14:textId="77777777" w:rsidR="0017239C" w:rsidRPr="00565AD9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4324B014" w14:textId="77777777" w:rsidR="0017239C" w:rsidRPr="00565AD9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565AD9" w14:paraId="488B5A3F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65CB2C6" w14:textId="77777777" w:rsidR="0017239C" w:rsidRPr="00565AD9" w:rsidRDefault="0017239C" w:rsidP="004E6DA2">
            <w:pPr>
              <w:pStyle w:val="tablehead"/>
              <w:rPr>
                <w:kern w:val="18"/>
              </w:rPr>
            </w:pPr>
            <w:r w:rsidRPr="00565AD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D4343DA" w14:textId="77777777" w:rsidR="0017239C" w:rsidRPr="00565AD9" w:rsidRDefault="0017239C" w:rsidP="004E6DA2">
            <w:pPr>
              <w:pStyle w:val="tablehead"/>
              <w:rPr>
                <w:kern w:val="18"/>
              </w:rPr>
            </w:pPr>
            <w:r w:rsidRPr="00565AD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88EC794" w14:textId="77777777" w:rsidR="0017239C" w:rsidRPr="00565AD9" w:rsidRDefault="0017239C" w:rsidP="004E6DA2">
            <w:pPr>
              <w:pStyle w:val="tablehead"/>
              <w:rPr>
                <w:kern w:val="18"/>
              </w:rPr>
            </w:pPr>
            <w:r w:rsidRPr="00565AD9">
              <w:rPr>
                <w:kern w:val="18"/>
              </w:rPr>
              <w:t>Basic Limits</w:t>
            </w:r>
          </w:p>
        </w:tc>
      </w:tr>
      <w:tr w:rsidR="0017239C" w:rsidRPr="00565AD9" w14:paraId="3FE8086C" w14:textId="77777777" w:rsidTr="004E6DA2">
        <w:trPr>
          <w:cantSplit/>
        </w:trPr>
        <w:tc>
          <w:tcPr>
            <w:tcW w:w="9360" w:type="dxa"/>
            <w:gridSpan w:val="7"/>
          </w:tcPr>
          <w:p w14:paraId="251208CB" w14:textId="77777777" w:rsidR="0017239C" w:rsidRPr="00565AD9" w:rsidRDefault="0017239C" w:rsidP="004E6DA2">
            <w:pPr>
              <w:pStyle w:val="tabletext11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565AD9" w14:paraId="6D579922" w14:textId="77777777" w:rsidTr="004E6DA2">
        <w:trPr>
          <w:cantSplit/>
        </w:trPr>
        <w:tc>
          <w:tcPr>
            <w:tcW w:w="6240" w:type="dxa"/>
            <w:gridSpan w:val="5"/>
          </w:tcPr>
          <w:p w14:paraId="4397E54F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544EBE1" w14:textId="77777777" w:rsidR="0017239C" w:rsidRPr="00565AD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019EAF5" w14:textId="77777777" w:rsidR="0017239C" w:rsidRPr="00565AD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565AD9" w14:paraId="563C1B85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49AAF47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1472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D430F6F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 xml:space="preserve">$12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0B3EA98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13B97D2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N/A</w:t>
            </w:r>
          </w:p>
        </w:tc>
      </w:tr>
      <w:tr w:rsidR="0017239C" w:rsidRPr="00565AD9" w14:paraId="0E61247B" w14:textId="77777777" w:rsidTr="004E6DA2">
        <w:trPr>
          <w:cantSplit/>
        </w:trPr>
        <w:tc>
          <w:tcPr>
            <w:tcW w:w="9360" w:type="dxa"/>
            <w:gridSpan w:val="7"/>
          </w:tcPr>
          <w:p w14:paraId="5AF89B0D" w14:textId="77777777" w:rsidR="0017239C" w:rsidRPr="00565AD9" w:rsidRDefault="0017239C" w:rsidP="004E6DA2">
            <w:pPr>
              <w:pStyle w:val="tabletext11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565AD9" w14:paraId="70EC3320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FC14598" w14:textId="77777777" w:rsidR="0017239C" w:rsidRPr="00565AD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65A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497B9EC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7BC48D8A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3E76DC3F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65AD9" w14:paraId="40134C19" w14:textId="77777777" w:rsidTr="004E6DA2">
        <w:trPr>
          <w:cantSplit/>
        </w:trPr>
        <w:tc>
          <w:tcPr>
            <w:tcW w:w="3120" w:type="dxa"/>
            <w:gridSpan w:val="4"/>
          </w:tcPr>
          <w:p w14:paraId="30725573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1438</w:t>
            </w:r>
          </w:p>
        </w:tc>
        <w:tc>
          <w:tcPr>
            <w:tcW w:w="3120" w:type="dxa"/>
          </w:tcPr>
          <w:p w14:paraId="2D44FC50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 xml:space="preserve">$46    </w:t>
            </w:r>
          </w:p>
        </w:tc>
        <w:tc>
          <w:tcPr>
            <w:tcW w:w="1560" w:type="dxa"/>
          </w:tcPr>
          <w:p w14:paraId="4A90533E" w14:textId="77777777" w:rsidR="0017239C" w:rsidRPr="00565AD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DD6449F" w14:textId="77777777" w:rsidR="0017239C" w:rsidRPr="00565AD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565AD9" w14:paraId="3101666D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F5B27BC" w14:textId="77777777" w:rsidR="0017239C" w:rsidRPr="00565AD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65AD9">
              <w:rPr>
                <w:rFonts w:ascii="Symbol" w:hAnsi="Symbol"/>
                <w:kern w:val="18"/>
              </w:rPr>
              <w:br/>
            </w:r>
            <w:r w:rsidRPr="00565A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7102A2B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322E896A" w14:textId="77777777" w:rsidR="0017239C" w:rsidRPr="00565AD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3E5A8086" w14:textId="77777777" w:rsidR="0017239C" w:rsidRPr="00565AD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Principally Operated By Employees</w:t>
            </w:r>
          </w:p>
        </w:tc>
      </w:tr>
      <w:tr w:rsidR="0017239C" w:rsidRPr="00565AD9" w14:paraId="211AB83D" w14:textId="77777777" w:rsidTr="004E6DA2">
        <w:trPr>
          <w:cantSplit/>
        </w:trPr>
        <w:tc>
          <w:tcPr>
            <w:tcW w:w="3120" w:type="dxa"/>
            <w:gridSpan w:val="4"/>
          </w:tcPr>
          <w:p w14:paraId="1DC343F5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1003</w:t>
            </w:r>
          </w:p>
        </w:tc>
        <w:tc>
          <w:tcPr>
            <w:tcW w:w="3120" w:type="dxa"/>
          </w:tcPr>
          <w:p w14:paraId="6712D81B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8F9764C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 108</w:t>
            </w:r>
          </w:p>
        </w:tc>
        <w:tc>
          <w:tcPr>
            <w:tcW w:w="1560" w:type="dxa"/>
          </w:tcPr>
          <w:p w14:paraId="753C306D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  92</w:t>
            </w:r>
          </w:p>
        </w:tc>
      </w:tr>
      <w:tr w:rsidR="0017239C" w:rsidRPr="00565AD9" w14:paraId="3512155D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1AD2B4" w14:textId="77777777" w:rsidR="0017239C" w:rsidRPr="00565AD9" w:rsidRDefault="0017239C" w:rsidP="004E6DA2">
            <w:pPr>
              <w:pStyle w:val="tabletext11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565AD9" w14:paraId="07B20077" w14:textId="77777777" w:rsidTr="004E6DA2">
        <w:trPr>
          <w:cantSplit/>
        </w:trPr>
        <w:tc>
          <w:tcPr>
            <w:tcW w:w="580" w:type="dxa"/>
            <w:gridSpan w:val="2"/>
          </w:tcPr>
          <w:p w14:paraId="11CA5FB0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BC5A0AE" w14:textId="77777777" w:rsidR="0017239C" w:rsidRPr="00565AD9" w:rsidRDefault="0017239C" w:rsidP="004E6DA2">
            <w:pPr>
              <w:pStyle w:val="tabletext11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– TAXICABS AND LIMOUSINES</w:t>
            </w:r>
          </w:p>
        </w:tc>
      </w:tr>
      <w:tr w:rsidR="0017239C" w:rsidRPr="00565AD9" w14:paraId="73C0E772" w14:textId="77777777" w:rsidTr="004E6DA2">
        <w:trPr>
          <w:cantSplit/>
        </w:trPr>
        <w:tc>
          <w:tcPr>
            <w:tcW w:w="9360" w:type="dxa"/>
            <w:gridSpan w:val="7"/>
          </w:tcPr>
          <w:p w14:paraId="52C8931F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65AD9" w14:paraId="74F3C490" w14:textId="77777777" w:rsidTr="004E6DA2">
        <w:trPr>
          <w:cantSplit/>
        </w:trPr>
        <w:tc>
          <w:tcPr>
            <w:tcW w:w="3120" w:type="dxa"/>
            <w:gridSpan w:val="4"/>
          </w:tcPr>
          <w:p w14:paraId="4A7C02CA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5917</w:t>
            </w:r>
          </w:p>
        </w:tc>
        <w:tc>
          <w:tcPr>
            <w:tcW w:w="3120" w:type="dxa"/>
          </w:tcPr>
          <w:p w14:paraId="1283DB53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 xml:space="preserve">$246   </w:t>
            </w:r>
          </w:p>
        </w:tc>
        <w:tc>
          <w:tcPr>
            <w:tcW w:w="3120" w:type="dxa"/>
            <w:gridSpan w:val="2"/>
          </w:tcPr>
          <w:p w14:paraId="6781ADC1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N/A</w:t>
            </w:r>
          </w:p>
        </w:tc>
      </w:tr>
      <w:tr w:rsidR="0017239C" w:rsidRPr="00565AD9" w14:paraId="5DDF3C27" w14:textId="77777777" w:rsidTr="004E6DA2">
        <w:trPr>
          <w:cantSplit/>
        </w:trPr>
        <w:tc>
          <w:tcPr>
            <w:tcW w:w="580" w:type="dxa"/>
            <w:gridSpan w:val="2"/>
          </w:tcPr>
          <w:p w14:paraId="46C8C764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F962391" w14:textId="77777777" w:rsidR="0017239C" w:rsidRPr="00565AD9" w:rsidRDefault="0017239C" w:rsidP="004E6DA2">
            <w:pPr>
              <w:pStyle w:val="tabletext11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– SCHOOL AND CHURCH BUSES</w:t>
            </w:r>
          </w:p>
        </w:tc>
      </w:tr>
      <w:tr w:rsidR="0017239C" w:rsidRPr="00565AD9" w14:paraId="02007FEF" w14:textId="77777777" w:rsidTr="004E6DA2">
        <w:trPr>
          <w:cantSplit/>
        </w:trPr>
        <w:tc>
          <w:tcPr>
            <w:tcW w:w="9360" w:type="dxa"/>
            <w:gridSpan w:val="7"/>
          </w:tcPr>
          <w:p w14:paraId="58139323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65AD9" w14:paraId="236540C6" w14:textId="77777777" w:rsidTr="004E6DA2">
        <w:trPr>
          <w:cantSplit/>
        </w:trPr>
        <w:tc>
          <w:tcPr>
            <w:tcW w:w="3120" w:type="dxa"/>
            <w:gridSpan w:val="4"/>
          </w:tcPr>
          <w:p w14:paraId="68389B9C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 559</w:t>
            </w:r>
          </w:p>
        </w:tc>
        <w:tc>
          <w:tcPr>
            <w:tcW w:w="3120" w:type="dxa"/>
          </w:tcPr>
          <w:p w14:paraId="5EB69AD2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 xml:space="preserve">$19    </w:t>
            </w:r>
          </w:p>
        </w:tc>
        <w:tc>
          <w:tcPr>
            <w:tcW w:w="3120" w:type="dxa"/>
            <w:gridSpan w:val="2"/>
          </w:tcPr>
          <w:p w14:paraId="1E5E5165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N/A</w:t>
            </w:r>
          </w:p>
        </w:tc>
      </w:tr>
      <w:tr w:rsidR="0017239C" w:rsidRPr="00565AD9" w14:paraId="1A881D07" w14:textId="77777777" w:rsidTr="004E6DA2">
        <w:trPr>
          <w:cantSplit/>
        </w:trPr>
        <w:tc>
          <w:tcPr>
            <w:tcW w:w="580" w:type="dxa"/>
            <w:gridSpan w:val="2"/>
          </w:tcPr>
          <w:p w14:paraId="7E729E6E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E34CC23" w14:textId="77777777" w:rsidR="0017239C" w:rsidRPr="00565AD9" w:rsidRDefault="0017239C" w:rsidP="004E6DA2">
            <w:pPr>
              <w:pStyle w:val="tabletext11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– OTHER BUSES</w:t>
            </w:r>
          </w:p>
        </w:tc>
      </w:tr>
      <w:tr w:rsidR="0017239C" w:rsidRPr="00565AD9" w14:paraId="7326C4B2" w14:textId="77777777" w:rsidTr="004E6DA2">
        <w:trPr>
          <w:cantSplit/>
        </w:trPr>
        <w:tc>
          <w:tcPr>
            <w:tcW w:w="9360" w:type="dxa"/>
            <w:gridSpan w:val="7"/>
          </w:tcPr>
          <w:p w14:paraId="72CE65DD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65AD9" w14:paraId="5DB893B5" w14:textId="77777777" w:rsidTr="004E6DA2">
        <w:trPr>
          <w:cantSplit/>
        </w:trPr>
        <w:tc>
          <w:tcPr>
            <w:tcW w:w="3120" w:type="dxa"/>
            <w:gridSpan w:val="4"/>
          </w:tcPr>
          <w:p w14:paraId="3154D2C8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4652</w:t>
            </w:r>
          </w:p>
        </w:tc>
        <w:tc>
          <w:tcPr>
            <w:tcW w:w="3120" w:type="dxa"/>
          </w:tcPr>
          <w:p w14:paraId="1E270EB6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 xml:space="preserve">$110   </w:t>
            </w:r>
          </w:p>
        </w:tc>
        <w:tc>
          <w:tcPr>
            <w:tcW w:w="3120" w:type="dxa"/>
            <w:gridSpan w:val="2"/>
          </w:tcPr>
          <w:p w14:paraId="5B6C1D9A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N/A</w:t>
            </w:r>
          </w:p>
        </w:tc>
      </w:tr>
      <w:tr w:rsidR="0017239C" w:rsidRPr="00565AD9" w14:paraId="145083CC" w14:textId="77777777" w:rsidTr="004E6DA2">
        <w:trPr>
          <w:cantSplit/>
        </w:trPr>
        <w:tc>
          <w:tcPr>
            <w:tcW w:w="580" w:type="dxa"/>
            <w:gridSpan w:val="2"/>
          </w:tcPr>
          <w:p w14:paraId="0D075CC6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E7EDF7C" w14:textId="77777777" w:rsidR="0017239C" w:rsidRPr="00565AD9" w:rsidRDefault="0017239C" w:rsidP="004E6DA2">
            <w:pPr>
              <w:pStyle w:val="tabletext11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– VAN POOLS</w:t>
            </w:r>
          </w:p>
        </w:tc>
      </w:tr>
      <w:tr w:rsidR="0017239C" w:rsidRPr="00565AD9" w14:paraId="08322AB8" w14:textId="77777777" w:rsidTr="004E6DA2">
        <w:trPr>
          <w:cantSplit/>
        </w:trPr>
        <w:tc>
          <w:tcPr>
            <w:tcW w:w="9360" w:type="dxa"/>
            <w:gridSpan w:val="7"/>
          </w:tcPr>
          <w:p w14:paraId="6FDCE460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65AD9" w14:paraId="12EA228D" w14:textId="77777777" w:rsidTr="004E6DA2">
        <w:trPr>
          <w:cantSplit/>
        </w:trPr>
        <w:tc>
          <w:tcPr>
            <w:tcW w:w="3120" w:type="dxa"/>
            <w:gridSpan w:val="4"/>
          </w:tcPr>
          <w:p w14:paraId="079D816E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1398</w:t>
            </w:r>
          </w:p>
        </w:tc>
        <w:tc>
          <w:tcPr>
            <w:tcW w:w="3120" w:type="dxa"/>
          </w:tcPr>
          <w:p w14:paraId="407B0F5C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 xml:space="preserve">$45    </w:t>
            </w:r>
          </w:p>
        </w:tc>
        <w:tc>
          <w:tcPr>
            <w:tcW w:w="3120" w:type="dxa"/>
            <w:gridSpan w:val="2"/>
          </w:tcPr>
          <w:p w14:paraId="4C091151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N/A</w:t>
            </w:r>
          </w:p>
        </w:tc>
      </w:tr>
      <w:tr w:rsidR="0017239C" w:rsidRPr="00565AD9" w14:paraId="0F4B5588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B3C31B2" w14:textId="77777777" w:rsidR="0017239C" w:rsidRPr="00565AD9" w:rsidRDefault="0017239C" w:rsidP="004E6DA2">
            <w:pPr>
              <w:pStyle w:val="tabletext11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565AD9" w14:paraId="34421A98" w14:textId="77777777" w:rsidTr="004E6DA2">
        <w:trPr>
          <w:cantSplit/>
        </w:trPr>
        <w:tc>
          <w:tcPr>
            <w:tcW w:w="6240" w:type="dxa"/>
            <w:gridSpan w:val="5"/>
          </w:tcPr>
          <w:p w14:paraId="581CEA0B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84B8534" w14:textId="77777777" w:rsidR="0017239C" w:rsidRPr="00565AD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565AD9">
              <w:rPr>
                <w:b/>
                <w:kern w:val="18"/>
              </w:rPr>
              <w:t>All Autos</w:t>
            </w:r>
          </w:p>
        </w:tc>
      </w:tr>
      <w:tr w:rsidR="0017239C" w:rsidRPr="00565AD9" w14:paraId="2E0A12EA" w14:textId="77777777" w:rsidTr="004E6DA2">
        <w:trPr>
          <w:cantSplit/>
        </w:trPr>
        <w:tc>
          <w:tcPr>
            <w:tcW w:w="3120" w:type="dxa"/>
            <w:gridSpan w:val="4"/>
          </w:tcPr>
          <w:p w14:paraId="670318FA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$  1377</w:t>
            </w:r>
          </w:p>
        </w:tc>
        <w:tc>
          <w:tcPr>
            <w:tcW w:w="3120" w:type="dxa"/>
          </w:tcPr>
          <w:p w14:paraId="7CE20DE7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 xml:space="preserve">Refer to Rule </w:t>
            </w:r>
            <w:r w:rsidRPr="00565AD9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073C4404" w14:textId="77777777" w:rsidR="0017239C" w:rsidRPr="00565AD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65AD9">
              <w:rPr>
                <w:kern w:val="18"/>
              </w:rPr>
              <w:t>N/A</w:t>
            </w:r>
          </w:p>
        </w:tc>
      </w:tr>
      <w:tr w:rsidR="0017239C" w:rsidRPr="00565AD9" w14:paraId="17F44381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845D18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65AD9" w14:paraId="44F052E3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0CE60EA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868BB8F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kern w:val="18"/>
              </w:rPr>
              <w:t xml:space="preserve">For Other Than Zone-rated Trucks, Tractors and Trailers Classifications, refer to Rule </w:t>
            </w:r>
            <w:r w:rsidRPr="00565AD9">
              <w:rPr>
                <w:b/>
                <w:kern w:val="18"/>
              </w:rPr>
              <w:t>222.</w:t>
            </w:r>
            <w:r w:rsidRPr="00565AD9">
              <w:rPr>
                <w:kern w:val="18"/>
              </w:rPr>
              <w:t xml:space="preserve"> for premium development.</w:t>
            </w:r>
          </w:p>
        </w:tc>
      </w:tr>
      <w:tr w:rsidR="0017239C" w:rsidRPr="00565AD9" w14:paraId="4EF39995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2A8A48E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ABDD07A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kern w:val="18"/>
              </w:rPr>
              <w:t xml:space="preserve">For Private Passenger Types Classifications, refer to Rule </w:t>
            </w:r>
            <w:r w:rsidRPr="00565AD9">
              <w:rPr>
                <w:b/>
                <w:kern w:val="18"/>
              </w:rPr>
              <w:t>232.</w:t>
            </w:r>
            <w:r w:rsidRPr="00565AD9">
              <w:rPr>
                <w:kern w:val="18"/>
              </w:rPr>
              <w:t xml:space="preserve"> for premium development.</w:t>
            </w:r>
          </w:p>
        </w:tc>
      </w:tr>
      <w:tr w:rsidR="0017239C" w:rsidRPr="00565AD9" w14:paraId="4E23FBF8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257CAFC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D1307EE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kern w:val="18"/>
              </w:rPr>
              <w:t xml:space="preserve">For Other Than Zone-rated Public Autos, refer to Rule </w:t>
            </w:r>
            <w:r w:rsidRPr="00565AD9">
              <w:rPr>
                <w:rStyle w:val="rulelink"/>
              </w:rPr>
              <w:t>239.</w:t>
            </w:r>
            <w:r w:rsidRPr="00565AD9">
              <w:rPr>
                <w:kern w:val="18"/>
              </w:rPr>
              <w:t xml:space="preserve"> for premium development.</w:t>
            </w:r>
          </w:p>
        </w:tc>
      </w:tr>
      <w:tr w:rsidR="0017239C" w:rsidRPr="00565AD9" w14:paraId="6E63DBCA" w14:textId="77777777" w:rsidTr="004E6DA2">
        <w:trPr>
          <w:cantSplit/>
        </w:trPr>
        <w:tc>
          <w:tcPr>
            <w:tcW w:w="220" w:type="dxa"/>
          </w:tcPr>
          <w:p w14:paraId="55863002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7ECB18B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kern w:val="18"/>
              </w:rPr>
              <w:t xml:space="preserve">For liability increased limits factors, refer to Rule </w:t>
            </w:r>
            <w:r w:rsidRPr="00565AD9">
              <w:rPr>
                <w:rStyle w:val="rulelink"/>
              </w:rPr>
              <w:t>300.</w:t>
            </w:r>
          </w:p>
        </w:tc>
      </w:tr>
      <w:tr w:rsidR="0017239C" w:rsidRPr="00565AD9" w14:paraId="5DE14EC9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7F3BA5D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C413D81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kern w:val="18"/>
              </w:rPr>
              <w:t xml:space="preserve">Other Than Auto losses for </w:t>
            </w:r>
            <w:r w:rsidRPr="00565AD9">
              <w:t>Auto Dealers</w:t>
            </w:r>
            <w:r w:rsidRPr="00565AD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65AD9">
              <w:rPr>
                <w:rStyle w:val="rulelink"/>
              </w:rPr>
              <w:t>249.</w:t>
            </w:r>
          </w:p>
        </w:tc>
      </w:tr>
      <w:tr w:rsidR="0017239C" w:rsidRPr="00565AD9" w14:paraId="68FB49F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985574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131437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kern w:val="18"/>
              </w:rPr>
              <w:t xml:space="preserve">The liability loss cost shown for Rule </w:t>
            </w:r>
            <w:r w:rsidRPr="00565AD9">
              <w:rPr>
                <w:rStyle w:val="rulelink"/>
              </w:rPr>
              <w:t>249.</w:t>
            </w:r>
            <w:r w:rsidRPr="00565AD9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565AD9" w14:paraId="37F5867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5237BE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313CC7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  <w:r w:rsidRPr="00565AD9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565AD9" w14:paraId="2255CEC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338978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2DBA6E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65AD9" w14:paraId="7B5946E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EA6057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7EBE59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65AD9" w14:paraId="06FE678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010AD1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08CF1D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65AD9" w14:paraId="261D4C5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D741CB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040414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65AD9" w14:paraId="2942B31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0717C6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27E32B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65AD9" w14:paraId="778CFE5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DDB50C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778DF0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65AD9" w14:paraId="710DC5E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061463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491094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65AD9" w14:paraId="4A50598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6EC581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9BA688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65AD9" w14:paraId="130290AC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786F9F1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02F55FC" w14:textId="77777777" w:rsidR="0017239C" w:rsidRPr="00565AD9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42EF34F1" w14:textId="4B9CFFED" w:rsidR="0017239C" w:rsidRDefault="0017239C" w:rsidP="0017239C">
      <w:pPr>
        <w:pStyle w:val="isonormal"/>
      </w:pPr>
    </w:p>
    <w:p w14:paraId="61130C2D" w14:textId="32C6F576" w:rsidR="0017239C" w:rsidRDefault="0017239C" w:rsidP="0017239C">
      <w:pPr>
        <w:pStyle w:val="isonormal"/>
        <w:jc w:val="left"/>
      </w:pPr>
    </w:p>
    <w:p w14:paraId="08CEBEB5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E76D3FB" w14:textId="77777777" w:rsidR="0017239C" w:rsidRPr="005513D7" w:rsidRDefault="0017239C" w:rsidP="0017239C">
      <w:pPr>
        <w:pStyle w:val="subcap"/>
      </w:pPr>
      <w:r w:rsidRPr="005513D7">
        <w:lastRenderedPageBreak/>
        <w:t>TERRITORY 123</w:t>
      </w:r>
    </w:p>
    <w:p w14:paraId="2FAF4729" w14:textId="77777777" w:rsidR="0017239C" w:rsidRPr="005513D7" w:rsidRDefault="0017239C" w:rsidP="0017239C">
      <w:pPr>
        <w:pStyle w:val="subcap2"/>
      </w:pPr>
      <w:r w:rsidRPr="005513D7">
        <w:t>LIAB, MED PAY, PIP</w:t>
      </w:r>
    </w:p>
    <w:p w14:paraId="7249B6D9" w14:textId="77777777" w:rsidR="0017239C" w:rsidRPr="005513D7" w:rsidRDefault="0017239C" w:rsidP="0017239C">
      <w:pPr>
        <w:pStyle w:val="isonormal"/>
      </w:pPr>
    </w:p>
    <w:p w14:paraId="10F8A390" w14:textId="77777777" w:rsidR="0017239C" w:rsidRPr="005513D7" w:rsidRDefault="0017239C" w:rsidP="0017239C">
      <w:pPr>
        <w:pStyle w:val="isonormal"/>
        <w:sectPr w:rsidR="0017239C" w:rsidRPr="005513D7" w:rsidSect="0017239C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5513D7" w14:paraId="77888C08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DA78130" w14:textId="77777777" w:rsidR="0017239C" w:rsidRPr="005513D7" w:rsidRDefault="0017239C" w:rsidP="004E6DA2">
            <w:pPr>
              <w:pStyle w:val="tablehead"/>
              <w:rPr>
                <w:kern w:val="18"/>
              </w:rPr>
            </w:pPr>
            <w:r w:rsidRPr="005513D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E13D8EB" w14:textId="77777777" w:rsidR="0017239C" w:rsidRPr="005513D7" w:rsidRDefault="0017239C" w:rsidP="004E6DA2">
            <w:pPr>
              <w:pStyle w:val="tablehead"/>
              <w:rPr>
                <w:kern w:val="18"/>
              </w:rPr>
            </w:pPr>
            <w:r w:rsidRPr="005513D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2A7577FA" w14:textId="77777777" w:rsidR="0017239C" w:rsidRPr="005513D7" w:rsidRDefault="0017239C" w:rsidP="004E6DA2">
            <w:pPr>
              <w:pStyle w:val="tablehead"/>
              <w:rPr>
                <w:kern w:val="18"/>
              </w:rPr>
            </w:pPr>
            <w:r w:rsidRPr="005513D7">
              <w:rPr>
                <w:kern w:val="18"/>
              </w:rPr>
              <w:t>PERSONAL INJURY PROTECTION</w:t>
            </w:r>
          </w:p>
        </w:tc>
      </w:tr>
      <w:tr w:rsidR="0017239C" w:rsidRPr="005513D7" w14:paraId="5809F168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4C71036B" w14:textId="77777777" w:rsidR="0017239C" w:rsidRPr="005513D7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69D0B18" w14:textId="77777777" w:rsidR="0017239C" w:rsidRPr="005513D7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1BF6EC8" w14:textId="77777777" w:rsidR="0017239C" w:rsidRPr="005513D7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5513D7" w14:paraId="4DB3BF21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07EFB46" w14:textId="77777777" w:rsidR="0017239C" w:rsidRPr="005513D7" w:rsidRDefault="0017239C" w:rsidP="004E6DA2">
            <w:pPr>
              <w:pStyle w:val="tablehead"/>
              <w:rPr>
                <w:kern w:val="18"/>
              </w:rPr>
            </w:pPr>
            <w:r w:rsidRPr="005513D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27A73C2" w14:textId="77777777" w:rsidR="0017239C" w:rsidRPr="005513D7" w:rsidRDefault="0017239C" w:rsidP="004E6DA2">
            <w:pPr>
              <w:pStyle w:val="tablehead"/>
              <w:rPr>
                <w:kern w:val="18"/>
              </w:rPr>
            </w:pPr>
            <w:r w:rsidRPr="005513D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5EB7D6AE" w14:textId="77777777" w:rsidR="0017239C" w:rsidRPr="005513D7" w:rsidRDefault="0017239C" w:rsidP="004E6DA2">
            <w:pPr>
              <w:pStyle w:val="tablehead"/>
              <w:rPr>
                <w:kern w:val="18"/>
              </w:rPr>
            </w:pPr>
            <w:r w:rsidRPr="005513D7">
              <w:rPr>
                <w:kern w:val="18"/>
              </w:rPr>
              <w:t>Basic Limits</w:t>
            </w:r>
          </w:p>
        </w:tc>
      </w:tr>
      <w:tr w:rsidR="0017239C" w:rsidRPr="005513D7" w14:paraId="4E984DC7" w14:textId="77777777" w:rsidTr="004E6DA2">
        <w:trPr>
          <w:cantSplit/>
        </w:trPr>
        <w:tc>
          <w:tcPr>
            <w:tcW w:w="9360" w:type="dxa"/>
            <w:gridSpan w:val="7"/>
          </w:tcPr>
          <w:p w14:paraId="03B840BD" w14:textId="77777777" w:rsidR="0017239C" w:rsidRPr="005513D7" w:rsidRDefault="0017239C" w:rsidP="004E6DA2">
            <w:pPr>
              <w:pStyle w:val="tabletext11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5513D7" w14:paraId="50D375E9" w14:textId="77777777" w:rsidTr="004E6DA2">
        <w:trPr>
          <w:cantSplit/>
        </w:trPr>
        <w:tc>
          <w:tcPr>
            <w:tcW w:w="6240" w:type="dxa"/>
            <w:gridSpan w:val="5"/>
          </w:tcPr>
          <w:p w14:paraId="43ECB132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A56A633" w14:textId="77777777" w:rsidR="0017239C" w:rsidRPr="005513D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1932E6F8" w14:textId="77777777" w:rsidR="0017239C" w:rsidRPr="005513D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5513D7" w14:paraId="2A779400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B5F3FDD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1468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021E16A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 xml:space="preserve">$12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ED1A16F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B2AF7F7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N/A</w:t>
            </w:r>
          </w:p>
        </w:tc>
      </w:tr>
      <w:tr w:rsidR="0017239C" w:rsidRPr="005513D7" w14:paraId="6185E62D" w14:textId="77777777" w:rsidTr="004E6DA2">
        <w:trPr>
          <w:cantSplit/>
        </w:trPr>
        <w:tc>
          <w:tcPr>
            <w:tcW w:w="9360" w:type="dxa"/>
            <w:gridSpan w:val="7"/>
          </w:tcPr>
          <w:p w14:paraId="48759299" w14:textId="77777777" w:rsidR="0017239C" w:rsidRPr="005513D7" w:rsidRDefault="0017239C" w:rsidP="004E6DA2">
            <w:pPr>
              <w:pStyle w:val="tabletext11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5513D7" w14:paraId="06188B14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8DC2A15" w14:textId="77777777" w:rsidR="0017239C" w:rsidRPr="005513D7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513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1474A62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06FD7AE1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455FC515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513D7" w14:paraId="47456CBA" w14:textId="77777777" w:rsidTr="004E6DA2">
        <w:trPr>
          <w:cantSplit/>
        </w:trPr>
        <w:tc>
          <w:tcPr>
            <w:tcW w:w="3120" w:type="dxa"/>
            <w:gridSpan w:val="4"/>
          </w:tcPr>
          <w:p w14:paraId="769C2693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1065</w:t>
            </w:r>
          </w:p>
        </w:tc>
        <w:tc>
          <w:tcPr>
            <w:tcW w:w="3120" w:type="dxa"/>
          </w:tcPr>
          <w:p w14:paraId="5F80CAF7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 xml:space="preserve">$34    </w:t>
            </w:r>
          </w:p>
        </w:tc>
        <w:tc>
          <w:tcPr>
            <w:tcW w:w="1560" w:type="dxa"/>
          </w:tcPr>
          <w:p w14:paraId="6AF73F6B" w14:textId="77777777" w:rsidR="0017239C" w:rsidRPr="005513D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2A48D5F9" w14:textId="77777777" w:rsidR="0017239C" w:rsidRPr="005513D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5513D7" w14:paraId="01B7188A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4D68E90C" w14:textId="77777777" w:rsidR="0017239C" w:rsidRPr="005513D7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513D7">
              <w:rPr>
                <w:rFonts w:ascii="Symbol" w:hAnsi="Symbol"/>
                <w:kern w:val="18"/>
              </w:rPr>
              <w:br/>
            </w:r>
            <w:r w:rsidRPr="005513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4CC14428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2D60815B" w14:textId="77777777" w:rsidR="0017239C" w:rsidRPr="005513D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6A4F5D31" w14:textId="77777777" w:rsidR="0017239C" w:rsidRPr="005513D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Principally Operated By Employees</w:t>
            </w:r>
          </w:p>
        </w:tc>
      </w:tr>
      <w:tr w:rsidR="0017239C" w:rsidRPr="005513D7" w14:paraId="691DB2EF" w14:textId="77777777" w:rsidTr="004E6DA2">
        <w:trPr>
          <w:cantSplit/>
        </w:trPr>
        <w:tc>
          <w:tcPr>
            <w:tcW w:w="3120" w:type="dxa"/>
            <w:gridSpan w:val="4"/>
          </w:tcPr>
          <w:p w14:paraId="683523A6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 738</w:t>
            </w:r>
          </w:p>
        </w:tc>
        <w:tc>
          <w:tcPr>
            <w:tcW w:w="3120" w:type="dxa"/>
          </w:tcPr>
          <w:p w14:paraId="59A57604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BAD58B6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  72</w:t>
            </w:r>
          </w:p>
        </w:tc>
        <w:tc>
          <w:tcPr>
            <w:tcW w:w="1560" w:type="dxa"/>
          </w:tcPr>
          <w:p w14:paraId="04310F1E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  61</w:t>
            </w:r>
          </w:p>
        </w:tc>
      </w:tr>
      <w:tr w:rsidR="0017239C" w:rsidRPr="005513D7" w14:paraId="7B9C237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3666E24" w14:textId="77777777" w:rsidR="0017239C" w:rsidRPr="005513D7" w:rsidRDefault="0017239C" w:rsidP="004E6DA2">
            <w:pPr>
              <w:pStyle w:val="tabletext11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5513D7" w14:paraId="6AD0BCD0" w14:textId="77777777" w:rsidTr="004E6DA2">
        <w:trPr>
          <w:cantSplit/>
        </w:trPr>
        <w:tc>
          <w:tcPr>
            <w:tcW w:w="580" w:type="dxa"/>
            <w:gridSpan w:val="2"/>
          </w:tcPr>
          <w:p w14:paraId="30092B2D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ACA37EF" w14:textId="77777777" w:rsidR="0017239C" w:rsidRPr="005513D7" w:rsidRDefault="0017239C" w:rsidP="004E6DA2">
            <w:pPr>
              <w:pStyle w:val="tabletext11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– TAXICABS AND LIMOUSINES</w:t>
            </w:r>
          </w:p>
        </w:tc>
      </w:tr>
      <w:tr w:rsidR="0017239C" w:rsidRPr="005513D7" w14:paraId="44C8F1A4" w14:textId="77777777" w:rsidTr="004E6DA2">
        <w:trPr>
          <w:cantSplit/>
        </w:trPr>
        <w:tc>
          <w:tcPr>
            <w:tcW w:w="9360" w:type="dxa"/>
            <w:gridSpan w:val="7"/>
          </w:tcPr>
          <w:p w14:paraId="64E87477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513D7" w14:paraId="40CEFCD0" w14:textId="77777777" w:rsidTr="004E6DA2">
        <w:trPr>
          <w:cantSplit/>
        </w:trPr>
        <w:tc>
          <w:tcPr>
            <w:tcW w:w="3120" w:type="dxa"/>
            <w:gridSpan w:val="4"/>
          </w:tcPr>
          <w:p w14:paraId="6BEAF672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5901</w:t>
            </w:r>
          </w:p>
        </w:tc>
        <w:tc>
          <w:tcPr>
            <w:tcW w:w="3120" w:type="dxa"/>
          </w:tcPr>
          <w:p w14:paraId="2FFD5366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 xml:space="preserve">$245   </w:t>
            </w:r>
          </w:p>
        </w:tc>
        <w:tc>
          <w:tcPr>
            <w:tcW w:w="3120" w:type="dxa"/>
            <w:gridSpan w:val="2"/>
          </w:tcPr>
          <w:p w14:paraId="24753DC2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N/A</w:t>
            </w:r>
          </w:p>
        </w:tc>
      </w:tr>
      <w:tr w:rsidR="0017239C" w:rsidRPr="005513D7" w14:paraId="0A287BE2" w14:textId="77777777" w:rsidTr="004E6DA2">
        <w:trPr>
          <w:cantSplit/>
        </w:trPr>
        <w:tc>
          <w:tcPr>
            <w:tcW w:w="580" w:type="dxa"/>
            <w:gridSpan w:val="2"/>
          </w:tcPr>
          <w:p w14:paraId="5FC5A063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BA6D43A" w14:textId="77777777" w:rsidR="0017239C" w:rsidRPr="005513D7" w:rsidRDefault="0017239C" w:rsidP="004E6DA2">
            <w:pPr>
              <w:pStyle w:val="tabletext11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– SCHOOL AND CHURCH BUSES</w:t>
            </w:r>
          </w:p>
        </w:tc>
      </w:tr>
      <w:tr w:rsidR="0017239C" w:rsidRPr="005513D7" w14:paraId="0428B697" w14:textId="77777777" w:rsidTr="004E6DA2">
        <w:trPr>
          <w:cantSplit/>
        </w:trPr>
        <w:tc>
          <w:tcPr>
            <w:tcW w:w="9360" w:type="dxa"/>
            <w:gridSpan w:val="7"/>
          </w:tcPr>
          <w:p w14:paraId="4E25332A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513D7" w14:paraId="6A5CA5C4" w14:textId="77777777" w:rsidTr="004E6DA2">
        <w:trPr>
          <w:cantSplit/>
        </w:trPr>
        <w:tc>
          <w:tcPr>
            <w:tcW w:w="3120" w:type="dxa"/>
            <w:gridSpan w:val="4"/>
          </w:tcPr>
          <w:p w14:paraId="28F17AA6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 558</w:t>
            </w:r>
          </w:p>
        </w:tc>
        <w:tc>
          <w:tcPr>
            <w:tcW w:w="3120" w:type="dxa"/>
          </w:tcPr>
          <w:p w14:paraId="52FB0A32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 xml:space="preserve">$19    </w:t>
            </w:r>
          </w:p>
        </w:tc>
        <w:tc>
          <w:tcPr>
            <w:tcW w:w="3120" w:type="dxa"/>
            <w:gridSpan w:val="2"/>
          </w:tcPr>
          <w:p w14:paraId="03C2FC7B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N/A</w:t>
            </w:r>
          </w:p>
        </w:tc>
      </w:tr>
      <w:tr w:rsidR="0017239C" w:rsidRPr="005513D7" w14:paraId="587493C4" w14:textId="77777777" w:rsidTr="004E6DA2">
        <w:trPr>
          <w:cantSplit/>
        </w:trPr>
        <w:tc>
          <w:tcPr>
            <w:tcW w:w="580" w:type="dxa"/>
            <w:gridSpan w:val="2"/>
          </w:tcPr>
          <w:p w14:paraId="7F503B0C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3F63C50" w14:textId="77777777" w:rsidR="0017239C" w:rsidRPr="005513D7" w:rsidRDefault="0017239C" w:rsidP="004E6DA2">
            <w:pPr>
              <w:pStyle w:val="tabletext11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– OTHER BUSES</w:t>
            </w:r>
          </w:p>
        </w:tc>
      </w:tr>
      <w:tr w:rsidR="0017239C" w:rsidRPr="005513D7" w14:paraId="6F767154" w14:textId="77777777" w:rsidTr="004E6DA2">
        <w:trPr>
          <w:cantSplit/>
        </w:trPr>
        <w:tc>
          <w:tcPr>
            <w:tcW w:w="9360" w:type="dxa"/>
            <w:gridSpan w:val="7"/>
          </w:tcPr>
          <w:p w14:paraId="0B55A3B8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513D7" w14:paraId="07C2D564" w14:textId="77777777" w:rsidTr="004E6DA2">
        <w:trPr>
          <w:cantSplit/>
        </w:trPr>
        <w:tc>
          <w:tcPr>
            <w:tcW w:w="3120" w:type="dxa"/>
            <w:gridSpan w:val="4"/>
          </w:tcPr>
          <w:p w14:paraId="2DE69928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4639</w:t>
            </w:r>
          </w:p>
        </w:tc>
        <w:tc>
          <w:tcPr>
            <w:tcW w:w="3120" w:type="dxa"/>
          </w:tcPr>
          <w:p w14:paraId="028E4DE8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 xml:space="preserve">$110   </w:t>
            </w:r>
          </w:p>
        </w:tc>
        <w:tc>
          <w:tcPr>
            <w:tcW w:w="3120" w:type="dxa"/>
            <w:gridSpan w:val="2"/>
          </w:tcPr>
          <w:p w14:paraId="284F5D81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N/A</w:t>
            </w:r>
          </w:p>
        </w:tc>
      </w:tr>
      <w:tr w:rsidR="0017239C" w:rsidRPr="005513D7" w14:paraId="3FC631AF" w14:textId="77777777" w:rsidTr="004E6DA2">
        <w:trPr>
          <w:cantSplit/>
        </w:trPr>
        <w:tc>
          <w:tcPr>
            <w:tcW w:w="580" w:type="dxa"/>
            <w:gridSpan w:val="2"/>
          </w:tcPr>
          <w:p w14:paraId="5881184C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B8DF393" w14:textId="77777777" w:rsidR="0017239C" w:rsidRPr="005513D7" w:rsidRDefault="0017239C" w:rsidP="004E6DA2">
            <w:pPr>
              <w:pStyle w:val="tabletext11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– VAN POOLS</w:t>
            </w:r>
          </w:p>
        </w:tc>
      </w:tr>
      <w:tr w:rsidR="0017239C" w:rsidRPr="005513D7" w14:paraId="370CE9A6" w14:textId="77777777" w:rsidTr="004E6DA2">
        <w:trPr>
          <w:cantSplit/>
        </w:trPr>
        <w:tc>
          <w:tcPr>
            <w:tcW w:w="9360" w:type="dxa"/>
            <w:gridSpan w:val="7"/>
          </w:tcPr>
          <w:p w14:paraId="316CD3FA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513D7" w14:paraId="13B22CAC" w14:textId="77777777" w:rsidTr="004E6DA2">
        <w:trPr>
          <w:cantSplit/>
        </w:trPr>
        <w:tc>
          <w:tcPr>
            <w:tcW w:w="3120" w:type="dxa"/>
            <w:gridSpan w:val="4"/>
          </w:tcPr>
          <w:p w14:paraId="056C5841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1395</w:t>
            </w:r>
          </w:p>
        </w:tc>
        <w:tc>
          <w:tcPr>
            <w:tcW w:w="3120" w:type="dxa"/>
          </w:tcPr>
          <w:p w14:paraId="28826C03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 xml:space="preserve">$45    </w:t>
            </w:r>
          </w:p>
        </w:tc>
        <w:tc>
          <w:tcPr>
            <w:tcW w:w="3120" w:type="dxa"/>
            <w:gridSpan w:val="2"/>
          </w:tcPr>
          <w:p w14:paraId="2E7683FC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N/A</w:t>
            </w:r>
          </w:p>
        </w:tc>
      </w:tr>
      <w:tr w:rsidR="0017239C" w:rsidRPr="005513D7" w14:paraId="03F52ADF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6878F5" w14:textId="77777777" w:rsidR="0017239C" w:rsidRPr="005513D7" w:rsidRDefault="0017239C" w:rsidP="004E6DA2">
            <w:pPr>
              <w:pStyle w:val="tabletext11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5513D7" w14:paraId="14F43D4C" w14:textId="77777777" w:rsidTr="004E6DA2">
        <w:trPr>
          <w:cantSplit/>
        </w:trPr>
        <w:tc>
          <w:tcPr>
            <w:tcW w:w="6240" w:type="dxa"/>
            <w:gridSpan w:val="5"/>
          </w:tcPr>
          <w:p w14:paraId="6F7A54A5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30E4184" w14:textId="77777777" w:rsidR="0017239C" w:rsidRPr="005513D7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5513D7">
              <w:rPr>
                <w:b/>
                <w:kern w:val="18"/>
              </w:rPr>
              <w:t>All Autos</w:t>
            </w:r>
          </w:p>
        </w:tc>
      </w:tr>
      <w:tr w:rsidR="0017239C" w:rsidRPr="005513D7" w14:paraId="43514BEB" w14:textId="77777777" w:rsidTr="004E6DA2">
        <w:trPr>
          <w:cantSplit/>
        </w:trPr>
        <w:tc>
          <w:tcPr>
            <w:tcW w:w="3120" w:type="dxa"/>
            <w:gridSpan w:val="4"/>
          </w:tcPr>
          <w:p w14:paraId="78E04600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$  1404</w:t>
            </w:r>
          </w:p>
        </w:tc>
        <w:tc>
          <w:tcPr>
            <w:tcW w:w="3120" w:type="dxa"/>
          </w:tcPr>
          <w:p w14:paraId="4EEA7372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 xml:space="preserve">Refer to Rule </w:t>
            </w:r>
            <w:r w:rsidRPr="005513D7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135BC996" w14:textId="77777777" w:rsidR="0017239C" w:rsidRPr="005513D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513D7">
              <w:rPr>
                <w:kern w:val="18"/>
              </w:rPr>
              <w:t>N/A</w:t>
            </w:r>
          </w:p>
        </w:tc>
      </w:tr>
      <w:tr w:rsidR="0017239C" w:rsidRPr="005513D7" w14:paraId="73D6672E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0DA5AB4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513D7" w14:paraId="1A8E2C52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3414DF8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B58D91D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kern w:val="18"/>
              </w:rPr>
              <w:t xml:space="preserve">For Other Than Zone-rated Trucks, Tractors and Trailers Classifications, refer to Rule </w:t>
            </w:r>
            <w:r w:rsidRPr="005513D7">
              <w:rPr>
                <w:b/>
                <w:kern w:val="18"/>
              </w:rPr>
              <w:t>222.</w:t>
            </w:r>
            <w:r w:rsidRPr="005513D7">
              <w:rPr>
                <w:kern w:val="18"/>
              </w:rPr>
              <w:t xml:space="preserve"> for premium development.</w:t>
            </w:r>
          </w:p>
        </w:tc>
      </w:tr>
      <w:tr w:rsidR="0017239C" w:rsidRPr="005513D7" w14:paraId="6B843AC3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B46F6DE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C797B83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kern w:val="18"/>
              </w:rPr>
              <w:t xml:space="preserve">For Private Passenger Types Classifications, refer to Rule </w:t>
            </w:r>
            <w:r w:rsidRPr="005513D7">
              <w:rPr>
                <w:b/>
                <w:kern w:val="18"/>
              </w:rPr>
              <w:t>232.</w:t>
            </w:r>
            <w:r w:rsidRPr="005513D7">
              <w:rPr>
                <w:kern w:val="18"/>
              </w:rPr>
              <w:t xml:space="preserve"> for premium development.</w:t>
            </w:r>
          </w:p>
        </w:tc>
      </w:tr>
      <w:tr w:rsidR="0017239C" w:rsidRPr="005513D7" w14:paraId="208E4BF4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ACF3370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F53F69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kern w:val="18"/>
              </w:rPr>
              <w:t xml:space="preserve">For Other Than Zone-rated Public Autos, refer to Rule </w:t>
            </w:r>
            <w:r w:rsidRPr="005513D7">
              <w:rPr>
                <w:rStyle w:val="rulelink"/>
              </w:rPr>
              <w:t>239.</w:t>
            </w:r>
            <w:r w:rsidRPr="005513D7">
              <w:rPr>
                <w:kern w:val="18"/>
              </w:rPr>
              <w:t xml:space="preserve"> for premium development.</w:t>
            </w:r>
          </w:p>
        </w:tc>
      </w:tr>
      <w:tr w:rsidR="0017239C" w:rsidRPr="005513D7" w14:paraId="11062EAA" w14:textId="77777777" w:rsidTr="004E6DA2">
        <w:trPr>
          <w:cantSplit/>
        </w:trPr>
        <w:tc>
          <w:tcPr>
            <w:tcW w:w="220" w:type="dxa"/>
          </w:tcPr>
          <w:p w14:paraId="0E049AF2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1B8FE71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kern w:val="18"/>
              </w:rPr>
              <w:t xml:space="preserve">For liability increased limits factors, refer to Rule </w:t>
            </w:r>
            <w:r w:rsidRPr="005513D7">
              <w:rPr>
                <w:rStyle w:val="rulelink"/>
              </w:rPr>
              <w:t>300.</w:t>
            </w:r>
          </w:p>
        </w:tc>
      </w:tr>
      <w:tr w:rsidR="0017239C" w:rsidRPr="005513D7" w14:paraId="533E7C06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538DBAB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14FF387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kern w:val="18"/>
              </w:rPr>
              <w:t xml:space="preserve">Other Than Auto losses for </w:t>
            </w:r>
            <w:r w:rsidRPr="005513D7">
              <w:t>Auto Dealers</w:t>
            </w:r>
            <w:r w:rsidRPr="005513D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513D7">
              <w:rPr>
                <w:rStyle w:val="rulelink"/>
              </w:rPr>
              <w:t>249.</w:t>
            </w:r>
          </w:p>
        </w:tc>
      </w:tr>
      <w:tr w:rsidR="0017239C" w:rsidRPr="005513D7" w14:paraId="0855FE0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28E74C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3DFE69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kern w:val="18"/>
              </w:rPr>
              <w:t xml:space="preserve">The liability loss cost shown for Rule </w:t>
            </w:r>
            <w:r w:rsidRPr="005513D7">
              <w:rPr>
                <w:rStyle w:val="rulelink"/>
              </w:rPr>
              <w:t>249.</w:t>
            </w:r>
            <w:r w:rsidRPr="005513D7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5513D7" w14:paraId="7C080D7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FE2994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8DFBF7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  <w:r w:rsidRPr="005513D7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5513D7" w14:paraId="68170CA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F98D28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A92C59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513D7" w14:paraId="04E7931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4C3C1A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AA9374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513D7" w14:paraId="43B6178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02E446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FC2220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513D7" w14:paraId="1E15C20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B10064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68C337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513D7" w14:paraId="0A019C7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C0CD4C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90BF24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513D7" w14:paraId="56A31E6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DBAF7B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E7FB5E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513D7" w14:paraId="43B6FCE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D1A29E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585B64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513D7" w14:paraId="07B99DB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11AB4C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E559F9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513D7" w14:paraId="1EEB4A7C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6E463C6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2D48B28" w14:textId="77777777" w:rsidR="0017239C" w:rsidRPr="005513D7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15C384EA" w14:textId="046E7064" w:rsidR="0017239C" w:rsidRDefault="0017239C" w:rsidP="0017239C">
      <w:pPr>
        <w:pStyle w:val="isonormal"/>
      </w:pPr>
    </w:p>
    <w:p w14:paraId="1BDA5CA9" w14:textId="23218FEF" w:rsidR="0017239C" w:rsidRDefault="0017239C" w:rsidP="0017239C">
      <w:pPr>
        <w:pStyle w:val="isonormal"/>
        <w:jc w:val="left"/>
      </w:pPr>
    </w:p>
    <w:p w14:paraId="41376D4A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66883CE" w14:textId="77777777" w:rsidR="0017239C" w:rsidRPr="00AE00E5" w:rsidRDefault="0017239C" w:rsidP="0017239C">
      <w:pPr>
        <w:pStyle w:val="subcap"/>
      </w:pPr>
      <w:r w:rsidRPr="00AE00E5">
        <w:lastRenderedPageBreak/>
        <w:t>TERRITORY 124</w:t>
      </w:r>
    </w:p>
    <w:p w14:paraId="72953A18" w14:textId="77777777" w:rsidR="0017239C" w:rsidRPr="00AE00E5" w:rsidRDefault="0017239C" w:rsidP="0017239C">
      <w:pPr>
        <w:pStyle w:val="subcap2"/>
      </w:pPr>
      <w:r w:rsidRPr="00AE00E5">
        <w:t>LIAB, MED PAY, PIP</w:t>
      </w:r>
    </w:p>
    <w:p w14:paraId="61E296C3" w14:textId="77777777" w:rsidR="0017239C" w:rsidRPr="00AE00E5" w:rsidRDefault="0017239C" w:rsidP="0017239C">
      <w:pPr>
        <w:pStyle w:val="isonormal"/>
      </w:pPr>
    </w:p>
    <w:p w14:paraId="4CBEB458" w14:textId="77777777" w:rsidR="0017239C" w:rsidRPr="00AE00E5" w:rsidRDefault="0017239C" w:rsidP="0017239C">
      <w:pPr>
        <w:pStyle w:val="isonormal"/>
        <w:sectPr w:rsidR="0017239C" w:rsidRPr="00AE00E5" w:rsidSect="0017239C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AE00E5" w14:paraId="03EEE266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4B197753" w14:textId="77777777" w:rsidR="0017239C" w:rsidRPr="00AE00E5" w:rsidRDefault="0017239C" w:rsidP="004E6DA2">
            <w:pPr>
              <w:pStyle w:val="tablehead"/>
              <w:rPr>
                <w:kern w:val="18"/>
              </w:rPr>
            </w:pPr>
            <w:r w:rsidRPr="00AE00E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B037F73" w14:textId="77777777" w:rsidR="0017239C" w:rsidRPr="00AE00E5" w:rsidRDefault="0017239C" w:rsidP="004E6DA2">
            <w:pPr>
              <w:pStyle w:val="tablehead"/>
              <w:rPr>
                <w:kern w:val="18"/>
              </w:rPr>
            </w:pPr>
            <w:r w:rsidRPr="00AE00E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03D1F84" w14:textId="77777777" w:rsidR="0017239C" w:rsidRPr="00AE00E5" w:rsidRDefault="0017239C" w:rsidP="004E6DA2">
            <w:pPr>
              <w:pStyle w:val="tablehead"/>
              <w:rPr>
                <w:kern w:val="18"/>
              </w:rPr>
            </w:pPr>
            <w:r w:rsidRPr="00AE00E5">
              <w:rPr>
                <w:kern w:val="18"/>
              </w:rPr>
              <w:t>PERSONAL INJURY PROTECTION</w:t>
            </w:r>
          </w:p>
        </w:tc>
      </w:tr>
      <w:tr w:rsidR="0017239C" w:rsidRPr="00AE00E5" w14:paraId="2732B97E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E70158E" w14:textId="77777777" w:rsidR="0017239C" w:rsidRPr="00AE00E5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CF7D2C3" w14:textId="77777777" w:rsidR="0017239C" w:rsidRPr="00AE00E5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A5D4527" w14:textId="77777777" w:rsidR="0017239C" w:rsidRPr="00AE00E5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AE00E5" w14:paraId="54B07978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002E5D2" w14:textId="77777777" w:rsidR="0017239C" w:rsidRPr="00AE00E5" w:rsidRDefault="0017239C" w:rsidP="004E6DA2">
            <w:pPr>
              <w:pStyle w:val="tablehead"/>
              <w:rPr>
                <w:kern w:val="18"/>
              </w:rPr>
            </w:pPr>
            <w:r w:rsidRPr="00AE00E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A379B54" w14:textId="77777777" w:rsidR="0017239C" w:rsidRPr="00AE00E5" w:rsidRDefault="0017239C" w:rsidP="004E6DA2">
            <w:pPr>
              <w:pStyle w:val="tablehead"/>
              <w:rPr>
                <w:kern w:val="18"/>
              </w:rPr>
            </w:pPr>
            <w:r w:rsidRPr="00AE00E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24ED0E3" w14:textId="77777777" w:rsidR="0017239C" w:rsidRPr="00AE00E5" w:rsidRDefault="0017239C" w:rsidP="004E6DA2">
            <w:pPr>
              <w:pStyle w:val="tablehead"/>
              <w:rPr>
                <w:kern w:val="18"/>
              </w:rPr>
            </w:pPr>
            <w:r w:rsidRPr="00AE00E5">
              <w:rPr>
                <w:kern w:val="18"/>
              </w:rPr>
              <w:t>Basic Limits</w:t>
            </w:r>
          </w:p>
        </w:tc>
      </w:tr>
      <w:tr w:rsidR="0017239C" w:rsidRPr="00AE00E5" w14:paraId="16F85FD4" w14:textId="77777777" w:rsidTr="004E6DA2">
        <w:trPr>
          <w:cantSplit/>
        </w:trPr>
        <w:tc>
          <w:tcPr>
            <w:tcW w:w="9360" w:type="dxa"/>
            <w:gridSpan w:val="7"/>
          </w:tcPr>
          <w:p w14:paraId="1130C4BE" w14:textId="77777777" w:rsidR="0017239C" w:rsidRPr="00AE00E5" w:rsidRDefault="0017239C" w:rsidP="004E6DA2">
            <w:pPr>
              <w:pStyle w:val="tabletext11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AE00E5" w14:paraId="644704E0" w14:textId="77777777" w:rsidTr="004E6DA2">
        <w:trPr>
          <w:cantSplit/>
        </w:trPr>
        <w:tc>
          <w:tcPr>
            <w:tcW w:w="6240" w:type="dxa"/>
            <w:gridSpan w:val="5"/>
          </w:tcPr>
          <w:p w14:paraId="51810156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D1D185B" w14:textId="77777777" w:rsidR="0017239C" w:rsidRPr="00AE00E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03C4C47" w14:textId="77777777" w:rsidR="0017239C" w:rsidRPr="00AE00E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AE00E5" w14:paraId="2177430D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392F15A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1034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741B35C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 xml:space="preserve">$12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E8A8398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2E760BF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N/A</w:t>
            </w:r>
          </w:p>
        </w:tc>
      </w:tr>
      <w:tr w:rsidR="0017239C" w:rsidRPr="00AE00E5" w14:paraId="6C44FDC6" w14:textId="77777777" w:rsidTr="004E6DA2">
        <w:trPr>
          <w:cantSplit/>
        </w:trPr>
        <w:tc>
          <w:tcPr>
            <w:tcW w:w="9360" w:type="dxa"/>
            <w:gridSpan w:val="7"/>
          </w:tcPr>
          <w:p w14:paraId="7753FE05" w14:textId="77777777" w:rsidR="0017239C" w:rsidRPr="00AE00E5" w:rsidRDefault="0017239C" w:rsidP="004E6DA2">
            <w:pPr>
              <w:pStyle w:val="tabletext11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AE00E5" w14:paraId="1410B281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DC88DCA" w14:textId="77777777" w:rsidR="0017239C" w:rsidRPr="00AE00E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AE0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1F457C7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5D81528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1DB06B4A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E00E5" w14:paraId="266C31C4" w14:textId="77777777" w:rsidTr="004E6DA2">
        <w:trPr>
          <w:cantSplit/>
        </w:trPr>
        <w:tc>
          <w:tcPr>
            <w:tcW w:w="3120" w:type="dxa"/>
            <w:gridSpan w:val="4"/>
          </w:tcPr>
          <w:p w14:paraId="5F9CB050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 919</w:t>
            </w:r>
          </w:p>
        </w:tc>
        <w:tc>
          <w:tcPr>
            <w:tcW w:w="3120" w:type="dxa"/>
          </w:tcPr>
          <w:p w14:paraId="1924E8C6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 xml:space="preserve">$29    </w:t>
            </w:r>
          </w:p>
        </w:tc>
        <w:tc>
          <w:tcPr>
            <w:tcW w:w="1560" w:type="dxa"/>
          </w:tcPr>
          <w:p w14:paraId="3802A323" w14:textId="77777777" w:rsidR="0017239C" w:rsidRPr="00AE00E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83939D3" w14:textId="77777777" w:rsidR="0017239C" w:rsidRPr="00AE00E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AE00E5" w14:paraId="69538051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FBDE513" w14:textId="77777777" w:rsidR="0017239C" w:rsidRPr="00AE00E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AE00E5">
              <w:rPr>
                <w:rFonts w:ascii="Symbol" w:hAnsi="Symbol"/>
                <w:kern w:val="18"/>
              </w:rPr>
              <w:br/>
            </w:r>
            <w:r w:rsidRPr="00AE0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309DE92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3CAC6A9F" w14:textId="77777777" w:rsidR="0017239C" w:rsidRPr="00AE00E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3D831899" w14:textId="77777777" w:rsidR="0017239C" w:rsidRPr="00AE00E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Principally Operated By Employees</w:t>
            </w:r>
          </w:p>
        </w:tc>
      </w:tr>
      <w:tr w:rsidR="0017239C" w:rsidRPr="00AE00E5" w14:paraId="1D6F5EDE" w14:textId="77777777" w:rsidTr="004E6DA2">
        <w:trPr>
          <w:cantSplit/>
        </w:trPr>
        <w:tc>
          <w:tcPr>
            <w:tcW w:w="3120" w:type="dxa"/>
            <w:gridSpan w:val="4"/>
          </w:tcPr>
          <w:p w14:paraId="436EA25B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 635</w:t>
            </w:r>
          </w:p>
        </w:tc>
        <w:tc>
          <w:tcPr>
            <w:tcW w:w="3120" w:type="dxa"/>
          </w:tcPr>
          <w:p w14:paraId="06574B5D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DF2DB24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  60</w:t>
            </w:r>
          </w:p>
        </w:tc>
        <w:tc>
          <w:tcPr>
            <w:tcW w:w="1560" w:type="dxa"/>
          </w:tcPr>
          <w:p w14:paraId="48CDE24C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  51</w:t>
            </w:r>
          </w:p>
        </w:tc>
      </w:tr>
      <w:tr w:rsidR="0017239C" w:rsidRPr="00AE00E5" w14:paraId="48D81058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973BA5" w14:textId="77777777" w:rsidR="0017239C" w:rsidRPr="00AE00E5" w:rsidRDefault="0017239C" w:rsidP="004E6DA2">
            <w:pPr>
              <w:pStyle w:val="tabletext11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AE00E5" w14:paraId="045E3E36" w14:textId="77777777" w:rsidTr="004E6DA2">
        <w:trPr>
          <w:cantSplit/>
        </w:trPr>
        <w:tc>
          <w:tcPr>
            <w:tcW w:w="580" w:type="dxa"/>
            <w:gridSpan w:val="2"/>
          </w:tcPr>
          <w:p w14:paraId="23F7CCEC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47D421D" w14:textId="77777777" w:rsidR="0017239C" w:rsidRPr="00AE00E5" w:rsidRDefault="0017239C" w:rsidP="004E6DA2">
            <w:pPr>
              <w:pStyle w:val="tabletext11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– TAXICABS AND LIMOUSINES</w:t>
            </w:r>
          </w:p>
        </w:tc>
      </w:tr>
      <w:tr w:rsidR="0017239C" w:rsidRPr="00AE00E5" w14:paraId="4BA19619" w14:textId="77777777" w:rsidTr="004E6DA2">
        <w:trPr>
          <w:cantSplit/>
        </w:trPr>
        <w:tc>
          <w:tcPr>
            <w:tcW w:w="9360" w:type="dxa"/>
            <w:gridSpan w:val="7"/>
          </w:tcPr>
          <w:p w14:paraId="2E8551D8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E00E5" w14:paraId="60A4455C" w14:textId="77777777" w:rsidTr="004E6DA2">
        <w:trPr>
          <w:cantSplit/>
        </w:trPr>
        <w:tc>
          <w:tcPr>
            <w:tcW w:w="3120" w:type="dxa"/>
            <w:gridSpan w:val="4"/>
          </w:tcPr>
          <w:p w14:paraId="110813A1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4157</w:t>
            </w:r>
          </w:p>
        </w:tc>
        <w:tc>
          <w:tcPr>
            <w:tcW w:w="3120" w:type="dxa"/>
          </w:tcPr>
          <w:p w14:paraId="7DE5B318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 xml:space="preserve">$173   </w:t>
            </w:r>
          </w:p>
        </w:tc>
        <w:tc>
          <w:tcPr>
            <w:tcW w:w="3120" w:type="dxa"/>
            <w:gridSpan w:val="2"/>
          </w:tcPr>
          <w:p w14:paraId="701494FB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N/A</w:t>
            </w:r>
          </w:p>
        </w:tc>
      </w:tr>
      <w:tr w:rsidR="0017239C" w:rsidRPr="00AE00E5" w14:paraId="2ADAB897" w14:textId="77777777" w:rsidTr="004E6DA2">
        <w:trPr>
          <w:cantSplit/>
        </w:trPr>
        <w:tc>
          <w:tcPr>
            <w:tcW w:w="580" w:type="dxa"/>
            <w:gridSpan w:val="2"/>
          </w:tcPr>
          <w:p w14:paraId="1905D515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FCC475F" w14:textId="77777777" w:rsidR="0017239C" w:rsidRPr="00AE00E5" w:rsidRDefault="0017239C" w:rsidP="004E6DA2">
            <w:pPr>
              <w:pStyle w:val="tabletext11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– SCHOOL AND CHURCH BUSES</w:t>
            </w:r>
          </w:p>
        </w:tc>
      </w:tr>
      <w:tr w:rsidR="0017239C" w:rsidRPr="00AE00E5" w14:paraId="2293EA05" w14:textId="77777777" w:rsidTr="004E6DA2">
        <w:trPr>
          <w:cantSplit/>
        </w:trPr>
        <w:tc>
          <w:tcPr>
            <w:tcW w:w="9360" w:type="dxa"/>
            <w:gridSpan w:val="7"/>
          </w:tcPr>
          <w:p w14:paraId="23E851B9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E00E5" w14:paraId="71F5D602" w14:textId="77777777" w:rsidTr="004E6DA2">
        <w:trPr>
          <w:cantSplit/>
        </w:trPr>
        <w:tc>
          <w:tcPr>
            <w:tcW w:w="3120" w:type="dxa"/>
            <w:gridSpan w:val="4"/>
          </w:tcPr>
          <w:p w14:paraId="1F85840E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 393</w:t>
            </w:r>
          </w:p>
        </w:tc>
        <w:tc>
          <w:tcPr>
            <w:tcW w:w="3120" w:type="dxa"/>
          </w:tcPr>
          <w:p w14:paraId="6027D670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 xml:space="preserve">$13    </w:t>
            </w:r>
          </w:p>
        </w:tc>
        <w:tc>
          <w:tcPr>
            <w:tcW w:w="3120" w:type="dxa"/>
            <w:gridSpan w:val="2"/>
          </w:tcPr>
          <w:p w14:paraId="735A8038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N/A</w:t>
            </w:r>
          </w:p>
        </w:tc>
      </w:tr>
      <w:tr w:rsidR="0017239C" w:rsidRPr="00AE00E5" w14:paraId="086094D6" w14:textId="77777777" w:rsidTr="004E6DA2">
        <w:trPr>
          <w:cantSplit/>
        </w:trPr>
        <w:tc>
          <w:tcPr>
            <w:tcW w:w="580" w:type="dxa"/>
            <w:gridSpan w:val="2"/>
          </w:tcPr>
          <w:p w14:paraId="7F1FF9B1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8BAFBF5" w14:textId="77777777" w:rsidR="0017239C" w:rsidRPr="00AE00E5" w:rsidRDefault="0017239C" w:rsidP="004E6DA2">
            <w:pPr>
              <w:pStyle w:val="tabletext11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– OTHER BUSES</w:t>
            </w:r>
          </w:p>
        </w:tc>
      </w:tr>
      <w:tr w:rsidR="0017239C" w:rsidRPr="00AE00E5" w14:paraId="6FB43839" w14:textId="77777777" w:rsidTr="004E6DA2">
        <w:trPr>
          <w:cantSplit/>
        </w:trPr>
        <w:tc>
          <w:tcPr>
            <w:tcW w:w="9360" w:type="dxa"/>
            <w:gridSpan w:val="7"/>
          </w:tcPr>
          <w:p w14:paraId="7C3A9D5F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E00E5" w14:paraId="5D6C05A5" w14:textId="77777777" w:rsidTr="004E6DA2">
        <w:trPr>
          <w:cantSplit/>
        </w:trPr>
        <w:tc>
          <w:tcPr>
            <w:tcW w:w="3120" w:type="dxa"/>
            <w:gridSpan w:val="4"/>
          </w:tcPr>
          <w:p w14:paraId="6FDDE681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3267</w:t>
            </w:r>
          </w:p>
        </w:tc>
        <w:tc>
          <w:tcPr>
            <w:tcW w:w="3120" w:type="dxa"/>
          </w:tcPr>
          <w:p w14:paraId="2EE0D02F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 xml:space="preserve">$72    </w:t>
            </w:r>
          </w:p>
        </w:tc>
        <w:tc>
          <w:tcPr>
            <w:tcW w:w="3120" w:type="dxa"/>
            <w:gridSpan w:val="2"/>
          </w:tcPr>
          <w:p w14:paraId="019F7584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N/A</w:t>
            </w:r>
          </w:p>
        </w:tc>
      </w:tr>
      <w:tr w:rsidR="0017239C" w:rsidRPr="00AE00E5" w14:paraId="548B6EE7" w14:textId="77777777" w:rsidTr="004E6DA2">
        <w:trPr>
          <w:cantSplit/>
        </w:trPr>
        <w:tc>
          <w:tcPr>
            <w:tcW w:w="580" w:type="dxa"/>
            <w:gridSpan w:val="2"/>
          </w:tcPr>
          <w:p w14:paraId="142169BB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0E1E141" w14:textId="77777777" w:rsidR="0017239C" w:rsidRPr="00AE00E5" w:rsidRDefault="0017239C" w:rsidP="004E6DA2">
            <w:pPr>
              <w:pStyle w:val="tabletext11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– VAN POOLS</w:t>
            </w:r>
          </w:p>
        </w:tc>
      </w:tr>
      <w:tr w:rsidR="0017239C" w:rsidRPr="00AE00E5" w14:paraId="6A37835B" w14:textId="77777777" w:rsidTr="004E6DA2">
        <w:trPr>
          <w:cantSplit/>
        </w:trPr>
        <w:tc>
          <w:tcPr>
            <w:tcW w:w="9360" w:type="dxa"/>
            <w:gridSpan w:val="7"/>
          </w:tcPr>
          <w:p w14:paraId="042A6A2A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AE00E5" w14:paraId="29ED7E1A" w14:textId="77777777" w:rsidTr="004E6DA2">
        <w:trPr>
          <w:cantSplit/>
        </w:trPr>
        <w:tc>
          <w:tcPr>
            <w:tcW w:w="3120" w:type="dxa"/>
            <w:gridSpan w:val="4"/>
          </w:tcPr>
          <w:p w14:paraId="6EB71971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 982</w:t>
            </w:r>
          </w:p>
        </w:tc>
        <w:tc>
          <w:tcPr>
            <w:tcW w:w="3120" w:type="dxa"/>
          </w:tcPr>
          <w:p w14:paraId="0157E6A9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 xml:space="preserve">$32    </w:t>
            </w:r>
          </w:p>
        </w:tc>
        <w:tc>
          <w:tcPr>
            <w:tcW w:w="3120" w:type="dxa"/>
            <w:gridSpan w:val="2"/>
          </w:tcPr>
          <w:p w14:paraId="2438965F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N/A</w:t>
            </w:r>
          </w:p>
        </w:tc>
      </w:tr>
      <w:tr w:rsidR="0017239C" w:rsidRPr="00AE00E5" w14:paraId="2B12DC29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0B6448" w14:textId="77777777" w:rsidR="0017239C" w:rsidRPr="00AE00E5" w:rsidRDefault="0017239C" w:rsidP="004E6DA2">
            <w:pPr>
              <w:pStyle w:val="tabletext11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AE00E5" w14:paraId="5139E841" w14:textId="77777777" w:rsidTr="004E6DA2">
        <w:trPr>
          <w:cantSplit/>
        </w:trPr>
        <w:tc>
          <w:tcPr>
            <w:tcW w:w="6240" w:type="dxa"/>
            <w:gridSpan w:val="5"/>
          </w:tcPr>
          <w:p w14:paraId="0D94E35B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3E2DCB6" w14:textId="77777777" w:rsidR="0017239C" w:rsidRPr="00AE00E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AE00E5">
              <w:rPr>
                <w:b/>
                <w:kern w:val="18"/>
              </w:rPr>
              <w:t>All Autos</w:t>
            </w:r>
          </w:p>
        </w:tc>
      </w:tr>
      <w:tr w:rsidR="0017239C" w:rsidRPr="00AE00E5" w14:paraId="2F239072" w14:textId="77777777" w:rsidTr="004E6DA2">
        <w:trPr>
          <w:cantSplit/>
        </w:trPr>
        <w:tc>
          <w:tcPr>
            <w:tcW w:w="3120" w:type="dxa"/>
            <w:gridSpan w:val="4"/>
          </w:tcPr>
          <w:p w14:paraId="358FD54D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$  1057</w:t>
            </w:r>
          </w:p>
        </w:tc>
        <w:tc>
          <w:tcPr>
            <w:tcW w:w="3120" w:type="dxa"/>
          </w:tcPr>
          <w:p w14:paraId="69F6B84C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 xml:space="preserve">Refer to Rule </w:t>
            </w:r>
            <w:r w:rsidRPr="00AE00E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90926D5" w14:textId="77777777" w:rsidR="0017239C" w:rsidRPr="00AE00E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AE00E5">
              <w:rPr>
                <w:kern w:val="18"/>
              </w:rPr>
              <w:t>N/A</w:t>
            </w:r>
          </w:p>
        </w:tc>
      </w:tr>
      <w:tr w:rsidR="0017239C" w:rsidRPr="00AE00E5" w14:paraId="1B0E2DE4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6941CE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E00E5" w14:paraId="76232C9B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A034433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A5BFDC4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kern w:val="18"/>
              </w:rPr>
              <w:t xml:space="preserve">For Other Than Zone-rated Trucks, Tractors and Trailers Classifications, refer to Rule </w:t>
            </w:r>
            <w:r w:rsidRPr="00AE00E5">
              <w:rPr>
                <w:b/>
                <w:kern w:val="18"/>
              </w:rPr>
              <w:t>222.</w:t>
            </w:r>
            <w:r w:rsidRPr="00AE00E5">
              <w:rPr>
                <w:kern w:val="18"/>
              </w:rPr>
              <w:t xml:space="preserve"> for premium development.</w:t>
            </w:r>
          </w:p>
        </w:tc>
      </w:tr>
      <w:tr w:rsidR="0017239C" w:rsidRPr="00AE00E5" w14:paraId="7B918A46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3E731F6F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89B92B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kern w:val="18"/>
              </w:rPr>
              <w:t xml:space="preserve">For Private Passenger Types Classifications, refer to Rule </w:t>
            </w:r>
            <w:r w:rsidRPr="00AE00E5">
              <w:rPr>
                <w:b/>
                <w:kern w:val="18"/>
              </w:rPr>
              <w:t>232.</w:t>
            </w:r>
            <w:r w:rsidRPr="00AE00E5">
              <w:rPr>
                <w:kern w:val="18"/>
              </w:rPr>
              <w:t xml:space="preserve"> for premium development.</w:t>
            </w:r>
          </w:p>
        </w:tc>
      </w:tr>
      <w:tr w:rsidR="0017239C" w:rsidRPr="00AE00E5" w14:paraId="05B2D857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9728F9A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FBB746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kern w:val="18"/>
              </w:rPr>
              <w:t xml:space="preserve">For Other Than Zone-rated Public Autos, refer to Rule </w:t>
            </w:r>
            <w:r w:rsidRPr="00AE00E5">
              <w:rPr>
                <w:rStyle w:val="rulelink"/>
              </w:rPr>
              <w:t>239.</w:t>
            </w:r>
            <w:r w:rsidRPr="00AE00E5">
              <w:rPr>
                <w:kern w:val="18"/>
              </w:rPr>
              <w:t xml:space="preserve"> for premium development.</w:t>
            </w:r>
          </w:p>
        </w:tc>
      </w:tr>
      <w:tr w:rsidR="0017239C" w:rsidRPr="00AE00E5" w14:paraId="3CF59F5F" w14:textId="77777777" w:rsidTr="004E6DA2">
        <w:trPr>
          <w:cantSplit/>
        </w:trPr>
        <w:tc>
          <w:tcPr>
            <w:tcW w:w="220" w:type="dxa"/>
          </w:tcPr>
          <w:p w14:paraId="39224843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33B1731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kern w:val="18"/>
              </w:rPr>
              <w:t xml:space="preserve">For liability increased limits factors, refer to Rule </w:t>
            </w:r>
            <w:r w:rsidRPr="00AE00E5">
              <w:rPr>
                <w:rStyle w:val="rulelink"/>
              </w:rPr>
              <w:t>300.</w:t>
            </w:r>
          </w:p>
        </w:tc>
      </w:tr>
      <w:tr w:rsidR="0017239C" w:rsidRPr="00AE00E5" w14:paraId="1ED1D763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5EFE0FF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E97562D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kern w:val="18"/>
              </w:rPr>
              <w:t xml:space="preserve">Other Than Auto losses for </w:t>
            </w:r>
            <w:r w:rsidRPr="00AE00E5">
              <w:t>Auto Dealers</w:t>
            </w:r>
            <w:r w:rsidRPr="00AE00E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E00E5">
              <w:rPr>
                <w:rStyle w:val="rulelink"/>
              </w:rPr>
              <w:t>249.</w:t>
            </w:r>
          </w:p>
        </w:tc>
      </w:tr>
      <w:tr w:rsidR="0017239C" w:rsidRPr="00AE00E5" w14:paraId="5DF0EDD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40BF0A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EDC6D1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kern w:val="18"/>
              </w:rPr>
              <w:t xml:space="preserve">The liability loss cost shown for Rule </w:t>
            </w:r>
            <w:r w:rsidRPr="00AE00E5">
              <w:rPr>
                <w:rStyle w:val="rulelink"/>
              </w:rPr>
              <w:t>249.</w:t>
            </w:r>
            <w:r w:rsidRPr="00AE00E5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AE00E5" w14:paraId="67E045A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E1D1A8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3517D6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  <w:r w:rsidRPr="00AE00E5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AE00E5" w14:paraId="15EE421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DE155B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E6022C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E00E5" w14:paraId="2C82FB1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69C8E9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4D9612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E00E5" w14:paraId="0DFB4E2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E7974B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A3EE57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E00E5" w14:paraId="18E9BC5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F12F9C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BC7BE4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E00E5" w14:paraId="7FA0AD7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EBE9CA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74D874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E00E5" w14:paraId="5DE175B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2B611B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392F89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E00E5" w14:paraId="6CBB15B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6E7468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747BB9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E00E5" w14:paraId="229419E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3BE497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BD708F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AE00E5" w14:paraId="09544297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6B1B75D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AD43079" w14:textId="77777777" w:rsidR="0017239C" w:rsidRPr="00AE00E5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99B9888" w14:textId="23E4DD13" w:rsidR="0017239C" w:rsidRDefault="0017239C" w:rsidP="0017239C">
      <w:pPr>
        <w:pStyle w:val="isonormal"/>
      </w:pPr>
    </w:p>
    <w:p w14:paraId="1E01D861" w14:textId="47D6B6BD" w:rsidR="0017239C" w:rsidRDefault="0017239C" w:rsidP="0017239C">
      <w:pPr>
        <w:pStyle w:val="isonormal"/>
        <w:jc w:val="left"/>
      </w:pPr>
    </w:p>
    <w:p w14:paraId="49C9B69B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A6F30A6" w14:textId="77777777" w:rsidR="0017239C" w:rsidRPr="0069711E" w:rsidRDefault="0017239C" w:rsidP="0017239C">
      <w:pPr>
        <w:pStyle w:val="subcap"/>
      </w:pPr>
      <w:r w:rsidRPr="0069711E">
        <w:lastRenderedPageBreak/>
        <w:t>TERRITORY 125</w:t>
      </w:r>
    </w:p>
    <w:p w14:paraId="76AA300F" w14:textId="77777777" w:rsidR="0017239C" w:rsidRPr="0069711E" w:rsidRDefault="0017239C" w:rsidP="0017239C">
      <w:pPr>
        <w:pStyle w:val="subcap2"/>
      </w:pPr>
      <w:r w:rsidRPr="0069711E">
        <w:t>LIAB, MED PAY, PIP</w:t>
      </w:r>
    </w:p>
    <w:p w14:paraId="7A02B4E5" w14:textId="77777777" w:rsidR="0017239C" w:rsidRPr="0069711E" w:rsidRDefault="0017239C" w:rsidP="0017239C">
      <w:pPr>
        <w:pStyle w:val="isonormal"/>
      </w:pPr>
    </w:p>
    <w:p w14:paraId="54E2A25C" w14:textId="77777777" w:rsidR="0017239C" w:rsidRPr="0069711E" w:rsidRDefault="0017239C" w:rsidP="0017239C">
      <w:pPr>
        <w:pStyle w:val="isonormal"/>
        <w:sectPr w:rsidR="0017239C" w:rsidRPr="0069711E" w:rsidSect="0017239C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69711E" w14:paraId="6B3CA9A1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157B964A" w14:textId="77777777" w:rsidR="0017239C" w:rsidRPr="0069711E" w:rsidRDefault="0017239C" w:rsidP="004E6DA2">
            <w:pPr>
              <w:pStyle w:val="tablehead"/>
              <w:rPr>
                <w:kern w:val="18"/>
              </w:rPr>
            </w:pPr>
            <w:r w:rsidRPr="0069711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14159D1" w14:textId="77777777" w:rsidR="0017239C" w:rsidRPr="0069711E" w:rsidRDefault="0017239C" w:rsidP="004E6DA2">
            <w:pPr>
              <w:pStyle w:val="tablehead"/>
              <w:rPr>
                <w:kern w:val="18"/>
              </w:rPr>
            </w:pPr>
            <w:r w:rsidRPr="0069711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31F84F7" w14:textId="77777777" w:rsidR="0017239C" w:rsidRPr="0069711E" w:rsidRDefault="0017239C" w:rsidP="004E6DA2">
            <w:pPr>
              <w:pStyle w:val="tablehead"/>
              <w:rPr>
                <w:kern w:val="18"/>
              </w:rPr>
            </w:pPr>
            <w:r w:rsidRPr="0069711E">
              <w:rPr>
                <w:kern w:val="18"/>
              </w:rPr>
              <w:t>PERSONAL INJURY PROTECTION</w:t>
            </w:r>
          </w:p>
        </w:tc>
      </w:tr>
      <w:tr w:rsidR="0017239C" w:rsidRPr="0069711E" w14:paraId="421DB9A7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114484A6" w14:textId="77777777" w:rsidR="0017239C" w:rsidRPr="0069711E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CA181CA" w14:textId="77777777" w:rsidR="0017239C" w:rsidRPr="0069711E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AFCDFAD" w14:textId="77777777" w:rsidR="0017239C" w:rsidRPr="0069711E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69711E" w14:paraId="1A57BE93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968124A" w14:textId="77777777" w:rsidR="0017239C" w:rsidRPr="0069711E" w:rsidRDefault="0017239C" w:rsidP="004E6DA2">
            <w:pPr>
              <w:pStyle w:val="tablehead"/>
              <w:rPr>
                <w:kern w:val="18"/>
              </w:rPr>
            </w:pPr>
            <w:r w:rsidRPr="0069711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8925375" w14:textId="77777777" w:rsidR="0017239C" w:rsidRPr="0069711E" w:rsidRDefault="0017239C" w:rsidP="004E6DA2">
            <w:pPr>
              <w:pStyle w:val="tablehead"/>
              <w:rPr>
                <w:kern w:val="18"/>
              </w:rPr>
            </w:pPr>
            <w:r w:rsidRPr="0069711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2098A0A6" w14:textId="77777777" w:rsidR="0017239C" w:rsidRPr="0069711E" w:rsidRDefault="0017239C" w:rsidP="004E6DA2">
            <w:pPr>
              <w:pStyle w:val="tablehead"/>
              <w:rPr>
                <w:kern w:val="18"/>
              </w:rPr>
            </w:pPr>
            <w:r w:rsidRPr="0069711E">
              <w:rPr>
                <w:kern w:val="18"/>
              </w:rPr>
              <w:t>Basic Limits</w:t>
            </w:r>
          </w:p>
        </w:tc>
      </w:tr>
      <w:tr w:rsidR="0017239C" w:rsidRPr="0069711E" w14:paraId="563EED29" w14:textId="77777777" w:rsidTr="004E6DA2">
        <w:trPr>
          <w:cantSplit/>
        </w:trPr>
        <w:tc>
          <w:tcPr>
            <w:tcW w:w="9360" w:type="dxa"/>
            <w:gridSpan w:val="7"/>
          </w:tcPr>
          <w:p w14:paraId="3336BEB5" w14:textId="77777777" w:rsidR="0017239C" w:rsidRPr="0069711E" w:rsidRDefault="0017239C" w:rsidP="004E6DA2">
            <w:pPr>
              <w:pStyle w:val="tabletext11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69711E" w14:paraId="030A2D06" w14:textId="77777777" w:rsidTr="004E6DA2">
        <w:trPr>
          <w:cantSplit/>
        </w:trPr>
        <w:tc>
          <w:tcPr>
            <w:tcW w:w="6240" w:type="dxa"/>
            <w:gridSpan w:val="5"/>
          </w:tcPr>
          <w:p w14:paraId="471D1BB4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2BCB21D" w14:textId="77777777" w:rsidR="0017239C" w:rsidRPr="0069711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C09E7B0" w14:textId="77777777" w:rsidR="0017239C" w:rsidRPr="0069711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69711E" w14:paraId="0168C141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86DE9BD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 695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BACD818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 xml:space="preserve">$10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0EAF8CB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1576920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N/A</w:t>
            </w:r>
          </w:p>
        </w:tc>
      </w:tr>
      <w:tr w:rsidR="0017239C" w:rsidRPr="0069711E" w14:paraId="34897EC2" w14:textId="77777777" w:rsidTr="004E6DA2">
        <w:trPr>
          <w:cantSplit/>
        </w:trPr>
        <w:tc>
          <w:tcPr>
            <w:tcW w:w="9360" w:type="dxa"/>
            <w:gridSpan w:val="7"/>
          </w:tcPr>
          <w:p w14:paraId="2ACA78D0" w14:textId="77777777" w:rsidR="0017239C" w:rsidRPr="0069711E" w:rsidRDefault="0017239C" w:rsidP="004E6DA2">
            <w:pPr>
              <w:pStyle w:val="tabletext11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69711E" w14:paraId="0170DF94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9D0AA7D" w14:textId="77777777" w:rsidR="0017239C" w:rsidRPr="0069711E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971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5293C9C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4A0721E6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EAC421C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711E" w14:paraId="5F9BF00C" w14:textId="77777777" w:rsidTr="004E6DA2">
        <w:trPr>
          <w:cantSplit/>
        </w:trPr>
        <w:tc>
          <w:tcPr>
            <w:tcW w:w="3120" w:type="dxa"/>
            <w:gridSpan w:val="4"/>
          </w:tcPr>
          <w:p w14:paraId="623DD51B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 652</w:t>
            </w:r>
          </w:p>
        </w:tc>
        <w:tc>
          <w:tcPr>
            <w:tcW w:w="3120" w:type="dxa"/>
          </w:tcPr>
          <w:p w14:paraId="79254A51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 xml:space="preserve">$21    </w:t>
            </w:r>
          </w:p>
        </w:tc>
        <w:tc>
          <w:tcPr>
            <w:tcW w:w="1560" w:type="dxa"/>
          </w:tcPr>
          <w:p w14:paraId="26A1051B" w14:textId="77777777" w:rsidR="0017239C" w:rsidRPr="0069711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A4DA412" w14:textId="77777777" w:rsidR="0017239C" w:rsidRPr="0069711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69711E" w14:paraId="41F49827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7C54EE52" w14:textId="77777777" w:rsidR="0017239C" w:rsidRPr="0069711E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9711E">
              <w:rPr>
                <w:rFonts w:ascii="Symbol" w:hAnsi="Symbol"/>
                <w:kern w:val="18"/>
              </w:rPr>
              <w:br/>
            </w:r>
            <w:r w:rsidRPr="006971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147CA8E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1A3292B7" w14:textId="77777777" w:rsidR="0017239C" w:rsidRPr="0069711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213323E4" w14:textId="77777777" w:rsidR="0017239C" w:rsidRPr="0069711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Principally Operated By Employees</w:t>
            </w:r>
          </w:p>
        </w:tc>
      </w:tr>
      <w:tr w:rsidR="0017239C" w:rsidRPr="0069711E" w14:paraId="12A72468" w14:textId="77777777" w:rsidTr="004E6DA2">
        <w:trPr>
          <w:cantSplit/>
        </w:trPr>
        <w:tc>
          <w:tcPr>
            <w:tcW w:w="3120" w:type="dxa"/>
            <w:gridSpan w:val="4"/>
          </w:tcPr>
          <w:p w14:paraId="5F7DDE18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 455</w:t>
            </w:r>
          </w:p>
        </w:tc>
        <w:tc>
          <w:tcPr>
            <w:tcW w:w="3120" w:type="dxa"/>
          </w:tcPr>
          <w:p w14:paraId="7ABE14F5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6936FDD4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  53</w:t>
            </w:r>
          </w:p>
        </w:tc>
        <w:tc>
          <w:tcPr>
            <w:tcW w:w="1560" w:type="dxa"/>
          </w:tcPr>
          <w:p w14:paraId="7DB48D8C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  45</w:t>
            </w:r>
          </w:p>
        </w:tc>
      </w:tr>
      <w:tr w:rsidR="0017239C" w:rsidRPr="0069711E" w14:paraId="0D058A08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2C56AA" w14:textId="77777777" w:rsidR="0017239C" w:rsidRPr="0069711E" w:rsidRDefault="0017239C" w:rsidP="004E6DA2">
            <w:pPr>
              <w:pStyle w:val="tabletext11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69711E" w14:paraId="5107F71C" w14:textId="77777777" w:rsidTr="004E6DA2">
        <w:trPr>
          <w:cantSplit/>
        </w:trPr>
        <w:tc>
          <w:tcPr>
            <w:tcW w:w="580" w:type="dxa"/>
            <w:gridSpan w:val="2"/>
          </w:tcPr>
          <w:p w14:paraId="288D1951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8110C0C" w14:textId="77777777" w:rsidR="0017239C" w:rsidRPr="0069711E" w:rsidRDefault="0017239C" w:rsidP="004E6DA2">
            <w:pPr>
              <w:pStyle w:val="tabletext11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– TAXICABS AND LIMOUSINES</w:t>
            </w:r>
          </w:p>
        </w:tc>
      </w:tr>
      <w:tr w:rsidR="0017239C" w:rsidRPr="0069711E" w14:paraId="4115B619" w14:textId="77777777" w:rsidTr="004E6DA2">
        <w:trPr>
          <w:cantSplit/>
        </w:trPr>
        <w:tc>
          <w:tcPr>
            <w:tcW w:w="9360" w:type="dxa"/>
            <w:gridSpan w:val="7"/>
          </w:tcPr>
          <w:p w14:paraId="399FC357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711E" w14:paraId="37E7783D" w14:textId="77777777" w:rsidTr="004E6DA2">
        <w:trPr>
          <w:cantSplit/>
        </w:trPr>
        <w:tc>
          <w:tcPr>
            <w:tcW w:w="3120" w:type="dxa"/>
            <w:gridSpan w:val="4"/>
          </w:tcPr>
          <w:p w14:paraId="78F7C095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2794</w:t>
            </w:r>
          </w:p>
        </w:tc>
        <w:tc>
          <w:tcPr>
            <w:tcW w:w="3120" w:type="dxa"/>
          </w:tcPr>
          <w:p w14:paraId="53A41CB9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 xml:space="preserve">$116   </w:t>
            </w:r>
          </w:p>
        </w:tc>
        <w:tc>
          <w:tcPr>
            <w:tcW w:w="3120" w:type="dxa"/>
            <w:gridSpan w:val="2"/>
          </w:tcPr>
          <w:p w14:paraId="59EEC424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N/A</w:t>
            </w:r>
          </w:p>
        </w:tc>
      </w:tr>
      <w:tr w:rsidR="0017239C" w:rsidRPr="0069711E" w14:paraId="65555096" w14:textId="77777777" w:rsidTr="004E6DA2">
        <w:trPr>
          <w:cantSplit/>
        </w:trPr>
        <w:tc>
          <w:tcPr>
            <w:tcW w:w="580" w:type="dxa"/>
            <w:gridSpan w:val="2"/>
          </w:tcPr>
          <w:p w14:paraId="45FC89DC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441A4A0" w14:textId="77777777" w:rsidR="0017239C" w:rsidRPr="0069711E" w:rsidRDefault="0017239C" w:rsidP="004E6DA2">
            <w:pPr>
              <w:pStyle w:val="tabletext11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– SCHOOL AND CHURCH BUSES</w:t>
            </w:r>
          </w:p>
        </w:tc>
      </w:tr>
      <w:tr w:rsidR="0017239C" w:rsidRPr="0069711E" w14:paraId="721C7AEB" w14:textId="77777777" w:rsidTr="004E6DA2">
        <w:trPr>
          <w:cantSplit/>
        </w:trPr>
        <w:tc>
          <w:tcPr>
            <w:tcW w:w="9360" w:type="dxa"/>
            <w:gridSpan w:val="7"/>
          </w:tcPr>
          <w:p w14:paraId="150168C1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711E" w14:paraId="4BABAF2D" w14:textId="77777777" w:rsidTr="004E6DA2">
        <w:trPr>
          <w:cantSplit/>
        </w:trPr>
        <w:tc>
          <w:tcPr>
            <w:tcW w:w="3120" w:type="dxa"/>
            <w:gridSpan w:val="4"/>
          </w:tcPr>
          <w:p w14:paraId="49A47C29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463C1539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 xml:space="preserve">$10    </w:t>
            </w:r>
          </w:p>
        </w:tc>
        <w:tc>
          <w:tcPr>
            <w:tcW w:w="3120" w:type="dxa"/>
            <w:gridSpan w:val="2"/>
          </w:tcPr>
          <w:p w14:paraId="0A070DDE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N/A</w:t>
            </w:r>
          </w:p>
        </w:tc>
      </w:tr>
      <w:tr w:rsidR="0017239C" w:rsidRPr="0069711E" w14:paraId="1A888BF5" w14:textId="77777777" w:rsidTr="004E6DA2">
        <w:trPr>
          <w:cantSplit/>
        </w:trPr>
        <w:tc>
          <w:tcPr>
            <w:tcW w:w="580" w:type="dxa"/>
            <w:gridSpan w:val="2"/>
          </w:tcPr>
          <w:p w14:paraId="146C2DAA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5207DD8" w14:textId="77777777" w:rsidR="0017239C" w:rsidRPr="0069711E" w:rsidRDefault="0017239C" w:rsidP="004E6DA2">
            <w:pPr>
              <w:pStyle w:val="tabletext11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– OTHER BUSES</w:t>
            </w:r>
          </w:p>
        </w:tc>
      </w:tr>
      <w:tr w:rsidR="0017239C" w:rsidRPr="0069711E" w14:paraId="2ABFA410" w14:textId="77777777" w:rsidTr="004E6DA2">
        <w:trPr>
          <w:cantSplit/>
        </w:trPr>
        <w:tc>
          <w:tcPr>
            <w:tcW w:w="9360" w:type="dxa"/>
            <w:gridSpan w:val="7"/>
          </w:tcPr>
          <w:p w14:paraId="036DEA3C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711E" w14:paraId="022C0CF2" w14:textId="77777777" w:rsidTr="004E6DA2">
        <w:trPr>
          <w:cantSplit/>
        </w:trPr>
        <w:tc>
          <w:tcPr>
            <w:tcW w:w="3120" w:type="dxa"/>
            <w:gridSpan w:val="4"/>
          </w:tcPr>
          <w:p w14:paraId="1505D05C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2196</w:t>
            </w:r>
          </w:p>
        </w:tc>
        <w:tc>
          <w:tcPr>
            <w:tcW w:w="3120" w:type="dxa"/>
          </w:tcPr>
          <w:p w14:paraId="1B170508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 xml:space="preserve">$63    </w:t>
            </w:r>
          </w:p>
        </w:tc>
        <w:tc>
          <w:tcPr>
            <w:tcW w:w="3120" w:type="dxa"/>
            <w:gridSpan w:val="2"/>
          </w:tcPr>
          <w:p w14:paraId="5D28D2CE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N/A</w:t>
            </w:r>
          </w:p>
        </w:tc>
      </w:tr>
      <w:tr w:rsidR="0017239C" w:rsidRPr="0069711E" w14:paraId="578E73D6" w14:textId="77777777" w:rsidTr="004E6DA2">
        <w:trPr>
          <w:cantSplit/>
        </w:trPr>
        <w:tc>
          <w:tcPr>
            <w:tcW w:w="580" w:type="dxa"/>
            <w:gridSpan w:val="2"/>
          </w:tcPr>
          <w:p w14:paraId="6EF946CD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C1E0ABA" w14:textId="77777777" w:rsidR="0017239C" w:rsidRPr="0069711E" w:rsidRDefault="0017239C" w:rsidP="004E6DA2">
            <w:pPr>
              <w:pStyle w:val="tabletext11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– VAN POOLS</w:t>
            </w:r>
          </w:p>
        </w:tc>
      </w:tr>
      <w:tr w:rsidR="0017239C" w:rsidRPr="0069711E" w14:paraId="5C1B8F8A" w14:textId="77777777" w:rsidTr="004E6DA2">
        <w:trPr>
          <w:cantSplit/>
        </w:trPr>
        <w:tc>
          <w:tcPr>
            <w:tcW w:w="9360" w:type="dxa"/>
            <w:gridSpan w:val="7"/>
          </w:tcPr>
          <w:p w14:paraId="0EFEB2BC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711E" w14:paraId="115F3AC3" w14:textId="77777777" w:rsidTr="004E6DA2">
        <w:trPr>
          <w:cantSplit/>
        </w:trPr>
        <w:tc>
          <w:tcPr>
            <w:tcW w:w="3120" w:type="dxa"/>
            <w:gridSpan w:val="4"/>
          </w:tcPr>
          <w:p w14:paraId="285E98A5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 660</w:t>
            </w:r>
          </w:p>
        </w:tc>
        <w:tc>
          <w:tcPr>
            <w:tcW w:w="3120" w:type="dxa"/>
          </w:tcPr>
          <w:p w14:paraId="5012C0EA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 xml:space="preserve">$21    </w:t>
            </w:r>
          </w:p>
        </w:tc>
        <w:tc>
          <w:tcPr>
            <w:tcW w:w="3120" w:type="dxa"/>
            <w:gridSpan w:val="2"/>
          </w:tcPr>
          <w:p w14:paraId="7A7FBC14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N/A</w:t>
            </w:r>
          </w:p>
        </w:tc>
      </w:tr>
      <w:tr w:rsidR="0017239C" w:rsidRPr="0069711E" w14:paraId="6B902879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5E091C" w14:textId="77777777" w:rsidR="0017239C" w:rsidRPr="0069711E" w:rsidRDefault="0017239C" w:rsidP="004E6DA2">
            <w:pPr>
              <w:pStyle w:val="tabletext11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69711E" w14:paraId="207F8AD6" w14:textId="77777777" w:rsidTr="004E6DA2">
        <w:trPr>
          <w:cantSplit/>
        </w:trPr>
        <w:tc>
          <w:tcPr>
            <w:tcW w:w="6240" w:type="dxa"/>
            <w:gridSpan w:val="5"/>
          </w:tcPr>
          <w:p w14:paraId="146D97BB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B629875" w14:textId="77777777" w:rsidR="0017239C" w:rsidRPr="0069711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9711E">
              <w:rPr>
                <w:b/>
                <w:kern w:val="18"/>
              </w:rPr>
              <w:t>All Autos</w:t>
            </w:r>
          </w:p>
        </w:tc>
      </w:tr>
      <w:tr w:rsidR="0017239C" w:rsidRPr="0069711E" w14:paraId="5A8C9328" w14:textId="77777777" w:rsidTr="004E6DA2">
        <w:trPr>
          <w:cantSplit/>
        </w:trPr>
        <w:tc>
          <w:tcPr>
            <w:tcW w:w="3120" w:type="dxa"/>
            <w:gridSpan w:val="4"/>
          </w:tcPr>
          <w:p w14:paraId="57FDEE69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$   710</w:t>
            </w:r>
          </w:p>
        </w:tc>
        <w:tc>
          <w:tcPr>
            <w:tcW w:w="3120" w:type="dxa"/>
          </w:tcPr>
          <w:p w14:paraId="43B0149A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 xml:space="preserve">Refer to Rule </w:t>
            </w:r>
            <w:r w:rsidRPr="0069711E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5132558" w14:textId="77777777" w:rsidR="0017239C" w:rsidRPr="0069711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711E">
              <w:rPr>
                <w:kern w:val="18"/>
              </w:rPr>
              <w:t>N/A</w:t>
            </w:r>
          </w:p>
        </w:tc>
      </w:tr>
      <w:tr w:rsidR="0017239C" w:rsidRPr="0069711E" w14:paraId="4FA13ADE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F65ED7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711E" w14:paraId="4D1E9B3C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75C2B8A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FF459F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kern w:val="18"/>
              </w:rPr>
              <w:t xml:space="preserve">For Other Than Zone-rated Trucks, Tractors and Trailers Classifications, refer to Rule </w:t>
            </w:r>
            <w:r w:rsidRPr="0069711E">
              <w:rPr>
                <w:b/>
                <w:kern w:val="18"/>
              </w:rPr>
              <w:t>222.</w:t>
            </w:r>
            <w:r w:rsidRPr="0069711E">
              <w:rPr>
                <w:kern w:val="18"/>
              </w:rPr>
              <w:t xml:space="preserve"> for premium development.</w:t>
            </w:r>
          </w:p>
        </w:tc>
      </w:tr>
      <w:tr w:rsidR="0017239C" w:rsidRPr="0069711E" w14:paraId="18E964E8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A3628A9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AC2A964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kern w:val="18"/>
              </w:rPr>
              <w:t xml:space="preserve">For Private Passenger Types Classifications, refer to Rule </w:t>
            </w:r>
            <w:r w:rsidRPr="0069711E">
              <w:rPr>
                <w:b/>
                <w:kern w:val="18"/>
              </w:rPr>
              <w:t>232.</w:t>
            </w:r>
            <w:r w:rsidRPr="0069711E">
              <w:rPr>
                <w:kern w:val="18"/>
              </w:rPr>
              <w:t xml:space="preserve"> for premium development.</w:t>
            </w:r>
          </w:p>
        </w:tc>
      </w:tr>
      <w:tr w:rsidR="0017239C" w:rsidRPr="0069711E" w14:paraId="7E707C61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CD0CA42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EC25BD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kern w:val="18"/>
              </w:rPr>
              <w:t xml:space="preserve">For Other Than Zone-rated Public Autos, refer to Rule </w:t>
            </w:r>
            <w:r w:rsidRPr="0069711E">
              <w:rPr>
                <w:rStyle w:val="rulelink"/>
              </w:rPr>
              <w:t>239.</w:t>
            </w:r>
            <w:r w:rsidRPr="0069711E">
              <w:rPr>
                <w:kern w:val="18"/>
              </w:rPr>
              <w:t xml:space="preserve"> for premium development.</w:t>
            </w:r>
          </w:p>
        </w:tc>
      </w:tr>
      <w:tr w:rsidR="0017239C" w:rsidRPr="0069711E" w14:paraId="69E4818F" w14:textId="77777777" w:rsidTr="004E6DA2">
        <w:trPr>
          <w:cantSplit/>
        </w:trPr>
        <w:tc>
          <w:tcPr>
            <w:tcW w:w="220" w:type="dxa"/>
          </w:tcPr>
          <w:p w14:paraId="3C608256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D74EE3D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kern w:val="18"/>
              </w:rPr>
              <w:t xml:space="preserve">For liability increased limits factors, refer to Rule </w:t>
            </w:r>
            <w:r w:rsidRPr="0069711E">
              <w:rPr>
                <w:rStyle w:val="rulelink"/>
              </w:rPr>
              <w:t>300.</w:t>
            </w:r>
          </w:p>
        </w:tc>
      </w:tr>
      <w:tr w:rsidR="0017239C" w:rsidRPr="0069711E" w14:paraId="53383473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E4B3E43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7A07F16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kern w:val="18"/>
              </w:rPr>
              <w:t xml:space="preserve">Other Than Auto losses for </w:t>
            </w:r>
            <w:r w:rsidRPr="0069711E">
              <w:t>Auto Dealers</w:t>
            </w:r>
            <w:r w:rsidRPr="0069711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9711E">
              <w:rPr>
                <w:rStyle w:val="rulelink"/>
              </w:rPr>
              <w:t>249.</w:t>
            </w:r>
          </w:p>
        </w:tc>
      </w:tr>
      <w:tr w:rsidR="0017239C" w:rsidRPr="0069711E" w14:paraId="71A6D89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41083B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E57ADB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kern w:val="18"/>
              </w:rPr>
              <w:t xml:space="preserve">The liability loss cost shown for Rule </w:t>
            </w:r>
            <w:r w:rsidRPr="0069711E">
              <w:rPr>
                <w:rStyle w:val="rulelink"/>
              </w:rPr>
              <w:t>249.</w:t>
            </w:r>
            <w:r w:rsidRPr="0069711E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69711E" w14:paraId="541EEAE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D0A33A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12B7B8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  <w:r w:rsidRPr="0069711E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69711E" w14:paraId="56D6F2B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2690AF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897192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711E" w14:paraId="6BC388D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2B0A84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3F12DE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711E" w14:paraId="1996A49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668BA9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089DB3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711E" w14:paraId="6851DA1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33D532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86B170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711E" w14:paraId="73EBC73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28C4B4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0EFC23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711E" w14:paraId="7268501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479161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A119D1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711E" w14:paraId="3A7AB8DE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D6B65D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1EE66E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711E" w14:paraId="78B3526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12EB40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D7BE7C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711E" w14:paraId="72FE7E80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26DB5A1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5DDA48D" w14:textId="77777777" w:rsidR="0017239C" w:rsidRPr="0069711E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132D3EAA" w14:textId="5B74D935" w:rsidR="0017239C" w:rsidRDefault="0017239C" w:rsidP="0017239C">
      <w:pPr>
        <w:pStyle w:val="isonormal"/>
      </w:pPr>
    </w:p>
    <w:p w14:paraId="2CBD9B99" w14:textId="01071228" w:rsidR="0017239C" w:rsidRDefault="0017239C" w:rsidP="0017239C">
      <w:pPr>
        <w:pStyle w:val="isonormal"/>
        <w:jc w:val="left"/>
      </w:pPr>
    </w:p>
    <w:p w14:paraId="28D94FE8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3DB3BA8" w14:textId="77777777" w:rsidR="0017239C" w:rsidRPr="00E64DFE" w:rsidRDefault="0017239C" w:rsidP="0017239C">
      <w:pPr>
        <w:pStyle w:val="subcap"/>
      </w:pPr>
      <w:r w:rsidRPr="00E64DFE">
        <w:lastRenderedPageBreak/>
        <w:t>TERRITORY 126</w:t>
      </w:r>
    </w:p>
    <w:p w14:paraId="7C8C58FB" w14:textId="77777777" w:rsidR="0017239C" w:rsidRPr="00E64DFE" w:rsidRDefault="0017239C" w:rsidP="0017239C">
      <w:pPr>
        <w:pStyle w:val="subcap2"/>
      </w:pPr>
      <w:r w:rsidRPr="00E64DFE">
        <w:t>LIAB, MED PAY, PIP</w:t>
      </w:r>
    </w:p>
    <w:p w14:paraId="2F3E9F8A" w14:textId="77777777" w:rsidR="0017239C" w:rsidRPr="00E64DFE" w:rsidRDefault="0017239C" w:rsidP="0017239C">
      <w:pPr>
        <w:pStyle w:val="isonormal"/>
      </w:pPr>
    </w:p>
    <w:p w14:paraId="107B473B" w14:textId="77777777" w:rsidR="0017239C" w:rsidRPr="00E64DFE" w:rsidRDefault="0017239C" w:rsidP="0017239C">
      <w:pPr>
        <w:pStyle w:val="isonormal"/>
        <w:sectPr w:rsidR="0017239C" w:rsidRPr="00E64DFE" w:rsidSect="0017239C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E64DFE" w14:paraId="185CA289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4684A98" w14:textId="77777777" w:rsidR="0017239C" w:rsidRPr="00E64DFE" w:rsidRDefault="0017239C" w:rsidP="004E6DA2">
            <w:pPr>
              <w:pStyle w:val="tablehead"/>
              <w:rPr>
                <w:kern w:val="18"/>
              </w:rPr>
            </w:pPr>
            <w:r w:rsidRPr="00E64DF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00290D9" w14:textId="77777777" w:rsidR="0017239C" w:rsidRPr="00E64DFE" w:rsidRDefault="0017239C" w:rsidP="004E6DA2">
            <w:pPr>
              <w:pStyle w:val="tablehead"/>
              <w:rPr>
                <w:kern w:val="18"/>
              </w:rPr>
            </w:pPr>
            <w:r w:rsidRPr="00E64DF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D7B9053" w14:textId="77777777" w:rsidR="0017239C" w:rsidRPr="00E64DFE" w:rsidRDefault="0017239C" w:rsidP="004E6DA2">
            <w:pPr>
              <w:pStyle w:val="tablehead"/>
              <w:rPr>
                <w:kern w:val="18"/>
              </w:rPr>
            </w:pPr>
            <w:r w:rsidRPr="00E64DFE">
              <w:rPr>
                <w:kern w:val="18"/>
              </w:rPr>
              <w:t>PERSONAL INJURY PROTECTION</w:t>
            </w:r>
          </w:p>
        </w:tc>
      </w:tr>
      <w:tr w:rsidR="0017239C" w:rsidRPr="00E64DFE" w14:paraId="48432121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4D42834" w14:textId="77777777" w:rsidR="0017239C" w:rsidRPr="00E64DFE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A1722D7" w14:textId="77777777" w:rsidR="0017239C" w:rsidRPr="00E64DFE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4A064AC" w14:textId="77777777" w:rsidR="0017239C" w:rsidRPr="00E64DFE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E64DFE" w14:paraId="0A2E9254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525AD890" w14:textId="77777777" w:rsidR="0017239C" w:rsidRPr="00E64DFE" w:rsidRDefault="0017239C" w:rsidP="004E6DA2">
            <w:pPr>
              <w:pStyle w:val="tablehead"/>
              <w:rPr>
                <w:kern w:val="18"/>
              </w:rPr>
            </w:pPr>
            <w:r w:rsidRPr="00E64DF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232E388" w14:textId="77777777" w:rsidR="0017239C" w:rsidRPr="00E64DFE" w:rsidRDefault="0017239C" w:rsidP="004E6DA2">
            <w:pPr>
              <w:pStyle w:val="tablehead"/>
              <w:rPr>
                <w:kern w:val="18"/>
              </w:rPr>
            </w:pPr>
            <w:r w:rsidRPr="00E64DF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754F9C5D" w14:textId="77777777" w:rsidR="0017239C" w:rsidRPr="00E64DFE" w:rsidRDefault="0017239C" w:rsidP="004E6DA2">
            <w:pPr>
              <w:pStyle w:val="tablehead"/>
              <w:rPr>
                <w:kern w:val="18"/>
              </w:rPr>
            </w:pPr>
            <w:r w:rsidRPr="00E64DFE">
              <w:rPr>
                <w:kern w:val="18"/>
              </w:rPr>
              <w:t>Basic Limits</w:t>
            </w:r>
          </w:p>
        </w:tc>
      </w:tr>
      <w:tr w:rsidR="0017239C" w:rsidRPr="00E64DFE" w14:paraId="0253CBCB" w14:textId="77777777" w:rsidTr="004E6DA2">
        <w:trPr>
          <w:cantSplit/>
        </w:trPr>
        <w:tc>
          <w:tcPr>
            <w:tcW w:w="9360" w:type="dxa"/>
            <w:gridSpan w:val="7"/>
          </w:tcPr>
          <w:p w14:paraId="37B05258" w14:textId="77777777" w:rsidR="0017239C" w:rsidRPr="00E64DFE" w:rsidRDefault="0017239C" w:rsidP="004E6DA2">
            <w:pPr>
              <w:pStyle w:val="tabletext11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E64DFE" w14:paraId="4894F782" w14:textId="77777777" w:rsidTr="004E6DA2">
        <w:trPr>
          <w:cantSplit/>
        </w:trPr>
        <w:tc>
          <w:tcPr>
            <w:tcW w:w="6240" w:type="dxa"/>
            <w:gridSpan w:val="5"/>
          </w:tcPr>
          <w:p w14:paraId="63BDEBB5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8086B1B" w14:textId="77777777" w:rsidR="0017239C" w:rsidRPr="00E64DF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4601A7F3" w14:textId="77777777" w:rsidR="0017239C" w:rsidRPr="00E64DF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E64DFE" w14:paraId="3FF8A14D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5E81517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 521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37DC530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B026DE6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73ED184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N/A</w:t>
            </w:r>
          </w:p>
        </w:tc>
      </w:tr>
      <w:tr w:rsidR="0017239C" w:rsidRPr="00E64DFE" w14:paraId="77D373FE" w14:textId="77777777" w:rsidTr="004E6DA2">
        <w:trPr>
          <w:cantSplit/>
        </w:trPr>
        <w:tc>
          <w:tcPr>
            <w:tcW w:w="9360" w:type="dxa"/>
            <w:gridSpan w:val="7"/>
          </w:tcPr>
          <w:p w14:paraId="4050D3A0" w14:textId="77777777" w:rsidR="0017239C" w:rsidRPr="00E64DFE" w:rsidRDefault="0017239C" w:rsidP="004E6DA2">
            <w:pPr>
              <w:pStyle w:val="tabletext11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E64DFE" w14:paraId="1B7A3194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615D36F" w14:textId="77777777" w:rsidR="0017239C" w:rsidRPr="00E64DFE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64D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E5CFC0E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03E5771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12AD3FED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64DFE" w14:paraId="2E799F3E" w14:textId="77777777" w:rsidTr="004E6DA2">
        <w:trPr>
          <w:cantSplit/>
        </w:trPr>
        <w:tc>
          <w:tcPr>
            <w:tcW w:w="3120" w:type="dxa"/>
            <w:gridSpan w:val="4"/>
          </w:tcPr>
          <w:p w14:paraId="39CCC35F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 506</w:t>
            </w:r>
          </w:p>
        </w:tc>
        <w:tc>
          <w:tcPr>
            <w:tcW w:w="3120" w:type="dxa"/>
          </w:tcPr>
          <w:p w14:paraId="7F6FEDB9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 xml:space="preserve">$16    </w:t>
            </w:r>
          </w:p>
        </w:tc>
        <w:tc>
          <w:tcPr>
            <w:tcW w:w="1560" w:type="dxa"/>
          </w:tcPr>
          <w:p w14:paraId="03FFC6B9" w14:textId="77777777" w:rsidR="0017239C" w:rsidRPr="00E64DF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6776C12" w14:textId="77777777" w:rsidR="0017239C" w:rsidRPr="00E64DF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E64DFE" w14:paraId="62E2372B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ADEE9EA" w14:textId="77777777" w:rsidR="0017239C" w:rsidRPr="00E64DFE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64DFE">
              <w:rPr>
                <w:rFonts w:ascii="Symbol" w:hAnsi="Symbol"/>
                <w:kern w:val="18"/>
              </w:rPr>
              <w:br/>
            </w:r>
            <w:r w:rsidRPr="00E64D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4C06810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0464EE2E" w14:textId="77777777" w:rsidR="0017239C" w:rsidRPr="00E64DF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2F120F50" w14:textId="77777777" w:rsidR="0017239C" w:rsidRPr="00E64DF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Principally Operated By Employees</w:t>
            </w:r>
          </w:p>
        </w:tc>
      </w:tr>
      <w:tr w:rsidR="0017239C" w:rsidRPr="00E64DFE" w14:paraId="454A6CFE" w14:textId="77777777" w:rsidTr="004E6DA2">
        <w:trPr>
          <w:cantSplit/>
        </w:trPr>
        <w:tc>
          <w:tcPr>
            <w:tcW w:w="3120" w:type="dxa"/>
            <w:gridSpan w:val="4"/>
          </w:tcPr>
          <w:p w14:paraId="1B6B54ED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 349</w:t>
            </w:r>
          </w:p>
        </w:tc>
        <w:tc>
          <w:tcPr>
            <w:tcW w:w="3120" w:type="dxa"/>
          </w:tcPr>
          <w:p w14:paraId="7FA5B593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1333D26C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  44</w:t>
            </w:r>
          </w:p>
        </w:tc>
        <w:tc>
          <w:tcPr>
            <w:tcW w:w="1560" w:type="dxa"/>
          </w:tcPr>
          <w:p w14:paraId="461C4330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  37</w:t>
            </w:r>
          </w:p>
        </w:tc>
      </w:tr>
      <w:tr w:rsidR="0017239C" w:rsidRPr="00E64DFE" w14:paraId="771847F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441CF8" w14:textId="77777777" w:rsidR="0017239C" w:rsidRPr="00E64DFE" w:rsidRDefault="0017239C" w:rsidP="004E6DA2">
            <w:pPr>
              <w:pStyle w:val="tabletext11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E64DFE" w14:paraId="67C9544D" w14:textId="77777777" w:rsidTr="004E6DA2">
        <w:trPr>
          <w:cantSplit/>
        </w:trPr>
        <w:tc>
          <w:tcPr>
            <w:tcW w:w="580" w:type="dxa"/>
            <w:gridSpan w:val="2"/>
          </w:tcPr>
          <w:p w14:paraId="798E6BFB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7D16980" w14:textId="77777777" w:rsidR="0017239C" w:rsidRPr="00E64DFE" w:rsidRDefault="0017239C" w:rsidP="004E6DA2">
            <w:pPr>
              <w:pStyle w:val="tabletext11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– TAXICABS AND LIMOUSINES</w:t>
            </w:r>
          </w:p>
        </w:tc>
      </w:tr>
      <w:tr w:rsidR="0017239C" w:rsidRPr="00E64DFE" w14:paraId="5F327853" w14:textId="77777777" w:rsidTr="004E6DA2">
        <w:trPr>
          <w:cantSplit/>
        </w:trPr>
        <w:tc>
          <w:tcPr>
            <w:tcW w:w="9360" w:type="dxa"/>
            <w:gridSpan w:val="7"/>
          </w:tcPr>
          <w:p w14:paraId="31B3F107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64DFE" w14:paraId="27A87610" w14:textId="77777777" w:rsidTr="004E6DA2">
        <w:trPr>
          <w:cantSplit/>
        </w:trPr>
        <w:tc>
          <w:tcPr>
            <w:tcW w:w="3120" w:type="dxa"/>
            <w:gridSpan w:val="4"/>
          </w:tcPr>
          <w:p w14:paraId="2E3EFFBD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2094</w:t>
            </w:r>
          </w:p>
        </w:tc>
        <w:tc>
          <w:tcPr>
            <w:tcW w:w="3120" w:type="dxa"/>
          </w:tcPr>
          <w:p w14:paraId="41E5CB9A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 xml:space="preserve">$87    </w:t>
            </w:r>
          </w:p>
        </w:tc>
        <w:tc>
          <w:tcPr>
            <w:tcW w:w="3120" w:type="dxa"/>
            <w:gridSpan w:val="2"/>
          </w:tcPr>
          <w:p w14:paraId="27C0B9E6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N/A</w:t>
            </w:r>
          </w:p>
        </w:tc>
      </w:tr>
      <w:tr w:rsidR="0017239C" w:rsidRPr="00E64DFE" w14:paraId="77B9775E" w14:textId="77777777" w:rsidTr="004E6DA2">
        <w:trPr>
          <w:cantSplit/>
        </w:trPr>
        <w:tc>
          <w:tcPr>
            <w:tcW w:w="580" w:type="dxa"/>
            <w:gridSpan w:val="2"/>
          </w:tcPr>
          <w:p w14:paraId="04C5FE8F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AC37703" w14:textId="77777777" w:rsidR="0017239C" w:rsidRPr="00E64DFE" w:rsidRDefault="0017239C" w:rsidP="004E6DA2">
            <w:pPr>
              <w:pStyle w:val="tabletext11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– SCHOOL AND CHURCH BUSES</w:t>
            </w:r>
          </w:p>
        </w:tc>
      </w:tr>
      <w:tr w:rsidR="0017239C" w:rsidRPr="00E64DFE" w14:paraId="2DA392FB" w14:textId="77777777" w:rsidTr="004E6DA2">
        <w:trPr>
          <w:cantSplit/>
        </w:trPr>
        <w:tc>
          <w:tcPr>
            <w:tcW w:w="9360" w:type="dxa"/>
            <w:gridSpan w:val="7"/>
          </w:tcPr>
          <w:p w14:paraId="212543B7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64DFE" w14:paraId="27C283AB" w14:textId="77777777" w:rsidTr="004E6DA2">
        <w:trPr>
          <w:cantSplit/>
        </w:trPr>
        <w:tc>
          <w:tcPr>
            <w:tcW w:w="3120" w:type="dxa"/>
            <w:gridSpan w:val="4"/>
          </w:tcPr>
          <w:p w14:paraId="774A764E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 198</w:t>
            </w:r>
          </w:p>
        </w:tc>
        <w:tc>
          <w:tcPr>
            <w:tcW w:w="3120" w:type="dxa"/>
          </w:tcPr>
          <w:p w14:paraId="7EA98757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 xml:space="preserve">$9     </w:t>
            </w:r>
          </w:p>
        </w:tc>
        <w:tc>
          <w:tcPr>
            <w:tcW w:w="3120" w:type="dxa"/>
            <w:gridSpan w:val="2"/>
          </w:tcPr>
          <w:p w14:paraId="48BA224B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N/A</w:t>
            </w:r>
          </w:p>
        </w:tc>
      </w:tr>
      <w:tr w:rsidR="0017239C" w:rsidRPr="00E64DFE" w14:paraId="74625363" w14:textId="77777777" w:rsidTr="004E6DA2">
        <w:trPr>
          <w:cantSplit/>
        </w:trPr>
        <w:tc>
          <w:tcPr>
            <w:tcW w:w="580" w:type="dxa"/>
            <w:gridSpan w:val="2"/>
          </w:tcPr>
          <w:p w14:paraId="6C420A97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3C9D2A08" w14:textId="77777777" w:rsidR="0017239C" w:rsidRPr="00E64DFE" w:rsidRDefault="0017239C" w:rsidP="004E6DA2">
            <w:pPr>
              <w:pStyle w:val="tabletext11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– OTHER BUSES</w:t>
            </w:r>
          </w:p>
        </w:tc>
      </w:tr>
      <w:tr w:rsidR="0017239C" w:rsidRPr="00E64DFE" w14:paraId="7BB6090E" w14:textId="77777777" w:rsidTr="004E6DA2">
        <w:trPr>
          <w:cantSplit/>
        </w:trPr>
        <w:tc>
          <w:tcPr>
            <w:tcW w:w="9360" w:type="dxa"/>
            <w:gridSpan w:val="7"/>
          </w:tcPr>
          <w:p w14:paraId="7B25FF09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64DFE" w14:paraId="473C2CB8" w14:textId="77777777" w:rsidTr="004E6DA2">
        <w:trPr>
          <w:cantSplit/>
        </w:trPr>
        <w:tc>
          <w:tcPr>
            <w:tcW w:w="3120" w:type="dxa"/>
            <w:gridSpan w:val="4"/>
          </w:tcPr>
          <w:p w14:paraId="118669FB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1646</w:t>
            </w:r>
          </w:p>
        </w:tc>
        <w:tc>
          <w:tcPr>
            <w:tcW w:w="3120" w:type="dxa"/>
          </w:tcPr>
          <w:p w14:paraId="6C9C7A74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 xml:space="preserve">$55    </w:t>
            </w:r>
          </w:p>
        </w:tc>
        <w:tc>
          <w:tcPr>
            <w:tcW w:w="3120" w:type="dxa"/>
            <w:gridSpan w:val="2"/>
          </w:tcPr>
          <w:p w14:paraId="4A129DCA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N/A</w:t>
            </w:r>
          </w:p>
        </w:tc>
      </w:tr>
      <w:tr w:rsidR="0017239C" w:rsidRPr="00E64DFE" w14:paraId="52A458E1" w14:textId="77777777" w:rsidTr="004E6DA2">
        <w:trPr>
          <w:cantSplit/>
        </w:trPr>
        <w:tc>
          <w:tcPr>
            <w:tcW w:w="580" w:type="dxa"/>
            <w:gridSpan w:val="2"/>
          </w:tcPr>
          <w:p w14:paraId="6A8C5C9E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5CA0812" w14:textId="77777777" w:rsidR="0017239C" w:rsidRPr="00E64DFE" w:rsidRDefault="0017239C" w:rsidP="004E6DA2">
            <w:pPr>
              <w:pStyle w:val="tabletext11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– VAN POOLS</w:t>
            </w:r>
          </w:p>
        </w:tc>
      </w:tr>
      <w:tr w:rsidR="0017239C" w:rsidRPr="00E64DFE" w14:paraId="454CBC29" w14:textId="77777777" w:rsidTr="004E6DA2">
        <w:trPr>
          <w:cantSplit/>
        </w:trPr>
        <w:tc>
          <w:tcPr>
            <w:tcW w:w="9360" w:type="dxa"/>
            <w:gridSpan w:val="7"/>
          </w:tcPr>
          <w:p w14:paraId="05F28E60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64DFE" w14:paraId="2C16BD09" w14:textId="77777777" w:rsidTr="004E6DA2">
        <w:trPr>
          <w:cantSplit/>
        </w:trPr>
        <w:tc>
          <w:tcPr>
            <w:tcW w:w="3120" w:type="dxa"/>
            <w:gridSpan w:val="4"/>
          </w:tcPr>
          <w:p w14:paraId="2BDB4F15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 495</w:t>
            </w:r>
          </w:p>
        </w:tc>
        <w:tc>
          <w:tcPr>
            <w:tcW w:w="3120" w:type="dxa"/>
          </w:tcPr>
          <w:p w14:paraId="17759878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 xml:space="preserve">$16    </w:t>
            </w:r>
          </w:p>
        </w:tc>
        <w:tc>
          <w:tcPr>
            <w:tcW w:w="3120" w:type="dxa"/>
            <w:gridSpan w:val="2"/>
          </w:tcPr>
          <w:p w14:paraId="15670425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N/A</w:t>
            </w:r>
          </w:p>
        </w:tc>
      </w:tr>
      <w:tr w:rsidR="0017239C" w:rsidRPr="00E64DFE" w14:paraId="71355D9F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F5EC195" w14:textId="77777777" w:rsidR="0017239C" w:rsidRPr="00E64DFE" w:rsidRDefault="0017239C" w:rsidP="004E6DA2">
            <w:pPr>
              <w:pStyle w:val="tabletext11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E64DFE" w14:paraId="4E6E54CE" w14:textId="77777777" w:rsidTr="004E6DA2">
        <w:trPr>
          <w:cantSplit/>
        </w:trPr>
        <w:tc>
          <w:tcPr>
            <w:tcW w:w="6240" w:type="dxa"/>
            <w:gridSpan w:val="5"/>
          </w:tcPr>
          <w:p w14:paraId="27559D91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A8A8072" w14:textId="77777777" w:rsidR="0017239C" w:rsidRPr="00E64DFE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E64DFE">
              <w:rPr>
                <w:b/>
                <w:kern w:val="18"/>
              </w:rPr>
              <w:t>All Autos</w:t>
            </w:r>
          </w:p>
        </w:tc>
      </w:tr>
      <w:tr w:rsidR="0017239C" w:rsidRPr="00E64DFE" w14:paraId="14175083" w14:textId="77777777" w:rsidTr="004E6DA2">
        <w:trPr>
          <w:cantSplit/>
        </w:trPr>
        <w:tc>
          <w:tcPr>
            <w:tcW w:w="3120" w:type="dxa"/>
            <w:gridSpan w:val="4"/>
          </w:tcPr>
          <w:p w14:paraId="79B82FEF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$   574</w:t>
            </w:r>
          </w:p>
        </w:tc>
        <w:tc>
          <w:tcPr>
            <w:tcW w:w="3120" w:type="dxa"/>
          </w:tcPr>
          <w:p w14:paraId="2A13E082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 xml:space="preserve">Refer to Rule </w:t>
            </w:r>
            <w:r w:rsidRPr="00E64DFE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798984B" w14:textId="77777777" w:rsidR="0017239C" w:rsidRPr="00E64DFE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64DFE">
              <w:rPr>
                <w:kern w:val="18"/>
              </w:rPr>
              <w:t>N/A</w:t>
            </w:r>
          </w:p>
        </w:tc>
      </w:tr>
      <w:tr w:rsidR="0017239C" w:rsidRPr="00E64DFE" w14:paraId="7028BF11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786E35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64DFE" w14:paraId="4B922B77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636EAE1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DDB5BE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kern w:val="18"/>
              </w:rPr>
              <w:t xml:space="preserve">For Other Than Zone-rated Trucks, Tractors and Trailers Classifications, refer to Rule </w:t>
            </w:r>
            <w:r w:rsidRPr="00E64DFE">
              <w:rPr>
                <w:b/>
                <w:kern w:val="18"/>
              </w:rPr>
              <w:t>222.</w:t>
            </w:r>
            <w:r w:rsidRPr="00E64DFE">
              <w:rPr>
                <w:kern w:val="18"/>
              </w:rPr>
              <w:t xml:space="preserve"> for premium development.</w:t>
            </w:r>
          </w:p>
        </w:tc>
      </w:tr>
      <w:tr w:rsidR="0017239C" w:rsidRPr="00E64DFE" w14:paraId="3999F6CA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19A4E38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B799F3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kern w:val="18"/>
              </w:rPr>
              <w:t xml:space="preserve">For Private Passenger Types Classifications, refer to Rule </w:t>
            </w:r>
            <w:r w:rsidRPr="00E64DFE">
              <w:rPr>
                <w:b/>
                <w:kern w:val="18"/>
              </w:rPr>
              <w:t>232.</w:t>
            </w:r>
            <w:r w:rsidRPr="00E64DFE">
              <w:rPr>
                <w:kern w:val="18"/>
              </w:rPr>
              <w:t xml:space="preserve"> for premium development.</w:t>
            </w:r>
          </w:p>
        </w:tc>
      </w:tr>
      <w:tr w:rsidR="0017239C" w:rsidRPr="00E64DFE" w14:paraId="1D93F97C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29D725B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38F821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kern w:val="18"/>
              </w:rPr>
              <w:t xml:space="preserve">For Other Than Zone-rated Public Autos, refer to Rule </w:t>
            </w:r>
            <w:r w:rsidRPr="00E64DFE">
              <w:rPr>
                <w:rStyle w:val="rulelink"/>
              </w:rPr>
              <w:t>239.</w:t>
            </w:r>
            <w:r w:rsidRPr="00E64DFE">
              <w:rPr>
                <w:kern w:val="18"/>
              </w:rPr>
              <w:t xml:space="preserve"> for premium development.</w:t>
            </w:r>
          </w:p>
        </w:tc>
      </w:tr>
      <w:tr w:rsidR="0017239C" w:rsidRPr="00E64DFE" w14:paraId="64F0D957" w14:textId="77777777" w:rsidTr="004E6DA2">
        <w:trPr>
          <w:cantSplit/>
        </w:trPr>
        <w:tc>
          <w:tcPr>
            <w:tcW w:w="220" w:type="dxa"/>
          </w:tcPr>
          <w:p w14:paraId="50D6C850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ACF7CBA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kern w:val="18"/>
              </w:rPr>
              <w:t xml:space="preserve">For liability increased limits factors, refer to Rule </w:t>
            </w:r>
            <w:r w:rsidRPr="00E64DFE">
              <w:rPr>
                <w:rStyle w:val="rulelink"/>
              </w:rPr>
              <w:t>300.</w:t>
            </w:r>
          </w:p>
        </w:tc>
      </w:tr>
      <w:tr w:rsidR="0017239C" w:rsidRPr="00E64DFE" w14:paraId="77F17495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6CEBC6B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41F183B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kern w:val="18"/>
              </w:rPr>
              <w:t xml:space="preserve">Other Than Auto losses for </w:t>
            </w:r>
            <w:r w:rsidRPr="00E64DFE">
              <w:t>Auto Dealers</w:t>
            </w:r>
            <w:r w:rsidRPr="00E64DF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64DFE">
              <w:rPr>
                <w:rStyle w:val="rulelink"/>
              </w:rPr>
              <w:t>249.</w:t>
            </w:r>
          </w:p>
        </w:tc>
      </w:tr>
      <w:tr w:rsidR="0017239C" w:rsidRPr="00E64DFE" w14:paraId="46DB287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128094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DB5867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kern w:val="18"/>
              </w:rPr>
              <w:t xml:space="preserve">The liability loss cost shown for Rule </w:t>
            </w:r>
            <w:r w:rsidRPr="00E64DFE">
              <w:rPr>
                <w:rStyle w:val="rulelink"/>
              </w:rPr>
              <w:t>249.</w:t>
            </w:r>
            <w:r w:rsidRPr="00E64DFE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E64DFE" w14:paraId="212B5EC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ABDD74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5B99E3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  <w:r w:rsidRPr="00E64DFE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E64DFE" w14:paraId="17B79492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DFAC72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E75512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64DFE" w14:paraId="669DD47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CB506B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D91F98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64DFE" w14:paraId="2FCA3DB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ED0005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26A664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64DFE" w14:paraId="69795DB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AE8B30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1EBE5A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64DFE" w14:paraId="1B87159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0DC35F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0CF7B1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64DFE" w14:paraId="07A1B44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544F52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73D43B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64DFE" w14:paraId="57C6635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8EB1C8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472E42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64DFE" w14:paraId="0336DA2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DD870C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92C906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64DFE" w14:paraId="5FA0D6C5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A5BBE17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C9873D7" w14:textId="77777777" w:rsidR="0017239C" w:rsidRPr="00E64DFE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07502648" w14:textId="2257468F" w:rsidR="0017239C" w:rsidRDefault="0017239C" w:rsidP="0017239C">
      <w:pPr>
        <w:pStyle w:val="isonormal"/>
      </w:pPr>
    </w:p>
    <w:p w14:paraId="093AB20C" w14:textId="2BCD1E86" w:rsidR="0017239C" w:rsidRDefault="0017239C" w:rsidP="0017239C">
      <w:pPr>
        <w:pStyle w:val="isonormal"/>
        <w:jc w:val="left"/>
      </w:pPr>
    </w:p>
    <w:p w14:paraId="0AEEEE69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B3CEE51" w14:textId="77777777" w:rsidR="0017239C" w:rsidRPr="00085B4A" w:rsidRDefault="0017239C" w:rsidP="0017239C">
      <w:pPr>
        <w:pStyle w:val="subcap"/>
      </w:pPr>
      <w:r w:rsidRPr="00085B4A">
        <w:lastRenderedPageBreak/>
        <w:t>TERRITORY 127</w:t>
      </w:r>
    </w:p>
    <w:p w14:paraId="3B8F476F" w14:textId="77777777" w:rsidR="0017239C" w:rsidRPr="00085B4A" w:rsidRDefault="0017239C" w:rsidP="0017239C">
      <w:pPr>
        <w:pStyle w:val="subcap2"/>
      </w:pPr>
      <w:r w:rsidRPr="00085B4A">
        <w:t>LIAB, MED PAY, PIP</w:t>
      </w:r>
    </w:p>
    <w:p w14:paraId="02B43509" w14:textId="77777777" w:rsidR="0017239C" w:rsidRPr="00085B4A" w:rsidRDefault="0017239C" w:rsidP="0017239C">
      <w:pPr>
        <w:pStyle w:val="isonormal"/>
      </w:pPr>
    </w:p>
    <w:p w14:paraId="5663473A" w14:textId="77777777" w:rsidR="0017239C" w:rsidRPr="00085B4A" w:rsidRDefault="0017239C" w:rsidP="0017239C">
      <w:pPr>
        <w:pStyle w:val="isonormal"/>
        <w:sectPr w:rsidR="0017239C" w:rsidRPr="00085B4A" w:rsidSect="0017239C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085B4A" w14:paraId="18D66BF7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39B05550" w14:textId="77777777" w:rsidR="0017239C" w:rsidRPr="00085B4A" w:rsidRDefault="0017239C" w:rsidP="004E6DA2">
            <w:pPr>
              <w:pStyle w:val="tablehead"/>
              <w:rPr>
                <w:kern w:val="18"/>
              </w:rPr>
            </w:pPr>
            <w:r w:rsidRPr="00085B4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CC5B55B" w14:textId="77777777" w:rsidR="0017239C" w:rsidRPr="00085B4A" w:rsidRDefault="0017239C" w:rsidP="004E6DA2">
            <w:pPr>
              <w:pStyle w:val="tablehead"/>
              <w:rPr>
                <w:kern w:val="18"/>
              </w:rPr>
            </w:pPr>
            <w:r w:rsidRPr="00085B4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7CB2EFE" w14:textId="77777777" w:rsidR="0017239C" w:rsidRPr="00085B4A" w:rsidRDefault="0017239C" w:rsidP="004E6DA2">
            <w:pPr>
              <w:pStyle w:val="tablehead"/>
              <w:rPr>
                <w:kern w:val="18"/>
              </w:rPr>
            </w:pPr>
            <w:r w:rsidRPr="00085B4A">
              <w:rPr>
                <w:kern w:val="18"/>
              </w:rPr>
              <w:t>PERSONAL INJURY PROTECTION</w:t>
            </w:r>
          </w:p>
        </w:tc>
      </w:tr>
      <w:tr w:rsidR="0017239C" w:rsidRPr="00085B4A" w14:paraId="06D2086E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4F8A437" w14:textId="77777777" w:rsidR="0017239C" w:rsidRPr="00085B4A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1C0C8BF" w14:textId="77777777" w:rsidR="0017239C" w:rsidRPr="00085B4A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5BE1F71D" w14:textId="77777777" w:rsidR="0017239C" w:rsidRPr="00085B4A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085B4A" w14:paraId="518C9C87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29A15DD" w14:textId="77777777" w:rsidR="0017239C" w:rsidRPr="00085B4A" w:rsidRDefault="0017239C" w:rsidP="004E6DA2">
            <w:pPr>
              <w:pStyle w:val="tablehead"/>
              <w:rPr>
                <w:kern w:val="18"/>
              </w:rPr>
            </w:pPr>
            <w:r w:rsidRPr="00085B4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C459814" w14:textId="77777777" w:rsidR="0017239C" w:rsidRPr="00085B4A" w:rsidRDefault="0017239C" w:rsidP="004E6DA2">
            <w:pPr>
              <w:pStyle w:val="tablehead"/>
              <w:rPr>
                <w:kern w:val="18"/>
              </w:rPr>
            </w:pPr>
            <w:r w:rsidRPr="00085B4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4E7F41D" w14:textId="77777777" w:rsidR="0017239C" w:rsidRPr="00085B4A" w:rsidRDefault="0017239C" w:rsidP="004E6DA2">
            <w:pPr>
              <w:pStyle w:val="tablehead"/>
              <w:rPr>
                <w:kern w:val="18"/>
              </w:rPr>
            </w:pPr>
            <w:r w:rsidRPr="00085B4A">
              <w:rPr>
                <w:kern w:val="18"/>
              </w:rPr>
              <w:t>Basic Limits</w:t>
            </w:r>
          </w:p>
        </w:tc>
      </w:tr>
      <w:tr w:rsidR="0017239C" w:rsidRPr="00085B4A" w14:paraId="1CF66AA9" w14:textId="77777777" w:rsidTr="004E6DA2">
        <w:trPr>
          <w:cantSplit/>
        </w:trPr>
        <w:tc>
          <w:tcPr>
            <w:tcW w:w="9360" w:type="dxa"/>
            <w:gridSpan w:val="7"/>
          </w:tcPr>
          <w:p w14:paraId="1A5DD664" w14:textId="77777777" w:rsidR="0017239C" w:rsidRPr="00085B4A" w:rsidRDefault="0017239C" w:rsidP="004E6DA2">
            <w:pPr>
              <w:pStyle w:val="tabletext11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085B4A" w14:paraId="460E8061" w14:textId="77777777" w:rsidTr="004E6DA2">
        <w:trPr>
          <w:cantSplit/>
        </w:trPr>
        <w:tc>
          <w:tcPr>
            <w:tcW w:w="6240" w:type="dxa"/>
            <w:gridSpan w:val="5"/>
          </w:tcPr>
          <w:p w14:paraId="34668EF1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D867A35" w14:textId="77777777" w:rsidR="0017239C" w:rsidRPr="00085B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B0B281C" w14:textId="77777777" w:rsidR="0017239C" w:rsidRPr="00085B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085B4A" w14:paraId="31EEB64C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355FEAA5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 633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BB99AE0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 xml:space="preserve">$12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A776288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10BEF79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N/A</w:t>
            </w:r>
          </w:p>
        </w:tc>
      </w:tr>
      <w:tr w:rsidR="0017239C" w:rsidRPr="00085B4A" w14:paraId="434444CD" w14:textId="77777777" w:rsidTr="004E6DA2">
        <w:trPr>
          <w:cantSplit/>
        </w:trPr>
        <w:tc>
          <w:tcPr>
            <w:tcW w:w="9360" w:type="dxa"/>
            <w:gridSpan w:val="7"/>
          </w:tcPr>
          <w:p w14:paraId="2DD44412" w14:textId="77777777" w:rsidR="0017239C" w:rsidRPr="00085B4A" w:rsidRDefault="0017239C" w:rsidP="004E6DA2">
            <w:pPr>
              <w:pStyle w:val="tabletext11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085B4A" w14:paraId="55523649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D103348" w14:textId="77777777" w:rsidR="0017239C" w:rsidRPr="00085B4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85B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618C1D95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757C175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5CA587A9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85B4A" w14:paraId="563108B9" w14:textId="77777777" w:rsidTr="004E6DA2">
        <w:trPr>
          <w:cantSplit/>
        </w:trPr>
        <w:tc>
          <w:tcPr>
            <w:tcW w:w="3120" w:type="dxa"/>
            <w:gridSpan w:val="4"/>
          </w:tcPr>
          <w:p w14:paraId="4DF96AD5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 707</w:t>
            </w:r>
          </w:p>
        </w:tc>
        <w:tc>
          <w:tcPr>
            <w:tcW w:w="3120" w:type="dxa"/>
          </w:tcPr>
          <w:p w14:paraId="74843ED3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 xml:space="preserve">$22    </w:t>
            </w:r>
          </w:p>
        </w:tc>
        <w:tc>
          <w:tcPr>
            <w:tcW w:w="1560" w:type="dxa"/>
          </w:tcPr>
          <w:p w14:paraId="106B0F81" w14:textId="77777777" w:rsidR="0017239C" w:rsidRPr="00085B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63E7C3C" w14:textId="77777777" w:rsidR="0017239C" w:rsidRPr="00085B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085B4A" w14:paraId="36917456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32289605" w14:textId="77777777" w:rsidR="0017239C" w:rsidRPr="00085B4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85B4A">
              <w:rPr>
                <w:rFonts w:ascii="Symbol" w:hAnsi="Symbol"/>
                <w:kern w:val="18"/>
              </w:rPr>
              <w:br/>
            </w:r>
            <w:r w:rsidRPr="00085B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A101E79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376DEDEF" w14:textId="77777777" w:rsidR="0017239C" w:rsidRPr="00085B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0F4DCBD5" w14:textId="77777777" w:rsidR="0017239C" w:rsidRPr="00085B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Principally Operated By Employees</w:t>
            </w:r>
          </w:p>
        </w:tc>
      </w:tr>
      <w:tr w:rsidR="0017239C" w:rsidRPr="00085B4A" w14:paraId="608D14C2" w14:textId="77777777" w:rsidTr="004E6DA2">
        <w:trPr>
          <w:cantSplit/>
        </w:trPr>
        <w:tc>
          <w:tcPr>
            <w:tcW w:w="3120" w:type="dxa"/>
            <w:gridSpan w:val="4"/>
          </w:tcPr>
          <w:p w14:paraId="0528C570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 490</w:t>
            </w:r>
          </w:p>
        </w:tc>
        <w:tc>
          <w:tcPr>
            <w:tcW w:w="3120" w:type="dxa"/>
          </w:tcPr>
          <w:p w14:paraId="082B0407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754625B4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 108</w:t>
            </w:r>
          </w:p>
        </w:tc>
        <w:tc>
          <w:tcPr>
            <w:tcW w:w="1560" w:type="dxa"/>
          </w:tcPr>
          <w:p w14:paraId="1F216E31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  92</w:t>
            </w:r>
          </w:p>
        </w:tc>
      </w:tr>
      <w:tr w:rsidR="0017239C" w:rsidRPr="00085B4A" w14:paraId="14F88432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6230D8" w14:textId="77777777" w:rsidR="0017239C" w:rsidRPr="00085B4A" w:rsidRDefault="0017239C" w:rsidP="004E6DA2">
            <w:pPr>
              <w:pStyle w:val="tabletext11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085B4A" w14:paraId="39F43B69" w14:textId="77777777" w:rsidTr="004E6DA2">
        <w:trPr>
          <w:cantSplit/>
        </w:trPr>
        <w:tc>
          <w:tcPr>
            <w:tcW w:w="580" w:type="dxa"/>
            <w:gridSpan w:val="2"/>
          </w:tcPr>
          <w:p w14:paraId="1CF42EB5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EB0A69A" w14:textId="77777777" w:rsidR="0017239C" w:rsidRPr="00085B4A" w:rsidRDefault="0017239C" w:rsidP="004E6DA2">
            <w:pPr>
              <w:pStyle w:val="tabletext11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– TAXICABS AND LIMOUSINES</w:t>
            </w:r>
          </w:p>
        </w:tc>
      </w:tr>
      <w:tr w:rsidR="0017239C" w:rsidRPr="00085B4A" w14:paraId="0751D13E" w14:textId="77777777" w:rsidTr="004E6DA2">
        <w:trPr>
          <w:cantSplit/>
        </w:trPr>
        <w:tc>
          <w:tcPr>
            <w:tcW w:w="9360" w:type="dxa"/>
            <w:gridSpan w:val="7"/>
          </w:tcPr>
          <w:p w14:paraId="69980056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85B4A" w14:paraId="19456E1B" w14:textId="77777777" w:rsidTr="004E6DA2">
        <w:trPr>
          <w:cantSplit/>
        </w:trPr>
        <w:tc>
          <w:tcPr>
            <w:tcW w:w="3120" w:type="dxa"/>
            <w:gridSpan w:val="4"/>
          </w:tcPr>
          <w:p w14:paraId="68D4DD83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2545</w:t>
            </w:r>
          </w:p>
        </w:tc>
        <w:tc>
          <w:tcPr>
            <w:tcW w:w="3120" w:type="dxa"/>
          </w:tcPr>
          <w:p w14:paraId="4942C7F3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 xml:space="preserve">$106   </w:t>
            </w:r>
          </w:p>
        </w:tc>
        <w:tc>
          <w:tcPr>
            <w:tcW w:w="3120" w:type="dxa"/>
            <w:gridSpan w:val="2"/>
          </w:tcPr>
          <w:p w14:paraId="21FD9B8E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N/A</w:t>
            </w:r>
          </w:p>
        </w:tc>
      </w:tr>
      <w:tr w:rsidR="0017239C" w:rsidRPr="00085B4A" w14:paraId="73F6DF71" w14:textId="77777777" w:rsidTr="004E6DA2">
        <w:trPr>
          <w:cantSplit/>
        </w:trPr>
        <w:tc>
          <w:tcPr>
            <w:tcW w:w="580" w:type="dxa"/>
            <w:gridSpan w:val="2"/>
          </w:tcPr>
          <w:p w14:paraId="179DBB48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92678D9" w14:textId="77777777" w:rsidR="0017239C" w:rsidRPr="00085B4A" w:rsidRDefault="0017239C" w:rsidP="004E6DA2">
            <w:pPr>
              <w:pStyle w:val="tabletext11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– SCHOOL AND CHURCH BUSES</w:t>
            </w:r>
          </w:p>
        </w:tc>
      </w:tr>
      <w:tr w:rsidR="0017239C" w:rsidRPr="00085B4A" w14:paraId="13E8FBD1" w14:textId="77777777" w:rsidTr="004E6DA2">
        <w:trPr>
          <w:cantSplit/>
        </w:trPr>
        <w:tc>
          <w:tcPr>
            <w:tcW w:w="9360" w:type="dxa"/>
            <w:gridSpan w:val="7"/>
          </w:tcPr>
          <w:p w14:paraId="60E6DE3F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85B4A" w14:paraId="539B0F1B" w14:textId="77777777" w:rsidTr="004E6DA2">
        <w:trPr>
          <w:cantSplit/>
        </w:trPr>
        <w:tc>
          <w:tcPr>
            <w:tcW w:w="3120" w:type="dxa"/>
            <w:gridSpan w:val="4"/>
          </w:tcPr>
          <w:p w14:paraId="6C114E19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 241</w:t>
            </w:r>
          </w:p>
        </w:tc>
        <w:tc>
          <w:tcPr>
            <w:tcW w:w="3120" w:type="dxa"/>
          </w:tcPr>
          <w:p w14:paraId="6EEE18BA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 xml:space="preserve">$10    </w:t>
            </w:r>
          </w:p>
        </w:tc>
        <w:tc>
          <w:tcPr>
            <w:tcW w:w="3120" w:type="dxa"/>
            <w:gridSpan w:val="2"/>
          </w:tcPr>
          <w:p w14:paraId="3F379D51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N/A</w:t>
            </w:r>
          </w:p>
        </w:tc>
      </w:tr>
      <w:tr w:rsidR="0017239C" w:rsidRPr="00085B4A" w14:paraId="745272ED" w14:textId="77777777" w:rsidTr="004E6DA2">
        <w:trPr>
          <w:cantSplit/>
        </w:trPr>
        <w:tc>
          <w:tcPr>
            <w:tcW w:w="580" w:type="dxa"/>
            <w:gridSpan w:val="2"/>
          </w:tcPr>
          <w:p w14:paraId="7E9F611C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35D7B5D" w14:textId="77777777" w:rsidR="0017239C" w:rsidRPr="00085B4A" w:rsidRDefault="0017239C" w:rsidP="004E6DA2">
            <w:pPr>
              <w:pStyle w:val="tabletext11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– OTHER BUSES</w:t>
            </w:r>
          </w:p>
        </w:tc>
      </w:tr>
      <w:tr w:rsidR="0017239C" w:rsidRPr="00085B4A" w14:paraId="701BF2F5" w14:textId="77777777" w:rsidTr="004E6DA2">
        <w:trPr>
          <w:cantSplit/>
        </w:trPr>
        <w:tc>
          <w:tcPr>
            <w:tcW w:w="9360" w:type="dxa"/>
            <w:gridSpan w:val="7"/>
          </w:tcPr>
          <w:p w14:paraId="1A0FEDA1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85B4A" w14:paraId="14AB2686" w14:textId="77777777" w:rsidTr="004E6DA2">
        <w:trPr>
          <w:cantSplit/>
        </w:trPr>
        <w:tc>
          <w:tcPr>
            <w:tcW w:w="3120" w:type="dxa"/>
            <w:gridSpan w:val="4"/>
          </w:tcPr>
          <w:p w14:paraId="7B44870E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2000</w:t>
            </w:r>
          </w:p>
        </w:tc>
        <w:tc>
          <w:tcPr>
            <w:tcW w:w="3120" w:type="dxa"/>
          </w:tcPr>
          <w:p w14:paraId="0EFE0D37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 xml:space="preserve">$61    </w:t>
            </w:r>
          </w:p>
        </w:tc>
        <w:tc>
          <w:tcPr>
            <w:tcW w:w="3120" w:type="dxa"/>
            <w:gridSpan w:val="2"/>
          </w:tcPr>
          <w:p w14:paraId="434DA476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N/A</w:t>
            </w:r>
          </w:p>
        </w:tc>
      </w:tr>
      <w:tr w:rsidR="0017239C" w:rsidRPr="00085B4A" w14:paraId="412E3DB3" w14:textId="77777777" w:rsidTr="004E6DA2">
        <w:trPr>
          <w:cantSplit/>
        </w:trPr>
        <w:tc>
          <w:tcPr>
            <w:tcW w:w="580" w:type="dxa"/>
            <w:gridSpan w:val="2"/>
          </w:tcPr>
          <w:p w14:paraId="04F1AC7D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672E7AA" w14:textId="77777777" w:rsidR="0017239C" w:rsidRPr="00085B4A" w:rsidRDefault="0017239C" w:rsidP="004E6DA2">
            <w:pPr>
              <w:pStyle w:val="tabletext11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– VAN POOLS</w:t>
            </w:r>
          </w:p>
        </w:tc>
      </w:tr>
      <w:tr w:rsidR="0017239C" w:rsidRPr="00085B4A" w14:paraId="2D34B151" w14:textId="77777777" w:rsidTr="004E6DA2">
        <w:trPr>
          <w:cantSplit/>
        </w:trPr>
        <w:tc>
          <w:tcPr>
            <w:tcW w:w="9360" w:type="dxa"/>
            <w:gridSpan w:val="7"/>
          </w:tcPr>
          <w:p w14:paraId="2601C6CF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85B4A" w14:paraId="48B77355" w14:textId="77777777" w:rsidTr="004E6DA2">
        <w:trPr>
          <w:cantSplit/>
        </w:trPr>
        <w:tc>
          <w:tcPr>
            <w:tcW w:w="3120" w:type="dxa"/>
            <w:gridSpan w:val="4"/>
          </w:tcPr>
          <w:p w14:paraId="59833A27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 601</w:t>
            </w:r>
          </w:p>
        </w:tc>
        <w:tc>
          <w:tcPr>
            <w:tcW w:w="3120" w:type="dxa"/>
          </w:tcPr>
          <w:p w14:paraId="1A5AE02F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 xml:space="preserve">$19    </w:t>
            </w:r>
          </w:p>
        </w:tc>
        <w:tc>
          <w:tcPr>
            <w:tcW w:w="3120" w:type="dxa"/>
            <w:gridSpan w:val="2"/>
          </w:tcPr>
          <w:p w14:paraId="2B5721C6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N/A</w:t>
            </w:r>
          </w:p>
        </w:tc>
      </w:tr>
      <w:tr w:rsidR="0017239C" w:rsidRPr="00085B4A" w14:paraId="16C77513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D06BE1" w14:textId="77777777" w:rsidR="0017239C" w:rsidRPr="00085B4A" w:rsidRDefault="0017239C" w:rsidP="004E6DA2">
            <w:pPr>
              <w:pStyle w:val="tabletext11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085B4A" w14:paraId="17E4DABC" w14:textId="77777777" w:rsidTr="004E6DA2">
        <w:trPr>
          <w:cantSplit/>
        </w:trPr>
        <w:tc>
          <w:tcPr>
            <w:tcW w:w="6240" w:type="dxa"/>
            <w:gridSpan w:val="5"/>
          </w:tcPr>
          <w:p w14:paraId="7CE327AD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1760685" w14:textId="77777777" w:rsidR="0017239C" w:rsidRPr="00085B4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085B4A">
              <w:rPr>
                <w:b/>
                <w:kern w:val="18"/>
              </w:rPr>
              <w:t>All Autos</w:t>
            </w:r>
          </w:p>
        </w:tc>
      </w:tr>
      <w:tr w:rsidR="0017239C" w:rsidRPr="00085B4A" w14:paraId="6057744D" w14:textId="77777777" w:rsidTr="004E6DA2">
        <w:trPr>
          <w:cantSplit/>
        </w:trPr>
        <w:tc>
          <w:tcPr>
            <w:tcW w:w="3120" w:type="dxa"/>
            <w:gridSpan w:val="4"/>
          </w:tcPr>
          <w:p w14:paraId="41A81D89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$   650</w:t>
            </w:r>
          </w:p>
        </w:tc>
        <w:tc>
          <w:tcPr>
            <w:tcW w:w="3120" w:type="dxa"/>
          </w:tcPr>
          <w:p w14:paraId="6981F64C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 xml:space="preserve">Refer to Rule </w:t>
            </w:r>
            <w:r w:rsidRPr="00085B4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39D2A02B" w14:textId="77777777" w:rsidR="0017239C" w:rsidRPr="00085B4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85B4A">
              <w:rPr>
                <w:kern w:val="18"/>
              </w:rPr>
              <w:t>N/A</w:t>
            </w:r>
          </w:p>
        </w:tc>
      </w:tr>
      <w:tr w:rsidR="0017239C" w:rsidRPr="00085B4A" w14:paraId="544CD99F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159048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85B4A" w14:paraId="208BF036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3457CD5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BD2C993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kern w:val="18"/>
              </w:rPr>
              <w:t xml:space="preserve">For Other Than Zone-rated Trucks, Tractors and Trailers Classifications, refer to Rule </w:t>
            </w:r>
            <w:r w:rsidRPr="00085B4A">
              <w:rPr>
                <w:b/>
                <w:kern w:val="18"/>
              </w:rPr>
              <w:t>222.</w:t>
            </w:r>
            <w:r w:rsidRPr="00085B4A">
              <w:rPr>
                <w:kern w:val="18"/>
              </w:rPr>
              <w:t xml:space="preserve"> for premium development.</w:t>
            </w:r>
          </w:p>
        </w:tc>
      </w:tr>
      <w:tr w:rsidR="0017239C" w:rsidRPr="00085B4A" w14:paraId="2888D5C8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338AF8FF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57F1D02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kern w:val="18"/>
              </w:rPr>
              <w:t xml:space="preserve">For Private Passenger Types Classifications, refer to Rule </w:t>
            </w:r>
            <w:r w:rsidRPr="00085B4A">
              <w:rPr>
                <w:b/>
                <w:kern w:val="18"/>
              </w:rPr>
              <w:t>232.</w:t>
            </w:r>
            <w:r w:rsidRPr="00085B4A">
              <w:rPr>
                <w:kern w:val="18"/>
              </w:rPr>
              <w:t xml:space="preserve"> for premium development.</w:t>
            </w:r>
          </w:p>
        </w:tc>
      </w:tr>
      <w:tr w:rsidR="0017239C" w:rsidRPr="00085B4A" w14:paraId="6AD322BB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47E1D78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3D46D5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kern w:val="18"/>
              </w:rPr>
              <w:t xml:space="preserve">For Other Than Zone-rated Public Autos, refer to Rule </w:t>
            </w:r>
            <w:r w:rsidRPr="00085B4A">
              <w:rPr>
                <w:rStyle w:val="rulelink"/>
              </w:rPr>
              <w:t>239.</w:t>
            </w:r>
            <w:r w:rsidRPr="00085B4A">
              <w:rPr>
                <w:kern w:val="18"/>
              </w:rPr>
              <w:t xml:space="preserve"> for premium development.</w:t>
            </w:r>
          </w:p>
        </w:tc>
      </w:tr>
      <w:tr w:rsidR="0017239C" w:rsidRPr="00085B4A" w14:paraId="6DE9CED3" w14:textId="77777777" w:rsidTr="004E6DA2">
        <w:trPr>
          <w:cantSplit/>
        </w:trPr>
        <w:tc>
          <w:tcPr>
            <w:tcW w:w="220" w:type="dxa"/>
          </w:tcPr>
          <w:p w14:paraId="40E85978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CBD1C0C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kern w:val="18"/>
              </w:rPr>
              <w:t xml:space="preserve">For liability increased limits factors, refer to Rule </w:t>
            </w:r>
            <w:r w:rsidRPr="00085B4A">
              <w:rPr>
                <w:rStyle w:val="rulelink"/>
              </w:rPr>
              <w:t>300.</w:t>
            </w:r>
          </w:p>
        </w:tc>
      </w:tr>
      <w:tr w:rsidR="0017239C" w:rsidRPr="00085B4A" w14:paraId="3797F558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DB06605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346A0EA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kern w:val="18"/>
              </w:rPr>
              <w:t xml:space="preserve">Other Than Auto losses for </w:t>
            </w:r>
            <w:r w:rsidRPr="00085B4A">
              <w:t>Auto Dealers</w:t>
            </w:r>
            <w:r w:rsidRPr="00085B4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85B4A">
              <w:rPr>
                <w:rStyle w:val="rulelink"/>
              </w:rPr>
              <w:t>249.</w:t>
            </w:r>
          </w:p>
        </w:tc>
      </w:tr>
      <w:tr w:rsidR="0017239C" w:rsidRPr="00085B4A" w14:paraId="1EEC0FA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ABFD9E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2D8FA1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kern w:val="18"/>
              </w:rPr>
              <w:t xml:space="preserve">The liability loss cost shown for Rule </w:t>
            </w:r>
            <w:r w:rsidRPr="00085B4A">
              <w:rPr>
                <w:rStyle w:val="rulelink"/>
              </w:rPr>
              <w:t>249.</w:t>
            </w:r>
            <w:r w:rsidRPr="00085B4A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085B4A" w14:paraId="233C650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210608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F1399F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  <w:r w:rsidRPr="00085B4A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085B4A" w14:paraId="19DB7F1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FB7B7A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BCE649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85B4A" w14:paraId="016FCE3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A7B03C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20B296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85B4A" w14:paraId="34E4E1C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476795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5D7F2F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85B4A" w14:paraId="3BF7BBF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B64F82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14FB41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85B4A" w14:paraId="48EEDF7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F2B3EB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ED1942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85B4A" w14:paraId="132E93F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0037BF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67477F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85B4A" w14:paraId="29B748D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EEAFAF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D6C7AE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85B4A" w14:paraId="6A4F135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71FF7F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63AF75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85B4A" w14:paraId="06708178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6A4CEFB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BA57B1B" w14:textId="77777777" w:rsidR="0017239C" w:rsidRPr="00085B4A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7718BBF0" w14:textId="2A5FF977" w:rsidR="0017239C" w:rsidRDefault="0017239C" w:rsidP="0017239C">
      <w:pPr>
        <w:pStyle w:val="isonormal"/>
      </w:pPr>
    </w:p>
    <w:p w14:paraId="3EF203C7" w14:textId="6587AFF3" w:rsidR="0017239C" w:rsidRDefault="0017239C" w:rsidP="0017239C">
      <w:pPr>
        <w:pStyle w:val="isonormal"/>
        <w:jc w:val="left"/>
      </w:pPr>
    </w:p>
    <w:p w14:paraId="4270F88F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2FC675C" w14:textId="77777777" w:rsidR="0017239C" w:rsidRPr="006929D5" w:rsidRDefault="0017239C" w:rsidP="0017239C">
      <w:pPr>
        <w:pStyle w:val="subcap"/>
      </w:pPr>
      <w:r w:rsidRPr="006929D5">
        <w:lastRenderedPageBreak/>
        <w:t>TERRITORY 131</w:t>
      </w:r>
    </w:p>
    <w:p w14:paraId="2815ECFF" w14:textId="77777777" w:rsidR="0017239C" w:rsidRPr="006929D5" w:rsidRDefault="0017239C" w:rsidP="0017239C">
      <w:pPr>
        <w:pStyle w:val="subcap2"/>
      </w:pPr>
      <w:r w:rsidRPr="006929D5">
        <w:t>LIAB, MED PAY, PIP</w:t>
      </w:r>
    </w:p>
    <w:p w14:paraId="6C31AB6F" w14:textId="77777777" w:rsidR="0017239C" w:rsidRPr="006929D5" w:rsidRDefault="0017239C" w:rsidP="0017239C">
      <w:pPr>
        <w:pStyle w:val="isonormal"/>
      </w:pPr>
    </w:p>
    <w:p w14:paraId="488AA607" w14:textId="77777777" w:rsidR="0017239C" w:rsidRPr="006929D5" w:rsidRDefault="0017239C" w:rsidP="0017239C">
      <w:pPr>
        <w:pStyle w:val="isonormal"/>
        <w:sectPr w:rsidR="0017239C" w:rsidRPr="006929D5" w:rsidSect="0017239C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6929D5" w14:paraId="4944DE7E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0A10392E" w14:textId="77777777" w:rsidR="0017239C" w:rsidRPr="006929D5" w:rsidRDefault="0017239C" w:rsidP="004E6DA2">
            <w:pPr>
              <w:pStyle w:val="tablehead"/>
              <w:rPr>
                <w:kern w:val="18"/>
              </w:rPr>
            </w:pPr>
            <w:r w:rsidRPr="006929D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B6E5D00" w14:textId="77777777" w:rsidR="0017239C" w:rsidRPr="006929D5" w:rsidRDefault="0017239C" w:rsidP="004E6DA2">
            <w:pPr>
              <w:pStyle w:val="tablehead"/>
              <w:rPr>
                <w:kern w:val="18"/>
              </w:rPr>
            </w:pPr>
            <w:r w:rsidRPr="006929D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3F280D2" w14:textId="77777777" w:rsidR="0017239C" w:rsidRPr="006929D5" w:rsidRDefault="0017239C" w:rsidP="004E6DA2">
            <w:pPr>
              <w:pStyle w:val="tablehead"/>
              <w:rPr>
                <w:kern w:val="18"/>
              </w:rPr>
            </w:pPr>
            <w:r w:rsidRPr="006929D5">
              <w:rPr>
                <w:kern w:val="18"/>
              </w:rPr>
              <w:t>PERSONAL INJURY PROTECTION</w:t>
            </w:r>
          </w:p>
        </w:tc>
      </w:tr>
      <w:tr w:rsidR="0017239C" w:rsidRPr="006929D5" w14:paraId="545FB244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72185852" w14:textId="77777777" w:rsidR="0017239C" w:rsidRPr="006929D5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B0125BF" w14:textId="77777777" w:rsidR="0017239C" w:rsidRPr="006929D5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611CFD9" w14:textId="77777777" w:rsidR="0017239C" w:rsidRPr="006929D5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6929D5" w14:paraId="64C465A2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646ACE5" w14:textId="77777777" w:rsidR="0017239C" w:rsidRPr="006929D5" w:rsidRDefault="0017239C" w:rsidP="004E6DA2">
            <w:pPr>
              <w:pStyle w:val="tablehead"/>
              <w:rPr>
                <w:kern w:val="18"/>
              </w:rPr>
            </w:pPr>
            <w:r w:rsidRPr="006929D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063D75D" w14:textId="77777777" w:rsidR="0017239C" w:rsidRPr="006929D5" w:rsidRDefault="0017239C" w:rsidP="004E6DA2">
            <w:pPr>
              <w:pStyle w:val="tablehead"/>
              <w:rPr>
                <w:kern w:val="18"/>
              </w:rPr>
            </w:pPr>
            <w:r w:rsidRPr="006929D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149BC29" w14:textId="77777777" w:rsidR="0017239C" w:rsidRPr="006929D5" w:rsidRDefault="0017239C" w:rsidP="004E6DA2">
            <w:pPr>
              <w:pStyle w:val="tablehead"/>
              <w:rPr>
                <w:kern w:val="18"/>
              </w:rPr>
            </w:pPr>
            <w:r w:rsidRPr="006929D5">
              <w:rPr>
                <w:kern w:val="18"/>
              </w:rPr>
              <w:t>Basic Limits</w:t>
            </w:r>
          </w:p>
        </w:tc>
      </w:tr>
      <w:tr w:rsidR="0017239C" w:rsidRPr="006929D5" w14:paraId="7222853B" w14:textId="77777777" w:rsidTr="004E6DA2">
        <w:trPr>
          <w:cantSplit/>
        </w:trPr>
        <w:tc>
          <w:tcPr>
            <w:tcW w:w="9360" w:type="dxa"/>
            <w:gridSpan w:val="7"/>
          </w:tcPr>
          <w:p w14:paraId="5D7BD18A" w14:textId="77777777" w:rsidR="0017239C" w:rsidRPr="006929D5" w:rsidRDefault="0017239C" w:rsidP="004E6DA2">
            <w:pPr>
              <w:pStyle w:val="tabletext11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6929D5" w14:paraId="2BC2F619" w14:textId="77777777" w:rsidTr="004E6DA2">
        <w:trPr>
          <w:cantSplit/>
        </w:trPr>
        <w:tc>
          <w:tcPr>
            <w:tcW w:w="6240" w:type="dxa"/>
            <w:gridSpan w:val="5"/>
          </w:tcPr>
          <w:p w14:paraId="315E0A11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FB4FBB9" w14:textId="77777777" w:rsidR="0017239C" w:rsidRPr="006929D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D29E855" w14:textId="77777777" w:rsidR="0017239C" w:rsidRPr="006929D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6929D5" w14:paraId="404B3A0D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167E22A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 856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95C513B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 xml:space="preserve">$15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5A51489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91185EA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N/A</w:t>
            </w:r>
          </w:p>
        </w:tc>
      </w:tr>
      <w:tr w:rsidR="0017239C" w:rsidRPr="006929D5" w14:paraId="6962D1E0" w14:textId="77777777" w:rsidTr="004E6DA2">
        <w:trPr>
          <w:cantSplit/>
        </w:trPr>
        <w:tc>
          <w:tcPr>
            <w:tcW w:w="9360" w:type="dxa"/>
            <w:gridSpan w:val="7"/>
          </w:tcPr>
          <w:p w14:paraId="20FEC89C" w14:textId="77777777" w:rsidR="0017239C" w:rsidRPr="006929D5" w:rsidRDefault="0017239C" w:rsidP="004E6DA2">
            <w:pPr>
              <w:pStyle w:val="tabletext11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6929D5" w14:paraId="7B9BD70C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F1A69FA" w14:textId="77777777" w:rsidR="0017239C" w:rsidRPr="006929D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92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3604902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FDD7326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D972CBC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29D5" w14:paraId="1AC1AC69" w14:textId="77777777" w:rsidTr="004E6DA2">
        <w:trPr>
          <w:cantSplit/>
        </w:trPr>
        <w:tc>
          <w:tcPr>
            <w:tcW w:w="3120" w:type="dxa"/>
            <w:gridSpan w:val="4"/>
          </w:tcPr>
          <w:p w14:paraId="2495F4C0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 784</w:t>
            </w:r>
          </w:p>
        </w:tc>
        <w:tc>
          <w:tcPr>
            <w:tcW w:w="3120" w:type="dxa"/>
          </w:tcPr>
          <w:p w14:paraId="27DB3A4D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 xml:space="preserve">$25    </w:t>
            </w:r>
          </w:p>
        </w:tc>
        <w:tc>
          <w:tcPr>
            <w:tcW w:w="1560" w:type="dxa"/>
          </w:tcPr>
          <w:p w14:paraId="20585991" w14:textId="77777777" w:rsidR="0017239C" w:rsidRPr="006929D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870CEFD" w14:textId="77777777" w:rsidR="0017239C" w:rsidRPr="006929D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6929D5" w14:paraId="7B7A3F53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2FFEC39" w14:textId="77777777" w:rsidR="0017239C" w:rsidRPr="006929D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929D5">
              <w:rPr>
                <w:rFonts w:ascii="Symbol" w:hAnsi="Symbol"/>
                <w:kern w:val="18"/>
              </w:rPr>
              <w:br/>
            </w:r>
            <w:r w:rsidRPr="00692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7F160365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0A8D3ED8" w14:textId="77777777" w:rsidR="0017239C" w:rsidRPr="006929D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67B08F67" w14:textId="77777777" w:rsidR="0017239C" w:rsidRPr="006929D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Principally Operated By Employees</w:t>
            </w:r>
          </w:p>
        </w:tc>
      </w:tr>
      <w:tr w:rsidR="0017239C" w:rsidRPr="006929D5" w14:paraId="4454FD37" w14:textId="77777777" w:rsidTr="004E6DA2">
        <w:trPr>
          <w:cantSplit/>
        </w:trPr>
        <w:tc>
          <w:tcPr>
            <w:tcW w:w="3120" w:type="dxa"/>
            <w:gridSpan w:val="4"/>
          </w:tcPr>
          <w:p w14:paraId="1BDC5C59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 546</w:t>
            </w:r>
          </w:p>
        </w:tc>
        <w:tc>
          <w:tcPr>
            <w:tcW w:w="3120" w:type="dxa"/>
          </w:tcPr>
          <w:p w14:paraId="6FCF8C49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0845B114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  65</w:t>
            </w:r>
          </w:p>
        </w:tc>
        <w:tc>
          <w:tcPr>
            <w:tcW w:w="1560" w:type="dxa"/>
          </w:tcPr>
          <w:p w14:paraId="74A6F6BF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  55</w:t>
            </w:r>
          </w:p>
        </w:tc>
      </w:tr>
      <w:tr w:rsidR="0017239C" w:rsidRPr="006929D5" w14:paraId="3B16D1B9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82FC54" w14:textId="77777777" w:rsidR="0017239C" w:rsidRPr="006929D5" w:rsidRDefault="0017239C" w:rsidP="004E6DA2">
            <w:pPr>
              <w:pStyle w:val="tabletext11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6929D5" w14:paraId="6129FE00" w14:textId="77777777" w:rsidTr="004E6DA2">
        <w:trPr>
          <w:cantSplit/>
        </w:trPr>
        <w:tc>
          <w:tcPr>
            <w:tcW w:w="580" w:type="dxa"/>
            <w:gridSpan w:val="2"/>
          </w:tcPr>
          <w:p w14:paraId="75786A50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2793838A" w14:textId="77777777" w:rsidR="0017239C" w:rsidRPr="006929D5" w:rsidRDefault="0017239C" w:rsidP="004E6DA2">
            <w:pPr>
              <w:pStyle w:val="tabletext11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– TAXICABS AND LIMOUSINES</w:t>
            </w:r>
          </w:p>
        </w:tc>
      </w:tr>
      <w:tr w:rsidR="0017239C" w:rsidRPr="006929D5" w14:paraId="2885B37D" w14:textId="77777777" w:rsidTr="004E6DA2">
        <w:trPr>
          <w:cantSplit/>
        </w:trPr>
        <w:tc>
          <w:tcPr>
            <w:tcW w:w="9360" w:type="dxa"/>
            <w:gridSpan w:val="7"/>
          </w:tcPr>
          <w:p w14:paraId="23024109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29D5" w14:paraId="59CD1A99" w14:textId="77777777" w:rsidTr="004E6DA2">
        <w:trPr>
          <w:cantSplit/>
        </w:trPr>
        <w:tc>
          <w:tcPr>
            <w:tcW w:w="3120" w:type="dxa"/>
            <w:gridSpan w:val="4"/>
          </w:tcPr>
          <w:p w14:paraId="2C43853F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3441</w:t>
            </w:r>
          </w:p>
        </w:tc>
        <w:tc>
          <w:tcPr>
            <w:tcW w:w="3120" w:type="dxa"/>
          </w:tcPr>
          <w:p w14:paraId="355B9CA0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 xml:space="preserve">$143   </w:t>
            </w:r>
          </w:p>
        </w:tc>
        <w:tc>
          <w:tcPr>
            <w:tcW w:w="3120" w:type="dxa"/>
            <w:gridSpan w:val="2"/>
          </w:tcPr>
          <w:p w14:paraId="16947EB1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N/A</w:t>
            </w:r>
          </w:p>
        </w:tc>
      </w:tr>
      <w:tr w:rsidR="0017239C" w:rsidRPr="006929D5" w14:paraId="00BEDB15" w14:textId="77777777" w:rsidTr="004E6DA2">
        <w:trPr>
          <w:cantSplit/>
        </w:trPr>
        <w:tc>
          <w:tcPr>
            <w:tcW w:w="580" w:type="dxa"/>
            <w:gridSpan w:val="2"/>
          </w:tcPr>
          <w:p w14:paraId="2C8258AB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F905FFB" w14:textId="77777777" w:rsidR="0017239C" w:rsidRPr="006929D5" w:rsidRDefault="0017239C" w:rsidP="004E6DA2">
            <w:pPr>
              <w:pStyle w:val="tabletext11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– SCHOOL AND CHURCH BUSES</w:t>
            </w:r>
          </w:p>
        </w:tc>
      </w:tr>
      <w:tr w:rsidR="0017239C" w:rsidRPr="006929D5" w14:paraId="2B3E74BE" w14:textId="77777777" w:rsidTr="004E6DA2">
        <w:trPr>
          <w:cantSplit/>
        </w:trPr>
        <w:tc>
          <w:tcPr>
            <w:tcW w:w="9360" w:type="dxa"/>
            <w:gridSpan w:val="7"/>
          </w:tcPr>
          <w:p w14:paraId="34E75F44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29D5" w14:paraId="40846A34" w14:textId="77777777" w:rsidTr="004E6DA2">
        <w:trPr>
          <w:cantSplit/>
        </w:trPr>
        <w:tc>
          <w:tcPr>
            <w:tcW w:w="3120" w:type="dxa"/>
            <w:gridSpan w:val="4"/>
          </w:tcPr>
          <w:p w14:paraId="1611757B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 325</w:t>
            </w:r>
          </w:p>
        </w:tc>
        <w:tc>
          <w:tcPr>
            <w:tcW w:w="3120" w:type="dxa"/>
          </w:tcPr>
          <w:p w14:paraId="36D4A05A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 xml:space="preserve">$12    </w:t>
            </w:r>
          </w:p>
        </w:tc>
        <w:tc>
          <w:tcPr>
            <w:tcW w:w="3120" w:type="dxa"/>
            <w:gridSpan w:val="2"/>
          </w:tcPr>
          <w:p w14:paraId="1618626B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N/A</w:t>
            </w:r>
          </w:p>
        </w:tc>
      </w:tr>
      <w:tr w:rsidR="0017239C" w:rsidRPr="006929D5" w14:paraId="3D927912" w14:textId="77777777" w:rsidTr="004E6DA2">
        <w:trPr>
          <w:cantSplit/>
        </w:trPr>
        <w:tc>
          <w:tcPr>
            <w:tcW w:w="580" w:type="dxa"/>
            <w:gridSpan w:val="2"/>
          </w:tcPr>
          <w:p w14:paraId="32EB23BC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1C6AAC8" w14:textId="77777777" w:rsidR="0017239C" w:rsidRPr="006929D5" w:rsidRDefault="0017239C" w:rsidP="004E6DA2">
            <w:pPr>
              <w:pStyle w:val="tabletext11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– OTHER BUSES</w:t>
            </w:r>
          </w:p>
        </w:tc>
      </w:tr>
      <w:tr w:rsidR="0017239C" w:rsidRPr="006929D5" w14:paraId="02A29A9D" w14:textId="77777777" w:rsidTr="004E6DA2">
        <w:trPr>
          <w:cantSplit/>
        </w:trPr>
        <w:tc>
          <w:tcPr>
            <w:tcW w:w="9360" w:type="dxa"/>
            <w:gridSpan w:val="7"/>
          </w:tcPr>
          <w:p w14:paraId="373B8D25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29D5" w14:paraId="206FBEB3" w14:textId="77777777" w:rsidTr="004E6DA2">
        <w:trPr>
          <w:cantSplit/>
        </w:trPr>
        <w:tc>
          <w:tcPr>
            <w:tcW w:w="3120" w:type="dxa"/>
            <w:gridSpan w:val="4"/>
          </w:tcPr>
          <w:p w14:paraId="3312282B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2705</w:t>
            </w:r>
          </w:p>
        </w:tc>
        <w:tc>
          <w:tcPr>
            <w:tcW w:w="3120" w:type="dxa"/>
          </w:tcPr>
          <w:p w14:paraId="5A9BB6C3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 xml:space="preserve">$72    </w:t>
            </w:r>
          </w:p>
        </w:tc>
        <w:tc>
          <w:tcPr>
            <w:tcW w:w="3120" w:type="dxa"/>
            <w:gridSpan w:val="2"/>
          </w:tcPr>
          <w:p w14:paraId="22BF5013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N/A</w:t>
            </w:r>
          </w:p>
        </w:tc>
      </w:tr>
      <w:tr w:rsidR="0017239C" w:rsidRPr="006929D5" w14:paraId="01018E71" w14:textId="77777777" w:rsidTr="004E6DA2">
        <w:trPr>
          <w:cantSplit/>
        </w:trPr>
        <w:tc>
          <w:tcPr>
            <w:tcW w:w="580" w:type="dxa"/>
            <w:gridSpan w:val="2"/>
          </w:tcPr>
          <w:p w14:paraId="79F38BAD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F4263F6" w14:textId="77777777" w:rsidR="0017239C" w:rsidRPr="006929D5" w:rsidRDefault="0017239C" w:rsidP="004E6DA2">
            <w:pPr>
              <w:pStyle w:val="tabletext11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– VAN POOLS</w:t>
            </w:r>
          </w:p>
        </w:tc>
      </w:tr>
      <w:tr w:rsidR="0017239C" w:rsidRPr="006929D5" w14:paraId="3BAF13D9" w14:textId="77777777" w:rsidTr="004E6DA2">
        <w:trPr>
          <w:cantSplit/>
        </w:trPr>
        <w:tc>
          <w:tcPr>
            <w:tcW w:w="9360" w:type="dxa"/>
            <w:gridSpan w:val="7"/>
          </w:tcPr>
          <w:p w14:paraId="33C22FC3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929D5" w14:paraId="08D1BC1E" w14:textId="77777777" w:rsidTr="004E6DA2">
        <w:trPr>
          <w:cantSplit/>
        </w:trPr>
        <w:tc>
          <w:tcPr>
            <w:tcW w:w="3120" w:type="dxa"/>
            <w:gridSpan w:val="4"/>
          </w:tcPr>
          <w:p w14:paraId="4699402A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 813</w:t>
            </w:r>
          </w:p>
        </w:tc>
        <w:tc>
          <w:tcPr>
            <w:tcW w:w="3120" w:type="dxa"/>
          </w:tcPr>
          <w:p w14:paraId="003F62A1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 xml:space="preserve">$26    </w:t>
            </w:r>
          </w:p>
        </w:tc>
        <w:tc>
          <w:tcPr>
            <w:tcW w:w="3120" w:type="dxa"/>
            <w:gridSpan w:val="2"/>
          </w:tcPr>
          <w:p w14:paraId="1AB76606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N/A</w:t>
            </w:r>
          </w:p>
        </w:tc>
      </w:tr>
      <w:tr w:rsidR="0017239C" w:rsidRPr="006929D5" w14:paraId="04CF0B1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12A74C8" w14:textId="77777777" w:rsidR="0017239C" w:rsidRPr="006929D5" w:rsidRDefault="0017239C" w:rsidP="004E6DA2">
            <w:pPr>
              <w:pStyle w:val="tabletext11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6929D5" w14:paraId="24FF3FA0" w14:textId="77777777" w:rsidTr="004E6DA2">
        <w:trPr>
          <w:cantSplit/>
        </w:trPr>
        <w:tc>
          <w:tcPr>
            <w:tcW w:w="6240" w:type="dxa"/>
            <w:gridSpan w:val="5"/>
          </w:tcPr>
          <w:p w14:paraId="15E9B466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1BA5943" w14:textId="77777777" w:rsidR="0017239C" w:rsidRPr="006929D5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929D5">
              <w:rPr>
                <w:b/>
                <w:kern w:val="18"/>
              </w:rPr>
              <w:t>All Autos</w:t>
            </w:r>
          </w:p>
        </w:tc>
      </w:tr>
      <w:tr w:rsidR="0017239C" w:rsidRPr="006929D5" w14:paraId="4B7EB8DB" w14:textId="77777777" w:rsidTr="004E6DA2">
        <w:trPr>
          <w:cantSplit/>
        </w:trPr>
        <w:tc>
          <w:tcPr>
            <w:tcW w:w="3120" w:type="dxa"/>
            <w:gridSpan w:val="4"/>
          </w:tcPr>
          <w:p w14:paraId="6F38A042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$   801</w:t>
            </w:r>
          </w:p>
        </w:tc>
        <w:tc>
          <w:tcPr>
            <w:tcW w:w="3120" w:type="dxa"/>
          </w:tcPr>
          <w:p w14:paraId="6A68FA96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 xml:space="preserve">Refer to Rule </w:t>
            </w:r>
            <w:r w:rsidRPr="006929D5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8623B03" w14:textId="77777777" w:rsidR="0017239C" w:rsidRPr="006929D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929D5">
              <w:rPr>
                <w:kern w:val="18"/>
              </w:rPr>
              <w:t>N/A</w:t>
            </w:r>
          </w:p>
        </w:tc>
      </w:tr>
      <w:tr w:rsidR="0017239C" w:rsidRPr="006929D5" w14:paraId="605FDB39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86906F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29D5" w14:paraId="6516012D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869FEEF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565FFDF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kern w:val="18"/>
              </w:rPr>
              <w:t xml:space="preserve">For Other Than Zone-rated Trucks, Tractors and Trailers Classifications, refer to Rule </w:t>
            </w:r>
            <w:r w:rsidRPr="006929D5">
              <w:rPr>
                <w:b/>
                <w:kern w:val="18"/>
              </w:rPr>
              <w:t>222.</w:t>
            </w:r>
            <w:r w:rsidRPr="006929D5">
              <w:rPr>
                <w:kern w:val="18"/>
              </w:rPr>
              <w:t xml:space="preserve"> for premium development.</w:t>
            </w:r>
          </w:p>
        </w:tc>
      </w:tr>
      <w:tr w:rsidR="0017239C" w:rsidRPr="006929D5" w14:paraId="0673614A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837FC3C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6D437F4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kern w:val="18"/>
              </w:rPr>
              <w:t xml:space="preserve">For Private Passenger Types Classifications, refer to Rule </w:t>
            </w:r>
            <w:r w:rsidRPr="006929D5">
              <w:rPr>
                <w:b/>
                <w:kern w:val="18"/>
              </w:rPr>
              <w:t>232.</w:t>
            </w:r>
            <w:r w:rsidRPr="006929D5">
              <w:rPr>
                <w:kern w:val="18"/>
              </w:rPr>
              <w:t xml:space="preserve"> for premium development.</w:t>
            </w:r>
          </w:p>
        </w:tc>
      </w:tr>
      <w:tr w:rsidR="0017239C" w:rsidRPr="006929D5" w14:paraId="4D65C3A6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367F89A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6B8DF93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kern w:val="18"/>
              </w:rPr>
              <w:t xml:space="preserve">For Other Than Zone-rated Public Autos, refer to Rule </w:t>
            </w:r>
            <w:r w:rsidRPr="006929D5">
              <w:rPr>
                <w:rStyle w:val="rulelink"/>
              </w:rPr>
              <w:t>239.</w:t>
            </w:r>
            <w:r w:rsidRPr="006929D5">
              <w:rPr>
                <w:kern w:val="18"/>
              </w:rPr>
              <w:t xml:space="preserve"> for premium development.</w:t>
            </w:r>
          </w:p>
        </w:tc>
      </w:tr>
      <w:tr w:rsidR="0017239C" w:rsidRPr="006929D5" w14:paraId="5FE8D89B" w14:textId="77777777" w:rsidTr="004E6DA2">
        <w:trPr>
          <w:cantSplit/>
        </w:trPr>
        <w:tc>
          <w:tcPr>
            <w:tcW w:w="220" w:type="dxa"/>
          </w:tcPr>
          <w:p w14:paraId="540F8873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2F2991D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kern w:val="18"/>
              </w:rPr>
              <w:t xml:space="preserve">For liability increased limits factors, refer to Rule </w:t>
            </w:r>
            <w:r w:rsidRPr="006929D5">
              <w:rPr>
                <w:rStyle w:val="rulelink"/>
              </w:rPr>
              <w:t>300.</w:t>
            </w:r>
          </w:p>
        </w:tc>
      </w:tr>
      <w:tr w:rsidR="0017239C" w:rsidRPr="006929D5" w14:paraId="4A729901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2CAA1E2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2B0F9F9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kern w:val="18"/>
              </w:rPr>
              <w:t xml:space="preserve">Other Than Auto losses for </w:t>
            </w:r>
            <w:r w:rsidRPr="006929D5">
              <w:t>Auto Dealers</w:t>
            </w:r>
            <w:r w:rsidRPr="006929D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929D5">
              <w:rPr>
                <w:rStyle w:val="rulelink"/>
              </w:rPr>
              <w:t>249.</w:t>
            </w:r>
          </w:p>
        </w:tc>
      </w:tr>
      <w:tr w:rsidR="0017239C" w:rsidRPr="006929D5" w14:paraId="5BE8637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649A26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7A7508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kern w:val="18"/>
              </w:rPr>
              <w:t xml:space="preserve">The liability loss cost shown for Rule </w:t>
            </w:r>
            <w:r w:rsidRPr="006929D5">
              <w:rPr>
                <w:rStyle w:val="rulelink"/>
              </w:rPr>
              <w:t>249.</w:t>
            </w:r>
            <w:r w:rsidRPr="006929D5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6929D5" w14:paraId="54C1860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D72FF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719081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  <w:r w:rsidRPr="006929D5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6929D5" w14:paraId="4A8408F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404464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8C757C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29D5" w14:paraId="67AD0AB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599DF6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0DCE37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29D5" w14:paraId="39C748D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81F11D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0BDA6D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29D5" w14:paraId="10BAE04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4301C8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A811AC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29D5" w14:paraId="7C1059A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3AFA1A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99B062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29D5" w14:paraId="0F23CC9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4CEC8F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1BF21C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29D5" w14:paraId="02B32188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6C0A47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D32EB2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29D5" w14:paraId="31F4802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1A2118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746285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929D5" w14:paraId="2AD7B77D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BE4367A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D0A9A8B" w14:textId="77777777" w:rsidR="0017239C" w:rsidRPr="006929D5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175E222" w14:textId="4B32565B" w:rsidR="0017239C" w:rsidRDefault="0017239C" w:rsidP="0017239C">
      <w:pPr>
        <w:pStyle w:val="isonormal"/>
      </w:pPr>
    </w:p>
    <w:p w14:paraId="6527BE44" w14:textId="40BB3568" w:rsidR="0017239C" w:rsidRDefault="0017239C" w:rsidP="0017239C">
      <w:pPr>
        <w:pStyle w:val="isonormal"/>
        <w:jc w:val="left"/>
      </w:pPr>
    </w:p>
    <w:p w14:paraId="41F3AB38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FC4A14" w14:textId="77777777" w:rsidR="0017239C" w:rsidRPr="00D64239" w:rsidRDefault="0017239C" w:rsidP="0017239C">
      <w:pPr>
        <w:pStyle w:val="subcap"/>
      </w:pPr>
      <w:r w:rsidRPr="00D64239">
        <w:lastRenderedPageBreak/>
        <w:t>TERRITORY 138</w:t>
      </w:r>
    </w:p>
    <w:p w14:paraId="58B2A6B9" w14:textId="77777777" w:rsidR="0017239C" w:rsidRPr="00D64239" w:rsidRDefault="0017239C" w:rsidP="0017239C">
      <w:pPr>
        <w:pStyle w:val="subcap2"/>
      </w:pPr>
      <w:r w:rsidRPr="00D64239">
        <w:t>LIAB, MED PAY, PIP</w:t>
      </w:r>
    </w:p>
    <w:p w14:paraId="58B2EFA8" w14:textId="77777777" w:rsidR="0017239C" w:rsidRPr="00D64239" w:rsidRDefault="0017239C" w:rsidP="0017239C">
      <w:pPr>
        <w:pStyle w:val="isonormal"/>
      </w:pPr>
    </w:p>
    <w:p w14:paraId="63A0E1D0" w14:textId="77777777" w:rsidR="0017239C" w:rsidRPr="00D64239" w:rsidRDefault="0017239C" w:rsidP="0017239C">
      <w:pPr>
        <w:pStyle w:val="isonormal"/>
        <w:sectPr w:rsidR="0017239C" w:rsidRPr="00D64239" w:rsidSect="0017239C">
          <w:headerReference w:type="even" r:id="rId151"/>
          <w:headerReference w:type="default" r:id="rId152"/>
          <w:footerReference w:type="even" r:id="rId153"/>
          <w:footerReference w:type="default" r:id="rId154"/>
          <w:headerReference w:type="first" r:id="rId155"/>
          <w:footerReference w:type="first" r:id="rId15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D64239" w14:paraId="004813E0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2E03C3FA" w14:textId="77777777" w:rsidR="0017239C" w:rsidRPr="00D64239" w:rsidRDefault="0017239C" w:rsidP="004E6DA2">
            <w:pPr>
              <w:pStyle w:val="tablehead"/>
              <w:rPr>
                <w:kern w:val="18"/>
              </w:rPr>
            </w:pPr>
            <w:r w:rsidRPr="00D6423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182185F" w14:textId="77777777" w:rsidR="0017239C" w:rsidRPr="00D64239" w:rsidRDefault="0017239C" w:rsidP="004E6DA2">
            <w:pPr>
              <w:pStyle w:val="tablehead"/>
              <w:rPr>
                <w:kern w:val="18"/>
              </w:rPr>
            </w:pPr>
            <w:r w:rsidRPr="00D6423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6EDEA73" w14:textId="77777777" w:rsidR="0017239C" w:rsidRPr="00D64239" w:rsidRDefault="0017239C" w:rsidP="004E6DA2">
            <w:pPr>
              <w:pStyle w:val="tablehead"/>
              <w:rPr>
                <w:kern w:val="18"/>
              </w:rPr>
            </w:pPr>
            <w:r w:rsidRPr="00D64239">
              <w:rPr>
                <w:kern w:val="18"/>
              </w:rPr>
              <w:t>PERSONAL INJURY PROTECTION</w:t>
            </w:r>
          </w:p>
        </w:tc>
      </w:tr>
      <w:tr w:rsidR="0017239C" w:rsidRPr="00D64239" w14:paraId="262DFF90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682F2089" w14:textId="77777777" w:rsidR="0017239C" w:rsidRPr="00D64239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3000F65" w14:textId="77777777" w:rsidR="0017239C" w:rsidRPr="00D64239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45B85EF" w14:textId="77777777" w:rsidR="0017239C" w:rsidRPr="00D64239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D64239" w14:paraId="5F0BE9AC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4DB1F3B4" w14:textId="77777777" w:rsidR="0017239C" w:rsidRPr="00D64239" w:rsidRDefault="0017239C" w:rsidP="004E6DA2">
            <w:pPr>
              <w:pStyle w:val="tablehead"/>
              <w:rPr>
                <w:kern w:val="18"/>
              </w:rPr>
            </w:pPr>
            <w:r w:rsidRPr="00D6423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EDF29AA" w14:textId="77777777" w:rsidR="0017239C" w:rsidRPr="00D64239" w:rsidRDefault="0017239C" w:rsidP="004E6DA2">
            <w:pPr>
              <w:pStyle w:val="tablehead"/>
              <w:rPr>
                <w:kern w:val="18"/>
              </w:rPr>
            </w:pPr>
            <w:r w:rsidRPr="00D6423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24E4078" w14:textId="77777777" w:rsidR="0017239C" w:rsidRPr="00D64239" w:rsidRDefault="0017239C" w:rsidP="004E6DA2">
            <w:pPr>
              <w:pStyle w:val="tablehead"/>
              <w:rPr>
                <w:kern w:val="18"/>
              </w:rPr>
            </w:pPr>
            <w:r w:rsidRPr="00D64239">
              <w:rPr>
                <w:kern w:val="18"/>
              </w:rPr>
              <w:t>Basic Limits</w:t>
            </w:r>
          </w:p>
        </w:tc>
      </w:tr>
      <w:tr w:rsidR="0017239C" w:rsidRPr="00D64239" w14:paraId="7A53C3E0" w14:textId="77777777" w:rsidTr="004E6DA2">
        <w:trPr>
          <w:cantSplit/>
        </w:trPr>
        <w:tc>
          <w:tcPr>
            <w:tcW w:w="9360" w:type="dxa"/>
            <w:gridSpan w:val="7"/>
          </w:tcPr>
          <w:p w14:paraId="67106085" w14:textId="77777777" w:rsidR="0017239C" w:rsidRPr="00D64239" w:rsidRDefault="0017239C" w:rsidP="004E6DA2">
            <w:pPr>
              <w:pStyle w:val="tabletext11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D64239" w14:paraId="14C2D5C2" w14:textId="77777777" w:rsidTr="004E6DA2">
        <w:trPr>
          <w:cantSplit/>
        </w:trPr>
        <w:tc>
          <w:tcPr>
            <w:tcW w:w="6240" w:type="dxa"/>
            <w:gridSpan w:val="5"/>
          </w:tcPr>
          <w:p w14:paraId="7A8E6859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44627D3" w14:textId="77777777" w:rsidR="0017239C" w:rsidRPr="00D6423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272AF7B" w14:textId="77777777" w:rsidR="0017239C" w:rsidRPr="00D6423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D64239" w14:paraId="23497844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18F1F50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1394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AB0FD81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 xml:space="preserve">$19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2FA159B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F1BA9AF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N/A</w:t>
            </w:r>
          </w:p>
        </w:tc>
      </w:tr>
      <w:tr w:rsidR="0017239C" w:rsidRPr="00D64239" w14:paraId="54F38651" w14:textId="77777777" w:rsidTr="004E6DA2">
        <w:trPr>
          <w:cantSplit/>
        </w:trPr>
        <w:tc>
          <w:tcPr>
            <w:tcW w:w="9360" w:type="dxa"/>
            <w:gridSpan w:val="7"/>
          </w:tcPr>
          <w:p w14:paraId="54978C70" w14:textId="77777777" w:rsidR="0017239C" w:rsidRPr="00D64239" w:rsidRDefault="0017239C" w:rsidP="004E6DA2">
            <w:pPr>
              <w:pStyle w:val="tabletext11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D64239" w14:paraId="04006A42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D74C544" w14:textId="77777777" w:rsidR="0017239C" w:rsidRPr="00D6423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D642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3C09480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2E0DC153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60BE6A49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64239" w14:paraId="63A07DD8" w14:textId="77777777" w:rsidTr="004E6DA2">
        <w:trPr>
          <w:cantSplit/>
        </w:trPr>
        <w:tc>
          <w:tcPr>
            <w:tcW w:w="3120" w:type="dxa"/>
            <w:gridSpan w:val="4"/>
          </w:tcPr>
          <w:p w14:paraId="1EF9237F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1054</w:t>
            </w:r>
          </w:p>
        </w:tc>
        <w:tc>
          <w:tcPr>
            <w:tcW w:w="3120" w:type="dxa"/>
          </w:tcPr>
          <w:p w14:paraId="56D3777B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 xml:space="preserve">$34    </w:t>
            </w:r>
          </w:p>
        </w:tc>
        <w:tc>
          <w:tcPr>
            <w:tcW w:w="1560" w:type="dxa"/>
          </w:tcPr>
          <w:p w14:paraId="099B9A4E" w14:textId="77777777" w:rsidR="0017239C" w:rsidRPr="00D6423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17B560A" w14:textId="77777777" w:rsidR="0017239C" w:rsidRPr="00D6423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D64239" w14:paraId="7CE5AA05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F08BADC" w14:textId="77777777" w:rsidR="0017239C" w:rsidRPr="00D6423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D64239">
              <w:rPr>
                <w:rFonts w:ascii="Symbol" w:hAnsi="Symbol"/>
                <w:kern w:val="18"/>
              </w:rPr>
              <w:br/>
            </w:r>
            <w:r w:rsidRPr="00D642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2CF55946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5B6E939E" w14:textId="77777777" w:rsidR="0017239C" w:rsidRPr="00D6423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3C21EF49" w14:textId="77777777" w:rsidR="0017239C" w:rsidRPr="00D6423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Principally Operated By Employees</w:t>
            </w:r>
          </w:p>
        </w:tc>
      </w:tr>
      <w:tr w:rsidR="0017239C" w:rsidRPr="00D64239" w14:paraId="3CDA6E4F" w14:textId="77777777" w:rsidTr="004E6DA2">
        <w:trPr>
          <w:cantSplit/>
        </w:trPr>
        <w:tc>
          <w:tcPr>
            <w:tcW w:w="3120" w:type="dxa"/>
            <w:gridSpan w:val="4"/>
          </w:tcPr>
          <w:p w14:paraId="11B86E3E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 732</w:t>
            </w:r>
          </w:p>
        </w:tc>
        <w:tc>
          <w:tcPr>
            <w:tcW w:w="3120" w:type="dxa"/>
          </w:tcPr>
          <w:p w14:paraId="6B69EDB4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59D10089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 134</w:t>
            </w:r>
          </w:p>
        </w:tc>
        <w:tc>
          <w:tcPr>
            <w:tcW w:w="1560" w:type="dxa"/>
          </w:tcPr>
          <w:p w14:paraId="420E6235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 114</w:t>
            </w:r>
          </w:p>
        </w:tc>
      </w:tr>
      <w:tr w:rsidR="0017239C" w:rsidRPr="00D64239" w14:paraId="3AAD854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C6AB7C" w14:textId="77777777" w:rsidR="0017239C" w:rsidRPr="00D64239" w:rsidRDefault="0017239C" w:rsidP="004E6DA2">
            <w:pPr>
              <w:pStyle w:val="tabletext11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D64239" w14:paraId="2D3B51B8" w14:textId="77777777" w:rsidTr="004E6DA2">
        <w:trPr>
          <w:cantSplit/>
        </w:trPr>
        <w:tc>
          <w:tcPr>
            <w:tcW w:w="580" w:type="dxa"/>
            <w:gridSpan w:val="2"/>
          </w:tcPr>
          <w:p w14:paraId="2DDE7E03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4B94F9AD" w14:textId="77777777" w:rsidR="0017239C" w:rsidRPr="00D64239" w:rsidRDefault="0017239C" w:rsidP="004E6DA2">
            <w:pPr>
              <w:pStyle w:val="tabletext11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– TAXICABS AND LIMOUSINES</w:t>
            </w:r>
          </w:p>
        </w:tc>
      </w:tr>
      <w:tr w:rsidR="0017239C" w:rsidRPr="00D64239" w14:paraId="3194F5EB" w14:textId="77777777" w:rsidTr="004E6DA2">
        <w:trPr>
          <w:cantSplit/>
        </w:trPr>
        <w:tc>
          <w:tcPr>
            <w:tcW w:w="9360" w:type="dxa"/>
            <w:gridSpan w:val="7"/>
          </w:tcPr>
          <w:p w14:paraId="57BABA96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64239" w14:paraId="535F89D8" w14:textId="77777777" w:rsidTr="004E6DA2">
        <w:trPr>
          <w:cantSplit/>
        </w:trPr>
        <w:tc>
          <w:tcPr>
            <w:tcW w:w="3120" w:type="dxa"/>
            <w:gridSpan w:val="4"/>
          </w:tcPr>
          <w:p w14:paraId="3AAB01A7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5604</w:t>
            </w:r>
          </w:p>
        </w:tc>
        <w:tc>
          <w:tcPr>
            <w:tcW w:w="3120" w:type="dxa"/>
          </w:tcPr>
          <w:p w14:paraId="4D6B2FDF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 xml:space="preserve">$233   </w:t>
            </w:r>
          </w:p>
        </w:tc>
        <w:tc>
          <w:tcPr>
            <w:tcW w:w="3120" w:type="dxa"/>
            <w:gridSpan w:val="2"/>
          </w:tcPr>
          <w:p w14:paraId="24184D70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N/A</w:t>
            </w:r>
          </w:p>
        </w:tc>
      </w:tr>
      <w:tr w:rsidR="0017239C" w:rsidRPr="00D64239" w14:paraId="2277CD63" w14:textId="77777777" w:rsidTr="004E6DA2">
        <w:trPr>
          <w:cantSplit/>
        </w:trPr>
        <w:tc>
          <w:tcPr>
            <w:tcW w:w="580" w:type="dxa"/>
            <w:gridSpan w:val="2"/>
          </w:tcPr>
          <w:p w14:paraId="1337FA3D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587B6AC" w14:textId="77777777" w:rsidR="0017239C" w:rsidRPr="00D64239" w:rsidRDefault="0017239C" w:rsidP="004E6DA2">
            <w:pPr>
              <w:pStyle w:val="tabletext11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– SCHOOL AND CHURCH BUSES</w:t>
            </w:r>
          </w:p>
        </w:tc>
      </w:tr>
      <w:tr w:rsidR="0017239C" w:rsidRPr="00D64239" w14:paraId="01926712" w14:textId="77777777" w:rsidTr="004E6DA2">
        <w:trPr>
          <w:cantSplit/>
        </w:trPr>
        <w:tc>
          <w:tcPr>
            <w:tcW w:w="9360" w:type="dxa"/>
            <w:gridSpan w:val="7"/>
          </w:tcPr>
          <w:p w14:paraId="690F0DD4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64239" w14:paraId="7E49B99B" w14:textId="77777777" w:rsidTr="004E6DA2">
        <w:trPr>
          <w:cantSplit/>
        </w:trPr>
        <w:tc>
          <w:tcPr>
            <w:tcW w:w="3120" w:type="dxa"/>
            <w:gridSpan w:val="4"/>
          </w:tcPr>
          <w:p w14:paraId="6888C3FA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 530</w:t>
            </w:r>
          </w:p>
        </w:tc>
        <w:tc>
          <w:tcPr>
            <w:tcW w:w="3120" w:type="dxa"/>
          </w:tcPr>
          <w:p w14:paraId="61D32EA1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 xml:space="preserve">$18    </w:t>
            </w:r>
          </w:p>
        </w:tc>
        <w:tc>
          <w:tcPr>
            <w:tcW w:w="3120" w:type="dxa"/>
            <w:gridSpan w:val="2"/>
          </w:tcPr>
          <w:p w14:paraId="7DB0AF80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N/A</w:t>
            </w:r>
          </w:p>
        </w:tc>
      </w:tr>
      <w:tr w:rsidR="0017239C" w:rsidRPr="00D64239" w14:paraId="0E66180E" w14:textId="77777777" w:rsidTr="004E6DA2">
        <w:trPr>
          <w:cantSplit/>
        </w:trPr>
        <w:tc>
          <w:tcPr>
            <w:tcW w:w="580" w:type="dxa"/>
            <w:gridSpan w:val="2"/>
          </w:tcPr>
          <w:p w14:paraId="6D62761A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559BAF4" w14:textId="77777777" w:rsidR="0017239C" w:rsidRPr="00D64239" w:rsidRDefault="0017239C" w:rsidP="004E6DA2">
            <w:pPr>
              <w:pStyle w:val="tabletext11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– OTHER BUSES</w:t>
            </w:r>
          </w:p>
        </w:tc>
      </w:tr>
      <w:tr w:rsidR="0017239C" w:rsidRPr="00D64239" w14:paraId="3B4EB015" w14:textId="77777777" w:rsidTr="004E6DA2">
        <w:trPr>
          <w:cantSplit/>
        </w:trPr>
        <w:tc>
          <w:tcPr>
            <w:tcW w:w="9360" w:type="dxa"/>
            <w:gridSpan w:val="7"/>
          </w:tcPr>
          <w:p w14:paraId="7DB59CD6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64239" w14:paraId="5DA6BC68" w14:textId="77777777" w:rsidTr="004E6DA2">
        <w:trPr>
          <w:cantSplit/>
        </w:trPr>
        <w:tc>
          <w:tcPr>
            <w:tcW w:w="3120" w:type="dxa"/>
            <w:gridSpan w:val="4"/>
          </w:tcPr>
          <w:p w14:paraId="54C5F6A9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4405</w:t>
            </w:r>
          </w:p>
        </w:tc>
        <w:tc>
          <w:tcPr>
            <w:tcW w:w="3120" w:type="dxa"/>
          </w:tcPr>
          <w:p w14:paraId="499493DA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 xml:space="preserve">$85    </w:t>
            </w:r>
          </w:p>
        </w:tc>
        <w:tc>
          <w:tcPr>
            <w:tcW w:w="3120" w:type="dxa"/>
            <w:gridSpan w:val="2"/>
          </w:tcPr>
          <w:p w14:paraId="63F8DF98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N/A</w:t>
            </w:r>
          </w:p>
        </w:tc>
      </w:tr>
      <w:tr w:rsidR="0017239C" w:rsidRPr="00D64239" w14:paraId="76D8F9CA" w14:textId="77777777" w:rsidTr="004E6DA2">
        <w:trPr>
          <w:cantSplit/>
        </w:trPr>
        <w:tc>
          <w:tcPr>
            <w:tcW w:w="580" w:type="dxa"/>
            <w:gridSpan w:val="2"/>
          </w:tcPr>
          <w:p w14:paraId="6096DB17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165FDE1F" w14:textId="77777777" w:rsidR="0017239C" w:rsidRPr="00D64239" w:rsidRDefault="0017239C" w:rsidP="004E6DA2">
            <w:pPr>
              <w:pStyle w:val="tabletext11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– VAN POOLS</w:t>
            </w:r>
          </w:p>
        </w:tc>
      </w:tr>
      <w:tr w:rsidR="0017239C" w:rsidRPr="00D64239" w14:paraId="2C21CB7C" w14:textId="77777777" w:rsidTr="004E6DA2">
        <w:trPr>
          <w:cantSplit/>
        </w:trPr>
        <w:tc>
          <w:tcPr>
            <w:tcW w:w="9360" w:type="dxa"/>
            <w:gridSpan w:val="7"/>
          </w:tcPr>
          <w:p w14:paraId="7CF3B2DD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64239" w14:paraId="52213EB6" w14:textId="77777777" w:rsidTr="004E6DA2">
        <w:trPr>
          <w:cantSplit/>
        </w:trPr>
        <w:tc>
          <w:tcPr>
            <w:tcW w:w="3120" w:type="dxa"/>
            <w:gridSpan w:val="4"/>
          </w:tcPr>
          <w:p w14:paraId="27882FFC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1324</w:t>
            </w:r>
          </w:p>
        </w:tc>
        <w:tc>
          <w:tcPr>
            <w:tcW w:w="3120" w:type="dxa"/>
          </w:tcPr>
          <w:p w14:paraId="2EA5AB84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 xml:space="preserve">$43    </w:t>
            </w:r>
          </w:p>
        </w:tc>
        <w:tc>
          <w:tcPr>
            <w:tcW w:w="3120" w:type="dxa"/>
            <w:gridSpan w:val="2"/>
          </w:tcPr>
          <w:p w14:paraId="24B1C00B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N/A</w:t>
            </w:r>
          </w:p>
        </w:tc>
      </w:tr>
      <w:tr w:rsidR="0017239C" w:rsidRPr="00D64239" w14:paraId="369A758A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6FA85A" w14:textId="77777777" w:rsidR="0017239C" w:rsidRPr="00D64239" w:rsidRDefault="0017239C" w:rsidP="004E6DA2">
            <w:pPr>
              <w:pStyle w:val="tabletext11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D64239" w14:paraId="4C7B4A86" w14:textId="77777777" w:rsidTr="004E6DA2">
        <w:trPr>
          <w:cantSplit/>
        </w:trPr>
        <w:tc>
          <w:tcPr>
            <w:tcW w:w="6240" w:type="dxa"/>
            <w:gridSpan w:val="5"/>
          </w:tcPr>
          <w:p w14:paraId="5E9BF7BD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07BE7E0" w14:textId="77777777" w:rsidR="0017239C" w:rsidRPr="00D6423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D64239">
              <w:rPr>
                <w:b/>
                <w:kern w:val="18"/>
              </w:rPr>
              <w:t>All Autos</w:t>
            </w:r>
          </w:p>
        </w:tc>
      </w:tr>
      <w:tr w:rsidR="0017239C" w:rsidRPr="00D64239" w14:paraId="3112950A" w14:textId="77777777" w:rsidTr="004E6DA2">
        <w:trPr>
          <w:cantSplit/>
        </w:trPr>
        <w:tc>
          <w:tcPr>
            <w:tcW w:w="3120" w:type="dxa"/>
            <w:gridSpan w:val="4"/>
          </w:tcPr>
          <w:p w14:paraId="30E6E1D4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$  1270</w:t>
            </w:r>
          </w:p>
        </w:tc>
        <w:tc>
          <w:tcPr>
            <w:tcW w:w="3120" w:type="dxa"/>
          </w:tcPr>
          <w:p w14:paraId="2472521E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 xml:space="preserve">Refer to Rule </w:t>
            </w:r>
            <w:r w:rsidRPr="00D64239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0C5030B" w14:textId="77777777" w:rsidR="0017239C" w:rsidRPr="00D6423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64239">
              <w:rPr>
                <w:kern w:val="18"/>
              </w:rPr>
              <w:t>N/A</w:t>
            </w:r>
          </w:p>
        </w:tc>
      </w:tr>
      <w:tr w:rsidR="0017239C" w:rsidRPr="00D64239" w14:paraId="77D90B8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EC6485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64239" w14:paraId="04347B5F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C9BD8E9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DD5C8D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kern w:val="18"/>
              </w:rPr>
              <w:t xml:space="preserve">For Other Than Zone-rated Trucks, Tractors and Trailers Classifications, refer to Rule </w:t>
            </w:r>
            <w:r w:rsidRPr="00D64239">
              <w:rPr>
                <w:b/>
                <w:kern w:val="18"/>
              </w:rPr>
              <w:t>222.</w:t>
            </w:r>
            <w:r w:rsidRPr="00D64239">
              <w:rPr>
                <w:kern w:val="18"/>
              </w:rPr>
              <w:t xml:space="preserve"> for premium development.</w:t>
            </w:r>
          </w:p>
        </w:tc>
      </w:tr>
      <w:tr w:rsidR="0017239C" w:rsidRPr="00D64239" w14:paraId="0BB0A5DE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C6D9F6F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8A60CE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kern w:val="18"/>
              </w:rPr>
              <w:t xml:space="preserve">For Private Passenger Types Classifications, refer to Rule </w:t>
            </w:r>
            <w:r w:rsidRPr="00D64239">
              <w:rPr>
                <w:b/>
                <w:kern w:val="18"/>
              </w:rPr>
              <w:t>232.</w:t>
            </w:r>
            <w:r w:rsidRPr="00D64239">
              <w:rPr>
                <w:kern w:val="18"/>
              </w:rPr>
              <w:t xml:space="preserve"> for premium development.</w:t>
            </w:r>
          </w:p>
        </w:tc>
      </w:tr>
      <w:tr w:rsidR="0017239C" w:rsidRPr="00D64239" w14:paraId="3EF582AB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2D7DFC3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AFF276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kern w:val="18"/>
              </w:rPr>
              <w:t xml:space="preserve">For Other Than Zone-rated Public Autos, refer to Rule </w:t>
            </w:r>
            <w:r w:rsidRPr="00D64239">
              <w:rPr>
                <w:rStyle w:val="rulelink"/>
              </w:rPr>
              <w:t>239.</w:t>
            </w:r>
            <w:r w:rsidRPr="00D64239">
              <w:rPr>
                <w:kern w:val="18"/>
              </w:rPr>
              <w:t xml:space="preserve"> for premium development.</w:t>
            </w:r>
          </w:p>
        </w:tc>
      </w:tr>
      <w:tr w:rsidR="0017239C" w:rsidRPr="00D64239" w14:paraId="18439C7A" w14:textId="77777777" w:rsidTr="004E6DA2">
        <w:trPr>
          <w:cantSplit/>
        </w:trPr>
        <w:tc>
          <w:tcPr>
            <w:tcW w:w="220" w:type="dxa"/>
          </w:tcPr>
          <w:p w14:paraId="6BA29FE1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8DC58B2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kern w:val="18"/>
              </w:rPr>
              <w:t xml:space="preserve">For liability increased limits factors, refer to Rule </w:t>
            </w:r>
            <w:r w:rsidRPr="00D64239">
              <w:rPr>
                <w:rStyle w:val="rulelink"/>
              </w:rPr>
              <w:t>300.</w:t>
            </w:r>
          </w:p>
        </w:tc>
      </w:tr>
      <w:tr w:rsidR="0017239C" w:rsidRPr="00D64239" w14:paraId="01E3CD4E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4D6B8CD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C7C916C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kern w:val="18"/>
              </w:rPr>
              <w:t xml:space="preserve">Other Than Auto losses for </w:t>
            </w:r>
            <w:r w:rsidRPr="00D64239">
              <w:t>Auto Dealers</w:t>
            </w:r>
            <w:r w:rsidRPr="00D6423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64239">
              <w:rPr>
                <w:rStyle w:val="rulelink"/>
              </w:rPr>
              <w:t>249.</w:t>
            </w:r>
          </w:p>
        </w:tc>
      </w:tr>
      <w:tr w:rsidR="0017239C" w:rsidRPr="00D64239" w14:paraId="283741B9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47E090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7EA2C6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kern w:val="18"/>
              </w:rPr>
              <w:t xml:space="preserve">The liability loss cost shown for Rule </w:t>
            </w:r>
            <w:r w:rsidRPr="00D64239">
              <w:rPr>
                <w:rStyle w:val="rulelink"/>
              </w:rPr>
              <w:t>249.</w:t>
            </w:r>
            <w:r w:rsidRPr="00D64239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D64239" w14:paraId="62E9612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E12E18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B25164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  <w:r w:rsidRPr="00D64239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D64239" w14:paraId="08E3748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406690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AB7CE6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64239" w14:paraId="54F0C53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FAF567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A54263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64239" w14:paraId="45B490B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CB2640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873979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64239" w14:paraId="2161F8C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210B22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B4EFD7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64239" w14:paraId="6D68CA0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92A751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2995E9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64239" w14:paraId="2E1144F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1C870D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75FA55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64239" w14:paraId="20CA967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00A34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E44F80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64239" w14:paraId="0289B88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FB89E9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E65CFA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64239" w14:paraId="3427CED4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879582D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238B294" w14:textId="77777777" w:rsidR="0017239C" w:rsidRPr="00D64239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68FCB68A" w14:textId="55FCE8A8" w:rsidR="0017239C" w:rsidRDefault="0017239C" w:rsidP="0017239C">
      <w:pPr>
        <w:pStyle w:val="isonormal"/>
      </w:pPr>
    </w:p>
    <w:p w14:paraId="6276510B" w14:textId="700FEEEE" w:rsidR="0017239C" w:rsidRDefault="0017239C" w:rsidP="0017239C">
      <w:pPr>
        <w:pStyle w:val="isonormal"/>
        <w:jc w:val="left"/>
      </w:pPr>
    </w:p>
    <w:p w14:paraId="058D13FD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0449134" w14:textId="77777777" w:rsidR="0017239C" w:rsidRPr="003642BA" w:rsidRDefault="0017239C" w:rsidP="0017239C">
      <w:pPr>
        <w:pStyle w:val="subcap"/>
      </w:pPr>
      <w:r w:rsidRPr="003642BA">
        <w:lastRenderedPageBreak/>
        <w:t>TERRITORY 139</w:t>
      </w:r>
    </w:p>
    <w:p w14:paraId="31832586" w14:textId="77777777" w:rsidR="0017239C" w:rsidRPr="003642BA" w:rsidRDefault="0017239C" w:rsidP="0017239C">
      <w:pPr>
        <w:pStyle w:val="subcap2"/>
      </w:pPr>
      <w:r w:rsidRPr="003642BA">
        <w:t>LIAB, MED PAY, PIP</w:t>
      </w:r>
    </w:p>
    <w:p w14:paraId="0F4350E9" w14:textId="77777777" w:rsidR="0017239C" w:rsidRPr="003642BA" w:rsidRDefault="0017239C" w:rsidP="0017239C">
      <w:pPr>
        <w:pStyle w:val="isonormal"/>
      </w:pPr>
    </w:p>
    <w:p w14:paraId="2483BC35" w14:textId="77777777" w:rsidR="0017239C" w:rsidRPr="003642BA" w:rsidRDefault="0017239C" w:rsidP="0017239C">
      <w:pPr>
        <w:pStyle w:val="isonormal"/>
        <w:sectPr w:rsidR="0017239C" w:rsidRPr="003642BA" w:rsidSect="0017239C">
          <w:headerReference w:type="even" r:id="rId157"/>
          <w:headerReference w:type="default" r:id="rId158"/>
          <w:footerReference w:type="even" r:id="rId159"/>
          <w:footerReference w:type="default" r:id="rId160"/>
          <w:headerReference w:type="first" r:id="rId161"/>
          <w:footerReference w:type="first" r:id="rId16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3642BA" w14:paraId="0464F841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6CD8149E" w14:textId="77777777" w:rsidR="0017239C" w:rsidRPr="003642BA" w:rsidRDefault="0017239C" w:rsidP="004E6DA2">
            <w:pPr>
              <w:pStyle w:val="tablehead"/>
              <w:rPr>
                <w:kern w:val="18"/>
              </w:rPr>
            </w:pPr>
            <w:r w:rsidRPr="003642B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89BE9A9" w14:textId="77777777" w:rsidR="0017239C" w:rsidRPr="003642BA" w:rsidRDefault="0017239C" w:rsidP="004E6DA2">
            <w:pPr>
              <w:pStyle w:val="tablehead"/>
              <w:rPr>
                <w:kern w:val="18"/>
              </w:rPr>
            </w:pPr>
            <w:r w:rsidRPr="003642B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505FC066" w14:textId="77777777" w:rsidR="0017239C" w:rsidRPr="003642BA" w:rsidRDefault="0017239C" w:rsidP="004E6DA2">
            <w:pPr>
              <w:pStyle w:val="tablehead"/>
              <w:rPr>
                <w:kern w:val="18"/>
              </w:rPr>
            </w:pPr>
            <w:r w:rsidRPr="003642BA">
              <w:rPr>
                <w:kern w:val="18"/>
              </w:rPr>
              <w:t>PERSONAL INJURY PROTECTION</w:t>
            </w:r>
          </w:p>
        </w:tc>
      </w:tr>
      <w:tr w:rsidR="0017239C" w:rsidRPr="003642BA" w14:paraId="762B72D1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0947802" w14:textId="77777777" w:rsidR="0017239C" w:rsidRPr="003642BA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ACCA683" w14:textId="77777777" w:rsidR="0017239C" w:rsidRPr="003642BA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281CDBDD" w14:textId="77777777" w:rsidR="0017239C" w:rsidRPr="003642BA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3642BA" w14:paraId="7B40CCA8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7BE0AB57" w14:textId="77777777" w:rsidR="0017239C" w:rsidRPr="003642BA" w:rsidRDefault="0017239C" w:rsidP="004E6DA2">
            <w:pPr>
              <w:pStyle w:val="tablehead"/>
              <w:rPr>
                <w:kern w:val="18"/>
              </w:rPr>
            </w:pPr>
            <w:r w:rsidRPr="003642B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51A2CB3" w14:textId="77777777" w:rsidR="0017239C" w:rsidRPr="003642BA" w:rsidRDefault="0017239C" w:rsidP="004E6DA2">
            <w:pPr>
              <w:pStyle w:val="tablehead"/>
              <w:rPr>
                <w:kern w:val="18"/>
              </w:rPr>
            </w:pPr>
            <w:r w:rsidRPr="003642B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831D83A" w14:textId="77777777" w:rsidR="0017239C" w:rsidRPr="003642BA" w:rsidRDefault="0017239C" w:rsidP="004E6DA2">
            <w:pPr>
              <w:pStyle w:val="tablehead"/>
              <w:rPr>
                <w:kern w:val="18"/>
              </w:rPr>
            </w:pPr>
            <w:r w:rsidRPr="003642BA">
              <w:rPr>
                <w:kern w:val="18"/>
              </w:rPr>
              <w:t>Basic Limits</w:t>
            </w:r>
          </w:p>
        </w:tc>
      </w:tr>
      <w:tr w:rsidR="0017239C" w:rsidRPr="003642BA" w14:paraId="74B9621F" w14:textId="77777777" w:rsidTr="004E6DA2">
        <w:trPr>
          <w:cantSplit/>
        </w:trPr>
        <w:tc>
          <w:tcPr>
            <w:tcW w:w="9360" w:type="dxa"/>
            <w:gridSpan w:val="7"/>
          </w:tcPr>
          <w:p w14:paraId="7FF853F2" w14:textId="77777777" w:rsidR="0017239C" w:rsidRPr="003642BA" w:rsidRDefault="0017239C" w:rsidP="004E6DA2">
            <w:pPr>
              <w:pStyle w:val="tabletext11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3642BA" w14:paraId="1EBB9A02" w14:textId="77777777" w:rsidTr="004E6DA2">
        <w:trPr>
          <w:cantSplit/>
        </w:trPr>
        <w:tc>
          <w:tcPr>
            <w:tcW w:w="6240" w:type="dxa"/>
            <w:gridSpan w:val="5"/>
          </w:tcPr>
          <w:p w14:paraId="06F63F2B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FE20A7F" w14:textId="77777777" w:rsidR="0017239C" w:rsidRPr="003642B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0DB9749E" w14:textId="77777777" w:rsidR="0017239C" w:rsidRPr="003642B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3642BA" w14:paraId="77702BFE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1E0FF294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 892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4D9E5EA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 xml:space="preserve">$13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6562D28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30F27A2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N/A</w:t>
            </w:r>
          </w:p>
        </w:tc>
      </w:tr>
      <w:tr w:rsidR="0017239C" w:rsidRPr="003642BA" w14:paraId="3C97C719" w14:textId="77777777" w:rsidTr="004E6DA2">
        <w:trPr>
          <w:cantSplit/>
        </w:trPr>
        <w:tc>
          <w:tcPr>
            <w:tcW w:w="9360" w:type="dxa"/>
            <w:gridSpan w:val="7"/>
          </w:tcPr>
          <w:p w14:paraId="2554ADAF" w14:textId="77777777" w:rsidR="0017239C" w:rsidRPr="003642BA" w:rsidRDefault="0017239C" w:rsidP="004E6DA2">
            <w:pPr>
              <w:pStyle w:val="tabletext11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3642BA" w14:paraId="4ABD9ABC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25BDF096" w14:textId="77777777" w:rsidR="0017239C" w:rsidRPr="003642B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3642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2C3708E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1EC1A4B2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05D8017C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3642BA" w14:paraId="220AF789" w14:textId="77777777" w:rsidTr="004E6DA2">
        <w:trPr>
          <w:cantSplit/>
        </w:trPr>
        <w:tc>
          <w:tcPr>
            <w:tcW w:w="3120" w:type="dxa"/>
            <w:gridSpan w:val="4"/>
          </w:tcPr>
          <w:p w14:paraId="66E5E9F9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 759</w:t>
            </w:r>
          </w:p>
        </w:tc>
        <w:tc>
          <w:tcPr>
            <w:tcW w:w="3120" w:type="dxa"/>
          </w:tcPr>
          <w:p w14:paraId="1D4DE0D5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 xml:space="preserve">$24    </w:t>
            </w:r>
          </w:p>
        </w:tc>
        <w:tc>
          <w:tcPr>
            <w:tcW w:w="1560" w:type="dxa"/>
          </w:tcPr>
          <w:p w14:paraId="4FB70A05" w14:textId="77777777" w:rsidR="0017239C" w:rsidRPr="003642B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3C0835F6" w14:textId="77777777" w:rsidR="0017239C" w:rsidRPr="003642B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3642BA" w14:paraId="0D3866E9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19C6FC18" w14:textId="77777777" w:rsidR="0017239C" w:rsidRPr="003642B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3642BA">
              <w:rPr>
                <w:rFonts w:ascii="Symbol" w:hAnsi="Symbol"/>
                <w:kern w:val="18"/>
              </w:rPr>
              <w:br/>
            </w:r>
            <w:r w:rsidRPr="003642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01C1D67A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044DAAD0" w14:textId="77777777" w:rsidR="0017239C" w:rsidRPr="003642B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329EB2A6" w14:textId="77777777" w:rsidR="0017239C" w:rsidRPr="003642B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Principally Operated By Employees</w:t>
            </w:r>
          </w:p>
        </w:tc>
      </w:tr>
      <w:tr w:rsidR="0017239C" w:rsidRPr="003642BA" w14:paraId="5FF40A4C" w14:textId="77777777" w:rsidTr="004E6DA2">
        <w:trPr>
          <w:cantSplit/>
        </w:trPr>
        <w:tc>
          <w:tcPr>
            <w:tcW w:w="3120" w:type="dxa"/>
            <w:gridSpan w:val="4"/>
          </w:tcPr>
          <w:p w14:paraId="47D0B05B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 528</w:t>
            </w:r>
          </w:p>
        </w:tc>
        <w:tc>
          <w:tcPr>
            <w:tcW w:w="3120" w:type="dxa"/>
          </w:tcPr>
          <w:p w14:paraId="2C0A5BA1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2469F313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  47</w:t>
            </w:r>
          </w:p>
        </w:tc>
        <w:tc>
          <w:tcPr>
            <w:tcW w:w="1560" w:type="dxa"/>
          </w:tcPr>
          <w:p w14:paraId="0F9EF39A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  40</w:t>
            </w:r>
          </w:p>
        </w:tc>
      </w:tr>
      <w:tr w:rsidR="0017239C" w:rsidRPr="003642BA" w14:paraId="088CDBB0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3BFE05" w14:textId="77777777" w:rsidR="0017239C" w:rsidRPr="003642BA" w:rsidRDefault="0017239C" w:rsidP="004E6DA2">
            <w:pPr>
              <w:pStyle w:val="tabletext11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3642BA" w14:paraId="18543F23" w14:textId="77777777" w:rsidTr="004E6DA2">
        <w:trPr>
          <w:cantSplit/>
        </w:trPr>
        <w:tc>
          <w:tcPr>
            <w:tcW w:w="580" w:type="dxa"/>
            <w:gridSpan w:val="2"/>
          </w:tcPr>
          <w:p w14:paraId="1ED4A88F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F534393" w14:textId="77777777" w:rsidR="0017239C" w:rsidRPr="003642BA" w:rsidRDefault="0017239C" w:rsidP="004E6DA2">
            <w:pPr>
              <w:pStyle w:val="tabletext11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– TAXICABS AND LIMOUSINES</w:t>
            </w:r>
          </w:p>
        </w:tc>
      </w:tr>
      <w:tr w:rsidR="0017239C" w:rsidRPr="003642BA" w14:paraId="6B0A897E" w14:textId="77777777" w:rsidTr="004E6DA2">
        <w:trPr>
          <w:cantSplit/>
        </w:trPr>
        <w:tc>
          <w:tcPr>
            <w:tcW w:w="9360" w:type="dxa"/>
            <w:gridSpan w:val="7"/>
          </w:tcPr>
          <w:p w14:paraId="7306E84B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3642BA" w14:paraId="46FCAE9B" w14:textId="77777777" w:rsidTr="004E6DA2">
        <w:trPr>
          <w:cantSplit/>
        </w:trPr>
        <w:tc>
          <w:tcPr>
            <w:tcW w:w="3120" w:type="dxa"/>
            <w:gridSpan w:val="4"/>
          </w:tcPr>
          <w:p w14:paraId="0E49978B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3586</w:t>
            </w:r>
          </w:p>
        </w:tc>
        <w:tc>
          <w:tcPr>
            <w:tcW w:w="3120" w:type="dxa"/>
          </w:tcPr>
          <w:p w14:paraId="38477136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 xml:space="preserve">$149   </w:t>
            </w:r>
          </w:p>
        </w:tc>
        <w:tc>
          <w:tcPr>
            <w:tcW w:w="3120" w:type="dxa"/>
            <w:gridSpan w:val="2"/>
          </w:tcPr>
          <w:p w14:paraId="27CEE38F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N/A</w:t>
            </w:r>
          </w:p>
        </w:tc>
      </w:tr>
      <w:tr w:rsidR="0017239C" w:rsidRPr="003642BA" w14:paraId="1E4519C0" w14:textId="77777777" w:rsidTr="004E6DA2">
        <w:trPr>
          <w:cantSplit/>
        </w:trPr>
        <w:tc>
          <w:tcPr>
            <w:tcW w:w="580" w:type="dxa"/>
            <w:gridSpan w:val="2"/>
          </w:tcPr>
          <w:p w14:paraId="66C338FD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A6E2317" w14:textId="77777777" w:rsidR="0017239C" w:rsidRPr="003642BA" w:rsidRDefault="0017239C" w:rsidP="004E6DA2">
            <w:pPr>
              <w:pStyle w:val="tabletext11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– SCHOOL AND CHURCH BUSES</w:t>
            </w:r>
          </w:p>
        </w:tc>
      </w:tr>
      <w:tr w:rsidR="0017239C" w:rsidRPr="003642BA" w14:paraId="12787A39" w14:textId="77777777" w:rsidTr="004E6DA2">
        <w:trPr>
          <w:cantSplit/>
        </w:trPr>
        <w:tc>
          <w:tcPr>
            <w:tcW w:w="9360" w:type="dxa"/>
            <w:gridSpan w:val="7"/>
          </w:tcPr>
          <w:p w14:paraId="5BF99FE8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3642BA" w14:paraId="6B88E69E" w14:textId="77777777" w:rsidTr="004E6DA2">
        <w:trPr>
          <w:cantSplit/>
        </w:trPr>
        <w:tc>
          <w:tcPr>
            <w:tcW w:w="3120" w:type="dxa"/>
            <w:gridSpan w:val="4"/>
          </w:tcPr>
          <w:p w14:paraId="32F5A89C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 339</w:t>
            </w:r>
          </w:p>
        </w:tc>
        <w:tc>
          <w:tcPr>
            <w:tcW w:w="3120" w:type="dxa"/>
          </w:tcPr>
          <w:p w14:paraId="15524297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0FD14D23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N/A</w:t>
            </w:r>
          </w:p>
        </w:tc>
      </w:tr>
      <w:tr w:rsidR="0017239C" w:rsidRPr="003642BA" w14:paraId="43CEDF22" w14:textId="77777777" w:rsidTr="004E6DA2">
        <w:trPr>
          <w:cantSplit/>
        </w:trPr>
        <w:tc>
          <w:tcPr>
            <w:tcW w:w="580" w:type="dxa"/>
            <w:gridSpan w:val="2"/>
          </w:tcPr>
          <w:p w14:paraId="7E04305C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01C02818" w14:textId="77777777" w:rsidR="0017239C" w:rsidRPr="003642BA" w:rsidRDefault="0017239C" w:rsidP="004E6DA2">
            <w:pPr>
              <w:pStyle w:val="tabletext11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– OTHER BUSES</w:t>
            </w:r>
          </w:p>
        </w:tc>
      </w:tr>
      <w:tr w:rsidR="0017239C" w:rsidRPr="003642BA" w14:paraId="75588D2B" w14:textId="77777777" w:rsidTr="004E6DA2">
        <w:trPr>
          <w:cantSplit/>
        </w:trPr>
        <w:tc>
          <w:tcPr>
            <w:tcW w:w="9360" w:type="dxa"/>
            <w:gridSpan w:val="7"/>
          </w:tcPr>
          <w:p w14:paraId="725300F4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3642BA" w14:paraId="06FF4843" w14:textId="77777777" w:rsidTr="004E6DA2">
        <w:trPr>
          <w:cantSplit/>
        </w:trPr>
        <w:tc>
          <w:tcPr>
            <w:tcW w:w="3120" w:type="dxa"/>
            <w:gridSpan w:val="4"/>
          </w:tcPr>
          <w:p w14:paraId="612CA6A0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2819</w:t>
            </w:r>
          </w:p>
        </w:tc>
        <w:tc>
          <w:tcPr>
            <w:tcW w:w="3120" w:type="dxa"/>
          </w:tcPr>
          <w:p w14:paraId="090139A5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 xml:space="preserve">$68    </w:t>
            </w:r>
          </w:p>
        </w:tc>
        <w:tc>
          <w:tcPr>
            <w:tcW w:w="3120" w:type="dxa"/>
            <w:gridSpan w:val="2"/>
          </w:tcPr>
          <w:p w14:paraId="0F0D298A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N/A</w:t>
            </w:r>
          </w:p>
        </w:tc>
      </w:tr>
      <w:tr w:rsidR="0017239C" w:rsidRPr="003642BA" w14:paraId="3376611C" w14:textId="77777777" w:rsidTr="004E6DA2">
        <w:trPr>
          <w:cantSplit/>
        </w:trPr>
        <w:tc>
          <w:tcPr>
            <w:tcW w:w="580" w:type="dxa"/>
            <w:gridSpan w:val="2"/>
          </w:tcPr>
          <w:p w14:paraId="0A83DD81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FD542F3" w14:textId="77777777" w:rsidR="0017239C" w:rsidRPr="003642BA" w:rsidRDefault="0017239C" w:rsidP="004E6DA2">
            <w:pPr>
              <w:pStyle w:val="tabletext11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– VAN POOLS</w:t>
            </w:r>
          </w:p>
        </w:tc>
      </w:tr>
      <w:tr w:rsidR="0017239C" w:rsidRPr="003642BA" w14:paraId="2262631D" w14:textId="77777777" w:rsidTr="004E6DA2">
        <w:trPr>
          <w:cantSplit/>
        </w:trPr>
        <w:tc>
          <w:tcPr>
            <w:tcW w:w="9360" w:type="dxa"/>
            <w:gridSpan w:val="7"/>
          </w:tcPr>
          <w:p w14:paraId="5F783A53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3642BA" w14:paraId="0A148733" w14:textId="77777777" w:rsidTr="004E6DA2">
        <w:trPr>
          <w:cantSplit/>
        </w:trPr>
        <w:tc>
          <w:tcPr>
            <w:tcW w:w="3120" w:type="dxa"/>
            <w:gridSpan w:val="4"/>
          </w:tcPr>
          <w:p w14:paraId="338104A9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 847</w:t>
            </w:r>
          </w:p>
        </w:tc>
        <w:tc>
          <w:tcPr>
            <w:tcW w:w="3120" w:type="dxa"/>
          </w:tcPr>
          <w:p w14:paraId="779C98EA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 xml:space="preserve">$27    </w:t>
            </w:r>
          </w:p>
        </w:tc>
        <w:tc>
          <w:tcPr>
            <w:tcW w:w="3120" w:type="dxa"/>
            <w:gridSpan w:val="2"/>
          </w:tcPr>
          <w:p w14:paraId="4DA33AD3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N/A</w:t>
            </w:r>
          </w:p>
        </w:tc>
      </w:tr>
      <w:tr w:rsidR="0017239C" w:rsidRPr="003642BA" w14:paraId="401C1C9D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935B23" w14:textId="77777777" w:rsidR="0017239C" w:rsidRPr="003642BA" w:rsidRDefault="0017239C" w:rsidP="004E6DA2">
            <w:pPr>
              <w:pStyle w:val="tabletext11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3642BA" w14:paraId="762533C4" w14:textId="77777777" w:rsidTr="004E6DA2">
        <w:trPr>
          <w:cantSplit/>
        </w:trPr>
        <w:tc>
          <w:tcPr>
            <w:tcW w:w="6240" w:type="dxa"/>
            <w:gridSpan w:val="5"/>
          </w:tcPr>
          <w:p w14:paraId="11829724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9ED0D54" w14:textId="77777777" w:rsidR="0017239C" w:rsidRPr="003642BA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3642BA">
              <w:rPr>
                <w:b/>
                <w:kern w:val="18"/>
              </w:rPr>
              <w:t>All Autos</w:t>
            </w:r>
          </w:p>
        </w:tc>
      </w:tr>
      <w:tr w:rsidR="0017239C" w:rsidRPr="003642BA" w14:paraId="70CA092B" w14:textId="77777777" w:rsidTr="004E6DA2">
        <w:trPr>
          <w:cantSplit/>
        </w:trPr>
        <w:tc>
          <w:tcPr>
            <w:tcW w:w="3120" w:type="dxa"/>
            <w:gridSpan w:val="4"/>
          </w:tcPr>
          <w:p w14:paraId="0C3FE7C2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$   919</w:t>
            </w:r>
          </w:p>
        </w:tc>
        <w:tc>
          <w:tcPr>
            <w:tcW w:w="3120" w:type="dxa"/>
          </w:tcPr>
          <w:p w14:paraId="0AAAB334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 xml:space="preserve">Refer to Rule </w:t>
            </w:r>
            <w:r w:rsidRPr="003642BA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1A98E6F" w14:textId="77777777" w:rsidR="0017239C" w:rsidRPr="003642B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3642BA">
              <w:rPr>
                <w:kern w:val="18"/>
              </w:rPr>
              <w:t>N/A</w:t>
            </w:r>
          </w:p>
        </w:tc>
      </w:tr>
      <w:tr w:rsidR="0017239C" w:rsidRPr="003642BA" w14:paraId="423A2F1F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CEB674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3642BA" w14:paraId="46FAE185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D2E8DD4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E03E87E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kern w:val="18"/>
              </w:rPr>
              <w:t xml:space="preserve">For Other Than Zone-rated Trucks, Tractors and Trailers Classifications, refer to Rule </w:t>
            </w:r>
            <w:r w:rsidRPr="003642BA">
              <w:rPr>
                <w:b/>
                <w:kern w:val="18"/>
              </w:rPr>
              <w:t>222.</w:t>
            </w:r>
            <w:r w:rsidRPr="003642BA">
              <w:rPr>
                <w:kern w:val="18"/>
              </w:rPr>
              <w:t xml:space="preserve"> for premium development.</w:t>
            </w:r>
          </w:p>
        </w:tc>
      </w:tr>
      <w:tr w:rsidR="0017239C" w:rsidRPr="003642BA" w14:paraId="4DAB6968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1AA8A8D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69217E5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kern w:val="18"/>
              </w:rPr>
              <w:t xml:space="preserve">For Private Passenger Types Classifications, refer to Rule </w:t>
            </w:r>
            <w:r w:rsidRPr="003642BA">
              <w:rPr>
                <w:b/>
                <w:kern w:val="18"/>
              </w:rPr>
              <w:t>232.</w:t>
            </w:r>
            <w:r w:rsidRPr="003642BA">
              <w:rPr>
                <w:kern w:val="18"/>
              </w:rPr>
              <w:t xml:space="preserve"> for premium development.</w:t>
            </w:r>
          </w:p>
        </w:tc>
      </w:tr>
      <w:tr w:rsidR="0017239C" w:rsidRPr="003642BA" w14:paraId="47F56C4D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3F7A3FB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E5AAEED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kern w:val="18"/>
              </w:rPr>
              <w:t xml:space="preserve">For Other Than Zone-rated Public Autos, refer to Rule </w:t>
            </w:r>
            <w:r w:rsidRPr="003642BA">
              <w:rPr>
                <w:rStyle w:val="rulelink"/>
              </w:rPr>
              <w:t>239.</w:t>
            </w:r>
            <w:r w:rsidRPr="003642BA">
              <w:rPr>
                <w:kern w:val="18"/>
              </w:rPr>
              <w:t xml:space="preserve"> for premium development.</w:t>
            </w:r>
          </w:p>
        </w:tc>
      </w:tr>
      <w:tr w:rsidR="0017239C" w:rsidRPr="003642BA" w14:paraId="77AAE405" w14:textId="77777777" w:rsidTr="004E6DA2">
        <w:trPr>
          <w:cantSplit/>
        </w:trPr>
        <w:tc>
          <w:tcPr>
            <w:tcW w:w="220" w:type="dxa"/>
          </w:tcPr>
          <w:p w14:paraId="2D489446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46D1426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kern w:val="18"/>
              </w:rPr>
              <w:t xml:space="preserve">For liability increased limits factors, refer to Rule </w:t>
            </w:r>
            <w:r w:rsidRPr="003642BA">
              <w:rPr>
                <w:rStyle w:val="rulelink"/>
              </w:rPr>
              <w:t>300.</w:t>
            </w:r>
          </w:p>
        </w:tc>
      </w:tr>
      <w:tr w:rsidR="0017239C" w:rsidRPr="003642BA" w14:paraId="00D628CC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1FA9B6F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629E8D6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kern w:val="18"/>
              </w:rPr>
              <w:t xml:space="preserve">Other Than Auto losses for </w:t>
            </w:r>
            <w:r w:rsidRPr="003642BA">
              <w:t>Auto Dealers</w:t>
            </w:r>
            <w:r w:rsidRPr="003642B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642BA">
              <w:rPr>
                <w:rStyle w:val="rulelink"/>
              </w:rPr>
              <w:t>249.</w:t>
            </w:r>
          </w:p>
        </w:tc>
      </w:tr>
      <w:tr w:rsidR="0017239C" w:rsidRPr="003642BA" w14:paraId="578A93D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E7BF6D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A77D9B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kern w:val="18"/>
              </w:rPr>
              <w:t xml:space="preserve">The liability loss cost shown for Rule </w:t>
            </w:r>
            <w:r w:rsidRPr="003642BA">
              <w:rPr>
                <w:rStyle w:val="rulelink"/>
              </w:rPr>
              <w:t>249.</w:t>
            </w:r>
            <w:r w:rsidRPr="003642BA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3642BA" w14:paraId="08C957C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557564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856D92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  <w:r w:rsidRPr="003642BA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3642BA" w14:paraId="2596F18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3929B0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0107D9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3642BA" w14:paraId="7BBF113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BD0F94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0B6F71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3642BA" w14:paraId="674A6A55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059DDD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860A6B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3642BA" w14:paraId="7363BBC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DE3950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498442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3642BA" w14:paraId="0BF6878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27BF65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E67A82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3642BA" w14:paraId="5706E191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B9DF4C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B82240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3642BA" w14:paraId="1BA291C6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085C4E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C9F400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3642BA" w14:paraId="0C29FEB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BF1060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E41C9A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3642BA" w14:paraId="7D32AB53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21E5461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097DE2A" w14:textId="77777777" w:rsidR="0017239C" w:rsidRPr="003642BA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E4E1BCB" w14:textId="408AACF8" w:rsidR="0017239C" w:rsidRDefault="0017239C" w:rsidP="0017239C">
      <w:pPr>
        <w:pStyle w:val="isonormal"/>
      </w:pPr>
    </w:p>
    <w:p w14:paraId="231A846E" w14:textId="4B573DBC" w:rsidR="0017239C" w:rsidRDefault="0017239C" w:rsidP="0017239C">
      <w:pPr>
        <w:pStyle w:val="isonormal"/>
        <w:jc w:val="left"/>
      </w:pPr>
    </w:p>
    <w:p w14:paraId="25843F70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8263F5" w14:textId="77777777" w:rsidR="0017239C" w:rsidRPr="00661E89" w:rsidRDefault="0017239C" w:rsidP="0017239C">
      <w:pPr>
        <w:pStyle w:val="subcap"/>
      </w:pPr>
      <w:r w:rsidRPr="00661E89">
        <w:lastRenderedPageBreak/>
        <w:t>TERRITORY 140</w:t>
      </w:r>
    </w:p>
    <w:p w14:paraId="6E4197A6" w14:textId="77777777" w:rsidR="0017239C" w:rsidRPr="00661E89" w:rsidRDefault="0017239C" w:rsidP="0017239C">
      <w:pPr>
        <w:pStyle w:val="subcap2"/>
      </w:pPr>
      <w:r w:rsidRPr="00661E89">
        <w:t>LIAB, MED PAY, PIP</w:t>
      </w:r>
    </w:p>
    <w:p w14:paraId="6563BFDA" w14:textId="77777777" w:rsidR="0017239C" w:rsidRPr="00661E89" w:rsidRDefault="0017239C" w:rsidP="0017239C">
      <w:pPr>
        <w:pStyle w:val="isonormal"/>
      </w:pPr>
    </w:p>
    <w:p w14:paraId="3EC3F479" w14:textId="77777777" w:rsidR="0017239C" w:rsidRPr="00661E89" w:rsidRDefault="0017239C" w:rsidP="0017239C">
      <w:pPr>
        <w:pStyle w:val="isonormal"/>
        <w:sectPr w:rsidR="0017239C" w:rsidRPr="00661E89" w:rsidSect="0017239C">
          <w:headerReference w:type="even" r:id="rId163"/>
          <w:headerReference w:type="default" r:id="rId164"/>
          <w:footerReference w:type="even" r:id="rId165"/>
          <w:footerReference w:type="default" r:id="rId166"/>
          <w:headerReference w:type="first" r:id="rId167"/>
          <w:footerReference w:type="first" r:id="rId16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420"/>
        <w:gridCol w:w="2120"/>
        <w:gridCol w:w="3120"/>
        <w:gridCol w:w="1560"/>
        <w:gridCol w:w="1560"/>
      </w:tblGrid>
      <w:tr w:rsidR="0017239C" w:rsidRPr="00661E89" w14:paraId="5A8EE42B" w14:textId="77777777" w:rsidTr="004E6DA2">
        <w:trPr>
          <w:cantSplit/>
        </w:trPr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14:paraId="7E869D78" w14:textId="77777777" w:rsidR="0017239C" w:rsidRPr="00661E89" w:rsidRDefault="0017239C" w:rsidP="004E6DA2">
            <w:pPr>
              <w:pStyle w:val="tablehead"/>
              <w:rPr>
                <w:kern w:val="18"/>
              </w:rPr>
            </w:pPr>
            <w:r w:rsidRPr="00661E8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D540ACB" w14:textId="77777777" w:rsidR="0017239C" w:rsidRPr="00661E89" w:rsidRDefault="0017239C" w:rsidP="004E6DA2">
            <w:pPr>
              <w:pStyle w:val="tablehead"/>
              <w:rPr>
                <w:kern w:val="18"/>
              </w:rPr>
            </w:pPr>
            <w:r w:rsidRPr="00661E8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C2ECD82" w14:textId="77777777" w:rsidR="0017239C" w:rsidRPr="00661E89" w:rsidRDefault="0017239C" w:rsidP="004E6DA2">
            <w:pPr>
              <w:pStyle w:val="tablehead"/>
              <w:rPr>
                <w:kern w:val="18"/>
              </w:rPr>
            </w:pPr>
            <w:r w:rsidRPr="00661E89">
              <w:rPr>
                <w:kern w:val="18"/>
              </w:rPr>
              <w:t>PERSONAL INJURY PROTECTION</w:t>
            </w:r>
          </w:p>
        </w:tc>
      </w:tr>
      <w:tr w:rsidR="0017239C" w:rsidRPr="00661E89" w14:paraId="10642FD7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nil"/>
            </w:tcBorders>
          </w:tcPr>
          <w:p w14:paraId="36D42DD9" w14:textId="77777777" w:rsidR="0017239C" w:rsidRPr="00661E89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4EFAAB6" w14:textId="77777777" w:rsidR="0017239C" w:rsidRPr="00661E89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974C987" w14:textId="77777777" w:rsidR="0017239C" w:rsidRPr="00661E89" w:rsidRDefault="0017239C" w:rsidP="004E6DA2">
            <w:pPr>
              <w:pStyle w:val="tablehead"/>
              <w:rPr>
                <w:kern w:val="18"/>
              </w:rPr>
            </w:pPr>
          </w:p>
        </w:tc>
      </w:tr>
      <w:tr w:rsidR="0017239C" w:rsidRPr="00661E89" w14:paraId="3BD39D10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6E8BFEE1" w14:textId="77777777" w:rsidR="0017239C" w:rsidRPr="00661E89" w:rsidRDefault="0017239C" w:rsidP="004E6DA2">
            <w:pPr>
              <w:pStyle w:val="tablehead"/>
              <w:rPr>
                <w:kern w:val="18"/>
              </w:rPr>
            </w:pPr>
            <w:r w:rsidRPr="00661E8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BBDEB49" w14:textId="77777777" w:rsidR="0017239C" w:rsidRPr="00661E89" w:rsidRDefault="0017239C" w:rsidP="004E6DA2">
            <w:pPr>
              <w:pStyle w:val="tablehead"/>
              <w:rPr>
                <w:kern w:val="18"/>
              </w:rPr>
            </w:pPr>
            <w:r w:rsidRPr="00661E8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0FF81894" w14:textId="77777777" w:rsidR="0017239C" w:rsidRPr="00661E89" w:rsidRDefault="0017239C" w:rsidP="004E6DA2">
            <w:pPr>
              <w:pStyle w:val="tablehead"/>
              <w:rPr>
                <w:kern w:val="18"/>
              </w:rPr>
            </w:pPr>
            <w:r w:rsidRPr="00661E89">
              <w:rPr>
                <w:kern w:val="18"/>
              </w:rPr>
              <w:t>Basic Limits</w:t>
            </w:r>
          </w:p>
        </w:tc>
      </w:tr>
      <w:tr w:rsidR="0017239C" w:rsidRPr="00661E89" w14:paraId="0A63BCFB" w14:textId="77777777" w:rsidTr="004E6DA2">
        <w:trPr>
          <w:cantSplit/>
        </w:trPr>
        <w:tc>
          <w:tcPr>
            <w:tcW w:w="9360" w:type="dxa"/>
            <w:gridSpan w:val="7"/>
          </w:tcPr>
          <w:p w14:paraId="403D4A9A" w14:textId="77777777" w:rsidR="0017239C" w:rsidRPr="00661E89" w:rsidRDefault="0017239C" w:rsidP="004E6DA2">
            <w:pPr>
              <w:pStyle w:val="tabletext11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RULE 223. TRUCKS, TRACTORS AND TRAILERS CLASSIFICATIONS</w:t>
            </w:r>
          </w:p>
        </w:tc>
      </w:tr>
      <w:tr w:rsidR="0017239C" w:rsidRPr="00661E89" w14:paraId="7A57A72D" w14:textId="77777777" w:rsidTr="004E6DA2">
        <w:trPr>
          <w:cantSplit/>
        </w:trPr>
        <w:tc>
          <w:tcPr>
            <w:tcW w:w="6240" w:type="dxa"/>
            <w:gridSpan w:val="5"/>
          </w:tcPr>
          <w:p w14:paraId="2F55A427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3874423" w14:textId="77777777" w:rsidR="0017239C" w:rsidRPr="00661E8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774DAFA1" w14:textId="77777777" w:rsidR="0017239C" w:rsidRPr="00661E8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661E89" w14:paraId="6467F6C5" w14:textId="77777777" w:rsidTr="004E6DA2">
        <w:trPr>
          <w:cantSplit/>
        </w:trPr>
        <w:tc>
          <w:tcPr>
            <w:tcW w:w="3120" w:type="dxa"/>
            <w:gridSpan w:val="4"/>
            <w:tcBorders>
              <w:top w:val="nil"/>
              <w:bottom w:val="single" w:sz="6" w:space="0" w:color="auto"/>
            </w:tcBorders>
          </w:tcPr>
          <w:p w14:paraId="0FB55493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 900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A7A3C2E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 xml:space="preserve">$11    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E639410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N/A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D342478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N/A</w:t>
            </w:r>
          </w:p>
        </w:tc>
      </w:tr>
      <w:tr w:rsidR="0017239C" w:rsidRPr="00661E89" w14:paraId="64886890" w14:textId="77777777" w:rsidTr="004E6DA2">
        <w:trPr>
          <w:cantSplit/>
        </w:trPr>
        <w:tc>
          <w:tcPr>
            <w:tcW w:w="9360" w:type="dxa"/>
            <w:gridSpan w:val="7"/>
          </w:tcPr>
          <w:p w14:paraId="0372C1FB" w14:textId="77777777" w:rsidR="0017239C" w:rsidRPr="00661E89" w:rsidRDefault="0017239C" w:rsidP="004E6DA2">
            <w:pPr>
              <w:pStyle w:val="tabletext11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RULE 232. PRIVATE PASSENGER TYPES CLASSIFICATIONS</w:t>
            </w:r>
          </w:p>
        </w:tc>
      </w:tr>
      <w:tr w:rsidR="0017239C" w:rsidRPr="00661E89" w14:paraId="56E5D0D3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602046DC" w14:textId="77777777" w:rsidR="0017239C" w:rsidRPr="00661E8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61E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14B4B00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kern w:val="18"/>
              </w:rPr>
              <w:t>NOT SUBJECT TO NO-FAULT</w:t>
            </w:r>
          </w:p>
        </w:tc>
        <w:tc>
          <w:tcPr>
            <w:tcW w:w="1560" w:type="dxa"/>
          </w:tcPr>
          <w:p w14:paraId="50891A1D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60" w:type="dxa"/>
          </w:tcPr>
          <w:p w14:paraId="36BB9F94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61E89" w14:paraId="1A640BBD" w14:textId="77777777" w:rsidTr="004E6DA2">
        <w:trPr>
          <w:cantSplit/>
        </w:trPr>
        <w:tc>
          <w:tcPr>
            <w:tcW w:w="3120" w:type="dxa"/>
            <w:gridSpan w:val="4"/>
          </w:tcPr>
          <w:p w14:paraId="4989033F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 977</w:t>
            </w:r>
          </w:p>
        </w:tc>
        <w:tc>
          <w:tcPr>
            <w:tcW w:w="3120" w:type="dxa"/>
          </w:tcPr>
          <w:p w14:paraId="284E6480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 xml:space="preserve">$31    </w:t>
            </w:r>
          </w:p>
        </w:tc>
        <w:tc>
          <w:tcPr>
            <w:tcW w:w="1560" w:type="dxa"/>
          </w:tcPr>
          <w:p w14:paraId="62724975" w14:textId="77777777" w:rsidR="0017239C" w:rsidRPr="00661E8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  <w:tc>
          <w:tcPr>
            <w:tcW w:w="1560" w:type="dxa"/>
          </w:tcPr>
          <w:p w14:paraId="5578E7DE" w14:textId="77777777" w:rsidR="0017239C" w:rsidRPr="00661E8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</w:p>
        </w:tc>
      </w:tr>
      <w:tr w:rsidR="0017239C" w:rsidRPr="00661E89" w14:paraId="6EE260EB" w14:textId="77777777" w:rsidTr="004E6DA2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</w:trPr>
        <w:tc>
          <w:tcPr>
            <w:tcW w:w="1000" w:type="dxa"/>
            <w:gridSpan w:val="3"/>
          </w:tcPr>
          <w:p w14:paraId="0B230E35" w14:textId="77777777" w:rsidR="0017239C" w:rsidRPr="00661E8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61E89">
              <w:rPr>
                <w:rFonts w:ascii="Symbol" w:hAnsi="Symbol"/>
                <w:kern w:val="18"/>
              </w:rPr>
              <w:br/>
            </w:r>
            <w:r w:rsidRPr="00661E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5240" w:type="dxa"/>
            <w:gridSpan w:val="2"/>
          </w:tcPr>
          <w:p w14:paraId="5AE4B1BD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kern w:val="18"/>
              </w:rPr>
              <w:br/>
              <w:t>SUBJECT TO NO-FAULT</w:t>
            </w:r>
          </w:p>
        </w:tc>
        <w:tc>
          <w:tcPr>
            <w:tcW w:w="1560" w:type="dxa"/>
          </w:tcPr>
          <w:p w14:paraId="12837921" w14:textId="77777777" w:rsidR="0017239C" w:rsidRPr="00661E8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Not Principally Operated By Employees</w:t>
            </w:r>
          </w:p>
        </w:tc>
        <w:tc>
          <w:tcPr>
            <w:tcW w:w="1560" w:type="dxa"/>
          </w:tcPr>
          <w:p w14:paraId="58CA95D1" w14:textId="77777777" w:rsidR="0017239C" w:rsidRPr="00661E8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Principally Operated By Employees</w:t>
            </w:r>
          </w:p>
        </w:tc>
      </w:tr>
      <w:tr w:rsidR="0017239C" w:rsidRPr="00661E89" w14:paraId="2B7EDE42" w14:textId="77777777" w:rsidTr="004E6DA2">
        <w:trPr>
          <w:cantSplit/>
        </w:trPr>
        <w:tc>
          <w:tcPr>
            <w:tcW w:w="3120" w:type="dxa"/>
            <w:gridSpan w:val="4"/>
          </w:tcPr>
          <w:p w14:paraId="7DAD0A15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 680</w:t>
            </w:r>
          </w:p>
        </w:tc>
        <w:tc>
          <w:tcPr>
            <w:tcW w:w="3120" w:type="dxa"/>
          </w:tcPr>
          <w:p w14:paraId="7268CB6D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N/A</w:t>
            </w:r>
          </w:p>
        </w:tc>
        <w:tc>
          <w:tcPr>
            <w:tcW w:w="1560" w:type="dxa"/>
          </w:tcPr>
          <w:p w14:paraId="395101EB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  60</w:t>
            </w:r>
          </w:p>
        </w:tc>
        <w:tc>
          <w:tcPr>
            <w:tcW w:w="1560" w:type="dxa"/>
          </w:tcPr>
          <w:p w14:paraId="73C36ECF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  51</w:t>
            </w:r>
          </w:p>
        </w:tc>
      </w:tr>
      <w:tr w:rsidR="0017239C" w:rsidRPr="00661E89" w14:paraId="4002D405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21428C" w14:textId="77777777" w:rsidR="0017239C" w:rsidRPr="00661E89" w:rsidRDefault="0017239C" w:rsidP="004E6DA2">
            <w:pPr>
              <w:pStyle w:val="tabletext11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RULE 240. PUBLIC AUTO CLASSIFICATIONS –</w:t>
            </w:r>
          </w:p>
        </w:tc>
      </w:tr>
      <w:tr w:rsidR="0017239C" w:rsidRPr="00661E89" w14:paraId="736A5B7D" w14:textId="77777777" w:rsidTr="004E6DA2">
        <w:trPr>
          <w:cantSplit/>
        </w:trPr>
        <w:tc>
          <w:tcPr>
            <w:tcW w:w="580" w:type="dxa"/>
            <w:gridSpan w:val="2"/>
          </w:tcPr>
          <w:p w14:paraId="478C9184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6B75CA7" w14:textId="77777777" w:rsidR="0017239C" w:rsidRPr="00661E89" w:rsidRDefault="0017239C" w:rsidP="004E6DA2">
            <w:pPr>
              <w:pStyle w:val="tabletext11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– TAXICABS AND LIMOUSINES</w:t>
            </w:r>
          </w:p>
        </w:tc>
      </w:tr>
      <w:tr w:rsidR="0017239C" w:rsidRPr="00661E89" w14:paraId="34CA3306" w14:textId="77777777" w:rsidTr="004E6DA2">
        <w:trPr>
          <w:cantSplit/>
        </w:trPr>
        <w:tc>
          <w:tcPr>
            <w:tcW w:w="9360" w:type="dxa"/>
            <w:gridSpan w:val="7"/>
          </w:tcPr>
          <w:p w14:paraId="5244CF1B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61E89" w14:paraId="1E255A1C" w14:textId="77777777" w:rsidTr="004E6DA2">
        <w:trPr>
          <w:cantSplit/>
        </w:trPr>
        <w:tc>
          <w:tcPr>
            <w:tcW w:w="3120" w:type="dxa"/>
            <w:gridSpan w:val="4"/>
          </w:tcPr>
          <w:p w14:paraId="4C143C74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3618</w:t>
            </w:r>
          </w:p>
        </w:tc>
        <w:tc>
          <w:tcPr>
            <w:tcW w:w="3120" w:type="dxa"/>
          </w:tcPr>
          <w:p w14:paraId="3F600EB9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 xml:space="preserve">$151   </w:t>
            </w:r>
          </w:p>
        </w:tc>
        <w:tc>
          <w:tcPr>
            <w:tcW w:w="3120" w:type="dxa"/>
            <w:gridSpan w:val="2"/>
          </w:tcPr>
          <w:p w14:paraId="6321AE37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N/A</w:t>
            </w:r>
          </w:p>
        </w:tc>
      </w:tr>
      <w:tr w:rsidR="0017239C" w:rsidRPr="00661E89" w14:paraId="2AAD31F5" w14:textId="77777777" w:rsidTr="004E6DA2">
        <w:trPr>
          <w:cantSplit/>
        </w:trPr>
        <w:tc>
          <w:tcPr>
            <w:tcW w:w="580" w:type="dxa"/>
            <w:gridSpan w:val="2"/>
          </w:tcPr>
          <w:p w14:paraId="19FEADC1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5A5C86D3" w14:textId="77777777" w:rsidR="0017239C" w:rsidRPr="00661E89" w:rsidRDefault="0017239C" w:rsidP="004E6DA2">
            <w:pPr>
              <w:pStyle w:val="tabletext11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– SCHOOL AND CHURCH BUSES</w:t>
            </w:r>
          </w:p>
        </w:tc>
      </w:tr>
      <w:tr w:rsidR="0017239C" w:rsidRPr="00661E89" w14:paraId="434A1513" w14:textId="77777777" w:rsidTr="004E6DA2">
        <w:trPr>
          <w:cantSplit/>
        </w:trPr>
        <w:tc>
          <w:tcPr>
            <w:tcW w:w="9360" w:type="dxa"/>
            <w:gridSpan w:val="7"/>
          </w:tcPr>
          <w:p w14:paraId="51624DA8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61E89" w14:paraId="7CDF0241" w14:textId="77777777" w:rsidTr="004E6DA2">
        <w:trPr>
          <w:cantSplit/>
        </w:trPr>
        <w:tc>
          <w:tcPr>
            <w:tcW w:w="3120" w:type="dxa"/>
            <w:gridSpan w:val="4"/>
          </w:tcPr>
          <w:p w14:paraId="0C175B16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 342</w:t>
            </w:r>
          </w:p>
        </w:tc>
        <w:tc>
          <w:tcPr>
            <w:tcW w:w="3120" w:type="dxa"/>
          </w:tcPr>
          <w:p w14:paraId="770E2505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 xml:space="preserve">$11    </w:t>
            </w:r>
          </w:p>
        </w:tc>
        <w:tc>
          <w:tcPr>
            <w:tcW w:w="3120" w:type="dxa"/>
            <w:gridSpan w:val="2"/>
          </w:tcPr>
          <w:p w14:paraId="74AF1C56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N/A</w:t>
            </w:r>
          </w:p>
        </w:tc>
      </w:tr>
      <w:tr w:rsidR="0017239C" w:rsidRPr="00661E89" w14:paraId="4761BEE7" w14:textId="77777777" w:rsidTr="004E6DA2">
        <w:trPr>
          <w:cantSplit/>
        </w:trPr>
        <w:tc>
          <w:tcPr>
            <w:tcW w:w="580" w:type="dxa"/>
            <w:gridSpan w:val="2"/>
          </w:tcPr>
          <w:p w14:paraId="126670ED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7F06EA91" w14:textId="77777777" w:rsidR="0017239C" w:rsidRPr="00661E89" w:rsidRDefault="0017239C" w:rsidP="004E6DA2">
            <w:pPr>
              <w:pStyle w:val="tabletext11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– OTHER BUSES</w:t>
            </w:r>
          </w:p>
        </w:tc>
      </w:tr>
      <w:tr w:rsidR="0017239C" w:rsidRPr="00661E89" w14:paraId="7C55E152" w14:textId="77777777" w:rsidTr="004E6DA2">
        <w:trPr>
          <w:cantSplit/>
        </w:trPr>
        <w:tc>
          <w:tcPr>
            <w:tcW w:w="9360" w:type="dxa"/>
            <w:gridSpan w:val="7"/>
          </w:tcPr>
          <w:p w14:paraId="0BE57212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61E89" w14:paraId="74FD7E17" w14:textId="77777777" w:rsidTr="004E6DA2">
        <w:trPr>
          <w:cantSplit/>
        </w:trPr>
        <w:tc>
          <w:tcPr>
            <w:tcW w:w="3120" w:type="dxa"/>
            <w:gridSpan w:val="4"/>
          </w:tcPr>
          <w:p w14:paraId="05B1FD41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2844</w:t>
            </w:r>
          </w:p>
        </w:tc>
        <w:tc>
          <w:tcPr>
            <w:tcW w:w="3120" w:type="dxa"/>
          </w:tcPr>
          <w:p w14:paraId="184D60D6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 xml:space="preserve">$47    </w:t>
            </w:r>
          </w:p>
        </w:tc>
        <w:tc>
          <w:tcPr>
            <w:tcW w:w="3120" w:type="dxa"/>
            <w:gridSpan w:val="2"/>
          </w:tcPr>
          <w:p w14:paraId="6B88AA63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N/A</w:t>
            </w:r>
          </w:p>
        </w:tc>
      </w:tr>
      <w:tr w:rsidR="0017239C" w:rsidRPr="00661E89" w14:paraId="20000FA4" w14:textId="77777777" w:rsidTr="004E6DA2">
        <w:trPr>
          <w:cantSplit/>
        </w:trPr>
        <w:tc>
          <w:tcPr>
            <w:tcW w:w="580" w:type="dxa"/>
            <w:gridSpan w:val="2"/>
          </w:tcPr>
          <w:p w14:paraId="3BDB2860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5"/>
          </w:tcPr>
          <w:p w14:paraId="61A8B3A1" w14:textId="77777777" w:rsidR="0017239C" w:rsidRPr="00661E89" w:rsidRDefault="0017239C" w:rsidP="004E6DA2">
            <w:pPr>
              <w:pStyle w:val="tabletext11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– VAN POOLS</w:t>
            </w:r>
          </w:p>
        </w:tc>
      </w:tr>
      <w:tr w:rsidR="0017239C" w:rsidRPr="00661E89" w14:paraId="5F059CF1" w14:textId="77777777" w:rsidTr="004E6DA2">
        <w:trPr>
          <w:cantSplit/>
        </w:trPr>
        <w:tc>
          <w:tcPr>
            <w:tcW w:w="9360" w:type="dxa"/>
            <w:gridSpan w:val="7"/>
          </w:tcPr>
          <w:p w14:paraId="3D64CC7D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61E89" w14:paraId="420C86B1" w14:textId="77777777" w:rsidTr="004E6DA2">
        <w:trPr>
          <w:cantSplit/>
        </w:trPr>
        <w:tc>
          <w:tcPr>
            <w:tcW w:w="3120" w:type="dxa"/>
            <w:gridSpan w:val="4"/>
          </w:tcPr>
          <w:p w14:paraId="7562B8F7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 855</w:t>
            </w:r>
          </w:p>
        </w:tc>
        <w:tc>
          <w:tcPr>
            <w:tcW w:w="3120" w:type="dxa"/>
          </w:tcPr>
          <w:p w14:paraId="675EDFC1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 xml:space="preserve">$27    </w:t>
            </w:r>
          </w:p>
        </w:tc>
        <w:tc>
          <w:tcPr>
            <w:tcW w:w="3120" w:type="dxa"/>
            <w:gridSpan w:val="2"/>
          </w:tcPr>
          <w:p w14:paraId="3DBACB0D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N/A</w:t>
            </w:r>
          </w:p>
        </w:tc>
      </w:tr>
      <w:tr w:rsidR="0017239C" w:rsidRPr="00661E89" w14:paraId="65468E0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5980D63" w14:textId="77777777" w:rsidR="0017239C" w:rsidRPr="00661E89" w:rsidRDefault="0017239C" w:rsidP="004E6DA2">
            <w:pPr>
              <w:pStyle w:val="tabletext11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RULE 249. AUTO DEALERS – PREMIUM DEVELOPMENT</w:t>
            </w:r>
          </w:p>
        </w:tc>
      </w:tr>
      <w:tr w:rsidR="0017239C" w:rsidRPr="00661E89" w14:paraId="435FEC66" w14:textId="77777777" w:rsidTr="004E6DA2">
        <w:trPr>
          <w:cantSplit/>
        </w:trPr>
        <w:tc>
          <w:tcPr>
            <w:tcW w:w="6240" w:type="dxa"/>
            <w:gridSpan w:val="5"/>
          </w:tcPr>
          <w:p w14:paraId="5EC4183B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23E28047" w14:textId="77777777" w:rsidR="0017239C" w:rsidRPr="00661E89" w:rsidRDefault="0017239C" w:rsidP="004E6DA2">
            <w:pPr>
              <w:pStyle w:val="tabletext11"/>
              <w:jc w:val="center"/>
              <w:rPr>
                <w:b/>
                <w:kern w:val="18"/>
              </w:rPr>
            </w:pPr>
            <w:r w:rsidRPr="00661E89">
              <w:rPr>
                <w:b/>
                <w:kern w:val="18"/>
              </w:rPr>
              <w:t>All Autos</w:t>
            </w:r>
          </w:p>
        </w:tc>
      </w:tr>
      <w:tr w:rsidR="0017239C" w:rsidRPr="00661E89" w14:paraId="017D0F3E" w14:textId="77777777" w:rsidTr="004E6DA2">
        <w:trPr>
          <w:cantSplit/>
        </w:trPr>
        <w:tc>
          <w:tcPr>
            <w:tcW w:w="3120" w:type="dxa"/>
            <w:gridSpan w:val="4"/>
          </w:tcPr>
          <w:p w14:paraId="51FCDF45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$   974</w:t>
            </w:r>
          </w:p>
        </w:tc>
        <w:tc>
          <w:tcPr>
            <w:tcW w:w="3120" w:type="dxa"/>
          </w:tcPr>
          <w:p w14:paraId="6D0E2837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 xml:space="preserve">Refer to Rule </w:t>
            </w:r>
            <w:r w:rsidRPr="00661E89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329B121" w14:textId="77777777" w:rsidR="0017239C" w:rsidRPr="00661E8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61E89">
              <w:rPr>
                <w:kern w:val="18"/>
              </w:rPr>
              <w:t>N/A</w:t>
            </w:r>
          </w:p>
        </w:tc>
      </w:tr>
      <w:tr w:rsidR="0017239C" w:rsidRPr="00661E89" w14:paraId="63589D52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BE5F3E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61E89" w14:paraId="05737685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9984940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23EFCC2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kern w:val="18"/>
              </w:rPr>
              <w:t xml:space="preserve">For Other Than Zone-rated Trucks, Tractors and Trailers Classifications, refer to Rule </w:t>
            </w:r>
            <w:r w:rsidRPr="00661E89">
              <w:rPr>
                <w:b/>
                <w:kern w:val="18"/>
              </w:rPr>
              <w:t>222.</w:t>
            </w:r>
            <w:r w:rsidRPr="00661E89">
              <w:rPr>
                <w:kern w:val="18"/>
              </w:rPr>
              <w:t xml:space="preserve"> for premium development.</w:t>
            </w:r>
          </w:p>
        </w:tc>
      </w:tr>
      <w:tr w:rsidR="0017239C" w:rsidRPr="00661E89" w14:paraId="4F095851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39969034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26E418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kern w:val="18"/>
              </w:rPr>
              <w:t xml:space="preserve">For Private Passenger Types Classifications, refer to Rule </w:t>
            </w:r>
            <w:r w:rsidRPr="00661E89">
              <w:rPr>
                <w:b/>
                <w:kern w:val="18"/>
              </w:rPr>
              <w:t>232.</w:t>
            </w:r>
            <w:r w:rsidRPr="00661E89">
              <w:rPr>
                <w:kern w:val="18"/>
              </w:rPr>
              <w:t xml:space="preserve"> for premium development.</w:t>
            </w:r>
          </w:p>
        </w:tc>
      </w:tr>
      <w:tr w:rsidR="0017239C" w:rsidRPr="00661E89" w14:paraId="09FE9474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348DEEF9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158E3D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kern w:val="18"/>
              </w:rPr>
              <w:t xml:space="preserve">For Other Than Zone-rated Public Autos, refer to Rule </w:t>
            </w:r>
            <w:r w:rsidRPr="00661E89">
              <w:rPr>
                <w:rStyle w:val="rulelink"/>
              </w:rPr>
              <w:t>239.</w:t>
            </w:r>
            <w:r w:rsidRPr="00661E89">
              <w:rPr>
                <w:kern w:val="18"/>
              </w:rPr>
              <w:t xml:space="preserve"> for premium development.</w:t>
            </w:r>
          </w:p>
        </w:tc>
      </w:tr>
      <w:tr w:rsidR="0017239C" w:rsidRPr="00661E89" w14:paraId="7B9000D0" w14:textId="77777777" w:rsidTr="004E6DA2">
        <w:trPr>
          <w:cantSplit/>
        </w:trPr>
        <w:tc>
          <w:tcPr>
            <w:tcW w:w="220" w:type="dxa"/>
          </w:tcPr>
          <w:p w14:paraId="0691D4E6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3A13C38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kern w:val="18"/>
              </w:rPr>
              <w:t xml:space="preserve">For liability increased limits factors, refer to Rule </w:t>
            </w:r>
            <w:r w:rsidRPr="00661E89">
              <w:rPr>
                <w:rStyle w:val="rulelink"/>
              </w:rPr>
              <w:t>300.</w:t>
            </w:r>
          </w:p>
        </w:tc>
      </w:tr>
      <w:tr w:rsidR="0017239C" w:rsidRPr="00661E89" w14:paraId="446EDD0B" w14:textId="77777777" w:rsidTr="004E6DA2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E7C2EE9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D208A84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kern w:val="18"/>
              </w:rPr>
              <w:t xml:space="preserve">Other Than Auto losses for </w:t>
            </w:r>
            <w:r w:rsidRPr="00661E89">
              <w:t>Auto Dealers</w:t>
            </w:r>
            <w:r w:rsidRPr="00661E8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61E89">
              <w:rPr>
                <w:rStyle w:val="rulelink"/>
              </w:rPr>
              <w:t>249.</w:t>
            </w:r>
          </w:p>
        </w:tc>
      </w:tr>
      <w:tr w:rsidR="0017239C" w:rsidRPr="00661E89" w14:paraId="71143B0B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22C8D5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7F8B6B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kern w:val="18"/>
              </w:rPr>
              <w:t xml:space="preserve">The liability loss cost shown for Rule </w:t>
            </w:r>
            <w:r w:rsidRPr="00661E89">
              <w:rPr>
                <w:rStyle w:val="rulelink"/>
              </w:rPr>
              <w:t>249.</w:t>
            </w:r>
            <w:r w:rsidRPr="00661E89">
              <w:rPr>
                <w:kern w:val="18"/>
              </w:rPr>
              <w:t xml:space="preserve"> Auto Dealers – Premium Development includes personal injury protection.</w:t>
            </w:r>
          </w:p>
        </w:tc>
      </w:tr>
      <w:tr w:rsidR="0017239C" w:rsidRPr="00661E89" w14:paraId="631F6B4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2A1786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D53357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  <w:r w:rsidRPr="00661E89">
              <w:rPr>
                <w:kern w:val="18"/>
              </w:rPr>
              <w:t>For Van Pool vehicles subject to no–fault, charge .93 of the otherwise applicable liability rate to develop a combined liability and personal injury protection premium.</w:t>
            </w:r>
          </w:p>
        </w:tc>
      </w:tr>
      <w:tr w:rsidR="0017239C" w:rsidRPr="00661E89" w14:paraId="0930D210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6307AA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29D72E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61E89" w14:paraId="4F7F4F14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F754D4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7E1884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61E89" w14:paraId="1080C793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0984E9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3CC5E6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61E89" w14:paraId="121766FC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74FCAA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0DCA52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61E89" w14:paraId="7BCF7CCF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D6980E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942802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61E89" w14:paraId="2135A58A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F41838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520278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61E89" w14:paraId="6A42005D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1C60FF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C1E384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61E89" w14:paraId="4CF92D77" w14:textId="77777777" w:rsidTr="004E6DA2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14DF95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D20AE8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61E89" w14:paraId="48B09FDE" w14:textId="77777777" w:rsidTr="004E6DA2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E5202A4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B3C059F" w14:textId="77777777" w:rsidR="0017239C" w:rsidRPr="00661E89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6CE843F7" w14:textId="3D59217D" w:rsidR="0017239C" w:rsidRDefault="0017239C" w:rsidP="0017239C">
      <w:pPr>
        <w:pStyle w:val="isonormal"/>
      </w:pPr>
    </w:p>
    <w:p w14:paraId="1F667D7F" w14:textId="39E936BF" w:rsidR="0017239C" w:rsidRDefault="0017239C" w:rsidP="0017239C">
      <w:pPr>
        <w:pStyle w:val="isonormal"/>
        <w:jc w:val="left"/>
      </w:pPr>
    </w:p>
    <w:p w14:paraId="0E9D4EB0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E06BBC" w14:textId="77777777" w:rsidR="0017239C" w:rsidRPr="00E80C1D" w:rsidRDefault="0017239C" w:rsidP="0017239C">
      <w:pPr>
        <w:pStyle w:val="subcap"/>
      </w:pPr>
      <w:r w:rsidRPr="00E80C1D">
        <w:lastRenderedPageBreak/>
        <w:t>TERRITORY 101</w:t>
      </w:r>
    </w:p>
    <w:p w14:paraId="1391F52C" w14:textId="77777777" w:rsidR="0017239C" w:rsidRPr="00E80C1D" w:rsidRDefault="0017239C" w:rsidP="0017239C">
      <w:pPr>
        <w:pStyle w:val="subcap2"/>
      </w:pPr>
      <w:r w:rsidRPr="00E80C1D">
        <w:t>PHYS DAM</w:t>
      </w:r>
    </w:p>
    <w:p w14:paraId="617765B6" w14:textId="77777777" w:rsidR="0017239C" w:rsidRPr="00E80C1D" w:rsidRDefault="0017239C" w:rsidP="0017239C">
      <w:pPr>
        <w:pStyle w:val="isonormal"/>
      </w:pPr>
    </w:p>
    <w:p w14:paraId="3C85D0F5" w14:textId="77777777" w:rsidR="0017239C" w:rsidRPr="00E80C1D" w:rsidRDefault="0017239C" w:rsidP="0017239C">
      <w:pPr>
        <w:pStyle w:val="isonormal"/>
        <w:sectPr w:rsidR="0017239C" w:rsidRPr="00E80C1D" w:rsidSect="0017239C">
          <w:headerReference w:type="even" r:id="rId169"/>
          <w:headerReference w:type="default" r:id="rId170"/>
          <w:footerReference w:type="even" r:id="rId171"/>
          <w:footerReference w:type="default" r:id="rId172"/>
          <w:headerReference w:type="first" r:id="rId173"/>
          <w:footerReference w:type="first" r:id="rId17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E80C1D" w14:paraId="55F57E3C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4AE18AC" w14:textId="77777777" w:rsidR="0017239C" w:rsidRPr="00E80C1D" w:rsidRDefault="0017239C" w:rsidP="004E6DA2">
            <w:pPr>
              <w:pStyle w:val="tablehead"/>
              <w:rPr>
                <w:kern w:val="18"/>
              </w:rPr>
            </w:pPr>
            <w:r w:rsidRPr="00E80C1D">
              <w:rPr>
                <w:kern w:val="18"/>
              </w:rPr>
              <w:t>PHYSICAL DAMAGE</w:t>
            </w:r>
            <w:r w:rsidRPr="00E80C1D">
              <w:rPr>
                <w:kern w:val="18"/>
              </w:rPr>
              <w:br/>
              <w:t>Original Cost New Range</w:t>
            </w:r>
            <w:r w:rsidRPr="00E80C1D">
              <w:rPr>
                <w:kern w:val="18"/>
              </w:rPr>
              <w:br/>
              <w:t>$25,000 – 29,999</w:t>
            </w:r>
          </w:p>
        </w:tc>
      </w:tr>
      <w:tr w:rsidR="0017239C" w:rsidRPr="00E80C1D" w14:paraId="5A89A3BE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5F8B876" w14:textId="77777777" w:rsidR="0017239C" w:rsidRPr="00E80C1D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C95996" w14:textId="77777777" w:rsidR="0017239C" w:rsidRPr="00E80C1D" w:rsidRDefault="0017239C" w:rsidP="004E6DA2">
            <w:pPr>
              <w:pStyle w:val="tablehead"/>
              <w:rPr>
                <w:kern w:val="18"/>
              </w:rPr>
            </w:pPr>
            <w:r w:rsidRPr="00E80C1D">
              <w:rPr>
                <w:kern w:val="18"/>
              </w:rPr>
              <w:t>Specified</w:t>
            </w:r>
            <w:r w:rsidRPr="00E80C1D">
              <w:rPr>
                <w:kern w:val="18"/>
              </w:rPr>
              <w:br/>
              <w:t>Causes</w:t>
            </w:r>
            <w:r w:rsidRPr="00E80C1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7EBDB6" w14:textId="77777777" w:rsidR="0017239C" w:rsidRPr="00E80C1D" w:rsidRDefault="0017239C" w:rsidP="004E6DA2">
            <w:pPr>
              <w:pStyle w:val="tablehead"/>
              <w:rPr>
                <w:kern w:val="18"/>
              </w:rPr>
            </w:pPr>
            <w:r w:rsidRPr="00E80C1D">
              <w:rPr>
                <w:kern w:val="18"/>
              </w:rPr>
              <w:br/>
            </w:r>
            <w:r w:rsidRPr="00E80C1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40D074" w14:textId="77777777" w:rsidR="0017239C" w:rsidRPr="00E80C1D" w:rsidRDefault="0017239C" w:rsidP="004E6DA2">
            <w:pPr>
              <w:pStyle w:val="tablehead"/>
              <w:rPr>
                <w:kern w:val="18"/>
              </w:rPr>
            </w:pPr>
            <w:r w:rsidRPr="00E80C1D">
              <w:rPr>
                <w:kern w:val="18"/>
              </w:rPr>
              <w:t>$500</w:t>
            </w:r>
            <w:r w:rsidRPr="00E80C1D">
              <w:rPr>
                <w:kern w:val="18"/>
              </w:rPr>
              <w:br/>
              <w:t>Ded.</w:t>
            </w:r>
            <w:r w:rsidRPr="00E80C1D">
              <w:rPr>
                <w:kern w:val="18"/>
              </w:rPr>
              <w:br/>
              <w:t>Coll.</w:t>
            </w:r>
          </w:p>
        </w:tc>
      </w:tr>
      <w:tr w:rsidR="0017239C" w:rsidRPr="00E80C1D" w14:paraId="6D2EE4A9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D5B934D" w14:textId="77777777" w:rsidR="0017239C" w:rsidRPr="00E80C1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0C1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E80C1D" w14:paraId="61D4A77C" w14:textId="77777777" w:rsidTr="004E6DA2">
        <w:trPr>
          <w:cantSplit/>
        </w:trPr>
        <w:tc>
          <w:tcPr>
            <w:tcW w:w="540" w:type="dxa"/>
            <w:gridSpan w:val="2"/>
          </w:tcPr>
          <w:p w14:paraId="3B07129E" w14:textId="77777777" w:rsidR="0017239C" w:rsidRPr="00E80C1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620E8B" w14:textId="77777777" w:rsidR="0017239C" w:rsidRPr="00E80C1D" w:rsidRDefault="0017239C" w:rsidP="004E6DA2">
            <w:pPr>
              <w:pStyle w:val="tabletext11"/>
              <w:rPr>
                <w:b/>
                <w:kern w:val="18"/>
              </w:rPr>
            </w:pPr>
            <w:r w:rsidRPr="00E80C1D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E80C1D" w14:paraId="5DD5A337" w14:textId="77777777" w:rsidTr="004E6DA2">
        <w:trPr>
          <w:cantSplit/>
        </w:trPr>
        <w:tc>
          <w:tcPr>
            <w:tcW w:w="540" w:type="dxa"/>
            <w:gridSpan w:val="2"/>
          </w:tcPr>
          <w:p w14:paraId="362A3AB5" w14:textId="77777777" w:rsidR="0017239C" w:rsidRPr="00E80C1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1AF27F" w14:textId="77777777" w:rsidR="0017239C" w:rsidRPr="00E80C1D" w:rsidRDefault="0017239C" w:rsidP="004E6DA2">
            <w:pPr>
              <w:pStyle w:val="tabletext11"/>
              <w:rPr>
                <w:b/>
                <w:kern w:val="18"/>
              </w:rPr>
            </w:pPr>
            <w:r w:rsidRPr="00E80C1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E80C1D" w14:paraId="02B3365A" w14:textId="77777777" w:rsidTr="004E6DA2">
        <w:trPr>
          <w:cantSplit/>
        </w:trPr>
        <w:tc>
          <w:tcPr>
            <w:tcW w:w="4860" w:type="dxa"/>
            <w:gridSpan w:val="3"/>
          </w:tcPr>
          <w:p w14:paraId="67E34DD8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2E41A5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0799192F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1767C312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366</w:t>
            </w:r>
          </w:p>
        </w:tc>
      </w:tr>
      <w:tr w:rsidR="0017239C" w:rsidRPr="00E80C1D" w14:paraId="0C1C98C0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38BFA3" w14:textId="77777777" w:rsidR="0017239C" w:rsidRPr="00E80C1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0C1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E80C1D" w14:paraId="62E792DC" w14:textId="77777777" w:rsidTr="004E6DA2">
        <w:trPr>
          <w:cantSplit/>
        </w:trPr>
        <w:tc>
          <w:tcPr>
            <w:tcW w:w="4860" w:type="dxa"/>
            <w:gridSpan w:val="3"/>
          </w:tcPr>
          <w:p w14:paraId="401CC1A3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3D536C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B61B79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489E24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80C1D" w14:paraId="25613A1D" w14:textId="77777777" w:rsidTr="004E6DA2">
        <w:trPr>
          <w:cantSplit/>
        </w:trPr>
        <w:tc>
          <w:tcPr>
            <w:tcW w:w="4860" w:type="dxa"/>
            <w:gridSpan w:val="3"/>
          </w:tcPr>
          <w:p w14:paraId="68F9DC35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81D8BC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183</w:t>
            </w:r>
          </w:p>
        </w:tc>
        <w:tc>
          <w:tcPr>
            <w:tcW w:w="1500" w:type="dxa"/>
          </w:tcPr>
          <w:p w14:paraId="14648B54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7041BF9F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578</w:t>
            </w:r>
          </w:p>
        </w:tc>
      </w:tr>
      <w:tr w:rsidR="0017239C" w:rsidRPr="00E80C1D" w14:paraId="61964F16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DFF2E0C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5DDF350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64D8D4" w14:textId="77777777" w:rsidR="0017239C" w:rsidRPr="00E80C1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0C1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E80C1D" w14:paraId="41070798" w14:textId="77777777" w:rsidTr="004E6DA2">
        <w:trPr>
          <w:cantSplit/>
        </w:trPr>
        <w:tc>
          <w:tcPr>
            <w:tcW w:w="540" w:type="dxa"/>
            <w:gridSpan w:val="2"/>
          </w:tcPr>
          <w:p w14:paraId="57030D1C" w14:textId="77777777" w:rsidR="0017239C" w:rsidRPr="00E80C1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1ADFC3" w14:textId="77777777" w:rsidR="0017239C" w:rsidRPr="00E80C1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0C1D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E80C1D" w14:paraId="0401ACAF" w14:textId="77777777" w:rsidTr="004E6DA2">
        <w:trPr>
          <w:cantSplit/>
        </w:trPr>
        <w:tc>
          <w:tcPr>
            <w:tcW w:w="4860" w:type="dxa"/>
            <w:gridSpan w:val="3"/>
          </w:tcPr>
          <w:p w14:paraId="45BB1E32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82450C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187</w:t>
            </w:r>
          </w:p>
        </w:tc>
        <w:tc>
          <w:tcPr>
            <w:tcW w:w="1500" w:type="dxa"/>
          </w:tcPr>
          <w:p w14:paraId="3E9FB1E1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0F77DA62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824</w:t>
            </w:r>
          </w:p>
        </w:tc>
      </w:tr>
      <w:tr w:rsidR="0017239C" w:rsidRPr="00E80C1D" w14:paraId="050F74DE" w14:textId="77777777" w:rsidTr="004E6DA2">
        <w:trPr>
          <w:cantSplit/>
        </w:trPr>
        <w:tc>
          <w:tcPr>
            <w:tcW w:w="540" w:type="dxa"/>
            <w:gridSpan w:val="2"/>
          </w:tcPr>
          <w:p w14:paraId="4F4A6933" w14:textId="77777777" w:rsidR="0017239C" w:rsidRPr="00E80C1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B2A922" w14:textId="77777777" w:rsidR="0017239C" w:rsidRPr="00E80C1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0C1D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E80C1D" w14:paraId="09B5FFB1" w14:textId="77777777" w:rsidTr="004E6DA2">
        <w:trPr>
          <w:cantSplit/>
        </w:trPr>
        <w:tc>
          <w:tcPr>
            <w:tcW w:w="4860" w:type="dxa"/>
            <w:gridSpan w:val="3"/>
          </w:tcPr>
          <w:p w14:paraId="3D031156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BCDBEC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1D4DB1BF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48A8AB07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231</w:t>
            </w:r>
          </w:p>
        </w:tc>
      </w:tr>
      <w:tr w:rsidR="0017239C" w:rsidRPr="00E80C1D" w14:paraId="480E171B" w14:textId="77777777" w:rsidTr="004E6DA2">
        <w:trPr>
          <w:cantSplit/>
        </w:trPr>
        <w:tc>
          <w:tcPr>
            <w:tcW w:w="540" w:type="dxa"/>
            <w:gridSpan w:val="2"/>
          </w:tcPr>
          <w:p w14:paraId="261EDC1B" w14:textId="77777777" w:rsidR="0017239C" w:rsidRPr="00E80C1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EEB122" w14:textId="77777777" w:rsidR="0017239C" w:rsidRPr="00E80C1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0C1D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E80C1D" w14:paraId="1F8C9E6D" w14:textId="77777777" w:rsidTr="004E6DA2">
        <w:trPr>
          <w:cantSplit/>
        </w:trPr>
        <w:tc>
          <w:tcPr>
            <w:tcW w:w="4860" w:type="dxa"/>
            <w:gridSpan w:val="3"/>
          </w:tcPr>
          <w:p w14:paraId="5F9931A9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130BD8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5CBA2313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6BE08649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231</w:t>
            </w:r>
          </w:p>
        </w:tc>
      </w:tr>
      <w:tr w:rsidR="0017239C" w:rsidRPr="00E80C1D" w14:paraId="2F7D0672" w14:textId="77777777" w:rsidTr="004E6DA2">
        <w:trPr>
          <w:cantSplit/>
        </w:trPr>
        <w:tc>
          <w:tcPr>
            <w:tcW w:w="540" w:type="dxa"/>
            <w:gridSpan w:val="2"/>
          </w:tcPr>
          <w:p w14:paraId="70A67178" w14:textId="77777777" w:rsidR="0017239C" w:rsidRPr="00E80C1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5BF970" w14:textId="77777777" w:rsidR="0017239C" w:rsidRPr="00E80C1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0C1D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E80C1D" w14:paraId="7B204A50" w14:textId="77777777" w:rsidTr="004E6DA2">
        <w:trPr>
          <w:cantSplit/>
        </w:trPr>
        <w:tc>
          <w:tcPr>
            <w:tcW w:w="4860" w:type="dxa"/>
            <w:gridSpan w:val="3"/>
          </w:tcPr>
          <w:p w14:paraId="6A6D0533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6D61CC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187</w:t>
            </w:r>
          </w:p>
        </w:tc>
        <w:tc>
          <w:tcPr>
            <w:tcW w:w="1500" w:type="dxa"/>
          </w:tcPr>
          <w:p w14:paraId="464DBB02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2F0C04C8" w14:textId="77777777" w:rsidR="0017239C" w:rsidRPr="00E80C1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0C1D">
              <w:rPr>
                <w:kern w:val="18"/>
              </w:rPr>
              <w:t>$   824</w:t>
            </w:r>
          </w:p>
        </w:tc>
      </w:tr>
      <w:tr w:rsidR="0017239C" w:rsidRPr="00E80C1D" w14:paraId="61FFC216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CFE137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59BC4717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C5AE4B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3C5CDCCF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7002103" w14:textId="77777777" w:rsidR="0017239C" w:rsidRPr="00E80C1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0C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AFF39E5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  <w:r w:rsidRPr="00E80C1D">
              <w:rPr>
                <w:kern w:val="18"/>
              </w:rPr>
              <w:t xml:space="preserve">For Other Than Zone-rated Trucks, Tractors and Trailers Classifications, refer to Rule </w:t>
            </w:r>
            <w:r w:rsidRPr="00E80C1D">
              <w:rPr>
                <w:rStyle w:val="rulelink"/>
              </w:rPr>
              <w:t>222. for premium development.</w:t>
            </w:r>
          </w:p>
        </w:tc>
      </w:tr>
      <w:tr w:rsidR="0017239C" w:rsidRPr="00E80C1D" w14:paraId="0BCA630A" w14:textId="77777777" w:rsidTr="004E6DA2">
        <w:trPr>
          <w:cantSplit/>
        </w:trPr>
        <w:tc>
          <w:tcPr>
            <w:tcW w:w="220" w:type="dxa"/>
          </w:tcPr>
          <w:p w14:paraId="518FCA23" w14:textId="77777777" w:rsidR="0017239C" w:rsidRPr="00E80C1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0C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4A91DC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  <w:r w:rsidRPr="00E80C1D">
              <w:rPr>
                <w:kern w:val="18"/>
              </w:rPr>
              <w:t xml:space="preserve">For Private Passenger Types Classifications, refer to Rule </w:t>
            </w:r>
            <w:r w:rsidRPr="00E80C1D">
              <w:rPr>
                <w:rStyle w:val="rulelink"/>
              </w:rPr>
              <w:t>232. for premium development.</w:t>
            </w:r>
          </w:p>
        </w:tc>
      </w:tr>
      <w:tr w:rsidR="0017239C" w:rsidRPr="00E80C1D" w14:paraId="1E972276" w14:textId="77777777" w:rsidTr="004E6DA2">
        <w:trPr>
          <w:cantSplit/>
        </w:trPr>
        <w:tc>
          <w:tcPr>
            <w:tcW w:w="220" w:type="dxa"/>
          </w:tcPr>
          <w:p w14:paraId="6E46405C" w14:textId="77777777" w:rsidR="0017239C" w:rsidRPr="00E80C1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0C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1FFF70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  <w:r w:rsidRPr="00E80C1D">
              <w:rPr>
                <w:kern w:val="18"/>
              </w:rPr>
              <w:t xml:space="preserve">For Other Than Zone-rated Publics Autos, refer to Rule </w:t>
            </w:r>
            <w:r w:rsidRPr="00E80C1D">
              <w:rPr>
                <w:rStyle w:val="rulelink"/>
              </w:rPr>
              <w:t>239. for premium development.</w:t>
            </w:r>
          </w:p>
        </w:tc>
      </w:tr>
      <w:tr w:rsidR="0017239C" w:rsidRPr="00E80C1D" w14:paraId="38357058" w14:textId="77777777" w:rsidTr="004E6DA2">
        <w:trPr>
          <w:cantSplit/>
        </w:trPr>
        <w:tc>
          <w:tcPr>
            <w:tcW w:w="220" w:type="dxa"/>
          </w:tcPr>
          <w:p w14:paraId="2711DA3E" w14:textId="77777777" w:rsidR="0017239C" w:rsidRPr="00E80C1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0C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EE3A09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  <w:r w:rsidRPr="00E80C1D">
              <w:rPr>
                <w:kern w:val="18"/>
              </w:rPr>
              <w:t xml:space="preserve">For Deductible factors, refer to Rule </w:t>
            </w:r>
            <w:r w:rsidRPr="00E80C1D">
              <w:rPr>
                <w:rStyle w:val="rulelink"/>
              </w:rPr>
              <w:t>298.</w:t>
            </w:r>
          </w:p>
        </w:tc>
      </w:tr>
      <w:tr w:rsidR="0017239C" w:rsidRPr="00E80C1D" w14:paraId="424A3A4B" w14:textId="77777777" w:rsidTr="004E6DA2">
        <w:trPr>
          <w:cantSplit/>
        </w:trPr>
        <w:tc>
          <w:tcPr>
            <w:tcW w:w="220" w:type="dxa"/>
          </w:tcPr>
          <w:p w14:paraId="7523AA38" w14:textId="77777777" w:rsidR="0017239C" w:rsidRPr="00E80C1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0C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4626C5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  <w:r w:rsidRPr="00E80C1D">
              <w:rPr>
                <w:kern w:val="18"/>
              </w:rPr>
              <w:t xml:space="preserve">For Vehicle Value factors, refer to Rule </w:t>
            </w:r>
            <w:r w:rsidRPr="00E80C1D">
              <w:rPr>
                <w:rStyle w:val="rulelink"/>
              </w:rPr>
              <w:t>301.</w:t>
            </w:r>
          </w:p>
        </w:tc>
      </w:tr>
      <w:tr w:rsidR="0017239C" w:rsidRPr="00E80C1D" w14:paraId="075DAB67" w14:textId="77777777" w:rsidTr="004E6DA2">
        <w:trPr>
          <w:cantSplit/>
        </w:trPr>
        <w:tc>
          <w:tcPr>
            <w:tcW w:w="220" w:type="dxa"/>
          </w:tcPr>
          <w:p w14:paraId="34AB2A49" w14:textId="77777777" w:rsidR="0017239C" w:rsidRPr="00E80C1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  <w:bookmarkStart w:id="3" w:name="AdditionalNote"/>
            <w:bookmarkEnd w:id="3"/>
          </w:p>
        </w:tc>
        <w:tc>
          <w:tcPr>
            <w:tcW w:w="9140" w:type="dxa"/>
            <w:gridSpan w:val="5"/>
          </w:tcPr>
          <w:p w14:paraId="25820099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5B5554E0" w14:textId="77777777" w:rsidTr="004E6DA2">
        <w:trPr>
          <w:cantSplit/>
        </w:trPr>
        <w:tc>
          <w:tcPr>
            <w:tcW w:w="220" w:type="dxa"/>
          </w:tcPr>
          <w:p w14:paraId="2F853C47" w14:textId="77777777" w:rsidR="0017239C" w:rsidRPr="00E80C1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662991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70CE8806" w14:textId="77777777" w:rsidTr="004E6DA2">
        <w:trPr>
          <w:cantSplit/>
        </w:trPr>
        <w:tc>
          <w:tcPr>
            <w:tcW w:w="220" w:type="dxa"/>
          </w:tcPr>
          <w:p w14:paraId="73A5EDDD" w14:textId="77777777" w:rsidR="0017239C" w:rsidRPr="00E80C1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A324FB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40DDDA59" w14:textId="77777777" w:rsidTr="004E6DA2">
        <w:trPr>
          <w:cantSplit/>
        </w:trPr>
        <w:tc>
          <w:tcPr>
            <w:tcW w:w="220" w:type="dxa"/>
          </w:tcPr>
          <w:p w14:paraId="3E453C06" w14:textId="77777777" w:rsidR="0017239C" w:rsidRPr="00E80C1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1C971D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56CCF09A" w14:textId="77777777" w:rsidTr="004E6DA2">
        <w:trPr>
          <w:cantSplit/>
        </w:trPr>
        <w:tc>
          <w:tcPr>
            <w:tcW w:w="220" w:type="dxa"/>
          </w:tcPr>
          <w:p w14:paraId="1A0E659F" w14:textId="77777777" w:rsidR="0017239C" w:rsidRPr="00E80C1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5D492C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6B2DE4E4" w14:textId="77777777" w:rsidTr="004E6DA2">
        <w:trPr>
          <w:cantSplit/>
        </w:trPr>
        <w:tc>
          <w:tcPr>
            <w:tcW w:w="220" w:type="dxa"/>
          </w:tcPr>
          <w:p w14:paraId="0F373910" w14:textId="77777777" w:rsidR="0017239C" w:rsidRPr="00E80C1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94CA9E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26474608" w14:textId="77777777" w:rsidTr="004E6DA2">
        <w:trPr>
          <w:cantSplit/>
        </w:trPr>
        <w:tc>
          <w:tcPr>
            <w:tcW w:w="220" w:type="dxa"/>
          </w:tcPr>
          <w:p w14:paraId="5AB2E255" w14:textId="77777777" w:rsidR="0017239C" w:rsidRPr="00E80C1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A1B91D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56CDD63E" w14:textId="77777777" w:rsidTr="004E6DA2">
        <w:trPr>
          <w:cantSplit/>
        </w:trPr>
        <w:tc>
          <w:tcPr>
            <w:tcW w:w="220" w:type="dxa"/>
          </w:tcPr>
          <w:p w14:paraId="1756791A" w14:textId="77777777" w:rsidR="0017239C" w:rsidRPr="00E80C1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7085E7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1CDE85C8" w14:textId="77777777" w:rsidTr="004E6DA2">
        <w:trPr>
          <w:cantSplit/>
        </w:trPr>
        <w:tc>
          <w:tcPr>
            <w:tcW w:w="220" w:type="dxa"/>
          </w:tcPr>
          <w:p w14:paraId="31A0F4F2" w14:textId="77777777" w:rsidR="0017239C" w:rsidRPr="00E80C1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E1BB63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0C1D" w14:paraId="10D0A1E7" w14:textId="77777777" w:rsidTr="004E6DA2">
        <w:trPr>
          <w:cantSplit/>
        </w:trPr>
        <w:tc>
          <w:tcPr>
            <w:tcW w:w="220" w:type="dxa"/>
          </w:tcPr>
          <w:p w14:paraId="1FBF01B4" w14:textId="77777777" w:rsidR="0017239C" w:rsidRPr="00E80C1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B12B22" w14:textId="77777777" w:rsidR="0017239C" w:rsidRPr="00E80C1D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42E60D69" w14:textId="03B5709B" w:rsidR="0017239C" w:rsidRDefault="0017239C" w:rsidP="0017239C">
      <w:pPr>
        <w:pStyle w:val="isonormal"/>
      </w:pPr>
    </w:p>
    <w:p w14:paraId="62ADAF64" w14:textId="3C2E7B4D" w:rsidR="0017239C" w:rsidRDefault="0017239C" w:rsidP="0017239C">
      <w:pPr>
        <w:pStyle w:val="isonormal"/>
        <w:jc w:val="left"/>
      </w:pPr>
    </w:p>
    <w:p w14:paraId="668EF82D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5D3B283" w14:textId="77777777" w:rsidR="0017239C" w:rsidRPr="00747575" w:rsidRDefault="0017239C" w:rsidP="0017239C">
      <w:pPr>
        <w:pStyle w:val="subcap"/>
      </w:pPr>
      <w:r w:rsidRPr="00747575">
        <w:lastRenderedPageBreak/>
        <w:t>TERRITORY 102</w:t>
      </w:r>
    </w:p>
    <w:p w14:paraId="75740F19" w14:textId="77777777" w:rsidR="0017239C" w:rsidRPr="00747575" w:rsidRDefault="0017239C" w:rsidP="0017239C">
      <w:pPr>
        <w:pStyle w:val="subcap2"/>
      </w:pPr>
      <w:r w:rsidRPr="00747575">
        <w:t>PHYS DAM</w:t>
      </w:r>
    </w:p>
    <w:p w14:paraId="0074252D" w14:textId="77777777" w:rsidR="0017239C" w:rsidRPr="00747575" w:rsidRDefault="0017239C" w:rsidP="0017239C">
      <w:pPr>
        <w:pStyle w:val="isonormal"/>
      </w:pPr>
    </w:p>
    <w:p w14:paraId="02C2E2D4" w14:textId="77777777" w:rsidR="0017239C" w:rsidRPr="00747575" w:rsidRDefault="0017239C" w:rsidP="0017239C">
      <w:pPr>
        <w:pStyle w:val="isonormal"/>
        <w:sectPr w:rsidR="0017239C" w:rsidRPr="00747575" w:rsidSect="0017239C">
          <w:headerReference w:type="even" r:id="rId175"/>
          <w:headerReference w:type="default" r:id="rId176"/>
          <w:footerReference w:type="even" r:id="rId177"/>
          <w:footerReference w:type="default" r:id="rId178"/>
          <w:headerReference w:type="first" r:id="rId179"/>
          <w:footerReference w:type="first" r:id="rId18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747575" w14:paraId="3CBB770B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9848A54" w14:textId="77777777" w:rsidR="0017239C" w:rsidRPr="00747575" w:rsidRDefault="0017239C" w:rsidP="004E6DA2">
            <w:pPr>
              <w:pStyle w:val="tablehead"/>
              <w:rPr>
                <w:kern w:val="18"/>
              </w:rPr>
            </w:pPr>
            <w:r w:rsidRPr="00747575">
              <w:rPr>
                <w:kern w:val="18"/>
              </w:rPr>
              <w:t>PHYSICAL DAMAGE</w:t>
            </w:r>
            <w:r w:rsidRPr="00747575">
              <w:rPr>
                <w:kern w:val="18"/>
              </w:rPr>
              <w:br/>
              <w:t>Original Cost New Range</w:t>
            </w:r>
            <w:r w:rsidRPr="00747575">
              <w:rPr>
                <w:kern w:val="18"/>
              </w:rPr>
              <w:br/>
              <w:t>$25,000 – 29,999</w:t>
            </w:r>
          </w:p>
        </w:tc>
      </w:tr>
      <w:tr w:rsidR="0017239C" w:rsidRPr="00747575" w14:paraId="618E983A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ED2A6DF" w14:textId="77777777" w:rsidR="0017239C" w:rsidRPr="00747575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258C3DA" w14:textId="77777777" w:rsidR="0017239C" w:rsidRPr="00747575" w:rsidRDefault="0017239C" w:rsidP="004E6DA2">
            <w:pPr>
              <w:pStyle w:val="tablehead"/>
              <w:rPr>
                <w:kern w:val="18"/>
              </w:rPr>
            </w:pPr>
            <w:r w:rsidRPr="00747575">
              <w:rPr>
                <w:kern w:val="18"/>
              </w:rPr>
              <w:t>Specified</w:t>
            </w:r>
            <w:r w:rsidRPr="00747575">
              <w:rPr>
                <w:kern w:val="18"/>
              </w:rPr>
              <w:br/>
              <w:t>Causes</w:t>
            </w:r>
            <w:r w:rsidRPr="0074757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5E725D" w14:textId="77777777" w:rsidR="0017239C" w:rsidRPr="00747575" w:rsidRDefault="0017239C" w:rsidP="004E6DA2">
            <w:pPr>
              <w:pStyle w:val="tablehead"/>
              <w:rPr>
                <w:kern w:val="18"/>
              </w:rPr>
            </w:pPr>
            <w:r w:rsidRPr="00747575">
              <w:rPr>
                <w:kern w:val="18"/>
              </w:rPr>
              <w:br/>
            </w:r>
            <w:r w:rsidRPr="0074757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56307B" w14:textId="77777777" w:rsidR="0017239C" w:rsidRPr="00747575" w:rsidRDefault="0017239C" w:rsidP="004E6DA2">
            <w:pPr>
              <w:pStyle w:val="tablehead"/>
              <w:rPr>
                <w:kern w:val="18"/>
              </w:rPr>
            </w:pPr>
            <w:r w:rsidRPr="00747575">
              <w:rPr>
                <w:kern w:val="18"/>
              </w:rPr>
              <w:t>$500</w:t>
            </w:r>
            <w:r w:rsidRPr="00747575">
              <w:rPr>
                <w:kern w:val="18"/>
              </w:rPr>
              <w:br/>
              <w:t>Ded.</w:t>
            </w:r>
            <w:r w:rsidRPr="00747575">
              <w:rPr>
                <w:kern w:val="18"/>
              </w:rPr>
              <w:br/>
              <w:t>Coll.</w:t>
            </w:r>
          </w:p>
        </w:tc>
      </w:tr>
      <w:tr w:rsidR="0017239C" w:rsidRPr="00747575" w14:paraId="6E8C1535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672D618" w14:textId="77777777" w:rsidR="0017239C" w:rsidRPr="0074757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4757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747575" w14:paraId="0AEB6C42" w14:textId="77777777" w:rsidTr="004E6DA2">
        <w:trPr>
          <w:cantSplit/>
        </w:trPr>
        <w:tc>
          <w:tcPr>
            <w:tcW w:w="540" w:type="dxa"/>
            <w:gridSpan w:val="2"/>
          </w:tcPr>
          <w:p w14:paraId="0F167ED4" w14:textId="77777777" w:rsidR="0017239C" w:rsidRPr="0074757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0C4622" w14:textId="77777777" w:rsidR="0017239C" w:rsidRPr="00747575" w:rsidRDefault="0017239C" w:rsidP="004E6DA2">
            <w:pPr>
              <w:pStyle w:val="tabletext11"/>
              <w:rPr>
                <w:b/>
                <w:kern w:val="18"/>
              </w:rPr>
            </w:pPr>
            <w:r w:rsidRPr="00747575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747575" w14:paraId="174DD535" w14:textId="77777777" w:rsidTr="004E6DA2">
        <w:trPr>
          <w:cantSplit/>
        </w:trPr>
        <w:tc>
          <w:tcPr>
            <w:tcW w:w="540" w:type="dxa"/>
            <w:gridSpan w:val="2"/>
          </w:tcPr>
          <w:p w14:paraId="04A4D4A8" w14:textId="77777777" w:rsidR="0017239C" w:rsidRPr="0074757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7ED8BE" w14:textId="77777777" w:rsidR="0017239C" w:rsidRPr="00747575" w:rsidRDefault="0017239C" w:rsidP="004E6DA2">
            <w:pPr>
              <w:pStyle w:val="tabletext11"/>
              <w:rPr>
                <w:b/>
                <w:kern w:val="18"/>
              </w:rPr>
            </w:pPr>
            <w:r w:rsidRPr="0074757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747575" w14:paraId="17B120B2" w14:textId="77777777" w:rsidTr="004E6DA2">
        <w:trPr>
          <w:cantSplit/>
        </w:trPr>
        <w:tc>
          <w:tcPr>
            <w:tcW w:w="4860" w:type="dxa"/>
            <w:gridSpan w:val="3"/>
          </w:tcPr>
          <w:p w14:paraId="1FF9001D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86124E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124</w:t>
            </w:r>
          </w:p>
        </w:tc>
        <w:tc>
          <w:tcPr>
            <w:tcW w:w="1500" w:type="dxa"/>
          </w:tcPr>
          <w:p w14:paraId="687915E5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0849F10C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437</w:t>
            </w:r>
          </w:p>
        </w:tc>
      </w:tr>
      <w:tr w:rsidR="0017239C" w:rsidRPr="00747575" w14:paraId="0EDF3BE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13FFD26" w14:textId="77777777" w:rsidR="0017239C" w:rsidRPr="0074757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4757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747575" w14:paraId="0CE85CAC" w14:textId="77777777" w:rsidTr="004E6DA2">
        <w:trPr>
          <w:cantSplit/>
        </w:trPr>
        <w:tc>
          <w:tcPr>
            <w:tcW w:w="4860" w:type="dxa"/>
            <w:gridSpan w:val="3"/>
          </w:tcPr>
          <w:p w14:paraId="250AB184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48DFB2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BA7D7A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6C904C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747575" w14:paraId="53A53860" w14:textId="77777777" w:rsidTr="004E6DA2">
        <w:trPr>
          <w:cantSplit/>
        </w:trPr>
        <w:tc>
          <w:tcPr>
            <w:tcW w:w="4860" w:type="dxa"/>
            <w:gridSpan w:val="3"/>
          </w:tcPr>
          <w:p w14:paraId="4937FAA4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973C59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249</w:t>
            </w:r>
          </w:p>
        </w:tc>
        <w:tc>
          <w:tcPr>
            <w:tcW w:w="1500" w:type="dxa"/>
          </w:tcPr>
          <w:p w14:paraId="5BF2E2D8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266</w:t>
            </w:r>
          </w:p>
        </w:tc>
        <w:tc>
          <w:tcPr>
            <w:tcW w:w="1500" w:type="dxa"/>
          </w:tcPr>
          <w:p w14:paraId="0FF5615F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729</w:t>
            </w:r>
          </w:p>
        </w:tc>
      </w:tr>
      <w:tr w:rsidR="0017239C" w:rsidRPr="00747575" w14:paraId="704D87E6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70A3EE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24E7B457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963635C" w14:textId="77777777" w:rsidR="0017239C" w:rsidRPr="0074757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4757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747575" w14:paraId="442D9D79" w14:textId="77777777" w:rsidTr="004E6DA2">
        <w:trPr>
          <w:cantSplit/>
        </w:trPr>
        <w:tc>
          <w:tcPr>
            <w:tcW w:w="540" w:type="dxa"/>
            <w:gridSpan w:val="2"/>
          </w:tcPr>
          <w:p w14:paraId="67FE2101" w14:textId="77777777" w:rsidR="0017239C" w:rsidRPr="0074757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45146F" w14:textId="77777777" w:rsidR="0017239C" w:rsidRPr="0074757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47575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747575" w14:paraId="6A6EB234" w14:textId="77777777" w:rsidTr="004E6DA2">
        <w:trPr>
          <w:cantSplit/>
        </w:trPr>
        <w:tc>
          <w:tcPr>
            <w:tcW w:w="4860" w:type="dxa"/>
            <w:gridSpan w:val="3"/>
          </w:tcPr>
          <w:p w14:paraId="24FEF8CF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9BEC79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4CCBBE8A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3F599324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983</w:t>
            </w:r>
          </w:p>
        </w:tc>
      </w:tr>
      <w:tr w:rsidR="0017239C" w:rsidRPr="00747575" w14:paraId="3D8A7272" w14:textId="77777777" w:rsidTr="004E6DA2">
        <w:trPr>
          <w:cantSplit/>
        </w:trPr>
        <w:tc>
          <w:tcPr>
            <w:tcW w:w="540" w:type="dxa"/>
            <w:gridSpan w:val="2"/>
          </w:tcPr>
          <w:p w14:paraId="33B764D6" w14:textId="77777777" w:rsidR="0017239C" w:rsidRPr="0074757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A42775" w14:textId="77777777" w:rsidR="0017239C" w:rsidRPr="0074757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47575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747575" w14:paraId="7C48145B" w14:textId="77777777" w:rsidTr="004E6DA2">
        <w:trPr>
          <w:cantSplit/>
        </w:trPr>
        <w:tc>
          <w:tcPr>
            <w:tcW w:w="4860" w:type="dxa"/>
            <w:gridSpan w:val="3"/>
          </w:tcPr>
          <w:p w14:paraId="03554913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E10037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47D24587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68C22D13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275</w:t>
            </w:r>
          </w:p>
        </w:tc>
      </w:tr>
      <w:tr w:rsidR="0017239C" w:rsidRPr="00747575" w14:paraId="1DA6CD94" w14:textId="77777777" w:rsidTr="004E6DA2">
        <w:trPr>
          <w:cantSplit/>
        </w:trPr>
        <w:tc>
          <w:tcPr>
            <w:tcW w:w="540" w:type="dxa"/>
            <w:gridSpan w:val="2"/>
          </w:tcPr>
          <w:p w14:paraId="7441DAD2" w14:textId="77777777" w:rsidR="0017239C" w:rsidRPr="0074757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749C8F" w14:textId="77777777" w:rsidR="0017239C" w:rsidRPr="0074757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47575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747575" w14:paraId="2D86B4BB" w14:textId="77777777" w:rsidTr="004E6DA2">
        <w:trPr>
          <w:cantSplit/>
        </w:trPr>
        <w:tc>
          <w:tcPr>
            <w:tcW w:w="4860" w:type="dxa"/>
            <w:gridSpan w:val="3"/>
          </w:tcPr>
          <w:p w14:paraId="23296003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55243E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2E5C0723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1B8A8E6D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275</w:t>
            </w:r>
          </w:p>
        </w:tc>
      </w:tr>
      <w:tr w:rsidR="0017239C" w:rsidRPr="00747575" w14:paraId="1FE4B993" w14:textId="77777777" w:rsidTr="004E6DA2">
        <w:trPr>
          <w:cantSplit/>
        </w:trPr>
        <w:tc>
          <w:tcPr>
            <w:tcW w:w="540" w:type="dxa"/>
            <w:gridSpan w:val="2"/>
          </w:tcPr>
          <w:p w14:paraId="23D02833" w14:textId="77777777" w:rsidR="0017239C" w:rsidRPr="0074757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A30433" w14:textId="77777777" w:rsidR="0017239C" w:rsidRPr="0074757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47575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747575" w14:paraId="416742F2" w14:textId="77777777" w:rsidTr="004E6DA2">
        <w:trPr>
          <w:cantSplit/>
        </w:trPr>
        <w:tc>
          <w:tcPr>
            <w:tcW w:w="4860" w:type="dxa"/>
            <w:gridSpan w:val="3"/>
          </w:tcPr>
          <w:p w14:paraId="24AFF3DA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2AB58F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188</w:t>
            </w:r>
          </w:p>
        </w:tc>
        <w:tc>
          <w:tcPr>
            <w:tcW w:w="1500" w:type="dxa"/>
          </w:tcPr>
          <w:p w14:paraId="3A83EDBD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72444DBD" w14:textId="77777777" w:rsidR="0017239C" w:rsidRPr="0074757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47575">
              <w:rPr>
                <w:kern w:val="18"/>
              </w:rPr>
              <w:t>$   983</w:t>
            </w:r>
          </w:p>
        </w:tc>
      </w:tr>
      <w:tr w:rsidR="0017239C" w:rsidRPr="00747575" w14:paraId="1B190D68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1801E59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228B0C37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2416CA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070937B0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B6062BC" w14:textId="77777777" w:rsidR="0017239C" w:rsidRPr="0074757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47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BB8AE72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  <w:r w:rsidRPr="00747575">
              <w:rPr>
                <w:kern w:val="18"/>
              </w:rPr>
              <w:t xml:space="preserve">For Other Than Zone-rated Trucks, Tractors and Trailers Classifications, refer to Rule </w:t>
            </w:r>
            <w:r w:rsidRPr="00747575">
              <w:rPr>
                <w:rStyle w:val="rulelink"/>
              </w:rPr>
              <w:t>222. for premium development.</w:t>
            </w:r>
          </w:p>
        </w:tc>
      </w:tr>
      <w:tr w:rsidR="0017239C" w:rsidRPr="00747575" w14:paraId="0A5DCFC1" w14:textId="77777777" w:rsidTr="004E6DA2">
        <w:trPr>
          <w:cantSplit/>
        </w:trPr>
        <w:tc>
          <w:tcPr>
            <w:tcW w:w="220" w:type="dxa"/>
          </w:tcPr>
          <w:p w14:paraId="07AA207A" w14:textId="77777777" w:rsidR="0017239C" w:rsidRPr="0074757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47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4AC8B04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  <w:r w:rsidRPr="00747575">
              <w:rPr>
                <w:kern w:val="18"/>
              </w:rPr>
              <w:t xml:space="preserve">For Private Passenger Types Classifications, refer to Rule </w:t>
            </w:r>
            <w:r w:rsidRPr="00747575">
              <w:rPr>
                <w:rStyle w:val="rulelink"/>
              </w:rPr>
              <w:t>232. for premium development.</w:t>
            </w:r>
          </w:p>
        </w:tc>
      </w:tr>
      <w:tr w:rsidR="0017239C" w:rsidRPr="00747575" w14:paraId="36B22197" w14:textId="77777777" w:rsidTr="004E6DA2">
        <w:trPr>
          <w:cantSplit/>
        </w:trPr>
        <w:tc>
          <w:tcPr>
            <w:tcW w:w="220" w:type="dxa"/>
          </w:tcPr>
          <w:p w14:paraId="4BF7D489" w14:textId="77777777" w:rsidR="0017239C" w:rsidRPr="0074757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47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A17929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  <w:r w:rsidRPr="00747575">
              <w:rPr>
                <w:kern w:val="18"/>
              </w:rPr>
              <w:t xml:space="preserve">For Other Than Zone-rated Publics Autos, refer to Rule </w:t>
            </w:r>
            <w:r w:rsidRPr="00747575">
              <w:rPr>
                <w:rStyle w:val="rulelink"/>
              </w:rPr>
              <w:t>239. for premium development.</w:t>
            </w:r>
          </w:p>
        </w:tc>
      </w:tr>
      <w:tr w:rsidR="0017239C" w:rsidRPr="00747575" w14:paraId="72BC0441" w14:textId="77777777" w:rsidTr="004E6DA2">
        <w:trPr>
          <w:cantSplit/>
        </w:trPr>
        <w:tc>
          <w:tcPr>
            <w:tcW w:w="220" w:type="dxa"/>
          </w:tcPr>
          <w:p w14:paraId="6ABF75E5" w14:textId="77777777" w:rsidR="0017239C" w:rsidRPr="0074757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47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1ABC70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  <w:r w:rsidRPr="00747575">
              <w:rPr>
                <w:kern w:val="18"/>
              </w:rPr>
              <w:t xml:space="preserve">For Deductible factors, refer to Rule </w:t>
            </w:r>
            <w:r w:rsidRPr="00747575">
              <w:rPr>
                <w:rStyle w:val="rulelink"/>
              </w:rPr>
              <w:t>298.</w:t>
            </w:r>
          </w:p>
        </w:tc>
      </w:tr>
      <w:tr w:rsidR="0017239C" w:rsidRPr="00747575" w14:paraId="0FEA370B" w14:textId="77777777" w:rsidTr="004E6DA2">
        <w:trPr>
          <w:cantSplit/>
        </w:trPr>
        <w:tc>
          <w:tcPr>
            <w:tcW w:w="220" w:type="dxa"/>
          </w:tcPr>
          <w:p w14:paraId="31FC1D36" w14:textId="77777777" w:rsidR="0017239C" w:rsidRPr="0074757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47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F9742A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  <w:r w:rsidRPr="00747575">
              <w:rPr>
                <w:kern w:val="18"/>
              </w:rPr>
              <w:t xml:space="preserve">For Vehicle Value factors, refer to Rule </w:t>
            </w:r>
            <w:r w:rsidRPr="00747575">
              <w:rPr>
                <w:rStyle w:val="rulelink"/>
              </w:rPr>
              <w:t>301.</w:t>
            </w:r>
          </w:p>
        </w:tc>
      </w:tr>
      <w:tr w:rsidR="0017239C" w:rsidRPr="00747575" w14:paraId="7F9FB038" w14:textId="77777777" w:rsidTr="004E6DA2">
        <w:trPr>
          <w:cantSplit/>
        </w:trPr>
        <w:tc>
          <w:tcPr>
            <w:tcW w:w="220" w:type="dxa"/>
          </w:tcPr>
          <w:p w14:paraId="274E54EC" w14:textId="77777777" w:rsidR="0017239C" w:rsidRPr="0074757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1CB6DB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2001EEA2" w14:textId="77777777" w:rsidTr="004E6DA2">
        <w:trPr>
          <w:cantSplit/>
        </w:trPr>
        <w:tc>
          <w:tcPr>
            <w:tcW w:w="220" w:type="dxa"/>
          </w:tcPr>
          <w:p w14:paraId="2C384B2F" w14:textId="77777777" w:rsidR="0017239C" w:rsidRPr="00747575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A917C7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4E557CF6" w14:textId="77777777" w:rsidTr="004E6DA2">
        <w:trPr>
          <w:cantSplit/>
        </w:trPr>
        <w:tc>
          <w:tcPr>
            <w:tcW w:w="220" w:type="dxa"/>
          </w:tcPr>
          <w:p w14:paraId="052C7F51" w14:textId="77777777" w:rsidR="0017239C" w:rsidRPr="00747575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1CFE53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06F9E810" w14:textId="77777777" w:rsidTr="004E6DA2">
        <w:trPr>
          <w:cantSplit/>
        </w:trPr>
        <w:tc>
          <w:tcPr>
            <w:tcW w:w="220" w:type="dxa"/>
          </w:tcPr>
          <w:p w14:paraId="40A7B5CB" w14:textId="77777777" w:rsidR="0017239C" w:rsidRPr="00747575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F61112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4C18A499" w14:textId="77777777" w:rsidTr="004E6DA2">
        <w:trPr>
          <w:cantSplit/>
        </w:trPr>
        <w:tc>
          <w:tcPr>
            <w:tcW w:w="220" w:type="dxa"/>
          </w:tcPr>
          <w:p w14:paraId="3C485F7E" w14:textId="77777777" w:rsidR="0017239C" w:rsidRPr="0074757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8428A9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748618C1" w14:textId="77777777" w:rsidTr="004E6DA2">
        <w:trPr>
          <w:cantSplit/>
        </w:trPr>
        <w:tc>
          <w:tcPr>
            <w:tcW w:w="220" w:type="dxa"/>
          </w:tcPr>
          <w:p w14:paraId="686F6D2D" w14:textId="77777777" w:rsidR="0017239C" w:rsidRPr="0074757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BC5142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69ADB8AF" w14:textId="77777777" w:rsidTr="004E6DA2">
        <w:trPr>
          <w:cantSplit/>
        </w:trPr>
        <w:tc>
          <w:tcPr>
            <w:tcW w:w="220" w:type="dxa"/>
          </w:tcPr>
          <w:p w14:paraId="5770A4C4" w14:textId="77777777" w:rsidR="0017239C" w:rsidRPr="0074757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6DC866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0263F8CE" w14:textId="77777777" w:rsidTr="004E6DA2">
        <w:trPr>
          <w:cantSplit/>
        </w:trPr>
        <w:tc>
          <w:tcPr>
            <w:tcW w:w="220" w:type="dxa"/>
          </w:tcPr>
          <w:p w14:paraId="4893044A" w14:textId="77777777" w:rsidR="0017239C" w:rsidRPr="0074757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18683E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42EC9A14" w14:textId="77777777" w:rsidTr="004E6DA2">
        <w:trPr>
          <w:cantSplit/>
        </w:trPr>
        <w:tc>
          <w:tcPr>
            <w:tcW w:w="220" w:type="dxa"/>
          </w:tcPr>
          <w:p w14:paraId="504CA7FD" w14:textId="77777777" w:rsidR="0017239C" w:rsidRPr="0074757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D574BF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47575" w14:paraId="43EA7538" w14:textId="77777777" w:rsidTr="004E6DA2">
        <w:trPr>
          <w:cantSplit/>
        </w:trPr>
        <w:tc>
          <w:tcPr>
            <w:tcW w:w="220" w:type="dxa"/>
          </w:tcPr>
          <w:p w14:paraId="09DFD12D" w14:textId="77777777" w:rsidR="0017239C" w:rsidRPr="0074757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687201" w14:textId="77777777" w:rsidR="0017239C" w:rsidRPr="00747575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E3D08FF" w14:textId="357994E6" w:rsidR="0017239C" w:rsidRDefault="0017239C" w:rsidP="0017239C">
      <w:pPr>
        <w:pStyle w:val="isonormal"/>
      </w:pPr>
    </w:p>
    <w:p w14:paraId="14521506" w14:textId="2BFD3603" w:rsidR="0017239C" w:rsidRDefault="0017239C" w:rsidP="0017239C">
      <w:pPr>
        <w:pStyle w:val="isonormal"/>
        <w:jc w:val="left"/>
      </w:pPr>
    </w:p>
    <w:p w14:paraId="2A3FFD90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EF344F" w14:textId="77777777" w:rsidR="0017239C" w:rsidRPr="00034077" w:rsidRDefault="0017239C" w:rsidP="0017239C">
      <w:pPr>
        <w:pStyle w:val="subcap"/>
      </w:pPr>
      <w:r w:rsidRPr="00034077">
        <w:lastRenderedPageBreak/>
        <w:t>TERRITORY 103</w:t>
      </w:r>
    </w:p>
    <w:p w14:paraId="3AB6A0FA" w14:textId="77777777" w:rsidR="0017239C" w:rsidRPr="00034077" w:rsidRDefault="0017239C" w:rsidP="0017239C">
      <w:pPr>
        <w:pStyle w:val="subcap2"/>
      </w:pPr>
      <w:r w:rsidRPr="00034077">
        <w:t>PHYS DAM</w:t>
      </w:r>
    </w:p>
    <w:p w14:paraId="0B4A6E6A" w14:textId="77777777" w:rsidR="0017239C" w:rsidRPr="00034077" w:rsidRDefault="0017239C" w:rsidP="0017239C">
      <w:pPr>
        <w:pStyle w:val="isonormal"/>
      </w:pPr>
    </w:p>
    <w:p w14:paraId="417A98F2" w14:textId="77777777" w:rsidR="0017239C" w:rsidRPr="00034077" w:rsidRDefault="0017239C" w:rsidP="0017239C">
      <w:pPr>
        <w:pStyle w:val="isonormal"/>
        <w:sectPr w:rsidR="0017239C" w:rsidRPr="00034077" w:rsidSect="0017239C">
          <w:headerReference w:type="even" r:id="rId181"/>
          <w:headerReference w:type="default" r:id="rId182"/>
          <w:footerReference w:type="even" r:id="rId183"/>
          <w:footerReference w:type="default" r:id="rId184"/>
          <w:headerReference w:type="first" r:id="rId185"/>
          <w:footerReference w:type="first" r:id="rId18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034077" w14:paraId="1AFF10D2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74A5DD9" w14:textId="77777777" w:rsidR="0017239C" w:rsidRPr="00034077" w:rsidRDefault="0017239C" w:rsidP="004E6DA2">
            <w:pPr>
              <w:pStyle w:val="tablehead"/>
              <w:rPr>
                <w:kern w:val="18"/>
              </w:rPr>
            </w:pPr>
            <w:r w:rsidRPr="00034077">
              <w:rPr>
                <w:kern w:val="18"/>
              </w:rPr>
              <w:t>PHYSICAL DAMAGE</w:t>
            </w:r>
            <w:r w:rsidRPr="00034077">
              <w:rPr>
                <w:kern w:val="18"/>
              </w:rPr>
              <w:br/>
              <w:t>Original Cost New Range</w:t>
            </w:r>
            <w:r w:rsidRPr="00034077">
              <w:rPr>
                <w:kern w:val="18"/>
              </w:rPr>
              <w:br/>
              <w:t>$25,000 – 29,999</w:t>
            </w:r>
          </w:p>
        </w:tc>
      </w:tr>
      <w:tr w:rsidR="0017239C" w:rsidRPr="00034077" w14:paraId="1DCB28A6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6350A9A" w14:textId="77777777" w:rsidR="0017239C" w:rsidRPr="00034077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E48644" w14:textId="77777777" w:rsidR="0017239C" w:rsidRPr="00034077" w:rsidRDefault="0017239C" w:rsidP="004E6DA2">
            <w:pPr>
              <w:pStyle w:val="tablehead"/>
              <w:rPr>
                <w:kern w:val="18"/>
              </w:rPr>
            </w:pPr>
            <w:r w:rsidRPr="00034077">
              <w:rPr>
                <w:kern w:val="18"/>
              </w:rPr>
              <w:t>Specified</w:t>
            </w:r>
            <w:r w:rsidRPr="00034077">
              <w:rPr>
                <w:kern w:val="18"/>
              </w:rPr>
              <w:br/>
              <w:t>Causes</w:t>
            </w:r>
            <w:r w:rsidRPr="0003407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8FFD41F" w14:textId="77777777" w:rsidR="0017239C" w:rsidRPr="00034077" w:rsidRDefault="0017239C" w:rsidP="004E6DA2">
            <w:pPr>
              <w:pStyle w:val="tablehead"/>
              <w:rPr>
                <w:kern w:val="18"/>
              </w:rPr>
            </w:pPr>
            <w:r w:rsidRPr="00034077">
              <w:rPr>
                <w:kern w:val="18"/>
              </w:rPr>
              <w:br/>
            </w:r>
            <w:r w:rsidRPr="0003407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794EA6" w14:textId="77777777" w:rsidR="0017239C" w:rsidRPr="00034077" w:rsidRDefault="0017239C" w:rsidP="004E6DA2">
            <w:pPr>
              <w:pStyle w:val="tablehead"/>
              <w:rPr>
                <w:kern w:val="18"/>
              </w:rPr>
            </w:pPr>
            <w:r w:rsidRPr="00034077">
              <w:rPr>
                <w:kern w:val="18"/>
              </w:rPr>
              <w:t>$500</w:t>
            </w:r>
            <w:r w:rsidRPr="00034077">
              <w:rPr>
                <w:kern w:val="18"/>
              </w:rPr>
              <w:br/>
              <w:t>Ded.</w:t>
            </w:r>
            <w:r w:rsidRPr="00034077">
              <w:rPr>
                <w:kern w:val="18"/>
              </w:rPr>
              <w:br/>
              <w:t>Coll.</w:t>
            </w:r>
          </w:p>
        </w:tc>
      </w:tr>
      <w:tr w:rsidR="0017239C" w:rsidRPr="00034077" w14:paraId="45BBCD2C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5E322D4" w14:textId="77777777" w:rsidR="0017239C" w:rsidRPr="00034077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3407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034077" w14:paraId="6AFA89AA" w14:textId="77777777" w:rsidTr="004E6DA2">
        <w:trPr>
          <w:cantSplit/>
        </w:trPr>
        <w:tc>
          <w:tcPr>
            <w:tcW w:w="540" w:type="dxa"/>
            <w:gridSpan w:val="2"/>
          </w:tcPr>
          <w:p w14:paraId="50BAE6A0" w14:textId="77777777" w:rsidR="0017239C" w:rsidRPr="00034077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2E7991" w14:textId="77777777" w:rsidR="0017239C" w:rsidRPr="00034077" w:rsidRDefault="0017239C" w:rsidP="004E6DA2">
            <w:pPr>
              <w:pStyle w:val="tabletext11"/>
              <w:rPr>
                <w:b/>
                <w:kern w:val="18"/>
              </w:rPr>
            </w:pPr>
            <w:r w:rsidRPr="00034077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034077" w14:paraId="36E5AB96" w14:textId="77777777" w:rsidTr="004E6DA2">
        <w:trPr>
          <w:cantSplit/>
        </w:trPr>
        <w:tc>
          <w:tcPr>
            <w:tcW w:w="540" w:type="dxa"/>
            <w:gridSpan w:val="2"/>
          </w:tcPr>
          <w:p w14:paraId="28801E5E" w14:textId="77777777" w:rsidR="0017239C" w:rsidRPr="00034077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19CD4B" w14:textId="77777777" w:rsidR="0017239C" w:rsidRPr="00034077" w:rsidRDefault="0017239C" w:rsidP="004E6DA2">
            <w:pPr>
              <w:pStyle w:val="tabletext11"/>
              <w:rPr>
                <w:b/>
                <w:kern w:val="18"/>
              </w:rPr>
            </w:pPr>
            <w:r w:rsidRPr="0003407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034077" w14:paraId="15434BE9" w14:textId="77777777" w:rsidTr="004E6DA2">
        <w:trPr>
          <w:cantSplit/>
        </w:trPr>
        <w:tc>
          <w:tcPr>
            <w:tcW w:w="4860" w:type="dxa"/>
            <w:gridSpan w:val="3"/>
          </w:tcPr>
          <w:p w14:paraId="23F45E34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CEBA05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45C33672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6D0C8B27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317</w:t>
            </w:r>
          </w:p>
        </w:tc>
      </w:tr>
      <w:tr w:rsidR="0017239C" w:rsidRPr="00034077" w14:paraId="6206BFEF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C3DD1F" w14:textId="77777777" w:rsidR="0017239C" w:rsidRPr="00034077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3407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034077" w14:paraId="60B7D045" w14:textId="77777777" w:rsidTr="004E6DA2">
        <w:trPr>
          <w:cantSplit/>
        </w:trPr>
        <w:tc>
          <w:tcPr>
            <w:tcW w:w="4860" w:type="dxa"/>
            <w:gridSpan w:val="3"/>
          </w:tcPr>
          <w:p w14:paraId="37FE0D37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4DC535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934E02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246EB5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34077" w14:paraId="35EF25D5" w14:textId="77777777" w:rsidTr="004E6DA2">
        <w:trPr>
          <w:cantSplit/>
        </w:trPr>
        <w:tc>
          <w:tcPr>
            <w:tcW w:w="4860" w:type="dxa"/>
            <w:gridSpan w:val="3"/>
          </w:tcPr>
          <w:p w14:paraId="06BDE1F4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91FCEC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24A0B4D1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445698D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472</w:t>
            </w:r>
          </w:p>
        </w:tc>
      </w:tr>
      <w:tr w:rsidR="0017239C" w:rsidRPr="00034077" w14:paraId="205E6305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28B2D87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66D4B32C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097B86" w14:textId="77777777" w:rsidR="0017239C" w:rsidRPr="00034077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3407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034077" w14:paraId="3D29C1CC" w14:textId="77777777" w:rsidTr="004E6DA2">
        <w:trPr>
          <w:cantSplit/>
        </w:trPr>
        <w:tc>
          <w:tcPr>
            <w:tcW w:w="540" w:type="dxa"/>
            <w:gridSpan w:val="2"/>
          </w:tcPr>
          <w:p w14:paraId="08EA839E" w14:textId="77777777" w:rsidR="0017239C" w:rsidRPr="00034077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C7F5B4" w14:textId="77777777" w:rsidR="0017239C" w:rsidRPr="00034077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34077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034077" w14:paraId="5DC678A4" w14:textId="77777777" w:rsidTr="004E6DA2">
        <w:trPr>
          <w:cantSplit/>
        </w:trPr>
        <w:tc>
          <w:tcPr>
            <w:tcW w:w="4860" w:type="dxa"/>
            <w:gridSpan w:val="3"/>
          </w:tcPr>
          <w:p w14:paraId="05FC8CEC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B6FD18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3B1866DF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322F5B18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713</w:t>
            </w:r>
          </w:p>
        </w:tc>
      </w:tr>
      <w:tr w:rsidR="0017239C" w:rsidRPr="00034077" w14:paraId="34A93344" w14:textId="77777777" w:rsidTr="004E6DA2">
        <w:trPr>
          <w:cantSplit/>
        </w:trPr>
        <w:tc>
          <w:tcPr>
            <w:tcW w:w="540" w:type="dxa"/>
            <w:gridSpan w:val="2"/>
          </w:tcPr>
          <w:p w14:paraId="220F0C03" w14:textId="77777777" w:rsidR="0017239C" w:rsidRPr="00034077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4CA02A" w14:textId="77777777" w:rsidR="0017239C" w:rsidRPr="00034077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34077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034077" w14:paraId="6DBB156A" w14:textId="77777777" w:rsidTr="004E6DA2">
        <w:trPr>
          <w:cantSplit/>
        </w:trPr>
        <w:tc>
          <w:tcPr>
            <w:tcW w:w="4860" w:type="dxa"/>
            <w:gridSpan w:val="3"/>
          </w:tcPr>
          <w:p w14:paraId="5A208088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EFD087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2A1F8CD5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76A8D4A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200</w:t>
            </w:r>
          </w:p>
        </w:tc>
      </w:tr>
      <w:tr w:rsidR="0017239C" w:rsidRPr="00034077" w14:paraId="45228D22" w14:textId="77777777" w:rsidTr="004E6DA2">
        <w:trPr>
          <w:cantSplit/>
        </w:trPr>
        <w:tc>
          <w:tcPr>
            <w:tcW w:w="540" w:type="dxa"/>
            <w:gridSpan w:val="2"/>
          </w:tcPr>
          <w:p w14:paraId="3D3172ED" w14:textId="77777777" w:rsidR="0017239C" w:rsidRPr="00034077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12CBD6" w14:textId="77777777" w:rsidR="0017239C" w:rsidRPr="00034077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34077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034077" w14:paraId="750296B6" w14:textId="77777777" w:rsidTr="004E6DA2">
        <w:trPr>
          <w:cantSplit/>
        </w:trPr>
        <w:tc>
          <w:tcPr>
            <w:tcW w:w="4860" w:type="dxa"/>
            <w:gridSpan w:val="3"/>
          </w:tcPr>
          <w:p w14:paraId="598D3AA0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0EEDD6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49C6D8D3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6C78E553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200</w:t>
            </w:r>
          </w:p>
        </w:tc>
      </w:tr>
      <w:tr w:rsidR="0017239C" w:rsidRPr="00034077" w14:paraId="093F476D" w14:textId="77777777" w:rsidTr="004E6DA2">
        <w:trPr>
          <w:cantSplit/>
        </w:trPr>
        <w:tc>
          <w:tcPr>
            <w:tcW w:w="540" w:type="dxa"/>
            <w:gridSpan w:val="2"/>
          </w:tcPr>
          <w:p w14:paraId="7F5CC42B" w14:textId="77777777" w:rsidR="0017239C" w:rsidRPr="00034077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4DE8FCC" w14:textId="77777777" w:rsidR="0017239C" w:rsidRPr="00034077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34077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034077" w14:paraId="657D3F58" w14:textId="77777777" w:rsidTr="004E6DA2">
        <w:trPr>
          <w:cantSplit/>
        </w:trPr>
        <w:tc>
          <w:tcPr>
            <w:tcW w:w="4860" w:type="dxa"/>
            <w:gridSpan w:val="3"/>
          </w:tcPr>
          <w:p w14:paraId="5BA3CA8E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9E9F00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21468EAE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2ADC6E39" w14:textId="77777777" w:rsidR="0017239C" w:rsidRPr="00034077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34077">
              <w:rPr>
                <w:kern w:val="18"/>
              </w:rPr>
              <w:t>$   713</w:t>
            </w:r>
          </w:p>
        </w:tc>
      </w:tr>
      <w:tr w:rsidR="0017239C" w:rsidRPr="00034077" w14:paraId="7DB5DA7B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F40D7B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3C882C20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8BA6BB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223BEC02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4F119972" w14:textId="77777777" w:rsidR="0017239C" w:rsidRPr="00034077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340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13891BD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  <w:r w:rsidRPr="00034077">
              <w:rPr>
                <w:kern w:val="18"/>
              </w:rPr>
              <w:t xml:space="preserve">For Other Than Zone-rated Trucks, Tractors and Trailers Classifications, refer to Rule </w:t>
            </w:r>
            <w:r w:rsidRPr="00034077">
              <w:rPr>
                <w:rStyle w:val="rulelink"/>
              </w:rPr>
              <w:t>222. for premium development.</w:t>
            </w:r>
          </w:p>
        </w:tc>
      </w:tr>
      <w:tr w:rsidR="0017239C" w:rsidRPr="00034077" w14:paraId="12F2B11E" w14:textId="77777777" w:rsidTr="004E6DA2">
        <w:trPr>
          <w:cantSplit/>
        </w:trPr>
        <w:tc>
          <w:tcPr>
            <w:tcW w:w="220" w:type="dxa"/>
          </w:tcPr>
          <w:p w14:paraId="6FD9D560" w14:textId="77777777" w:rsidR="0017239C" w:rsidRPr="00034077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340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DBBD1D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  <w:r w:rsidRPr="00034077">
              <w:rPr>
                <w:kern w:val="18"/>
              </w:rPr>
              <w:t xml:space="preserve">For Private Passenger Types Classifications, refer to Rule </w:t>
            </w:r>
            <w:r w:rsidRPr="00034077">
              <w:rPr>
                <w:rStyle w:val="rulelink"/>
              </w:rPr>
              <w:t>232. for premium development.</w:t>
            </w:r>
          </w:p>
        </w:tc>
      </w:tr>
      <w:tr w:rsidR="0017239C" w:rsidRPr="00034077" w14:paraId="7C4DD21D" w14:textId="77777777" w:rsidTr="004E6DA2">
        <w:trPr>
          <w:cantSplit/>
        </w:trPr>
        <w:tc>
          <w:tcPr>
            <w:tcW w:w="220" w:type="dxa"/>
          </w:tcPr>
          <w:p w14:paraId="03818C7E" w14:textId="77777777" w:rsidR="0017239C" w:rsidRPr="00034077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340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F760EB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  <w:r w:rsidRPr="00034077">
              <w:rPr>
                <w:kern w:val="18"/>
              </w:rPr>
              <w:t xml:space="preserve">For Other Than Zone-rated Publics Autos, refer to Rule </w:t>
            </w:r>
            <w:r w:rsidRPr="00034077">
              <w:rPr>
                <w:rStyle w:val="rulelink"/>
              </w:rPr>
              <w:t>239. for premium development.</w:t>
            </w:r>
          </w:p>
        </w:tc>
      </w:tr>
      <w:tr w:rsidR="0017239C" w:rsidRPr="00034077" w14:paraId="26F3FD61" w14:textId="77777777" w:rsidTr="004E6DA2">
        <w:trPr>
          <w:cantSplit/>
        </w:trPr>
        <w:tc>
          <w:tcPr>
            <w:tcW w:w="220" w:type="dxa"/>
          </w:tcPr>
          <w:p w14:paraId="50828BF5" w14:textId="77777777" w:rsidR="0017239C" w:rsidRPr="00034077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340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4025B9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  <w:r w:rsidRPr="00034077">
              <w:rPr>
                <w:kern w:val="18"/>
              </w:rPr>
              <w:t xml:space="preserve">For Deductible factors, refer to Rule </w:t>
            </w:r>
            <w:r w:rsidRPr="00034077">
              <w:rPr>
                <w:rStyle w:val="rulelink"/>
              </w:rPr>
              <w:t>298.</w:t>
            </w:r>
          </w:p>
        </w:tc>
      </w:tr>
      <w:tr w:rsidR="0017239C" w:rsidRPr="00034077" w14:paraId="7C76CDC9" w14:textId="77777777" w:rsidTr="004E6DA2">
        <w:trPr>
          <w:cantSplit/>
        </w:trPr>
        <w:tc>
          <w:tcPr>
            <w:tcW w:w="220" w:type="dxa"/>
          </w:tcPr>
          <w:p w14:paraId="794C3D8A" w14:textId="77777777" w:rsidR="0017239C" w:rsidRPr="00034077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3407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E1C606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  <w:r w:rsidRPr="00034077">
              <w:rPr>
                <w:kern w:val="18"/>
              </w:rPr>
              <w:t xml:space="preserve">For Vehicle Value factors, refer to Rule </w:t>
            </w:r>
            <w:r w:rsidRPr="00034077">
              <w:rPr>
                <w:rStyle w:val="rulelink"/>
              </w:rPr>
              <w:t>301.</w:t>
            </w:r>
          </w:p>
        </w:tc>
      </w:tr>
      <w:tr w:rsidR="0017239C" w:rsidRPr="00034077" w14:paraId="0B3FA983" w14:textId="77777777" w:rsidTr="004E6DA2">
        <w:trPr>
          <w:cantSplit/>
        </w:trPr>
        <w:tc>
          <w:tcPr>
            <w:tcW w:w="220" w:type="dxa"/>
          </w:tcPr>
          <w:p w14:paraId="74C190BA" w14:textId="77777777" w:rsidR="0017239C" w:rsidRPr="00034077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DA2163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5218C2B3" w14:textId="77777777" w:rsidTr="004E6DA2">
        <w:trPr>
          <w:cantSplit/>
        </w:trPr>
        <w:tc>
          <w:tcPr>
            <w:tcW w:w="220" w:type="dxa"/>
          </w:tcPr>
          <w:p w14:paraId="2456B233" w14:textId="77777777" w:rsidR="0017239C" w:rsidRPr="00034077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FF1D6E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48E74191" w14:textId="77777777" w:rsidTr="004E6DA2">
        <w:trPr>
          <w:cantSplit/>
        </w:trPr>
        <w:tc>
          <w:tcPr>
            <w:tcW w:w="220" w:type="dxa"/>
          </w:tcPr>
          <w:p w14:paraId="1AF240A5" w14:textId="77777777" w:rsidR="0017239C" w:rsidRPr="00034077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A6B7D5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3662E06B" w14:textId="77777777" w:rsidTr="004E6DA2">
        <w:trPr>
          <w:cantSplit/>
        </w:trPr>
        <w:tc>
          <w:tcPr>
            <w:tcW w:w="220" w:type="dxa"/>
          </w:tcPr>
          <w:p w14:paraId="6ACB33AF" w14:textId="77777777" w:rsidR="0017239C" w:rsidRPr="00034077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8AC2E1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566FA0B2" w14:textId="77777777" w:rsidTr="004E6DA2">
        <w:trPr>
          <w:cantSplit/>
        </w:trPr>
        <w:tc>
          <w:tcPr>
            <w:tcW w:w="220" w:type="dxa"/>
          </w:tcPr>
          <w:p w14:paraId="0A4848EF" w14:textId="77777777" w:rsidR="0017239C" w:rsidRPr="00034077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22A70F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7A1B10BA" w14:textId="77777777" w:rsidTr="004E6DA2">
        <w:trPr>
          <w:cantSplit/>
        </w:trPr>
        <w:tc>
          <w:tcPr>
            <w:tcW w:w="220" w:type="dxa"/>
          </w:tcPr>
          <w:p w14:paraId="1374B9FD" w14:textId="77777777" w:rsidR="0017239C" w:rsidRPr="00034077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0FD2EA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013BB263" w14:textId="77777777" w:rsidTr="004E6DA2">
        <w:trPr>
          <w:cantSplit/>
        </w:trPr>
        <w:tc>
          <w:tcPr>
            <w:tcW w:w="220" w:type="dxa"/>
          </w:tcPr>
          <w:p w14:paraId="7B5DB8D6" w14:textId="77777777" w:rsidR="0017239C" w:rsidRPr="00034077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88EEBD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1DFDDE8E" w14:textId="77777777" w:rsidTr="004E6DA2">
        <w:trPr>
          <w:cantSplit/>
        </w:trPr>
        <w:tc>
          <w:tcPr>
            <w:tcW w:w="220" w:type="dxa"/>
          </w:tcPr>
          <w:p w14:paraId="6A373EC1" w14:textId="77777777" w:rsidR="0017239C" w:rsidRPr="00034077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6F5432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10F8F684" w14:textId="77777777" w:rsidTr="004E6DA2">
        <w:trPr>
          <w:cantSplit/>
        </w:trPr>
        <w:tc>
          <w:tcPr>
            <w:tcW w:w="220" w:type="dxa"/>
          </w:tcPr>
          <w:p w14:paraId="2F4F9FA4" w14:textId="77777777" w:rsidR="0017239C" w:rsidRPr="00034077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AC16F2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34077" w14:paraId="4DA4D998" w14:textId="77777777" w:rsidTr="004E6DA2">
        <w:trPr>
          <w:cantSplit/>
        </w:trPr>
        <w:tc>
          <w:tcPr>
            <w:tcW w:w="220" w:type="dxa"/>
          </w:tcPr>
          <w:p w14:paraId="3A15ED10" w14:textId="77777777" w:rsidR="0017239C" w:rsidRPr="00034077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3440BF" w14:textId="77777777" w:rsidR="0017239C" w:rsidRPr="00034077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C0DD8B9" w14:textId="0202BAA8" w:rsidR="0017239C" w:rsidRDefault="0017239C" w:rsidP="0017239C">
      <w:pPr>
        <w:pStyle w:val="isonormal"/>
      </w:pPr>
    </w:p>
    <w:p w14:paraId="3DBF7DAC" w14:textId="764503A1" w:rsidR="0017239C" w:rsidRDefault="0017239C" w:rsidP="0017239C">
      <w:pPr>
        <w:pStyle w:val="isonormal"/>
        <w:jc w:val="left"/>
      </w:pPr>
    </w:p>
    <w:p w14:paraId="04632EBA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C044F1D" w14:textId="77777777" w:rsidR="0017239C" w:rsidRPr="00FC686D" w:rsidRDefault="0017239C" w:rsidP="0017239C">
      <w:pPr>
        <w:pStyle w:val="subcap"/>
      </w:pPr>
      <w:r w:rsidRPr="00FC686D">
        <w:lastRenderedPageBreak/>
        <w:t>TERRITORY 104</w:t>
      </w:r>
    </w:p>
    <w:p w14:paraId="7C5BF88D" w14:textId="77777777" w:rsidR="0017239C" w:rsidRPr="00FC686D" w:rsidRDefault="0017239C" w:rsidP="0017239C">
      <w:pPr>
        <w:pStyle w:val="subcap2"/>
      </w:pPr>
      <w:r w:rsidRPr="00FC686D">
        <w:t>PHYS DAM</w:t>
      </w:r>
    </w:p>
    <w:p w14:paraId="6F5B4483" w14:textId="77777777" w:rsidR="0017239C" w:rsidRPr="00FC686D" w:rsidRDefault="0017239C" w:rsidP="0017239C">
      <w:pPr>
        <w:pStyle w:val="isonormal"/>
      </w:pPr>
    </w:p>
    <w:p w14:paraId="1B604935" w14:textId="77777777" w:rsidR="0017239C" w:rsidRPr="00FC686D" w:rsidRDefault="0017239C" w:rsidP="0017239C">
      <w:pPr>
        <w:pStyle w:val="isonormal"/>
        <w:sectPr w:rsidR="0017239C" w:rsidRPr="00FC686D" w:rsidSect="0017239C">
          <w:headerReference w:type="even" r:id="rId187"/>
          <w:headerReference w:type="default" r:id="rId188"/>
          <w:footerReference w:type="even" r:id="rId189"/>
          <w:footerReference w:type="default" r:id="rId190"/>
          <w:headerReference w:type="first" r:id="rId191"/>
          <w:footerReference w:type="first" r:id="rId19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FC686D" w14:paraId="0F112A81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7E53438" w14:textId="77777777" w:rsidR="0017239C" w:rsidRPr="00FC686D" w:rsidRDefault="0017239C" w:rsidP="004E6DA2">
            <w:pPr>
              <w:pStyle w:val="tablehead"/>
              <w:rPr>
                <w:kern w:val="18"/>
              </w:rPr>
            </w:pPr>
            <w:r w:rsidRPr="00FC686D">
              <w:rPr>
                <w:kern w:val="18"/>
              </w:rPr>
              <w:t>PHYSICAL DAMAGE</w:t>
            </w:r>
            <w:r w:rsidRPr="00FC686D">
              <w:rPr>
                <w:kern w:val="18"/>
              </w:rPr>
              <w:br/>
              <w:t>Original Cost New Range</w:t>
            </w:r>
            <w:r w:rsidRPr="00FC686D">
              <w:rPr>
                <w:kern w:val="18"/>
              </w:rPr>
              <w:br/>
              <w:t>$25,000 – 29,999</w:t>
            </w:r>
          </w:p>
        </w:tc>
      </w:tr>
      <w:tr w:rsidR="0017239C" w:rsidRPr="00FC686D" w14:paraId="749C2121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0984865" w14:textId="77777777" w:rsidR="0017239C" w:rsidRPr="00FC686D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1E00A5" w14:textId="77777777" w:rsidR="0017239C" w:rsidRPr="00FC686D" w:rsidRDefault="0017239C" w:rsidP="004E6DA2">
            <w:pPr>
              <w:pStyle w:val="tablehead"/>
              <w:rPr>
                <w:kern w:val="18"/>
              </w:rPr>
            </w:pPr>
            <w:r w:rsidRPr="00FC686D">
              <w:rPr>
                <w:kern w:val="18"/>
              </w:rPr>
              <w:t>Specified</w:t>
            </w:r>
            <w:r w:rsidRPr="00FC686D">
              <w:rPr>
                <w:kern w:val="18"/>
              </w:rPr>
              <w:br/>
              <w:t>Causes</w:t>
            </w:r>
            <w:r w:rsidRPr="00FC686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0B6506" w14:textId="77777777" w:rsidR="0017239C" w:rsidRPr="00FC686D" w:rsidRDefault="0017239C" w:rsidP="004E6DA2">
            <w:pPr>
              <w:pStyle w:val="tablehead"/>
              <w:rPr>
                <w:kern w:val="18"/>
              </w:rPr>
            </w:pPr>
            <w:r w:rsidRPr="00FC686D">
              <w:rPr>
                <w:kern w:val="18"/>
              </w:rPr>
              <w:br/>
            </w:r>
            <w:r w:rsidRPr="00FC686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2F8206" w14:textId="77777777" w:rsidR="0017239C" w:rsidRPr="00FC686D" w:rsidRDefault="0017239C" w:rsidP="004E6DA2">
            <w:pPr>
              <w:pStyle w:val="tablehead"/>
              <w:rPr>
                <w:kern w:val="18"/>
              </w:rPr>
            </w:pPr>
            <w:r w:rsidRPr="00FC686D">
              <w:rPr>
                <w:kern w:val="18"/>
              </w:rPr>
              <w:t>$500</w:t>
            </w:r>
            <w:r w:rsidRPr="00FC686D">
              <w:rPr>
                <w:kern w:val="18"/>
              </w:rPr>
              <w:br/>
              <w:t>Ded.</w:t>
            </w:r>
            <w:r w:rsidRPr="00FC686D">
              <w:rPr>
                <w:kern w:val="18"/>
              </w:rPr>
              <w:br/>
              <w:t>Coll.</w:t>
            </w:r>
          </w:p>
        </w:tc>
      </w:tr>
      <w:tr w:rsidR="0017239C" w:rsidRPr="00FC686D" w14:paraId="0A3356A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4AFE00F" w14:textId="77777777" w:rsidR="0017239C" w:rsidRPr="00FC686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C686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FC686D" w14:paraId="3C35AC71" w14:textId="77777777" w:rsidTr="004E6DA2">
        <w:trPr>
          <w:cantSplit/>
        </w:trPr>
        <w:tc>
          <w:tcPr>
            <w:tcW w:w="540" w:type="dxa"/>
            <w:gridSpan w:val="2"/>
          </w:tcPr>
          <w:p w14:paraId="6E90D94D" w14:textId="77777777" w:rsidR="0017239C" w:rsidRPr="00FC686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ED507D" w14:textId="77777777" w:rsidR="0017239C" w:rsidRPr="00FC686D" w:rsidRDefault="0017239C" w:rsidP="004E6DA2">
            <w:pPr>
              <w:pStyle w:val="tabletext11"/>
              <w:rPr>
                <w:b/>
                <w:kern w:val="18"/>
              </w:rPr>
            </w:pPr>
            <w:r w:rsidRPr="00FC686D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FC686D" w14:paraId="5CB18964" w14:textId="77777777" w:rsidTr="004E6DA2">
        <w:trPr>
          <w:cantSplit/>
        </w:trPr>
        <w:tc>
          <w:tcPr>
            <w:tcW w:w="540" w:type="dxa"/>
            <w:gridSpan w:val="2"/>
          </w:tcPr>
          <w:p w14:paraId="72254D81" w14:textId="77777777" w:rsidR="0017239C" w:rsidRPr="00FC686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1B41A1" w14:textId="77777777" w:rsidR="0017239C" w:rsidRPr="00FC686D" w:rsidRDefault="0017239C" w:rsidP="004E6DA2">
            <w:pPr>
              <w:pStyle w:val="tabletext11"/>
              <w:rPr>
                <w:b/>
                <w:kern w:val="18"/>
              </w:rPr>
            </w:pPr>
            <w:r w:rsidRPr="00FC686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FC686D" w14:paraId="2DB2212C" w14:textId="77777777" w:rsidTr="004E6DA2">
        <w:trPr>
          <w:cantSplit/>
        </w:trPr>
        <w:tc>
          <w:tcPr>
            <w:tcW w:w="4860" w:type="dxa"/>
            <w:gridSpan w:val="3"/>
          </w:tcPr>
          <w:p w14:paraId="21F09B3F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680722A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28A88A87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64D72BA4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397</w:t>
            </w:r>
          </w:p>
        </w:tc>
      </w:tr>
      <w:tr w:rsidR="0017239C" w:rsidRPr="00FC686D" w14:paraId="56D0DF99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AF72B9" w14:textId="77777777" w:rsidR="0017239C" w:rsidRPr="00FC686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C686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FC686D" w14:paraId="1BD652E3" w14:textId="77777777" w:rsidTr="004E6DA2">
        <w:trPr>
          <w:cantSplit/>
        </w:trPr>
        <w:tc>
          <w:tcPr>
            <w:tcW w:w="4860" w:type="dxa"/>
            <w:gridSpan w:val="3"/>
          </w:tcPr>
          <w:p w14:paraId="261ED9DC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988845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B06D25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58197B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C686D" w14:paraId="7DD9D557" w14:textId="77777777" w:rsidTr="004E6DA2">
        <w:trPr>
          <w:cantSplit/>
        </w:trPr>
        <w:tc>
          <w:tcPr>
            <w:tcW w:w="4860" w:type="dxa"/>
            <w:gridSpan w:val="3"/>
          </w:tcPr>
          <w:p w14:paraId="083681B8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1B2C9D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638B426C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70801CB2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501</w:t>
            </w:r>
          </w:p>
        </w:tc>
      </w:tr>
      <w:tr w:rsidR="0017239C" w:rsidRPr="00FC686D" w14:paraId="5FB04864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8DA7466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16EE8D7E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D60E48" w14:textId="77777777" w:rsidR="0017239C" w:rsidRPr="00FC686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C686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FC686D" w14:paraId="6440FD23" w14:textId="77777777" w:rsidTr="004E6DA2">
        <w:trPr>
          <w:cantSplit/>
        </w:trPr>
        <w:tc>
          <w:tcPr>
            <w:tcW w:w="540" w:type="dxa"/>
            <w:gridSpan w:val="2"/>
          </w:tcPr>
          <w:p w14:paraId="58B6CA20" w14:textId="77777777" w:rsidR="0017239C" w:rsidRPr="00FC686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752608" w14:textId="77777777" w:rsidR="0017239C" w:rsidRPr="00FC686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C686D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FC686D" w14:paraId="5778609F" w14:textId="77777777" w:rsidTr="004E6DA2">
        <w:trPr>
          <w:cantSplit/>
        </w:trPr>
        <w:tc>
          <w:tcPr>
            <w:tcW w:w="4860" w:type="dxa"/>
            <w:gridSpan w:val="3"/>
          </w:tcPr>
          <w:p w14:paraId="2C3C07D9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05EB66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7C245A2E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19A48469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893</w:t>
            </w:r>
          </w:p>
        </w:tc>
      </w:tr>
      <w:tr w:rsidR="0017239C" w:rsidRPr="00FC686D" w14:paraId="257BDD99" w14:textId="77777777" w:rsidTr="004E6DA2">
        <w:trPr>
          <w:cantSplit/>
        </w:trPr>
        <w:tc>
          <w:tcPr>
            <w:tcW w:w="540" w:type="dxa"/>
            <w:gridSpan w:val="2"/>
          </w:tcPr>
          <w:p w14:paraId="401FA19B" w14:textId="77777777" w:rsidR="0017239C" w:rsidRPr="00FC686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879C17" w14:textId="77777777" w:rsidR="0017239C" w:rsidRPr="00FC686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C686D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FC686D" w14:paraId="1992AB83" w14:textId="77777777" w:rsidTr="004E6DA2">
        <w:trPr>
          <w:cantSplit/>
        </w:trPr>
        <w:tc>
          <w:tcPr>
            <w:tcW w:w="4860" w:type="dxa"/>
            <w:gridSpan w:val="3"/>
          </w:tcPr>
          <w:p w14:paraId="1BF0F5C0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107EF3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1E2EC98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399B6586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250</w:t>
            </w:r>
          </w:p>
        </w:tc>
      </w:tr>
      <w:tr w:rsidR="0017239C" w:rsidRPr="00FC686D" w14:paraId="28FB61A4" w14:textId="77777777" w:rsidTr="004E6DA2">
        <w:trPr>
          <w:cantSplit/>
        </w:trPr>
        <w:tc>
          <w:tcPr>
            <w:tcW w:w="540" w:type="dxa"/>
            <w:gridSpan w:val="2"/>
          </w:tcPr>
          <w:p w14:paraId="2ACA6E4C" w14:textId="77777777" w:rsidR="0017239C" w:rsidRPr="00FC686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F62BCF" w14:textId="77777777" w:rsidR="0017239C" w:rsidRPr="00FC686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C686D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FC686D" w14:paraId="0425EEBA" w14:textId="77777777" w:rsidTr="004E6DA2">
        <w:trPr>
          <w:cantSplit/>
        </w:trPr>
        <w:tc>
          <w:tcPr>
            <w:tcW w:w="4860" w:type="dxa"/>
            <w:gridSpan w:val="3"/>
          </w:tcPr>
          <w:p w14:paraId="4EDDA852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8F202A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15D1C4F3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2B7D6204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250</w:t>
            </w:r>
          </w:p>
        </w:tc>
      </w:tr>
      <w:tr w:rsidR="0017239C" w:rsidRPr="00FC686D" w14:paraId="5C7F4356" w14:textId="77777777" w:rsidTr="004E6DA2">
        <w:trPr>
          <w:cantSplit/>
        </w:trPr>
        <w:tc>
          <w:tcPr>
            <w:tcW w:w="540" w:type="dxa"/>
            <w:gridSpan w:val="2"/>
          </w:tcPr>
          <w:p w14:paraId="3E43FCAF" w14:textId="77777777" w:rsidR="0017239C" w:rsidRPr="00FC686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41985F" w14:textId="77777777" w:rsidR="0017239C" w:rsidRPr="00FC686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C686D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FC686D" w14:paraId="05352B15" w14:textId="77777777" w:rsidTr="004E6DA2">
        <w:trPr>
          <w:cantSplit/>
        </w:trPr>
        <w:tc>
          <w:tcPr>
            <w:tcW w:w="4860" w:type="dxa"/>
            <w:gridSpan w:val="3"/>
          </w:tcPr>
          <w:p w14:paraId="19471761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58B59C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013C058E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76ADD0EE" w14:textId="77777777" w:rsidR="0017239C" w:rsidRPr="00FC686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C686D">
              <w:rPr>
                <w:kern w:val="18"/>
              </w:rPr>
              <w:t>$   893</w:t>
            </w:r>
          </w:p>
        </w:tc>
      </w:tr>
      <w:tr w:rsidR="0017239C" w:rsidRPr="00FC686D" w14:paraId="384CA10C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C283F1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02292C2B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CB23CC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28C93611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0902632" w14:textId="77777777" w:rsidR="0017239C" w:rsidRPr="00FC686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C68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51604F7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  <w:r w:rsidRPr="00FC686D">
              <w:rPr>
                <w:kern w:val="18"/>
              </w:rPr>
              <w:t xml:space="preserve">For Other Than Zone-rated Trucks, Tractors and Trailers Classifications, refer to Rule </w:t>
            </w:r>
            <w:r w:rsidRPr="00FC686D">
              <w:rPr>
                <w:rStyle w:val="rulelink"/>
              </w:rPr>
              <w:t>222. for premium development.</w:t>
            </w:r>
          </w:p>
        </w:tc>
      </w:tr>
      <w:tr w:rsidR="0017239C" w:rsidRPr="00FC686D" w14:paraId="26AA71FE" w14:textId="77777777" w:rsidTr="004E6DA2">
        <w:trPr>
          <w:cantSplit/>
        </w:trPr>
        <w:tc>
          <w:tcPr>
            <w:tcW w:w="220" w:type="dxa"/>
          </w:tcPr>
          <w:p w14:paraId="4A2BF5AA" w14:textId="77777777" w:rsidR="0017239C" w:rsidRPr="00FC686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C68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7C67E5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  <w:r w:rsidRPr="00FC686D">
              <w:rPr>
                <w:kern w:val="18"/>
              </w:rPr>
              <w:t xml:space="preserve">For Private Passenger Types Classifications, refer to Rule </w:t>
            </w:r>
            <w:r w:rsidRPr="00FC686D">
              <w:rPr>
                <w:rStyle w:val="rulelink"/>
              </w:rPr>
              <w:t>232. for premium development.</w:t>
            </w:r>
          </w:p>
        </w:tc>
      </w:tr>
      <w:tr w:rsidR="0017239C" w:rsidRPr="00FC686D" w14:paraId="32EDB83A" w14:textId="77777777" w:rsidTr="004E6DA2">
        <w:trPr>
          <w:cantSplit/>
        </w:trPr>
        <w:tc>
          <w:tcPr>
            <w:tcW w:w="220" w:type="dxa"/>
          </w:tcPr>
          <w:p w14:paraId="73E3E0C8" w14:textId="77777777" w:rsidR="0017239C" w:rsidRPr="00FC686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C68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334BC0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  <w:r w:rsidRPr="00FC686D">
              <w:rPr>
                <w:kern w:val="18"/>
              </w:rPr>
              <w:t xml:space="preserve">For Other Than Zone-rated Publics Autos, refer to Rule </w:t>
            </w:r>
            <w:r w:rsidRPr="00FC686D">
              <w:rPr>
                <w:rStyle w:val="rulelink"/>
              </w:rPr>
              <w:t>239. for premium development.</w:t>
            </w:r>
          </w:p>
        </w:tc>
      </w:tr>
      <w:tr w:rsidR="0017239C" w:rsidRPr="00FC686D" w14:paraId="1C8D24BC" w14:textId="77777777" w:rsidTr="004E6DA2">
        <w:trPr>
          <w:cantSplit/>
        </w:trPr>
        <w:tc>
          <w:tcPr>
            <w:tcW w:w="220" w:type="dxa"/>
          </w:tcPr>
          <w:p w14:paraId="64C15ABD" w14:textId="77777777" w:rsidR="0017239C" w:rsidRPr="00FC686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C68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C30469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  <w:r w:rsidRPr="00FC686D">
              <w:rPr>
                <w:kern w:val="18"/>
              </w:rPr>
              <w:t xml:space="preserve">For Deductible factors, refer to Rule </w:t>
            </w:r>
            <w:r w:rsidRPr="00FC686D">
              <w:rPr>
                <w:rStyle w:val="rulelink"/>
              </w:rPr>
              <w:t>298.</w:t>
            </w:r>
          </w:p>
        </w:tc>
      </w:tr>
      <w:tr w:rsidR="0017239C" w:rsidRPr="00FC686D" w14:paraId="38DB260F" w14:textId="77777777" w:rsidTr="004E6DA2">
        <w:trPr>
          <w:cantSplit/>
        </w:trPr>
        <w:tc>
          <w:tcPr>
            <w:tcW w:w="220" w:type="dxa"/>
          </w:tcPr>
          <w:p w14:paraId="6DC70C0C" w14:textId="77777777" w:rsidR="0017239C" w:rsidRPr="00FC686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C686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261AB4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  <w:r w:rsidRPr="00FC686D">
              <w:rPr>
                <w:kern w:val="18"/>
              </w:rPr>
              <w:t xml:space="preserve">For Vehicle Value factors, refer to Rule </w:t>
            </w:r>
            <w:r w:rsidRPr="00FC686D">
              <w:rPr>
                <w:rStyle w:val="rulelink"/>
              </w:rPr>
              <w:t>301.</w:t>
            </w:r>
          </w:p>
        </w:tc>
      </w:tr>
      <w:tr w:rsidR="0017239C" w:rsidRPr="00FC686D" w14:paraId="382A5967" w14:textId="77777777" w:rsidTr="004E6DA2">
        <w:trPr>
          <w:cantSplit/>
        </w:trPr>
        <w:tc>
          <w:tcPr>
            <w:tcW w:w="220" w:type="dxa"/>
          </w:tcPr>
          <w:p w14:paraId="4A4FEFE8" w14:textId="77777777" w:rsidR="0017239C" w:rsidRPr="00FC686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B364AE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5B6B7AC0" w14:textId="77777777" w:rsidTr="004E6DA2">
        <w:trPr>
          <w:cantSplit/>
        </w:trPr>
        <w:tc>
          <w:tcPr>
            <w:tcW w:w="220" w:type="dxa"/>
          </w:tcPr>
          <w:p w14:paraId="4BB4975D" w14:textId="77777777" w:rsidR="0017239C" w:rsidRPr="00FC686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1FA78B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65E6E4B6" w14:textId="77777777" w:rsidTr="004E6DA2">
        <w:trPr>
          <w:cantSplit/>
        </w:trPr>
        <w:tc>
          <w:tcPr>
            <w:tcW w:w="220" w:type="dxa"/>
          </w:tcPr>
          <w:p w14:paraId="4551103C" w14:textId="77777777" w:rsidR="0017239C" w:rsidRPr="00FC686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E8AAA2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31B96688" w14:textId="77777777" w:rsidTr="004E6DA2">
        <w:trPr>
          <w:cantSplit/>
        </w:trPr>
        <w:tc>
          <w:tcPr>
            <w:tcW w:w="220" w:type="dxa"/>
          </w:tcPr>
          <w:p w14:paraId="65E10E7B" w14:textId="77777777" w:rsidR="0017239C" w:rsidRPr="00FC686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F561E6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04B43FB4" w14:textId="77777777" w:rsidTr="004E6DA2">
        <w:trPr>
          <w:cantSplit/>
        </w:trPr>
        <w:tc>
          <w:tcPr>
            <w:tcW w:w="220" w:type="dxa"/>
          </w:tcPr>
          <w:p w14:paraId="309F4F2A" w14:textId="77777777" w:rsidR="0017239C" w:rsidRPr="00FC686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ACDD57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79FDADEF" w14:textId="77777777" w:rsidTr="004E6DA2">
        <w:trPr>
          <w:cantSplit/>
        </w:trPr>
        <w:tc>
          <w:tcPr>
            <w:tcW w:w="220" w:type="dxa"/>
          </w:tcPr>
          <w:p w14:paraId="11FCA1DA" w14:textId="77777777" w:rsidR="0017239C" w:rsidRPr="00FC686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D9EA49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0496E714" w14:textId="77777777" w:rsidTr="004E6DA2">
        <w:trPr>
          <w:cantSplit/>
        </w:trPr>
        <w:tc>
          <w:tcPr>
            <w:tcW w:w="220" w:type="dxa"/>
          </w:tcPr>
          <w:p w14:paraId="1406AB9A" w14:textId="77777777" w:rsidR="0017239C" w:rsidRPr="00FC686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F1FD7F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1489FE86" w14:textId="77777777" w:rsidTr="004E6DA2">
        <w:trPr>
          <w:cantSplit/>
        </w:trPr>
        <w:tc>
          <w:tcPr>
            <w:tcW w:w="220" w:type="dxa"/>
          </w:tcPr>
          <w:p w14:paraId="2C2B99FF" w14:textId="77777777" w:rsidR="0017239C" w:rsidRPr="00FC686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BF9A2A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1ABF7495" w14:textId="77777777" w:rsidTr="004E6DA2">
        <w:trPr>
          <w:cantSplit/>
        </w:trPr>
        <w:tc>
          <w:tcPr>
            <w:tcW w:w="220" w:type="dxa"/>
          </w:tcPr>
          <w:p w14:paraId="0CF6162D" w14:textId="77777777" w:rsidR="0017239C" w:rsidRPr="00FC686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BD785D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C686D" w14:paraId="197A6707" w14:textId="77777777" w:rsidTr="004E6DA2">
        <w:trPr>
          <w:cantSplit/>
        </w:trPr>
        <w:tc>
          <w:tcPr>
            <w:tcW w:w="220" w:type="dxa"/>
          </w:tcPr>
          <w:p w14:paraId="3DE84814" w14:textId="77777777" w:rsidR="0017239C" w:rsidRPr="00FC686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21F9D7" w14:textId="77777777" w:rsidR="0017239C" w:rsidRPr="00FC686D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0A927A8" w14:textId="16EF88A1" w:rsidR="0017239C" w:rsidRDefault="0017239C" w:rsidP="0017239C">
      <w:pPr>
        <w:pStyle w:val="isonormal"/>
      </w:pPr>
    </w:p>
    <w:p w14:paraId="7E5941E1" w14:textId="41415A30" w:rsidR="0017239C" w:rsidRDefault="0017239C" w:rsidP="0017239C">
      <w:pPr>
        <w:pStyle w:val="isonormal"/>
        <w:jc w:val="left"/>
      </w:pPr>
    </w:p>
    <w:p w14:paraId="09E8FF51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A978465" w14:textId="77777777" w:rsidR="0017239C" w:rsidRPr="00F06A1A" w:rsidRDefault="0017239C" w:rsidP="0017239C">
      <w:pPr>
        <w:pStyle w:val="subcap"/>
      </w:pPr>
      <w:r w:rsidRPr="00F06A1A">
        <w:lastRenderedPageBreak/>
        <w:t>TERRITORY 105</w:t>
      </w:r>
    </w:p>
    <w:p w14:paraId="31BEE97B" w14:textId="77777777" w:rsidR="0017239C" w:rsidRPr="00F06A1A" w:rsidRDefault="0017239C" w:rsidP="0017239C">
      <w:pPr>
        <w:pStyle w:val="subcap2"/>
      </w:pPr>
      <w:r w:rsidRPr="00F06A1A">
        <w:t>PHYS DAM</w:t>
      </w:r>
    </w:p>
    <w:p w14:paraId="040FD33A" w14:textId="77777777" w:rsidR="0017239C" w:rsidRPr="00F06A1A" w:rsidRDefault="0017239C" w:rsidP="0017239C">
      <w:pPr>
        <w:pStyle w:val="isonormal"/>
      </w:pPr>
    </w:p>
    <w:p w14:paraId="6E270CBE" w14:textId="77777777" w:rsidR="0017239C" w:rsidRPr="00F06A1A" w:rsidRDefault="0017239C" w:rsidP="0017239C">
      <w:pPr>
        <w:pStyle w:val="isonormal"/>
        <w:sectPr w:rsidR="0017239C" w:rsidRPr="00F06A1A" w:rsidSect="0017239C">
          <w:headerReference w:type="even" r:id="rId193"/>
          <w:headerReference w:type="default" r:id="rId194"/>
          <w:footerReference w:type="even" r:id="rId195"/>
          <w:footerReference w:type="default" r:id="rId196"/>
          <w:headerReference w:type="first" r:id="rId197"/>
          <w:footerReference w:type="first" r:id="rId19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F06A1A" w14:paraId="63DD9832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B20C976" w14:textId="77777777" w:rsidR="0017239C" w:rsidRPr="00F06A1A" w:rsidRDefault="0017239C" w:rsidP="004E6DA2">
            <w:pPr>
              <w:pStyle w:val="tablehead"/>
              <w:rPr>
                <w:kern w:val="18"/>
              </w:rPr>
            </w:pPr>
            <w:r w:rsidRPr="00F06A1A">
              <w:rPr>
                <w:kern w:val="18"/>
              </w:rPr>
              <w:t>PHYSICAL DAMAGE</w:t>
            </w:r>
            <w:r w:rsidRPr="00F06A1A">
              <w:rPr>
                <w:kern w:val="18"/>
              </w:rPr>
              <w:br/>
              <w:t>Original Cost New Range</w:t>
            </w:r>
            <w:r w:rsidRPr="00F06A1A">
              <w:rPr>
                <w:kern w:val="18"/>
              </w:rPr>
              <w:br/>
              <w:t>$25,000 – 29,999</w:t>
            </w:r>
          </w:p>
        </w:tc>
      </w:tr>
      <w:tr w:rsidR="0017239C" w:rsidRPr="00F06A1A" w14:paraId="6A1C7FD7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7249865" w14:textId="77777777" w:rsidR="0017239C" w:rsidRPr="00F06A1A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1F7398D" w14:textId="77777777" w:rsidR="0017239C" w:rsidRPr="00F06A1A" w:rsidRDefault="0017239C" w:rsidP="004E6DA2">
            <w:pPr>
              <w:pStyle w:val="tablehead"/>
              <w:rPr>
                <w:kern w:val="18"/>
              </w:rPr>
            </w:pPr>
            <w:r w:rsidRPr="00F06A1A">
              <w:rPr>
                <w:kern w:val="18"/>
              </w:rPr>
              <w:t>Specified</w:t>
            </w:r>
            <w:r w:rsidRPr="00F06A1A">
              <w:rPr>
                <w:kern w:val="18"/>
              </w:rPr>
              <w:br/>
              <w:t>Causes</w:t>
            </w:r>
            <w:r w:rsidRPr="00F06A1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67AE69" w14:textId="77777777" w:rsidR="0017239C" w:rsidRPr="00F06A1A" w:rsidRDefault="0017239C" w:rsidP="004E6DA2">
            <w:pPr>
              <w:pStyle w:val="tablehead"/>
              <w:rPr>
                <w:kern w:val="18"/>
              </w:rPr>
            </w:pPr>
            <w:r w:rsidRPr="00F06A1A">
              <w:rPr>
                <w:kern w:val="18"/>
              </w:rPr>
              <w:br/>
            </w:r>
            <w:r w:rsidRPr="00F06A1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9AEA54" w14:textId="77777777" w:rsidR="0017239C" w:rsidRPr="00F06A1A" w:rsidRDefault="0017239C" w:rsidP="004E6DA2">
            <w:pPr>
              <w:pStyle w:val="tablehead"/>
              <w:rPr>
                <w:kern w:val="18"/>
              </w:rPr>
            </w:pPr>
            <w:r w:rsidRPr="00F06A1A">
              <w:rPr>
                <w:kern w:val="18"/>
              </w:rPr>
              <w:t>$500</w:t>
            </w:r>
            <w:r w:rsidRPr="00F06A1A">
              <w:rPr>
                <w:kern w:val="18"/>
              </w:rPr>
              <w:br/>
              <w:t>Ded.</w:t>
            </w:r>
            <w:r w:rsidRPr="00F06A1A">
              <w:rPr>
                <w:kern w:val="18"/>
              </w:rPr>
              <w:br/>
              <w:t>Coll.</w:t>
            </w:r>
          </w:p>
        </w:tc>
      </w:tr>
      <w:tr w:rsidR="0017239C" w:rsidRPr="00F06A1A" w14:paraId="4901D983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2614786" w14:textId="77777777" w:rsidR="0017239C" w:rsidRPr="00F06A1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06A1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F06A1A" w14:paraId="410E89C8" w14:textId="77777777" w:rsidTr="004E6DA2">
        <w:trPr>
          <w:cantSplit/>
        </w:trPr>
        <w:tc>
          <w:tcPr>
            <w:tcW w:w="540" w:type="dxa"/>
            <w:gridSpan w:val="2"/>
          </w:tcPr>
          <w:p w14:paraId="67025DC4" w14:textId="77777777" w:rsidR="0017239C" w:rsidRPr="00F06A1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D4069C" w14:textId="77777777" w:rsidR="0017239C" w:rsidRPr="00F06A1A" w:rsidRDefault="0017239C" w:rsidP="004E6DA2">
            <w:pPr>
              <w:pStyle w:val="tabletext11"/>
              <w:rPr>
                <w:b/>
                <w:kern w:val="18"/>
              </w:rPr>
            </w:pPr>
            <w:r w:rsidRPr="00F06A1A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F06A1A" w14:paraId="5D6FB830" w14:textId="77777777" w:rsidTr="004E6DA2">
        <w:trPr>
          <w:cantSplit/>
        </w:trPr>
        <w:tc>
          <w:tcPr>
            <w:tcW w:w="540" w:type="dxa"/>
            <w:gridSpan w:val="2"/>
          </w:tcPr>
          <w:p w14:paraId="65C881D7" w14:textId="77777777" w:rsidR="0017239C" w:rsidRPr="00F06A1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29FA2F" w14:textId="77777777" w:rsidR="0017239C" w:rsidRPr="00F06A1A" w:rsidRDefault="0017239C" w:rsidP="004E6DA2">
            <w:pPr>
              <w:pStyle w:val="tabletext11"/>
              <w:rPr>
                <w:b/>
                <w:kern w:val="18"/>
              </w:rPr>
            </w:pPr>
            <w:r w:rsidRPr="00F06A1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F06A1A" w14:paraId="73F2950B" w14:textId="77777777" w:rsidTr="004E6DA2">
        <w:trPr>
          <w:cantSplit/>
        </w:trPr>
        <w:tc>
          <w:tcPr>
            <w:tcW w:w="4860" w:type="dxa"/>
            <w:gridSpan w:val="3"/>
          </w:tcPr>
          <w:p w14:paraId="21F9DE7C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D8F4BF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110</w:t>
            </w:r>
          </w:p>
        </w:tc>
        <w:tc>
          <w:tcPr>
            <w:tcW w:w="1500" w:type="dxa"/>
          </w:tcPr>
          <w:p w14:paraId="6331F19E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E0F1703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341</w:t>
            </w:r>
          </w:p>
        </w:tc>
      </w:tr>
      <w:tr w:rsidR="0017239C" w:rsidRPr="00F06A1A" w14:paraId="6896E071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C4CC7B9" w14:textId="77777777" w:rsidR="0017239C" w:rsidRPr="00F06A1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06A1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F06A1A" w14:paraId="6F4F1D02" w14:textId="77777777" w:rsidTr="004E6DA2">
        <w:trPr>
          <w:cantSplit/>
        </w:trPr>
        <w:tc>
          <w:tcPr>
            <w:tcW w:w="4860" w:type="dxa"/>
            <w:gridSpan w:val="3"/>
          </w:tcPr>
          <w:p w14:paraId="7F2D3FE4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F8FCCD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06F866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74362C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06A1A" w14:paraId="1DD1B674" w14:textId="77777777" w:rsidTr="004E6DA2">
        <w:trPr>
          <w:cantSplit/>
        </w:trPr>
        <w:tc>
          <w:tcPr>
            <w:tcW w:w="4860" w:type="dxa"/>
            <w:gridSpan w:val="3"/>
          </w:tcPr>
          <w:p w14:paraId="4918CCA3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6F6D3E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68BED02B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197</w:t>
            </w:r>
          </w:p>
        </w:tc>
        <w:tc>
          <w:tcPr>
            <w:tcW w:w="1500" w:type="dxa"/>
          </w:tcPr>
          <w:p w14:paraId="7B44E9FE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520</w:t>
            </w:r>
          </w:p>
        </w:tc>
      </w:tr>
      <w:tr w:rsidR="0017239C" w:rsidRPr="00F06A1A" w14:paraId="74107C3D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1513950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0AF87D2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7B299F" w14:textId="77777777" w:rsidR="0017239C" w:rsidRPr="00F06A1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06A1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F06A1A" w14:paraId="1D3CCEB2" w14:textId="77777777" w:rsidTr="004E6DA2">
        <w:trPr>
          <w:cantSplit/>
        </w:trPr>
        <w:tc>
          <w:tcPr>
            <w:tcW w:w="540" w:type="dxa"/>
            <w:gridSpan w:val="2"/>
          </w:tcPr>
          <w:p w14:paraId="79E6D49A" w14:textId="77777777" w:rsidR="0017239C" w:rsidRPr="00F06A1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770D0F" w14:textId="77777777" w:rsidR="0017239C" w:rsidRPr="00F06A1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06A1A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F06A1A" w14:paraId="3E387001" w14:textId="77777777" w:rsidTr="004E6DA2">
        <w:trPr>
          <w:cantSplit/>
        </w:trPr>
        <w:tc>
          <w:tcPr>
            <w:tcW w:w="4860" w:type="dxa"/>
            <w:gridSpan w:val="3"/>
          </w:tcPr>
          <w:p w14:paraId="40D238C3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D87039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19561D51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17AF6167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767</w:t>
            </w:r>
          </w:p>
        </w:tc>
      </w:tr>
      <w:tr w:rsidR="0017239C" w:rsidRPr="00F06A1A" w14:paraId="23085EAB" w14:textId="77777777" w:rsidTr="004E6DA2">
        <w:trPr>
          <w:cantSplit/>
        </w:trPr>
        <w:tc>
          <w:tcPr>
            <w:tcW w:w="540" w:type="dxa"/>
            <w:gridSpan w:val="2"/>
          </w:tcPr>
          <w:p w14:paraId="162DAA10" w14:textId="77777777" w:rsidR="0017239C" w:rsidRPr="00F06A1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E1D72A" w14:textId="77777777" w:rsidR="0017239C" w:rsidRPr="00F06A1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06A1A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F06A1A" w14:paraId="2EAE0138" w14:textId="77777777" w:rsidTr="004E6DA2">
        <w:trPr>
          <w:cantSplit/>
        </w:trPr>
        <w:tc>
          <w:tcPr>
            <w:tcW w:w="4860" w:type="dxa"/>
            <w:gridSpan w:val="3"/>
          </w:tcPr>
          <w:p w14:paraId="13249C11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83F8C3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27EB40B6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071E40F1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215</w:t>
            </w:r>
          </w:p>
        </w:tc>
      </w:tr>
      <w:tr w:rsidR="0017239C" w:rsidRPr="00F06A1A" w14:paraId="61BFEDF4" w14:textId="77777777" w:rsidTr="004E6DA2">
        <w:trPr>
          <w:cantSplit/>
        </w:trPr>
        <w:tc>
          <w:tcPr>
            <w:tcW w:w="540" w:type="dxa"/>
            <w:gridSpan w:val="2"/>
          </w:tcPr>
          <w:p w14:paraId="64718680" w14:textId="77777777" w:rsidR="0017239C" w:rsidRPr="00F06A1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41CF70" w14:textId="77777777" w:rsidR="0017239C" w:rsidRPr="00F06A1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06A1A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F06A1A" w14:paraId="5E5FD1DA" w14:textId="77777777" w:rsidTr="004E6DA2">
        <w:trPr>
          <w:cantSplit/>
        </w:trPr>
        <w:tc>
          <w:tcPr>
            <w:tcW w:w="4860" w:type="dxa"/>
            <w:gridSpan w:val="3"/>
          </w:tcPr>
          <w:p w14:paraId="1B1883A2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7E971A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11776B3C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2D598569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215</w:t>
            </w:r>
          </w:p>
        </w:tc>
      </w:tr>
      <w:tr w:rsidR="0017239C" w:rsidRPr="00F06A1A" w14:paraId="2A254558" w14:textId="77777777" w:rsidTr="004E6DA2">
        <w:trPr>
          <w:cantSplit/>
        </w:trPr>
        <w:tc>
          <w:tcPr>
            <w:tcW w:w="540" w:type="dxa"/>
            <w:gridSpan w:val="2"/>
          </w:tcPr>
          <w:p w14:paraId="1D0287B1" w14:textId="77777777" w:rsidR="0017239C" w:rsidRPr="00F06A1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51C4F92" w14:textId="77777777" w:rsidR="0017239C" w:rsidRPr="00F06A1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06A1A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F06A1A" w14:paraId="2E8685EC" w14:textId="77777777" w:rsidTr="004E6DA2">
        <w:trPr>
          <w:cantSplit/>
        </w:trPr>
        <w:tc>
          <w:tcPr>
            <w:tcW w:w="4860" w:type="dxa"/>
            <w:gridSpan w:val="3"/>
          </w:tcPr>
          <w:p w14:paraId="72E2085F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6828AF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167</w:t>
            </w:r>
          </w:p>
        </w:tc>
        <w:tc>
          <w:tcPr>
            <w:tcW w:w="1500" w:type="dxa"/>
          </w:tcPr>
          <w:p w14:paraId="0AEDAB4D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5AD167C3" w14:textId="77777777" w:rsidR="0017239C" w:rsidRPr="00F06A1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06A1A">
              <w:rPr>
                <w:kern w:val="18"/>
              </w:rPr>
              <w:t>$   767</w:t>
            </w:r>
          </w:p>
        </w:tc>
      </w:tr>
      <w:tr w:rsidR="0017239C" w:rsidRPr="00F06A1A" w14:paraId="354A3077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9CC7FA7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6E915636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321660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04AE073F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8A540D7" w14:textId="77777777" w:rsidR="0017239C" w:rsidRPr="00F06A1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06A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6B54F3F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  <w:r w:rsidRPr="00F06A1A">
              <w:rPr>
                <w:kern w:val="18"/>
              </w:rPr>
              <w:t xml:space="preserve">For Other Than Zone-rated Trucks, Tractors and Trailers Classifications, refer to Rule </w:t>
            </w:r>
            <w:r w:rsidRPr="00F06A1A">
              <w:rPr>
                <w:rStyle w:val="rulelink"/>
              </w:rPr>
              <w:t>222. for premium development.</w:t>
            </w:r>
          </w:p>
        </w:tc>
      </w:tr>
      <w:tr w:rsidR="0017239C" w:rsidRPr="00F06A1A" w14:paraId="56F649FC" w14:textId="77777777" w:rsidTr="004E6DA2">
        <w:trPr>
          <w:cantSplit/>
        </w:trPr>
        <w:tc>
          <w:tcPr>
            <w:tcW w:w="220" w:type="dxa"/>
          </w:tcPr>
          <w:p w14:paraId="2358A9D2" w14:textId="77777777" w:rsidR="0017239C" w:rsidRPr="00F06A1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06A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779E08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  <w:r w:rsidRPr="00F06A1A">
              <w:rPr>
                <w:kern w:val="18"/>
              </w:rPr>
              <w:t xml:space="preserve">For Private Passenger Types Classifications, refer to Rule </w:t>
            </w:r>
            <w:r w:rsidRPr="00F06A1A">
              <w:rPr>
                <w:rStyle w:val="rulelink"/>
              </w:rPr>
              <w:t>232. for premium development.</w:t>
            </w:r>
          </w:p>
        </w:tc>
      </w:tr>
      <w:tr w:rsidR="0017239C" w:rsidRPr="00F06A1A" w14:paraId="17E54307" w14:textId="77777777" w:rsidTr="004E6DA2">
        <w:trPr>
          <w:cantSplit/>
        </w:trPr>
        <w:tc>
          <w:tcPr>
            <w:tcW w:w="220" w:type="dxa"/>
          </w:tcPr>
          <w:p w14:paraId="41812169" w14:textId="77777777" w:rsidR="0017239C" w:rsidRPr="00F06A1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06A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EBA352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  <w:r w:rsidRPr="00F06A1A">
              <w:rPr>
                <w:kern w:val="18"/>
              </w:rPr>
              <w:t xml:space="preserve">For Other Than Zone-rated Publics Autos, refer to Rule </w:t>
            </w:r>
            <w:r w:rsidRPr="00F06A1A">
              <w:rPr>
                <w:rStyle w:val="rulelink"/>
              </w:rPr>
              <w:t>239. for premium development.</w:t>
            </w:r>
          </w:p>
        </w:tc>
      </w:tr>
      <w:tr w:rsidR="0017239C" w:rsidRPr="00F06A1A" w14:paraId="2C4218E0" w14:textId="77777777" w:rsidTr="004E6DA2">
        <w:trPr>
          <w:cantSplit/>
        </w:trPr>
        <w:tc>
          <w:tcPr>
            <w:tcW w:w="220" w:type="dxa"/>
          </w:tcPr>
          <w:p w14:paraId="51492CE6" w14:textId="77777777" w:rsidR="0017239C" w:rsidRPr="00F06A1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06A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4C46B9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  <w:r w:rsidRPr="00F06A1A">
              <w:rPr>
                <w:kern w:val="18"/>
              </w:rPr>
              <w:t xml:space="preserve">For Deductible factors, refer to Rule </w:t>
            </w:r>
            <w:r w:rsidRPr="00F06A1A">
              <w:rPr>
                <w:rStyle w:val="rulelink"/>
              </w:rPr>
              <w:t>298.</w:t>
            </w:r>
          </w:p>
        </w:tc>
      </w:tr>
      <w:tr w:rsidR="0017239C" w:rsidRPr="00F06A1A" w14:paraId="383EAB35" w14:textId="77777777" w:rsidTr="004E6DA2">
        <w:trPr>
          <w:cantSplit/>
        </w:trPr>
        <w:tc>
          <w:tcPr>
            <w:tcW w:w="220" w:type="dxa"/>
          </w:tcPr>
          <w:p w14:paraId="7EC111FA" w14:textId="77777777" w:rsidR="0017239C" w:rsidRPr="00F06A1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06A1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DBA466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  <w:r w:rsidRPr="00F06A1A">
              <w:rPr>
                <w:kern w:val="18"/>
              </w:rPr>
              <w:t xml:space="preserve">For Vehicle Value factors, refer to Rule </w:t>
            </w:r>
            <w:r w:rsidRPr="00F06A1A">
              <w:rPr>
                <w:rStyle w:val="rulelink"/>
              </w:rPr>
              <w:t>301.</w:t>
            </w:r>
          </w:p>
        </w:tc>
      </w:tr>
      <w:tr w:rsidR="0017239C" w:rsidRPr="00F06A1A" w14:paraId="6687D670" w14:textId="77777777" w:rsidTr="004E6DA2">
        <w:trPr>
          <w:cantSplit/>
        </w:trPr>
        <w:tc>
          <w:tcPr>
            <w:tcW w:w="220" w:type="dxa"/>
          </w:tcPr>
          <w:p w14:paraId="573AD509" w14:textId="77777777" w:rsidR="0017239C" w:rsidRPr="00F06A1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0BB0BC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1EE0DC84" w14:textId="77777777" w:rsidTr="004E6DA2">
        <w:trPr>
          <w:cantSplit/>
        </w:trPr>
        <w:tc>
          <w:tcPr>
            <w:tcW w:w="220" w:type="dxa"/>
          </w:tcPr>
          <w:p w14:paraId="043A8518" w14:textId="77777777" w:rsidR="0017239C" w:rsidRPr="00F06A1A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10AD9A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0BFC0055" w14:textId="77777777" w:rsidTr="004E6DA2">
        <w:trPr>
          <w:cantSplit/>
        </w:trPr>
        <w:tc>
          <w:tcPr>
            <w:tcW w:w="220" w:type="dxa"/>
          </w:tcPr>
          <w:p w14:paraId="33787930" w14:textId="77777777" w:rsidR="0017239C" w:rsidRPr="00F06A1A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CDF9FC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31386EAB" w14:textId="77777777" w:rsidTr="004E6DA2">
        <w:trPr>
          <w:cantSplit/>
        </w:trPr>
        <w:tc>
          <w:tcPr>
            <w:tcW w:w="220" w:type="dxa"/>
          </w:tcPr>
          <w:p w14:paraId="5DA570CD" w14:textId="77777777" w:rsidR="0017239C" w:rsidRPr="00F06A1A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E563F5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39475EB1" w14:textId="77777777" w:rsidTr="004E6DA2">
        <w:trPr>
          <w:cantSplit/>
        </w:trPr>
        <w:tc>
          <w:tcPr>
            <w:tcW w:w="220" w:type="dxa"/>
          </w:tcPr>
          <w:p w14:paraId="5CFA6698" w14:textId="77777777" w:rsidR="0017239C" w:rsidRPr="00F06A1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3EB235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10B39873" w14:textId="77777777" w:rsidTr="004E6DA2">
        <w:trPr>
          <w:cantSplit/>
        </w:trPr>
        <w:tc>
          <w:tcPr>
            <w:tcW w:w="220" w:type="dxa"/>
          </w:tcPr>
          <w:p w14:paraId="02087210" w14:textId="77777777" w:rsidR="0017239C" w:rsidRPr="00F06A1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0C8769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459D85D7" w14:textId="77777777" w:rsidTr="004E6DA2">
        <w:trPr>
          <w:cantSplit/>
        </w:trPr>
        <w:tc>
          <w:tcPr>
            <w:tcW w:w="220" w:type="dxa"/>
          </w:tcPr>
          <w:p w14:paraId="54EC1AF7" w14:textId="77777777" w:rsidR="0017239C" w:rsidRPr="00F06A1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D34F80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3832F7BD" w14:textId="77777777" w:rsidTr="004E6DA2">
        <w:trPr>
          <w:cantSplit/>
        </w:trPr>
        <w:tc>
          <w:tcPr>
            <w:tcW w:w="220" w:type="dxa"/>
          </w:tcPr>
          <w:p w14:paraId="4724669E" w14:textId="77777777" w:rsidR="0017239C" w:rsidRPr="00F06A1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8194B6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76E4CCEA" w14:textId="77777777" w:rsidTr="004E6DA2">
        <w:trPr>
          <w:cantSplit/>
        </w:trPr>
        <w:tc>
          <w:tcPr>
            <w:tcW w:w="220" w:type="dxa"/>
          </w:tcPr>
          <w:p w14:paraId="1656DD89" w14:textId="77777777" w:rsidR="0017239C" w:rsidRPr="00F06A1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7D9C60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06A1A" w14:paraId="19B463D2" w14:textId="77777777" w:rsidTr="004E6DA2">
        <w:trPr>
          <w:cantSplit/>
        </w:trPr>
        <w:tc>
          <w:tcPr>
            <w:tcW w:w="220" w:type="dxa"/>
          </w:tcPr>
          <w:p w14:paraId="42961622" w14:textId="77777777" w:rsidR="0017239C" w:rsidRPr="00F06A1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DBEA33" w14:textId="77777777" w:rsidR="0017239C" w:rsidRPr="00F06A1A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032DAA40" w14:textId="60F913E2" w:rsidR="0017239C" w:rsidRDefault="0017239C" w:rsidP="0017239C">
      <w:pPr>
        <w:pStyle w:val="isonormal"/>
      </w:pPr>
    </w:p>
    <w:p w14:paraId="4E7CA6F5" w14:textId="1F1DE763" w:rsidR="0017239C" w:rsidRDefault="0017239C" w:rsidP="0017239C">
      <w:pPr>
        <w:pStyle w:val="isonormal"/>
        <w:jc w:val="left"/>
      </w:pPr>
    </w:p>
    <w:p w14:paraId="68512400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BDF0CF0" w14:textId="77777777" w:rsidR="0017239C" w:rsidRPr="005F50B3" w:rsidRDefault="0017239C" w:rsidP="0017239C">
      <w:pPr>
        <w:pStyle w:val="subcap"/>
      </w:pPr>
      <w:r w:rsidRPr="005F50B3">
        <w:lastRenderedPageBreak/>
        <w:t>TERRITORY 106</w:t>
      </w:r>
    </w:p>
    <w:p w14:paraId="07000D1C" w14:textId="77777777" w:rsidR="0017239C" w:rsidRPr="005F50B3" w:rsidRDefault="0017239C" w:rsidP="0017239C">
      <w:pPr>
        <w:pStyle w:val="subcap2"/>
      </w:pPr>
      <w:r w:rsidRPr="005F50B3">
        <w:t>PHYS DAM</w:t>
      </w:r>
    </w:p>
    <w:p w14:paraId="2803AE4F" w14:textId="77777777" w:rsidR="0017239C" w:rsidRPr="005F50B3" w:rsidRDefault="0017239C" w:rsidP="0017239C">
      <w:pPr>
        <w:pStyle w:val="isonormal"/>
      </w:pPr>
    </w:p>
    <w:p w14:paraId="3042DCF3" w14:textId="77777777" w:rsidR="0017239C" w:rsidRPr="005F50B3" w:rsidRDefault="0017239C" w:rsidP="0017239C">
      <w:pPr>
        <w:pStyle w:val="isonormal"/>
        <w:sectPr w:rsidR="0017239C" w:rsidRPr="005F50B3" w:rsidSect="0017239C">
          <w:headerReference w:type="even" r:id="rId199"/>
          <w:headerReference w:type="default" r:id="rId200"/>
          <w:footerReference w:type="even" r:id="rId201"/>
          <w:footerReference w:type="default" r:id="rId202"/>
          <w:headerReference w:type="first" r:id="rId203"/>
          <w:footerReference w:type="first" r:id="rId20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5F50B3" w14:paraId="2E507F39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0231E5D" w14:textId="77777777" w:rsidR="0017239C" w:rsidRPr="005F50B3" w:rsidRDefault="0017239C" w:rsidP="004E6DA2">
            <w:pPr>
              <w:pStyle w:val="tablehead"/>
              <w:rPr>
                <w:kern w:val="18"/>
              </w:rPr>
            </w:pPr>
            <w:r w:rsidRPr="005F50B3">
              <w:rPr>
                <w:kern w:val="18"/>
              </w:rPr>
              <w:t>PHYSICAL DAMAGE</w:t>
            </w:r>
            <w:r w:rsidRPr="005F50B3">
              <w:rPr>
                <w:kern w:val="18"/>
              </w:rPr>
              <w:br/>
              <w:t>Original Cost New Range</w:t>
            </w:r>
            <w:r w:rsidRPr="005F50B3">
              <w:rPr>
                <w:kern w:val="18"/>
              </w:rPr>
              <w:br/>
              <w:t>$25,000 – 29,999</w:t>
            </w:r>
          </w:p>
        </w:tc>
      </w:tr>
      <w:tr w:rsidR="0017239C" w:rsidRPr="005F50B3" w14:paraId="4BBB3692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12D7257" w14:textId="77777777" w:rsidR="0017239C" w:rsidRPr="005F50B3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885C22" w14:textId="77777777" w:rsidR="0017239C" w:rsidRPr="005F50B3" w:rsidRDefault="0017239C" w:rsidP="004E6DA2">
            <w:pPr>
              <w:pStyle w:val="tablehead"/>
              <w:rPr>
                <w:kern w:val="18"/>
              </w:rPr>
            </w:pPr>
            <w:r w:rsidRPr="005F50B3">
              <w:rPr>
                <w:kern w:val="18"/>
              </w:rPr>
              <w:t>Specified</w:t>
            </w:r>
            <w:r w:rsidRPr="005F50B3">
              <w:rPr>
                <w:kern w:val="18"/>
              </w:rPr>
              <w:br/>
              <w:t>Causes</w:t>
            </w:r>
            <w:r w:rsidRPr="005F50B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54346BD" w14:textId="77777777" w:rsidR="0017239C" w:rsidRPr="005F50B3" w:rsidRDefault="0017239C" w:rsidP="004E6DA2">
            <w:pPr>
              <w:pStyle w:val="tablehead"/>
              <w:rPr>
                <w:kern w:val="18"/>
              </w:rPr>
            </w:pPr>
            <w:r w:rsidRPr="005F50B3">
              <w:rPr>
                <w:kern w:val="18"/>
              </w:rPr>
              <w:br/>
            </w:r>
            <w:r w:rsidRPr="005F50B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FD97F3" w14:textId="77777777" w:rsidR="0017239C" w:rsidRPr="005F50B3" w:rsidRDefault="0017239C" w:rsidP="004E6DA2">
            <w:pPr>
              <w:pStyle w:val="tablehead"/>
              <w:rPr>
                <w:kern w:val="18"/>
              </w:rPr>
            </w:pPr>
            <w:r w:rsidRPr="005F50B3">
              <w:rPr>
                <w:kern w:val="18"/>
              </w:rPr>
              <w:t>$500</w:t>
            </w:r>
            <w:r w:rsidRPr="005F50B3">
              <w:rPr>
                <w:kern w:val="18"/>
              </w:rPr>
              <w:br/>
              <w:t>Ded.</w:t>
            </w:r>
            <w:r w:rsidRPr="005F50B3">
              <w:rPr>
                <w:kern w:val="18"/>
              </w:rPr>
              <w:br/>
              <w:t>Coll.</w:t>
            </w:r>
          </w:p>
        </w:tc>
      </w:tr>
      <w:tr w:rsidR="0017239C" w:rsidRPr="005F50B3" w14:paraId="13329936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8294B17" w14:textId="77777777" w:rsidR="0017239C" w:rsidRPr="005F50B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F50B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5F50B3" w14:paraId="2DDD997F" w14:textId="77777777" w:rsidTr="004E6DA2">
        <w:trPr>
          <w:cantSplit/>
        </w:trPr>
        <w:tc>
          <w:tcPr>
            <w:tcW w:w="540" w:type="dxa"/>
            <w:gridSpan w:val="2"/>
          </w:tcPr>
          <w:p w14:paraId="172C56A8" w14:textId="77777777" w:rsidR="0017239C" w:rsidRPr="005F50B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051AB0" w14:textId="77777777" w:rsidR="0017239C" w:rsidRPr="005F50B3" w:rsidRDefault="0017239C" w:rsidP="004E6DA2">
            <w:pPr>
              <w:pStyle w:val="tabletext11"/>
              <w:rPr>
                <w:b/>
                <w:kern w:val="18"/>
              </w:rPr>
            </w:pPr>
            <w:r w:rsidRPr="005F50B3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5F50B3" w14:paraId="2DFD9D03" w14:textId="77777777" w:rsidTr="004E6DA2">
        <w:trPr>
          <w:cantSplit/>
        </w:trPr>
        <w:tc>
          <w:tcPr>
            <w:tcW w:w="540" w:type="dxa"/>
            <w:gridSpan w:val="2"/>
          </w:tcPr>
          <w:p w14:paraId="29566286" w14:textId="77777777" w:rsidR="0017239C" w:rsidRPr="005F50B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0E69CC" w14:textId="77777777" w:rsidR="0017239C" w:rsidRPr="005F50B3" w:rsidRDefault="0017239C" w:rsidP="004E6DA2">
            <w:pPr>
              <w:pStyle w:val="tabletext11"/>
              <w:rPr>
                <w:b/>
                <w:kern w:val="18"/>
              </w:rPr>
            </w:pPr>
            <w:r w:rsidRPr="005F50B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5F50B3" w14:paraId="449481B0" w14:textId="77777777" w:rsidTr="004E6DA2">
        <w:trPr>
          <w:cantSplit/>
        </w:trPr>
        <w:tc>
          <w:tcPr>
            <w:tcW w:w="4860" w:type="dxa"/>
            <w:gridSpan w:val="3"/>
          </w:tcPr>
          <w:p w14:paraId="757D5720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845B10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44A65924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3CB69C3C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316</w:t>
            </w:r>
          </w:p>
        </w:tc>
      </w:tr>
      <w:tr w:rsidR="0017239C" w:rsidRPr="005F50B3" w14:paraId="06157DB3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401941" w14:textId="77777777" w:rsidR="0017239C" w:rsidRPr="005F50B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F50B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5F50B3" w14:paraId="1D5E82FE" w14:textId="77777777" w:rsidTr="004E6DA2">
        <w:trPr>
          <w:cantSplit/>
        </w:trPr>
        <w:tc>
          <w:tcPr>
            <w:tcW w:w="4860" w:type="dxa"/>
            <w:gridSpan w:val="3"/>
          </w:tcPr>
          <w:p w14:paraId="01840084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147C2E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ECBB57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DBDA9C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F50B3" w14:paraId="41570637" w14:textId="77777777" w:rsidTr="004E6DA2">
        <w:trPr>
          <w:cantSplit/>
        </w:trPr>
        <w:tc>
          <w:tcPr>
            <w:tcW w:w="4860" w:type="dxa"/>
            <w:gridSpan w:val="3"/>
          </w:tcPr>
          <w:p w14:paraId="4DD40877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558DED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1F32AEFE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766FFD58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351</w:t>
            </w:r>
          </w:p>
        </w:tc>
      </w:tr>
      <w:tr w:rsidR="0017239C" w:rsidRPr="005F50B3" w14:paraId="190FE5D4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2963F87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58B457AB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F0A9F2" w14:textId="77777777" w:rsidR="0017239C" w:rsidRPr="005F50B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F50B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5F50B3" w14:paraId="00856CC8" w14:textId="77777777" w:rsidTr="004E6DA2">
        <w:trPr>
          <w:cantSplit/>
        </w:trPr>
        <w:tc>
          <w:tcPr>
            <w:tcW w:w="540" w:type="dxa"/>
            <w:gridSpan w:val="2"/>
          </w:tcPr>
          <w:p w14:paraId="19942226" w14:textId="77777777" w:rsidR="0017239C" w:rsidRPr="005F50B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EEDC47" w14:textId="77777777" w:rsidR="0017239C" w:rsidRPr="005F50B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F50B3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5F50B3" w14:paraId="408BC055" w14:textId="77777777" w:rsidTr="004E6DA2">
        <w:trPr>
          <w:cantSplit/>
        </w:trPr>
        <w:tc>
          <w:tcPr>
            <w:tcW w:w="4860" w:type="dxa"/>
            <w:gridSpan w:val="3"/>
          </w:tcPr>
          <w:p w14:paraId="19AAF818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FC767A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65A0FC8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081C4B91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711</w:t>
            </w:r>
          </w:p>
        </w:tc>
      </w:tr>
      <w:tr w:rsidR="0017239C" w:rsidRPr="005F50B3" w14:paraId="0FA34946" w14:textId="77777777" w:rsidTr="004E6DA2">
        <w:trPr>
          <w:cantSplit/>
        </w:trPr>
        <w:tc>
          <w:tcPr>
            <w:tcW w:w="540" w:type="dxa"/>
            <w:gridSpan w:val="2"/>
          </w:tcPr>
          <w:p w14:paraId="4C5E61BB" w14:textId="77777777" w:rsidR="0017239C" w:rsidRPr="005F50B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D82F81" w14:textId="77777777" w:rsidR="0017239C" w:rsidRPr="005F50B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F50B3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5F50B3" w14:paraId="28705E33" w14:textId="77777777" w:rsidTr="004E6DA2">
        <w:trPr>
          <w:cantSplit/>
        </w:trPr>
        <w:tc>
          <w:tcPr>
            <w:tcW w:w="4860" w:type="dxa"/>
            <w:gridSpan w:val="3"/>
          </w:tcPr>
          <w:p w14:paraId="063EBB01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98CE29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1429C899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220156EC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199</w:t>
            </w:r>
          </w:p>
        </w:tc>
      </w:tr>
      <w:tr w:rsidR="0017239C" w:rsidRPr="005F50B3" w14:paraId="4361A048" w14:textId="77777777" w:rsidTr="004E6DA2">
        <w:trPr>
          <w:cantSplit/>
        </w:trPr>
        <w:tc>
          <w:tcPr>
            <w:tcW w:w="540" w:type="dxa"/>
            <w:gridSpan w:val="2"/>
          </w:tcPr>
          <w:p w14:paraId="79DA826C" w14:textId="77777777" w:rsidR="0017239C" w:rsidRPr="005F50B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CA5668" w14:textId="77777777" w:rsidR="0017239C" w:rsidRPr="005F50B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F50B3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5F50B3" w14:paraId="0441EFDD" w14:textId="77777777" w:rsidTr="004E6DA2">
        <w:trPr>
          <w:cantSplit/>
        </w:trPr>
        <w:tc>
          <w:tcPr>
            <w:tcW w:w="4860" w:type="dxa"/>
            <w:gridSpan w:val="3"/>
          </w:tcPr>
          <w:p w14:paraId="134ED575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5FA12D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39B7139D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3F7846D3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199</w:t>
            </w:r>
          </w:p>
        </w:tc>
      </w:tr>
      <w:tr w:rsidR="0017239C" w:rsidRPr="005F50B3" w14:paraId="65A6558E" w14:textId="77777777" w:rsidTr="004E6DA2">
        <w:trPr>
          <w:cantSplit/>
        </w:trPr>
        <w:tc>
          <w:tcPr>
            <w:tcW w:w="540" w:type="dxa"/>
            <w:gridSpan w:val="2"/>
          </w:tcPr>
          <w:p w14:paraId="709B9147" w14:textId="77777777" w:rsidR="0017239C" w:rsidRPr="005F50B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214024" w14:textId="77777777" w:rsidR="0017239C" w:rsidRPr="005F50B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F50B3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5F50B3" w14:paraId="0FEDC436" w14:textId="77777777" w:rsidTr="004E6DA2">
        <w:trPr>
          <w:cantSplit/>
        </w:trPr>
        <w:tc>
          <w:tcPr>
            <w:tcW w:w="4860" w:type="dxa"/>
            <w:gridSpan w:val="3"/>
          </w:tcPr>
          <w:p w14:paraId="392D166E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C25EBE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68B95E43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2A6215DF" w14:textId="77777777" w:rsidR="0017239C" w:rsidRPr="005F50B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F50B3">
              <w:rPr>
                <w:kern w:val="18"/>
              </w:rPr>
              <w:t>$   711</w:t>
            </w:r>
          </w:p>
        </w:tc>
      </w:tr>
      <w:tr w:rsidR="0017239C" w:rsidRPr="005F50B3" w14:paraId="50763E21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F8D07F0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512DEEFF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3A5DD0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42E403D1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A367ED5" w14:textId="77777777" w:rsidR="0017239C" w:rsidRPr="005F50B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F50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7AC952F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  <w:r w:rsidRPr="005F50B3">
              <w:rPr>
                <w:kern w:val="18"/>
              </w:rPr>
              <w:t xml:space="preserve">For Other Than Zone-rated Trucks, Tractors and Trailers Classifications, refer to Rule </w:t>
            </w:r>
            <w:r w:rsidRPr="005F50B3">
              <w:rPr>
                <w:rStyle w:val="rulelink"/>
              </w:rPr>
              <w:t>222. for premium development.</w:t>
            </w:r>
          </w:p>
        </w:tc>
      </w:tr>
      <w:tr w:rsidR="0017239C" w:rsidRPr="005F50B3" w14:paraId="44C5637E" w14:textId="77777777" w:rsidTr="004E6DA2">
        <w:trPr>
          <w:cantSplit/>
        </w:trPr>
        <w:tc>
          <w:tcPr>
            <w:tcW w:w="220" w:type="dxa"/>
          </w:tcPr>
          <w:p w14:paraId="4073374D" w14:textId="77777777" w:rsidR="0017239C" w:rsidRPr="005F50B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F50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1D5EAA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  <w:r w:rsidRPr="005F50B3">
              <w:rPr>
                <w:kern w:val="18"/>
              </w:rPr>
              <w:t xml:space="preserve">For Private Passenger Types Classifications, refer to Rule </w:t>
            </w:r>
            <w:r w:rsidRPr="005F50B3">
              <w:rPr>
                <w:rStyle w:val="rulelink"/>
              </w:rPr>
              <w:t>232. for premium development.</w:t>
            </w:r>
          </w:p>
        </w:tc>
      </w:tr>
      <w:tr w:rsidR="0017239C" w:rsidRPr="005F50B3" w14:paraId="0D32B7C7" w14:textId="77777777" w:rsidTr="004E6DA2">
        <w:trPr>
          <w:cantSplit/>
        </w:trPr>
        <w:tc>
          <w:tcPr>
            <w:tcW w:w="220" w:type="dxa"/>
          </w:tcPr>
          <w:p w14:paraId="6386BA67" w14:textId="77777777" w:rsidR="0017239C" w:rsidRPr="005F50B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F50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A9F542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  <w:r w:rsidRPr="005F50B3">
              <w:rPr>
                <w:kern w:val="18"/>
              </w:rPr>
              <w:t xml:space="preserve">For Other Than Zone-rated Publics Autos, refer to Rule </w:t>
            </w:r>
            <w:r w:rsidRPr="005F50B3">
              <w:rPr>
                <w:rStyle w:val="rulelink"/>
              </w:rPr>
              <w:t>239. for premium development.</w:t>
            </w:r>
          </w:p>
        </w:tc>
      </w:tr>
      <w:tr w:rsidR="0017239C" w:rsidRPr="005F50B3" w14:paraId="197BCAB3" w14:textId="77777777" w:rsidTr="004E6DA2">
        <w:trPr>
          <w:cantSplit/>
        </w:trPr>
        <w:tc>
          <w:tcPr>
            <w:tcW w:w="220" w:type="dxa"/>
          </w:tcPr>
          <w:p w14:paraId="6DC0F5C0" w14:textId="77777777" w:rsidR="0017239C" w:rsidRPr="005F50B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F50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A0CA40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  <w:r w:rsidRPr="005F50B3">
              <w:rPr>
                <w:kern w:val="18"/>
              </w:rPr>
              <w:t xml:space="preserve">For Deductible factors, refer to Rule </w:t>
            </w:r>
            <w:r w:rsidRPr="005F50B3">
              <w:rPr>
                <w:rStyle w:val="rulelink"/>
              </w:rPr>
              <w:t>298.</w:t>
            </w:r>
          </w:p>
        </w:tc>
      </w:tr>
      <w:tr w:rsidR="0017239C" w:rsidRPr="005F50B3" w14:paraId="31143C57" w14:textId="77777777" w:rsidTr="004E6DA2">
        <w:trPr>
          <w:cantSplit/>
        </w:trPr>
        <w:tc>
          <w:tcPr>
            <w:tcW w:w="220" w:type="dxa"/>
          </w:tcPr>
          <w:p w14:paraId="3D1BF983" w14:textId="77777777" w:rsidR="0017239C" w:rsidRPr="005F50B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F50B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3FF12D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  <w:r w:rsidRPr="005F50B3">
              <w:rPr>
                <w:kern w:val="18"/>
              </w:rPr>
              <w:t xml:space="preserve">For Vehicle Value factors, refer to Rule </w:t>
            </w:r>
            <w:r w:rsidRPr="005F50B3">
              <w:rPr>
                <w:rStyle w:val="rulelink"/>
              </w:rPr>
              <w:t>301.</w:t>
            </w:r>
          </w:p>
        </w:tc>
      </w:tr>
      <w:tr w:rsidR="0017239C" w:rsidRPr="005F50B3" w14:paraId="6A4C4457" w14:textId="77777777" w:rsidTr="004E6DA2">
        <w:trPr>
          <w:cantSplit/>
        </w:trPr>
        <w:tc>
          <w:tcPr>
            <w:tcW w:w="220" w:type="dxa"/>
          </w:tcPr>
          <w:p w14:paraId="705BAC25" w14:textId="77777777" w:rsidR="0017239C" w:rsidRPr="005F50B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E7FFC8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7D963A10" w14:textId="77777777" w:rsidTr="004E6DA2">
        <w:trPr>
          <w:cantSplit/>
        </w:trPr>
        <w:tc>
          <w:tcPr>
            <w:tcW w:w="220" w:type="dxa"/>
          </w:tcPr>
          <w:p w14:paraId="0AE6AFA6" w14:textId="77777777" w:rsidR="0017239C" w:rsidRPr="005F50B3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ED3850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06932C33" w14:textId="77777777" w:rsidTr="004E6DA2">
        <w:trPr>
          <w:cantSplit/>
        </w:trPr>
        <w:tc>
          <w:tcPr>
            <w:tcW w:w="220" w:type="dxa"/>
          </w:tcPr>
          <w:p w14:paraId="073E7253" w14:textId="77777777" w:rsidR="0017239C" w:rsidRPr="005F50B3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B48D08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14C3177A" w14:textId="77777777" w:rsidTr="004E6DA2">
        <w:trPr>
          <w:cantSplit/>
        </w:trPr>
        <w:tc>
          <w:tcPr>
            <w:tcW w:w="220" w:type="dxa"/>
          </w:tcPr>
          <w:p w14:paraId="57134E29" w14:textId="77777777" w:rsidR="0017239C" w:rsidRPr="005F50B3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AA5D1E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1748A084" w14:textId="77777777" w:rsidTr="004E6DA2">
        <w:trPr>
          <w:cantSplit/>
        </w:trPr>
        <w:tc>
          <w:tcPr>
            <w:tcW w:w="220" w:type="dxa"/>
          </w:tcPr>
          <w:p w14:paraId="1B68530D" w14:textId="77777777" w:rsidR="0017239C" w:rsidRPr="005F50B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46E840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03610E8C" w14:textId="77777777" w:rsidTr="004E6DA2">
        <w:trPr>
          <w:cantSplit/>
        </w:trPr>
        <w:tc>
          <w:tcPr>
            <w:tcW w:w="220" w:type="dxa"/>
          </w:tcPr>
          <w:p w14:paraId="5842A372" w14:textId="77777777" w:rsidR="0017239C" w:rsidRPr="005F50B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852ECC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52AC98D4" w14:textId="77777777" w:rsidTr="004E6DA2">
        <w:trPr>
          <w:cantSplit/>
        </w:trPr>
        <w:tc>
          <w:tcPr>
            <w:tcW w:w="220" w:type="dxa"/>
          </w:tcPr>
          <w:p w14:paraId="3D77BA72" w14:textId="77777777" w:rsidR="0017239C" w:rsidRPr="005F50B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3879FC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2D2560F9" w14:textId="77777777" w:rsidTr="004E6DA2">
        <w:trPr>
          <w:cantSplit/>
        </w:trPr>
        <w:tc>
          <w:tcPr>
            <w:tcW w:w="220" w:type="dxa"/>
          </w:tcPr>
          <w:p w14:paraId="426FE684" w14:textId="77777777" w:rsidR="0017239C" w:rsidRPr="005F50B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EB2633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40055132" w14:textId="77777777" w:rsidTr="004E6DA2">
        <w:trPr>
          <w:cantSplit/>
        </w:trPr>
        <w:tc>
          <w:tcPr>
            <w:tcW w:w="220" w:type="dxa"/>
          </w:tcPr>
          <w:p w14:paraId="0E060042" w14:textId="77777777" w:rsidR="0017239C" w:rsidRPr="005F50B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44A89D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F50B3" w14:paraId="2EA447E7" w14:textId="77777777" w:rsidTr="004E6DA2">
        <w:trPr>
          <w:cantSplit/>
        </w:trPr>
        <w:tc>
          <w:tcPr>
            <w:tcW w:w="220" w:type="dxa"/>
          </w:tcPr>
          <w:p w14:paraId="2708D3EA" w14:textId="77777777" w:rsidR="0017239C" w:rsidRPr="005F50B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B68F4D" w14:textId="77777777" w:rsidR="0017239C" w:rsidRPr="005F50B3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9428765" w14:textId="7A78C2A5" w:rsidR="0017239C" w:rsidRDefault="0017239C" w:rsidP="0017239C">
      <w:pPr>
        <w:pStyle w:val="isonormal"/>
      </w:pPr>
    </w:p>
    <w:p w14:paraId="05D0278F" w14:textId="1D8A56EB" w:rsidR="0017239C" w:rsidRDefault="0017239C" w:rsidP="0017239C">
      <w:pPr>
        <w:pStyle w:val="isonormal"/>
        <w:jc w:val="left"/>
      </w:pPr>
    </w:p>
    <w:p w14:paraId="16ABF027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28BE1D" w14:textId="77777777" w:rsidR="0017239C" w:rsidRPr="00627585" w:rsidRDefault="0017239C" w:rsidP="0017239C">
      <w:pPr>
        <w:pStyle w:val="subcap"/>
      </w:pPr>
      <w:r w:rsidRPr="00627585">
        <w:lastRenderedPageBreak/>
        <w:t>TERRITORY 107</w:t>
      </w:r>
    </w:p>
    <w:p w14:paraId="7F125658" w14:textId="77777777" w:rsidR="0017239C" w:rsidRPr="00627585" w:rsidRDefault="0017239C" w:rsidP="0017239C">
      <w:pPr>
        <w:pStyle w:val="subcap2"/>
      </w:pPr>
      <w:r w:rsidRPr="00627585">
        <w:t>PHYS DAM</w:t>
      </w:r>
    </w:p>
    <w:p w14:paraId="7D8758D0" w14:textId="77777777" w:rsidR="0017239C" w:rsidRPr="00627585" w:rsidRDefault="0017239C" w:rsidP="0017239C">
      <w:pPr>
        <w:pStyle w:val="isonormal"/>
      </w:pPr>
    </w:p>
    <w:p w14:paraId="4C6724AA" w14:textId="77777777" w:rsidR="0017239C" w:rsidRPr="00627585" w:rsidRDefault="0017239C" w:rsidP="0017239C">
      <w:pPr>
        <w:pStyle w:val="isonormal"/>
        <w:sectPr w:rsidR="0017239C" w:rsidRPr="00627585" w:rsidSect="0017239C">
          <w:headerReference w:type="even" r:id="rId205"/>
          <w:headerReference w:type="default" r:id="rId206"/>
          <w:footerReference w:type="even" r:id="rId207"/>
          <w:footerReference w:type="default" r:id="rId208"/>
          <w:headerReference w:type="first" r:id="rId209"/>
          <w:footerReference w:type="first" r:id="rId21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627585" w14:paraId="26C32C53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BF66666" w14:textId="77777777" w:rsidR="0017239C" w:rsidRPr="00627585" w:rsidRDefault="0017239C" w:rsidP="004E6DA2">
            <w:pPr>
              <w:pStyle w:val="tablehead"/>
              <w:rPr>
                <w:kern w:val="18"/>
              </w:rPr>
            </w:pPr>
            <w:r w:rsidRPr="00627585">
              <w:rPr>
                <w:kern w:val="18"/>
              </w:rPr>
              <w:t>PHYSICAL DAMAGE</w:t>
            </w:r>
            <w:r w:rsidRPr="00627585">
              <w:rPr>
                <w:kern w:val="18"/>
              </w:rPr>
              <w:br/>
              <w:t>Original Cost New Range</w:t>
            </w:r>
            <w:r w:rsidRPr="00627585">
              <w:rPr>
                <w:kern w:val="18"/>
              </w:rPr>
              <w:br/>
              <w:t>$25,000 – 29,999</w:t>
            </w:r>
          </w:p>
        </w:tc>
      </w:tr>
      <w:tr w:rsidR="0017239C" w:rsidRPr="00627585" w14:paraId="384073B7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8883AC1" w14:textId="77777777" w:rsidR="0017239C" w:rsidRPr="00627585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42C659" w14:textId="77777777" w:rsidR="0017239C" w:rsidRPr="00627585" w:rsidRDefault="0017239C" w:rsidP="004E6DA2">
            <w:pPr>
              <w:pStyle w:val="tablehead"/>
              <w:rPr>
                <w:kern w:val="18"/>
              </w:rPr>
            </w:pPr>
            <w:r w:rsidRPr="00627585">
              <w:rPr>
                <w:kern w:val="18"/>
              </w:rPr>
              <w:t>Specified</w:t>
            </w:r>
            <w:r w:rsidRPr="00627585">
              <w:rPr>
                <w:kern w:val="18"/>
              </w:rPr>
              <w:br/>
              <w:t>Causes</w:t>
            </w:r>
            <w:r w:rsidRPr="0062758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BFFBB4" w14:textId="77777777" w:rsidR="0017239C" w:rsidRPr="00627585" w:rsidRDefault="0017239C" w:rsidP="004E6DA2">
            <w:pPr>
              <w:pStyle w:val="tablehead"/>
              <w:rPr>
                <w:kern w:val="18"/>
              </w:rPr>
            </w:pPr>
            <w:r w:rsidRPr="00627585">
              <w:rPr>
                <w:kern w:val="18"/>
              </w:rPr>
              <w:br/>
            </w:r>
            <w:r w:rsidRPr="0062758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1280B25" w14:textId="77777777" w:rsidR="0017239C" w:rsidRPr="00627585" w:rsidRDefault="0017239C" w:rsidP="004E6DA2">
            <w:pPr>
              <w:pStyle w:val="tablehead"/>
              <w:rPr>
                <w:kern w:val="18"/>
              </w:rPr>
            </w:pPr>
            <w:r w:rsidRPr="00627585">
              <w:rPr>
                <w:kern w:val="18"/>
              </w:rPr>
              <w:t>$500</w:t>
            </w:r>
            <w:r w:rsidRPr="00627585">
              <w:rPr>
                <w:kern w:val="18"/>
              </w:rPr>
              <w:br/>
              <w:t>Ded.</w:t>
            </w:r>
            <w:r w:rsidRPr="00627585">
              <w:rPr>
                <w:kern w:val="18"/>
              </w:rPr>
              <w:br/>
              <w:t>Coll.</w:t>
            </w:r>
          </w:p>
        </w:tc>
      </w:tr>
      <w:tr w:rsidR="0017239C" w:rsidRPr="00627585" w14:paraId="00CDA6E3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BA41531" w14:textId="77777777" w:rsidR="0017239C" w:rsidRPr="0062758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2758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627585" w14:paraId="6DD78E00" w14:textId="77777777" w:rsidTr="004E6DA2">
        <w:trPr>
          <w:cantSplit/>
        </w:trPr>
        <w:tc>
          <w:tcPr>
            <w:tcW w:w="540" w:type="dxa"/>
            <w:gridSpan w:val="2"/>
          </w:tcPr>
          <w:p w14:paraId="6C87FAC6" w14:textId="77777777" w:rsidR="0017239C" w:rsidRPr="0062758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AC737F" w14:textId="77777777" w:rsidR="0017239C" w:rsidRPr="00627585" w:rsidRDefault="0017239C" w:rsidP="004E6DA2">
            <w:pPr>
              <w:pStyle w:val="tabletext11"/>
              <w:rPr>
                <w:b/>
                <w:kern w:val="18"/>
              </w:rPr>
            </w:pPr>
            <w:r w:rsidRPr="00627585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627585" w14:paraId="5229CF3B" w14:textId="77777777" w:rsidTr="004E6DA2">
        <w:trPr>
          <w:cantSplit/>
        </w:trPr>
        <w:tc>
          <w:tcPr>
            <w:tcW w:w="540" w:type="dxa"/>
            <w:gridSpan w:val="2"/>
          </w:tcPr>
          <w:p w14:paraId="016F7F0E" w14:textId="77777777" w:rsidR="0017239C" w:rsidRPr="0062758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69E2AD" w14:textId="77777777" w:rsidR="0017239C" w:rsidRPr="00627585" w:rsidRDefault="0017239C" w:rsidP="004E6DA2">
            <w:pPr>
              <w:pStyle w:val="tabletext11"/>
              <w:rPr>
                <w:b/>
                <w:kern w:val="18"/>
              </w:rPr>
            </w:pPr>
            <w:r w:rsidRPr="0062758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627585" w14:paraId="6CC97DDA" w14:textId="77777777" w:rsidTr="004E6DA2">
        <w:trPr>
          <w:cantSplit/>
        </w:trPr>
        <w:tc>
          <w:tcPr>
            <w:tcW w:w="4860" w:type="dxa"/>
            <w:gridSpan w:val="3"/>
          </w:tcPr>
          <w:p w14:paraId="28FFDB3F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8AC2B8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385D0DF2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64ECD58D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312</w:t>
            </w:r>
          </w:p>
        </w:tc>
      </w:tr>
      <w:tr w:rsidR="0017239C" w:rsidRPr="00627585" w14:paraId="2EE23234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EE0929" w14:textId="77777777" w:rsidR="0017239C" w:rsidRPr="0062758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2758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627585" w14:paraId="06E191F3" w14:textId="77777777" w:rsidTr="004E6DA2">
        <w:trPr>
          <w:cantSplit/>
        </w:trPr>
        <w:tc>
          <w:tcPr>
            <w:tcW w:w="4860" w:type="dxa"/>
            <w:gridSpan w:val="3"/>
          </w:tcPr>
          <w:p w14:paraId="36ACB33B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64BD12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B61ED4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C962D6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27585" w14:paraId="246D2B83" w14:textId="77777777" w:rsidTr="004E6DA2">
        <w:trPr>
          <w:cantSplit/>
        </w:trPr>
        <w:tc>
          <w:tcPr>
            <w:tcW w:w="4860" w:type="dxa"/>
            <w:gridSpan w:val="3"/>
          </w:tcPr>
          <w:p w14:paraId="16A8C177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12AFD2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174</w:t>
            </w:r>
          </w:p>
        </w:tc>
        <w:tc>
          <w:tcPr>
            <w:tcW w:w="1500" w:type="dxa"/>
          </w:tcPr>
          <w:p w14:paraId="5EEFF0F7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186</w:t>
            </w:r>
          </w:p>
        </w:tc>
        <w:tc>
          <w:tcPr>
            <w:tcW w:w="1500" w:type="dxa"/>
          </w:tcPr>
          <w:p w14:paraId="35FC203A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448</w:t>
            </w:r>
          </w:p>
        </w:tc>
      </w:tr>
      <w:tr w:rsidR="0017239C" w:rsidRPr="00627585" w14:paraId="0B4391F2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B2AFD49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285ED0E0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429BC6" w14:textId="77777777" w:rsidR="0017239C" w:rsidRPr="0062758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2758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627585" w14:paraId="252000E8" w14:textId="77777777" w:rsidTr="004E6DA2">
        <w:trPr>
          <w:cantSplit/>
        </w:trPr>
        <w:tc>
          <w:tcPr>
            <w:tcW w:w="540" w:type="dxa"/>
            <w:gridSpan w:val="2"/>
          </w:tcPr>
          <w:p w14:paraId="587FE1F6" w14:textId="77777777" w:rsidR="0017239C" w:rsidRPr="0062758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0C8A3C" w14:textId="77777777" w:rsidR="0017239C" w:rsidRPr="0062758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27585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627585" w14:paraId="35D31ED5" w14:textId="77777777" w:rsidTr="004E6DA2">
        <w:trPr>
          <w:cantSplit/>
        </w:trPr>
        <w:tc>
          <w:tcPr>
            <w:tcW w:w="4860" w:type="dxa"/>
            <w:gridSpan w:val="3"/>
          </w:tcPr>
          <w:p w14:paraId="57CF8757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88043F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3017D774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1DB14C91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702</w:t>
            </w:r>
          </w:p>
        </w:tc>
      </w:tr>
      <w:tr w:rsidR="0017239C" w:rsidRPr="00627585" w14:paraId="03A65E68" w14:textId="77777777" w:rsidTr="004E6DA2">
        <w:trPr>
          <w:cantSplit/>
        </w:trPr>
        <w:tc>
          <w:tcPr>
            <w:tcW w:w="540" w:type="dxa"/>
            <w:gridSpan w:val="2"/>
          </w:tcPr>
          <w:p w14:paraId="7F52A824" w14:textId="77777777" w:rsidR="0017239C" w:rsidRPr="0062758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097A52" w14:textId="77777777" w:rsidR="0017239C" w:rsidRPr="0062758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27585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627585" w14:paraId="2577D1E1" w14:textId="77777777" w:rsidTr="004E6DA2">
        <w:trPr>
          <w:cantSplit/>
        </w:trPr>
        <w:tc>
          <w:tcPr>
            <w:tcW w:w="4860" w:type="dxa"/>
            <w:gridSpan w:val="3"/>
          </w:tcPr>
          <w:p w14:paraId="20805B41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398B2D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759D30E2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2A6951E7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197</w:t>
            </w:r>
          </w:p>
        </w:tc>
      </w:tr>
      <w:tr w:rsidR="0017239C" w:rsidRPr="00627585" w14:paraId="2103504C" w14:textId="77777777" w:rsidTr="004E6DA2">
        <w:trPr>
          <w:cantSplit/>
        </w:trPr>
        <w:tc>
          <w:tcPr>
            <w:tcW w:w="540" w:type="dxa"/>
            <w:gridSpan w:val="2"/>
          </w:tcPr>
          <w:p w14:paraId="00BB58BE" w14:textId="77777777" w:rsidR="0017239C" w:rsidRPr="0062758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4826C0" w14:textId="77777777" w:rsidR="0017239C" w:rsidRPr="0062758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27585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627585" w14:paraId="2AE64086" w14:textId="77777777" w:rsidTr="004E6DA2">
        <w:trPr>
          <w:cantSplit/>
        </w:trPr>
        <w:tc>
          <w:tcPr>
            <w:tcW w:w="4860" w:type="dxa"/>
            <w:gridSpan w:val="3"/>
          </w:tcPr>
          <w:p w14:paraId="172C2999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449456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25FB567D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3631ADD3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197</w:t>
            </w:r>
          </w:p>
        </w:tc>
      </w:tr>
      <w:tr w:rsidR="0017239C" w:rsidRPr="00627585" w14:paraId="3B4F8215" w14:textId="77777777" w:rsidTr="004E6DA2">
        <w:trPr>
          <w:cantSplit/>
        </w:trPr>
        <w:tc>
          <w:tcPr>
            <w:tcW w:w="540" w:type="dxa"/>
            <w:gridSpan w:val="2"/>
          </w:tcPr>
          <w:p w14:paraId="5E460DC6" w14:textId="77777777" w:rsidR="0017239C" w:rsidRPr="00627585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8B4E81" w14:textId="77777777" w:rsidR="0017239C" w:rsidRPr="00627585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27585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627585" w14:paraId="0857ADDB" w14:textId="77777777" w:rsidTr="004E6DA2">
        <w:trPr>
          <w:cantSplit/>
        </w:trPr>
        <w:tc>
          <w:tcPr>
            <w:tcW w:w="4860" w:type="dxa"/>
            <w:gridSpan w:val="3"/>
          </w:tcPr>
          <w:p w14:paraId="743E2396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E82808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7B547C2A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732C5F7A" w14:textId="77777777" w:rsidR="0017239C" w:rsidRPr="00627585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27585">
              <w:rPr>
                <w:kern w:val="18"/>
              </w:rPr>
              <w:t>$   702</w:t>
            </w:r>
          </w:p>
        </w:tc>
      </w:tr>
      <w:tr w:rsidR="0017239C" w:rsidRPr="00627585" w14:paraId="16165A41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6B558A4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49238B2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2913ECF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38C77C27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39F207A" w14:textId="77777777" w:rsidR="0017239C" w:rsidRPr="0062758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275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AADCE13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  <w:r w:rsidRPr="00627585">
              <w:rPr>
                <w:kern w:val="18"/>
              </w:rPr>
              <w:t xml:space="preserve">For Other Than Zone-rated Trucks, Tractors and Trailers Classifications, refer to Rule </w:t>
            </w:r>
            <w:r w:rsidRPr="00627585">
              <w:rPr>
                <w:rStyle w:val="rulelink"/>
              </w:rPr>
              <w:t>222. for premium development.</w:t>
            </w:r>
          </w:p>
        </w:tc>
      </w:tr>
      <w:tr w:rsidR="0017239C" w:rsidRPr="00627585" w14:paraId="476CB53F" w14:textId="77777777" w:rsidTr="004E6DA2">
        <w:trPr>
          <w:cantSplit/>
        </w:trPr>
        <w:tc>
          <w:tcPr>
            <w:tcW w:w="220" w:type="dxa"/>
          </w:tcPr>
          <w:p w14:paraId="57F2C86C" w14:textId="77777777" w:rsidR="0017239C" w:rsidRPr="0062758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275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FFB26D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  <w:r w:rsidRPr="00627585">
              <w:rPr>
                <w:kern w:val="18"/>
              </w:rPr>
              <w:t xml:space="preserve">For Private Passenger Types Classifications, refer to Rule </w:t>
            </w:r>
            <w:r w:rsidRPr="00627585">
              <w:rPr>
                <w:rStyle w:val="rulelink"/>
              </w:rPr>
              <w:t>232. for premium development.</w:t>
            </w:r>
          </w:p>
        </w:tc>
      </w:tr>
      <w:tr w:rsidR="0017239C" w:rsidRPr="00627585" w14:paraId="0381A8DB" w14:textId="77777777" w:rsidTr="004E6DA2">
        <w:trPr>
          <w:cantSplit/>
        </w:trPr>
        <w:tc>
          <w:tcPr>
            <w:tcW w:w="220" w:type="dxa"/>
          </w:tcPr>
          <w:p w14:paraId="30720DD3" w14:textId="77777777" w:rsidR="0017239C" w:rsidRPr="0062758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275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892CA0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  <w:r w:rsidRPr="00627585">
              <w:rPr>
                <w:kern w:val="18"/>
              </w:rPr>
              <w:t xml:space="preserve">For Other Than Zone-rated Publics Autos, refer to Rule </w:t>
            </w:r>
            <w:r w:rsidRPr="00627585">
              <w:rPr>
                <w:rStyle w:val="rulelink"/>
              </w:rPr>
              <w:t>239. for premium development.</w:t>
            </w:r>
          </w:p>
        </w:tc>
      </w:tr>
      <w:tr w:rsidR="0017239C" w:rsidRPr="00627585" w14:paraId="1528B995" w14:textId="77777777" w:rsidTr="004E6DA2">
        <w:trPr>
          <w:cantSplit/>
        </w:trPr>
        <w:tc>
          <w:tcPr>
            <w:tcW w:w="220" w:type="dxa"/>
          </w:tcPr>
          <w:p w14:paraId="20378BEA" w14:textId="77777777" w:rsidR="0017239C" w:rsidRPr="0062758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275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FF45E2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  <w:r w:rsidRPr="00627585">
              <w:rPr>
                <w:kern w:val="18"/>
              </w:rPr>
              <w:t xml:space="preserve">For Deductible factors, refer to Rule </w:t>
            </w:r>
            <w:r w:rsidRPr="00627585">
              <w:rPr>
                <w:rStyle w:val="rulelink"/>
              </w:rPr>
              <w:t>298.</w:t>
            </w:r>
          </w:p>
        </w:tc>
      </w:tr>
      <w:tr w:rsidR="0017239C" w:rsidRPr="00627585" w14:paraId="637C36BD" w14:textId="77777777" w:rsidTr="004E6DA2">
        <w:trPr>
          <w:cantSplit/>
        </w:trPr>
        <w:tc>
          <w:tcPr>
            <w:tcW w:w="220" w:type="dxa"/>
          </w:tcPr>
          <w:p w14:paraId="566451BC" w14:textId="77777777" w:rsidR="0017239C" w:rsidRPr="00627585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275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A07382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  <w:r w:rsidRPr="00627585">
              <w:rPr>
                <w:kern w:val="18"/>
              </w:rPr>
              <w:t xml:space="preserve">For Vehicle Value factors, refer to Rule </w:t>
            </w:r>
            <w:r w:rsidRPr="00627585">
              <w:rPr>
                <w:rStyle w:val="rulelink"/>
              </w:rPr>
              <w:t>301.</w:t>
            </w:r>
          </w:p>
        </w:tc>
      </w:tr>
      <w:tr w:rsidR="0017239C" w:rsidRPr="00627585" w14:paraId="41A9981E" w14:textId="77777777" w:rsidTr="004E6DA2">
        <w:trPr>
          <w:cantSplit/>
        </w:trPr>
        <w:tc>
          <w:tcPr>
            <w:tcW w:w="220" w:type="dxa"/>
          </w:tcPr>
          <w:p w14:paraId="2F4CDBCF" w14:textId="77777777" w:rsidR="0017239C" w:rsidRPr="0062758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99644C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036FCCE5" w14:textId="77777777" w:rsidTr="004E6DA2">
        <w:trPr>
          <w:cantSplit/>
        </w:trPr>
        <w:tc>
          <w:tcPr>
            <w:tcW w:w="220" w:type="dxa"/>
          </w:tcPr>
          <w:p w14:paraId="223D8EF1" w14:textId="77777777" w:rsidR="0017239C" w:rsidRPr="00627585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A17770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5A857A4C" w14:textId="77777777" w:rsidTr="004E6DA2">
        <w:trPr>
          <w:cantSplit/>
        </w:trPr>
        <w:tc>
          <w:tcPr>
            <w:tcW w:w="220" w:type="dxa"/>
          </w:tcPr>
          <w:p w14:paraId="7314326C" w14:textId="77777777" w:rsidR="0017239C" w:rsidRPr="00627585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DF5324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582E0857" w14:textId="77777777" w:rsidTr="004E6DA2">
        <w:trPr>
          <w:cantSplit/>
        </w:trPr>
        <w:tc>
          <w:tcPr>
            <w:tcW w:w="220" w:type="dxa"/>
          </w:tcPr>
          <w:p w14:paraId="4DB196DE" w14:textId="77777777" w:rsidR="0017239C" w:rsidRPr="00627585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F593A6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62CC165B" w14:textId="77777777" w:rsidTr="004E6DA2">
        <w:trPr>
          <w:cantSplit/>
        </w:trPr>
        <w:tc>
          <w:tcPr>
            <w:tcW w:w="220" w:type="dxa"/>
          </w:tcPr>
          <w:p w14:paraId="7902E4EB" w14:textId="77777777" w:rsidR="0017239C" w:rsidRPr="0062758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14FA1D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4885EC08" w14:textId="77777777" w:rsidTr="004E6DA2">
        <w:trPr>
          <w:cantSplit/>
        </w:trPr>
        <w:tc>
          <w:tcPr>
            <w:tcW w:w="220" w:type="dxa"/>
          </w:tcPr>
          <w:p w14:paraId="4A828995" w14:textId="77777777" w:rsidR="0017239C" w:rsidRPr="0062758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E501E2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0707DD9A" w14:textId="77777777" w:rsidTr="004E6DA2">
        <w:trPr>
          <w:cantSplit/>
        </w:trPr>
        <w:tc>
          <w:tcPr>
            <w:tcW w:w="220" w:type="dxa"/>
          </w:tcPr>
          <w:p w14:paraId="54BCB9D5" w14:textId="77777777" w:rsidR="0017239C" w:rsidRPr="0062758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3212CB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1CE20F73" w14:textId="77777777" w:rsidTr="004E6DA2">
        <w:trPr>
          <w:cantSplit/>
        </w:trPr>
        <w:tc>
          <w:tcPr>
            <w:tcW w:w="220" w:type="dxa"/>
          </w:tcPr>
          <w:p w14:paraId="53CD06FB" w14:textId="77777777" w:rsidR="0017239C" w:rsidRPr="0062758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91A133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6B9CF4AA" w14:textId="77777777" w:rsidTr="004E6DA2">
        <w:trPr>
          <w:cantSplit/>
        </w:trPr>
        <w:tc>
          <w:tcPr>
            <w:tcW w:w="220" w:type="dxa"/>
          </w:tcPr>
          <w:p w14:paraId="2777743D" w14:textId="77777777" w:rsidR="0017239C" w:rsidRPr="0062758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B30A40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27585" w14:paraId="3C1660CD" w14:textId="77777777" w:rsidTr="004E6DA2">
        <w:trPr>
          <w:cantSplit/>
        </w:trPr>
        <w:tc>
          <w:tcPr>
            <w:tcW w:w="220" w:type="dxa"/>
          </w:tcPr>
          <w:p w14:paraId="7F631F88" w14:textId="77777777" w:rsidR="0017239C" w:rsidRPr="00627585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BD9553" w14:textId="77777777" w:rsidR="0017239C" w:rsidRPr="00627585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F35312A" w14:textId="0C331296" w:rsidR="0017239C" w:rsidRDefault="0017239C" w:rsidP="0017239C">
      <w:pPr>
        <w:pStyle w:val="isonormal"/>
      </w:pPr>
    </w:p>
    <w:p w14:paraId="1E5CB520" w14:textId="659D52AC" w:rsidR="0017239C" w:rsidRDefault="0017239C" w:rsidP="0017239C">
      <w:pPr>
        <w:pStyle w:val="isonormal"/>
        <w:jc w:val="left"/>
      </w:pPr>
    </w:p>
    <w:p w14:paraId="527336F5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10318B" w14:textId="77777777" w:rsidR="0017239C" w:rsidRPr="00215816" w:rsidRDefault="0017239C" w:rsidP="0017239C">
      <w:pPr>
        <w:pStyle w:val="subcap"/>
      </w:pPr>
      <w:r w:rsidRPr="00215816">
        <w:lastRenderedPageBreak/>
        <w:t>TERRITORY 108</w:t>
      </w:r>
    </w:p>
    <w:p w14:paraId="6D49617B" w14:textId="77777777" w:rsidR="0017239C" w:rsidRPr="00215816" w:rsidRDefault="0017239C" w:rsidP="0017239C">
      <w:pPr>
        <w:pStyle w:val="subcap2"/>
      </w:pPr>
      <w:r w:rsidRPr="00215816">
        <w:t>PHYS DAM</w:t>
      </w:r>
    </w:p>
    <w:p w14:paraId="332DB088" w14:textId="77777777" w:rsidR="0017239C" w:rsidRPr="00215816" w:rsidRDefault="0017239C" w:rsidP="0017239C">
      <w:pPr>
        <w:pStyle w:val="isonormal"/>
      </w:pPr>
    </w:p>
    <w:p w14:paraId="7ADA2D31" w14:textId="77777777" w:rsidR="0017239C" w:rsidRPr="00215816" w:rsidRDefault="0017239C" w:rsidP="0017239C">
      <w:pPr>
        <w:pStyle w:val="isonormal"/>
        <w:sectPr w:rsidR="0017239C" w:rsidRPr="00215816" w:rsidSect="0017239C">
          <w:headerReference w:type="even" r:id="rId211"/>
          <w:headerReference w:type="default" r:id="rId212"/>
          <w:footerReference w:type="even" r:id="rId213"/>
          <w:footerReference w:type="default" r:id="rId214"/>
          <w:headerReference w:type="first" r:id="rId215"/>
          <w:footerReference w:type="first" r:id="rId21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215816" w14:paraId="0F35C580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F049E33" w14:textId="77777777" w:rsidR="0017239C" w:rsidRPr="00215816" w:rsidRDefault="0017239C" w:rsidP="004E6DA2">
            <w:pPr>
              <w:pStyle w:val="tablehead"/>
              <w:rPr>
                <w:kern w:val="18"/>
              </w:rPr>
            </w:pPr>
            <w:r w:rsidRPr="00215816">
              <w:rPr>
                <w:kern w:val="18"/>
              </w:rPr>
              <w:t>PHYSICAL DAMAGE</w:t>
            </w:r>
            <w:r w:rsidRPr="00215816">
              <w:rPr>
                <w:kern w:val="18"/>
              </w:rPr>
              <w:br/>
              <w:t>Original Cost New Range</w:t>
            </w:r>
            <w:r w:rsidRPr="00215816">
              <w:rPr>
                <w:kern w:val="18"/>
              </w:rPr>
              <w:br/>
              <w:t>$25,000 – 29,999</w:t>
            </w:r>
          </w:p>
        </w:tc>
      </w:tr>
      <w:tr w:rsidR="0017239C" w:rsidRPr="00215816" w14:paraId="1745BA94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CE6711B" w14:textId="77777777" w:rsidR="0017239C" w:rsidRPr="00215816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8DD5BA" w14:textId="77777777" w:rsidR="0017239C" w:rsidRPr="00215816" w:rsidRDefault="0017239C" w:rsidP="004E6DA2">
            <w:pPr>
              <w:pStyle w:val="tablehead"/>
              <w:rPr>
                <w:kern w:val="18"/>
              </w:rPr>
            </w:pPr>
            <w:r w:rsidRPr="00215816">
              <w:rPr>
                <w:kern w:val="18"/>
              </w:rPr>
              <w:t>Specified</w:t>
            </w:r>
            <w:r w:rsidRPr="00215816">
              <w:rPr>
                <w:kern w:val="18"/>
              </w:rPr>
              <w:br/>
              <w:t>Causes</w:t>
            </w:r>
            <w:r w:rsidRPr="0021581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4D0DE6" w14:textId="77777777" w:rsidR="0017239C" w:rsidRPr="00215816" w:rsidRDefault="0017239C" w:rsidP="004E6DA2">
            <w:pPr>
              <w:pStyle w:val="tablehead"/>
              <w:rPr>
                <w:kern w:val="18"/>
              </w:rPr>
            </w:pPr>
            <w:r w:rsidRPr="00215816">
              <w:rPr>
                <w:kern w:val="18"/>
              </w:rPr>
              <w:br/>
            </w:r>
            <w:r w:rsidRPr="0021581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A1AF56B" w14:textId="77777777" w:rsidR="0017239C" w:rsidRPr="00215816" w:rsidRDefault="0017239C" w:rsidP="004E6DA2">
            <w:pPr>
              <w:pStyle w:val="tablehead"/>
              <w:rPr>
                <w:kern w:val="18"/>
              </w:rPr>
            </w:pPr>
            <w:r w:rsidRPr="00215816">
              <w:rPr>
                <w:kern w:val="18"/>
              </w:rPr>
              <w:t>$500</w:t>
            </w:r>
            <w:r w:rsidRPr="00215816">
              <w:rPr>
                <w:kern w:val="18"/>
              </w:rPr>
              <w:br/>
              <w:t>Ded.</w:t>
            </w:r>
            <w:r w:rsidRPr="00215816">
              <w:rPr>
                <w:kern w:val="18"/>
              </w:rPr>
              <w:br/>
              <w:t>Coll.</w:t>
            </w:r>
          </w:p>
        </w:tc>
      </w:tr>
      <w:tr w:rsidR="0017239C" w:rsidRPr="00215816" w14:paraId="2A9A9EC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91375C9" w14:textId="77777777" w:rsidR="0017239C" w:rsidRPr="00215816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1581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215816" w14:paraId="74AFF0DC" w14:textId="77777777" w:rsidTr="004E6DA2">
        <w:trPr>
          <w:cantSplit/>
        </w:trPr>
        <w:tc>
          <w:tcPr>
            <w:tcW w:w="540" w:type="dxa"/>
            <w:gridSpan w:val="2"/>
          </w:tcPr>
          <w:p w14:paraId="08CADED7" w14:textId="77777777" w:rsidR="0017239C" w:rsidRPr="00215816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D392B4" w14:textId="77777777" w:rsidR="0017239C" w:rsidRPr="00215816" w:rsidRDefault="0017239C" w:rsidP="004E6DA2">
            <w:pPr>
              <w:pStyle w:val="tabletext11"/>
              <w:rPr>
                <w:b/>
                <w:kern w:val="18"/>
              </w:rPr>
            </w:pPr>
            <w:r w:rsidRPr="00215816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215816" w14:paraId="7E2DBAE0" w14:textId="77777777" w:rsidTr="004E6DA2">
        <w:trPr>
          <w:cantSplit/>
        </w:trPr>
        <w:tc>
          <w:tcPr>
            <w:tcW w:w="540" w:type="dxa"/>
            <w:gridSpan w:val="2"/>
          </w:tcPr>
          <w:p w14:paraId="1CB81039" w14:textId="77777777" w:rsidR="0017239C" w:rsidRPr="00215816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532E8D" w14:textId="77777777" w:rsidR="0017239C" w:rsidRPr="00215816" w:rsidRDefault="0017239C" w:rsidP="004E6DA2">
            <w:pPr>
              <w:pStyle w:val="tabletext11"/>
              <w:rPr>
                <w:b/>
                <w:kern w:val="18"/>
              </w:rPr>
            </w:pPr>
            <w:r w:rsidRPr="0021581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215816" w14:paraId="34312DC4" w14:textId="77777777" w:rsidTr="004E6DA2">
        <w:trPr>
          <w:cantSplit/>
        </w:trPr>
        <w:tc>
          <w:tcPr>
            <w:tcW w:w="4860" w:type="dxa"/>
            <w:gridSpan w:val="3"/>
          </w:tcPr>
          <w:p w14:paraId="3B67138B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65922F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5FA61B58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0273EBFE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362</w:t>
            </w:r>
          </w:p>
        </w:tc>
      </w:tr>
      <w:tr w:rsidR="0017239C" w:rsidRPr="00215816" w14:paraId="16BF7A8F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B57E69" w14:textId="77777777" w:rsidR="0017239C" w:rsidRPr="00215816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1581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215816" w14:paraId="5853CF21" w14:textId="77777777" w:rsidTr="004E6DA2">
        <w:trPr>
          <w:cantSplit/>
        </w:trPr>
        <w:tc>
          <w:tcPr>
            <w:tcW w:w="4860" w:type="dxa"/>
            <w:gridSpan w:val="3"/>
          </w:tcPr>
          <w:p w14:paraId="4ACD6F74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399520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1ABA41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6809FB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215816" w14:paraId="10E613B4" w14:textId="77777777" w:rsidTr="004E6DA2">
        <w:trPr>
          <w:cantSplit/>
        </w:trPr>
        <w:tc>
          <w:tcPr>
            <w:tcW w:w="4860" w:type="dxa"/>
            <w:gridSpan w:val="3"/>
          </w:tcPr>
          <w:p w14:paraId="223E02E0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0115B4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04AA7B6D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1B4DC0B1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510</w:t>
            </w:r>
          </w:p>
        </w:tc>
      </w:tr>
      <w:tr w:rsidR="0017239C" w:rsidRPr="00215816" w14:paraId="2D71B34A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58EAC37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2D5760D6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F7FAA4" w14:textId="77777777" w:rsidR="0017239C" w:rsidRPr="00215816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1581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215816" w14:paraId="58D83503" w14:textId="77777777" w:rsidTr="004E6DA2">
        <w:trPr>
          <w:cantSplit/>
        </w:trPr>
        <w:tc>
          <w:tcPr>
            <w:tcW w:w="540" w:type="dxa"/>
            <w:gridSpan w:val="2"/>
          </w:tcPr>
          <w:p w14:paraId="0C2AC3F1" w14:textId="77777777" w:rsidR="0017239C" w:rsidRPr="00215816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ABB1FE" w14:textId="77777777" w:rsidR="0017239C" w:rsidRPr="00215816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15816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215816" w14:paraId="3BCD5F5D" w14:textId="77777777" w:rsidTr="004E6DA2">
        <w:trPr>
          <w:cantSplit/>
        </w:trPr>
        <w:tc>
          <w:tcPr>
            <w:tcW w:w="4860" w:type="dxa"/>
            <w:gridSpan w:val="3"/>
          </w:tcPr>
          <w:p w14:paraId="7976A8D3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37A6B4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6A033190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179149EA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815</w:t>
            </w:r>
          </w:p>
        </w:tc>
      </w:tr>
      <w:tr w:rsidR="0017239C" w:rsidRPr="00215816" w14:paraId="06D8063C" w14:textId="77777777" w:rsidTr="004E6DA2">
        <w:trPr>
          <w:cantSplit/>
        </w:trPr>
        <w:tc>
          <w:tcPr>
            <w:tcW w:w="540" w:type="dxa"/>
            <w:gridSpan w:val="2"/>
          </w:tcPr>
          <w:p w14:paraId="50D045F4" w14:textId="77777777" w:rsidR="0017239C" w:rsidRPr="00215816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18934E" w14:textId="77777777" w:rsidR="0017239C" w:rsidRPr="00215816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15816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215816" w14:paraId="1A3B983F" w14:textId="77777777" w:rsidTr="004E6DA2">
        <w:trPr>
          <w:cantSplit/>
        </w:trPr>
        <w:tc>
          <w:tcPr>
            <w:tcW w:w="4860" w:type="dxa"/>
            <w:gridSpan w:val="3"/>
          </w:tcPr>
          <w:p w14:paraId="2873D8AE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4C5D7B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2FAB2275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5355B633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228</w:t>
            </w:r>
          </w:p>
        </w:tc>
      </w:tr>
      <w:tr w:rsidR="0017239C" w:rsidRPr="00215816" w14:paraId="7F957E6E" w14:textId="77777777" w:rsidTr="004E6DA2">
        <w:trPr>
          <w:cantSplit/>
        </w:trPr>
        <w:tc>
          <w:tcPr>
            <w:tcW w:w="540" w:type="dxa"/>
            <w:gridSpan w:val="2"/>
          </w:tcPr>
          <w:p w14:paraId="7B4C7AEE" w14:textId="77777777" w:rsidR="0017239C" w:rsidRPr="00215816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14F8B1" w14:textId="77777777" w:rsidR="0017239C" w:rsidRPr="00215816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15816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215816" w14:paraId="539532E1" w14:textId="77777777" w:rsidTr="004E6DA2">
        <w:trPr>
          <w:cantSplit/>
        </w:trPr>
        <w:tc>
          <w:tcPr>
            <w:tcW w:w="4860" w:type="dxa"/>
            <w:gridSpan w:val="3"/>
          </w:tcPr>
          <w:p w14:paraId="252043E3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D9341A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4B0C513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6C855EDD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228</w:t>
            </w:r>
          </w:p>
        </w:tc>
      </w:tr>
      <w:tr w:rsidR="0017239C" w:rsidRPr="00215816" w14:paraId="5D929A64" w14:textId="77777777" w:rsidTr="004E6DA2">
        <w:trPr>
          <w:cantSplit/>
        </w:trPr>
        <w:tc>
          <w:tcPr>
            <w:tcW w:w="540" w:type="dxa"/>
            <w:gridSpan w:val="2"/>
          </w:tcPr>
          <w:p w14:paraId="1DCDBF7A" w14:textId="77777777" w:rsidR="0017239C" w:rsidRPr="00215816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3767B6" w14:textId="77777777" w:rsidR="0017239C" w:rsidRPr="00215816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15816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215816" w14:paraId="0C8333EC" w14:textId="77777777" w:rsidTr="004E6DA2">
        <w:trPr>
          <w:cantSplit/>
        </w:trPr>
        <w:tc>
          <w:tcPr>
            <w:tcW w:w="4860" w:type="dxa"/>
            <w:gridSpan w:val="3"/>
          </w:tcPr>
          <w:p w14:paraId="5C39D01C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F19D96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40374E0C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24B9F1EF" w14:textId="77777777" w:rsidR="0017239C" w:rsidRPr="00215816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15816">
              <w:rPr>
                <w:kern w:val="18"/>
              </w:rPr>
              <w:t>$   815</w:t>
            </w:r>
          </w:p>
        </w:tc>
      </w:tr>
      <w:tr w:rsidR="0017239C" w:rsidRPr="00215816" w14:paraId="590914D1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6B8CE6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11B0160A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7077C8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44D16E32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B4A4411" w14:textId="77777777" w:rsidR="0017239C" w:rsidRPr="0021581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158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B22101F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  <w:r w:rsidRPr="00215816">
              <w:rPr>
                <w:kern w:val="18"/>
              </w:rPr>
              <w:t xml:space="preserve">For Other Than Zone-rated Trucks, Tractors and Trailers Classifications, refer to Rule </w:t>
            </w:r>
            <w:r w:rsidRPr="00215816">
              <w:rPr>
                <w:rStyle w:val="rulelink"/>
              </w:rPr>
              <w:t>222. for premium development.</w:t>
            </w:r>
          </w:p>
        </w:tc>
      </w:tr>
      <w:tr w:rsidR="0017239C" w:rsidRPr="00215816" w14:paraId="77341B41" w14:textId="77777777" w:rsidTr="004E6DA2">
        <w:trPr>
          <w:cantSplit/>
        </w:trPr>
        <w:tc>
          <w:tcPr>
            <w:tcW w:w="220" w:type="dxa"/>
          </w:tcPr>
          <w:p w14:paraId="317D5473" w14:textId="77777777" w:rsidR="0017239C" w:rsidRPr="0021581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158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1D82EA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  <w:r w:rsidRPr="00215816">
              <w:rPr>
                <w:kern w:val="18"/>
              </w:rPr>
              <w:t xml:space="preserve">For Private Passenger Types Classifications, refer to Rule </w:t>
            </w:r>
            <w:r w:rsidRPr="00215816">
              <w:rPr>
                <w:rStyle w:val="rulelink"/>
              </w:rPr>
              <w:t>232. for premium development.</w:t>
            </w:r>
          </w:p>
        </w:tc>
      </w:tr>
      <w:tr w:rsidR="0017239C" w:rsidRPr="00215816" w14:paraId="4BB421A0" w14:textId="77777777" w:rsidTr="004E6DA2">
        <w:trPr>
          <w:cantSplit/>
        </w:trPr>
        <w:tc>
          <w:tcPr>
            <w:tcW w:w="220" w:type="dxa"/>
          </w:tcPr>
          <w:p w14:paraId="25067B0F" w14:textId="77777777" w:rsidR="0017239C" w:rsidRPr="0021581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158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ABBE67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  <w:r w:rsidRPr="00215816">
              <w:rPr>
                <w:kern w:val="18"/>
              </w:rPr>
              <w:t xml:space="preserve">For Other Than Zone-rated Publics Autos, refer to Rule </w:t>
            </w:r>
            <w:r w:rsidRPr="00215816">
              <w:rPr>
                <w:rStyle w:val="rulelink"/>
              </w:rPr>
              <w:t>239. for premium development.</w:t>
            </w:r>
          </w:p>
        </w:tc>
      </w:tr>
      <w:tr w:rsidR="0017239C" w:rsidRPr="00215816" w14:paraId="41798C68" w14:textId="77777777" w:rsidTr="004E6DA2">
        <w:trPr>
          <w:cantSplit/>
        </w:trPr>
        <w:tc>
          <w:tcPr>
            <w:tcW w:w="220" w:type="dxa"/>
          </w:tcPr>
          <w:p w14:paraId="587AD768" w14:textId="77777777" w:rsidR="0017239C" w:rsidRPr="0021581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158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A69A47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  <w:r w:rsidRPr="00215816">
              <w:rPr>
                <w:kern w:val="18"/>
              </w:rPr>
              <w:t xml:space="preserve">For Deductible factors, refer to Rule </w:t>
            </w:r>
            <w:r w:rsidRPr="00215816">
              <w:rPr>
                <w:rStyle w:val="rulelink"/>
              </w:rPr>
              <w:t>298.</w:t>
            </w:r>
          </w:p>
        </w:tc>
      </w:tr>
      <w:tr w:rsidR="0017239C" w:rsidRPr="00215816" w14:paraId="7807B1AA" w14:textId="77777777" w:rsidTr="004E6DA2">
        <w:trPr>
          <w:cantSplit/>
        </w:trPr>
        <w:tc>
          <w:tcPr>
            <w:tcW w:w="220" w:type="dxa"/>
          </w:tcPr>
          <w:p w14:paraId="6F0C39EF" w14:textId="77777777" w:rsidR="0017239C" w:rsidRPr="00215816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158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1782F4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  <w:r w:rsidRPr="00215816">
              <w:rPr>
                <w:kern w:val="18"/>
              </w:rPr>
              <w:t xml:space="preserve">For Vehicle Value factors, refer to Rule </w:t>
            </w:r>
            <w:r w:rsidRPr="00215816">
              <w:rPr>
                <w:rStyle w:val="rulelink"/>
              </w:rPr>
              <w:t>301.</w:t>
            </w:r>
          </w:p>
        </w:tc>
      </w:tr>
      <w:tr w:rsidR="0017239C" w:rsidRPr="00215816" w14:paraId="40B16D6E" w14:textId="77777777" w:rsidTr="004E6DA2">
        <w:trPr>
          <w:cantSplit/>
        </w:trPr>
        <w:tc>
          <w:tcPr>
            <w:tcW w:w="220" w:type="dxa"/>
          </w:tcPr>
          <w:p w14:paraId="5A37BD98" w14:textId="77777777" w:rsidR="0017239C" w:rsidRPr="00215816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714D5B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3DA2D22E" w14:textId="77777777" w:rsidTr="004E6DA2">
        <w:trPr>
          <w:cantSplit/>
        </w:trPr>
        <w:tc>
          <w:tcPr>
            <w:tcW w:w="220" w:type="dxa"/>
          </w:tcPr>
          <w:p w14:paraId="71BFF8D6" w14:textId="77777777" w:rsidR="0017239C" w:rsidRPr="00215816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BA2ED0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4F8E0425" w14:textId="77777777" w:rsidTr="004E6DA2">
        <w:trPr>
          <w:cantSplit/>
        </w:trPr>
        <w:tc>
          <w:tcPr>
            <w:tcW w:w="220" w:type="dxa"/>
          </w:tcPr>
          <w:p w14:paraId="2A6608DA" w14:textId="77777777" w:rsidR="0017239C" w:rsidRPr="00215816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6E5A61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4A88772A" w14:textId="77777777" w:rsidTr="004E6DA2">
        <w:trPr>
          <w:cantSplit/>
        </w:trPr>
        <w:tc>
          <w:tcPr>
            <w:tcW w:w="220" w:type="dxa"/>
          </w:tcPr>
          <w:p w14:paraId="1641CF2B" w14:textId="77777777" w:rsidR="0017239C" w:rsidRPr="00215816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B56249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79728838" w14:textId="77777777" w:rsidTr="004E6DA2">
        <w:trPr>
          <w:cantSplit/>
        </w:trPr>
        <w:tc>
          <w:tcPr>
            <w:tcW w:w="220" w:type="dxa"/>
          </w:tcPr>
          <w:p w14:paraId="70506EC8" w14:textId="77777777" w:rsidR="0017239C" w:rsidRPr="00215816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B6D768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7D3EE1F4" w14:textId="77777777" w:rsidTr="004E6DA2">
        <w:trPr>
          <w:cantSplit/>
        </w:trPr>
        <w:tc>
          <w:tcPr>
            <w:tcW w:w="220" w:type="dxa"/>
          </w:tcPr>
          <w:p w14:paraId="39E0CB93" w14:textId="77777777" w:rsidR="0017239C" w:rsidRPr="00215816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EE8A5C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58781F4B" w14:textId="77777777" w:rsidTr="004E6DA2">
        <w:trPr>
          <w:cantSplit/>
        </w:trPr>
        <w:tc>
          <w:tcPr>
            <w:tcW w:w="220" w:type="dxa"/>
          </w:tcPr>
          <w:p w14:paraId="706F5BA1" w14:textId="77777777" w:rsidR="0017239C" w:rsidRPr="00215816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1B116B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74154E38" w14:textId="77777777" w:rsidTr="004E6DA2">
        <w:trPr>
          <w:cantSplit/>
        </w:trPr>
        <w:tc>
          <w:tcPr>
            <w:tcW w:w="220" w:type="dxa"/>
          </w:tcPr>
          <w:p w14:paraId="13556FF8" w14:textId="77777777" w:rsidR="0017239C" w:rsidRPr="00215816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B529E6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5720D420" w14:textId="77777777" w:rsidTr="004E6DA2">
        <w:trPr>
          <w:cantSplit/>
        </w:trPr>
        <w:tc>
          <w:tcPr>
            <w:tcW w:w="220" w:type="dxa"/>
          </w:tcPr>
          <w:p w14:paraId="7066A93C" w14:textId="77777777" w:rsidR="0017239C" w:rsidRPr="00215816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775C68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15816" w14:paraId="63A3696D" w14:textId="77777777" w:rsidTr="004E6DA2">
        <w:trPr>
          <w:cantSplit/>
        </w:trPr>
        <w:tc>
          <w:tcPr>
            <w:tcW w:w="220" w:type="dxa"/>
          </w:tcPr>
          <w:p w14:paraId="2176C15E" w14:textId="77777777" w:rsidR="0017239C" w:rsidRPr="00215816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E502A5" w14:textId="77777777" w:rsidR="0017239C" w:rsidRPr="00215816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F797B11" w14:textId="06FBFEF3" w:rsidR="0017239C" w:rsidRDefault="0017239C" w:rsidP="0017239C">
      <w:pPr>
        <w:pStyle w:val="isonormal"/>
      </w:pPr>
    </w:p>
    <w:p w14:paraId="0C706D6C" w14:textId="5022841A" w:rsidR="0017239C" w:rsidRDefault="0017239C" w:rsidP="0017239C">
      <w:pPr>
        <w:pStyle w:val="isonormal"/>
        <w:jc w:val="left"/>
      </w:pPr>
    </w:p>
    <w:p w14:paraId="4FD56087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7E4ECDD" w14:textId="77777777" w:rsidR="0017239C" w:rsidRPr="00E861F0" w:rsidRDefault="0017239C" w:rsidP="0017239C">
      <w:pPr>
        <w:pStyle w:val="subcap"/>
      </w:pPr>
      <w:r w:rsidRPr="00E861F0">
        <w:lastRenderedPageBreak/>
        <w:t>TERRITORY 110</w:t>
      </w:r>
    </w:p>
    <w:p w14:paraId="345FC19D" w14:textId="77777777" w:rsidR="0017239C" w:rsidRPr="00E861F0" w:rsidRDefault="0017239C" w:rsidP="0017239C">
      <w:pPr>
        <w:pStyle w:val="subcap2"/>
      </w:pPr>
      <w:r w:rsidRPr="00E861F0">
        <w:t>PHYS DAM</w:t>
      </w:r>
    </w:p>
    <w:p w14:paraId="58936A04" w14:textId="77777777" w:rsidR="0017239C" w:rsidRPr="00E861F0" w:rsidRDefault="0017239C" w:rsidP="0017239C">
      <w:pPr>
        <w:pStyle w:val="isonormal"/>
      </w:pPr>
    </w:p>
    <w:p w14:paraId="2A570E52" w14:textId="77777777" w:rsidR="0017239C" w:rsidRPr="00E861F0" w:rsidRDefault="0017239C" w:rsidP="0017239C">
      <w:pPr>
        <w:pStyle w:val="isonormal"/>
        <w:sectPr w:rsidR="0017239C" w:rsidRPr="00E861F0" w:rsidSect="0017239C">
          <w:headerReference w:type="even" r:id="rId217"/>
          <w:headerReference w:type="default" r:id="rId218"/>
          <w:footerReference w:type="even" r:id="rId219"/>
          <w:footerReference w:type="default" r:id="rId220"/>
          <w:headerReference w:type="first" r:id="rId221"/>
          <w:footerReference w:type="first" r:id="rId22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E861F0" w14:paraId="2106AB3F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8CD24B9" w14:textId="77777777" w:rsidR="0017239C" w:rsidRPr="00E861F0" w:rsidRDefault="0017239C" w:rsidP="004E6DA2">
            <w:pPr>
              <w:pStyle w:val="tablehead"/>
              <w:rPr>
                <w:kern w:val="18"/>
              </w:rPr>
            </w:pPr>
            <w:r w:rsidRPr="00E861F0">
              <w:rPr>
                <w:kern w:val="18"/>
              </w:rPr>
              <w:t>PHYSICAL DAMAGE</w:t>
            </w:r>
            <w:r w:rsidRPr="00E861F0">
              <w:rPr>
                <w:kern w:val="18"/>
              </w:rPr>
              <w:br/>
              <w:t>Original Cost New Range</w:t>
            </w:r>
            <w:r w:rsidRPr="00E861F0">
              <w:rPr>
                <w:kern w:val="18"/>
              </w:rPr>
              <w:br/>
              <w:t>$25,000 – 29,999</w:t>
            </w:r>
          </w:p>
        </w:tc>
      </w:tr>
      <w:tr w:rsidR="0017239C" w:rsidRPr="00E861F0" w14:paraId="3FB80DE0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7E441CB" w14:textId="77777777" w:rsidR="0017239C" w:rsidRPr="00E861F0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ABCBB2D" w14:textId="77777777" w:rsidR="0017239C" w:rsidRPr="00E861F0" w:rsidRDefault="0017239C" w:rsidP="004E6DA2">
            <w:pPr>
              <w:pStyle w:val="tablehead"/>
              <w:rPr>
                <w:kern w:val="18"/>
              </w:rPr>
            </w:pPr>
            <w:r w:rsidRPr="00E861F0">
              <w:rPr>
                <w:kern w:val="18"/>
              </w:rPr>
              <w:t>Specified</w:t>
            </w:r>
            <w:r w:rsidRPr="00E861F0">
              <w:rPr>
                <w:kern w:val="18"/>
              </w:rPr>
              <w:br/>
              <w:t>Causes</w:t>
            </w:r>
            <w:r w:rsidRPr="00E861F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5656A31" w14:textId="77777777" w:rsidR="0017239C" w:rsidRPr="00E861F0" w:rsidRDefault="0017239C" w:rsidP="004E6DA2">
            <w:pPr>
              <w:pStyle w:val="tablehead"/>
              <w:rPr>
                <w:kern w:val="18"/>
              </w:rPr>
            </w:pPr>
            <w:r w:rsidRPr="00E861F0">
              <w:rPr>
                <w:kern w:val="18"/>
              </w:rPr>
              <w:br/>
            </w:r>
            <w:r w:rsidRPr="00E861F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A7A029" w14:textId="77777777" w:rsidR="0017239C" w:rsidRPr="00E861F0" w:rsidRDefault="0017239C" w:rsidP="004E6DA2">
            <w:pPr>
              <w:pStyle w:val="tablehead"/>
              <w:rPr>
                <w:kern w:val="18"/>
              </w:rPr>
            </w:pPr>
            <w:r w:rsidRPr="00E861F0">
              <w:rPr>
                <w:kern w:val="18"/>
              </w:rPr>
              <w:t>$500</w:t>
            </w:r>
            <w:r w:rsidRPr="00E861F0">
              <w:rPr>
                <w:kern w:val="18"/>
              </w:rPr>
              <w:br/>
              <w:t>Ded.</w:t>
            </w:r>
            <w:r w:rsidRPr="00E861F0">
              <w:rPr>
                <w:kern w:val="18"/>
              </w:rPr>
              <w:br/>
              <w:t>Coll.</w:t>
            </w:r>
          </w:p>
        </w:tc>
      </w:tr>
      <w:tr w:rsidR="0017239C" w:rsidRPr="00E861F0" w14:paraId="7A766915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2F92112" w14:textId="77777777" w:rsidR="0017239C" w:rsidRPr="00E861F0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61F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E861F0" w14:paraId="0F4C8AFA" w14:textId="77777777" w:rsidTr="004E6DA2">
        <w:trPr>
          <w:cantSplit/>
        </w:trPr>
        <w:tc>
          <w:tcPr>
            <w:tcW w:w="540" w:type="dxa"/>
            <w:gridSpan w:val="2"/>
          </w:tcPr>
          <w:p w14:paraId="2BAA37A7" w14:textId="77777777" w:rsidR="0017239C" w:rsidRPr="00E861F0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25C03C" w14:textId="77777777" w:rsidR="0017239C" w:rsidRPr="00E861F0" w:rsidRDefault="0017239C" w:rsidP="004E6DA2">
            <w:pPr>
              <w:pStyle w:val="tabletext11"/>
              <w:rPr>
                <w:b/>
                <w:kern w:val="18"/>
              </w:rPr>
            </w:pPr>
            <w:r w:rsidRPr="00E861F0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E861F0" w14:paraId="6B1B9784" w14:textId="77777777" w:rsidTr="004E6DA2">
        <w:trPr>
          <w:cantSplit/>
        </w:trPr>
        <w:tc>
          <w:tcPr>
            <w:tcW w:w="540" w:type="dxa"/>
            <w:gridSpan w:val="2"/>
          </w:tcPr>
          <w:p w14:paraId="067C4FBF" w14:textId="77777777" w:rsidR="0017239C" w:rsidRPr="00E861F0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0C0B54" w14:textId="77777777" w:rsidR="0017239C" w:rsidRPr="00E861F0" w:rsidRDefault="0017239C" w:rsidP="004E6DA2">
            <w:pPr>
              <w:pStyle w:val="tabletext11"/>
              <w:rPr>
                <w:b/>
                <w:kern w:val="18"/>
              </w:rPr>
            </w:pPr>
            <w:r w:rsidRPr="00E861F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E861F0" w14:paraId="131D5641" w14:textId="77777777" w:rsidTr="004E6DA2">
        <w:trPr>
          <w:cantSplit/>
        </w:trPr>
        <w:tc>
          <w:tcPr>
            <w:tcW w:w="4860" w:type="dxa"/>
            <w:gridSpan w:val="3"/>
          </w:tcPr>
          <w:p w14:paraId="1C90826A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E7DFDE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50842CCD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9B796B3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280</w:t>
            </w:r>
          </w:p>
        </w:tc>
      </w:tr>
      <w:tr w:rsidR="0017239C" w:rsidRPr="00E861F0" w14:paraId="1B4A599E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82AD97" w14:textId="77777777" w:rsidR="0017239C" w:rsidRPr="00E861F0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61F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E861F0" w14:paraId="232CCE68" w14:textId="77777777" w:rsidTr="004E6DA2">
        <w:trPr>
          <w:cantSplit/>
        </w:trPr>
        <w:tc>
          <w:tcPr>
            <w:tcW w:w="4860" w:type="dxa"/>
            <w:gridSpan w:val="3"/>
          </w:tcPr>
          <w:p w14:paraId="0E5CBB1F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835AFF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46AE18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91B72B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E861F0" w14:paraId="241A0C68" w14:textId="77777777" w:rsidTr="004E6DA2">
        <w:trPr>
          <w:cantSplit/>
        </w:trPr>
        <w:tc>
          <w:tcPr>
            <w:tcW w:w="4860" w:type="dxa"/>
            <w:gridSpan w:val="3"/>
          </w:tcPr>
          <w:p w14:paraId="08F720D6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B355F0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79F48165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3414FC26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441</w:t>
            </w:r>
          </w:p>
        </w:tc>
      </w:tr>
      <w:tr w:rsidR="0017239C" w:rsidRPr="00E861F0" w14:paraId="319EE2D4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5ABA04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7606CE0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709B69" w14:textId="77777777" w:rsidR="0017239C" w:rsidRPr="00E861F0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61F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E861F0" w14:paraId="21B0B68D" w14:textId="77777777" w:rsidTr="004E6DA2">
        <w:trPr>
          <w:cantSplit/>
        </w:trPr>
        <w:tc>
          <w:tcPr>
            <w:tcW w:w="540" w:type="dxa"/>
            <w:gridSpan w:val="2"/>
          </w:tcPr>
          <w:p w14:paraId="7E1BD0CA" w14:textId="77777777" w:rsidR="0017239C" w:rsidRPr="00E861F0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25D032" w14:textId="77777777" w:rsidR="0017239C" w:rsidRPr="00E861F0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61F0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E861F0" w14:paraId="428CFBC1" w14:textId="77777777" w:rsidTr="004E6DA2">
        <w:trPr>
          <w:cantSplit/>
        </w:trPr>
        <w:tc>
          <w:tcPr>
            <w:tcW w:w="4860" w:type="dxa"/>
            <w:gridSpan w:val="3"/>
          </w:tcPr>
          <w:p w14:paraId="13581565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3972D3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77F6C5CA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510EDEFA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630</w:t>
            </w:r>
          </w:p>
        </w:tc>
      </w:tr>
      <w:tr w:rsidR="0017239C" w:rsidRPr="00E861F0" w14:paraId="5D3262B0" w14:textId="77777777" w:rsidTr="004E6DA2">
        <w:trPr>
          <w:cantSplit/>
        </w:trPr>
        <w:tc>
          <w:tcPr>
            <w:tcW w:w="540" w:type="dxa"/>
            <w:gridSpan w:val="2"/>
          </w:tcPr>
          <w:p w14:paraId="35A2FA46" w14:textId="77777777" w:rsidR="0017239C" w:rsidRPr="00E861F0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681D21" w14:textId="77777777" w:rsidR="0017239C" w:rsidRPr="00E861F0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61F0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E861F0" w14:paraId="45CB5ABE" w14:textId="77777777" w:rsidTr="004E6DA2">
        <w:trPr>
          <w:cantSplit/>
        </w:trPr>
        <w:tc>
          <w:tcPr>
            <w:tcW w:w="4860" w:type="dxa"/>
            <w:gridSpan w:val="3"/>
          </w:tcPr>
          <w:p w14:paraId="7100E2C2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083119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37507967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254E3EC9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176</w:t>
            </w:r>
          </w:p>
        </w:tc>
      </w:tr>
      <w:tr w:rsidR="0017239C" w:rsidRPr="00E861F0" w14:paraId="57E7942A" w14:textId="77777777" w:rsidTr="004E6DA2">
        <w:trPr>
          <w:cantSplit/>
        </w:trPr>
        <w:tc>
          <w:tcPr>
            <w:tcW w:w="540" w:type="dxa"/>
            <w:gridSpan w:val="2"/>
          </w:tcPr>
          <w:p w14:paraId="25650DEE" w14:textId="77777777" w:rsidR="0017239C" w:rsidRPr="00E861F0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D4344F" w14:textId="77777777" w:rsidR="0017239C" w:rsidRPr="00E861F0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61F0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E861F0" w14:paraId="65A2823A" w14:textId="77777777" w:rsidTr="004E6DA2">
        <w:trPr>
          <w:cantSplit/>
        </w:trPr>
        <w:tc>
          <w:tcPr>
            <w:tcW w:w="4860" w:type="dxa"/>
            <w:gridSpan w:val="3"/>
          </w:tcPr>
          <w:p w14:paraId="6A2BE473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E7FDC6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4EFF6148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3643E485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176</w:t>
            </w:r>
          </w:p>
        </w:tc>
      </w:tr>
      <w:tr w:rsidR="0017239C" w:rsidRPr="00E861F0" w14:paraId="7C2D2239" w14:textId="77777777" w:rsidTr="004E6DA2">
        <w:trPr>
          <w:cantSplit/>
        </w:trPr>
        <w:tc>
          <w:tcPr>
            <w:tcW w:w="540" w:type="dxa"/>
            <w:gridSpan w:val="2"/>
          </w:tcPr>
          <w:p w14:paraId="266AE8F4" w14:textId="77777777" w:rsidR="0017239C" w:rsidRPr="00E861F0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77921C" w14:textId="77777777" w:rsidR="0017239C" w:rsidRPr="00E861F0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E861F0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E861F0" w14:paraId="51F82279" w14:textId="77777777" w:rsidTr="004E6DA2">
        <w:trPr>
          <w:cantSplit/>
        </w:trPr>
        <w:tc>
          <w:tcPr>
            <w:tcW w:w="4860" w:type="dxa"/>
            <w:gridSpan w:val="3"/>
          </w:tcPr>
          <w:p w14:paraId="6A86CDD4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933839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3AE0C65D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5C26A797" w14:textId="77777777" w:rsidR="0017239C" w:rsidRPr="00E861F0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E861F0">
              <w:rPr>
                <w:kern w:val="18"/>
              </w:rPr>
              <w:t>$   630</w:t>
            </w:r>
          </w:p>
        </w:tc>
      </w:tr>
      <w:tr w:rsidR="0017239C" w:rsidRPr="00E861F0" w14:paraId="7978C654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74F54E6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0551863B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5D8F5C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69977784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39735B1" w14:textId="77777777" w:rsidR="0017239C" w:rsidRPr="00E861F0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61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AF379E0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  <w:r w:rsidRPr="00E861F0">
              <w:rPr>
                <w:kern w:val="18"/>
              </w:rPr>
              <w:t xml:space="preserve">For Other Than Zone-rated Trucks, Tractors and Trailers Classifications, refer to Rule </w:t>
            </w:r>
            <w:r w:rsidRPr="00E861F0">
              <w:rPr>
                <w:rStyle w:val="rulelink"/>
              </w:rPr>
              <w:t>222. for premium development.</w:t>
            </w:r>
          </w:p>
        </w:tc>
      </w:tr>
      <w:tr w:rsidR="0017239C" w:rsidRPr="00E861F0" w14:paraId="68E457AA" w14:textId="77777777" w:rsidTr="004E6DA2">
        <w:trPr>
          <w:cantSplit/>
        </w:trPr>
        <w:tc>
          <w:tcPr>
            <w:tcW w:w="220" w:type="dxa"/>
          </w:tcPr>
          <w:p w14:paraId="72D0E794" w14:textId="77777777" w:rsidR="0017239C" w:rsidRPr="00E861F0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61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5116CB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  <w:r w:rsidRPr="00E861F0">
              <w:rPr>
                <w:kern w:val="18"/>
              </w:rPr>
              <w:t xml:space="preserve">For Private Passenger Types Classifications, refer to Rule </w:t>
            </w:r>
            <w:r w:rsidRPr="00E861F0">
              <w:rPr>
                <w:rStyle w:val="rulelink"/>
              </w:rPr>
              <w:t>232. for premium development.</w:t>
            </w:r>
          </w:p>
        </w:tc>
      </w:tr>
      <w:tr w:rsidR="0017239C" w:rsidRPr="00E861F0" w14:paraId="67F5B3DE" w14:textId="77777777" w:rsidTr="004E6DA2">
        <w:trPr>
          <w:cantSplit/>
        </w:trPr>
        <w:tc>
          <w:tcPr>
            <w:tcW w:w="220" w:type="dxa"/>
          </w:tcPr>
          <w:p w14:paraId="1B040082" w14:textId="77777777" w:rsidR="0017239C" w:rsidRPr="00E861F0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61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943659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  <w:r w:rsidRPr="00E861F0">
              <w:rPr>
                <w:kern w:val="18"/>
              </w:rPr>
              <w:t xml:space="preserve">For Other Than Zone-rated Publics Autos, refer to Rule </w:t>
            </w:r>
            <w:r w:rsidRPr="00E861F0">
              <w:rPr>
                <w:rStyle w:val="rulelink"/>
              </w:rPr>
              <w:t>239. for premium development.</w:t>
            </w:r>
          </w:p>
        </w:tc>
      </w:tr>
      <w:tr w:rsidR="0017239C" w:rsidRPr="00E861F0" w14:paraId="5FAEAB49" w14:textId="77777777" w:rsidTr="004E6DA2">
        <w:trPr>
          <w:cantSplit/>
        </w:trPr>
        <w:tc>
          <w:tcPr>
            <w:tcW w:w="220" w:type="dxa"/>
          </w:tcPr>
          <w:p w14:paraId="58024D0C" w14:textId="77777777" w:rsidR="0017239C" w:rsidRPr="00E861F0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61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52B9CC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  <w:r w:rsidRPr="00E861F0">
              <w:rPr>
                <w:kern w:val="18"/>
              </w:rPr>
              <w:t xml:space="preserve">For Deductible factors, refer to Rule </w:t>
            </w:r>
            <w:r w:rsidRPr="00E861F0">
              <w:rPr>
                <w:rStyle w:val="rulelink"/>
              </w:rPr>
              <w:t>298.</w:t>
            </w:r>
          </w:p>
        </w:tc>
      </w:tr>
      <w:tr w:rsidR="0017239C" w:rsidRPr="00E861F0" w14:paraId="6406DE37" w14:textId="77777777" w:rsidTr="004E6DA2">
        <w:trPr>
          <w:cantSplit/>
        </w:trPr>
        <w:tc>
          <w:tcPr>
            <w:tcW w:w="220" w:type="dxa"/>
          </w:tcPr>
          <w:p w14:paraId="4AEE0A2D" w14:textId="77777777" w:rsidR="0017239C" w:rsidRPr="00E861F0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E861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094773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  <w:r w:rsidRPr="00E861F0">
              <w:rPr>
                <w:kern w:val="18"/>
              </w:rPr>
              <w:t xml:space="preserve">For Vehicle Value factors, refer to Rule </w:t>
            </w:r>
            <w:r w:rsidRPr="00E861F0">
              <w:rPr>
                <w:rStyle w:val="rulelink"/>
              </w:rPr>
              <w:t>301.</w:t>
            </w:r>
          </w:p>
        </w:tc>
      </w:tr>
      <w:tr w:rsidR="0017239C" w:rsidRPr="00E861F0" w14:paraId="4A7B0846" w14:textId="77777777" w:rsidTr="004E6DA2">
        <w:trPr>
          <w:cantSplit/>
        </w:trPr>
        <w:tc>
          <w:tcPr>
            <w:tcW w:w="220" w:type="dxa"/>
          </w:tcPr>
          <w:p w14:paraId="7687E335" w14:textId="77777777" w:rsidR="0017239C" w:rsidRPr="00E861F0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24526D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41C9A303" w14:textId="77777777" w:rsidTr="004E6DA2">
        <w:trPr>
          <w:cantSplit/>
        </w:trPr>
        <w:tc>
          <w:tcPr>
            <w:tcW w:w="220" w:type="dxa"/>
          </w:tcPr>
          <w:p w14:paraId="6CF935C0" w14:textId="77777777" w:rsidR="0017239C" w:rsidRPr="00E861F0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8FFC2A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6909530B" w14:textId="77777777" w:rsidTr="004E6DA2">
        <w:trPr>
          <w:cantSplit/>
        </w:trPr>
        <w:tc>
          <w:tcPr>
            <w:tcW w:w="220" w:type="dxa"/>
          </w:tcPr>
          <w:p w14:paraId="6F7F7611" w14:textId="77777777" w:rsidR="0017239C" w:rsidRPr="00E861F0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E14B10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0675D6DB" w14:textId="77777777" w:rsidTr="004E6DA2">
        <w:trPr>
          <w:cantSplit/>
        </w:trPr>
        <w:tc>
          <w:tcPr>
            <w:tcW w:w="220" w:type="dxa"/>
          </w:tcPr>
          <w:p w14:paraId="25C3A99C" w14:textId="77777777" w:rsidR="0017239C" w:rsidRPr="00E861F0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4E8CA1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343E3CA9" w14:textId="77777777" w:rsidTr="004E6DA2">
        <w:trPr>
          <w:cantSplit/>
        </w:trPr>
        <w:tc>
          <w:tcPr>
            <w:tcW w:w="220" w:type="dxa"/>
          </w:tcPr>
          <w:p w14:paraId="71C04548" w14:textId="77777777" w:rsidR="0017239C" w:rsidRPr="00E861F0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2EBE0F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20F4E16C" w14:textId="77777777" w:rsidTr="004E6DA2">
        <w:trPr>
          <w:cantSplit/>
        </w:trPr>
        <w:tc>
          <w:tcPr>
            <w:tcW w:w="220" w:type="dxa"/>
          </w:tcPr>
          <w:p w14:paraId="52A9F8EF" w14:textId="77777777" w:rsidR="0017239C" w:rsidRPr="00E861F0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BFC4FC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38EEB600" w14:textId="77777777" w:rsidTr="004E6DA2">
        <w:trPr>
          <w:cantSplit/>
        </w:trPr>
        <w:tc>
          <w:tcPr>
            <w:tcW w:w="220" w:type="dxa"/>
          </w:tcPr>
          <w:p w14:paraId="6D78B8F5" w14:textId="77777777" w:rsidR="0017239C" w:rsidRPr="00E861F0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5C8F35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60EFDC2B" w14:textId="77777777" w:rsidTr="004E6DA2">
        <w:trPr>
          <w:cantSplit/>
        </w:trPr>
        <w:tc>
          <w:tcPr>
            <w:tcW w:w="220" w:type="dxa"/>
          </w:tcPr>
          <w:p w14:paraId="38C8FE5C" w14:textId="77777777" w:rsidR="0017239C" w:rsidRPr="00E861F0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D2D987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2B4E080F" w14:textId="77777777" w:rsidTr="004E6DA2">
        <w:trPr>
          <w:cantSplit/>
        </w:trPr>
        <w:tc>
          <w:tcPr>
            <w:tcW w:w="220" w:type="dxa"/>
          </w:tcPr>
          <w:p w14:paraId="6CDE4C70" w14:textId="77777777" w:rsidR="0017239C" w:rsidRPr="00E861F0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275754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E861F0" w14:paraId="3675C388" w14:textId="77777777" w:rsidTr="004E6DA2">
        <w:trPr>
          <w:cantSplit/>
        </w:trPr>
        <w:tc>
          <w:tcPr>
            <w:tcW w:w="220" w:type="dxa"/>
          </w:tcPr>
          <w:p w14:paraId="6B97F96B" w14:textId="77777777" w:rsidR="0017239C" w:rsidRPr="00E861F0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487322" w14:textId="77777777" w:rsidR="0017239C" w:rsidRPr="00E861F0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732B84E" w14:textId="41E0D5B2" w:rsidR="0017239C" w:rsidRDefault="0017239C" w:rsidP="0017239C">
      <w:pPr>
        <w:pStyle w:val="isonormal"/>
      </w:pPr>
    </w:p>
    <w:p w14:paraId="6972E6C0" w14:textId="780B52D3" w:rsidR="0017239C" w:rsidRDefault="0017239C" w:rsidP="0017239C">
      <w:pPr>
        <w:pStyle w:val="isonormal"/>
        <w:jc w:val="left"/>
      </w:pPr>
    </w:p>
    <w:p w14:paraId="64A0672A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A2AC31" w14:textId="77777777" w:rsidR="0017239C" w:rsidRPr="00F42FB9" w:rsidRDefault="0017239C" w:rsidP="0017239C">
      <w:pPr>
        <w:pStyle w:val="subcap"/>
      </w:pPr>
      <w:r w:rsidRPr="00F42FB9">
        <w:lastRenderedPageBreak/>
        <w:t>TERRITORY 111</w:t>
      </w:r>
    </w:p>
    <w:p w14:paraId="13B4D042" w14:textId="77777777" w:rsidR="0017239C" w:rsidRPr="00F42FB9" w:rsidRDefault="0017239C" w:rsidP="0017239C">
      <w:pPr>
        <w:pStyle w:val="subcap2"/>
      </w:pPr>
      <w:r w:rsidRPr="00F42FB9">
        <w:t>PHYS DAM</w:t>
      </w:r>
    </w:p>
    <w:p w14:paraId="1AA64294" w14:textId="77777777" w:rsidR="0017239C" w:rsidRPr="00F42FB9" w:rsidRDefault="0017239C" w:rsidP="0017239C">
      <w:pPr>
        <w:pStyle w:val="isonormal"/>
      </w:pPr>
    </w:p>
    <w:p w14:paraId="7754EFFE" w14:textId="77777777" w:rsidR="0017239C" w:rsidRPr="00F42FB9" w:rsidRDefault="0017239C" w:rsidP="0017239C">
      <w:pPr>
        <w:pStyle w:val="isonormal"/>
        <w:sectPr w:rsidR="0017239C" w:rsidRPr="00F42FB9" w:rsidSect="0017239C">
          <w:headerReference w:type="even" r:id="rId223"/>
          <w:headerReference w:type="default" r:id="rId224"/>
          <w:footerReference w:type="even" r:id="rId225"/>
          <w:footerReference w:type="default" r:id="rId226"/>
          <w:headerReference w:type="first" r:id="rId227"/>
          <w:footerReference w:type="first" r:id="rId22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F42FB9" w14:paraId="48C40A58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087E760" w14:textId="77777777" w:rsidR="0017239C" w:rsidRPr="00F42FB9" w:rsidRDefault="0017239C" w:rsidP="004E6DA2">
            <w:pPr>
              <w:pStyle w:val="tablehead"/>
              <w:rPr>
                <w:kern w:val="18"/>
              </w:rPr>
            </w:pPr>
            <w:r w:rsidRPr="00F42FB9">
              <w:rPr>
                <w:kern w:val="18"/>
              </w:rPr>
              <w:t>PHYSICAL DAMAGE</w:t>
            </w:r>
            <w:r w:rsidRPr="00F42FB9">
              <w:rPr>
                <w:kern w:val="18"/>
              </w:rPr>
              <w:br/>
              <w:t>Original Cost New Range</w:t>
            </w:r>
            <w:r w:rsidRPr="00F42FB9">
              <w:rPr>
                <w:kern w:val="18"/>
              </w:rPr>
              <w:br/>
              <w:t>$25,000 – 29,999</w:t>
            </w:r>
          </w:p>
        </w:tc>
      </w:tr>
      <w:tr w:rsidR="0017239C" w:rsidRPr="00F42FB9" w14:paraId="60EAAA19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3CD9BDA" w14:textId="77777777" w:rsidR="0017239C" w:rsidRPr="00F42FB9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E0B16B" w14:textId="77777777" w:rsidR="0017239C" w:rsidRPr="00F42FB9" w:rsidRDefault="0017239C" w:rsidP="004E6DA2">
            <w:pPr>
              <w:pStyle w:val="tablehead"/>
              <w:rPr>
                <w:kern w:val="18"/>
              </w:rPr>
            </w:pPr>
            <w:r w:rsidRPr="00F42FB9">
              <w:rPr>
                <w:kern w:val="18"/>
              </w:rPr>
              <w:t>Specified</w:t>
            </w:r>
            <w:r w:rsidRPr="00F42FB9">
              <w:rPr>
                <w:kern w:val="18"/>
              </w:rPr>
              <w:br/>
              <w:t>Causes</w:t>
            </w:r>
            <w:r w:rsidRPr="00F42FB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032AB1" w14:textId="77777777" w:rsidR="0017239C" w:rsidRPr="00F42FB9" w:rsidRDefault="0017239C" w:rsidP="004E6DA2">
            <w:pPr>
              <w:pStyle w:val="tablehead"/>
              <w:rPr>
                <w:kern w:val="18"/>
              </w:rPr>
            </w:pPr>
            <w:r w:rsidRPr="00F42FB9">
              <w:rPr>
                <w:kern w:val="18"/>
              </w:rPr>
              <w:br/>
            </w:r>
            <w:r w:rsidRPr="00F42FB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899374" w14:textId="77777777" w:rsidR="0017239C" w:rsidRPr="00F42FB9" w:rsidRDefault="0017239C" w:rsidP="004E6DA2">
            <w:pPr>
              <w:pStyle w:val="tablehead"/>
              <w:rPr>
                <w:kern w:val="18"/>
              </w:rPr>
            </w:pPr>
            <w:r w:rsidRPr="00F42FB9">
              <w:rPr>
                <w:kern w:val="18"/>
              </w:rPr>
              <w:t>$500</w:t>
            </w:r>
            <w:r w:rsidRPr="00F42FB9">
              <w:rPr>
                <w:kern w:val="18"/>
              </w:rPr>
              <w:br/>
              <w:t>Ded.</w:t>
            </w:r>
            <w:r w:rsidRPr="00F42FB9">
              <w:rPr>
                <w:kern w:val="18"/>
              </w:rPr>
              <w:br/>
              <w:t>Coll.</w:t>
            </w:r>
          </w:p>
        </w:tc>
      </w:tr>
      <w:tr w:rsidR="0017239C" w:rsidRPr="00F42FB9" w14:paraId="14C81E90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58C5C92" w14:textId="77777777" w:rsidR="0017239C" w:rsidRPr="00F42FB9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42FB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F42FB9" w14:paraId="45D1FF7D" w14:textId="77777777" w:rsidTr="004E6DA2">
        <w:trPr>
          <w:cantSplit/>
        </w:trPr>
        <w:tc>
          <w:tcPr>
            <w:tcW w:w="540" w:type="dxa"/>
            <w:gridSpan w:val="2"/>
          </w:tcPr>
          <w:p w14:paraId="5C4945C4" w14:textId="77777777" w:rsidR="0017239C" w:rsidRPr="00F42FB9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0646AD" w14:textId="77777777" w:rsidR="0017239C" w:rsidRPr="00F42FB9" w:rsidRDefault="0017239C" w:rsidP="004E6DA2">
            <w:pPr>
              <w:pStyle w:val="tabletext11"/>
              <w:rPr>
                <w:b/>
                <w:kern w:val="18"/>
              </w:rPr>
            </w:pPr>
            <w:r w:rsidRPr="00F42FB9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F42FB9" w14:paraId="774DCB5E" w14:textId="77777777" w:rsidTr="004E6DA2">
        <w:trPr>
          <w:cantSplit/>
        </w:trPr>
        <w:tc>
          <w:tcPr>
            <w:tcW w:w="540" w:type="dxa"/>
            <w:gridSpan w:val="2"/>
          </w:tcPr>
          <w:p w14:paraId="2443316F" w14:textId="77777777" w:rsidR="0017239C" w:rsidRPr="00F42FB9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CC43B2" w14:textId="77777777" w:rsidR="0017239C" w:rsidRPr="00F42FB9" w:rsidRDefault="0017239C" w:rsidP="004E6DA2">
            <w:pPr>
              <w:pStyle w:val="tabletext11"/>
              <w:rPr>
                <w:b/>
                <w:kern w:val="18"/>
              </w:rPr>
            </w:pPr>
            <w:r w:rsidRPr="00F42FB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F42FB9" w14:paraId="4B65EC1D" w14:textId="77777777" w:rsidTr="004E6DA2">
        <w:trPr>
          <w:cantSplit/>
        </w:trPr>
        <w:tc>
          <w:tcPr>
            <w:tcW w:w="4860" w:type="dxa"/>
            <w:gridSpan w:val="3"/>
          </w:tcPr>
          <w:p w14:paraId="7E7FCED4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2E9A9F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7EEE861F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1F9C5497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309</w:t>
            </w:r>
          </w:p>
        </w:tc>
      </w:tr>
      <w:tr w:rsidR="0017239C" w:rsidRPr="00F42FB9" w14:paraId="028A5BC0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1FE469" w14:textId="77777777" w:rsidR="0017239C" w:rsidRPr="00F42FB9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42FB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F42FB9" w14:paraId="65287782" w14:textId="77777777" w:rsidTr="004E6DA2">
        <w:trPr>
          <w:cantSplit/>
        </w:trPr>
        <w:tc>
          <w:tcPr>
            <w:tcW w:w="4860" w:type="dxa"/>
            <w:gridSpan w:val="3"/>
          </w:tcPr>
          <w:p w14:paraId="10EE92CB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823883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BEBE00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8BD99E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F42FB9" w14:paraId="4753477F" w14:textId="77777777" w:rsidTr="004E6DA2">
        <w:trPr>
          <w:cantSplit/>
        </w:trPr>
        <w:tc>
          <w:tcPr>
            <w:tcW w:w="4860" w:type="dxa"/>
            <w:gridSpan w:val="3"/>
          </w:tcPr>
          <w:p w14:paraId="5C7DB2C2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3F91F8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6ACFBA99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3E3661D0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505</w:t>
            </w:r>
          </w:p>
        </w:tc>
      </w:tr>
      <w:tr w:rsidR="0017239C" w:rsidRPr="00F42FB9" w14:paraId="26C6DB50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0EAB24B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461E2AE1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D84D67" w14:textId="77777777" w:rsidR="0017239C" w:rsidRPr="00F42FB9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42FB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F42FB9" w14:paraId="07EC57A1" w14:textId="77777777" w:rsidTr="004E6DA2">
        <w:trPr>
          <w:cantSplit/>
        </w:trPr>
        <w:tc>
          <w:tcPr>
            <w:tcW w:w="540" w:type="dxa"/>
            <w:gridSpan w:val="2"/>
          </w:tcPr>
          <w:p w14:paraId="0E5FD800" w14:textId="77777777" w:rsidR="0017239C" w:rsidRPr="00F42FB9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EE3ED0" w14:textId="77777777" w:rsidR="0017239C" w:rsidRPr="00F42FB9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42FB9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F42FB9" w14:paraId="64B40F02" w14:textId="77777777" w:rsidTr="004E6DA2">
        <w:trPr>
          <w:cantSplit/>
        </w:trPr>
        <w:tc>
          <w:tcPr>
            <w:tcW w:w="4860" w:type="dxa"/>
            <w:gridSpan w:val="3"/>
          </w:tcPr>
          <w:p w14:paraId="10EA7975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42394D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1D9CF081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28C33AD0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695</w:t>
            </w:r>
          </w:p>
        </w:tc>
      </w:tr>
      <w:tr w:rsidR="0017239C" w:rsidRPr="00F42FB9" w14:paraId="2C7C11E7" w14:textId="77777777" w:rsidTr="004E6DA2">
        <w:trPr>
          <w:cantSplit/>
        </w:trPr>
        <w:tc>
          <w:tcPr>
            <w:tcW w:w="540" w:type="dxa"/>
            <w:gridSpan w:val="2"/>
          </w:tcPr>
          <w:p w14:paraId="6AB0AA92" w14:textId="77777777" w:rsidR="0017239C" w:rsidRPr="00F42FB9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8CA3FE" w14:textId="77777777" w:rsidR="0017239C" w:rsidRPr="00F42FB9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42FB9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F42FB9" w14:paraId="2A36DAD9" w14:textId="77777777" w:rsidTr="004E6DA2">
        <w:trPr>
          <w:cantSplit/>
        </w:trPr>
        <w:tc>
          <w:tcPr>
            <w:tcW w:w="4860" w:type="dxa"/>
            <w:gridSpan w:val="3"/>
          </w:tcPr>
          <w:p w14:paraId="2EC7A176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89FDD7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37DBF001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0B933A79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195</w:t>
            </w:r>
          </w:p>
        </w:tc>
      </w:tr>
      <w:tr w:rsidR="0017239C" w:rsidRPr="00F42FB9" w14:paraId="5876D6B4" w14:textId="77777777" w:rsidTr="004E6DA2">
        <w:trPr>
          <w:cantSplit/>
        </w:trPr>
        <w:tc>
          <w:tcPr>
            <w:tcW w:w="540" w:type="dxa"/>
            <w:gridSpan w:val="2"/>
          </w:tcPr>
          <w:p w14:paraId="157674BA" w14:textId="77777777" w:rsidR="0017239C" w:rsidRPr="00F42FB9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68B864" w14:textId="77777777" w:rsidR="0017239C" w:rsidRPr="00F42FB9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42FB9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F42FB9" w14:paraId="37782B33" w14:textId="77777777" w:rsidTr="004E6DA2">
        <w:trPr>
          <w:cantSplit/>
        </w:trPr>
        <w:tc>
          <w:tcPr>
            <w:tcW w:w="4860" w:type="dxa"/>
            <w:gridSpan w:val="3"/>
          </w:tcPr>
          <w:p w14:paraId="62179353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7BD27C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5246B823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7E12EF6D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195</w:t>
            </w:r>
          </w:p>
        </w:tc>
      </w:tr>
      <w:tr w:rsidR="0017239C" w:rsidRPr="00F42FB9" w14:paraId="602D9FFB" w14:textId="77777777" w:rsidTr="004E6DA2">
        <w:trPr>
          <w:cantSplit/>
        </w:trPr>
        <w:tc>
          <w:tcPr>
            <w:tcW w:w="540" w:type="dxa"/>
            <w:gridSpan w:val="2"/>
          </w:tcPr>
          <w:p w14:paraId="181E0E15" w14:textId="77777777" w:rsidR="0017239C" w:rsidRPr="00F42FB9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0F0B34" w14:textId="77777777" w:rsidR="0017239C" w:rsidRPr="00F42FB9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F42FB9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F42FB9" w14:paraId="0BFACBE2" w14:textId="77777777" w:rsidTr="004E6DA2">
        <w:trPr>
          <w:cantSplit/>
        </w:trPr>
        <w:tc>
          <w:tcPr>
            <w:tcW w:w="4860" w:type="dxa"/>
            <w:gridSpan w:val="3"/>
          </w:tcPr>
          <w:p w14:paraId="515F5512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4F7B2A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7134DC1D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13ED26EB" w14:textId="77777777" w:rsidR="0017239C" w:rsidRPr="00F42FB9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F42FB9">
              <w:rPr>
                <w:kern w:val="18"/>
              </w:rPr>
              <w:t>$   695</w:t>
            </w:r>
          </w:p>
        </w:tc>
      </w:tr>
      <w:tr w:rsidR="0017239C" w:rsidRPr="00F42FB9" w14:paraId="68EBF47B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F6C4DA8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3B9A3695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0EF357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5B99E0AC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62CD423" w14:textId="77777777" w:rsidR="0017239C" w:rsidRPr="00F42FB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42F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0D30CAC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  <w:r w:rsidRPr="00F42FB9">
              <w:rPr>
                <w:kern w:val="18"/>
              </w:rPr>
              <w:t xml:space="preserve">For Other Than Zone-rated Trucks, Tractors and Trailers Classifications, refer to Rule </w:t>
            </w:r>
            <w:r w:rsidRPr="00F42FB9">
              <w:rPr>
                <w:rStyle w:val="rulelink"/>
              </w:rPr>
              <w:t>222. for premium development.</w:t>
            </w:r>
          </w:p>
        </w:tc>
      </w:tr>
      <w:tr w:rsidR="0017239C" w:rsidRPr="00F42FB9" w14:paraId="08B96667" w14:textId="77777777" w:rsidTr="004E6DA2">
        <w:trPr>
          <w:cantSplit/>
        </w:trPr>
        <w:tc>
          <w:tcPr>
            <w:tcW w:w="220" w:type="dxa"/>
          </w:tcPr>
          <w:p w14:paraId="394D1D8C" w14:textId="77777777" w:rsidR="0017239C" w:rsidRPr="00F42FB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42F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734F63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  <w:r w:rsidRPr="00F42FB9">
              <w:rPr>
                <w:kern w:val="18"/>
              </w:rPr>
              <w:t xml:space="preserve">For Private Passenger Types Classifications, refer to Rule </w:t>
            </w:r>
            <w:r w:rsidRPr="00F42FB9">
              <w:rPr>
                <w:rStyle w:val="rulelink"/>
              </w:rPr>
              <w:t>232. for premium development.</w:t>
            </w:r>
          </w:p>
        </w:tc>
      </w:tr>
      <w:tr w:rsidR="0017239C" w:rsidRPr="00F42FB9" w14:paraId="0D16235C" w14:textId="77777777" w:rsidTr="004E6DA2">
        <w:trPr>
          <w:cantSplit/>
        </w:trPr>
        <w:tc>
          <w:tcPr>
            <w:tcW w:w="220" w:type="dxa"/>
          </w:tcPr>
          <w:p w14:paraId="4B9A444D" w14:textId="77777777" w:rsidR="0017239C" w:rsidRPr="00F42FB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42F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3B115D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  <w:r w:rsidRPr="00F42FB9">
              <w:rPr>
                <w:kern w:val="18"/>
              </w:rPr>
              <w:t xml:space="preserve">For Other Than Zone-rated Publics Autos, refer to Rule </w:t>
            </w:r>
            <w:r w:rsidRPr="00F42FB9">
              <w:rPr>
                <w:rStyle w:val="rulelink"/>
              </w:rPr>
              <w:t>239. for premium development.</w:t>
            </w:r>
          </w:p>
        </w:tc>
      </w:tr>
      <w:tr w:rsidR="0017239C" w:rsidRPr="00F42FB9" w14:paraId="371F15C7" w14:textId="77777777" w:rsidTr="004E6DA2">
        <w:trPr>
          <w:cantSplit/>
        </w:trPr>
        <w:tc>
          <w:tcPr>
            <w:tcW w:w="220" w:type="dxa"/>
          </w:tcPr>
          <w:p w14:paraId="25573C97" w14:textId="77777777" w:rsidR="0017239C" w:rsidRPr="00F42FB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42F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BC413A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  <w:r w:rsidRPr="00F42FB9">
              <w:rPr>
                <w:kern w:val="18"/>
              </w:rPr>
              <w:t xml:space="preserve">For Deductible factors, refer to Rule </w:t>
            </w:r>
            <w:r w:rsidRPr="00F42FB9">
              <w:rPr>
                <w:rStyle w:val="rulelink"/>
              </w:rPr>
              <w:t>298.</w:t>
            </w:r>
          </w:p>
        </w:tc>
      </w:tr>
      <w:tr w:rsidR="0017239C" w:rsidRPr="00F42FB9" w14:paraId="73DE3A14" w14:textId="77777777" w:rsidTr="004E6DA2">
        <w:trPr>
          <w:cantSplit/>
        </w:trPr>
        <w:tc>
          <w:tcPr>
            <w:tcW w:w="220" w:type="dxa"/>
          </w:tcPr>
          <w:p w14:paraId="3E93469D" w14:textId="77777777" w:rsidR="0017239C" w:rsidRPr="00F42FB9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F42F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08CE47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  <w:r w:rsidRPr="00F42FB9">
              <w:rPr>
                <w:kern w:val="18"/>
              </w:rPr>
              <w:t xml:space="preserve">For Vehicle Value factors, refer to Rule </w:t>
            </w:r>
            <w:r w:rsidRPr="00F42FB9">
              <w:rPr>
                <w:rStyle w:val="rulelink"/>
              </w:rPr>
              <w:t>301.</w:t>
            </w:r>
          </w:p>
        </w:tc>
      </w:tr>
      <w:tr w:rsidR="0017239C" w:rsidRPr="00F42FB9" w14:paraId="6CBD787D" w14:textId="77777777" w:rsidTr="004E6DA2">
        <w:trPr>
          <w:cantSplit/>
        </w:trPr>
        <w:tc>
          <w:tcPr>
            <w:tcW w:w="220" w:type="dxa"/>
          </w:tcPr>
          <w:p w14:paraId="2F670BA0" w14:textId="77777777" w:rsidR="0017239C" w:rsidRPr="00F42FB9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35C46E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3FA695A3" w14:textId="77777777" w:rsidTr="004E6DA2">
        <w:trPr>
          <w:cantSplit/>
        </w:trPr>
        <w:tc>
          <w:tcPr>
            <w:tcW w:w="220" w:type="dxa"/>
          </w:tcPr>
          <w:p w14:paraId="3BC44D05" w14:textId="77777777" w:rsidR="0017239C" w:rsidRPr="00F42FB9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CB8B29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114154E4" w14:textId="77777777" w:rsidTr="004E6DA2">
        <w:trPr>
          <w:cantSplit/>
        </w:trPr>
        <w:tc>
          <w:tcPr>
            <w:tcW w:w="220" w:type="dxa"/>
          </w:tcPr>
          <w:p w14:paraId="74C75DDC" w14:textId="77777777" w:rsidR="0017239C" w:rsidRPr="00F42FB9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68C459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422AA718" w14:textId="77777777" w:rsidTr="004E6DA2">
        <w:trPr>
          <w:cantSplit/>
        </w:trPr>
        <w:tc>
          <w:tcPr>
            <w:tcW w:w="220" w:type="dxa"/>
          </w:tcPr>
          <w:p w14:paraId="1262580B" w14:textId="77777777" w:rsidR="0017239C" w:rsidRPr="00F42FB9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D84DB9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02EC7130" w14:textId="77777777" w:rsidTr="004E6DA2">
        <w:trPr>
          <w:cantSplit/>
        </w:trPr>
        <w:tc>
          <w:tcPr>
            <w:tcW w:w="220" w:type="dxa"/>
          </w:tcPr>
          <w:p w14:paraId="79592B57" w14:textId="77777777" w:rsidR="0017239C" w:rsidRPr="00F42FB9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E0B0D3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0B228E7B" w14:textId="77777777" w:rsidTr="004E6DA2">
        <w:trPr>
          <w:cantSplit/>
        </w:trPr>
        <w:tc>
          <w:tcPr>
            <w:tcW w:w="220" w:type="dxa"/>
          </w:tcPr>
          <w:p w14:paraId="43BEEC85" w14:textId="77777777" w:rsidR="0017239C" w:rsidRPr="00F42FB9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8478FF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3D971FA0" w14:textId="77777777" w:rsidTr="004E6DA2">
        <w:trPr>
          <w:cantSplit/>
        </w:trPr>
        <w:tc>
          <w:tcPr>
            <w:tcW w:w="220" w:type="dxa"/>
          </w:tcPr>
          <w:p w14:paraId="47C0AEDE" w14:textId="77777777" w:rsidR="0017239C" w:rsidRPr="00F42FB9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015E9A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555A2690" w14:textId="77777777" w:rsidTr="004E6DA2">
        <w:trPr>
          <w:cantSplit/>
        </w:trPr>
        <w:tc>
          <w:tcPr>
            <w:tcW w:w="220" w:type="dxa"/>
          </w:tcPr>
          <w:p w14:paraId="69A50341" w14:textId="77777777" w:rsidR="0017239C" w:rsidRPr="00F42FB9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7AD569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366FB336" w14:textId="77777777" w:rsidTr="004E6DA2">
        <w:trPr>
          <w:cantSplit/>
        </w:trPr>
        <w:tc>
          <w:tcPr>
            <w:tcW w:w="220" w:type="dxa"/>
          </w:tcPr>
          <w:p w14:paraId="7E86413E" w14:textId="77777777" w:rsidR="0017239C" w:rsidRPr="00F42FB9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81ED0B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F42FB9" w14:paraId="0D591933" w14:textId="77777777" w:rsidTr="004E6DA2">
        <w:trPr>
          <w:cantSplit/>
        </w:trPr>
        <w:tc>
          <w:tcPr>
            <w:tcW w:w="220" w:type="dxa"/>
          </w:tcPr>
          <w:p w14:paraId="763AEDF7" w14:textId="77777777" w:rsidR="0017239C" w:rsidRPr="00F42FB9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C80448" w14:textId="77777777" w:rsidR="0017239C" w:rsidRPr="00F42FB9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65756B40" w14:textId="3E13C5B4" w:rsidR="0017239C" w:rsidRDefault="0017239C" w:rsidP="0017239C">
      <w:pPr>
        <w:pStyle w:val="isonormal"/>
      </w:pPr>
    </w:p>
    <w:p w14:paraId="17945925" w14:textId="312C903F" w:rsidR="0017239C" w:rsidRDefault="0017239C" w:rsidP="0017239C">
      <w:pPr>
        <w:pStyle w:val="isonormal"/>
        <w:jc w:val="left"/>
      </w:pPr>
    </w:p>
    <w:p w14:paraId="32E3EABF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CB15D41" w14:textId="77777777" w:rsidR="0017239C" w:rsidRPr="002373AF" w:rsidRDefault="0017239C" w:rsidP="0017239C">
      <w:pPr>
        <w:pStyle w:val="subcap"/>
      </w:pPr>
      <w:r w:rsidRPr="002373AF">
        <w:lastRenderedPageBreak/>
        <w:t>TERRITORY 112</w:t>
      </w:r>
    </w:p>
    <w:p w14:paraId="6B536578" w14:textId="77777777" w:rsidR="0017239C" w:rsidRPr="002373AF" w:rsidRDefault="0017239C" w:rsidP="0017239C">
      <w:pPr>
        <w:pStyle w:val="subcap2"/>
      </w:pPr>
      <w:r w:rsidRPr="002373AF">
        <w:t>PHYS DAM</w:t>
      </w:r>
    </w:p>
    <w:p w14:paraId="7968AB4B" w14:textId="77777777" w:rsidR="0017239C" w:rsidRPr="002373AF" w:rsidRDefault="0017239C" w:rsidP="0017239C">
      <w:pPr>
        <w:pStyle w:val="isonormal"/>
      </w:pPr>
    </w:p>
    <w:p w14:paraId="3F806271" w14:textId="77777777" w:rsidR="0017239C" w:rsidRPr="002373AF" w:rsidRDefault="0017239C" w:rsidP="0017239C">
      <w:pPr>
        <w:pStyle w:val="isonormal"/>
        <w:sectPr w:rsidR="0017239C" w:rsidRPr="002373AF" w:rsidSect="0017239C">
          <w:headerReference w:type="even" r:id="rId229"/>
          <w:headerReference w:type="default" r:id="rId230"/>
          <w:footerReference w:type="even" r:id="rId231"/>
          <w:footerReference w:type="default" r:id="rId232"/>
          <w:headerReference w:type="first" r:id="rId233"/>
          <w:footerReference w:type="first" r:id="rId23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2373AF" w14:paraId="24AF014B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B4D6F2E" w14:textId="77777777" w:rsidR="0017239C" w:rsidRPr="002373AF" w:rsidRDefault="0017239C" w:rsidP="004E6DA2">
            <w:pPr>
              <w:pStyle w:val="tablehead"/>
              <w:rPr>
                <w:kern w:val="18"/>
              </w:rPr>
            </w:pPr>
            <w:r w:rsidRPr="002373AF">
              <w:rPr>
                <w:kern w:val="18"/>
              </w:rPr>
              <w:t>PHYSICAL DAMAGE</w:t>
            </w:r>
            <w:r w:rsidRPr="002373AF">
              <w:rPr>
                <w:kern w:val="18"/>
              </w:rPr>
              <w:br/>
              <w:t>Original Cost New Range</w:t>
            </w:r>
            <w:r w:rsidRPr="002373AF">
              <w:rPr>
                <w:kern w:val="18"/>
              </w:rPr>
              <w:br/>
              <w:t>$25,000 – 29,999</w:t>
            </w:r>
          </w:p>
        </w:tc>
      </w:tr>
      <w:tr w:rsidR="0017239C" w:rsidRPr="002373AF" w14:paraId="407A09D8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8D15BF5" w14:textId="77777777" w:rsidR="0017239C" w:rsidRPr="002373AF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2C1AB4F" w14:textId="77777777" w:rsidR="0017239C" w:rsidRPr="002373AF" w:rsidRDefault="0017239C" w:rsidP="004E6DA2">
            <w:pPr>
              <w:pStyle w:val="tablehead"/>
              <w:rPr>
                <w:kern w:val="18"/>
              </w:rPr>
            </w:pPr>
            <w:r w:rsidRPr="002373AF">
              <w:rPr>
                <w:kern w:val="18"/>
              </w:rPr>
              <w:t>Specified</w:t>
            </w:r>
            <w:r w:rsidRPr="002373AF">
              <w:rPr>
                <w:kern w:val="18"/>
              </w:rPr>
              <w:br/>
              <w:t>Causes</w:t>
            </w:r>
            <w:r w:rsidRPr="002373A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AD5BF5B" w14:textId="77777777" w:rsidR="0017239C" w:rsidRPr="002373AF" w:rsidRDefault="0017239C" w:rsidP="004E6DA2">
            <w:pPr>
              <w:pStyle w:val="tablehead"/>
              <w:rPr>
                <w:kern w:val="18"/>
              </w:rPr>
            </w:pPr>
            <w:r w:rsidRPr="002373AF">
              <w:rPr>
                <w:kern w:val="18"/>
              </w:rPr>
              <w:br/>
            </w:r>
            <w:r w:rsidRPr="002373A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51ACEBE" w14:textId="77777777" w:rsidR="0017239C" w:rsidRPr="002373AF" w:rsidRDefault="0017239C" w:rsidP="004E6DA2">
            <w:pPr>
              <w:pStyle w:val="tablehead"/>
              <w:rPr>
                <w:kern w:val="18"/>
              </w:rPr>
            </w:pPr>
            <w:r w:rsidRPr="002373AF">
              <w:rPr>
                <w:kern w:val="18"/>
              </w:rPr>
              <w:t>$500</w:t>
            </w:r>
            <w:r w:rsidRPr="002373AF">
              <w:rPr>
                <w:kern w:val="18"/>
              </w:rPr>
              <w:br/>
              <w:t>Ded.</w:t>
            </w:r>
            <w:r w:rsidRPr="002373AF">
              <w:rPr>
                <w:kern w:val="18"/>
              </w:rPr>
              <w:br/>
              <w:t>Coll.</w:t>
            </w:r>
          </w:p>
        </w:tc>
      </w:tr>
      <w:tr w:rsidR="0017239C" w:rsidRPr="002373AF" w14:paraId="1DED8CA9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4D86D80" w14:textId="77777777" w:rsidR="0017239C" w:rsidRPr="002373AF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373A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2373AF" w14:paraId="124BE257" w14:textId="77777777" w:rsidTr="004E6DA2">
        <w:trPr>
          <w:cantSplit/>
        </w:trPr>
        <w:tc>
          <w:tcPr>
            <w:tcW w:w="540" w:type="dxa"/>
            <w:gridSpan w:val="2"/>
          </w:tcPr>
          <w:p w14:paraId="3D39FBF9" w14:textId="77777777" w:rsidR="0017239C" w:rsidRPr="002373AF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844B5B" w14:textId="77777777" w:rsidR="0017239C" w:rsidRPr="002373AF" w:rsidRDefault="0017239C" w:rsidP="004E6DA2">
            <w:pPr>
              <w:pStyle w:val="tabletext11"/>
              <w:rPr>
                <w:b/>
                <w:kern w:val="18"/>
              </w:rPr>
            </w:pPr>
            <w:r w:rsidRPr="002373AF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2373AF" w14:paraId="1EF24F1D" w14:textId="77777777" w:rsidTr="004E6DA2">
        <w:trPr>
          <w:cantSplit/>
        </w:trPr>
        <w:tc>
          <w:tcPr>
            <w:tcW w:w="540" w:type="dxa"/>
            <w:gridSpan w:val="2"/>
          </w:tcPr>
          <w:p w14:paraId="0436D5E3" w14:textId="77777777" w:rsidR="0017239C" w:rsidRPr="002373AF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B8145F" w14:textId="77777777" w:rsidR="0017239C" w:rsidRPr="002373AF" w:rsidRDefault="0017239C" w:rsidP="004E6DA2">
            <w:pPr>
              <w:pStyle w:val="tabletext11"/>
              <w:rPr>
                <w:b/>
                <w:kern w:val="18"/>
              </w:rPr>
            </w:pPr>
            <w:r w:rsidRPr="002373A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2373AF" w14:paraId="55547E5C" w14:textId="77777777" w:rsidTr="004E6DA2">
        <w:trPr>
          <w:cantSplit/>
        </w:trPr>
        <w:tc>
          <w:tcPr>
            <w:tcW w:w="4860" w:type="dxa"/>
            <w:gridSpan w:val="3"/>
          </w:tcPr>
          <w:p w14:paraId="50D1D3C4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B5E3F1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08F650F2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6C8C16D3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314</w:t>
            </w:r>
          </w:p>
        </w:tc>
      </w:tr>
      <w:tr w:rsidR="0017239C" w:rsidRPr="002373AF" w14:paraId="49840A53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8063DE" w14:textId="77777777" w:rsidR="0017239C" w:rsidRPr="002373AF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373A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2373AF" w14:paraId="20DCB4AB" w14:textId="77777777" w:rsidTr="004E6DA2">
        <w:trPr>
          <w:cantSplit/>
        </w:trPr>
        <w:tc>
          <w:tcPr>
            <w:tcW w:w="4860" w:type="dxa"/>
            <w:gridSpan w:val="3"/>
          </w:tcPr>
          <w:p w14:paraId="698CE159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AE134F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27A0D5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51CAC5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2373AF" w14:paraId="308AF431" w14:textId="77777777" w:rsidTr="004E6DA2">
        <w:trPr>
          <w:cantSplit/>
        </w:trPr>
        <w:tc>
          <w:tcPr>
            <w:tcW w:w="4860" w:type="dxa"/>
            <w:gridSpan w:val="3"/>
          </w:tcPr>
          <w:p w14:paraId="4E0BDA70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C7DE1E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09A1002A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009007E1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376</w:t>
            </w:r>
          </w:p>
        </w:tc>
      </w:tr>
      <w:tr w:rsidR="0017239C" w:rsidRPr="002373AF" w14:paraId="2F525983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DC6D125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2177C9EC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540C951" w14:textId="77777777" w:rsidR="0017239C" w:rsidRPr="002373AF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373A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2373AF" w14:paraId="1D2ACE73" w14:textId="77777777" w:rsidTr="004E6DA2">
        <w:trPr>
          <w:cantSplit/>
        </w:trPr>
        <w:tc>
          <w:tcPr>
            <w:tcW w:w="540" w:type="dxa"/>
            <w:gridSpan w:val="2"/>
          </w:tcPr>
          <w:p w14:paraId="0B8A1DA2" w14:textId="77777777" w:rsidR="0017239C" w:rsidRPr="002373AF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9F7A7C" w14:textId="77777777" w:rsidR="0017239C" w:rsidRPr="002373AF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373AF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2373AF" w14:paraId="312E8939" w14:textId="77777777" w:rsidTr="004E6DA2">
        <w:trPr>
          <w:cantSplit/>
        </w:trPr>
        <w:tc>
          <w:tcPr>
            <w:tcW w:w="4860" w:type="dxa"/>
            <w:gridSpan w:val="3"/>
          </w:tcPr>
          <w:p w14:paraId="0E3EDEBB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F37451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42C20CBC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296F62D0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707</w:t>
            </w:r>
          </w:p>
        </w:tc>
      </w:tr>
      <w:tr w:rsidR="0017239C" w:rsidRPr="002373AF" w14:paraId="1E471498" w14:textId="77777777" w:rsidTr="004E6DA2">
        <w:trPr>
          <w:cantSplit/>
        </w:trPr>
        <w:tc>
          <w:tcPr>
            <w:tcW w:w="540" w:type="dxa"/>
            <w:gridSpan w:val="2"/>
          </w:tcPr>
          <w:p w14:paraId="61532A5E" w14:textId="77777777" w:rsidR="0017239C" w:rsidRPr="002373AF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8D501C" w14:textId="77777777" w:rsidR="0017239C" w:rsidRPr="002373AF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373AF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2373AF" w14:paraId="6B4417FD" w14:textId="77777777" w:rsidTr="004E6DA2">
        <w:trPr>
          <w:cantSplit/>
        </w:trPr>
        <w:tc>
          <w:tcPr>
            <w:tcW w:w="4860" w:type="dxa"/>
            <w:gridSpan w:val="3"/>
          </w:tcPr>
          <w:p w14:paraId="27EDDD91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59CF0D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F691B95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2E5418B1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198</w:t>
            </w:r>
          </w:p>
        </w:tc>
      </w:tr>
      <w:tr w:rsidR="0017239C" w:rsidRPr="002373AF" w14:paraId="307133E6" w14:textId="77777777" w:rsidTr="004E6DA2">
        <w:trPr>
          <w:cantSplit/>
        </w:trPr>
        <w:tc>
          <w:tcPr>
            <w:tcW w:w="540" w:type="dxa"/>
            <w:gridSpan w:val="2"/>
          </w:tcPr>
          <w:p w14:paraId="2E592F03" w14:textId="77777777" w:rsidR="0017239C" w:rsidRPr="002373AF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6D415C" w14:textId="77777777" w:rsidR="0017239C" w:rsidRPr="002373AF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373AF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2373AF" w14:paraId="6B78FFC4" w14:textId="77777777" w:rsidTr="004E6DA2">
        <w:trPr>
          <w:cantSplit/>
        </w:trPr>
        <w:tc>
          <w:tcPr>
            <w:tcW w:w="4860" w:type="dxa"/>
            <w:gridSpan w:val="3"/>
          </w:tcPr>
          <w:p w14:paraId="01E0D15B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CC3886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DA12375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9DA0183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198</w:t>
            </w:r>
          </w:p>
        </w:tc>
      </w:tr>
      <w:tr w:rsidR="0017239C" w:rsidRPr="002373AF" w14:paraId="26CCC013" w14:textId="77777777" w:rsidTr="004E6DA2">
        <w:trPr>
          <w:cantSplit/>
        </w:trPr>
        <w:tc>
          <w:tcPr>
            <w:tcW w:w="540" w:type="dxa"/>
            <w:gridSpan w:val="2"/>
          </w:tcPr>
          <w:p w14:paraId="1BF8E1BD" w14:textId="77777777" w:rsidR="0017239C" w:rsidRPr="002373AF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F8D9EA" w14:textId="77777777" w:rsidR="0017239C" w:rsidRPr="002373AF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2373AF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2373AF" w14:paraId="7D7DB59D" w14:textId="77777777" w:rsidTr="004E6DA2">
        <w:trPr>
          <w:cantSplit/>
        </w:trPr>
        <w:tc>
          <w:tcPr>
            <w:tcW w:w="4860" w:type="dxa"/>
            <w:gridSpan w:val="3"/>
          </w:tcPr>
          <w:p w14:paraId="17F1591E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F4A0ED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63CE7372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022FC3F8" w14:textId="77777777" w:rsidR="0017239C" w:rsidRPr="002373AF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2373AF">
              <w:rPr>
                <w:kern w:val="18"/>
              </w:rPr>
              <w:t>$   707</w:t>
            </w:r>
          </w:p>
        </w:tc>
      </w:tr>
      <w:tr w:rsidR="0017239C" w:rsidRPr="002373AF" w14:paraId="469EFF0E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AAD54E7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3C5EA562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AB8D75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50DCFF7D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5FB7F50" w14:textId="77777777" w:rsidR="0017239C" w:rsidRPr="002373AF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373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C4FEA50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  <w:r w:rsidRPr="002373AF">
              <w:rPr>
                <w:kern w:val="18"/>
              </w:rPr>
              <w:t xml:space="preserve">For Other Than Zone-rated Trucks, Tractors and Trailers Classifications, refer to Rule </w:t>
            </w:r>
            <w:r w:rsidRPr="002373AF">
              <w:rPr>
                <w:rStyle w:val="rulelink"/>
              </w:rPr>
              <w:t>222. for premium development.</w:t>
            </w:r>
          </w:p>
        </w:tc>
      </w:tr>
      <w:tr w:rsidR="0017239C" w:rsidRPr="002373AF" w14:paraId="0D691C52" w14:textId="77777777" w:rsidTr="004E6DA2">
        <w:trPr>
          <w:cantSplit/>
        </w:trPr>
        <w:tc>
          <w:tcPr>
            <w:tcW w:w="220" w:type="dxa"/>
          </w:tcPr>
          <w:p w14:paraId="49424523" w14:textId="77777777" w:rsidR="0017239C" w:rsidRPr="002373AF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373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632AAE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  <w:r w:rsidRPr="002373AF">
              <w:rPr>
                <w:kern w:val="18"/>
              </w:rPr>
              <w:t xml:space="preserve">For Private Passenger Types Classifications, refer to Rule </w:t>
            </w:r>
            <w:r w:rsidRPr="002373AF">
              <w:rPr>
                <w:rStyle w:val="rulelink"/>
              </w:rPr>
              <w:t>232. for premium development.</w:t>
            </w:r>
          </w:p>
        </w:tc>
      </w:tr>
      <w:tr w:rsidR="0017239C" w:rsidRPr="002373AF" w14:paraId="712DFC29" w14:textId="77777777" w:rsidTr="004E6DA2">
        <w:trPr>
          <w:cantSplit/>
        </w:trPr>
        <w:tc>
          <w:tcPr>
            <w:tcW w:w="220" w:type="dxa"/>
          </w:tcPr>
          <w:p w14:paraId="147037BB" w14:textId="77777777" w:rsidR="0017239C" w:rsidRPr="002373AF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373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16AE6B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  <w:r w:rsidRPr="002373AF">
              <w:rPr>
                <w:kern w:val="18"/>
              </w:rPr>
              <w:t xml:space="preserve">For Other Than Zone-rated Publics Autos, refer to Rule </w:t>
            </w:r>
            <w:r w:rsidRPr="002373AF">
              <w:rPr>
                <w:rStyle w:val="rulelink"/>
              </w:rPr>
              <w:t>239. for premium development.</w:t>
            </w:r>
          </w:p>
        </w:tc>
      </w:tr>
      <w:tr w:rsidR="0017239C" w:rsidRPr="002373AF" w14:paraId="0CD369C6" w14:textId="77777777" w:rsidTr="004E6DA2">
        <w:trPr>
          <w:cantSplit/>
        </w:trPr>
        <w:tc>
          <w:tcPr>
            <w:tcW w:w="220" w:type="dxa"/>
          </w:tcPr>
          <w:p w14:paraId="0C2FA111" w14:textId="77777777" w:rsidR="0017239C" w:rsidRPr="002373AF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373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42B982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  <w:r w:rsidRPr="002373AF">
              <w:rPr>
                <w:kern w:val="18"/>
              </w:rPr>
              <w:t xml:space="preserve">For Deductible factors, refer to Rule </w:t>
            </w:r>
            <w:r w:rsidRPr="002373AF">
              <w:rPr>
                <w:rStyle w:val="rulelink"/>
              </w:rPr>
              <w:t>298.</w:t>
            </w:r>
          </w:p>
        </w:tc>
      </w:tr>
      <w:tr w:rsidR="0017239C" w:rsidRPr="002373AF" w14:paraId="64B42E8A" w14:textId="77777777" w:rsidTr="004E6DA2">
        <w:trPr>
          <w:cantSplit/>
        </w:trPr>
        <w:tc>
          <w:tcPr>
            <w:tcW w:w="220" w:type="dxa"/>
          </w:tcPr>
          <w:p w14:paraId="258D9797" w14:textId="77777777" w:rsidR="0017239C" w:rsidRPr="002373AF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2373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FD3A59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  <w:r w:rsidRPr="002373AF">
              <w:rPr>
                <w:kern w:val="18"/>
              </w:rPr>
              <w:t xml:space="preserve">For Vehicle Value factors, refer to Rule </w:t>
            </w:r>
            <w:r w:rsidRPr="002373AF">
              <w:rPr>
                <w:rStyle w:val="rulelink"/>
              </w:rPr>
              <w:t>301.</w:t>
            </w:r>
          </w:p>
        </w:tc>
      </w:tr>
      <w:tr w:rsidR="0017239C" w:rsidRPr="002373AF" w14:paraId="5B8ED169" w14:textId="77777777" w:rsidTr="004E6DA2">
        <w:trPr>
          <w:cantSplit/>
        </w:trPr>
        <w:tc>
          <w:tcPr>
            <w:tcW w:w="220" w:type="dxa"/>
          </w:tcPr>
          <w:p w14:paraId="6F6A4589" w14:textId="77777777" w:rsidR="0017239C" w:rsidRPr="002373AF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FA9E11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741CE646" w14:textId="77777777" w:rsidTr="004E6DA2">
        <w:trPr>
          <w:cantSplit/>
        </w:trPr>
        <w:tc>
          <w:tcPr>
            <w:tcW w:w="220" w:type="dxa"/>
          </w:tcPr>
          <w:p w14:paraId="11047DD1" w14:textId="77777777" w:rsidR="0017239C" w:rsidRPr="002373AF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5B7824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6E751FA0" w14:textId="77777777" w:rsidTr="004E6DA2">
        <w:trPr>
          <w:cantSplit/>
        </w:trPr>
        <w:tc>
          <w:tcPr>
            <w:tcW w:w="220" w:type="dxa"/>
          </w:tcPr>
          <w:p w14:paraId="13BB0C89" w14:textId="77777777" w:rsidR="0017239C" w:rsidRPr="002373AF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DC960D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739B8C18" w14:textId="77777777" w:rsidTr="004E6DA2">
        <w:trPr>
          <w:cantSplit/>
        </w:trPr>
        <w:tc>
          <w:tcPr>
            <w:tcW w:w="220" w:type="dxa"/>
          </w:tcPr>
          <w:p w14:paraId="1E4B3217" w14:textId="77777777" w:rsidR="0017239C" w:rsidRPr="002373AF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CD64A9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47DDEF0B" w14:textId="77777777" w:rsidTr="004E6DA2">
        <w:trPr>
          <w:cantSplit/>
        </w:trPr>
        <w:tc>
          <w:tcPr>
            <w:tcW w:w="220" w:type="dxa"/>
          </w:tcPr>
          <w:p w14:paraId="315A79B8" w14:textId="77777777" w:rsidR="0017239C" w:rsidRPr="002373AF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FC4B34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5D1DE8A6" w14:textId="77777777" w:rsidTr="004E6DA2">
        <w:trPr>
          <w:cantSplit/>
        </w:trPr>
        <w:tc>
          <w:tcPr>
            <w:tcW w:w="220" w:type="dxa"/>
          </w:tcPr>
          <w:p w14:paraId="28285B3B" w14:textId="77777777" w:rsidR="0017239C" w:rsidRPr="002373AF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409EEE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77B712A4" w14:textId="77777777" w:rsidTr="004E6DA2">
        <w:trPr>
          <w:cantSplit/>
        </w:trPr>
        <w:tc>
          <w:tcPr>
            <w:tcW w:w="220" w:type="dxa"/>
          </w:tcPr>
          <w:p w14:paraId="5F73207D" w14:textId="77777777" w:rsidR="0017239C" w:rsidRPr="002373AF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B242BC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1458D63E" w14:textId="77777777" w:rsidTr="004E6DA2">
        <w:trPr>
          <w:cantSplit/>
        </w:trPr>
        <w:tc>
          <w:tcPr>
            <w:tcW w:w="220" w:type="dxa"/>
          </w:tcPr>
          <w:p w14:paraId="45531071" w14:textId="77777777" w:rsidR="0017239C" w:rsidRPr="002373AF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AAAA6D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4AA3B92F" w14:textId="77777777" w:rsidTr="004E6DA2">
        <w:trPr>
          <w:cantSplit/>
        </w:trPr>
        <w:tc>
          <w:tcPr>
            <w:tcW w:w="220" w:type="dxa"/>
          </w:tcPr>
          <w:p w14:paraId="2F1FB64E" w14:textId="77777777" w:rsidR="0017239C" w:rsidRPr="002373AF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A1A780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2373AF" w14:paraId="03B78E03" w14:textId="77777777" w:rsidTr="004E6DA2">
        <w:trPr>
          <w:cantSplit/>
        </w:trPr>
        <w:tc>
          <w:tcPr>
            <w:tcW w:w="220" w:type="dxa"/>
          </w:tcPr>
          <w:p w14:paraId="06041845" w14:textId="77777777" w:rsidR="0017239C" w:rsidRPr="002373AF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23BA86" w14:textId="77777777" w:rsidR="0017239C" w:rsidRPr="002373AF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15A69662" w14:textId="57713003" w:rsidR="0017239C" w:rsidRDefault="0017239C" w:rsidP="0017239C">
      <w:pPr>
        <w:pStyle w:val="isonormal"/>
      </w:pPr>
    </w:p>
    <w:p w14:paraId="2C4BB8BC" w14:textId="6FFACF5F" w:rsidR="0017239C" w:rsidRDefault="0017239C" w:rsidP="0017239C">
      <w:pPr>
        <w:pStyle w:val="isonormal"/>
        <w:jc w:val="left"/>
      </w:pPr>
    </w:p>
    <w:p w14:paraId="06BA50F9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4C11236" w14:textId="77777777" w:rsidR="0017239C" w:rsidRPr="00177E8D" w:rsidRDefault="0017239C" w:rsidP="0017239C">
      <w:pPr>
        <w:pStyle w:val="subcap"/>
      </w:pPr>
      <w:r w:rsidRPr="00177E8D">
        <w:lastRenderedPageBreak/>
        <w:t>TERRITORY 113</w:t>
      </w:r>
    </w:p>
    <w:p w14:paraId="6DE46C78" w14:textId="77777777" w:rsidR="0017239C" w:rsidRPr="00177E8D" w:rsidRDefault="0017239C" w:rsidP="0017239C">
      <w:pPr>
        <w:pStyle w:val="subcap2"/>
      </w:pPr>
      <w:r w:rsidRPr="00177E8D">
        <w:t>PHYS DAM</w:t>
      </w:r>
    </w:p>
    <w:p w14:paraId="6F22230A" w14:textId="77777777" w:rsidR="0017239C" w:rsidRPr="00177E8D" w:rsidRDefault="0017239C" w:rsidP="0017239C">
      <w:pPr>
        <w:pStyle w:val="isonormal"/>
      </w:pPr>
    </w:p>
    <w:p w14:paraId="0BA722C2" w14:textId="77777777" w:rsidR="0017239C" w:rsidRPr="00177E8D" w:rsidRDefault="0017239C" w:rsidP="0017239C">
      <w:pPr>
        <w:pStyle w:val="isonormal"/>
        <w:sectPr w:rsidR="0017239C" w:rsidRPr="00177E8D" w:rsidSect="0017239C">
          <w:headerReference w:type="even" r:id="rId235"/>
          <w:headerReference w:type="default" r:id="rId236"/>
          <w:footerReference w:type="even" r:id="rId237"/>
          <w:footerReference w:type="default" r:id="rId238"/>
          <w:headerReference w:type="first" r:id="rId239"/>
          <w:footerReference w:type="first" r:id="rId24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177E8D" w14:paraId="15909E13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5ED2426" w14:textId="77777777" w:rsidR="0017239C" w:rsidRPr="00177E8D" w:rsidRDefault="0017239C" w:rsidP="004E6DA2">
            <w:pPr>
              <w:pStyle w:val="tablehead"/>
              <w:rPr>
                <w:kern w:val="18"/>
              </w:rPr>
            </w:pPr>
            <w:r w:rsidRPr="00177E8D">
              <w:rPr>
                <w:kern w:val="18"/>
              </w:rPr>
              <w:t>PHYSICAL DAMAGE</w:t>
            </w:r>
            <w:r w:rsidRPr="00177E8D">
              <w:rPr>
                <w:kern w:val="18"/>
              </w:rPr>
              <w:br/>
              <w:t>Original Cost New Range</w:t>
            </w:r>
            <w:r w:rsidRPr="00177E8D">
              <w:rPr>
                <w:kern w:val="18"/>
              </w:rPr>
              <w:br/>
              <w:t>$25,000 – 29,999</w:t>
            </w:r>
          </w:p>
        </w:tc>
      </w:tr>
      <w:tr w:rsidR="0017239C" w:rsidRPr="00177E8D" w14:paraId="003F6FBA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80CF154" w14:textId="77777777" w:rsidR="0017239C" w:rsidRPr="00177E8D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9306B8" w14:textId="77777777" w:rsidR="0017239C" w:rsidRPr="00177E8D" w:rsidRDefault="0017239C" w:rsidP="004E6DA2">
            <w:pPr>
              <w:pStyle w:val="tablehead"/>
              <w:rPr>
                <w:kern w:val="18"/>
              </w:rPr>
            </w:pPr>
            <w:r w:rsidRPr="00177E8D">
              <w:rPr>
                <w:kern w:val="18"/>
              </w:rPr>
              <w:t>Specified</w:t>
            </w:r>
            <w:r w:rsidRPr="00177E8D">
              <w:rPr>
                <w:kern w:val="18"/>
              </w:rPr>
              <w:br/>
              <w:t>Causes</w:t>
            </w:r>
            <w:r w:rsidRPr="00177E8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75AD90" w14:textId="77777777" w:rsidR="0017239C" w:rsidRPr="00177E8D" w:rsidRDefault="0017239C" w:rsidP="004E6DA2">
            <w:pPr>
              <w:pStyle w:val="tablehead"/>
              <w:rPr>
                <w:kern w:val="18"/>
              </w:rPr>
            </w:pPr>
            <w:r w:rsidRPr="00177E8D">
              <w:rPr>
                <w:kern w:val="18"/>
              </w:rPr>
              <w:br/>
            </w:r>
            <w:r w:rsidRPr="00177E8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F905CA9" w14:textId="77777777" w:rsidR="0017239C" w:rsidRPr="00177E8D" w:rsidRDefault="0017239C" w:rsidP="004E6DA2">
            <w:pPr>
              <w:pStyle w:val="tablehead"/>
              <w:rPr>
                <w:kern w:val="18"/>
              </w:rPr>
            </w:pPr>
            <w:r w:rsidRPr="00177E8D">
              <w:rPr>
                <w:kern w:val="18"/>
              </w:rPr>
              <w:t>$500</w:t>
            </w:r>
            <w:r w:rsidRPr="00177E8D">
              <w:rPr>
                <w:kern w:val="18"/>
              </w:rPr>
              <w:br/>
              <w:t>Ded.</w:t>
            </w:r>
            <w:r w:rsidRPr="00177E8D">
              <w:rPr>
                <w:kern w:val="18"/>
              </w:rPr>
              <w:br/>
              <w:t>Coll.</w:t>
            </w:r>
          </w:p>
        </w:tc>
      </w:tr>
      <w:tr w:rsidR="0017239C" w:rsidRPr="00177E8D" w14:paraId="5748018E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CADEC1E" w14:textId="77777777" w:rsidR="0017239C" w:rsidRPr="00177E8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77E8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177E8D" w14:paraId="370F8265" w14:textId="77777777" w:rsidTr="004E6DA2">
        <w:trPr>
          <w:cantSplit/>
        </w:trPr>
        <w:tc>
          <w:tcPr>
            <w:tcW w:w="540" w:type="dxa"/>
            <w:gridSpan w:val="2"/>
          </w:tcPr>
          <w:p w14:paraId="007097D4" w14:textId="77777777" w:rsidR="0017239C" w:rsidRPr="00177E8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7D616D" w14:textId="77777777" w:rsidR="0017239C" w:rsidRPr="00177E8D" w:rsidRDefault="0017239C" w:rsidP="004E6DA2">
            <w:pPr>
              <w:pStyle w:val="tabletext11"/>
              <w:rPr>
                <w:b/>
                <w:kern w:val="18"/>
              </w:rPr>
            </w:pPr>
            <w:r w:rsidRPr="00177E8D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177E8D" w14:paraId="3335585D" w14:textId="77777777" w:rsidTr="004E6DA2">
        <w:trPr>
          <w:cantSplit/>
        </w:trPr>
        <w:tc>
          <w:tcPr>
            <w:tcW w:w="540" w:type="dxa"/>
            <w:gridSpan w:val="2"/>
          </w:tcPr>
          <w:p w14:paraId="690A1C01" w14:textId="77777777" w:rsidR="0017239C" w:rsidRPr="00177E8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E13EDC" w14:textId="77777777" w:rsidR="0017239C" w:rsidRPr="00177E8D" w:rsidRDefault="0017239C" w:rsidP="004E6DA2">
            <w:pPr>
              <w:pStyle w:val="tabletext11"/>
              <w:rPr>
                <w:b/>
                <w:kern w:val="18"/>
              </w:rPr>
            </w:pPr>
            <w:r w:rsidRPr="00177E8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177E8D" w14:paraId="5EED7FC8" w14:textId="77777777" w:rsidTr="004E6DA2">
        <w:trPr>
          <w:cantSplit/>
        </w:trPr>
        <w:tc>
          <w:tcPr>
            <w:tcW w:w="4860" w:type="dxa"/>
            <w:gridSpan w:val="3"/>
          </w:tcPr>
          <w:p w14:paraId="208BA47B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31BB1B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16E3CC09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3C1724D9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276</w:t>
            </w:r>
          </w:p>
        </w:tc>
      </w:tr>
      <w:tr w:rsidR="0017239C" w:rsidRPr="00177E8D" w14:paraId="7862F4C9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4C0B86" w14:textId="77777777" w:rsidR="0017239C" w:rsidRPr="00177E8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77E8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177E8D" w14:paraId="1ED6EF01" w14:textId="77777777" w:rsidTr="004E6DA2">
        <w:trPr>
          <w:cantSplit/>
        </w:trPr>
        <w:tc>
          <w:tcPr>
            <w:tcW w:w="4860" w:type="dxa"/>
            <w:gridSpan w:val="3"/>
          </w:tcPr>
          <w:p w14:paraId="0755AC73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C55AC4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380ABD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00C01E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177E8D" w14:paraId="279F1517" w14:textId="77777777" w:rsidTr="004E6DA2">
        <w:trPr>
          <w:cantSplit/>
        </w:trPr>
        <w:tc>
          <w:tcPr>
            <w:tcW w:w="4860" w:type="dxa"/>
            <w:gridSpan w:val="3"/>
          </w:tcPr>
          <w:p w14:paraId="369BC45E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C91D2C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0E70DE5B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1B0EF378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398</w:t>
            </w:r>
          </w:p>
        </w:tc>
      </w:tr>
      <w:tr w:rsidR="0017239C" w:rsidRPr="00177E8D" w14:paraId="149C49BF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CF8ECAC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2178BC29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C5CDE6" w14:textId="77777777" w:rsidR="0017239C" w:rsidRPr="00177E8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77E8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177E8D" w14:paraId="7643910B" w14:textId="77777777" w:rsidTr="004E6DA2">
        <w:trPr>
          <w:cantSplit/>
        </w:trPr>
        <w:tc>
          <w:tcPr>
            <w:tcW w:w="540" w:type="dxa"/>
            <w:gridSpan w:val="2"/>
          </w:tcPr>
          <w:p w14:paraId="2FD72EF0" w14:textId="77777777" w:rsidR="0017239C" w:rsidRPr="00177E8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306FF2" w14:textId="77777777" w:rsidR="0017239C" w:rsidRPr="00177E8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77E8D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177E8D" w14:paraId="797FB74B" w14:textId="77777777" w:rsidTr="004E6DA2">
        <w:trPr>
          <w:cantSplit/>
        </w:trPr>
        <w:tc>
          <w:tcPr>
            <w:tcW w:w="4860" w:type="dxa"/>
            <w:gridSpan w:val="3"/>
          </w:tcPr>
          <w:p w14:paraId="19205633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97981B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3AB2F26A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7E0AA598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621</w:t>
            </w:r>
          </w:p>
        </w:tc>
      </w:tr>
      <w:tr w:rsidR="0017239C" w:rsidRPr="00177E8D" w14:paraId="5D4E628A" w14:textId="77777777" w:rsidTr="004E6DA2">
        <w:trPr>
          <w:cantSplit/>
        </w:trPr>
        <w:tc>
          <w:tcPr>
            <w:tcW w:w="540" w:type="dxa"/>
            <w:gridSpan w:val="2"/>
          </w:tcPr>
          <w:p w14:paraId="33A7BAD9" w14:textId="77777777" w:rsidR="0017239C" w:rsidRPr="00177E8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B7E163" w14:textId="77777777" w:rsidR="0017239C" w:rsidRPr="00177E8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77E8D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177E8D" w14:paraId="5A2829AF" w14:textId="77777777" w:rsidTr="004E6DA2">
        <w:trPr>
          <w:cantSplit/>
        </w:trPr>
        <w:tc>
          <w:tcPr>
            <w:tcW w:w="4860" w:type="dxa"/>
            <w:gridSpan w:val="3"/>
          </w:tcPr>
          <w:p w14:paraId="23271E3A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BF6599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FA95FD7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FCEC354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174</w:t>
            </w:r>
          </w:p>
        </w:tc>
      </w:tr>
      <w:tr w:rsidR="0017239C" w:rsidRPr="00177E8D" w14:paraId="0AAAA816" w14:textId="77777777" w:rsidTr="004E6DA2">
        <w:trPr>
          <w:cantSplit/>
        </w:trPr>
        <w:tc>
          <w:tcPr>
            <w:tcW w:w="540" w:type="dxa"/>
            <w:gridSpan w:val="2"/>
          </w:tcPr>
          <w:p w14:paraId="51D3F2F1" w14:textId="77777777" w:rsidR="0017239C" w:rsidRPr="00177E8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1BF59F" w14:textId="77777777" w:rsidR="0017239C" w:rsidRPr="00177E8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77E8D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177E8D" w14:paraId="4183F4B7" w14:textId="77777777" w:rsidTr="004E6DA2">
        <w:trPr>
          <w:cantSplit/>
        </w:trPr>
        <w:tc>
          <w:tcPr>
            <w:tcW w:w="4860" w:type="dxa"/>
            <w:gridSpan w:val="3"/>
          </w:tcPr>
          <w:p w14:paraId="4FFF06DE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B7594E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65E9B2F7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51839F52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174</w:t>
            </w:r>
          </w:p>
        </w:tc>
      </w:tr>
      <w:tr w:rsidR="0017239C" w:rsidRPr="00177E8D" w14:paraId="38AC6AF1" w14:textId="77777777" w:rsidTr="004E6DA2">
        <w:trPr>
          <w:cantSplit/>
        </w:trPr>
        <w:tc>
          <w:tcPr>
            <w:tcW w:w="540" w:type="dxa"/>
            <w:gridSpan w:val="2"/>
          </w:tcPr>
          <w:p w14:paraId="7E4FE7D8" w14:textId="77777777" w:rsidR="0017239C" w:rsidRPr="00177E8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7E41BA" w14:textId="77777777" w:rsidR="0017239C" w:rsidRPr="00177E8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77E8D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177E8D" w14:paraId="462EAC94" w14:textId="77777777" w:rsidTr="004E6DA2">
        <w:trPr>
          <w:cantSplit/>
        </w:trPr>
        <w:tc>
          <w:tcPr>
            <w:tcW w:w="4860" w:type="dxa"/>
            <w:gridSpan w:val="3"/>
          </w:tcPr>
          <w:p w14:paraId="498F6861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A4405C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4145CB36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2D919C87" w14:textId="77777777" w:rsidR="0017239C" w:rsidRPr="00177E8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77E8D">
              <w:rPr>
                <w:kern w:val="18"/>
              </w:rPr>
              <w:t>$   621</w:t>
            </w:r>
          </w:p>
        </w:tc>
      </w:tr>
      <w:tr w:rsidR="0017239C" w:rsidRPr="00177E8D" w14:paraId="0B04BFF4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79F72D3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7516B834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44A910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36B68FA8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3A5AA97" w14:textId="77777777" w:rsidR="0017239C" w:rsidRPr="00177E8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77E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58E1489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  <w:r w:rsidRPr="00177E8D">
              <w:rPr>
                <w:kern w:val="18"/>
              </w:rPr>
              <w:t xml:space="preserve">For Other Than Zone-rated Trucks, Tractors and Trailers Classifications, refer to Rule </w:t>
            </w:r>
            <w:r w:rsidRPr="00177E8D">
              <w:rPr>
                <w:rStyle w:val="rulelink"/>
              </w:rPr>
              <w:t>222. for premium development.</w:t>
            </w:r>
          </w:p>
        </w:tc>
      </w:tr>
      <w:tr w:rsidR="0017239C" w:rsidRPr="00177E8D" w14:paraId="225C8C3D" w14:textId="77777777" w:rsidTr="004E6DA2">
        <w:trPr>
          <w:cantSplit/>
        </w:trPr>
        <w:tc>
          <w:tcPr>
            <w:tcW w:w="220" w:type="dxa"/>
          </w:tcPr>
          <w:p w14:paraId="14B1E93D" w14:textId="77777777" w:rsidR="0017239C" w:rsidRPr="00177E8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77E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4D8E66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  <w:r w:rsidRPr="00177E8D">
              <w:rPr>
                <w:kern w:val="18"/>
              </w:rPr>
              <w:t xml:space="preserve">For Private Passenger Types Classifications, refer to Rule </w:t>
            </w:r>
            <w:r w:rsidRPr="00177E8D">
              <w:rPr>
                <w:rStyle w:val="rulelink"/>
              </w:rPr>
              <w:t>232. for premium development.</w:t>
            </w:r>
          </w:p>
        </w:tc>
      </w:tr>
      <w:tr w:rsidR="0017239C" w:rsidRPr="00177E8D" w14:paraId="65840739" w14:textId="77777777" w:rsidTr="004E6DA2">
        <w:trPr>
          <w:cantSplit/>
        </w:trPr>
        <w:tc>
          <w:tcPr>
            <w:tcW w:w="220" w:type="dxa"/>
          </w:tcPr>
          <w:p w14:paraId="537CC7F1" w14:textId="77777777" w:rsidR="0017239C" w:rsidRPr="00177E8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77E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0F42D6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  <w:r w:rsidRPr="00177E8D">
              <w:rPr>
                <w:kern w:val="18"/>
              </w:rPr>
              <w:t xml:space="preserve">For Other Than Zone-rated Publics Autos, refer to Rule </w:t>
            </w:r>
            <w:r w:rsidRPr="00177E8D">
              <w:rPr>
                <w:rStyle w:val="rulelink"/>
              </w:rPr>
              <w:t>239. for premium development.</w:t>
            </w:r>
          </w:p>
        </w:tc>
      </w:tr>
      <w:tr w:rsidR="0017239C" w:rsidRPr="00177E8D" w14:paraId="5BC4CA8D" w14:textId="77777777" w:rsidTr="004E6DA2">
        <w:trPr>
          <w:cantSplit/>
        </w:trPr>
        <w:tc>
          <w:tcPr>
            <w:tcW w:w="220" w:type="dxa"/>
          </w:tcPr>
          <w:p w14:paraId="1515FCBD" w14:textId="77777777" w:rsidR="0017239C" w:rsidRPr="00177E8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77E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8D88C6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  <w:r w:rsidRPr="00177E8D">
              <w:rPr>
                <w:kern w:val="18"/>
              </w:rPr>
              <w:t xml:space="preserve">For Deductible factors, refer to Rule </w:t>
            </w:r>
            <w:r w:rsidRPr="00177E8D">
              <w:rPr>
                <w:rStyle w:val="rulelink"/>
              </w:rPr>
              <w:t>298.</w:t>
            </w:r>
          </w:p>
        </w:tc>
      </w:tr>
      <w:tr w:rsidR="0017239C" w:rsidRPr="00177E8D" w14:paraId="220B8926" w14:textId="77777777" w:rsidTr="004E6DA2">
        <w:trPr>
          <w:cantSplit/>
        </w:trPr>
        <w:tc>
          <w:tcPr>
            <w:tcW w:w="220" w:type="dxa"/>
          </w:tcPr>
          <w:p w14:paraId="279B6D06" w14:textId="77777777" w:rsidR="0017239C" w:rsidRPr="00177E8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77E8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0B244F1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  <w:r w:rsidRPr="00177E8D">
              <w:rPr>
                <w:kern w:val="18"/>
              </w:rPr>
              <w:t xml:space="preserve">For Vehicle Value factors, refer to Rule </w:t>
            </w:r>
            <w:r w:rsidRPr="00177E8D">
              <w:rPr>
                <w:rStyle w:val="rulelink"/>
              </w:rPr>
              <w:t>301.</w:t>
            </w:r>
          </w:p>
        </w:tc>
      </w:tr>
      <w:tr w:rsidR="0017239C" w:rsidRPr="00177E8D" w14:paraId="2E7E87E4" w14:textId="77777777" w:rsidTr="004E6DA2">
        <w:trPr>
          <w:cantSplit/>
        </w:trPr>
        <w:tc>
          <w:tcPr>
            <w:tcW w:w="220" w:type="dxa"/>
          </w:tcPr>
          <w:p w14:paraId="2F99481A" w14:textId="77777777" w:rsidR="0017239C" w:rsidRPr="00177E8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6FEA5C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7D20FE6C" w14:textId="77777777" w:rsidTr="004E6DA2">
        <w:trPr>
          <w:cantSplit/>
        </w:trPr>
        <w:tc>
          <w:tcPr>
            <w:tcW w:w="220" w:type="dxa"/>
          </w:tcPr>
          <w:p w14:paraId="472FFFB5" w14:textId="77777777" w:rsidR="0017239C" w:rsidRPr="00177E8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71A058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64833F2F" w14:textId="77777777" w:rsidTr="004E6DA2">
        <w:trPr>
          <w:cantSplit/>
        </w:trPr>
        <w:tc>
          <w:tcPr>
            <w:tcW w:w="220" w:type="dxa"/>
          </w:tcPr>
          <w:p w14:paraId="75CD66BF" w14:textId="77777777" w:rsidR="0017239C" w:rsidRPr="00177E8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EBB4C8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2C91DB9A" w14:textId="77777777" w:rsidTr="004E6DA2">
        <w:trPr>
          <w:cantSplit/>
        </w:trPr>
        <w:tc>
          <w:tcPr>
            <w:tcW w:w="220" w:type="dxa"/>
          </w:tcPr>
          <w:p w14:paraId="1A1BE8CF" w14:textId="77777777" w:rsidR="0017239C" w:rsidRPr="00177E8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BF14E8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624C9CB7" w14:textId="77777777" w:rsidTr="004E6DA2">
        <w:trPr>
          <w:cantSplit/>
        </w:trPr>
        <w:tc>
          <w:tcPr>
            <w:tcW w:w="220" w:type="dxa"/>
          </w:tcPr>
          <w:p w14:paraId="72A27C2F" w14:textId="77777777" w:rsidR="0017239C" w:rsidRPr="00177E8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82FDB9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6E71A03D" w14:textId="77777777" w:rsidTr="004E6DA2">
        <w:trPr>
          <w:cantSplit/>
        </w:trPr>
        <w:tc>
          <w:tcPr>
            <w:tcW w:w="220" w:type="dxa"/>
          </w:tcPr>
          <w:p w14:paraId="3024F1A5" w14:textId="77777777" w:rsidR="0017239C" w:rsidRPr="00177E8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5726A1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0BAB08A3" w14:textId="77777777" w:rsidTr="004E6DA2">
        <w:trPr>
          <w:cantSplit/>
        </w:trPr>
        <w:tc>
          <w:tcPr>
            <w:tcW w:w="220" w:type="dxa"/>
          </w:tcPr>
          <w:p w14:paraId="181D3561" w14:textId="77777777" w:rsidR="0017239C" w:rsidRPr="00177E8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958F66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399B1D2F" w14:textId="77777777" w:rsidTr="004E6DA2">
        <w:trPr>
          <w:cantSplit/>
        </w:trPr>
        <w:tc>
          <w:tcPr>
            <w:tcW w:w="220" w:type="dxa"/>
          </w:tcPr>
          <w:p w14:paraId="3B76FAC1" w14:textId="77777777" w:rsidR="0017239C" w:rsidRPr="00177E8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7E9807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13F26046" w14:textId="77777777" w:rsidTr="004E6DA2">
        <w:trPr>
          <w:cantSplit/>
        </w:trPr>
        <w:tc>
          <w:tcPr>
            <w:tcW w:w="220" w:type="dxa"/>
          </w:tcPr>
          <w:p w14:paraId="0EBB6959" w14:textId="77777777" w:rsidR="0017239C" w:rsidRPr="00177E8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C52392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77E8D" w14:paraId="04469D59" w14:textId="77777777" w:rsidTr="004E6DA2">
        <w:trPr>
          <w:cantSplit/>
        </w:trPr>
        <w:tc>
          <w:tcPr>
            <w:tcW w:w="220" w:type="dxa"/>
          </w:tcPr>
          <w:p w14:paraId="546414CD" w14:textId="77777777" w:rsidR="0017239C" w:rsidRPr="00177E8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7EDF3B" w14:textId="77777777" w:rsidR="0017239C" w:rsidRPr="00177E8D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03F26FDE" w14:textId="56DCBDD0" w:rsidR="0017239C" w:rsidRDefault="0017239C" w:rsidP="0017239C">
      <w:pPr>
        <w:pStyle w:val="isonormal"/>
      </w:pPr>
    </w:p>
    <w:p w14:paraId="6D6ABDE9" w14:textId="33047C52" w:rsidR="0017239C" w:rsidRDefault="0017239C" w:rsidP="0017239C">
      <w:pPr>
        <w:pStyle w:val="isonormal"/>
        <w:jc w:val="left"/>
      </w:pPr>
    </w:p>
    <w:p w14:paraId="0F1FD575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34CB10F" w14:textId="77777777" w:rsidR="0017239C" w:rsidRPr="00D33758" w:rsidRDefault="0017239C" w:rsidP="0017239C">
      <w:pPr>
        <w:pStyle w:val="subcap"/>
      </w:pPr>
      <w:r w:rsidRPr="00D33758">
        <w:lastRenderedPageBreak/>
        <w:t>TERRITORY 114</w:t>
      </w:r>
    </w:p>
    <w:p w14:paraId="40317832" w14:textId="77777777" w:rsidR="0017239C" w:rsidRPr="00D33758" w:rsidRDefault="0017239C" w:rsidP="0017239C">
      <w:pPr>
        <w:pStyle w:val="subcap2"/>
      </w:pPr>
      <w:r w:rsidRPr="00D33758">
        <w:t>PHYS DAM</w:t>
      </w:r>
    </w:p>
    <w:p w14:paraId="44DCF7A5" w14:textId="77777777" w:rsidR="0017239C" w:rsidRPr="00D33758" w:rsidRDefault="0017239C" w:rsidP="0017239C">
      <w:pPr>
        <w:pStyle w:val="isonormal"/>
      </w:pPr>
    </w:p>
    <w:p w14:paraId="6C155AD7" w14:textId="77777777" w:rsidR="0017239C" w:rsidRPr="00D33758" w:rsidRDefault="0017239C" w:rsidP="0017239C">
      <w:pPr>
        <w:pStyle w:val="isonormal"/>
        <w:sectPr w:rsidR="0017239C" w:rsidRPr="00D33758" w:rsidSect="0017239C">
          <w:headerReference w:type="even" r:id="rId241"/>
          <w:headerReference w:type="default" r:id="rId242"/>
          <w:footerReference w:type="even" r:id="rId243"/>
          <w:footerReference w:type="default" r:id="rId244"/>
          <w:headerReference w:type="first" r:id="rId245"/>
          <w:footerReference w:type="first" r:id="rId24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D33758" w14:paraId="7739A860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A4AEB83" w14:textId="77777777" w:rsidR="0017239C" w:rsidRPr="00D33758" w:rsidRDefault="0017239C" w:rsidP="004E6DA2">
            <w:pPr>
              <w:pStyle w:val="tablehead"/>
              <w:rPr>
                <w:kern w:val="18"/>
              </w:rPr>
            </w:pPr>
            <w:r w:rsidRPr="00D33758">
              <w:rPr>
                <w:kern w:val="18"/>
              </w:rPr>
              <w:t>PHYSICAL DAMAGE</w:t>
            </w:r>
            <w:r w:rsidRPr="00D33758">
              <w:rPr>
                <w:kern w:val="18"/>
              </w:rPr>
              <w:br/>
              <w:t>Original Cost New Range</w:t>
            </w:r>
            <w:r w:rsidRPr="00D33758">
              <w:rPr>
                <w:kern w:val="18"/>
              </w:rPr>
              <w:br/>
              <w:t>$25,000 – 29,999</w:t>
            </w:r>
          </w:p>
        </w:tc>
      </w:tr>
      <w:tr w:rsidR="0017239C" w:rsidRPr="00D33758" w14:paraId="292069C9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9FD5605" w14:textId="77777777" w:rsidR="0017239C" w:rsidRPr="00D33758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6D9F46F" w14:textId="77777777" w:rsidR="0017239C" w:rsidRPr="00D33758" w:rsidRDefault="0017239C" w:rsidP="004E6DA2">
            <w:pPr>
              <w:pStyle w:val="tablehead"/>
              <w:rPr>
                <w:kern w:val="18"/>
              </w:rPr>
            </w:pPr>
            <w:r w:rsidRPr="00D33758">
              <w:rPr>
                <w:kern w:val="18"/>
              </w:rPr>
              <w:t>Specified</w:t>
            </w:r>
            <w:r w:rsidRPr="00D33758">
              <w:rPr>
                <w:kern w:val="18"/>
              </w:rPr>
              <w:br/>
              <w:t>Causes</w:t>
            </w:r>
            <w:r w:rsidRPr="00D3375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282E81D" w14:textId="77777777" w:rsidR="0017239C" w:rsidRPr="00D33758" w:rsidRDefault="0017239C" w:rsidP="004E6DA2">
            <w:pPr>
              <w:pStyle w:val="tablehead"/>
              <w:rPr>
                <w:kern w:val="18"/>
              </w:rPr>
            </w:pPr>
            <w:r w:rsidRPr="00D33758">
              <w:rPr>
                <w:kern w:val="18"/>
              </w:rPr>
              <w:br/>
            </w:r>
            <w:r w:rsidRPr="00D3375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0F9DAB" w14:textId="77777777" w:rsidR="0017239C" w:rsidRPr="00D33758" w:rsidRDefault="0017239C" w:rsidP="004E6DA2">
            <w:pPr>
              <w:pStyle w:val="tablehead"/>
              <w:rPr>
                <w:kern w:val="18"/>
              </w:rPr>
            </w:pPr>
            <w:r w:rsidRPr="00D33758">
              <w:rPr>
                <w:kern w:val="18"/>
              </w:rPr>
              <w:t>$500</w:t>
            </w:r>
            <w:r w:rsidRPr="00D33758">
              <w:rPr>
                <w:kern w:val="18"/>
              </w:rPr>
              <w:br/>
              <w:t>Ded.</w:t>
            </w:r>
            <w:r w:rsidRPr="00D33758">
              <w:rPr>
                <w:kern w:val="18"/>
              </w:rPr>
              <w:br/>
              <w:t>Coll.</w:t>
            </w:r>
          </w:p>
        </w:tc>
      </w:tr>
      <w:tr w:rsidR="0017239C" w:rsidRPr="00D33758" w14:paraId="682A02C2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B87147E" w14:textId="77777777" w:rsidR="0017239C" w:rsidRPr="00D3375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D3375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D33758" w14:paraId="439E0A2F" w14:textId="77777777" w:rsidTr="004E6DA2">
        <w:trPr>
          <w:cantSplit/>
        </w:trPr>
        <w:tc>
          <w:tcPr>
            <w:tcW w:w="540" w:type="dxa"/>
            <w:gridSpan w:val="2"/>
          </w:tcPr>
          <w:p w14:paraId="2EB8B647" w14:textId="77777777" w:rsidR="0017239C" w:rsidRPr="00D3375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35878C" w14:textId="77777777" w:rsidR="0017239C" w:rsidRPr="00D33758" w:rsidRDefault="0017239C" w:rsidP="004E6DA2">
            <w:pPr>
              <w:pStyle w:val="tabletext11"/>
              <w:rPr>
                <w:b/>
                <w:kern w:val="18"/>
              </w:rPr>
            </w:pPr>
            <w:r w:rsidRPr="00D33758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D33758" w14:paraId="6E21E8D8" w14:textId="77777777" w:rsidTr="004E6DA2">
        <w:trPr>
          <w:cantSplit/>
        </w:trPr>
        <w:tc>
          <w:tcPr>
            <w:tcW w:w="540" w:type="dxa"/>
            <w:gridSpan w:val="2"/>
          </w:tcPr>
          <w:p w14:paraId="20F97E86" w14:textId="77777777" w:rsidR="0017239C" w:rsidRPr="00D3375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779F2B" w14:textId="77777777" w:rsidR="0017239C" w:rsidRPr="00D33758" w:rsidRDefault="0017239C" w:rsidP="004E6DA2">
            <w:pPr>
              <w:pStyle w:val="tabletext11"/>
              <w:rPr>
                <w:b/>
                <w:kern w:val="18"/>
              </w:rPr>
            </w:pPr>
            <w:r w:rsidRPr="00D3375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D33758" w14:paraId="272ECD37" w14:textId="77777777" w:rsidTr="004E6DA2">
        <w:trPr>
          <w:cantSplit/>
        </w:trPr>
        <w:tc>
          <w:tcPr>
            <w:tcW w:w="4860" w:type="dxa"/>
            <w:gridSpan w:val="3"/>
          </w:tcPr>
          <w:p w14:paraId="25EE9776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356069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13C06E1E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584D43CC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290</w:t>
            </w:r>
          </w:p>
        </w:tc>
      </w:tr>
      <w:tr w:rsidR="0017239C" w:rsidRPr="00D33758" w14:paraId="5574AFB0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83843B" w14:textId="77777777" w:rsidR="0017239C" w:rsidRPr="00D3375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D3375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D33758" w14:paraId="0ED2B2F5" w14:textId="77777777" w:rsidTr="004E6DA2">
        <w:trPr>
          <w:cantSplit/>
        </w:trPr>
        <w:tc>
          <w:tcPr>
            <w:tcW w:w="4860" w:type="dxa"/>
            <w:gridSpan w:val="3"/>
          </w:tcPr>
          <w:p w14:paraId="7884CE1F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E47DA4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B4B226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235723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D33758" w14:paraId="279A6037" w14:textId="77777777" w:rsidTr="004E6DA2">
        <w:trPr>
          <w:cantSplit/>
        </w:trPr>
        <w:tc>
          <w:tcPr>
            <w:tcW w:w="4860" w:type="dxa"/>
            <w:gridSpan w:val="3"/>
          </w:tcPr>
          <w:p w14:paraId="4428214B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920E3D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48392BC0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54504CAD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343</w:t>
            </w:r>
          </w:p>
        </w:tc>
      </w:tr>
      <w:tr w:rsidR="0017239C" w:rsidRPr="00D33758" w14:paraId="432452AB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869EFE0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6657ED35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845258" w14:textId="77777777" w:rsidR="0017239C" w:rsidRPr="00D3375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D3375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D33758" w14:paraId="19094B62" w14:textId="77777777" w:rsidTr="004E6DA2">
        <w:trPr>
          <w:cantSplit/>
        </w:trPr>
        <w:tc>
          <w:tcPr>
            <w:tcW w:w="540" w:type="dxa"/>
            <w:gridSpan w:val="2"/>
          </w:tcPr>
          <w:p w14:paraId="5633F207" w14:textId="77777777" w:rsidR="0017239C" w:rsidRPr="00D3375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D8E657" w14:textId="77777777" w:rsidR="0017239C" w:rsidRPr="00D3375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D33758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D33758" w14:paraId="5CF8FA92" w14:textId="77777777" w:rsidTr="004E6DA2">
        <w:trPr>
          <w:cantSplit/>
        </w:trPr>
        <w:tc>
          <w:tcPr>
            <w:tcW w:w="4860" w:type="dxa"/>
            <w:gridSpan w:val="3"/>
          </w:tcPr>
          <w:p w14:paraId="149DB5C9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53A8EE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01845BD3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4DC36B52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653</w:t>
            </w:r>
          </w:p>
        </w:tc>
      </w:tr>
      <w:tr w:rsidR="0017239C" w:rsidRPr="00D33758" w14:paraId="3DF19B76" w14:textId="77777777" w:rsidTr="004E6DA2">
        <w:trPr>
          <w:cantSplit/>
        </w:trPr>
        <w:tc>
          <w:tcPr>
            <w:tcW w:w="540" w:type="dxa"/>
            <w:gridSpan w:val="2"/>
          </w:tcPr>
          <w:p w14:paraId="56B19319" w14:textId="77777777" w:rsidR="0017239C" w:rsidRPr="00D3375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64FAAC" w14:textId="77777777" w:rsidR="0017239C" w:rsidRPr="00D3375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D33758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D33758" w14:paraId="6D1C0F42" w14:textId="77777777" w:rsidTr="004E6DA2">
        <w:trPr>
          <w:cantSplit/>
        </w:trPr>
        <w:tc>
          <w:tcPr>
            <w:tcW w:w="4860" w:type="dxa"/>
            <w:gridSpan w:val="3"/>
          </w:tcPr>
          <w:p w14:paraId="78E5C4D2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BCAD05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5E464EB0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A45A6C7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183</w:t>
            </w:r>
          </w:p>
        </w:tc>
      </w:tr>
      <w:tr w:rsidR="0017239C" w:rsidRPr="00D33758" w14:paraId="373A0772" w14:textId="77777777" w:rsidTr="004E6DA2">
        <w:trPr>
          <w:cantSplit/>
        </w:trPr>
        <w:tc>
          <w:tcPr>
            <w:tcW w:w="540" w:type="dxa"/>
            <w:gridSpan w:val="2"/>
          </w:tcPr>
          <w:p w14:paraId="6882578D" w14:textId="77777777" w:rsidR="0017239C" w:rsidRPr="00D3375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65B0BC" w14:textId="77777777" w:rsidR="0017239C" w:rsidRPr="00D3375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D33758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D33758" w14:paraId="1F189589" w14:textId="77777777" w:rsidTr="004E6DA2">
        <w:trPr>
          <w:cantSplit/>
        </w:trPr>
        <w:tc>
          <w:tcPr>
            <w:tcW w:w="4860" w:type="dxa"/>
            <w:gridSpan w:val="3"/>
          </w:tcPr>
          <w:p w14:paraId="483C70A9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BAF1D7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0BDC94E8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28494CEB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183</w:t>
            </w:r>
          </w:p>
        </w:tc>
      </w:tr>
      <w:tr w:rsidR="0017239C" w:rsidRPr="00D33758" w14:paraId="7249CD94" w14:textId="77777777" w:rsidTr="004E6DA2">
        <w:trPr>
          <w:cantSplit/>
        </w:trPr>
        <w:tc>
          <w:tcPr>
            <w:tcW w:w="540" w:type="dxa"/>
            <w:gridSpan w:val="2"/>
          </w:tcPr>
          <w:p w14:paraId="0D2D6B29" w14:textId="77777777" w:rsidR="0017239C" w:rsidRPr="00D3375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74B4D3" w14:textId="77777777" w:rsidR="0017239C" w:rsidRPr="00D3375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D33758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D33758" w14:paraId="011BEB7A" w14:textId="77777777" w:rsidTr="004E6DA2">
        <w:trPr>
          <w:cantSplit/>
        </w:trPr>
        <w:tc>
          <w:tcPr>
            <w:tcW w:w="4860" w:type="dxa"/>
            <w:gridSpan w:val="3"/>
          </w:tcPr>
          <w:p w14:paraId="1460992F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E161A3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596B8194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0C570307" w14:textId="77777777" w:rsidR="0017239C" w:rsidRPr="00D3375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D33758">
              <w:rPr>
                <w:kern w:val="18"/>
              </w:rPr>
              <w:t>$   653</w:t>
            </w:r>
          </w:p>
        </w:tc>
      </w:tr>
      <w:tr w:rsidR="0017239C" w:rsidRPr="00D33758" w14:paraId="6140FCF3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25692F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29F0C4B4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34E98F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1EE20F11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4B6F83F" w14:textId="77777777" w:rsidR="0017239C" w:rsidRPr="00D3375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D337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A5E4DF8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  <w:r w:rsidRPr="00D33758">
              <w:rPr>
                <w:kern w:val="18"/>
              </w:rPr>
              <w:t xml:space="preserve">For Other Than Zone-rated Trucks, Tractors and Trailers Classifications, refer to Rule </w:t>
            </w:r>
            <w:r w:rsidRPr="00D33758">
              <w:rPr>
                <w:rStyle w:val="rulelink"/>
              </w:rPr>
              <w:t>222. for premium development.</w:t>
            </w:r>
          </w:p>
        </w:tc>
      </w:tr>
      <w:tr w:rsidR="0017239C" w:rsidRPr="00D33758" w14:paraId="4952B556" w14:textId="77777777" w:rsidTr="004E6DA2">
        <w:trPr>
          <w:cantSplit/>
        </w:trPr>
        <w:tc>
          <w:tcPr>
            <w:tcW w:w="220" w:type="dxa"/>
          </w:tcPr>
          <w:p w14:paraId="6168CF33" w14:textId="77777777" w:rsidR="0017239C" w:rsidRPr="00D3375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D337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E1B112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  <w:r w:rsidRPr="00D33758">
              <w:rPr>
                <w:kern w:val="18"/>
              </w:rPr>
              <w:t xml:space="preserve">For Private Passenger Types Classifications, refer to Rule </w:t>
            </w:r>
            <w:r w:rsidRPr="00D33758">
              <w:rPr>
                <w:rStyle w:val="rulelink"/>
              </w:rPr>
              <w:t>232. for premium development.</w:t>
            </w:r>
          </w:p>
        </w:tc>
      </w:tr>
      <w:tr w:rsidR="0017239C" w:rsidRPr="00D33758" w14:paraId="032F90F8" w14:textId="77777777" w:rsidTr="004E6DA2">
        <w:trPr>
          <w:cantSplit/>
        </w:trPr>
        <w:tc>
          <w:tcPr>
            <w:tcW w:w="220" w:type="dxa"/>
          </w:tcPr>
          <w:p w14:paraId="05038E1F" w14:textId="77777777" w:rsidR="0017239C" w:rsidRPr="00D3375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D337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6FE19F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  <w:r w:rsidRPr="00D33758">
              <w:rPr>
                <w:kern w:val="18"/>
              </w:rPr>
              <w:t xml:space="preserve">For Other Than Zone-rated Publics Autos, refer to Rule </w:t>
            </w:r>
            <w:r w:rsidRPr="00D33758">
              <w:rPr>
                <w:rStyle w:val="rulelink"/>
              </w:rPr>
              <w:t>239. for premium development.</w:t>
            </w:r>
          </w:p>
        </w:tc>
      </w:tr>
      <w:tr w:rsidR="0017239C" w:rsidRPr="00D33758" w14:paraId="0D378952" w14:textId="77777777" w:rsidTr="004E6DA2">
        <w:trPr>
          <w:cantSplit/>
        </w:trPr>
        <w:tc>
          <w:tcPr>
            <w:tcW w:w="220" w:type="dxa"/>
          </w:tcPr>
          <w:p w14:paraId="52D9257A" w14:textId="77777777" w:rsidR="0017239C" w:rsidRPr="00D3375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D337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7F99AE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  <w:r w:rsidRPr="00D33758">
              <w:rPr>
                <w:kern w:val="18"/>
              </w:rPr>
              <w:t xml:space="preserve">For Deductible factors, refer to Rule </w:t>
            </w:r>
            <w:r w:rsidRPr="00D33758">
              <w:rPr>
                <w:rStyle w:val="rulelink"/>
              </w:rPr>
              <w:t>298.</w:t>
            </w:r>
          </w:p>
        </w:tc>
      </w:tr>
      <w:tr w:rsidR="0017239C" w:rsidRPr="00D33758" w14:paraId="027E5187" w14:textId="77777777" w:rsidTr="004E6DA2">
        <w:trPr>
          <w:cantSplit/>
        </w:trPr>
        <w:tc>
          <w:tcPr>
            <w:tcW w:w="220" w:type="dxa"/>
          </w:tcPr>
          <w:p w14:paraId="269BD1DA" w14:textId="77777777" w:rsidR="0017239C" w:rsidRPr="00D3375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D337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CE617A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  <w:r w:rsidRPr="00D33758">
              <w:rPr>
                <w:kern w:val="18"/>
              </w:rPr>
              <w:t xml:space="preserve">For Vehicle Value factors, refer to Rule </w:t>
            </w:r>
            <w:r w:rsidRPr="00D33758">
              <w:rPr>
                <w:rStyle w:val="rulelink"/>
              </w:rPr>
              <w:t>301.</w:t>
            </w:r>
          </w:p>
        </w:tc>
      </w:tr>
      <w:tr w:rsidR="0017239C" w:rsidRPr="00D33758" w14:paraId="1F873181" w14:textId="77777777" w:rsidTr="004E6DA2">
        <w:trPr>
          <w:cantSplit/>
        </w:trPr>
        <w:tc>
          <w:tcPr>
            <w:tcW w:w="220" w:type="dxa"/>
          </w:tcPr>
          <w:p w14:paraId="430A511B" w14:textId="77777777" w:rsidR="0017239C" w:rsidRPr="00D3375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D640F7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15D29F48" w14:textId="77777777" w:rsidTr="004E6DA2">
        <w:trPr>
          <w:cantSplit/>
        </w:trPr>
        <w:tc>
          <w:tcPr>
            <w:tcW w:w="220" w:type="dxa"/>
          </w:tcPr>
          <w:p w14:paraId="2082D963" w14:textId="77777777" w:rsidR="0017239C" w:rsidRPr="00D33758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DA754B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68DB777E" w14:textId="77777777" w:rsidTr="004E6DA2">
        <w:trPr>
          <w:cantSplit/>
        </w:trPr>
        <w:tc>
          <w:tcPr>
            <w:tcW w:w="220" w:type="dxa"/>
          </w:tcPr>
          <w:p w14:paraId="4C354940" w14:textId="77777777" w:rsidR="0017239C" w:rsidRPr="00D33758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47E9A7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1C2BD139" w14:textId="77777777" w:rsidTr="004E6DA2">
        <w:trPr>
          <w:cantSplit/>
        </w:trPr>
        <w:tc>
          <w:tcPr>
            <w:tcW w:w="220" w:type="dxa"/>
          </w:tcPr>
          <w:p w14:paraId="46841615" w14:textId="77777777" w:rsidR="0017239C" w:rsidRPr="00D33758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500064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521E550E" w14:textId="77777777" w:rsidTr="004E6DA2">
        <w:trPr>
          <w:cantSplit/>
        </w:trPr>
        <w:tc>
          <w:tcPr>
            <w:tcW w:w="220" w:type="dxa"/>
          </w:tcPr>
          <w:p w14:paraId="580649D4" w14:textId="77777777" w:rsidR="0017239C" w:rsidRPr="00D3375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4B26DB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571B5840" w14:textId="77777777" w:rsidTr="004E6DA2">
        <w:trPr>
          <w:cantSplit/>
        </w:trPr>
        <w:tc>
          <w:tcPr>
            <w:tcW w:w="220" w:type="dxa"/>
          </w:tcPr>
          <w:p w14:paraId="70B1EE72" w14:textId="77777777" w:rsidR="0017239C" w:rsidRPr="00D3375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158EFC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0D642230" w14:textId="77777777" w:rsidTr="004E6DA2">
        <w:trPr>
          <w:cantSplit/>
        </w:trPr>
        <w:tc>
          <w:tcPr>
            <w:tcW w:w="220" w:type="dxa"/>
          </w:tcPr>
          <w:p w14:paraId="4F156F15" w14:textId="77777777" w:rsidR="0017239C" w:rsidRPr="00D3375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535EAF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31F20BD0" w14:textId="77777777" w:rsidTr="004E6DA2">
        <w:trPr>
          <w:cantSplit/>
        </w:trPr>
        <w:tc>
          <w:tcPr>
            <w:tcW w:w="220" w:type="dxa"/>
          </w:tcPr>
          <w:p w14:paraId="55805145" w14:textId="77777777" w:rsidR="0017239C" w:rsidRPr="00D3375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BAA8FF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2A3413B8" w14:textId="77777777" w:rsidTr="004E6DA2">
        <w:trPr>
          <w:cantSplit/>
        </w:trPr>
        <w:tc>
          <w:tcPr>
            <w:tcW w:w="220" w:type="dxa"/>
          </w:tcPr>
          <w:p w14:paraId="2DBC07DA" w14:textId="77777777" w:rsidR="0017239C" w:rsidRPr="00D3375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85EF25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D33758" w14:paraId="6F09B20E" w14:textId="77777777" w:rsidTr="004E6DA2">
        <w:trPr>
          <w:cantSplit/>
        </w:trPr>
        <w:tc>
          <w:tcPr>
            <w:tcW w:w="220" w:type="dxa"/>
          </w:tcPr>
          <w:p w14:paraId="2AE532F1" w14:textId="77777777" w:rsidR="0017239C" w:rsidRPr="00D3375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E00AC3" w14:textId="77777777" w:rsidR="0017239C" w:rsidRPr="00D33758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4E222630" w14:textId="7C952D0D" w:rsidR="0017239C" w:rsidRDefault="0017239C" w:rsidP="0017239C">
      <w:pPr>
        <w:pStyle w:val="isonormal"/>
      </w:pPr>
    </w:p>
    <w:p w14:paraId="01EE40FD" w14:textId="2C3FE7BA" w:rsidR="0017239C" w:rsidRDefault="0017239C" w:rsidP="0017239C">
      <w:pPr>
        <w:pStyle w:val="isonormal"/>
        <w:jc w:val="left"/>
      </w:pPr>
    </w:p>
    <w:p w14:paraId="483DA285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F909ACF" w14:textId="77777777" w:rsidR="0017239C" w:rsidRPr="006F1AFB" w:rsidRDefault="0017239C" w:rsidP="0017239C">
      <w:pPr>
        <w:pStyle w:val="subcap"/>
      </w:pPr>
      <w:r w:rsidRPr="006F1AFB">
        <w:lastRenderedPageBreak/>
        <w:t>TERRITORY 115</w:t>
      </w:r>
    </w:p>
    <w:p w14:paraId="698FF6E0" w14:textId="77777777" w:rsidR="0017239C" w:rsidRPr="006F1AFB" w:rsidRDefault="0017239C" w:rsidP="0017239C">
      <w:pPr>
        <w:pStyle w:val="subcap2"/>
      </w:pPr>
      <w:r w:rsidRPr="006F1AFB">
        <w:t>PHYS DAM</w:t>
      </w:r>
    </w:p>
    <w:p w14:paraId="52FEDCFF" w14:textId="77777777" w:rsidR="0017239C" w:rsidRPr="006F1AFB" w:rsidRDefault="0017239C" w:rsidP="0017239C">
      <w:pPr>
        <w:pStyle w:val="isonormal"/>
      </w:pPr>
    </w:p>
    <w:p w14:paraId="1670F283" w14:textId="77777777" w:rsidR="0017239C" w:rsidRPr="006F1AFB" w:rsidRDefault="0017239C" w:rsidP="0017239C">
      <w:pPr>
        <w:pStyle w:val="isonormal"/>
        <w:sectPr w:rsidR="0017239C" w:rsidRPr="006F1AFB" w:rsidSect="0017239C">
          <w:headerReference w:type="even" r:id="rId247"/>
          <w:headerReference w:type="default" r:id="rId248"/>
          <w:footerReference w:type="even" r:id="rId249"/>
          <w:footerReference w:type="default" r:id="rId250"/>
          <w:headerReference w:type="first" r:id="rId251"/>
          <w:footerReference w:type="first" r:id="rId25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6F1AFB" w14:paraId="5561D734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6145732" w14:textId="77777777" w:rsidR="0017239C" w:rsidRPr="006F1AFB" w:rsidRDefault="0017239C" w:rsidP="004E6DA2">
            <w:pPr>
              <w:pStyle w:val="tablehead"/>
              <w:rPr>
                <w:kern w:val="18"/>
              </w:rPr>
            </w:pPr>
            <w:r w:rsidRPr="006F1AFB">
              <w:rPr>
                <w:kern w:val="18"/>
              </w:rPr>
              <w:t>PHYSICAL DAMAGE</w:t>
            </w:r>
            <w:r w:rsidRPr="006F1AFB">
              <w:rPr>
                <w:kern w:val="18"/>
              </w:rPr>
              <w:br/>
              <w:t>Original Cost New Range</w:t>
            </w:r>
            <w:r w:rsidRPr="006F1AFB">
              <w:rPr>
                <w:kern w:val="18"/>
              </w:rPr>
              <w:br/>
              <w:t>$25,000 – 29,999</w:t>
            </w:r>
          </w:p>
        </w:tc>
      </w:tr>
      <w:tr w:rsidR="0017239C" w:rsidRPr="006F1AFB" w14:paraId="56F9B2A4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589CF04" w14:textId="77777777" w:rsidR="0017239C" w:rsidRPr="006F1AFB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2D7A039" w14:textId="77777777" w:rsidR="0017239C" w:rsidRPr="006F1AFB" w:rsidRDefault="0017239C" w:rsidP="004E6DA2">
            <w:pPr>
              <w:pStyle w:val="tablehead"/>
              <w:rPr>
                <w:kern w:val="18"/>
              </w:rPr>
            </w:pPr>
            <w:r w:rsidRPr="006F1AFB">
              <w:rPr>
                <w:kern w:val="18"/>
              </w:rPr>
              <w:t>Specified</w:t>
            </w:r>
            <w:r w:rsidRPr="006F1AFB">
              <w:rPr>
                <w:kern w:val="18"/>
              </w:rPr>
              <w:br/>
              <w:t>Causes</w:t>
            </w:r>
            <w:r w:rsidRPr="006F1AF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52A8765" w14:textId="77777777" w:rsidR="0017239C" w:rsidRPr="006F1AFB" w:rsidRDefault="0017239C" w:rsidP="004E6DA2">
            <w:pPr>
              <w:pStyle w:val="tablehead"/>
              <w:rPr>
                <w:kern w:val="18"/>
              </w:rPr>
            </w:pPr>
            <w:r w:rsidRPr="006F1AFB">
              <w:rPr>
                <w:kern w:val="18"/>
              </w:rPr>
              <w:br/>
            </w:r>
            <w:r w:rsidRPr="006F1AF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98FB9F" w14:textId="77777777" w:rsidR="0017239C" w:rsidRPr="006F1AFB" w:rsidRDefault="0017239C" w:rsidP="004E6DA2">
            <w:pPr>
              <w:pStyle w:val="tablehead"/>
              <w:rPr>
                <w:kern w:val="18"/>
              </w:rPr>
            </w:pPr>
            <w:r w:rsidRPr="006F1AFB">
              <w:rPr>
                <w:kern w:val="18"/>
              </w:rPr>
              <w:t>$500</w:t>
            </w:r>
            <w:r w:rsidRPr="006F1AFB">
              <w:rPr>
                <w:kern w:val="18"/>
              </w:rPr>
              <w:br/>
              <w:t>Ded.</w:t>
            </w:r>
            <w:r w:rsidRPr="006F1AFB">
              <w:rPr>
                <w:kern w:val="18"/>
              </w:rPr>
              <w:br/>
              <w:t>Coll.</w:t>
            </w:r>
          </w:p>
        </w:tc>
      </w:tr>
      <w:tr w:rsidR="0017239C" w:rsidRPr="006F1AFB" w14:paraId="76BED103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4471A0A" w14:textId="77777777" w:rsidR="0017239C" w:rsidRPr="006F1AF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F1AF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6F1AFB" w14:paraId="0BA7EBF9" w14:textId="77777777" w:rsidTr="004E6DA2">
        <w:trPr>
          <w:cantSplit/>
        </w:trPr>
        <w:tc>
          <w:tcPr>
            <w:tcW w:w="540" w:type="dxa"/>
            <w:gridSpan w:val="2"/>
          </w:tcPr>
          <w:p w14:paraId="11656910" w14:textId="77777777" w:rsidR="0017239C" w:rsidRPr="006F1AF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7C3FC9" w14:textId="77777777" w:rsidR="0017239C" w:rsidRPr="006F1AFB" w:rsidRDefault="0017239C" w:rsidP="004E6DA2">
            <w:pPr>
              <w:pStyle w:val="tabletext11"/>
              <w:rPr>
                <w:b/>
                <w:kern w:val="18"/>
              </w:rPr>
            </w:pPr>
            <w:r w:rsidRPr="006F1AFB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6F1AFB" w14:paraId="5C309646" w14:textId="77777777" w:rsidTr="004E6DA2">
        <w:trPr>
          <w:cantSplit/>
        </w:trPr>
        <w:tc>
          <w:tcPr>
            <w:tcW w:w="540" w:type="dxa"/>
            <w:gridSpan w:val="2"/>
          </w:tcPr>
          <w:p w14:paraId="44145CF0" w14:textId="77777777" w:rsidR="0017239C" w:rsidRPr="006F1AF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3E46D7" w14:textId="77777777" w:rsidR="0017239C" w:rsidRPr="006F1AFB" w:rsidRDefault="0017239C" w:rsidP="004E6DA2">
            <w:pPr>
              <w:pStyle w:val="tabletext11"/>
              <w:rPr>
                <w:b/>
                <w:kern w:val="18"/>
              </w:rPr>
            </w:pPr>
            <w:r w:rsidRPr="006F1AF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6F1AFB" w14:paraId="03BE022B" w14:textId="77777777" w:rsidTr="004E6DA2">
        <w:trPr>
          <w:cantSplit/>
        </w:trPr>
        <w:tc>
          <w:tcPr>
            <w:tcW w:w="4860" w:type="dxa"/>
            <w:gridSpan w:val="3"/>
          </w:tcPr>
          <w:p w14:paraId="4F01D20C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E3EF4D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2A6027C1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45E1D53B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292</w:t>
            </w:r>
          </w:p>
        </w:tc>
      </w:tr>
      <w:tr w:rsidR="0017239C" w:rsidRPr="006F1AFB" w14:paraId="7CA5A557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B65D4E8" w14:textId="77777777" w:rsidR="0017239C" w:rsidRPr="006F1AF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F1AF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6F1AFB" w14:paraId="1093C6C7" w14:textId="77777777" w:rsidTr="004E6DA2">
        <w:trPr>
          <w:cantSplit/>
        </w:trPr>
        <w:tc>
          <w:tcPr>
            <w:tcW w:w="4860" w:type="dxa"/>
            <w:gridSpan w:val="3"/>
          </w:tcPr>
          <w:p w14:paraId="79C4EB5F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868397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72F6DF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7599A2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6F1AFB" w14:paraId="19EABC8A" w14:textId="77777777" w:rsidTr="004E6DA2">
        <w:trPr>
          <w:cantSplit/>
        </w:trPr>
        <w:tc>
          <w:tcPr>
            <w:tcW w:w="4860" w:type="dxa"/>
            <w:gridSpan w:val="3"/>
          </w:tcPr>
          <w:p w14:paraId="103D7B7D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B730EB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BDC7E4B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24E5AB56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336</w:t>
            </w:r>
          </w:p>
        </w:tc>
      </w:tr>
      <w:tr w:rsidR="0017239C" w:rsidRPr="006F1AFB" w14:paraId="5695B664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D4FB9BF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663C407E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830AA5" w14:textId="77777777" w:rsidR="0017239C" w:rsidRPr="006F1AF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F1AF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6F1AFB" w14:paraId="6AD75580" w14:textId="77777777" w:rsidTr="004E6DA2">
        <w:trPr>
          <w:cantSplit/>
        </w:trPr>
        <w:tc>
          <w:tcPr>
            <w:tcW w:w="540" w:type="dxa"/>
            <w:gridSpan w:val="2"/>
          </w:tcPr>
          <w:p w14:paraId="308318D6" w14:textId="77777777" w:rsidR="0017239C" w:rsidRPr="006F1AF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5C9545" w14:textId="77777777" w:rsidR="0017239C" w:rsidRPr="006F1AF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F1AFB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6F1AFB" w14:paraId="144E6034" w14:textId="77777777" w:rsidTr="004E6DA2">
        <w:trPr>
          <w:cantSplit/>
        </w:trPr>
        <w:tc>
          <w:tcPr>
            <w:tcW w:w="4860" w:type="dxa"/>
            <w:gridSpan w:val="3"/>
          </w:tcPr>
          <w:p w14:paraId="61F7FCBE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A7FEF0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4EBDE9C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07C7BA9A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657</w:t>
            </w:r>
          </w:p>
        </w:tc>
      </w:tr>
      <w:tr w:rsidR="0017239C" w:rsidRPr="006F1AFB" w14:paraId="200FB510" w14:textId="77777777" w:rsidTr="004E6DA2">
        <w:trPr>
          <w:cantSplit/>
        </w:trPr>
        <w:tc>
          <w:tcPr>
            <w:tcW w:w="540" w:type="dxa"/>
            <w:gridSpan w:val="2"/>
          </w:tcPr>
          <w:p w14:paraId="1DCD7A34" w14:textId="77777777" w:rsidR="0017239C" w:rsidRPr="006F1AF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D5EDC6" w14:textId="77777777" w:rsidR="0017239C" w:rsidRPr="006F1AF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F1AFB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6F1AFB" w14:paraId="201B810D" w14:textId="77777777" w:rsidTr="004E6DA2">
        <w:trPr>
          <w:cantSplit/>
        </w:trPr>
        <w:tc>
          <w:tcPr>
            <w:tcW w:w="4860" w:type="dxa"/>
            <w:gridSpan w:val="3"/>
          </w:tcPr>
          <w:p w14:paraId="15A1E6E1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2304D3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7D7D109A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41F2F12F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184</w:t>
            </w:r>
          </w:p>
        </w:tc>
      </w:tr>
      <w:tr w:rsidR="0017239C" w:rsidRPr="006F1AFB" w14:paraId="5DCA8E21" w14:textId="77777777" w:rsidTr="004E6DA2">
        <w:trPr>
          <w:cantSplit/>
        </w:trPr>
        <w:tc>
          <w:tcPr>
            <w:tcW w:w="540" w:type="dxa"/>
            <w:gridSpan w:val="2"/>
          </w:tcPr>
          <w:p w14:paraId="5A32958E" w14:textId="77777777" w:rsidR="0017239C" w:rsidRPr="006F1AF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A04D83" w14:textId="77777777" w:rsidR="0017239C" w:rsidRPr="006F1AF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F1AFB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6F1AFB" w14:paraId="71122BBF" w14:textId="77777777" w:rsidTr="004E6DA2">
        <w:trPr>
          <w:cantSplit/>
        </w:trPr>
        <w:tc>
          <w:tcPr>
            <w:tcW w:w="4860" w:type="dxa"/>
            <w:gridSpan w:val="3"/>
          </w:tcPr>
          <w:p w14:paraId="3EBB6546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290DBD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6000E74C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1DB62E12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184</w:t>
            </w:r>
          </w:p>
        </w:tc>
      </w:tr>
      <w:tr w:rsidR="0017239C" w:rsidRPr="006F1AFB" w14:paraId="2D50B243" w14:textId="77777777" w:rsidTr="004E6DA2">
        <w:trPr>
          <w:cantSplit/>
        </w:trPr>
        <w:tc>
          <w:tcPr>
            <w:tcW w:w="540" w:type="dxa"/>
            <w:gridSpan w:val="2"/>
          </w:tcPr>
          <w:p w14:paraId="61253BF7" w14:textId="77777777" w:rsidR="0017239C" w:rsidRPr="006F1AF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7A5D0D" w14:textId="77777777" w:rsidR="0017239C" w:rsidRPr="006F1AF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6F1AFB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6F1AFB" w14:paraId="14EBF33A" w14:textId="77777777" w:rsidTr="004E6DA2">
        <w:trPr>
          <w:cantSplit/>
        </w:trPr>
        <w:tc>
          <w:tcPr>
            <w:tcW w:w="4860" w:type="dxa"/>
            <w:gridSpan w:val="3"/>
          </w:tcPr>
          <w:p w14:paraId="0BD3759B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5376CD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7F0178DA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6862FFD" w14:textId="77777777" w:rsidR="0017239C" w:rsidRPr="006F1AF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6F1AFB">
              <w:rPr>
                <w:kern w:val="18"/>
              </w:rPr>
              <w:t>$   657</w:t>
            </w:r>
          </w:p>
        </w:tc>
      </w:tr>
      <w:tr w:rsidR="0017239C" w:rsidRPr="006F1AFB" w14:paraId="0A53F7F3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ADEA45B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2A51E1DF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5BE44B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5EE77A17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2252EC93" w14:textId="77777777" w:rsidR="0017239C" w:rsidRPr="006F1AF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F1A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24A7E98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  <w:r w:rsidRPr="006F1AFB">
              <w:rPr>
                <w:kern w:val="18"/>
              </w:rPr>
              <w:t xml:space="preserve">For Other Than Zone-rated Trucks, Tractors and Trailers Classifications, refer to Rule </w:t>
            </w:r>
            <w:r w:rsidRPr="006F1AFB">
              <w:rPr>
                <w:rStyle w:val="rulelink"/>
              </w:rPr>
              <w:t>222. for premium development.</w:t>
            </w:r>
          </w:p>
        </w:tc>
      </w:tr>
      <w:tr w:rsidR="0017239C" w:rsidRPr="006F1AFB" w14:paraId="644A8A78" w14:textId="77777777" w:rsidTr="004E6DA2">
        <w:trPr>
          <w:cantSplit/>
        </w:trPr>
        <w:tc>
          <w:tcPr>
            <w:tcW w:w="220" w:type="dxa"/>
          </w:tcPr>
          <w:p w14:paraId="71439B45" w14:textId="77777777" w:rsidR="0017239C" w:rsidRPr="006F1AF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F1A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A89AE1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  <w:r w:rsidRPr="006F1AFB">
              <w:rPr>
                <w:kern w:val="18"/>
              </w:rPr>
              <w:t xml:space="preserve">For Private Passenger Types Classifications, refer to Rule </w:t>
            </w:r>
            <w:r w:rsidRPr="006F1AFB">
              <w:rPr>
                <w:rStyle w:val="rulelink"/>
              </w:rPr>
              <w:t>232. for premium development.</w:t>
            </w:r>
          </w:p>
        </w:tc>
      </w:tr>
      <w:tr w:rsidR="0017239C" w:rsidRPr="006F1AFB" w14:paraId="14D64026" w14:textId="77777777" w:rsidTr="004E6DA2">
        <w:trPr>
          <w:cantSplit/>
        </w:trPr>
        <w:tc>
          <w:tcPr>
            <w:tcW w:w="220" w:type="dxa"/>
          </w:tcPr>
          <w:p w14:paraId="1AAF0A8B" w14:textId="77777777" w:rsidR="0017239C" w:rsidRPr="006F1AF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F1A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342E05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  <w:r w:rsidRPr="006F1AFB">
              <w:rPr>
                <w:kern w:val="18"/>
              </w:rPr>
              <w:t xml:space="preserve">For Other Than Zone-rated Publics Autos, refer to Rule </w:t>
            </w:r>
            <w:r w:rsidRPr="006F1AFB">
              <w:rPr>
                <w:rStyle w:val="rulelink"/>
              </w:rPr>
              <w:t>239. for premium development.</w:t>
            </w:r>
          </w:p>
        </w:tc>
      </w:tr>
      <w:tr w:rsidR="0017239C" w:rsidRPr="006F1AFB" w14:paraId="095B3010" w14:textId="77777777" w:rsidTr="004E6DA2">
        <w:trPr>
          <w:cantSplit/>
        </w:trPr>
        <w:tc>
          <w:tcPr>
            <w:tcW w:w="220" w:type="dxa"/>
          </w:tcPr>
          <w:p w14:paraId="7A67AC78" w14:textId="77777777" w:rsidR="0017239C" w:rsidRPr="006F1AF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F1A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508069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  <w:r w:rsidRPr="006F1AFB">
              <w:rPr>
                <w:kern w:val="18"/>
              </w:rPr>
              <w:t xml:space="preserve">For Deductible factors, refer to Rule </w:t>
            </w:r>
            <w:r w:rsidRPr="006F1AFB">
              <w:rPr>
                <w:rStyle w:val="rulelink"/>
              </w:rPr>
              <w:t>298.</w:t>
            </w:r>
          </w:p>
        </w:tc>
      </w:tr>
      <w:tr w:rsidR="0017239C" w:rsidRPr="006F1AFB" w14:paraId="06D8F9FB" w14:textId="77777777" w:rsidTr="004E6DA2">
        <w:trPr>
          <w:cantSplit/>
        </w:trPr>
        <w:tc>
          <w:tcPr>
            <w:tcW w:w="220" w:type="dxa"/>
          </w:tcPr>
          <w:p w14:paraId="0A4F894B" w14:textId="77777777" w:rsidR="0017239C" w:rsidRPr="006F1AF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6F1A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52AD8E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  <w:r w:rsidRPr="006F1AFB">
              <w:rPr>
                <w:kern w:val="18"/>
              </w:rPr>
              <w:t xml:space="preserve">For Vehicle Value factors, refer to Rule </w:t>
            </w:r>
            <w:r w:rsidRPr="006F1AFB">
              <w:rPr>
                <w:rStyle w:val="rulelink"/>
              </w:rPr>
              <w:t>301.</w:t>
            </w:r>
          </w:p>
        </w:tc>
      </w:tr>
      <w:tr w:rsidR="0017239C" w:rsidRPr="006F1AFB" w14:paraId="6C1C6683" w14:textId="77777777" w:rsidTr="004E6DA2">
        <w:trPr>
          <w:cantSplit/>
        </w:trPr>
        <w:tc>
          <w:tcPr>
            <w:tcW w:w="220" w:type="dxa"/>
          </w:tcPr>
          <w:p w14:paraId="4CFABA0C" w14:textId="77777777" w:rsidR="0017239C" w:rsidRPr="006F1AF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C02A1D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36A36BD6" w14:textId="77777777" w:rsidTr="004E6DA2">
        <w:trPr>
          <w:cantSplit/>
        </w:trPr>
        <w:tc>
          <w:tcPr>
            <w:tcW w:w="220" w:type="dxa"/>
          </w:tcPr>
          <w:p w14:paraId="1895907A" w14:textId="77777777" w:rsidR="0017239C" w:rsidRPr="006F1AFB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D4468D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63AA606A" w14:textId="77777777" w:rsidTr="004E6DA2">
        <w:trPr>
          <w:cantSplit/>
        </w:trPr>
        <w:tc>
          <w:tcPr>
            <w:tcW w:w="220" w:type="dxa"/>
          </w:tcPr>
          <w:p w14:paraId="366CB7B3" w14:textId="77777777" w:rsidR="0017239C" w:rsidRPr="006F1AFB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D02865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66751085" w14:textId="77777777" w:rsidTr="004E6DA2">
        <w:trPr>
          <w:cantSplit/>
        </w:trPr>
        <w:tc>
          <w:tcPr>
            <w:tcW w:w="220" w:type="dxa"/>
          </w:tcPr>
          <w:p w14:paraId="1A41A56A" w14:textId="77777777" w:rsidR="0017239C" w:rsidRPr="006F1AFB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73A45B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70BEAF13" w14:textId="77777777" w:rsidTr="004E6DA2">
        <w:trPr>
          <w:cantSplit/>
        </w:trPr>
        <w:tc>
          <w:tcPr>
            <w:tcW w:w="220" w:type="dxa"/>
          </w:tcPr>
          <w:p w14:paraId="3407B9E0" w14:textId="77777777" w:rsidR="0017239C" w:rsidRPr="006F1AF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728E02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73188DAC" w14:textId="77777777" w:rsidTr="004E6DA2">
        <w:trPr>
          <w:cantSplit/>
        </w:trPr>
        <w:tc>
          <w:tcPr>
            <w:tcW w:w="220" w:type="dxa"/>
          </w:tcPr>
          <w:p w14:paraId="5E4F6FA0" w14:textId="77777777" w:rsidR="0017239C" w:rsidRPr="006F1AF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7A338E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2DABB537" w14:textId="77777777" w:rsidTr="004E6DA2">
        <w:trPr>
          <w:cantSplit/>
        </w:trPr>
        <w:tc>
          <w:tcPr>
            <w:tcW w:w="220" w:type="dxa"/>
          </w:tcPr>
          <w:p w14:paraId="0FFFFD71" w14:textId="77777777" w:rsidR="0017239C" w:rsidRPr="006F1AF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AA9890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3165EB1E" w14:textId="77777777" w:rsidTr="004E6DA2">
        <w:trPr>
          <w:cantSplit/>
        </w:trPr>
        <w:tc>
          <w:tcPr>
            <w:tcW w:w="220" w:type="dxa"/>
          </w:tcPr>
          <w:p w14:paraId="2F53BDD9" w14:textId="77777777" w:rsidR="0017239C" w:rsidRPr="006F1AF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A6F085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2223D11A" w14:textId="77777777" w:rsidTr="004E6DA2">
        <w:trPr>
          <w:cantSplit/>
        </w:trPr>
        <w:tc>
          <w:tcPr>
            <w:tcW w:w="220" w:type="dxa"/>
          </w:tcPr>
          <w:p w14:paraId="2DF9BEB5" w14:textId="77777777" w:rsidR="0017239C" w:rsidRPr="006F1AF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15F34E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6F1AFB" w14:paraId="7D162946" w14:textId="77777777" w:rsidTr="004E6DA2">
        <w:trPr>
          <w:cantSplit/>
        </w:trPr>
        <w:tc>
          <w:tcPr>
            <w:tcW w:w="220" w:type="dxa"/>
          </w:tcPr>
          <w:p w14:paraId="53199D26" w14:textId="77777777" w:rsidR="0017239C" w:rsidRPr="006F1AF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AE9851" w14:textId="77777777" w:rsidR="0017239C" w:rsidRPr="006F1AFB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AA99ECB" w14:textId="0C358945" w:rsidR="0017239C" w:rsidRDefault="0017239C" w:rsidP="0017239C">
      <w:pPr>
        <w:pStyle w:val="isonormal"/>
      </w:pPr>
    </w:p>
    <w:p w14:paraId="7CDFD815" w14:textId="32718A6D" w:rsidR="0017239C" w:rsidRDefault="0017239C" w:rsidP="0017239C">
      <w:pPr>
        <w:pStyle w:val="isonormal"/>
        <w:jc w:val="left"/>
      </w:pPr>
    </w:p>
    <w:p w14:paraId="2C3D986F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20D943E" w14:textId="77777777" w:rsidR="0017239C" w:rsidRPr="008E6CA8" w:rsidRDefault="0017239C" w:rsidP="0017239C">
      <w:pPr>
        <w:pStyle w:val="subcap"/>
      </w:pPr>
      <w:r w:rsidRPr="008E6CA8">
        <w:lastRenderedPageBreak/>
        <w:t>TERRITORY 116</w:t>
      </w:r>
    </w:p>
    <w:p w14:paraId="6DFCF805" w14:textId="77777777" w:rsidR="0017239C" w:rsidRPr="008E6CA8" w:rsidRDefault="0017239C" w:rsidP="0017239C">
      <w:pPr>
        <w:pStyle w:val="subcap2"/>
      </w:pPr>
      <w:r w:rsidRPr="008E6CA8">
        <w:t>PHYS DAM</w:t>
      </w:r>
    </w:p>
    <w:p w14:paraId="1CC3CE6E" w14:textId="77777777" w:rsidR="0017239C" w:rsidRPr="008E6CA8" w:rsidRDefault="0017239C" w:rsidP="0017239C">
      <w:pPr>
        <w:pStyle w:val="isonormal"/>
      </w:pPr>
    </w:p>
    <w:p w14:paraId="1ED31A1F" w14:textId="77777777" w:rsidR="0017239C" w:rsidRPr="008E6CA8" w:rsidRDefault="0017239C" w:rsidP="0017239C">
      <w:pPr>
        <w:pStyle w:val="isonormal"/>
        <w:sectPr w:rsidR="0017239C" w:rsidRPr="008E6CA8" w:rsidSect="0017239C">
          <w:headerReference w:type="even" r:id="rId253"/>
          <w:headerReference w:type="default" r:id="rId254"/>
          <w:footerReference w:type="even" r:id="rId255"/>
          <w:footerReference w:type="default" r:id="rId256"/>
          <w:headerReference w:type="first" r:id="rId257"/>
          <w:footerReference w:type="first" r:id="rId25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8E6CA8" w14:paraId="7701ABA2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39DC7AB" w14:textId="77777777" w:rsidR="0017239C" w:rsidRPr="008E6CA8" w:rsidRDefault="0017239C" w:rsidP="004E6DA2">
            <w:pPr>
              <w:pStyle w:val="tablehead"/>
              <w:rPr>
                <w:kern w:val="18"/>
              </w:rPr>
            </w:pPr>
            <w:r w:rsidRPr="008E6CA8">
              <w:rPr>
                <w:kern w:val="18"/>
              </w:rPr>
              <w:t>PHYSICAL DAMAGE</w:t>
            </w:r>
            <w:r w:rsidRPr="008E6CA8">
              <w:rPr>
                <w:kern w:val="18"/>
              </w:rPr>
              <w:br/>
              <w:t>Original Cost New Range</w:t>
            </w:r>
            <w:r w:rsidRPr="008E6CA8">
              <w:rPr>
                <w:kern w:val="18"/>
              </w:rPr>
              <w:br/>
              <w:t>$25,000 – 29,999</w:t>
            </w:r>
          </w:p>
        </w:tc>
      </w:tr>
      <w:tr w:rsidR="0017239C" w:rsidRPr="008E6CA8" w14:paraId="14D39E5F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6224EC1" w14:textId="77777777" w:rsidR="0017239C" w:rsidRPr="008E6CA8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3400FB" w14:textId="77777777" w:rsidR="0017239C" w:rsidRPr="008E6CA8" w:rsidRDefault="0017239C" w:rsidP="004E6DA2">
            <w:pPr>
              <w:pStyle w:val="tablehead"/>
              <w:rPr>
                <w:kern w:val="18"/>
              </w:rPr>
            </w:pPr>
            <w:r w:rsidRPr="008E6CA8">
              <w:rPr>
                <w:kern w:val="18"/>
              </w:rPr>
              <w:t>Specified</w:t>
            </w:r>
            <w:r w:rsidRPr="008E6CA8">
              <w:rPr>
                <w:kern w:val="18"/>
              </w:rPr>
              <w:br/>
              <w:t>Causes</w:t>
            </w:r>
            <w:r w:rsidRPr="008E6CA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165FE0" w14:textId="77777777" w:rsidR="0017239C" w:rsidRPr="008E6CA8" w:rsidRDefault="0017239C" w:rsidP="004E6DA2">
            <w:pPr>
              <w:pStyle w:val="tablehead"/>
              <w:rPr>
                <w:kern w:val="18"/>
              </w:rPr>
            </w:pPr>
            <w:r w:rsidRPr="008E6CA8">
              <w:rPr>
                <w:kern w:val="18"/>
              </w:rPr>
              <w:br/>
            </w:r>
            <w:r w:rsidRPr="008E6CA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68BAD0" w14:textId="77777777" w:rsidR="0017239C" w:rsidRPr="008E6CA8" w:rsidRDefault="0017239C" w:rsidP="004E6DA2">
            <w:pPr>
              <w:pStyle w:val="tablehead"/>
              <w:rPr>
                <w:kern w:val="18"/>
              </w:rPr>
            </w:pPr>
            <w:r w:rsidRPr="008E6CA8">
              <w:rPr>
                <w:kern w:val="18"/>
              </w:rPr>
              <w:t>$500</w:t>
            </w:r>
            <w:r w:rsidRPr="008E6CA8">
              <w:rPr>
                <w:kern w:val="18"/>
              </w:rPr>
              <w:br/>
              <w:t>Ded.</w:t>
            </w:r>
            <w:r w:rsidRPr="008E6CA8">
              <w:rPr>
                <w:kern w:val="18"/>
              </w:rPr>
              <w:br/>
              <w:t>Coll.</w:t>
            </w:r>
          </w:p>
        </w:tc>
      </w:tr>
      <w:tr w:rsidR="0017239C" w:rsidRPr="008E6CA8" w14:paraId="6F2AEF93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56F7011" w14:textId="77777777" w:rsidR="0017239C" w:rsidRPr="008E6CA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E6CA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8E6CA8" w14:paraId="6499F187" w14:textId="77777777" w:rsidTr="004E6DA2">
        <w:trPr>
          <w:cantSplit/>
        </w:trPr>
        <w:tc>
          <w:tcPr>
            <w:tcW w:w="540" w:type="dxa"/>
            <w:gridSpan w:val="2"/>
          </w:tcPr>
          <w:p w14:paraId="5D35CB78" w14:textId="77777777" w:rsidR="0017239C" w:rsidRPr="008E6CA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CB982D" w14:textId="77777777" w:rsidR="0017239C" w:rsidRPr="008E6CA8" w:rsidRDefault="0017239C" w:rsidP="004E6DA2">
            <w:pPr>
              <w:pStyle w:val="tabletext11"/>
              <w:rPr>
                <w:b/>
                <w:kern w:val="18"/>
              </w:rPr>
            </w:pPr>
            <w:r w:rsidRPr="008E6CA8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8E6CA8" w14:paraId="0B0B36C6" w14:textId="77777777" w:rsidTr="004E6DA2">
        <w:trPr>
          <w:cantSplit/>
        </w:trPr>
        <w:tc>
          <w:tcPr>
            <w:tcW w:w="540" w:type="dxa"/>
            <w:gridSpan w:val="2"/>
          </w:tcPr>
          <w:p w14:paraId="00D3B990" w14:textId="77777777" w:rsidR="0017239C" w:rsidRPr="008E6CA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8283E8" w14:textId="77777777" w:rsidR="0017239C" w:rsidRPr="008E6CA8" w:rsidRDefault="0017239C" w:rsidP="004E6DA2">
            <w:pPr>
              <w:pStyle w:val="tabletext11"/>
              <w:rPr>
                <w:b/>
                <w:kern w:val="18"/>
              </w:rPr>
            </w:pPr>
            <w:r w:rsidRPr="008E6CA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8E6CA8" w14:paraId="7ABB6990" w14:textId="77777777" w:rsidTr="004E6DA2">
        <w:trPr>
          <w:cantSplit/>
        </w:trPr>
        <w:tc>
          <w:tcPr>
            <w:tcW w:w="4860" w:type="dxa"/>
            <w:gridSpan w:val="3"/>
          </w:tcPr>
          <w:p w14:paraId="4841008D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BF0B07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3C16AAF0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4CA89726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257</w:t>
            </w:r>
          </w:p>
        </w:tc>
      </w:tr>
      <w:tr w:rsidR="0017239C" w:rsidRPr="008E6CA8" w14:paraId="2895173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2CDB493" w14:textId="77777777" w:rsidR="0017239C" w:rsidRPr="008E6CA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E6CA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8E6CA8" w14:paraId="085720E2" w14:textId="77777777" w:rsidTr="004E6DA2">
        <w:trPr>
          <w:cantSplit/>
        </w:trPr>
        <w:tc>
          <w:tcPr>
            <w:tcW w:w="4860" w:type="dxa"/>
            <w:gridSpan w:val="3"/>
          </w:tcPr>
          <w:p w14:paraId="7AA93C9A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86CEB0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B421C2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7FF7ED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8E6CA8" w14:paraId="69C5FF46" w14:textId="77777777" w:rsidTr="004E6DA2">
        <w:trPr>
          <w:cantSplit/>
        </w:trPr>
        <w:tc>
          <w:tcPr>
            <w:tcW w:w="4860" w:type="dxa"/>
            <w:gridSpan w:val="3"/>
          </w:tcPr>
          <w:p w14:paraId="11953327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D829B9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36C56DC8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4F1167C0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395</w:t>
            </w:r>
          </w:p>
        </w:tc>
      </w:tr>
      <w:tr w:rsidR="0017239C" w:rsidRPr="008E6CA8" w14:paraId="6644E2F1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BDF080E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06CC6C01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C31A14" w14:textId="77777777" w:rsidR="0017239C" w:rsidRPr="008E6CA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E6CA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8E6CA8" w14:paraId="42832813" w14:textId="77777777" w:rsidTr="004E6DA2">
        <w:trPr>
          <w:cantSplit/>
        </w:trPr>
        <w:tc>
          <w:tcPr>
            <w:tcW w:w="540" w:type="dxa"/>
            <w:gridSpan w:val="2"/>
          </w:tcPr>
          <w:p w14:paraId="6B5803DB" w14:textId="77777777" w:rsidR="0017239C" w:rsidRPr="008E6CA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98C9D1" w14:textId="77777777" w:rsidR="0017239C" w:rsidRPr="008E6CA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E6CA8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8E6CA8" w14:paraId="6381B94F" w14:textId="77777777" w:rsidTr="004E6DA2">
        <w:trPr>
          <w:cantSplit/>
        </w:trPr>
        <w:tc>
          <w:tcPr>
            <w:tcW w:w="4860" w:type="dxa"/>
            <w:gridSpan w:val="3"/>
          </w:tcPr>
          <w:p w14:paraId="3CA52FE1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2A8F73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03CDF7E9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0FAC63EA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578</w:t>
            </w:r>
          </w:p>
        </w:tc>
      </w:tr>
      <w:tr w:rsidR="0017239C" w:rsidRPr="008E6CA8" w14:paraId="19BDAF26" w14:textId="77777777" w:rsidTr="004E6DA2">
        <w:trPr>
          <w:cantSplit/>
        </w:trPr>
        <w:tc>
          <w:tcPr>
            <w:tcW w:w="540" w:type="dxa"/>
            <w:gridSpan w:val="2"/>
          </w:tcPr>
          <w:p w14:paraId="02AEF979" w14:textId="77777777" w:rsidR="0017239C" w:rsidRPr="008E6CA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A54E68" w14:textId="77777777" w:rsidR="0017239C" w:rsidRPr="008E6CA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E6CA8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8E6CA8" w14:paraId="5B4D6B6C" w14:textId="77777777" w:rsidTr="004E6DA2">
        <w:trPr>
          <w:cantSplit/>
        </w:trPr>
        <w:tc>
          <w:tcPr>
            <w:tcW w:w="4860" w:type="dxa"/>
            <w:gridSpan w:val="3"/>
          </w:tcPr>
          <w:p w14:paraId="1CF4F43D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4A7ACF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50564F4F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1A2D6A22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162</w:t>
            </w:r>
          </w:p>
        </w:tc>
      </w:tr>
      <w:tr w:rsidR="0017239C" w:rsidRPr="008E6CA8" w14:paraId="2FF920D6" w14:textId="77777777" w:rsidTr="004E6DA2">
        <w:trPr>
          <w:cantSplit/>
        </w:trPr>
        <w:tc>
          <w:tcPr>
            <w:tcW w:w="540" w:type="dxa"/>
            <w:gridSpan w:val="2"/>
          </w:tcPr>
          <w:p w14:paraId="441EFC9B" w14:textId="77777777" w:rsidR="0017239C" w:rsidRPr="008E6CA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CD8F23" w14:textId="77777777" w:rsidR="0017239C" w:rsidRPr="008E6CA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E6CA8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8E6CA8" w14:paraId="6BFF0043" w14:textId="77777777" w:rsidTr="004E6DA2">
        <w:trPr>
          <w:cantSplit/>
        </w:trPr>
        <w:tc>
          <w:tcPr>
            <w:tcW w:w="4860" w:type="dxa"/>
            <w:gridSpan w:val="3"/>
          </w:tcPr>
          <w:p w14:paraId="036D739C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F8CE30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14:paraId="1C0AC8DA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14:paraId="64C81CA0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162</w:t>
            </w:r>
          </w:p>
        </w:tc>
      </w:tr>
      <w:tr w:rsidR="0017239C" w:rsidRPr="008E6CA8" w14:paraId="43ED33FA" w14:textId="77777777" w:rsidTr="004E6DA2">
        <w:trPr>
          <w:cantSplit/>
        </w:trPr>
        <w:tc>
          <w:tcPr>
            <w:tcW w:w="540" w:type="dxa"/>
            <w:gridSpan w:val="2"/>
          </w:tcPr>
          <w:p w14:paraId="30B9F7E3" w14:textId="77777777" w:rsidR="0017239C" w:rsidRPr="008E6CA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678885" w14:textId="77777777" w:rsidR="0017239C" w:rsidRPr="008E6CA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E6CA8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8E6CA8" w14:paraId="3EE11E23" w14:textId="77777777" w:rsidTr="004E6DA2">
        <w:trPr>
          <w:cantSplit/>
        </w:trPr>
        <w:tc>
          <w:tcPr>
            <w:tcW w:w="4860" w:type="dxa"/>
            <w:gridSpan w:val="3"/>
          </w:tcPr>
          <w:p w14:paraId="7DEFD99B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7BFCB3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309A66B9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2E639F40" w14:textId="77777777" w:rsidR="0017239C" w:rsidRPr="008E6CA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E6CA8">
              <w:rPr>
                <w:kern w:val="18"/>
              </w:rPr>
              <w:t>$   578</w:t>
            </w:r>
          </w:p>
        </w:tc>
      </w:tr>
      <w:tr w:rsidR="0017239C" w:rsidRPr="008E6CA8" w14:paraId="11AD3BF9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D4DEDEB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326E975C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E26CA4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530BA1D3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7B17EB6" w14:textId="77777777" w:rsidR="0017239C" w:rsidRPr="008E6CA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E6C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F56E13C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  <w:r w:rsidRPr="008E6CA8">
              <w:rPr>
                <w:kern w:val="18"/>
              </w:rPr>
              <w:t xml:space="preserve">For Other Than Zone-rated Trucks, Tractors and Trailers Classifications, refer to Rule </w:t>
            </w:r>
            <w:r w:rsidRPr="008E6CA8">
              <w:rPr>
                <w:rStyle w:val="rulelink"/>
              </w:rPr>
              <w:t>222. for premium development.</w:t>
            </w:r>
          </w:p>
        </w:tc>
      </w:tr>
      <w:tr w:rsidR="0017239C" w:rsidRPr="008E6CA8" w14:paraId="6C569E78" w14:textId="77777777" w:rsidTr="004E6DA2">
        <w:trPr>
          <w:cantSplit/>
        </w:trPr>
        <w:tc>
          <w:tcPr>
            <w:tcW w:w="220" w:type="dxa"/>
          </w:tcPr>
          <w:p w14:paraId="004BEC21" w14:textId="77777777" w:rsidR="0017239C" w:rsidRPr="008E6CA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E6C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AE649C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  <w:r w:rsidRPr="008E6CA8">
              <w:rPr>
                <w:kern w:val="18"/>
              </w:rPr>
              <w:t xml:space="preserve">For Private Passenger Types Classifications, refer to Rule </w:t>
            </w:r>
            <w:r w:rsidRPr="008E6CA8">
              <w:rPr>
                <w:rStyle w:val="rulelink"/>
              </w:rPr>
              <w:t>232. for premium development.</w:t>
            </w:r>
          </w:p>
        </w:tc>
      </w:tr>
      <w:tr w:rsidR="0017239C" w:rsidRPr="008E6CA8" w14:paraId="207E623A" w14:textId="77777777" w:rsidTr="004E6DA2">
        <w:trPr>
          <w:cantSplit/>
        </w:trPr>
        <w:tc>
          <w:tcPr>
            <w:tcW w:w="220" w:type="dxa"/>
          </w:tcPr>
          <w:p w14:paraId="520A5C1A" w14:textId="77777777" w:rsidR="0017239C" w:rsidRPr="008E6CA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E6C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7C2AAF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  <w:r w:rsidRPr="008E6CA8">
              <w:rPr>
                <w:kern w:val="18"/>
              </w:rPr>
              <w:t xml:space="preserve">For Other Than Zone-rated Publics Autos, refer to Rule </w:t>
            </w:r>
            <w:r w:rsidRPr="008E6CA8">
              <w:rPr>
                <w:rStyle w:val="rulelink"/>
              </w:rPr>
              <w:t>239. for premium development.</w:t>
            </w:r>
          </w:p>
        </w:tc>
      </w:tr>
      <w:tr w:rsidR="0017239C" w:rsidRPr="008E6CA8" w14:paraId="1A441D21" w14:textId="77777777" w:rsidTr="004E6DA2">
        <w:trPr>
          <w:cantSplit/>
        </w:trPr>
        <w:tc>
          <w:tcPr>
            <w:tcW w:w="220" w:type="dxa"/>
          </w:tcPr>
          <w:p w14:paraId="2B8B1F37" w14:textId="77777777" w:rsidR="0017239C" w:rsidRPr="008E6CA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E6C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395A26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  <w:r w:rsidRPr="008E6CA8">
              <w:rPr>
                <w:kern w:val="18"/>
              </w:rPr>
              <w:t xml:space="preserve">For Deductible factors, refer to Rule </w:t>
            </w:r>
            <w:r w:rsidRPr="008E6CA8">
              <w:rPr>
                <w:rStyle w:val="rulelink"/>
              </w:rPr>
              <w:t>298.</w:t>
            </w:r>
          </w:p>
        </w:tc>
      </w:tr>
      <w:tr w:rsidR="0017239C" w:rsidRPr="008E6CA8" w14:paraId="1D4A5FD3" w14:textId="77777777" w:rsidTr="004E6DA2">
        <w:trPr>
          <w:cantSplit/>
        </w:trPr>
        <w:tc>
          <w:tcPr>
            <w:tcW w:w="220" w:type="dxa"/>
          </w:tcPr>
          <w:p w14:paraId="421E2CBE" w14:textId="77777777" w:rsidR="0017239C" w:rsidRPr="008E6CA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E6CA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AA73FE1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  <w:r w:rsidRPr="008E6CA8">
              <w:rPr>
                <w:kern w:val="18"/>
              </w:rPr>
              <w:t xml:space="preserve">For Vehicle Value factors, refer to Rule </w:t>
            </w:r>
            <w:r w:rsidRPr="008E6CA8">
              <w:rPr>
                <w:rStyle w:val="rulelink"/>
              </w:rPr>
              <w:t>301.</w:t>
            </w:r>
          </w:p>
        </w:tc>
      </w:tr>
      <w:tr w:rsidR="0017239C" w:rsidRPr="008E6CA8" w14:paraId="081E5A54" w14:textId="77777777" w:rsidTr="004E6DA2">
        <w:trPr>
          <w:cantSplit/>
        </w:trPr>
        <w:tc>
          <w:tcPr>
            <w:tcW w:w="220" w:type="dxa"/>
          </w:tcPr>
          <w:p w14:paraId="494AE743" w14:textId="77777777" w:rsidR="0017239C" w:rsidRPr="008E6CA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96C55D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5A40BFEA" w14:textId="77777777" w:rsidTr="004E6DA2">
        <w:trPr>
          <w:cantSplit/>
        </w:trPr>
        <w:tc>
          <w:tcPr>
            <w:tcW w:w="220" w:type="dxa"/>
          </w:tcPr>
          <w:p w14:paraId="0F7BFE51" w14:textId="77777777" w:rsidR="0017239C" w:rsidRPr="008E6CA8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D82CF0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4938E141" w14:textId="77777777" w:rsidTr="004E6DA2">
        <w:trPr>
          <w:cantSplit/>
        </w:trPr>
        <w:tc>
          <w:tcPr>
            <w:tcW w:w="220" w:type="dxa"/>
          </w:tcPr>
          <w:p w14:paraId="010F4DDA" w14:textId="77777777" w:rsidR="0017239C" w:rsidRPr="008E6CA8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2A4F81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0045AC2D" w14:textId="77777777" w:rsidTr="004E6DA2">
        <w:trPr>
          <w:cantSplit/>
        </w:trPr>
        <w:tc>
          <w:tcPr>
            <w:tcW w:w="220" w:type="dxa"/>
          </w:tcPr>
          <w:p w14:paraId="2626544E" w14:textId="77777777" w:rsidR="0017239C" w:rsidRPr="008E6CA8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7CF813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1EE8DCF6" w14:textId="77777777" w:rsidTr="004E6DA2">
        <w:trPr>
          <w:cantSplit/>
        </w:trPr>
        <w:tc>
          <w:tcPr>
            <w:tcW w:w="220" w:type="dxa"/>
          </w:tcPr>
          <w:p w14:paraId="0BEAE177" w14:textId="77777777" w:rsidR="0017239C" w:rsidRPr="008E6CA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D83EAA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7A7A2AFA" w14:textId="77777777" w:rsidTr="004E6DA2">
        <w:trPr>
          <w:cantSplit/>
        </w:trPr>
        <w:tc>
          <w:tcPr>
            <w:tcW w:w="220" w:type="dxa"/>
          </w:tcPr>
          <w:p w14:paraId="6671926C" w14:textId="77777777" w:rsidR="0017239C" w:rsidRPr="008E6CA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E0B16E5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31F66E08" w14:textId="77777777" w:rsidTr="004E6DA2">
        <w:trPr>
          <w:cantSplit/>
        </w:trPr>
        <w:tc>
          <w:tcPr>
            <w:tcW w:w="220" w:type="dxa"/>
          </w:tcPr>
          <w:p w14:paraId="3BCFA637" w14:textId="77777777" w:rsidR="0017239C" w:rsidRPr="008E6CA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286D50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145B0E0C" w14:textId="77777777" w:rsidTr="004E6DA2">
        <w:trPr>
          <w:cantSplit/>
        </w:trPr>
        <w:tc>
          <w:tcPr>
            <w:tcW w:w="220" w:type="dxa"/>
          </w:tcPr>
          <w:p w14:paraId="55E7E5D2" w14:textId="77777777" w:rsidR="0017239C" w:rsidRPr="008E6CA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689CFB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79CBE1F1" w14:textId="77777777" w:rsidTr="004E6DA2">
        <w:trPr>
          <w:cantSplit/>
        </w:trPr>
        <w:tc>
          <w:tcPr>
            <w:tcW w:w="220" w:type="dxa"/>
          </w:tcPr>
          <w:p w14:paraId="04369311" w14:textId="77777777" w:rsidR="0017239C" w:rsidRPr="008E6CA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B4A933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E6CA8" w14:paraId="109D0875" w14:textId="77777777" w:rsidTr="004E6DA2">
        <w:trPr>
          <w:cantSplit/>
        </w:trPr>
        <w:tc>
          <w:tcPr>
            <w:tcW w:w="220" w:type="dxa"/>
          </w:tcPr>
          <w:p w14:paraId="1DA7C148" w14:textId="77777777" w:rsidR="0017239C" w:rsidRPr="008E6CA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AE9BD5" w14:textId="77777777" w:rsidR="0017239C" w:rsidRPr="008E6CA8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48D8478C" w14:textId="3AE70749" w:rsidR="0017239C" w:rsidRDefault="0017239C" w:rsidP="0017239C">
      <w:pPr>
        <w:pStyle w:val="isonormal"/>
      </w:pPr>
    </w:p>
    <w:p w14:paraId="4C0F507D" w14:textId="028FA481" w:rsidR="0017239C" w:rsidRDefault="0017239C" w:rsidP="0017239C">
      <w:pPr>
        <w:pStyle w:val="isonormal"/>
        <w:jc w:val="left"/>
      </w:pPr>
    </w:p>
    <w:p w14:paraId="219D6939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EDA6AD4" w14:textId="77777777" w:rsidR="0017239C" w:rsidRPr="00103593" w:rsidRDefault="0017239C" w:rsidP="0017239C">
      <w:pPr>
        <w:pStyle w:val="subcap"/>
      </w:pPr>
      <w:r w:rsidRPr="00103593">
        <w:lastRenderedPageBreak/>
        <w:t>TERRITORY 117</w:t>
      </w:r>
    </w:p>
    <w:p w14:paraId="0C41068F" w14:textId="77777777" w:rsidR="0017239C" w:rsidRPr="00103593" w:rsidRDefault="0017239C" w:rsidP="0017239C">
      <w:pPr>
        <w:pStyle w:val="subcap2"/>
      </w:pPr>
      <w:r w:rsidRPr="00103593">
        <w:t>PHYS DAM</w:t>
      </w:r>
    </w:p>
    <w:p w14:paraId="35A550A0" w14:textId="77777777" w:rsidR="0017239C" w:rsidRPr="00103593" w:rsidRDefault="0017239C" w:rsidP="0017239C">
      <w:pPr>
        <w:pStyle w:val="isonormal"/>
      </w:pPr>
    </w:p>
    <w:p w14:paraId="2212D834" w14:textId="77777777" w:rsidR="0017239C" w:rsidRPr="00103593" w:rsidRDefault="0017239C" w:rsidP="0017239C">
      <w:pPr>
        <w:pStyle w:val="isonormal"/>
        <w:sectPr w:rsidR="0017239C" w:rsidRPr="00103593" w:rsidSect="0017239C">
          <w:headerReference w:type="even" r:id="rId259"/>
          <w:headerReference w:type="default" r:id="rId260"/>
          <w:footerReference w:type="even" r:id="rId261"/>
          <w:footerReference w:type="default" r:id="rId262"/>
          <w:headerReference w:type="first" r:id="rId263"/>
          <w:footerReference w:type="first" r:id="rId26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103593" w14:paraId="5010F3F9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7FD00B5" w14:textId="77777777" w:rsidR="0017239C" w:rsidRPr="00103593" w:rsidRDefault="0017239C" w:rsidP="004E6DA2">
            <w:pPr>
              <w:pStyle w:val="tablehead"/>
              <w:rPr>
                <w:kern w:val="18"/>
              </w:rPr>
            </w:pPr>
            <w:r w:rsidRPr="00103593">
              <w:rPr>
                <w:kern w:val="18"/>
              </w:rPr>
              <w:t>PHYSICAL DAMAGE</w:t>
            </w:r>
            <w:r w:rsidRPr="00103593">
              <w:rPr>
                <w:kern w:val="18"/>
              </w:rPr>
              <w:br/>
              <w:t>Original Cost New Range</w:t>
            </w:r>
            <w:r w:rsidRPr="00103593">
              <w:rPr>
                <w:kern w:val="18"/>
              </w:rPr>
              <w:br/>
              <w:t>$25,000 – 29,999</w:t>
            </w:r>
          </w:p>
        </w:tc>
      </w:tr>
      <w:tr w:rsidR="0017239C" w:rsidRPr="00103593" w14:paraId="7BB90CBD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56C7797" w14:textId="77777777" w:rsidR="0017239C" w:rsidRPr="00103593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34B76C" w14:textId="77777777" w:rsidR="0017239C" w:rsidRPr="00103593" w:rsidRDefault="0017239C" w:rsidP="004E6DA2">
            <w:pPr>
              <w:pStyle w:val="tablehead"/>
              <w:rPr>
                <w:kern w:val="18"/>
              </w:rPr>
            </w:pPr>
            <w:r w:rsidRPr="00103593">
              <w:rPr>
                <w:kern w:val="18"/>
              </w:rPr>
              <w:t>Specified</w:t>
            </w:r>
            <w:r w:rsidRPr="00103593">
              <w:rPr>
                <w:kern w:val="18"/>
              </w:rPr>
              <w:br/>
              <w:t>Causes</w:t>
            </w:r>
            <w:r w:rsidRPr="0010359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6D5C5D" w14:textId="77777777" w:rsidR="0017239C" w:rsidRPr="00103593" w:rsidRDefault="0017239C" w:rsidP="004E6DA2">
            <w:pPr>
              <w:pStyle w:val="tablehead"/>
              <w:rPr>
                <w:kern w:val="18"/>
              </w:rPr>
            </w:pPr>
            <w:r w:rsidRPr="00103593">
              <w:rPr>
                <w:kern w:val="18"/>
              </w:rPr>
              <w:br/>
            </w:r>
            <w:r w:rsidRPr="0010359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07D231F" w14:textId="77777777" w:rsidR="0017239C" w:rsidRPr="00103593" w:rsidRDefault="0017239C" w:rsidP="004E6DA2">
            <w:pPr>
              <w:pStyle w:val="tablehead"/>
              <w:rPr>
                <w:kern w:val="18"/>
              </w:rPr>
            </w:pPr>
            <w:r w:rsidRPr="00103593">
              <w:rPr>
                <w:kern w:val="18"/>
              </w:rPr>
              <w:t>$500</w:t>
            </w:r>
            <w:r w:rsidRPr="00103593">
              <w:rPr>
                <w:kern w:val="18"/>
              </w:rPr>
              <w:br/>
              <w:t>Ded.</w:t>
            </w:r>
            <w:r w:rsidRPr="00103593">
              <w:rPr>
                <w:kern w:val="18"/>
              </w:rPr>
              <w:br/>
              <w:t>Coll.</w:t>
            </w:r>
          </w:p>
        </w:tc>
      </w:tr>
      <w:tr w:rsidR="0017239C" w:rsidRPr="00103593" w14:paraId="4EC2E5CB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52A9C82" w14:textId="77777777" w:rsidR="0017239C" w:rsidRPr="0010359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0359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103593" w14:paraId="35527F20" w14:textId="77777777" w:rsidTr="004E6DA2">
        <w:trPr>
          <w:cantSplit/>
        </w:trPr>
        <w:tc>
          <w:tcPr>
            <w:tcW w:w="540" w:type="dxa"/>
            <w:gridSpan w:val="2"/>
          </w:tcPr>
          <w:p w14:paraId="25F669ED" w14:textId="77777777" w:rsidR="0017239C" w:rsidRPr="0010359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94A6004" w14:textId="77777777" w:rsidR="0017239C" w:rsidRPr="00103593" w:rsidRDefault="0017239C" w:rsidP="004E6DA2">
            <w:pPr>
              <w:pStyle w:val="tabletext11"/>
              <w:rPr>
                <w:b/>
                <w:kern w:val="18"/>
              </w:rPr>
            </w:pPr>
            <w:r w:rsidRPr="00103593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103593" w14:paraId="660FBAAE" w14:textId="77777777" w:rsidTr="004E6DA2">
        <w:trPr>
          <w:cantSplit/>
        </w:trPr>
        <w:tc>
          <w:tcPr>
            <w:tcW w:w="540" w:type="dxa"/>
            <w:gridSpan w:val="2"/>
          </w:tcPr>
          <w:p w14:paraId="38E3CA43" w14:textId="77777777" w:rsidR="0017239C" w:rsidRPr="0010359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D34BCD" w14:textId="77777777" w:rsidR="0017239C" w:rsidRPr="00103593" w:rsidRDefault="0017239C" w:rsidP="004E6DA2">
            <w:pPr>
              <w:pStyle w:val="tabletext11"/>
              <w:rPr>
                <w:b/>
                <w:kern w:val="18"/>
              </w:rPr>
            </w:pPr>
            <w:r w:rsidRPr="0010359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103593" w14:paraId="23748E53" w14:textId="77777777" w:rsidTr="004E6DA2">
        <w:trPr>
          <w:cantSplit/>
        </w:trPr>
        <w:tc>
          <w:tcPr>
            <w:tcW w:w="4860" w:type="dxa"/>
            <w:gridSpan w:val="3"/>
          </w:tcPr>
          <w:p w14:paraId="0479A2CB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6709B5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10EC34EE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50B74F93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295</w:t>
            </w:r>
          </w:p>
        </w:tc>
      </w:tr>
      <w:tr w:rsidR="0017239C" w:rsidRPr="00103593" w14:paraId="06560A32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84CA69" w14:textId="77777777" w:rsidR="0017239C" w:rsidRPr="0010359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0359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103593" w14:paraId="1F691BB8" w14:textId="77777777" w:rsidTr="004E6DA2">
        <w:trPr>
          <w:cantSplit/>
        </w:trPr>
        <w:tc>
          <w:tcPr>
            <w:tcW w:w="4860" w:type="dxa"/>
            <w:gridSpan w:val="3"/>
          </w:tcPr>
          <w:p w14:paraId="2DD1D0CB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43D12A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BC14CB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769619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103593" w14:paraId="38743781" w14:textId="77777777" w:rsidTr="004E6DA2">
        <w:trPr>
          <w:cantSplit/>
        </w:trPr>
        <w:tc>
          <w:tcPr>
            <w:tcW w:w="4860" w:type="dxa"/>
            <w:gridSpan w:val="3"/>
          </w:tcPr>
          <w:p w14:paraId="1E592522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F2412C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54BB1B30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290ED0FD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378</w:t>
            </w:r>
          </w:p>
        </w:tc>
      </w:tr>
      <w:tr w:rsidR="0017239C" w:rsidRPr="00103593" w14:paraId="618D1DD8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D820F2D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1A21C457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BEC1E7" w14:textId="77777777" w:rsidR="0017239C" w:rsidRPr="0010359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0359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103593" w14:paraId="53CA77ED" w14:textId="77777777" w:rsidTr="004E6DA2">
        <w:trPr>
          <w:cantSplit/>
        </w:trPr>
        <w:tc>
          <w:tcPr>
            <w:tcW w:w="540" w:type="dxa"/>
            <w:gridSpan w:val="2"/>
          </w:tcPr>
          <w:p w14:paraId="1C75F62E" w14:textId="77777777" w:rsidR="0017239C" w:rsidRPr="0010359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71FB81" w14:textId="77777777" w:rsidR="0017239C" w:rsidRPr="0010359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03593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103593" w14:paraId="734D3544" w14:textId="77777777" w:rsidTr="004E6DA2">
        <w:trPr>
          <w:cantSplit/>
        </w:trPr>
        <w:tc>
          <w:tcPr>
            <w:tcW w:w="4860" w:type="dxa"/>
            <w:gridSpan w:val="3"/>
          </w:tcPr>
          <w:p w14:paraId="1967A6E0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79A8CE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2E4DC0FA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77F0FE00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664</w:t>
            </w:r>
          </w:p>
        </w:tc>
      </w:tr>
      <w:tr w:rsidR="0017239C" w:rsidRPr="00103593" w14:paraId="474EB6A0" w14:textId="77777777" w:rsidTr="004E6DA2">
        <w:trPr>
          <w:cantSplit/>
        </w:trPr>
        <w:tc>
          <w:tcPr>
            <w:tcW w:w="540" w:type="dxa"/>
            <w:gridSpan w:val="2"/>
          </w:tcPr>
          <w:p w14:paraId="740167DD" w14:textId="77777777" w:rsidR="0017239C" w:rsidRPr="0010359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FA745B" w14:textId="77777777" w:rsidR="0017239C" w:rsidRPr="0010359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03593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103593" w14:paraId="6C1C742B" w14:textId="77777777" w:rsidTr="004E6DA2">
        <w:trPr>
          <w:cantSplit/>
        </w:trPr>
        <w:tc>
          <w:tcPr>
            <w:tcW w:w="4860" w:type="dxa"/>
            <w:gridSpan w:val="3"/>
          </w:tcPr>
          <w:p w14:paraId="31C103CC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BB839F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38B554C9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1F827DAF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186</w:t>
            </w:r>
          </w:p>
        </w:tc>
      </w:tr>
      <w:tr w:rsidR="0017239C" w:rsidRPr="00103593" w14:paraId="4C82035E" w14:textId="77777777" w:rsidTr="004E6DA2">
        <w:trPr>
          <w:cantSplit/>
        </w:trPr>
        <w:tc>
          <w:tcPr>
            <w:tcW w:w="540" w:type="dxa"/>
            <w:gridSpan w:val="2"/>
          </w:tcPr>
          <w:p w14:paraId="1AA18E68" w14:textId="77777777" w:rsidR="0017239C" w:rsidRPr="0010359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E0FE21" w14:textId="77777777" w:rsidR="0017239C" w:rsidRPr="0010359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03593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103593" w14:paraId="13DDB555" w14:textId="77777777" w:rsidTr="004E6DA2">
        <w:trPr>
          <w:cantSplit/>
        </w:trPr>
        <w:tc>
          <w:tcPr>
            <w:tcW w:w="4860" w:type="dxa"/>
            <w:gridSpan w:val="3"/>
          </w:tcPr>
          <w:p w14:paraId="32C7FCA6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343B6E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17D8BD9C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70EECA8F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186</w:t>
            </w:r>
          </w:p>
        </w:tc>
      </w:tr>
      <w:tr w:rsidR="0017239C" w:rsidRPr="00103593" w14:paraId="39D405AA" w14:textId="77777777" w:rsidTr="004E6DA2">
        <w:trPr>
          <w:cantSplit/>
        </w:trPr>
        <w:tc>
          <w:tcPr>
            <w:tcW w:w="540" w:type="dxa"/>
            <w:gridSpan w:val="2"/>
          </w:tcPr>
          <w:p w14:paraId="3B822837" w14:textId="77777777" w:rsidR="0017239C" w:rsidRPr="00103593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4D9183" w14:textId="77777777" w:rsidR="0017239C" w:rsidRPr="00103593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03593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103593" w14:paraId="63E0E640" w14:textId="77777777" w:rsidTr="004E6DA2">
        <w:trPr>
          <w:cantSplit/>
        </w:trPr>
        <w:tc>
          <w:tcPr>
            <w:tcW w:w="4860" w:type="dxa"/>
            <w:gridSpan w:val="3"/>
          </w:tcPr>
          <w:p w14:paraId="15EA11A5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B393F9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374097AA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4407374A" w14:textId="77777777" w:rsidR="0017239C" w:rsidRPr="00103593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03593">
              <w:rPr>
                <w:kern w:val="18"/>
              </w:rPr>
              <w:t>$   664</w:t>
            </w:r>
          </w:p>
        </w:tc>
      </w:tr>
      <w:tr w:rsidR="0017239C" w:rsidRPr="00103593" w14:paraId="5968041C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5EE1352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718EC5CB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727F6A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0A2C2B12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D46F71B" w14:textId="77777777" w:rsidR="0017239C" w:rsidRPr="0010359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035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682921C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  <w:r w:rsidRPr="00103593">
              <w:rPr>
                <w:kern w:val="18"/>
              </w:rPr>
              <w:t xml:space="preserve">For Other Than Zone-rated Trucks, Tractors and Trailers Classifications, refer to Rule </w:t>
            </w:r>
            <w:r w:rsidRPr="00103593">
              <w:rPr>
                <w:rStyle w:val="rulelink"/>
              </w:rPr>
              <w:t>222. for premium development.</w:t>
            </w:r>
          </w:p>
        </w:tc>
      </w:tr>
      <w:tr w:rsidR="0017239C" w:rsidRPr="00103593" w14:paraId="61790AA2" w14:textId="77777777" w:rsidTr="004E6DA2">
        <w:trPr>
          <w:cantSplit/>
        </w:trPr>
        <w:tc>
          <w:tcPr>
            <w:tcW w:w="220" w:type="dxa"/>
          </w:tcPr>
          <w:p w14:paraId="5B7CFE6B" w14:textId="77777777" w:rsidR="0017239C" w:rsidRPr="0010359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035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394781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  <w:r w:rsidRPr="00103593">
              <w:rPr>
                <w:kern w:val="18"/>
              </w:rPr>
              <w:t xml:space="preserve">For Private Passenger Types Classifications, refer to Rule </w:t>
            </w:r>
            <w:r w:rsidRPr="00103593">
              <w:rPr>
                <w:rStyle w:val="rulelink"/>
              </w:rPr>
              <w:t>232. for premium development.</w:t>
            </w:r>
          </w:p>
        </w:tc>
      </w:tr>
      <w:tr w:rsidR="0017239C" w:rsidRPr="00103593" w14:paraId="69598A04" w14:textId="77777777" w:rsidTr="004E6DA2">
        <w:trPr>
          <w:cantSplit/>
        </w:trPr>
        <w:tc>
          <w:tcPr>
            <w:tcW w:w="220" w:type="dxa"/>
          </w:tcPr>
          <w:p w14:paraId="7B99E2D5" w14:textId="77777777" w:rsidR="0017239C" w:rsidRPr="0010359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035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9FFA7E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  <w:r w:rsidRPr="00103593">
              <w:rPr>
                <w:kern w:val="18"/>
              </w:rPr>
              <w:t xml:space="preserve">For Other Than Zone-rated Publics Autos, refer to Rule </w:t>
            </w:r>
            <w:r w:rsidRPr="00103593">
              <w:rPr>
                <w:rStyle w:val="rulelink"/>
              </w:rPr>
              <w:t>239. for premium development.</w:t>
            </w:r>
          </w:p>
        </w:tc>
      </w:tr>
      <w:tr w:rsidR="0017239C" w:rsidRPr="00103593" w14:paraId="51A79DEF" w14:textId="77777777" w:rsidTr="004E6DA2">
        <w:trPr>
          <w:cantSplit/>
        </w:trPr>
        <w:tc>
          <w:tcPr>
            <w:tcW w:w="220" w:type="dxa"/>
          </w:tcPr>
          <w:p w14:paraId="2B1097EB" w14:textId="77777777" w:rsidR="0017239C" w:rsidRPr="0010359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035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A0CB64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  <w:r w:rsidRPr="00103593">
              <w:rPr>
                <w:kern w:val="18"/>
              </w:rPr>
              <w:t xml:space="preserve">For Deductible factors, refer to Rule </w:t>
            </w:r>
            <w:r w:rsidRPr="00103593">
              <w:rPr>
                <w:rStyle w:val="rulelink"/>
              </w:rPr>
              <w:t>298.</w:t>
            </w:r>
          </w:p>
        </w:tc>
      </w:tr>
      <w:tr w:rsidR="0017239C" w:rsidRPr="00103593" w14:paraId="534E652A" w14:textId="77777777" w:rsidTr="004E6DA2">
        <w:trPr>
          <w:cantSplit/>
        </w:trPr>
        <w:tc>
          <w:tcPr>
            <w:tcW w:w="220" w:type="dxa"/>
          </w:tcPr>
          <w:p w14:paraId="2662B52A" w14:textId="77777777" w:rsidR="0017239C" w:rsidRPr="00103593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035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CCCFD8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  <w:r w:rsidRPr="00103593">
              <w:rPr>
                <w:kern w:val="18"/>
              </w:rPr>
              <w:t xml:space="preserve">For Vehicle Value factors, refer to Rule </w:t>
            </w:r>
            <w:r w:rsidRPr="00103593">
              <w:rPr>
                <w:rStyle w:val="rulelink"/>
              </w:rPr>
              <w:t>301.</w:t>
            </w:r>
          </w:p>
        </w:tc>
      </w:tr>
      <w:tr w:rsidR="0017239C" w:rsidRPr="00103593" w14:paraId="52365B84" w14:textId="77777777" w:rsidTr="004E6DA2">
        <w:trPr>
          <w:cantSplit/>
        </w:trPr>
        <w:tc>
          <w:tcPr>
            <w:tcW w:w="220" w:type="dxa"/>
          </w:tcPr>
          <w:p w14:paraId="018BD1FB" w14:textId="77777777" w:rsidR="0017239C" w:rsidRPr="0010359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0335DD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236CD976" w14:textId="77777777" w:rsidTr="004E6DA2">
        <w:trPr>
          <w:cantSplit/>
        </w:trPr>
        <w:tc>
          <w:tcPr>
            <w:tcW w:w="220" w:type="dxa"/>
          </w:tcPr>
          <w:p w14:paraId="0A61C27B" w14:textId="77777777" w:rsidR="0017239C" w:rsidRPr="00103593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6E8EE5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2AE162DC" w14:textId="77777777" w:rsidTr="004E6DA2">
        <w:trPr>
          <w:cantSplit/>
        </w:trPr>
        <w:tc>
          <w:tcPr>
            <w:tcW w:w="220" w:type="dxa"/>
          </w:tcPr>
          <w:p w14:paraId="21DF376C" w14:textId="77777777" w:rsidR="0017239C" w:rsidRPr="00103593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5DDC84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63DD1461" w14:textId="77777777" w:rsidTr="004E6DA2">
        <w:trPr>
          <w:cantSplit/>
        </w:trPr>
        <w:tc>
          <w:tcPr>
            <w:tcW w:w="220" w:type="dxa"/>
          </w:tcPr>
          <w:p w14:paraId="239A6086" w14:textId="77777777" w:rsidR="0017239C" w:rsidRPr="00103593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75BCE8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7E5A2274" w14:textId="77777777" w:rsidTr="004E6DA2">
        <w:trPr>
          <w:cantSplit/>
        </w:trPr>
        <w:tc>
          <w:tcPr>
            <w:tcW w:w="220" w:type="dxa"/>
          </w:tcPr>
          <w:p w14:paraId="3363B012" w14:textId="77777777" w:rsidR="0017239C" w:rsidRPr="0010359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666C6C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32D7AF4B" w14:textId="77777777" w:rsidTr="004E6DA2">
        <w:trPr>
          <w:cantSplit/>
        </w:trPr>
        <w:tc>
          <w:tcPr>
            <w:tcW w:w="220" w:type="dxa"/>
          </w:tcPr>
          <w:p w14:paraId="62E8B752" w14:textId="77777777" w:rsidR="0017239C" w:rsidRPr="0010359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CDB64F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422F6FBE" w14:textId="77777777" w:rsidTr="004E6DA2">
        <w:trPr>
          <w:cantSplit/>
        </w:trPr>
        <w:tc>
          <w:tcPr>
            <w:tcW w:w="220" w:type="dxa"/>
          </w:tcPr>
          <w:p w14:paraId="176CABBD" w14:textId="77777777" w:rsidR="0017239C" w:rsidRPr="0010359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051CD2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439B5350" w14:textId="77777777" w:rsidTr="004E6DA2">
        <w:trPr>
          <w:cantSplit/>
        </w:trPr>
        <w:tc>
          <w:tcPr>
            <w:tcW w:w="220" w:type="dxa"/>
          </w:tcPr>
          <w:p w14:paraId="30DEA27E" w14:textId="77777777" w:rsidR="0017239C" w:rsidRPr="0010359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0C86C6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3C860BD0" w14:textId="77777777" w:rsidTr="004E6DA2">
        <w:trPr>
          <w:cantSplit/>
        </w:trPr>
        <w:tc>
          <w:tcPr>
            <w:tcW w:w="220" w:type="dxa"/>
          </w:tcPr>
          <w:p w14:paraId="38D807CB" w14:textId="77777777" w:rsidR="0017239C" w:rsidRPr="0010359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AFC785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03593" w14:paraId="2A842796" w14:textId="77777777" w:rsidTr="004E6DA2">
        <w:trPr>
          <w:cantSplit/>
        </w:trPr>
        <w:tc>
          <w:tcPr>
            <w:tcW w:w="220" w:type="dxa"/>
          </w:tcPr>
          <w:p w14:paraId="7D8003E0" w14:textId="77777777" w:rsidR="0017239C" w:rsidRPr="00103593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2195FF" w14:textId="77777777" w:rsidR="0017239C" w:rsidRPr="00103593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BA69B37" w14:textId="5F931D19" w:rsidR="0017239C" w:rsidRDefault="0017239C" w:rsidP="0017239C">
      <w:pPr>
        <w:pStyle w:val="isonormal"/>
      </w:pPr>
    </w:p>
    <w:p w14:paraId="29D03687" w14:textId="33C8A8D8" w:rsidR="0017239C" w:rsidRDefault="0017239C" w:rsidP="0017239C">
      <w:pPr>
        <w:pStyle w:val="isonormal"/>
        <w:jc w:val="left"/>
      </w:pPr>
    </w:p>
    <w:p w14:paraId="523C6CF8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2D4ED7" w14:textId="77777777" w:rsidR="0017239C" w:rsidRPr="0044070D" w:rsidRDefault="0017239C" w:rsidP="0017239C">
      <w:pPr>
        <w:pStyle w:val="subcap"/>
      </w:pPr>
      <w:r w:rsidRPr="0044070D">
        <w:lastRenderedPageBreak/>
        <w:t>TERRITORY 119</w:t>
      </w:r>
    </w:p>
    <w:p w14:paraId="2C368BC3" w14:textId="77777777" w:rsidR="0017239C" w:rsidRPr="0044070D" w:rsidRDefault="0017239C" w:rsidP="0017239C">
      <w:pPr>
        <w:pStyle w:val="subcap2"/>
      </w:pPr>
      <w:r w:rsidRPr="0044070D">
        <w:t>PHYS DAM</w:t>
      </w:r>
    </w:p>
    <w:p w14:paraId="439C82D8" w14:textId="77777777" w:rsidR="0017239C" w:rsidRPr="0044070D" w:rsidRDefault="0017239C" w:rsidP="0017239C">
      <w:pPr>
        <w:pStyle w:val="isonormal"/>
      </w:pPr>
    </w:p>
    <w:p w14:paraId="66546B7D" w14:textId="77777777" w:rsidR="0017239C" w:rsidRPr="0044070D" w:rsidRDefault="0017239C" w:rsidP="0017239C">
      <w:pPr>
        <w:pStyle w:val="isonormal"/>
        <w:sectPr w:rsidR="0017239C" w:rsidRPr="0044070D" w:rsidSect="0017239C">
          <w:headerReference w:type="even" r:id="rId265"/>
          <w:headerReference w:type="default" r:id="rId266"/>
          <w:footerReference w:type="even" r:id="rId267"/>
          <w:footerReference w:type="default" r:id="rId268"/>
          <w:headerReference w:type="first" r:id="rId269"/>
          <w:footerReference w:type="first" r:id="rId27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44070D" w14:paraId="276FFBDA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FAC7E24" w14:textId="77777777" w:rsidR="0017239C" w:rsidRPr="0044070D" w:rsidRDefault="0017239C" w:rsidP="004E6DA2">
            <w:pPr>
              <w:pStyle w:val="tablehead"/>
              <w:rPr>
                <w:kern w:val="18"/>
              </w:rPr>
            </w:pPr>
            <w:r w:rsidRPr="0044070D">
              <w:rPr>
                <w:kern w:val="18"/>
              </w:rPr>
              <w:t>PHYSICAL DAMAGE</w:t>
            </w:r>
            <w:r w:rsidRPr="0044070D">
              <w:rPr>
                <w:kern w:val="18"/>
              </w:rPr>
              <w:br/>
              <w:t>Original Cost New Range</w:t>
            </w:r>
            <w:r w:rsidRPr="0044070D">
              <w:rPr>
                <w:kern w:val="18"/>
              </w:rPr>
              <w:br/>
              <w:t>$25,000 – 29,999</w:t>
            </w:r>
          </w:p>
        </w:tc>
      </w:tr>
      <w:tr w:rsidR="0017239C" w:rsidRPr="0044070D" w14:paraId="6E1176E2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E1DACB2" w14:textId="77777777" w:rsidR="0017239C" w:rsidRPr="0044070D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76DB9E" w14:textId="77777777" w:rsidR="0017239C" w:rsidRPr="0044070D" w:rsidRDefault="0017239C" w:rsidP="004E6DA2">
            <w:pPr>
              <w:pStyle w:val="tablehead"/>
              <w:rPr>
                <w:kern w:val="18"/>
              </w:rPr>
            </w:pPr>
            <w:r w:rsidRPr="0044070D">
              <w:rPr>
                <w:kern w:val="18"/>
              </w:rPr>
              <w:t>Specified</w:t>
            </w:r>
            <w:r w:rsidRPr="0044070D">
              <w:rPr>
                <w:kern w:val="18"/>
              </w:rPr>
              <w:br/>
              <w:t>Causes</w:t>
            </w:r>
            <w:r w:rsidRPr="0044070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D403A8" w14:textId="77777777" w:rsidR="0017239C" w:rsidRPr="0044070D" w:rsidRDefault="0017239C" w:rsidP="004E6DA2">
            <w:pPr>
              <w:pStyle w:val="tablehead"/>
              <w:rPr>
                <w:kern w:val="18"/>
              </w:rPr>
            </w:pPr>
            <w:r w:rsidRPr="0044070D">
              <w:rPr>
                <w:kern w:val="18"/>
              </w:rPr>
              <w:br/>
            </w:r>
            <w:r w:rsidRPr="0044070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9D13E7" w14:textId="77777777" w:rsidR="0017239C" w:rsidRPr="0044070D" w:rsidRDefault="0017239C" w:rsidP="004E6DA2">
            <w:pPr>
              <w:pStyle w:val="tablehead"/>
              <w:rPr>
                <w:kern w:val="18"/>
              </w:rPr>
            </w:pPr>
            <w:r w:rsidRPr="0044070D">
              <w:rPr>
                <w:kern w:val="18"/>
              </w:rPr>
              <w:t>$500</w:t>
            </w:r>
            <w:r w:rsidRPr="0044070D">
              <w:rPr>
                <w:kern w:val="18"/>
              </w:rPr>
              <w:br/>
              <w:t>Ded.</w:t>
            </w:r>
            <w:r w:rsidRPr="0044070D">
              <w:rPr>
                <w:kern w:val="18"/>
              </w:rPr>
              <w:br/>
              <w:t>Coll.</w:t>
            </w:r>
          </w:p>
        </w:tc>
      </w:tr>
      <w:tr w:rsidR="0017239C" w:rsidRPr="0044070D" w14:paraId="45BC5DF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F0AA082" w14:textId="77777777" w:rsidR="0017239C" w:rsidRPr="0044070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4070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44070D" w14:paraId="3F834E7B" w14:textId="77777777" w:rsidTr="004E6DA2">
        <w:trPr>
          <w:cantSplit/>
        </w:trPr>
        <w:tc>
          <w:tcPr>
            <w:tcW w:w="540" w:type="dxa"/>
            <w:gridSpan w:val="2"/>
          </w:tcPr>
          <w:p w14:paraId="666E86AE" w14:textId="77777777" w:rsidR="0017239C" w:rsidRPr="0044070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319DE6" w14:textId="77777777" w:rsidR="0017239C" w:rsidRPr="0044070D" w:rsidRDefault="0017239C" w:rsidP="004E6DA2">
            <w:pPr>
              <w:pStyle w:val="tabletext11"/>
              <w:rPr>
                <w:b/>
                <w:kern w:val="18"/>
              </w:rPr>
            </w:pPr>
            <w:r w:rsidRPr="0044070D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44070D" w14:paraId="63361755" w14:textId="77777777" w:rsidTr="004E6DA2">
        <w:trPr>
          <w:cantSplit/>
        </w:trPr>
        <w:tc>
          <w:tcPr>
            <w:tcW w:w="540" w:type="dxa"/>
            <w:gridSpan w:val="2"/>
          </w:tcPr>
          <w:p w14:paraId="2B669AED" w14:textId="77777777" w:rsidR="0017239C" w:rsidRPr="0044070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525290" w14:textId="77777777" w:rsidR="0017239C" w:rsidRPr="0044070D" w:rsidRDefault="0017239C" w:rsidP="004E6DA2">
            <w:pPr>
              <w:pStyle w:val="tabletext11"/>
              <w:rPr>
                <w:b/>
                <w:kern w:val="18"/>
              </w:rPr>
            </w:pPr>
            <w:r w:rsidRPr="0044070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44070D" w14:paraId="3A561C17" w14:textId="77777777" w:rsidTr="004E6DA2">
        <w:trPr>
          <w:cantSplit/>
        </w:trPr>
        <w:tc>
          <w:tcPr>
            <w:tcW w:w="4860" w:type="dxa"/>
            <w:gridSpan w:val="3"/>
          </w:tcPr>
          <w:p w14:paraId="2D29FA7C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7B4263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19AE938E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595F5BEB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377</w:t>
            </w:r>
          </w:p>
        </w:tc>
      </w:tr>
      <w:tr w:rsidR="0017239C" w:rsidRPr="0044070D" w14:paraId="1E64F54A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4807068" w14:textId="77777777" w:rsidR="0017239C" w:rsidRPr="0044070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4070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44070D" w14:paraId="57935510" w14:textId="77777777" w:rsidTr="004E6DA2">
        <w:trPr>
          <w:cantSplit/>
        </w:trPr>
        <w:tc>
          <w:tcPr>
            <w:tcW w:w="4860" w:type="dxa"/>
            <w:gridSpan w:val="3"/>
          </w:tcPr>
          <w:p w14:paraId="2222D181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CC0F7E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7B0F25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00C507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44070D" w14:paraId="3C35BF95" w14:textId="77777777" w:rsidTr="004E6DA2">
        <w:trPr>
          <w:cantSplit/>
        </w:trPr>
        <w:tc>
          <w:tcPr>
            <w:tcW w:w="4860" w:type="dxa"/>
            <w:gridSpan w:val="3"/>
          </w:tcPr>
          <w:p w14:paraId="4A333781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E530E6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5891A3A5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663FE4B4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611</w:t>
            </w:r>
          </w:p>
        </w:tc>
      </w:tr>
      <w:tr w:rsidR="0017239C" w:rsidRPr="0044070D" w14:paraId="23D4D7AA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5038A12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5581BD88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6269CD" w14:textId="77777777" w:rsidR="0017239C" w:rsidRPr="0044070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4070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44070D" w14:paraId="419A50FE" w14:textId="77777777" w:rsidTr="004E6DA2">
        <w:trPr>
          <w:cantSplit/>
        </w:trPr>
        <w:tc>
          <w:tcPr>
            <w:tcW w:w="540" w:type="dxa"/>
            <w:gridSpan w:val="2"/>
          </w:tcPr>
          <w:p w14:paraId="6D50DEFF" w14:textId="77777777" w:rsidR="0017239C" w:rsidRPr="0044070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87DF9C" w14:textId="77777777" w:rsidR="0017239C" w:rsidRPr="0044070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4070D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44070D" w14:paraId="78390EF4" w14:textId="77777777" w:rsidTr="004E6DA2">
        <w:trPr>
          <w:cantSplit/>
        </w:trPr>
        <w:tc>
          <w:tcPr>
            <w:tcW w:w="4860" w:type="dxa"/>
            <w:gridSpan w:val="3"/>
          </w:tcPr>
          <w:p w14:paraId="5821FAA3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991B4E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4EB93BE1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333AF796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848</w:t>
            </w:r>
          </w:p>
        </w:tc>
      </w:tr>
      <w:tr w:rsidR="0017239C" w:rsidRPr="0044070D" w14:paraId="51D93F1E" w14:textId="77777777" w:rsidTr="004E6DA2">
        <w:trPr>
          <w:cantSplit/>
        </w:trPr>
        <w:tc>
          <w:tcPr>
            <w:tcW w:w="540" w:type="dxa"/>
            <w:gridSpan w:val="2"/>
          </w:tcPr>
          <w:p w14:paraId="3FFFA233" w14:textId="77777777" w:rsidR="0017239C" w:rsidRPr="0044070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FE463C" w14:textId="77777777" w:rsidR="0017239C" w:rsidRPr="0044070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4070D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44070D" w14:paraId="4FAE640C" w14:textId="77777777" w:rsidTr="004E6DA2">
        <w:trPr>
          <w:cantSplit/>
        </w:trPr>
        <w:tc>
          <w:tcPr>
            <w:tcW w:w="4860" w:type="dxa"/>
            <w:gridSpan w:val="3"/>
          </w:tcPr>
          <w:p w14:paraId="16573B24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84945E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83CAE25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6AF18CAB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238</w:t>
            </w:r>
          </w:p>
        </w:tc>
      </w:tr>
      <w:tr w:rsidR="0017239C" w:rsidRPr="0044070D" w14:paraId="53D06991" w14:textId="77777777" w:rsidTr="004E6DA2">
        <w:trPr>
          <w:cantSplit/>
        </w:trPr>
        <w:tc>
          <w:tcPr>
            <w:tcW w:w="540" w:type="dxa"/>
            <w:gridSpan w:val="2"/>
          </w:tcPr>
          <w:p w14:paraId="7040F7CC" w14:textId="77777777" w:rsidR="0017239C" w:rsidRPr="0044070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6F4C57" w14:textId="77777777" w:rsidR="0017239C" w:rsidRPr="0044070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4070D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44070D" w14:paraId="7E17C2C0" w14:textId="77777777" w:rsidTr="004E6DA2">
        <w:trPr>
          <w:cantSplit/>
        </w:trPr>
        <w:tc>
          <w:tcPr>
            <w:tcW w:w="4860" w:type="dxa"/>
            <w:gridSpan w:val="3"/>
          </w:tcPr>
          <w:p w14:paraId="7D6EAFD8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5CFF50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CBB4DB1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38A070E5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238</w:t>
            </w:r>
          </w:p>
        </w:tc>
      </w:tr>
      <w:tr w:rsidR="0017239C" w:rsidRPr="0044070D" w14:paraId="2ACB00E1" w14:textId="77777777" w:rsidTr="004E6DA2">
        <w:trPr>
          <w:cantSplit/>
        </w:trPr>
        <w:tc>
          <w:tcPr>
            <w:tcW w:w="540" w:type="dxa"/>
            <w:gridSpan w:val="2"/>
          </w:tcPr>
          <w:p w14:paraId="70973D7A" w14:textId="77777777" w:rsidR="0017239C" w:rsidRPr="0044070D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1E69BA" w14:textId="77777777" w:rsidR="0017239C" w:rsidRPr="0044070D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4070D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44070D" w14:paraId="6940088B" w14:textId="77777777" w:rsidTr="004E6DA2">
        <w:trPr>
          <w:cantSplit/>
        </w:trPr>
        <w:tc>
          <w:tcPr>
            <w:tcW w:w="4860" w:type="dxa"/>
            <w:gridSpan w:val="3"/>
          </w:tcPr>
          <w:p w14:paraId="48ED7867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30D7E4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41D722D0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755F6F5C" w14:textId="77777777" w:rsidR="0017239C" w:rsidRPr="0044070D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4070D">
              <w:rPr>
                <w:kern w:val="18"/>
              </w:rPr>
              <w:t>$   848</w:t>
            </w:r>
          </w:p>
        </w:tc>
      </w:tr>
      <w:tr w:rsidR="0017239C" w:rsidRPr="0044070D" w14:paraId="57F92BAC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8949A88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501AE6A2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0D3E47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1BB39F4C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330EC193" w14:textId="77777777" w:rsidR="0017239C" w:rsidRPr="0044070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407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824ED62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  <w:r w:rsidRPr="0044070D">
              <w:rPr>
                <w:kern w:val="18"/>
              </w:rPr>
              <w:t xml:space="preserve">For Other Than Zone-rated Trucks, Tractors and Trailers Classifications, refer to Rule </w:t>
            </w:r>
            <w:r w:rsidRPr="0044070D">
              <w:rPr>
                <w:rStyle w:val="rulelink"/>
              </w:rPr>
              <w:t>222. for premium development.</w:t>
            </w:r>
          </w:p>
        </w:tc>
      </w:tr>
      <w:tr w:rsidR="0017239C" w:rsidRPr="0044070D" w14:paraId="5C35874A" w14:textId="77777777" w:rsidTr="004E6DA2">
        <w:trPr>
          <w:cantSplit/>
        </w:trPr>
        <w:tc>
          <w:tcPr>
            <w:tcW w:w="220" w:type="dxa"/>
          </w:tcPr>
          <w:p w14:paraId="54F2E027" w14:textId="77777777" w:rsidR="0017239C" w:rsidRPr="0044070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407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48E2531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  <w:r w:rsidRPr="0044070D">
              <w:rPr>
                <w:kern w:val="18"/>
              </w:rPr>
              <w:t xml:space="preserve">For Private Passenger Types Classifications, refer to Rule </w:t>
            </w:r>
            <w:r w:rsidRPr="0044070D">
              <w:rPr>
                <w:rStyle w:val="rulelink"/>
              </w:rPr>
              <w:t>232. for premium development.</w:t>
            </w:r>
          </w:p>
        </w:tc>
      </w:tr>
      <w:tr w:rsidR="0017239C" w:rsidRPr="0044070D" w14:paraId="13A72ECC" w14:textId="77777777" w:rsidTr="004E6DA2">
        <w:trPr>
          <w:cantSplit/>
        </w:trPr>
        <w:tc>
          <w:tcPr>
            <w:tcW w:w="220" w:type="dxa"/>
          </w:tcPr>
          <w:p w14:paraId="0C940E75" w14:textId="77777777" w:rsidR="0017239C" w:rsidRPr="0044070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407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6FB598D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  <w:r w:rsidRPr="0044070D">
              <w:rPr>
                <w:kern w:val="18"/>
              </w:rPr>
              <w:t xml:space="preserve">For Other Than Zone-rated Publics Autos, refer to Rule </w:t>
            </w:r>
            <w:r w:rsidRPr="0044070D">
              <w:rPr>
                <w:rStyle w:val="rulelink"/>
              </w:rPr>
              <w:t>239. for premium development.</w:t>
            </w:r>
          </w:p>
        </w:tc>
      </w:tr>
      <w:tr w:rsidR="0017239C" w:rsidRPr="0044070D" w14:paraId="73D331E2" w14:textId="77777777" w:rsidTr="004E6DA2">
        <w:trPr>
          <w:cantSplit/>
        </w:trPr>
        <w:tc>
          <w:tcPr>
            <w:tcW w:w="220" w:type="dxa"/>
          </w:tcPr>
          <w:p w14:paraId="0FBB00E9" w14:textId="77777777" w:rsidR="0017239C" w:rsidRPr="0044070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407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1E91FC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  <w:r w:rsidRPr="0044070D">
              <w:rPr>
                <w:kern w:val="18"/>
              </w:rPr>
              <w:t xml:space="preserve">For Deductible factors, refer to Rule </w:t>
            </w:r>
            <w:r w:rsidRPr="0044070D">
              <w:rPr>
                <w:rStyle w:val="rulelink"/>
              </w:rPr>
              <w:t>298.</w:t>
            </w:r>
          </w:p>
        </w:tc>
      </w:tr>
      <w:tr w:rsidR="0017239C" w:rsidRPr="0044070D" w14:paraId="688C7519" w14:textId="77777777" w:rsidTr="004E6DA2">
        <w:trPr>
          <w:cantSplit/>
        </w:trPr>
        <w:tc>
          <w:tcPr>
            <w:tcW w:w="220" w:type="dxa"/>
          </w:tcPr>
          <w:p w14:paraId="082D93EE" w14:textId="77777777" w:rsidR="0017239C" w:rsidRPr="0044070D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407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90C96E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  <w:r w:rsidRPr="0044070D">
              <w:rPr>
                <w:kern w:val="18"/>
              </w:rPr>
              <w:t xml:space="preserve">For Vehicle Value factors, refer to Rule </w:t>
            </w:r>
            <w:r w:rsidRPr="0044070D">
              <w:rPr>
                <w:rStyle w:val="rulelink"/>
              </w:rPr>
              <w:t>301.</w:t>
            </w:r>
          </w:p>
        </w:tc>
      </w:tr>
      <w:tr w:rsidR="0017239C" w:rsidRPr="0044070D" w14:paraId="007420C7" w14:textId="77777777" w:rsidTr="004E6DA2">
        <w:trPr>
          <w:cantSplit/>
        </w:trPr>
        <w:tc>
          <w:tcPr>
            <w:tcW w:w="220" w:type="dxa"/>
          </w:tcPr>
          <w:p w14:paraId="6F752EC0" w14:textId="77777777" w:rsidR="0017239C" w:rsidRPr="0044070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8F6073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238961DF" w14:textId="77777777" w:rsidTr="004E6DA2">
        <w:trPr>
          <w:cantSplit/>
        </w:trPr>
        <w:tc>
          <w:tcPr>
            <w:tcW w:w="220" w:type="dxa"/>
          </w:tcPr>
          <w:p w14:paraId="021A35A8" w14:textId="77777777" w:rsidR="0017239C" w:rsidRPr="0044070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892CD3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5BD7502F" w14:textId="77777777" w:rsidTr="004E6DA2">
        <w:trPr>
          <w:cantSplit/>
        </w:trPr>
        <w:tc>
          <w:tcPr>
            <w:tcW w:w="220" w:type="dxa"/>
          </w:tcPr>
          <w:p w14:paraId="687C709D" w14:textId="77777777" w:rsidR="0017239C" w:rsidRPr="0044070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F9379E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1848276C" w14:textId="77777777" w:rsidTr="004E6DA2">
        <w:trPr>
          <w:cantSplit/>
        </w:trPr>
        <w:tc>
          <w:tcPr>
            <w:tcW w:w="220" w:type="dxa"/>
          </w:tcPr>
          <w:p w14:paraId="6E2C0638" w14:textId="77777777" w:rsidR="0017239C" w:rsidRPr="0044070D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F788CF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5C88393A" w14:textId="77777777" w:rsidTr="004E6DA2">
        <w:trPr>
          <w:cantSplit/>
        </w:trPr>
        <w:tc>
          <w:tcPr>
            <w:tcW w:w="220" w:type="dxa"/>
          </w:tcPr>
          <w:p w14:paraId="231D12E2" w14:textId="77777777" w:rsidR="0017239C" w:rsidRPr="0044070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6A27DE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4097570B" w14:textId="77777777" w:rsidTr="004E6DA2">
        <w:trPr>
          <w:cantSplit/>
        </w:trPr>
        <w:tc>
          <w:tcPr>
            <w:tcW w:w="220" w:type="dxa"/>
          </w:tcPr>
          <w:p w14:paraId="71084E25" w14:textId="77777777" w:rsidR="0017239C" w:rsidRPr="0044070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AAC6BE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6631E3EF" w14:textId="77777777" w:rsidTr="004E6DA2">
        <w:trPr>
          <w:cantSplit/>
        </w:trPr>
        <w:tc>
          <w:tcPr>
            <w:tcW w:w="220" w:type="dxa"/>
          </w:tcPr>
          <w:p w14:paraId="08F309AE" w14:textId="77777777" w:rsidR="0017239C" w:rsidRPr="0044070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C71307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7E1B1B8B" w14:textId="77777777" w:rsidTr="004E6DA2">
        <w:trPr>
          <w:cantSplit/>
        </w:trPr>
        <w:tc>
          <w:tcPr>
            <w:tcW w:w="220" w:type="dxa"/>
          </w:tcPr>
          <w:p w14:paraId="23023359" w14:textId="77777777" w:rsidR="0017239C" w:rsidRPr="0044070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78A9E9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20DFA562" w14:textId="77777777" w:rsidTr="004E6DA2">
        <w:trPr>
          <w:cantSplit/>
        </w:trPr>
        <w:tc>
          <w:tcPr>
            <w:tcW w:w="220" w:type="dxa"/>
          </w:tcPr>
          <w:p w14:paraId="70FCA3C5" w14:textId="77777777" w:rsidR="0017239C" w:rsidRPr="0044070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23BB92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4070D" w14:paraId="01D388D5" w14:textId="77777777" w:rsidTr="004E6DA2">
        <w:trPr>
          <w:cantSplit/>
        </w:trPr>
        <w:tc>
          <w:tcPr>
            <w:tcW w:w="220" w:type="dxa"/>
          </w:tcPr>
          <w:p w14:paraId="3ED8762C" w14:textId="77777777" w:rsidR="0017239C" w:rsidRPr="0044070D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3A3A19" w14:textId="77777777" w:rsidR="0017239C" w:rsidRPr="0044070D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34022B1B" w14:textId="50460724" w:rsidR="0017239C" w:rsidRDefault="0017239C" w:rsidP="0017239C">
      <w:pPr>
        <w:pStyle w:val="isonormal"/>
      </w:pPr>
    </w:p>
    <w:p w14:paraId="298CD203" w14:textId="1A618014" w:rsidR="0017239C" w:rsidRDefault="0017239C" w:rsidP="0017239C">
      <w:pPr>
        <w:pStyle w:val="isonormal"/>
        <w:jc w:val="left"/>
      </w:pPr>
    </w:p>
    <w:p w14:paraId="788F9B16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3D9068" w14:textId="77777777" w:rsidR="0017239C" w:rsidRPr="009D4C28" w:rsidRDefault="0017239C" w:rsidP="0017239C">
      <w:pPr>
        <w:pStyle w:val="subcap"/>
      </w:pPr>
      <w:r w:rsidRPr="009D4C28">
        <w:lastRenderedPageBreak/>
        <w:t>TERRITORY 122</w:t>
      </w:r>
    </w:p>
    <w:p w14:paraId="2CD9B189" w14:textId="77777777" w:rsidR="0017239C" w:rsidRPr="009D4C28" w:rsidRDefault="0017239C" w:rsidP="0017239C">
      <w:pPr>
        <w:pStyle w:val="subcap2"/>
      </w:pPr>
      <w:r w:rsidRPr="009D4C28">
        <w:t>PHYS DAM</w:t>
      </w:r>
    </w:p>
    <w:p w14:paraId="367CA0BF" w14:textId="77777777" w:rsidR="0017239C" w:rsidRPr="009D4C28" w:rsidRDefault="0017239C" w:rsidP="0017239C">
      <w:pPr>
        <w:pStyle w:val="isonormal"/>
      </w:pPr>
    </w:p>
    <w:p w14:paraId="662FA044" w14:textId="77777777" w:rsidR="0017239C" w:rsidRPr="009D4C28" w:rsidRDefault="0017239C" w:rsidP="0017239C">
      <w:pPr>
        <w:pStyle w:val="isonormal"/>
        <w:sectPr w:rsidR="0017239C" w:rsidRPr="009D4C28" w:rsidSect="0017239C">
          <w:headerReference w:type="even" r:id="rId271"/>
          <w:headerReference w:type="default" r:id="rId272"/>
          <w:footerReference w:type="even" r:id="rId273"/>
          <w:footerReference w:type="default" r:id="rId274"/>
          <w:headerReference w:type="first" r:id="rId275"/>
          <w:footerReference w:type="first" r:id="rId27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9D4C28" w14:paraId="27748F23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C244B96" w14:textId="77777777" w:rsidR="0017239C" w:rsidRPr="009D4C28" w:rsidRDefault="0017239C" w:rsidP="004E6DA2">
            <w:pPr>
              <w:pStyle w:val="tablehead"/>
              <w:rPr>
                <w:kern w:val="18"/>
              </w:rPr>
            </w:pPr>
            <w:r w:rsidRPr="009D4C28">
              <w:rPr>
                <w:kern w:val="18"/>
              </w:rPr>
              <w:t>PHYSICAL DAMAGE</w:t>
            </w:r>
            <w:r w:rsidRPr="009D4C28">
              <w:rPr>
                <w:kern w:val="18"/>
              </w:rPr>
              <w:br/>
              <w:t>Original Cost New Range</w:t>
            </w:r>
            <w:r w:rsidRPr="009D4C28">
              <w:rPr>
                <w:kern w:val="18"/>
              </w:rPr>
              <w:br/>
              <w:t>$25,000 – 29,999</w:t>
            </w:r>
          </w:p>
        </w:tc>
      </w:tr>
      <w:tr w:rsidR="0017239C" w:rsidRPr="009D4C28" w14:paraId="62E223EF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DA3FCCB" w14:textId="77777777" w:rsidR="0017239C" w:rsidRPr="009D4C28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25D1BC" w14:textId="77777777" w:rsidR="0017239C" w:rsidRPr="009D4C28" w:rsidRDefault="0017239C" w:rsidP="004E6DA2">
            <w:pPr>
              <w:pStyle w:val="tablehead"/>
              <w:rPr>
                <w:kern w:val="18"/>
              </w:rPr>
            </w:pPr>
            <w:r w:rsidRPr="009D4C28">
              <w:rPr>
                <w:kern w:val="18"/>
              </w:rPr>
              <w:t>Specified</w:t>
            </w:r>
            <w:r w:rsidRPr="009D4C28">
              <w:rPr>
                <w:kern w:val="18"/>
              </w:rPr>
              <w:br/>
              <w:t>Causes</w:t>
            </w:r>
            <w:r w:rsidRPr="009D4C2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EBF8E7" w14:textId="77777777" w:rsidR="0017239C" w:rsidRPr="009D4C28" w:rsidRDefault="0017239C" w:rsidP="004E6DA2">
            <w:pPr>
              <w:pStyle w:val="tablehead"/>
              <w:rPr>
                <w:kern w:val="18"/>
              </w:rPr>
            </w:pPr>
            <w:r w:rsidRPr="009D4C28">
              <w:rPr>
                <w:kern w:val="18"/>
              </w:rPr>
              <w:br/>
            </w:r>
            <w:r w:rsidRPr="009D4C2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B8AD6D" w14:textId="77777777" w:rsidR="0017239C" w:rsidRPr="009D4C28" w:rsidRDefault="0017239C" w:rsidP="004E6DA2">
            <w:pPr>
              <w:pStyle w:val="tablehead"/>
              <w:rPr>
                <w:kern w:val="18"/>
              </w:rPr>
            </w:pPr>
            <w:r w:rsidRPr="009D4C28">
              <w:rPr>
                <w:kern w:val="18"/>
              </w:rPr>
              <w:t>$500</w:t>
            </w:r>
            <w:r w:rsidRPr="009D4C28">
              <w:rPr>
                <w:kern w:val="18"/>
              </w:rPr>
              <w:br/>
              <w:t>Ded.</w:t>
            </w:r>
            <w:r w:rsidRPr="009D4C28">
              <w:rPr>
                <w:kern w:val="18"/>
              </w:rPr>
              <w:br/>
              <w:t>Coll.</w:t>
            </w:r>
          </w:p>
        </w:tc>
      </w:tr>
      <w:tr w:rsidR="0017239C" w:rsidRPr="009D4C28" w14:paraId="6C09AAAF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88972E6" w14:textId="77777777" w:rsidR="0017239C" w:rsidRPr="009D4C2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9D4C2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9D4C28" w14:paraId="5D8CCF3A" w14:textId="77777777" w:rsidTr="004E6DA2">
        <w:trPr>
          <w:cantSplit/>
        </w:trPr>
        <w:tc>
          <w:tcPr>
            <w:tcW w:w="540" w:type="dxa"/>
            <w:gridSpan w:val="2"/>
          </w:tcPr>
          <w:p w14:paraId="49E5E034" w14:textId="77777777" w:rsidR="0017239C" w:rsidRPr="009D4C2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2D702A2" w14:textId="77777777" w:rsidR="0017239C" w:rsidRPr="009D4C28" w:rsidRDefault="0017239C" w:rsidP="004E6DA2">
            <w:pPr>
              <w:pStyle w:val="tabletext11"/>
              <w:rPr>
                <w:b/>
                <w:kern w:val="18"/>
              </w:rPr>
            </w:pPr>
            <w:r w:rsidRPr="009D4C28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9D4C28" w14:paraId="480EDA09" w14:textId="77777777" w:rsidTr="004E6DA2">
        <w:trPr>
          <w:cantSplit/>
        </w:trPr>
        <w:tc>
          <w:tcPr>
            <w:tcW w:w="540" w:type="dxa"/>
            <w:gridSpan w:val="2"/>
          </w:tcPr>
          <w:p w14:paraId="7DF6BDC2" w14:textId="77777777" w:rsidR="0017239C" w:rsidRPr="009D4C2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DAA592" w14:textId="77777777" w:rsidR="0017239C" w:rsidRPr="009D4C28" w:rsidRDefault="0017239C" w:rsidP="004E6DA2">
            <w:pPr>
              <w:pStyle w:val="tabletext11"/>
              <w:rPr>
                <w:b/>
                <w:kern w:val="18"/>
              </w:rPr>
            </w:pPr>
            <w:r w:rsidRPr="009D4C2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9D4C28" w14:paraId="6656F9D2" w14:textId="77777777" w:rsidTr="004E6DA2">
        <w:trPr>
          <w:cantSplit/>
        </w:trPr>
        <w:tc>
          <w:tcPr>
            <w:tcW w:w="4860" w:type="dxa"/>
            <w:gridSpan w:val="3"/>
          </w:tcPr>
          <w:p w14:paraId="7CCF58D1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8F4A0E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4918C5F0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566E73A2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457</w:t>
            </w:r>
          </w:p>
        </w:tc>
      </w:tr>
      <w:tr w:rsidR="0017239C" w:rsidRPr="009D4C28" w14:paraId="69BD3D62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BAE3AD" w14:textId="77777777" w:rsidR="0017239C" w:rsidRPr="009D4C2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9D4C2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9D4C28" w14:paraId="36E24551" w14:textId="77777777" w:rsidTr="004E6DA2">
        <w:trPr>
          <w:cantSplit/>
        </w:trPr>
        <w:tc>
          <w:tcPr>
            <w:tcW w:w="4860" w:type="dxa"/>
            <w:gridSpan w:val="3"/>
          </w:tcPr>
          <w:p w14:paraId="1BE8DB21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2B4480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EFAF3A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221DEA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9D4C28" w14:paraId="30824427" w14:textId="77777777" w:rsidTr="004E6DA2">
        <w:trPr>
          <w:cantSplit/>
        </w:trPr>
        <w:tc>
          <w:tcPr>
            <w:tcW w:w="4860" w:type="dxa"/>
            <w:gridSpan w:val="3"/>
          </w:tcPr>
          <w:p w14:paraId="218A0DD1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40D927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7AD778EB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3746C1B6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574</w:t>
            </w:r>
          </w:p>
        </w:tc>
      </w:tr>
      <w:tr w:rsidR="0017239C" w:rsidRPr="009D4C28" w14:paraId="3149FFBE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7D4844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2E9F6924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EE4E7D9" w14:textId="77777777" w:rsidR="0017239C" w:rsidRPr="009D4C2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9D4C2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9D4C28" w14:paraId="51160B03" w14:textId="77777777" w:rsidTr="004E6DA2">
        <w:trPr>
          <w:cantSplit/>
        </w:trPr>
        <w:tc>
          <w:tcPr>
            <w:tcW w:w="540" w:type="dxa"/>
            <w:gridSpan w:val="2"/>
          </w:tcPr>
          <w:p w14:paraId="349166EA" w14:textId="77777777" w:rsidR="0017239C" w:rsidRPr="009D4C2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25FADF" w14:textId="77777777" w:rsidR="0017239C" w:rsidRPr="009D4C2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9D4C28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9D4C28" w14:paraId="5AA5E99B" w14:textId="77777777" w:rsidTr="004E6DA2">
        <w:trPr>
          <w:cantSplit/>
        </w:trPr>
        <w:tc>
          <w:tcPr>
            <w:tcW w:w="4860" w:type="dxa"/>
            <w:gridSpan w:val="3"/>
          </w:tcPr>
          <w:p w14:paraId="55B14F4D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3C1551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320A7DD2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5789C05F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1028</w:t>
            </w:r>
          </w:p>
        </w:tc>
      </w:tr>
      <w:tr w:rsidR="0017239C" w:rsidRPr="009D4C28" w14:paraId="5EAB3F78" w14:textId="77777777" w:rsidTr="004E6DA2">
        <w:trPr>
          <w:cantSplit/>
        </w:trPr>
        <w:tc>
          <w:tcPr>
            <w:tcW w:w="540" w:type="dxa"/>
            <w:gridSpan w:val="2"/>
          </w:tcPr>
          <w:p w14:paraId="29FFCB22" w14:textId="77777777" w:rsidR="0017239C" w:rsidRPr="009D4C2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209970" w14:textId="77777777" w:rsidR="0017239C" w:rsidRPr="009D4C2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9D4C28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9D4C28" w14:paraId="3DBF3511" w14:textId="77777777" w:rsidTr="004E6DA2">
        <w:trPr>
          <w:cantSplit/>
        </w:trPr>
        <w:tc>
          <w:tcPr>
            <w:tcW w:w="4860" w:type="dxa"/>
            <w:gridSpan w:val="3"/>
          </w:tcPr>
          <w:p w14:paraId="6AAEBA01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22A948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8C4FEBA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686D2206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288</w:t>
            </w:r>
          </w:p>
        </w:tc>
      </w:tr>
      <w:tr w:rsidR="0017239C" w:rsidRPr="009D4C28" w14:paraId="2BF8BF0C" w14:textId="77777777" w:rsidTr="004E6DA2">
        <w:trPr>
          <w:cantSplit/>
        </w:trPr>
        <w:tc>
          <w:tcPr>
            <w:tcW w:w="540" w:type="dxa"/>
            <w:gridSpan w:val="2"/>
          </w:tcPr>
          <w:p w14:paraId="6B63B4CD" w14:textId="77777777" w:rsidR="0017239C" w:rsidRPr="009D4C2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1BFE54" w14:textId="77777777" w:rsidR="0017239C" w:rsidRPr="009D4C2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9D4C28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9D4C28" w14:paraId="1C10900F" w14:textId="77777777" w:rsidTr="004E6DA2">
        <w:trPr>
          <w:cantSplit/>
        </w:trPr>
        <w:tc>
          <w:tcPr>
            <w:tcW w:w="4860" w:type="dxa"/>
            <w:gridSpan w:val="3"/>
          </w:tcPr>
          <w:p w14:paraId="00C603CF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8CC483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7E5BA4C9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1CCDBE77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288</w:t>
            </w:r>
          </w:p>
        </w:tc>
      </w:tr>
      <w:tr w:rsidR="0017239C" w:rsidRPr="009D4C28" w14:paraId="288A10C9" w14:textId="77777777" w:rsidTr="004E6DA2">
        <w:trPr>
          <w:cantSplit/>
        </w:trPr>
        <w:tc>
          <w:tcPr>
            <w:tcW w:w="540" w:type="dxa"/>
            <w:gridSpan w:val="2"/>
          </w:tcPr>
          <w:p w14:paraId="42734519" w14:textId="77777777" w:rsidR="0017239C" w:rsidRPr="009D4C28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2EAC05" w14:textId="77777777" w:rsidR="0017239C" w:rsidRPr="009D4C28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9D4C28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9D4C28" w14:paraId="4B52649E" w14:textId="77777777" w:rsidTr="004E6DA2">
        <w:trPr>
          <w:cantSplit/>
        </w:trPr>
        <w:tc>
          <w:tcPr>
            <w:tcW w:w="4860" w:type="dxa"/>
            <w:gridSpan w:val="3"/>
          </w:tcPr>
          <w:p w14:paraId="53B2C81C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B3B2E4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64E28AB3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61EFE5DE" w14:textId="77777777" w:rsidR="0017239C" w:rsidRPr="009D4C28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9D4C28">
              <w:rPr>
                <w:kern w:val="18"/>
              </w:rPr>
              <w:t>$  1028</w:t>
            </w:r>
          </w:p>
        </w:tc>
      </w:tr>
      <w:tr w:rsidR="0017239C" w:rsidRPr="009D4C28" w14:paraId="76F7E42F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2EADB9D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6FCFBCF4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EF9CA39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679B221F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0F90CB17" w14:textId="77777777" w:rsidR="0017239C" w:rsidRPr="009D4C2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9D4C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0CBDAF1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  <w:r w:rsidRPr="009D4C28">
              <w:rPr>
                <w:kern w:val="18"/>
              </w:rPr>
              <w:t xml:space="preserve">For Other Than Zone-rated Trucks, Tractors and Trailers Classifications, refer to Rule </w:t>
            </w:r>
            <w:r w:rsidRPr="009D4C28">
              <w:rPr>
                <w:rStyle w:val="rulelink"/>
              </w:rPr>
              <w:t>222. for premium development.</w:t>
            </w:r>
          </w:p>
        </w:tc>
      </w:tr>
      <w:tr w:rsidR="0017239C" w:rsidRPr="009D4C28" w14:paraId="220CC6E3" w14:textId="77777777" w:rsidTr="004E6DA2">
        <w:trPr>
          <w:cantSplit/>
        </w:trPr>
        <w:tc>
          <w:tcPr>
            <w:tcW w:w="220" w:type="dxa"/>
          </w:tcPr>
          <w:p w14:paraId="4578DF8B" w14:textId="77777777" w:rsidR="0017239C" w:rsidRPr="009D4C2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9D4C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24C0FF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  <w:r w:rsidRPr="009D4C28">
              <w:rPr>
                <w:kern w:val="18"/>
              </w:rPr>
              <w:t xml:space="preserve">For Private Passenger Types Classifications, refer to Rule </w:t>
            </w:r>
            <w:r w:rsidRPr="009D4C28">
              <w:rPr>
                <w:rStyle w:val="rulelink"/>
              </w:rPr>
              <w:t>232. for premium development.</w:t>
            </w:r>
          </w:p>
        </w:tc>
      </w:tr>
      <w:tr w:rsidR="0017239C" w:rsidRPr="009D4C28" w14:paraId="69B28407" w14:textId="77777777" w:rsidTr="004E6DA2">
        <w:trPr>
          <w:cantSplit/>
        </w:trPr>
        <w:tc>
          <w:tcPr>
            <w:tcW w:w="220" w:type="dxa"/>
          </w:tcPr>
          <w:p w14:paraId="5F36BA8B" w14:textId="77777777" w:rsidR="0017239C" w:rsidRPr="009D4C2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9D4C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9F5CA8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  <w:r w:rsidRPr="009D4C28">
              <w:rPr>
                <w:kern w:val="18"/>
              </w:rPr>
              <w:t xml:space="preserve">For Other Than Zone-rated Publics Autos, refer to Rule </w:t>
            </w:r>
            <w:r w:rsidRPr="009D4C28">
              <w:rPr>
                <w:rStyle w:val="rulelink"/>
              </w:rPr>
              <w:t>239. for premium development.</w:t>
            </w:r>
          </w:p>
        </w:tc>
      </w:tr>
      <w:tr w:rsidR="0017239C" w:rsidRPr="009D4C28" w14:paraId="65787063" w14:textId="77777777" w:rsidTr="004E6DA2">
        <w:trPr>
          <w:cantSplit/>
        </w:trPr>
        <w:tc>
          <w:tcPr>
            <w:tcW w:w="220" w:type="dxa"/>
          </w:tcPr>
          <w:p w14:paraId="007FE912" w14:textId="77777777" w:rsidR="0017239C" w:rsidRPr="009D4C2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9D4C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1D19ED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  <w:r w:rsidRPr="009D4C28">
              <w:rPr>
                <w:kern w:val="18"/>
              </w:rPr>
              <w:t xml:space="preserve">For Deductible factors, refer to Rule </w:t>
            </w:r>
            <w:r w:rsidRPr="009D4C28">
              <w:rPr>
                <w:rStyle w:val="rulelink"/>
              </w:rPr>
              <w:t>298.</w:t>
            </w:r>
          </w:p>
        </w:tc>
      </w:tr>
      <w:tr w:rsidR="0017239C" w:rsidRPr="009D4C28" w14:paraId="5F159CAA" w14:textId="77777777" w:rsidTr="004E6DA2">
        <w:trPr>
          <w:cantSplit/>
        </w:trPr>
        <w:tc>
          <w:tcPr>
            <w:tcW w:w="220" w:type="dxa"/>
          </w:tcPr>
          <w:p w14:paraId="587C82B8" w14:textId="77777777" w:rsidR="0017239C" w:rsidRPr="009D4C28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9D4C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AFB73E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  <w:r w:rsidRPr="009D4C28">
              <w:rPr>
                <w:kern w:val="18"/>
              </w:rPr>
              <w:t xml:space="preserve">For Vehicle Value factors, refer to Rule </w:t>
            </w:r>
            <w:r w:rsidRPr="009D4C28">
              <w:rPr>
                <w:rStyle w:val="rulelink"/>
              </w:rPr>
              <w:t>301.</w:t>
            </w:r>
          </w:p>
        </w:tc>
      </w:tr>
      <w:tr w:rsidR="0017239C" w:rsidRPr="009D4C28" w14:paraId="5505B91E" w14:textId="77777777" w:rsidTr="004E6DA2">
        <w:trPr>
          <w:cantSplit/>
        </w:trPr>
        <w:tc>
          <w:tcPr>
            <w:tcW w:w="220" w:type="dxa"/>
          </w:tcPr>
          <w:p w14:paraId="5B28091D" w14:textId="77777777" w:rsidR="0017239C" w:rsidRPr="009D4C2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F271D5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1ED122C5" w14:textId="77777777" w:rsidTr="004E6DA2">
        <w:trPr>
          <w:cantSplit/>
        </w:trPr>
        <w:tc>
          <w:tcPr>
            <w:tcW w:w="220" w:type="dxa"/>
          </w:tcPr>
          <w:p w14:paraId="579B8B57" w14:textId="77777777" w:rsidR="0017239C" w:rsidRPr="009D4C28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3D6179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7B229BF8" w14:textId="77777777" w:rsidTr="004E6DA2">
        <w:trPr>
          <w:cantSplit/>
        </w:trPr>
        <w:tc>
          <w:tcPr>
            <w:tcW w:w="220" w:type="dxa"/>
          </w:tcPr>
          <w:p w14:paraId="582FA1CD" w14:textId="77777777" w:rsidR="0017239C" w:rsidRPr="009D4C28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5F2531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649186B3" w14:textId="77777777" w:rsidTr="004E6DA2">
        <w:trPr>
          <w:cantSplit/>
        </w:trPr>
        <w:tc>
          <w:tcPr>
            <w:tcW w:w="220" w:type="dxa"/>
          </w:tcPr>
          <w:p w14:paraId="79C66AC2" w14:textId="77777777" w:rsidR="0017239C" w:rsidRPr="009D4C28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FA8372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45448416" w14:textId="77777777" w:rsidTr="004E6DA2">
        <w:trPr>
          <w:cantSplit/>
        </w:trPr>
        <w:tc>
          <w:tcPr>
            <w:tcW w:w="220" w:type="dxa"/>
          </w:tcPr>
          <w:p w14:paraId="3DE97C82" w14:textId="77777777" w:rsidR="0017239C" w:rsidRPr="009D4C2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5A6E41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295F7586" w14:textId="77777777" w:rsidTr="004E6DA2">
        <w:trPr>
          <w:cantSplit/>
        </w:trPr>
        <w:tc>
          <w:tcPr>
            <w:tcW w:w="220" w:type="dxa"/>
          </w:tcPr>
          <w:p w14:paraId="708C1CFA" w14:textId="77777777" w:rsidR="0017239C" w:rsidRPr="009D4C2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408C9E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76954543" w14:textId="77777777" w:rsidTr="004E6DA2">
        <w:trPr>
          <w:cantSplit/>
        </w:trPr>
        <w:tc>
          <w:tcPr>
            <w:tcW w:w="220" w:type="dxa"/>
          </w:tcPr>
          <w:p w14:paraId="4E2C4D47" w14:textId="77777777" w:rsidR="0017239C" w:rsidRPr="009D4C2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9D6E18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31404EC3" w14:textId="77777777" w:rsidTr="004E6DA2">
        <w:trPr>
          <w:cantSplit/>
        </w:trPr>
        <w:tc>
          <w:tcPr>
            <w:tcW w:w="220" w:type="dxa"/>
          </w:tcPr>
          <w:p w14:paraId="578F2488" w14:textId="77777777" w:rsidR="0017239C" w:rsidRPr="009D4C2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7965BA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7F1CBCD4" w14:textId="77777777" w:rsidTr="004E6DA2">
        <w:trPr>
          <w:cantSplit/>
        </w:trPr>
        <w:tc>
          <w:tcPr>
            <w:tcW w:w="220" w:type="dxa"/>
          </w:tcPr>
          <w:p w14:paraId="0B1A5F8B" w14:textId="77777777" w:rsidR="0017239C" w:rsidRPr="009D4C2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CFFCAA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9D4C28" w14:paraId="5D3C833F" w14:textId="77777777" w:rsidTr="004E6DA2">
        <w:trPr>
          <w:cantSplit/>
        </w:trPr>
        <w:tc>
          <w:tcPr>
            <w:tcW w:w="220" w:type="dxa"/>
          </w:tcPr>
          <w:p w14:paraId="0C84FE44" w14:textId="77777777" w:rsidR="0017239C" w:rsidRPr="009D4C28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1B23E2" w14:textId="77777777" w:rsidR="0017239C" w:rsidRPr="009D4C28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97B4194" w14:textId="17F69434" w:rsidR="0017239C" w:rsidRDefault="0017239C" w:rsidP="0017239C">
      <w:pPr>
        <w:pStyle w:val="isonormal"/>
      </w:pPr>
    </w:p>
    <w:p w14:paraId="69A05DCA" w14:textId="483AF27D" w:rsidR="0017239C" w:rsidRDefault="0017239C" w:rsidP="0017239C">
      <w:pPr>
        <w:pStyle w:val="isonormal"/>
        <w:jc w:val="left"/>
      </w:pPr>
    </w:p>
    <w:p w14:paraId="6CBCA1A5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B92387F" w14:textId="77777777" w:rsidR="0017239C" w:rsidRPr="00596E24" w:rsidRDefault="0017239C" w:rsidP="0017239C">
      <w:pPr>
        <w:pStyle w:val="subcap"/>
      </w:pPr>
      <w:r w:rsidRPr="00596E24">
        <w:lastRenderedPageBreak/>
        <w:t>TERRITORY 123</w:t>
      </w:r>
    </w:p>
    <w:p w14:paraId="538E15DC" w14:textId="77777777" w:rsidR="0017239C" w:rsidRPr="00596E24" w:rsidRDefault="0017239C" w:rsidP="0017239C">
      <w:pPr>
        <w:pStyle w:val="subcap2"/>
      </w:pPr>
      <w:r w:rsidRPr="00596E24">
        <w:t>PHYS DAM</w:t>
      </w:r>
    </w:p>
    <w:p w14:paraId="0CE97BD5" w14:textId="77777777" w:rsidR="0017239C" w:rsidRPr="00596E24" w:rsidRDefault="0017239C" w:rsidP="0017239C">
      <w:pPr>
        <w:pStyle w:val="isonormal"/>
      </w:pPr>
    </w:p>
    <w:p w14:paraId="744044DC" w14:textId="77777777" w:rsidR="0017239C" w:rsidRPr="00596E24" w:rsidRDefault="0017239C" w:rsidP="0017239C">
      <w:pPr>
        <w:pStyle w:val="isonormal"/>
        <w:sectPr w:rsidR="0017239C" w:rsidRPr="00596E24" w:rsidSect="0017239C">
          <w:headerReference w:type="even" r:id="rId277"/>
          <w:headerReference w:type="default" r:id="rId278"/>
          <w:footerReference w:type="even" r:id="rId279"/>
          <w:footerReference w:type="default" r:id="rId280"/>
          <w:headerReference w:type="first" r:id="rId281"/>
          <w:footerReference w:type="first" r:id="rId28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596E24" w14:paraId="422FBA18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09EABBF" w14:textId="77777777" w:rsidR="0017239C" w:rsidRPr="00596E24" w:rsidRDefault="0017239C" w:rsidP="004E6DA2">
            <w:pPr>
              <w:pStyle w:val="tablehead"/>
              <w:rPr>
                <w:kern w:val="18"/>
              </w:rPr>
            </w:pPr>
            <w:r w:rsidRPr="00596E24">
              <w:rPr>
                <w:kern w:val="18"/>
              </w:rPr>
              <w:t>PHYSICAL DAMAGE</w:t>
            </w:r>
            <w:r w:rsidRPr="00596E24">
              <w:rPr>
                <w:kern w:val="18"/>
              </w:rPr>
              <w:br/>
              <w:t>Original Cost New Range</w:t>
            </w:r>
            <w:r w:rsidRPr="00596E24">
              <w:rPr>
                <w:kern w:val="18"/>
              </w:rPr>
              <w:br/>
              <w:t>$25,000 – 29,999</w:t>
            </w:r>
          </w:p>
        </w:tc>
      </w:tr>
      <w:tr w:rsidR="0017239C" w:rsidRPr="00596E24" w14:paraId="1D309C6A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C03004A" w14:textId="77777777" w:rsidR="0017239C" w:rsidRPr="00596E24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A2EDAFE" w14:textId="77777777" w:rsidR="0017239C" w:rsidRPr="00596E24" w:rsidRDefault="0017239C" w:rsidP="004E6DA2">
            <w:pPr>
              <w:pStyle w:val="tablehead"/>
              <w:rPr>
                <w:kern w:val="18"/>
              </w:rPr>
            </w:pPr>
            <w:r w:rsidRPr="00596E24">
              <w:rPr>
                <w:kern w:val="18"/>
              </w:rPr>
              <w:t>Specified</w:t>
            </w:r>
            <w:r w:rsidRPr="00596E24">
              <w:rPr>
                <w:kern w:val="18"/>
              </w:rPr>
              <w:br/>
              <w:t>Causes</w:t>
            </w:r>
            <w:r w:rsidRPr="00596E2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942062" w14:textId="77777777" w:rsidR="0017239C" w:rsidRPr="00596E24" w:rsidRDefault="0017239C" w:rsidP="004E6DA2">
            <w:pPr>
              <w:pStyle w:val="tablehead"/>
              <w:rPr>
                <w:kern w:val="18"/>
              </w:rPr>
            </w:pPr>
            <w:r w:rsidRPr="00596E24">
              <w:rPr>
                <w:kern w:val="18"/>
              </w:rPr>
              <w:br/>
            </w:r>
            <w:r w:rsidRPr="00596E2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7AB2ED7" w14:textId="77777777" w:rsidR="0017239C" w:rsidRPr="00596E24" w:rsidRDefault="0017239C" w:rsidP="004E6DA2">
            <w:pPr>
              <w:pStyle w:val="tablehead"/>
              <w:rPr>
                <w:kern w:val="18"/>
              </w:rPr>
            </w:pPr>
            <w:r w:rsidRPr="00596E24">
              <w:rPr>
                <w:kern w:val="18"/>
              </w:rPr>
              <w:t>$500</w:t>
            </w:r>
            <w:r w:rsidRPr="00596E24">
              <w:rPr>
                <w:kern w:val="18"/>
              </w:rPr>
              <w:br/>
              <w:t>Ded.</w:t>
            </w:r>
            <w:r w:rsidRPr="00596E24">
              <w:rPr>
                <w:kern w:val="18"/>
              </w:rPr>
              <w:br/>
              <w:t>Coll.</w:t>
            </w:r>
          </w:p>
        </w:tc>
      </w:tr>
      <w:tr w:rsidR="0017239C" w:rsidRPr="00596E24" w14:paraId="667EE168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CED4BB9" w14:textId="77777777" w:rsidR="0017239C" w:rsidRPr="00596E24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96E2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596E24" w14:paraId="3EC0EF67" w14:textId="77777777" w:rsidTr="004E6DA2">
        <w:trPr>
          <w:cantSplit/>
        </w:trPr>
        <w:tc>
          <w:tcPr>
            <w:tcW w:w="540" w:type="dxa"/>
            <w:gridSpan w:val="2"/>
          </w:tcPr>
          <w:p w14:paraId="2C9A2D85" w14:textId="77777777" w:rsidR="0017239C" w:rsidRPr="00596E24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D11FE2" w14:textId="77777777" w:rsidR="0017239C" w:rsidRPr="00596E24" w:rsidRDefault="0017239C" w:rsidP="004E6DA2">
            <w:pPr>
              <w:pStyle w:val="tabletext11"/>
              <w:rPr>
                <w:b/>
                <w:kern w:val="18"/>
              </w:rPr>
            </w:pPr>
            <w:r w:rsidRPr="00596E24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596E24" w14:paraId="78B92B14" w14:textId="77777777" w:rsidTr="004E6DA2">
        <w:trPr>
          <w:cantSplit/>
        </w:trPr>
        <w:tc>
          <w:tcPr>
            <w:tcW w:w="540" w:type="dxa"/>
            <w:gridSpan w:val="2"/>
          </w:tcPr>
          <w:p w14:paraId="0AAD1524" w14:textId="77777777" w:rsidR="0017239C" w:rsidRPr="00596E24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10CDF0" w14:textId="77777777" w:rsidR="0017239C" w:rsidRPr="00596E24" w:rsidRDefault="0017239C" w:rsidP="004E6DA2">
            <w:pPr>
              <w:pStyle w:val="tabletext11"/>
              <w:rPr>
                <w:b/>
                <w:kern w:val="18"/>
              </w:rPr>
            </w:pPr>
            <w:r w:rsidRPr="00596E2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596E24" w14:paraId="6F9D6B37" w14:textId="77777777" w:rsidTr="004E6DA2">
        <w:trPr>
          <w:cantSplit/>
        </w:trPr>
        <w:tc>
          <w:tcPr>
            <w:tcW w:w="4860" w:type="dxa"/>
            <w:gridSpan w:val="3"/>
          </w:tcPr>
          <w:p w14:paraId="72B695A0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970299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794BA1F0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659065C7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494</w:t>
            </w:r>
          </w:p>
        </w:tc>
      </w:tr>
      <w:tr w:rsidR="0017239C" w:rsidRPr="00596E24" w14:paraId="48388A2A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5271AB7" w14:textId="77777777" w:rsidR="0017239C" w:rsidRPr="00596E24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96E2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596E24" w14:paraId="44E5D28D" w14:textId="77777777" w:rsidTr="004E6DA2">
        <w:trPr>
          <w:cantSplit/>
        </w:trPr>
        <w:tc>
          <w:tcPr>
            <w:tcW w:w="4860" w:type="dxa"/>
            <w:gridSpan w:val="3"/>
          </w:tcPr>
          <w:p w14:paraId="3C194320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31029C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3DE84C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058C57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596E24" w14:paraId="0E016E8F" w14:textId="77777777" w:rsidTr="004E6DA2">
        <w:trPr>
          <w:cantSplit/>
        </w:trPr>
        <w:tc>
          <w:tcPr>
            <w:tcW w:w="4860" w:type="dxa"/>
            <w:gridSpan w:val="3"/>
          </w:tcPr>
          <w:p w14:paraId="3FCB491C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C0817F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1834EC89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4162FFF0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491</w:t>
            </w:r>
          </w:p>
        </w:tc>
      </w:tr>
      <w:tr w:rsidR="0017239C" w:rsidRPr="00596E24" w14:paraId="29C69F5A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7FB2BA7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6DB56F79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DC18EF" w14:textId="77777777" w:rsidR="0017239C" w:rsidRPr="00596E24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96E2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596E24" w14:paraId="2DE76B77" w14:textId="77777777" w:rsidTr="004E6DA2">
        <w:trPr>
          <w:cantSplit/>
        </w:trPr>
        <w:tc>
          <w:tcPr>
            <w:tcW w:w="540" w:type="dxa"/>
            <w:gridSpan w:val="2"/>
          </w:tcPr>
          <w:p w14:paraId="64826F50" w14:textId="77777777" w:rsidR="0017239C" w:rsidRPr="00596E24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F541BA" w14:textId="77777777" w:rsidR="0017239C" w:rsidRPr="00596E24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96E24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596E24" w14:paraId="1C9980ED" w14:textId="77777777" w:rsidTr="004E6DA2">
        <w:trPr>
          <w:cantSplit/>
        </w:trPr>
        <w:tc>
          <w:tcPr>
            <w:tcW w:w="4860" w:type="dxa"/>
            <w:gridSpan w:val="3"/>
          </w:tcPr>
          <w:p w14:paraId="2212877A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E42598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3A82FCA1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4E22801C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1112</w:t>
            </w:r>
          </w:p>
        </w:tc>
      </w:tr>
      <w:tr w:rsidR="0017239C" w:rsidRPr="00596E24" w14:paraId="7CE9F1A5" w14:textId="77777777" w:rsidTr="004E6DA2">
        <w:trPr>
          <w:cantSplit/>
        </w:trPr>
        <w:tc>
          <w:tcPr>
            <w:tcW w:w="540" w:type="dxa"/>
            <w:gridSpan w:val="2"/>
          </w:tcPr>
          <w:p w14:paraId="47F3B3E7" w14:textId="77777777" w:rsidR="0017239C" w:rsidRPr="00596E24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497A69" w14:textId="77777777" w:rsidR="0017239C" w:rsidRPr="00596E24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96E24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596E24" w14:paraId="7060D06F" w14:textId="77777777" w:rsidTr="004E6DA2">
        <w:trPr>
          <w:cantSplit/>
        </w:trPr>
        <w:tc>
          <w:tcPr>
            <w:tcW w:w="4860" w:type="dxa"/>
            <w:gridSpan w:val="3"/>
          </w:tcPr>
          <w:p w14:paraId="35E84F89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4019B5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3226ED8D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A7407ED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311</w:t>
            </w:r>
          </w:p>
        </w:tc>
      </w:tr>
      <w:tr w:rsidR="0017239C" w:rsidRPr="00596E24" w14:paraId="4565B5DB" w14:textId="77777777" w:rsidTr="004E6DA2">
        <w:trPr>
          <w:cantSplit/>
        </w:trPr>
        <w:tc>
          <w:tcPr>
            <w:tcW w:w="540" w:type="dxa"/>
            <w:gridSpan w:val="2"/>
          </w:tcPr>
          <w:p w14:paraId="4D291B26" w14:textId="77777777" w:rsidR="0017239C" w:rsidRPr="00596E24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035F24" w14:textId="77777777" w:rsidR="0017239C" w:rsidRPr="00596E24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96E24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596E24" w14:paraId="4762FBC7" w14:textId="77777777" w:rsidTr="004E6DA2">
        <w:trPr>
          <w:cantSplit/>
        </w:trPr>
        <w:tc>
          <w:tcPr>
            <w:tcW w:w="4860" w:type="dxa"/>
            <w:gridSpan w:val="3"/>
          </w:tcPr>
          <w:p w14:paraId="69FE5ADD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F0B4FD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765C2C8B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925BA25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311</w:t>
            </w:r>
          </w:p>
        </w:tc>
      </w:tr>
      <w:tr w:rsidR="0017239C" w:rsidRPr="00596E24" w14:paraId="02871C2D" w14:textId="77777777" w:rsidTr="004E6DA2">
        <w:trPr>
          <w:cantSplit/>
        </w:trPr>
        <w:tc>
          <w:tcPr>
            <w:tcW w:w="540" w:type="dxa"/>
            <w:gridSpan w:val="2"/>
          </w:tcPr>
          <w:p w14:paraId="3B61CF12" w14:textId="77777777" w:rsidR="0017239C" w:rsidRPr="00596E24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51ADD9" w14:textId="77777777" w:rsidR="0017239C" w:rsidRPr="00596E24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596E24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596E24" w14:paraId="782BE101" w14:textId="77777777" w:rsidTr="004E6DA2">
        <w:trPr>
          <w:cantSplit/>
        </w:trPr>
        <w:tc>
          <w:tcPr>
            <w:tcW w:w="4860" w:type="dxa"/>
            <w:gridSpan w:val="3"/>
          </w:tcPr>
          <w:p w14:paraId="1450A29F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7B710C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3EACCE8C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 214</w:t>
            </w:r>
          </w:p>
        </w:tc>
        <w:tc>
          <w:tcPr>
            <w:tcW w:w="1500" w:type="dxa"/>
          </w:tcPr>
          <w:p w14:paraId="067CAE00" w14:textId="77777777" w:rsidR="0017239C" w:rsidRPr="00596E24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596E24">
              <w:rPr>
                <w:kern w:val="18"/>
              </w:rPr>
              <w:t>$  1112</w:t>
            </w:r>
          </w:p>
        </w:tc>
      </w:tr>
      <w:tr w:rsidR="0017239C" w:rsidRPr="00596E24" w14:paraId="029F3219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663ED9B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44A55A7F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5193F1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6E82E571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68D91BB" w14:textId="77777777" w:rsidR="0017239C" w:rsidRPr="00596E24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96E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01C735F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  <w:r w:rsidRPr="00596E24">
              <w:rPr>
                <w:kern w:val="18"/>
              </w:rPr>
              <w:t xml:space="preserve">For Other Than Zone-rated Trucks, Tractors and Trailers Classifications, refer to Rule </w:t>
            </w:r>
            <w:r w:rsidRPr="00596E24">
              <w:rPr>
                <w:rStyle w:val="rulelink"/>
              </w:rPr>
              <w:t>222. for premium development.</w:t>
            </w:r>
          </w:p>
        </w:tc>
      </w:tr>
      <w:tr w:rsidR="0017239C" w:rsidRPr="00596E24" w14:paraId="490F73FF" w14:textId="77777777" w:rsidTr="004E6DA2">
        <w:trPr>
          <w:cantSplit/>
        </w:trPr>
        <w:tc>
          <w:tcPr>
            <w:tcW w:w="220" w:type="dxa"/>
          </w:tcPr>
          <w:p w14:paraId="2EA90967" w14:textId="77777777" w:rsidR="0017239C" w:rsidRPr="00596E24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96E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DA76E2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  <w:r w:rsidRPr="00596E24">
              <w:rPr>
                <w:kern w:val="18"/>
              </w:rPr>
              <w:t xml:space="preserve">For Private Passenger Types Classifications, refer to Rule </w:t>
            </w:r>
            <w:r w:rsidRPr="00596E24">
              <w:rPr>
                <w:rStyle w:val="rulelink"/>
              </w:rPr>
              <w:t>232. for premium development.</w:t>
            </w:r>
          </w:p>
        </w:tc>
      </w:tr>
      <w:tr w:rsidR="0017239C" w:rsidRPr="00596E24" w14:paraId="7C388573" w14:textId="77777777" w:rsidTr="004E6DA2">
        <w:trPr>
          <w:cantSplit/>
        </w:trPr>
        <w:tc>
          <w:tcPr>
            <w:tcW w:w="220" w:type="dxa"/>
          </w:tcPr>
          <w:p w14:paraId="70E1EACE" w14:textId="77777777" w:rsidR="0017239C" w:rsidRPr="00596E24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96E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F9D3A1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  <w:r w:rsidRPr="00596E24">
              <w:rPr>
                <w:kern w:val="18"/>
              </w:rPr>
              <w:t xml:space="preserve">For Other Than Zone-rated Publics Autos, refer to Rule </w:t>
            </w:r>
            <w:r w:rsidRPr="00596E24">
              <w:rPr>
                <w:rStyle w:val="rulelink"/>
              </w:rPr>
              <w:t>239. for premium development.</w:t>
            </w:r>
          </w:p>
        </w:tc>
      </w:tr>
      <w:tr w:rsidR="0017239C" w:rsidRPr="00596E24" w14:paraId="1EAF368E" w14:textId="77777777" w:rsidTr="004E6DA2">
        <w:trPr>
          <w:cantSplit/>
        </w:trPr>
        <w:tc>
          <w:tcPr>
            <w:tcW w:w="220" w:type="dxa"/>
          </w:tcPr>
          <w:p w14:paraId="1F64954D" w14:textId="77777777" w:rsidR="0017239C" w:rsidRPr="00596E24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96E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C05CA6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  <w:r w:rsidRPr="00596E24">
              <w:rPr>
                <w:kern w:val="18"/>
              </w:rPr>
              <w:t xml:space="preserve">For Deductible factors, refer to Rule </w:t>
            </w:r>
            <w:r w:rsidRPr="00596E24">
              <w:rPr>
                <w:rStyle w:val="rulelink"/>
              </w:rPr>
              <w:t>298.</w:t>
            </w:r>
          </w:p>
        </w:tc>
      </w:tr>
      <w:tr w:rsidR="0017239C" w:rsidRPr="00596E24" w14:paraId="20BA5283" w14:textId="77777777" w:rsidTr="004E6DA2">
        <w:trPr>
          <w:cantSplit/>
        </w:trPr>
        <w:tc>
          <w:tcPr>
            <w:tcW w:w="220" w:type="dxa"/>
          </w:tcPr>
          <w:p w14:paraId="42CCAEF1" w14:textId="77777777" w:rsidR="0017239C" w:rsidRPr="00596E24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596E2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6026B9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  <w:r w:rsidRPr="00596E24">
              <w:rPr>
                <w:kern w:val="18"/>
              </w:rPr>
              <w:t xml:space="preserve">For Vehicle Value factors, refer to Rule </w:t>
            </w:r>
            <w:r w:rsidRPr="00596E24">
              <w:rPr>
                <w:rStyle w:val="rulelink"/>
              </w:rPr>
              <w:t>301.</w:t>
            </w:r>
          </w:p>
        </w:tc>
      </w:tr>
      <w:tr w:rsidR="0017239C" w:rsidRPr="00596E24" w14:paraId="22B1B980" w14:textId="77777777" w:rsidTr="004E6DA2">
        <w:trPr>
          <w:cantSplit/>
        </w:trPr>
        <w:tc>
          <w:tcPr>
            <w:tcW w:w="220" w:type="dxa"/>
          </w:tcPr>
          <w:p w14:paraId="26FC341F" w14:textId="77777777" w:rsidR="0017239C" w:rsidRPr="00596E24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685C82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0262A475" w14:textId="77777777" w:rsidTr="004E6DA2">
        <w:trPr>
          <w:cantSplit/>
        </w:trPr>
        <w:tc>
          <w:tcPr>
            <w:tcW w:w="220" w:type="dxa"/>
          </w:tcPr>
          <w:p w14:paraId="172627EA" w14:textId="77777777" w:rsidR="0017239C" w:rsidRPr="00596E24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D5E944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46B1FA4F" w14:textId="77777777" w:rsidTr="004E6DA2">
        <w:trPr>
          <w:cantSplit/>
        </w:trPr>
        <w:tc>
          <w:tcPr>
            <w:tcW w:w="220" w:type="dxa"/>
          </w:tcPr>
          <w:p w14:paraId="1D4BCC50" w14:textId="77777777" w:rsidR="0017239C" w:rsidRPr="00596E24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E9C831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48199E1A" w14:textId="77777777" w:rsidTr="004E6DA2">
        <w:trPr>
          <w:cantSplit/>
        </w:trPr>
        <w:tc>
          <w:tcPr>
            <w:tcW w:w="220" w:type="dxa"/>
          </w:tcPr>
          <w:p w14:paraId="34DC81F1" w14:textId="77777777" w:rsidR="0017239C" w:rsidRPr="00596E24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71BAD8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3DF80F83" w14:textId="77777777" w:rsidTr="004E6DA2">
        <w:trPr>
          <w:cantSplit/>
        </w:trPr>
        <w:tc>
          <w:tcPr>
            <w:tcW w:w="220" w:type="dxa"/>
          </w:tcPr>
          <w:p w14:paraId="19D316AD" w14:textId="77777777" w:rsidR="0017239C" w:rsidRPr="00596E24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19AC69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0FF01ED5" w14:textId="77777777" w:rsidTr="004E6DA2">
        <w:trPr>
          <w:cantSplit/>
        </w:trPr>
        <w:tc>
          <w:tcPr>
            <w:tcW w:w="220" w:type="dxa"/>
          </w:tcPr>
          <w:p w14:paraId="7077E67C" w14:textId="77777777" w:rsidR="0017239C" w:rsidRPr="00596E24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D21157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11E8C4C3" w14:textId="77777777" w:rsidTr="004E6DA2">
        <w:trPr>
          <w:cantSplit/>
        </w:trPr>
        <w:tc>
          <w:tcPr>
            <w:tcW w:w="220" w:type="dxa"/>
          </w:tcPr>
          <w:p w14:paraId="09DB9E42" w14:textId="77777777" w:rsidR="0017239C" w:rsidRPr="00596E24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530B64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7A6B6108" w14:textId="77777777" w:rsidTr="004E6DA2">
        <w:trPr>
          <w:cantSplit/>
        </w:trPr>
        <w:tc>
          <w:tcPr>
            <w:tcW w:w="220" w:type="dxa"/>
          </w:tcPr>
          <w:p w14:paraId="29D1209E" w14:textId="77777777" w:rsidR="0017239C" w:rsidRPr="00596E24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DD1494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5159679E" w14:textId="77777777" w:rsidTr="004E6DA2">
        <w:trPr>
          <w:cantSplit/>
        </w:trPr>
        <w:tc>
          <w:tcPr>
            <w:tcW w:w="220" w:type="dxa"/>
          </w:tcPr>
          <w:p w14:paraId="047665FF" w14:textId="77777777" w:rsidR="0017239C" w:rsidRPr="00596E24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33A54D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596E24" w14:paraId="1A71068F" w14:textId="77777777" w:rsidTr="004E6DA2">
        <w:trPr>
          <w:cantSplit/>
        </w:trPr>
        <w:tc>
          <w:tcPr>
            <w:tcW w:w="220" w:type="dxa"/>
          </w:tcPr>
          <w:p w14:paraId="6DE900C5" w14:textId="77777777" w:rsidR="0017239C" w:rsidRPr="00596E24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CF86BF" w14:textId="77777777" w:rsidR="0017239C" w:rsidRPr="00596E24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187572AA" w14:textId="0BA6F75E" w:rsidR="0017239C" w:rsidRDefault="0017239C" w:rsidP="0017239C">
      <w:pPr>
        <w:pStyle w:val="isonormal"/>
      </w:pPr>
    </w:p>
    <w:p w14:paraId="1F6C8407" w14:textId="2111C0D5" w:rsidR="0017239C" w:rsidRDefault="0017239C" w:rsidP="0017239C">
      <w:pPr>
        <w:pStyle w:val="isonormal"/>
        <w:jc w:val="left"/>
      </w:pPr>
    </w:p>
    <w:p w14:paraId="7066511A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0423A60" w14:textId="77777777" w:rsidR="0017239C" w:rsidRPr="001B37CC" w:rsidRDefault="0017239C" w:rsidP="0017239C">
      <w:pPr>
        <w:pStyle w:val="subcap"/>
      </w:pPr>
      <w:r w:rsidRPr="001B37CC">
        <w:lastRenderedPageBreak/>
        <w:t>TERRITORY 124</w:t>
      </w:r>
    </w:p>
    <w:p w14:paraId="27C625F4" w14:textId="77777777" w:rsidR="0017239C" w:rsidRPr="001B37CC" w:rsidRDefault="0017239C" w:rsidP="0017239C">
      <w:pPr>
        <w:pStyle w:val="subcap2"/>
      </w:pPr>
      <w:r w:rsidRPr="001B37CC">
        <w:t>PHYS DAM</w:t>
      </w:r>
    </w:p>
    <w:p w14:paraId="77AADA81" w14:textId="77777777" w:rsidR="0017239C" w:rsidRPr="001B37CC" w:rsidRDefault="0017239C" w:rsidP="0017239C">
      <w:pPr>
        <w:pStyle w:val="isonormal"/>
      </w:pPr>
    </w:p>
    <w:p w14:paraId="708D7109" w14:textId="77777777" w:rsidR="0017239C" w:rsidRPr="001B37CC" w:rsidRDefault="0017239C" w:rsidP="0017239C">
      <w:pPr>
        <w:pStyle w:val="isonormal"/>
        <w:sectPr w:rsidR="0017239C" w:rsidRPr="001B37CC" w:rsidSect="0017239C">
          <w:headerReference w:type="even" r:id="rId283"/>
          <w:headerReference w:type="default" r:id="rId284"/>
          <w:footerReference w:type="even" r:id="rId285"/>
          <w:footerReference w:type="default" r:id="rId286"/>
          <w:headerReference w:type="first" r:id="rId287"/>
          <w:footerReference w:type="first" r:id="rId28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1B37CC" w14:paraId="277F6A50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D364EF1" w14:textId="77777777" w:rsidR="0017239C" w:rsidRPr="001B37CC" w:rsidRDefault="0017239C" w:rsidP="004E6DA2">
            <w:pPr>
              <w:pStyle w:val="tablehead"/>
              <w:rPr>
                <w:kern w:val="18"/>
              </w:rPr>
            </w:pPr>
            <w:r w:rsidRPr="001B37CC">
              <w:rPr>
                <w:kern w:val="18"/>
              </w:rPr>
              <w:t>PHYSICAL DAMAGE</w:t>
            </w:r>
            <w:r w:rsidRPr="001B37CC">
              <w:rPr>
                <w:kern w:val="18"/>
              </w:rPr>
              <w:br/>
              <w:t>Original Cost New Range</w:t>
            </w:r>
            <w:r w:rsidRPr="001B37CC">
              <w:rPr>
                <w:kern w:val="18"/>
              </w:rPr>
              <w:br/>
              <w:t>$25,000 – 29,999</w:t>
            </w:r>
          </w:p>
        </w:tc>
      </w:tr>
      <w:tr w:rsidR="0017239C" w:rsidRPr="001B37CC" w14:paraId="19D5C3FE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E1E5527" w14:textId="77777777" w:rsidR="0017239C" w:rsidRPr="001B37CC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B5AE0E" w14:textId="77777777" w:rsidR="0017239C" w:rsidRPr="001B37CC" w:rsidRDefault="0017239C" w:rsidP="004E6DA2">
            <w:pPr>
              <w:pStyle w:val="tablehead"/>
              <w:rPr>
                <w:kern w:val="18"/>
              </w:rPr>
            </w:pPr>
            <w:r w:rsidRPr="001B37CC">
              <w:rPr>
                <w:kern w:val="18"/>
              </w:rPr>
              <w:t>Specified</w:t>
            </w:r>
            <w:r w:rsidRPr="001B37CC">
              <w:rPr>
                <w:kern w:val="18"/>
              </w:rPr>
              <w:br/>
              <w:t>Causes</w:t>
            </w:r>
            <w:r w:rsidRPr="001B37C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E336B6" w14:textId="77777777" w:rsidR="0017239C" w:rsidRPr="001B37CC" w:rsidRDefault="0017239C" w:rsidP="004E6DA2">
            <w:pPr>
              <w:pStyle w:val="tablehead"/>
              <w:rPr>
                <w:kern w:val="18"/>
              </w:rPr>
            </w:pPr>
            <w:r w:rsidRPr="001B37CC">
              <w:rPr>
                <w:kern w:val="18"/>
              </w:rPr>
              <w:br/>
            </w:r>
            <w:r w:rsidRPr="001B37C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B6C5F9" w14:textId="77777777" w:rsidR="0017239C" w:rsidRPr="001B37CC" w:rsidRDefault="0017239C" w:rsidP="004E6DA2">
            <w:pPr>
              <w:pStyle w:val="tablehead"/>
              <w:rPr>
                <w:kern w:val="18"/>
              </w:rPr>
            </w:pPr>
            <w:r w:rsidRPr="001B37CC">
              <w:rPr>
                <w:kern w:val="18"/>
              </w:rPr>
              <w:t>$500</w:t>
            </w:r>
            <w:r w:rsidRPr="001B37CC">
              <w:rPr>
                <w:kern w:val="18"/>
              </w:rPr>
              <w:br/>
              <w:t>Ded.</w:t>
            </w:r>
            <w:r w:rsidRPr="001B37CC">
              <w:rPr>
                <w:kern w:val="18"/>
              </w:rPr>
              <w:br/>
              <w:t>Coll.</w:t>
            </w:r>
          </w:p>
        </w:tc>
      </w:tr>
      <w:tr w:rsidR="0017239C" w:rsidRPr="001B37CC" w14:paraId="1B87B2D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8CC9548" w14:textId="77777777" w:rsidR="0017239C" w:rsidRPr="001B37CC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B37C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1B37CC" w14:paraId="25C47B83" w14:textId="77777777" w:rsidTr="004E6DA2">
        <w:trPr>
          <w:cantSplit/>
        </w:trPr>
        <w:tc>
          <w:tcPr>
            <w:tcW w:w="540" w:type="dxa"/>
            <w:gridSpan w:val="2"/>
          </w:tcPr>
          <w:p w14:paraId="3FE59B9B" w14:textId="77777777" w:rsidR="0017239C" w:rsidRPr="001B37CC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8F628C" w14:textId="77777777" w:rsidR="0017239C" w:rsidRPr="001B37CC" w:rsidRDefault="0017239C" w:rsidP="004E6DA2">
            <w:pPr>
              <w:pStyle w:val="tabletext11"/>
              <w:rPr>
                <w:b/>
                <w:kern w:val="18"/>
              </w:rPr>
            </w:pPr>
            <w:r w:rsidRPr="001B37CC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1B37CC" w14:paraId="5F01CFC5" w14:textId="77777777" w:rsidTr="004E6DA2">
        <w:trPr>
          <w:cantSplit/>
        </w:trPr>
        <w:tc>
          <w:tcPr>
            <w:tcW w:w="540" w:type="dxa"/>
            <w:gridSpan w:val="2"/>
          </w:tcPr>
          <w:p w14:paraId="7DC32495" w14:textId="77777777" w:rsidR="0017239C" w:rsidRPr="001B37CC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5F59B8" w14:textId="77777777" w:rsidR="0017239C" w:rsidRPr="001B37CC" w:rsidRDefault="0017239C" w:rsidP="004E6DA2">
            <w:pPr>
              <w:pStyle w:val="tabletext11"/>
              <w:rPr>
                <w:b/>
                <w:kern w:val="18"/>
              </w:rPr>
            </w:pPr>
            <w:r w:rsidRPr="001B37C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1B37CC" w14:paraId="5B43EA6D" w14:textId="77777777" w:rsidTr="004E6DA2">
        <w:trPr>
          <w:cantSplit/>
        </w:trPr>
        <w:tc>
          <w:tcPr>
            <w:tcW w:w="4860" w:type="dxa"/>
            <w:gridSpan w:val="3"/>
          </w:tcPr>
          <w:p w14:paraId="638C8FEE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7A95B9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53CEA223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392F00F1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326</w:t>
            </w:r>
          </w:p>
        </w:tc>
      </w:tr>
      <w:tr w:rsidR="0017239C" w:rsidRPr="001B37CC" w14:paraId="2DDD0F4E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853F5F" w14:textId="77777777" w:rsidR="0017239C" w:rsidRPr="001B37CC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B37C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1B37CC" w14:paraId="4C4658C8" w14:textId="77777777" w:rsidTr="004E6DA2">
        <w:trPr>
          <w:cantSplit/>
        </w:trPr>
        <w:tc>
          <w:tcPr>
            <w:tcW w:w="4860" w:type="dxa"/>
            <w:gridSpan w:val="3"/>
          </w:tcPr>
          <w:p w14:paraId="14A0FD7A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28F880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1D235C4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65965D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1B37CC" w14:paraId="293F9DB5" w14:textId="77777777" w:rsidTr="004E6DA2">
        <w:trPr>
          <w:cantSplit/>
        </w:trPr>
        <w:tc>
          <w:tcPr>
            <w:tcW w:w="4860" w:type="dxa"/>
            <w:gridSpan w:val="3"/>
          </w:tcPr>
          <w:p w14:paraId="41C8D92E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40A276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37A56029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5E66CFD2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493</w:t>
            </w:r>
          </w:p>
        </w:tc>
      </w:tr>
      <w:tr w:rsidR="0017239C" w:rsidRPr="001B37CC" w14:paraId="60D41CEB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891EA3F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267436AC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665FC1" w14:textId="77777777" w:rsidR="0017239C" w:rsidRPr="001B37CC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B37C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1B37CC" w14:paraId="5BD0D6E4" w14:textId="77777777" w:rsidTr="004E6DA2">
        <w:trPr>
          <w:cantSplit/>
        </w:trPr>
        <w:tc>
          <w:tcPr>
            <w:tcW w:w="540" w:type="dxa"/>
            <w:gridSpan w:val="2"/>
          </w:tcPr>
          <w:p w14:paraId="536229DE" w14:textId="77777777" w:rsidR="0017239C" w:rsidRPr="001B37CC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ED0B21" w14:textId="77777777" w:rsidR="0017239C" w:rsidRPr="001B37CC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B37CC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1B37CC" w14:paraId="47905323" w14:textId="77777777" w:rsidTr="004E6DA2">
        <w:trPr>
          <w:cantSplit/>
        </w:trPr>
        <w:tc>
          <w:tcPr>
            <w:tcW w:w="4860" w:type="dxa"/>
            <w:gridSpan w:val="3"/>
          </w:tcPr>
          <w:p w14:paraId="75D0C3DD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F6E9B9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6F714289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671263EC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734</w:t>
            </w:r>
          </w:p>
        </w:tc>
      </w:tr>
      <w:tr w:rsidR="0017239C" w:rsidRPr="001B37CC" w14:paraId="7102DF6B" w14:textId="77777777" w:rsidTr="004E6DA2">
        <w:trPr>
          <w:cantSplit/>
        </w:trPr>
        <w:tc>
          <w:tcPr>
            <w:tcW w:w="540" w:type="dxa"/>
            <w:gridSpan w:val="2"/>
          </w:tcPr>
          <w:p w14:paraId="06D24FF8" w14:textId="77777777" w:rsidR="0017239C" w:rsidRPr="001B37CC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527FEF" w14:textId="77777777" w:rsidR="0017239C" w:rsidRPr="001B37CC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B37CC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1B37CC" w14:paraId="09873429" w14:textId="77777777" w:rsidTr="004E6DA2">
        <w:trPr>
          <w:cantSplit/>
        </w:trPr>
        <w:tc>
          <w:tcPr>
            <w:tcW w:w="4860" w:type="dxa"/>
            <w:gridSpan w:val="3"/>
          </w:tcPr>
          <w:p w14:paraId="164205C8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E49182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44AF2FD9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FCB68FC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205</w:t>
            </w:r>
          </w:p>
        </w:tc>
      </w:tr>
      <w:tr w:rsidR="0017239C" w:rsidRPr="001B37CC" w14:paraId="0AC6B952" w14:textId="77777777" w:rsidTr="004E6DA2">
        <w:trPr>
          <w:cantSplit/>
        </w:trPr>
        <w:tc>
          <w:tcPr>
            <w:tcW w:w="540" w:type="dxa"/>
            <w:gridSpan w:val="2"/>
          </w:tcPr>
          <w:p w14:paraId="22E8CD9B" w14:textId="77777777" w:rsidR="0017239C" w:rsidRPr="001B37CC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247C70" w14:textId="77777777" w:rsidR="0017239C" w:rsidRPr="001B37CC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B37CC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1B37CC" w14:paraId="5FBE4E83" w14:textId="77777777" w:rsidTr="004E6DA2">
        <w:trPr>
          <w:cantSplit/>
        </w:trPr>
        <w:tc>
          <w:tcPr>
            <w:tcW w:w="4860" w:type="dxa"/>
            <w:gridSpan w:val="3"/>
          </w:tcPr>
          <w:p w14:paraId="04C03019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01D020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4C9A396F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539A410C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205</w:t>
            </w:r>
          </w:p>
        </w:tc>
      </w:tr>
      <w:tr w:rsidR="0017239C" w:rsidRPr="001B37CC" w14:paraId="1270B238" w14:textId="77777777" w:rsidTr="004E6DA2">
        <w:trPr>
          <w:cantSplit/>
        </w:trPr>
        <w:tc>
          <w:tcPr>
            <w:tcW w:w="540" w:type="dxa"/>
            <w:gridSpan w:val="2"/>
          </w:tcPr>
          <w:p w14:paraId="22D6D9AC" w14:textId="77777777" w:rsidR="0017239C" w:rsidRPr="001B37CC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696C69" w14:textId="77777777" w:rsidR="0017239C" w:rsidRPr="001B37CC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B37CC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1B37CC" w14:paraId="15EC9AF9" w14:textId="77777777" w:rsidTr="004E6DA2">
        <w:trPr>
          <w:cantSplit/>
        </w:trPr>
        <w:tc>
          <w:tcPr>
            <w:tcW w:w="4860" w:type="dxa"/>
            <w:gridSpan w:val="3"/>
          </w:tcPr>
          <w:p w14:paraId="0871B90E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D51618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42BD5F8D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76076CFA" w14:textId="77777777" w:rsidR="0017239C" w:rsidRPr="001B37CC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B37CC">
              <w:rPr>
                <w:kern w:val="18"/>
              </w:rPr>
              <w:t>$   734</w:t>
            </w:r>
          </w:p>
        </w:tc>
      </w:tr>
      <w:tr w:rsidR="0017239C" w:rsidRPr="001B37CC" w14:paraId="360D836D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1020884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6D44738D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77AD69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021E42D7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611E354" w14:textId="77777777" w:rsidR="0017239C" w:rsidRPr="001B37CC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B3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74AF824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  <w:r w:rsidRPr="001B37CC">
              <w:rPr>
                <w:kern w:val="18"/>
              </w:rPr>
              <w:t xml:space="preserve">For Other Than Zone-rated Trucks, Tractors and Trailers Classifications, refer to Rule </w:t>
            </w:r>
            <w:r w:rsidRPr="001B37CC">
              <w:rPr>
                <w:rStyle w:val="rulelink"/>
              </w:rPr>
              <w:t>222. for premium development.</w:t>
            </w:r>
          </w:p>
        </w:tc>
      </w:tr>
      <w:tr w:rsidR="0017239C" w:rsidRPr="001B37CC" w14:paraId="4879A6DA" w14:textId="77777777" w:rsidTr="004E6DA2">
        <w:trPr>
          <w:cantSplit/>
        </w:trPr>
        <w:tc>
          <w:tcPr>
            <w:tcW w:w="220" w:type="dxa"/>
          </w:tcPr>
          <w:p w14:paraId="5DF6E9B3" w14:textId="77777777" w:rsidR="0017239C" w:rsidRPr="001B37CC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B3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706FB0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  <w:r w:rsidRPr="001B37CC">
              <w:rPr>
                <w:kern w:val="18"/>
              </w:rPr>
              <w:t xml:space="preserve">For Private Passenger Types Classifications, refer to Rule </w:t>
            </w:r>
            <w:r w:rsidRPr="001B37CC">
              <w:rPr>
                <w:rStyle w:val="rulelink"/>
              </w:rPr>
              <w:t>232. for premium development.</w:t>
            </w:r>
          </w:p>
        </w:tc>
      </w:tr>
      <w:tr w:rsidR="0017239C" w:rsidRPr="001B37CC" w14:paraId="0E4A7A21" w14:textId="77777777" w:rsidTr="004E6DA2">
        <w:trPr>
          <w:cantSplit/>
        </w:trPr>
        <w:tc>
          <w:tcPr>
            <w:tcW w:w="220" w:type="dxa"/>
          </w:tcPr>
          <w:p w14:paraId="7E02D2F5" w14:textId="77777777" w:rsidR="0017239C" w:rsidRPr="001B37CC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B3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63F212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  <w:r w:rsidRPr="001B37CC">
              <w:rPr>
                <w:kern w:val="18"/>
              </w:rPr>
              <w:t xml:space="preserve">For Other Than Zone-rated Publics Autos, refer to Rule </w:t>
            </w:r>
            <w:r w:rsidRPr="001B37CC">
              <w:rPr>
                <w:rStyle w:val="rulelink"/>
              </w:rPr>
              <w:t>239. for premium development.</w:t>
            </w:r>
          </w:p>
        </w:tc>
      </w:tr>
      <w:tr w:rsidR="0017239C" w:rsidRPr="001B37CC" w14:paraId="0CF7FDA3" w14:textId="77777777" w:rsidTr="004E6DA2">
        <w:trPr>
          <w:cantSplit/>
        </w:trPr>
        <w:tc>
          <w:tcPr>
            <w:tcW w:w="220" w:type="dxa"/>
          </w:tcPr>
          <w:p w14:paraId="5A3BF271" w14:textId="77777777" w:rsidR="0017239C" w:rsidRPr="001B37CC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B3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D0CA91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  <w:r w:rsidRPr="001B37CC">
              <w:rPr>
                <w:kern w:val="18"/>
              </w:rPr>
              <w:t xml:space="preserve">For Deductible factors, refer to Rule </w:t>
            </w:r>
            <w:r w:rsidRPr="001B37CC">
              <w:rPr>
                <w:rStyle w:val="rulelink"/>
              </w:rPr>
              <w:t>298.</w:t>
            </w:r>
          </w:p>
        </w:tc>
      </w:tr>
      <w:tr w:rsidR="0017239C" w:rsidRPr="001B37CC" w14:paraId="67B9EF70" w14:textId="77777777" w:rsidTr="004E6DA2">
        <w:trPr>
          <w:cantSplit/>
        </w:trPr>
        <w:tc>
          <w:tcPr>
            <w:tcW w:w="220" w:type="dxa"/>
          </w:tcPr>
          <w:p w14:paraId="20CA0B57" w14:textId="77777777" w:rsidR="0017239C" w:rsidRPr="001B37CC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B3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21DA22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  <w:r w:rsidRPr="001B37CC">
              <w:rPr>
                <w:kern w:val="18"/>
              </w:rPr>
              <w:t xml:space="preserve">For Vehicle Value factors, refer to Rule </w:t>
            </w:r>
            <w:r w:rsidRPr="001B37CC">
              <w:rPr>
                <w:rStyle w:val="rulelink"/>
              </w:rPr>
              <w:t>301.</w:t>
            </w:r>
          </w:p>
        </w:tc>
      </w:tr>
      <w:tr w:rsidR="0017239C" w:rsidRPr="001B37CC" w14:paraId="5B0F221B" w14:textId="77777777" w:rsidTr="004E6DA2">
        <w:trPr>
          <w:cantSplit/>
        </w:trPr>
        <w:tc>
          <w:tcPr>
            <w:tcW w:w="220" w:type="dxa"/>
          </w:tcPr>
          <w:p w14:paraId="63239885" w14:textId="77777777" w:rsidR="0017239C" w:rsidRPr="001B37CC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9F0852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5DAF3AA6" w14:textId="77777777" w:rsidTr="004E6DA2">
        <w:trPr>
          <w:cantSplit/>
        </w:trPr>
        <w:tc>
          <w:tcPr>
            <w:tcW w:w="220" w:type="dxa"/>
          </w:tcPr>
          <w:p w14:paraId="6E9C4A5C" w14:textId="77777777" w:rsidR="0017239C" w:rsidRPr="001B37CC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DDA27B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4E46E366" w14:textId="77777777" w:rsidTr="004E6DA2">
        <w:trPr>
          <w:cantSplit/>
        </w:trPr>
        <w:tc>
          <w:tcPr>
            <w:tcW w:w="220" w:type="dxa"/>
          </w:tcPr>
          <w:p w14:paraId="2669D6C9" w14:textId="77777777" w:rsidR="0017239C" w:rsidRPr="001B37CC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61A6C0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6E183BF8" w14:textId="77777777" w:rsidTr="004E6DA2">
        <w:trPr>
          <w:cantSplit/>
        </w:trPr>
        <w:tc>
          <w:tcPr>
            <w:tcW w:w="220" w:type="dxa"/>
          </w:tcPr>
          <w:p w14:paraId="108E9D1E" w14:textId="77777777" w:rsidR="0017239C" w:rsidRPr="001B37CC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2E524D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523AB6DB" w14:textId="77777777" w:rsidTr="004E6DA2">
        <w:trPr>
          <w:cantSplit/>
        </w:trPr>
        <w:tc>
          <w:tcPr>
            <w:tcW w:w="220" w:type="dxa"/>
          </w:tcPr>
          <w:p w14:paraId="32C19DCB" w14:textId="77777777" w:rsidR="0017239C" w:rsidRPr="001B37CC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CF4299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036B3620" w14:textId="77777777" w:rsidTr="004E6DA2">
        <w:trPr>
          <w:cantSplit/>
        </w:trPr>
        <w:tc>
          <w:tcPr>
            <w:tcW w:w="220" w:type="dxa"/>
          </w:tcPr>
          <w:p w14:paraId="3185D024" w14:textId="77777777" w:rsidR="0017239C" w:rsidRPr="001B37CC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8ED416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21AC3FE8" w14:textId="77777777" w:rsidTr="004E6DA2">
        <w:trPr>
          <w:cantSplit/>
        </w:trPr>
        <w:tc>
          <w:tcPr>
            <w:tcW w:w="220" w:type="dxa"/>
          </w:tcPr>
          <w:p w14:paraId="43080CEB" w14:textId="77777777" w:rsidR="0017239C" w:rsidRPr="001B37CC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E45C0E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2CA18A49" w14:textId="77777777" w:rsidTr="004E6DA2">
        <w:trPr>
          <w:cantSplit/>
        </w:trPr>
        <w:tc>
          <w:tcPr>
            <w:tcW w:w="220" w:type="dxa"/>
          </w:tcPr>
          <w:p w14:paraId="681C714F" w14:textId="77777777" w:rsidR="0017239C" w:rsidRPr="001B37CC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33CF39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245B1D72" w14:textId="77777777" w:rsidTr="004E6DA2">
        <w:trPr>
          <w:cantSplit/>
        </w:trPr>
        <w:tc>
          <w:tcPr>
            <w:tcW w:w="220" w:type="dxa"/>
          </w:tcPr>
          <w:p w14:paraId="4C42DE6C" w14:textId="77777777" w:rsidR="0017239C" w:rsidRPr="001B37CC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C5BAF26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B37CC" w14:paraId="051FB995" w14:textId="77777777" w:rsidTr="004E6DA2">
        <w:trPr>
          <w:cantSplit/>
        </w:trPr>
        <w:tc>
          <w:tcPr>
            <w:tcW w:w="220" w:type="dxa"/>
          </w:tcPr>
          <w:p w14:paraId="568573AE" w14:textId="77777777" w:rsidR="0017239C" w:rsidRPr="001B37CC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B3CF2C" w14:textId="77777777" w:rsidR="0017239C" w:rsidRPr="001B37CC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411F7F60" w14:textId="68F59329" w:rsidR="0017239C" w:rsidRDefault="0017239C" w:rsidP="0017239C">
      <w:pPr>
        <w:pStyle w:val="isonormal"/>
      </w:pPr>
    </w:p>
    <w:p w14:paraId="301B808F" w14:textId="2A1FC0AC" w:rsidR="0017239C" w:rsidRDefault="0017239C" w:rsidP="0017239C">
      <w:pPr>
        <w:pStyle w:val="isonormal"/>
        <w:jc w:val="left"/>
      </w:pPr>
    </w:p>
    <w:p w14:paraId="74DD40DC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70E2F48" w14:textId="77777777" w:rsidR="0017239C" w:rsidRPr="0004138A" w:rsidRDefault="0017239C" w:rsidP="0017239C">
      <w:pPr>
        <w:pStyle w:val="subcap"/>
      </w:pPr>
      <w:r w:rsidRPr="0004138A">
        <w:lastRenderedPageBreak/>
        <w:t>TERRITORY 125</w:t>
      </w:r>
    </w:p>
    <w:p w14:paraId="2638C4A2" w14:textId="77777777" w:rsidR="0017239C" w:rsidRPr="0004138A" w:rsidRDefault="0017239C" w:rsidP="0017239C">
      <w:pPr>
        <w:pStyle w:val="subcap2"/>
      </w:pPr>
      <w:r w:rsidRPr="0004138A">
        <w:t>PHYS DAM</w:t>
      </w:r>
    </w:p>
    <w:p w14:paraId="6ADC4EC5" w14:textId="77777777" w:rsidR="0017239C" w:rsidRPr="0004138A" w:rsidRDefault="0017239C" w:rsidP="0017239C">
      <w:pPr>
        <w:pStyle w:val="isonormal"/>
      </w:pPr>
    </w:p>
    <w:p w14:paraId="20C6C631" w14:textId="77777777" w:rsidR="0017239C" w:rsidRPr="0004138A" w:rsidRDefault="0017239C" w:rsidP="0017239C">
      <w:pPr>
        <w:pStyle w:val="isonormal"/>
        <w:sectPr w:rsidR="0017239C" w:rsidRPr="0004138A" w:rsidSect="0017239C">
          <w:headerReference w:type="even" r:id="rId289"/>
          <w:headerReference w:type="default" r:id="rId290"/>
          <w:footerReference w:type="even" r:id="rId291"/>
          <w:footerReference w:type="default" r:id="rId292"/>
          <w:headerReference w:type="first" r:id="rId293"/>
          <w:footerReference w:type="first" r:id="rId29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04138A" w14:paraId="23FE4AE9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4AE0B90" w14:textId="77777777" w:rsidR="0017239C" w:rsidRPr="0004138A" w:rsidRDefault="0017239C" w:rsidP="004E6DA2">
            <w:pPr>
              <w:pStyle w:val="tablehead"/>
              <w:rPr>
                <w:kern w:val="18"/>
              </w:rPr>
            </w:pPr>
            <w:r w:rsidRPr="0004138A">
              <w:rPr>
                <w:kern w:val="18"/>
              </w:rPr>
              <w:t>PHYSICAL DAMAGE</w:t>
            </w:r>
            <w:r w:rsidRPr="0004138A">
              <w:rPr>
                <w:kern w:val="18"/>
              </w:rPr>
              <w:br/>
              <w:t>Original Cost New Range</w:t>
            </w:r>
            <w:r w:rsidRPr="0004138A">
              <w:rPr>
                <w:kern w:val="18"/>
              </w:rPr>
              <w:br/>
              <w:t>$25,000 – 29,999</w:t>
            </w:r>
          </w:p>
        </w:tc>
      </w:tr>
      <w:tr w:rsidR="0017239C" w:rsidRPr="0004138A" w14:paraId="610435DD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D8C9DF0" w14:textId="77777777" w:rsidR="0017239C" w:rsidRPr="0004138A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940376" w14:textId="77777777" w:rsidR="0017239C" w:rsidRPr="0004138A" w:rsidRDefault="0017239C" w:rsidP="004E6DA2">
            <w:pPr>
              <w:pStyle w:val="tablehead"/>
              <w:rPr>
                <w:kern w:val="18"/>
              </w:rPr>
            </w:pPr>
            <w:r w:rsidRPr="0004138A">
              <w:rPr>
                <w:kern w:val="18"/>
              </w:rPr>
              <w:t>Specified</w:t>
            </w:r>
            <w:r w:rsidRPr="0004138A">
              <w:rPr>
                <w:kern w:val="18"/>
              </w:rPr>
              <w:br/>
              <w:t>Causes</w:t>
            </w:r>
            <w:r w:rsidRPr="0004138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755A8B3" w14:textId="77777777" w:rsidR="0017239C" w:rsidRPr="0004138A" w:rsidRDefault="0017239C" w:rsidP="004E6DA2">
            <w:pPr>
              <w:pStyle w:val="tablehead"/>
              <w:rPr>
                <w:kern w:val="18"/>
              </w:rPr>
            </w:pPr>
            <w:r w:rsidRPr="0004138A">
              <w:rPr>
                <w:kern w:val="18"/>
              </w:rPr>
              <w:br/>
            </w:r>
            <w:r w:rsidRPr="0004138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35A4E7" w14:textId="77777777" w:rsidR="0017239C" w:rsidRPr="0004138A" w:rsidRDefault="0017239C" w:rsidP="004E6DA2">
            <w:pPr>
              <w:pStyle w:val="tablehead"/>
              <w:rPr>
                <w:kern w:val="18"/>
              </w:rPr>
            </w:pPr>
            <w:r w:rsidRPr="0004138A">
              <w:rPr>
                <w:kern w:val="18"/>
              </w:rPr>
              <w:t>$500</w:t>
            </w:r>
            <w:r w:rsidRPr="0004138A">
              <w:rPr>
                <w:kern w:val="18"/>
              </w:rPr>
              <w:br/>
              <w:t>Ded.</w:t>
            </w:r>
            <w:r w:rsidRPr="0004138A">
              <w:rPr>
                <w:kern w:val="18"/>
              </w:rPr>
              <w:br/>
              <w:t>Coll.</w:t>
            </w:r>
          </w:p>
        </w:tc>
      </w:tr>
      <w:tr w:rsidR="0017239C" w:rsidRPr="0004138A" w14:paraId="2505589F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9935A8A" w14:textId="77777777" w:rsidR="0017239C" w:rsidRPr="0004138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138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04138A" w14:paraId="5DB90865" w14:textId="77777777" w:rsidTr="004E6DA2">
        <w:trPr>
          <w:cantSplit/>
        </w:trPr>
        <w:tc>
          <w:tcPr>
            <w:tcW w:w="540" w:type="dxa"/>
            <w:gridSpan w:val="2"/>
          </w:tcPr>
          <w:p w14:paraId="5925823C" w14:textId="77777777" w:rsidR="0017239C" w:rsidRPr="0004138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0213AA" w14:textId="77777777" w:rsidR="0017239C" w:rsidRPr="0004138A" w:rsidRDefault="0017239C" w:rsidP="004E6DA2">
            <w:pPr>
              <w:pStyle w:val="tabletext11"/>
              <w:rPr>
                <w:b/>
                <w:kern w:val="18"/>
              </w:rPr>
            </w:pPr>
            <w:r w:rsidRPr="0004138A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04138A" w14:paraId="36F400BC" w14:textId="77777777" w:rsidTr="004E6DA2">
        <w:trPr>
          <w:cantSplit/>
        </w:trPr>
        <w:tc>
          <w:tcPr>
            <w:tcW w:w="540" w:type="dxa"/>
            <w:gridSpan w:val="2"/>
          </w:tcPr>
          <w:p w14:paraId="1E83E7E8" w14:textId="77777777" w:rsidR="0017239C" w:rsidRPr="0004138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646142" w14:textId="77777777" w:rsidR="0017239C" w:rsidRPr="0004138A" w:rsidRDefault="0017239C" w:rsidP="004E6DA2">
            <w:pPr>
              <w:pStyle w:val="tabletext11"/>
              <w:rPr>
                <w:b/>
                <w:kern w:val="18"/>
              </w:rPr>
            </w:pPr>
            <w:r w:rsidRPr="0004138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04138A" w14:paraId="4C094A1A" w14:textId="77777777" w:rsidTr="004E6DA2">
        <w:trPr>
          <w:cantSplit/>
        </w:trPr>
        <w:tc>
          <w:tcPr>
            <w:tcW w:w="4860" w:type="dxa"/>
            <w:gridSpan w:val="3"/>
          </w:tcPr>
          <w:p w14:paraId="49CD0B61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3A7555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0FB429B4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0DB0A07B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302</w:t>
            </w:r>
          </w:p>
        </w:tc>
      </w:tr>
      <w:tr w:rsidR="0017239C" w:rsidRPr="0004138A" w14:paraId="31B09C7A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6CA2DC" w14:textId="77777777" w:rsidR="0017239C" w:rsidRPr="0004138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138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04138A" w14:paraId="2C1ADB9F" w14:textId="77777777" w:rsidTr="004E6DA2">
        <w:trPr>
          <w:cantSplit/>
        </w:trPr>
        <w:tc>
          <w:tcPr>
            <w:tcW w:w="4860" w:type="dxa"/>
            <w:gridSpan w:val="3"/>
          </w:tcPr>
          <w:p w14:paraId="5F6FC3E4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BAFE48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BA050B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605EA0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4138A" w14:paraId="1500E991" w14:textId="77777777" w:rsidTr="004E6DA2">
        <w:trPr>
          <w:cantSplit/>
        </w:trPr>
        <w:tc>
          <w:tcPr>
            <w:tcW w:w="4860" w:type="dxa"/>
            <w:gridSpan w:val="3"/>
          </w:tcPr>
          <w:p w14:paraId="1D681EC8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71A517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28D7334E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62D809E8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400</w:t>
            </w:r>
          </w:p>
        </w:tc>
      </w:tr>
      <w:tr w:rsidR="0017239C" w:rsidRPr="0004138A" w14:paraId="15FD55D0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0D22CF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36D78DBE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D1D4A5" w14:textId="77777777" w:rsidR="0017239C" w:rsidRPr="0004138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138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04138A" w14:paraId="16DD7757" w14:textId="77777777" w:rsidTr="004E6DA2">
        <w:trPr>
          <w:cantSplit/>
        </w:trPr>
        <w:tc>
          <w:tcPr>
            <w:tcW w:w="540" w:type="dxa"/>
            <w:gridSpan w:val="2"/>
          </w:tcPr>
          <w:p w14:paraId="066576A9" w14:textId="77777777" w:rsidR="0017239C" w:rsidRPr="0004138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85F38E" w14:textId="77777777" w:rsidR="0017239C" w:rsidRPr="0004138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138A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04138A" w14:paraId="1CDB760A" w14:textId="77777777" w:rsidTr="004E6DA2">
        <w:trPr>
          <w:cantSplit/>
        </w:trPr>
        <w:tc>
          <w:tcPr>
            <w:tcW w:w="4860" w:type="dxa"/>
            <w:gridSpan w:val="3"/>
          </w:tcPr>
          <w:p w14:paraId="4937F5AF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D91371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5CCB99DC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09DA7587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680</w:t>
            </w:r>
          </w:p>
        </w:tc>
      </w:tr>
      <w:tr w:rsidR="0017239C" w:rsidRPr="0004138A" w14:paraId="1B2492D7" w14:textId="77777777" w:rsidTr="004E6DA2">
        <w:trPr>
          <w:cantSplit/>
        </w:trPr>
        <w:tc>
          <w:tcPr>
            <w:tcW w:w="540" w:type="dxa"/>
            <w:gridSpan w:val="2"/>
          </w:tcPr>
          <w:p w14:paraId="2A4C27BD" w14:textId="77777777" w:rsidR="0017239C" w:rsidRPr="0004138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9D49CA" w14:textId="77777777" w:rsidR="0017239C" w:rsidRPr="0004138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138A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04138A" w14:paraId="61F3377A" w14:textId="77777777" w:rsidTr="004E6DA2">
        <w:trPr>
          <w:cantSplit/>
        </w:trPr>
        <w:tc>
          <w:tcPr>
            <w:tcW w:w="4860" w:type="dxa"/>
            <w:gridSpan w:val="3"/>
          </w:tcPr>
          <w:p w14:paraId="65220E61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8E9BFE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80349AD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012E22A1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190</w:t>
            </w:r>
          </w:p>
        </w:tc>
      </w:tr>
      <w:tr w:rsidR="0017239C" w:rsidRPr="0004138A" w14:paraId="56FEAF63" w14:textId="77777777" w:rsidTr="004E6DA2">
        <w:trPr>
          <w:cantSplit/>
        </w:trPr>
        <w:tc>
          <w:tcPr>
            <w:tcW w:w="540" w:type="dxa"/>
            <w:gridSpan w:val="2"/>
          </w:tcPr>
          <w:p w14:paraId="4AA43DFB" w14:textId="77777777" w:rsidR="0017239C" w:rsidRPr="0004138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EA9263" w14:textId="77777777" w:rsidR="0017239C" w:rsidRPr="0004138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138A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04138A" w14:paraId="4021CC97" w14:textId="77777777" w:rsidTr="004E6DA2">
        <w:trPr>
          <w:cantSplit/>
        </w:trPr>
        <w:tc>
          <w:tcPr>
            <w:tcW w:w="4860" w:type="dxa"/>
            <w:gridSpan w:val="3"/>
          </w:tcPr>
          <w:p w14:paraId="039B577D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7806D0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CAA4071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7A76F1A9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190</w:t>
            </w:r>
          </w:p>
        </w:tc>
      </w:tr>
      <w:tr w:rsidR="0017239C" w:rsidRPr="0004138A" w14:paraId="67D18099" w14:textId="77777777" w:rsidTr="004E6DA2">
        <w:trPr>
          <w:cantSplit/>
        </w:trPr>
        <w:tc>
          <w:tcPr>
            <w:tcW w:w="540" w:type="dxa"/>
            <w:gridSpan w:val="2"/>
          </w:tcPr>
          <w:p w14:paraId="6BB2A1C8" w14:textId="77777777" w:rsidR="0017239C" w:rsidRPr="0004138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F56932" w14:textId="77777777" w:rsidR="0017239C" w:rsidRPr="0004138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138A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04138A" w14:paraId="0B3D4034" w14:textId="77777777" w:rsidTr="004E6DA2">
        <w:trPr>
          <w:cantSplit/>
        </w:trPr>
        <w:tc>
          <w:tcPr>
            <w:tcW w:w="4860" w:type="dxa"/>
            <w:gridSpan w:val="3"/>
          </w:tcPr>
          <w:p w14:paraId="6B3F5AD3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8C4A68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390F7E6E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2272052C" w14:textId="77777777" w:rsidR="0017239C" w:rsidRPr="0004138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138A">
              <w:rPr>
                <w:kern w:val="18"/>
              </w:rPr>
              <w:t>$   680</w:t>
            </w:r>
          </w:p>
        </w:tc>
      </w:tr>
      <w:tr w:rsidR="0017239C" w:rsidRPr="0004138A" w14:paraId="4A10515E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D4CEDA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171D500C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0E6A9F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1EF12168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A94A09E" w14:textId="77777777" w:rsidR="0017239C" w:rsidRPr="0004138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13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2E2B973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  <w:r w:rsidRPr="0004138A">
              <w:rPr>
                <w:kern w:val="18"/>
              </w:rPr>
              <w:t xml:space="preserve">For Other Than Zone-rated Trucks, Tractors and Trailers Classifications, refer to Rule </w:t>
            </w:r>
            <w:r w:rsidRPr="0004138A">
              <w:rPr>
                <w:rStyle w:val="rulelink"/>
              </w:rPr>
              <w:t>222. for premium development.</w:t>
            </w:r>
          </w:p>
        </w:tc>
      </w:tr>
      <w:tr w:rsidR="0017239C" w:rsidRPr="0004138A" w14:paraId="4574D12A" w14:textId="77777777" w:rsidTr="004E6DA2">
        <w:trPr>
          <w:cantSplit/>
        </w:trPr>
        <w:tc>
          <w:tcPr>
            <w:tcW w:w="220" w:type="dxa"/>
          </w:tcPr>
          <w:p w14:paraId="239B6834" w14:textId="77777777" w:rsidR="0017239C" w:rsidRPr="0004138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13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F94911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  <w:r w:rsidRPr="0004138A">
              <w:rPr>
                <w:kern w:val="18"/>
              </w:rPr>
              <w:t xml:space="preserve">For Private Passenger Types Classifications, refer to Rule </w:t>
            </w:r>
            <w:r w:rsidRPr="0004138A">
              <w:rPr>
                <w:rStyle w:val="rulelink"/>
              </w:rPr>
              <w:t>232. for premium development.</w:t>
            </w:r>
          </w:p>
        </w:tc>
      </w:tr>
      <w:tr w:rsidR="0017239C" w:rsidRPr="0004138A" w14:paraId="7B84DCB8" w14:textId="77777777" w:rsidTr="004E6DA2">
        <w:trPr>
          <w:cantSplit/>
        </w:trPr>
        <w:tc>
          <w:tcPr>
            <w:tcW w:w="220" w:type="dxa"/>
          </w:tcPr>
          <w:p w14:paraId="2D8916BE" w14:textId="77777777" w:rsidR="0017239C" w:rsidRPr="0004138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13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3A52BB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  <w:r w:rsidRPr="0004138A">
              <w:rPr>
                <w:kern w:val="18"/>
              </w:rPr>
              <w:t xml:space="preserve">For Other Than Zone-rated Publics Autos, refer to Rule </w:t>
            </w:r>
            <w:r w:rsidRPr="0004138A">
              <w:rPr>
                <w:rStyle w:val="rulelink"/>
              </w:rPr>
              <w:t>239. for premium development.</w:t>
            </w:r>
          </w:p>
        </w:tc>
      </w:tr>
      <w:tr w:rsidR="0017239C" w:rsidRPr="0004138A" w14:paraId="4B97901C" w14:textId="77777777" w:rsidTr="004E6DA2">
        <w:trPr>
          <w:cantSplit/>
        </w:trPr>
        <w:tc>
          <w:tcPr>
            <w:tcW w:w="220" w:type="dxa"/>
          </w:tcPr>
          <w:p w14:paraId="33148ABC" w14:textId="77777777" w:rsidR="0017239C" w:rsidRPr="0004138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13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1B2CEF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  <w:r w:rsidRPr="0004138A">
              <w:rPr>
                <w:kern w:val="18"/>
              </w:rPr>
              <w:t xml:space="preserve">For Deductible factors, refer to Rule </w:t>
            </w:r>
            <w:r w:rsidRPr="0004138A">
              <w:rPr>
                <w:rStyle w:val="rulelink"/>
              </w:rPr>
              <w:t>298.</w:t>
            </w:r>
          </w:p>
        </w:tc>
      </w:tr>
      <w:tr w:rsidR="0017239C" w:rsidRPr="0004138A" w14:paraId="3FBBFFE3" w14:textId="77777777" w:rsidTr="004E6DA2">
        <w:trPr>
          <w:cantSplit/>
        </w:trPr>
        <w:tc>
          <w:tcPr>
            <w:tcW w:w="220" w:type="dxa"/>
          </w:tcPr>
          <w:p w14:paraId="1080605C" w14:textId="77777777" w:rsidR="0017239C" w:rsidRPr="0004138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138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FD6943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  <w:r w:rsidRPr="0004138A">
              <w:rPr>
                <w:kern w:val="18"/>
              </w:rPr>
              <w:t xml:space="preserve">For Vehicle Value factors, refer to Rule </w:t>
            </w:r>
            <w:r w:rsidRPr="0004138A">
              <w:rPr>
                <w:rStyle w:val="rulelink"/>
              </w:rPr>
              <w:t>301.</w:t>
            </w:r>
          </w:p>
        </w:tc>
      </w:tr>
      <w:tr w:rsidR="0017239C" w:rsidRPr="0004138A" w14:paraId="1BF8805C" w14:textId="77777777" w:rsidTr="004E6DA2">
        <w:trPr>
          <w:cantSplit/>
        </w:trPr>
        <w:tc>
          <w:tcPr>
            <w:tcW w:w="220" w:type="dxa"/>
          </w:tcPr>
          <w:p w14:paraId="2A548B6C" w14:textId="77777777" w:rsidR="0017239C" w:rsidRPr="0004138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756D8D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7B7E3A95" w14:textId="77777777" w:rsidTr="004E6DA2">
        <w:trPr>
          <w:cantSplit/>
        </w:trPr>
        <w:tc>
          <w:tcPr>
            <w:tcW w:w="220" w:type="dxa"/>
          </w:tcPr>
          <w:p w14:paraId="2760FD80" w14:textId="77777777" w:rsidR="0017239C" w:rsidRPr="0004138A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E9D431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19651530" w14:textId="77777777" w:rsidTr="004E6DA2">
        <w:trPr>
          <w:cantSplit/>
        </w:trPr>
        <w:tc>
          <w:tcPr>
            <w:tcW w:w="220" w:type="dxa"/>
          </w:tcPr>
          <w:p w14:paraId="349A5DB7" w14:textId="77777777" w:rsidR="0017239C" w:rsidRPr="0004138A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0A0B6D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10490F75" w14:textId="77777777" w:rsidTr="004E6DA2">
        <w:trPr>
          <w:cantSplit/>
        </w:trPr>
        <w:tc>
          <w:tcPr>
            <w:tcW w:w="220" w:type="dxa"/>
          </w:tcPr>
          <w:p w14:paraId="55EA9BF1" w14:textId="77777777" w:rsidR="0017239C" w:rsidRPr="0004138A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6D4DA9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364E9D22" w14:textId="77777777" w:rsidTr="004E6DA2">
        <w:trPr>
          <w:cantSplit/>
        </w:trPr>
        <w:tc>
          <w:tcPr>
            <w:tcW w:w="220" w:type="dxa"/>
          </w:tcPr>
          <w:p w14:paraId="5DE2C4C8" w14:textId="77777777" w:rsidR="0017239C" w:rsidRPr="0004138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A41F38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36905527" w14:textId="77777777" w:rsidTr="004E6DA2">
        <w:trPr>
          <w:cantSplit/>
        </w:trPr>
        <w:tc>
          <w:tcPr>
            <w:tcW w:w="220" w:type="dxa"/>
          </w:tcPr>
          <w:p w14:paraId="00EEE983" w14:textId="77777777" w:rsidR="0017239C" w:rsidRPr="0004138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80F6FE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113018B9" w14:textId="77777777" w:rsidTr="004E6DA2">
        <w:trPr>
          <w:cantSplit/>
        </w:trPr>
        <w:tc>
          <w:tcPr>
            <w:tcW w:w="220" w:type="dxa"/>
          </w:tcPr>
          <w:p w14:paraId="5A1F872B" w14:textId="77777777" w:rsidR="0017239C" w:rsidRPr="0004138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9159D6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3ACB3AB7" w14:textId="77777777" w:rsidTr="004E6DA2">
        <w:trPr>
          <w:cantSplit/>
        </w:trPr>
        <w:tc>
          <w:tcPr>
            <w:tcW w:w="220" w:type="dxa"/>
          </w:tcPr>
          <w:p w14:paraId="7D312A99" w14:textId="77777777" w:rsidR="0017239C" w:rsidRPr="0004138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3C3507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139864D5" w14:textId="77777777" w:rsidTr="004E6DA2">
        <w:trPr>
          <w:cantSplit/>
        </w:trPr>
        <w:tc>
          <w:tcPr>
            <w:tcW w:w="220" w:type="dxa"/>
          </w:tcPr>
          <w:p w14:paraId="21984AE9" w14:textId="77777777" w:rsidR="0017239C" w:rsidRPr="0004138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7E8A9C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138A" w14:paraId="127D28AB" w14:textId="77777777" w:rsidTr="004E6DA2">
        <w:trPr>
          <w:cantSplit/>
        </w:trPr>
        <w:tc>
          <w:tcPr>
            <w:tcW w:w="220" w:type="dxa"/>
          </w:tcPr>
          <w:p w14:paraId="5860F0E8" w14:textId="77777777" w:rsidR="0017239C" w:rsidRPr="0004138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06D098" w14:textId="77777777" w:rsidR="0017239C" w:rsidRPr="0004138A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1F2F4E58" w14:textId="42240A74" w:rsidR="0017239C" w:rsidRDefault="0017239C" w:rsidP="0017239C">
      <w:pPr>
        <w:pStyle w:val="isonormal"/>
      </w:pPr>
    </w:p>
    <w:p w14:paraId="7BB1EAB7" w14:textId="738661DE" w:rsidR="0017239C" w:rsidRDefault="0017239C" w:rsidP="0017239C">
      <w:pPr>
        <w:pStyle w:val="isonormal"/>
        <w:jc w:val="left"/>
      </w:pPr>
    </w:p>
    <w:p w14:paraId="20A0EC0D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88C6A37" w14:textId="77777777" w:rsidR="0017239C" w:rsidRPr="00043951" w:rsidRDefault="0017239C" w:rsidP="0017239C">
      <w:pPr>
        <w:pStyle w:val="subcap"/>
      </w:pPr>
      <w:r w:rsidRPr="00043951">
        <w:lastRenderedPageBreak/>
        <w:t>TERRITORY 126</w:t>
      </w:r>
    </w:p>
    <w:p w14:paraId="1DD3A25D" w14:textId="77777777" w:rsidR="0017239C" w:rsidRPr="00043951" w:rsidRDefault="0017239C" w:rsidP="0017239C">
      <w:pPr>
        <w:pStyle w:val="subcap2"/>
      </w:pPr>
      <w:r w:rsidRPr="00043951">
        <w:t>PHYS DAM</w:t>
      </w:r>
    </w:p>
    <w:p w14:paraId="5B089037" w14:textId="77777777" w:rsidR="0017239C" w:rsidRPr="00043951" w:rsidRDefault="0017239C" w:rsidP="0017239C">
      <w:pPr>
        <w:pStyle w:val="isonormal"/>
      </w:pPr>
    </w:p>
    <w:p w14:paraId="7291844A" w14:textId="77777777" w:rsidR="0017239C" w:rsidRPr="00043951" w:rsidRDefault="0017239C" w:rsidP="0017239C">
      <w:pPr>
        <w:pStyle w:val="isonormal"/>
        <w:sectPr w:rsidR="0017239C" w:rsidRPr="00043951" w:rsidSect="0017239C">
          <w:headerReference w:type="even" r:id="rId295"/>
          <w:headerReference w:type="default" r:id="rId296"/>
          <w:footerReference w:type="even" r:id="rId297"/>
          <w:footerReference w:type="default" r:id="rId298"/>
          <w:headerReference w:type="first" r:id="rId299"/>
          <w:footerReference w:type="first" r:id="rId30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043951" w14:paraId="63D8495B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38D03D1" w14:textId="77777777" w:rsidR="0017239C" w:rsidRPr="00043951" w:rsidRDefault="0017239C" w:rsidP="004E6DA2">
            <w:pPr>
              <w:pStyle w:val="tablehead"/>
              <w:rPr>
                <w:kern w:val="18"/>
              </w:rPr>
            </w:pPr>
            <w:r w:rsidRPr="00043951">
              <w:rPr>
                <w:kern w:val="18"/>
              </w:rPr>
              <w:t>PHYSICAL DAMAGE</w:t>
            </w:r>
            <w:r w:rsidRPr="00043951">
              <w:rPr>
                <w:kern w:val="18"/>
              </w:rPr>
              <w:br/>
              <w:t>Original Cost New Range</w:t>
            </w:r>
            <w:r w:rsidRPr="00043951">
              <w:rPr>
                <w:kern w:val="18"/>
              </w:rPr>
              <w:br/>
              <w:t>$25,000 – 29,999</w:t>
            </w:r>
          </w:p>
        </w:tc>
      </w:tr>
      <w:tr w:rsidR="0017239C" w:rsidRPr="00043951" w14:paraId="1441FDFD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B831F7E" w14:textId="77777777" w:rsidR="0017239C" w:rsidRPr="00043951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5C1324" w14:textId="77777777" w:rsidR="0017239C" w:rsidRPr="00043951" w:rsidRDefault="0017239C" w:rsidP="004E6DA2">
            <w:pPr>
              <w:pStyle w:val="tablehead"/>
              <w:rPr>
                <w:kern w:val="18"/>
              </w:rPr>
            </w:pPr>
            <w:r w:rsidRPr="00043951">
              <w:rPr>
                <w:kern w:val="18"/>
              </w:rPr>
              <w:t>Specified</w:t>
            </w:r>
            <w:r w:rsidRPr="00043951">
              <w:rPr>
                <w:kern w:val="18"/>
              </w:rPr>
              <w:br/>
              <w:t>Causes</w:t>
            </w:r>
            <w:r w:rsidRPr="0004395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7573B59" w14:textId="77777777" w:rsidR="0017239C" w:rsidRPr="00043951" w:rsidRDefault="0017239C" w:rsidP="004E6DA2">
            <w:pPr>
              <w:pStyle w:val="tablehead"/>
              <w:rPr>
                <w:kern w:val="18"/>
              </w:rPr>
            </w:pPr>
            <w:r w:rsidRPr="00043951">
              <w:rPr>
                <w:kern w:val="18"/>
              </w:rPr>
              <w:br/>
            </w:r>
            <w:r w:rsidRPr="0004395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88C9522" w14:textId="77777777" w:rsidR="0017239C" w:rsidRPr="00043951" w:rsidRDefault="0017239C" w:rsidP="004E6DA2">
            <w:pPr>
              <w:pStyle w:val="tablehead"/>
              <w:rPr>
                <w:kern w:val="18"/>
              </w:rPr>
            </w:pPr>
            <w:r w:rsidRPr="00043951">
              <w:rPr>
                <w:kern w:val="18"/>
              </w:rPr>
              <w:t>$500</w:t>
            </w:r>
            <w:r w:rsidRPr="00043951">
              <w:rPr>
                <w:kern w:val="18"/>
              </w:rPr>
              <w:br/>
              <w:t>Ded.</w:t>
            </w:r>
            <w:r w:rsidRPr="00043951">
              <w:rPr>
                <w:kern w:val="18"/>
              </w:rPr>
              <w:br/>
              <w:t>Coll.</w:t>
            </w:r>
          </w:p>
        </w:tc>
      </w:tr>
      <w:tr w:rsidR="0017239C" w:rsidRPr="00043951" w14:paraId="6498BC49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2B99512" w14:textId="77777777" w:rsidR="0017239C" w:rsidRPr="0004395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395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043951" w14:paraId="17E1BED9" w14:textId="77777777" w:rsidTr="004E6DA2">
        <w:trPr>
          <w:cantSplit/>
        </w:trPr>
        <w:tc>
          <w:tcPr>
            <w:tcW w:w="540" w:type="dxa"/>
            <w:gridSpan w:val="2"/>
          </w:tcPr>
          <w:p w14:paraId="527C3A2C" w14:textId="77777777" w:rsidR="0017239C" w:rsidRPr="0004395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D09B48" w14:textId="77777777" w:rsidR="0017239C" w:rsidRPr="00043951" w:rsidRDefault="0017239C" w:rsidP="004E6DA2">
            <w:pPr>
              <w:pStyle w:val="tabletext11"/>
              <w:rPr>
                <w:b/>
                <w:kern w:val="18"/>
              </w:rPr>
            </w:pPr>
            <w:r w:rsidRPr="00043951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043951" w14:paraId="1B939DC1" w14:textId="77777777" w:rsidTr="004E6DA2">
        <w:trPr>
          <w:cantSplit/>
        </w:trPr>
        <w:tc>
          <w:tcPr>
            <w:tcW w:w="540" w:type="dxa"/>
            <w:gridSpan w:val="2"/>
          </w:tcPr>
          <w:p w14:paraId="4A634C52" w14:textId="77777777" w:rsidR="0017239C" w:rsidRPr="0004395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73CD30" w14:textId="77777777" w:rsidR="0017239C" w:rsidRPr="00043951" w:rsidRDefault="0017239C" w:rsidP="004E6DA2">
            <w:pPr>
              <w:pStyle w:val="tabletext11"/>
              <w:rPr>
                <w:b/>
                <w:kern w:val="18"/>
              </w:rPr>
            </w:pPr>
            <w:r w:rsidRPr="0004395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043951" w14:paraId="51246AED" w14:textId="77777777" w:rsidTr="004E6DA2">
        <w:trPr>
          <w:cantSplit/>
        </w:trPr>
        <w:tc>
          <w:tcPr>
            <w:tcW w:w="4860" w:type="dxa"/>
            <w:gridSpan w:val="3"/>
          </w:tcPr>
          <w:p w14:paraId="0917BD7F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CD7671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5B45CDED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1FF9E720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285</w:t>
            </w:r>
          </w:p>
        </w:tc>
      </w:tr>
      <w:tr w:rsidR="0017239C" w:rsidRPr="00043951" w14:paraId="562D9A16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D26D7B1" w14:textId="77777777" w:rsidR="0017239C" w:rsidRPr="0004395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395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043951" w14:paraId="2F5755B2" w14:textId="77777777" w:rsidTr="004E6DA2">
        <w:trPr>
          <w:cantSplit/>
        </w:trPr>
        <w:tc>
          <w:tcPr>
            <w:tcW w:w="4860" w:type="dxa"/>
            <w:gridSpan w:val="3"/>
          </w:tcPr>
          <w:p w14:paraId="2E7D1057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E8A4FD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0E270D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FCC67C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043951" w14:paraId="78649036" w14:textId="77777777" w:rsidTr="004E6DA2">
        <w:trPr>
          <w:cantSplit/>
        </w:trPr>
        <w:tc>
          <w:tcPr>
            <w:tcW w:w="4860" w:type="dxa"/>
            <w:gridSpan w:val="3"/>
          </w:tcPr>
          <w:p w14:paraId="447F4E8D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F55C99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79EE5091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150</w:t>
            </w:r>
          </w:p>
        </w:tc>
        <w:tc>
          <w:tcPr>
            <w:tcW w:w="1500" w:type="dxa"/>
          </w:tcPr>
          <w:p w14:paraId="4695B599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329</w:t>
            </w:r>
          </w:p>
        </w:tc>
      </w:tr>
      <w:tr w:rsidR="0017239C" w:rsidRPr="00043951" w14:paraId="46AA6A73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FD5B75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4EAF7507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C29A8B" w14:textId="77777777" w:rsidR="0017239C" w:rsidRPr="0004395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395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043951" w14:paraId="51737815" w14:textId="77777777" w:rsidTr="004E6DA2">
        <w:trPr>
          <w:cantSplit/>
        </w:trPr>
        <w:tc>
          <w:tcPr>
            <w:tcW w:w="540" w:type="dxa"/>
            <w:gridSpan w:val="2"/>
          </w:tcPr>
          <w:p w14:paraId="3C295FAA" w14:textId="77777777" w:rsidR="0017239C" w:rsidRPr="0004395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47D999" w14:textId="77777777" w:rsidR="0017239C" w:rsidRPr="0004395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3951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043951" w14:paraId="3FEE5384" w14:textId="77777777" w:rsidTr="004E6DA2">
        <w:trPr>
          <w:cantSplit/>
        </w:trPr>
        <w:tc>
          <w:tcPr>
            <w:tcW w:w="4860" w:type="dxa"/>
            <w:gridSpan w:val="3"/>
          </w:tcPr>
          <w:p w14:paraId="55D28BA1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437CB4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7D13B75D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786E70E7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641</w:t>
            </w:r>
          </w:p>
        </w:tc>
      </w:tr>
      <w:tr w:rsidR="0017239C" w:rsidRPr="00043951" w14:paraId="7626F2B1" w14:textId="77777777" w:rsidTr="004E6DA2">
        <w:trPr>
          <w:cantSplit/>
        </w:trPr>
        <w:tc>
          <w:tcPr>
            <w:tcW w:w="540" w:type="dxa"/>
            <w:gridSpan w:val="2"/>
          </w:tcPr>
          <w:p w14:paraId="3506C3B3" w14:textId="77777777" w:rsidR="0017239C" w:rsidRPr="0004395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8E6E36" w14:textId="77777777" w:rsidR="0017239C" w:rsidRPr="0004395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3951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043951" w14:paraId="43CB5C4A" w14:textId="77777777" w:rsidTr="004E6DA2">
        <w:trPr>
          <w:cantSplit/>
        </w:trPr>
        <w:tc>
          <w:tcPr>
            <w:tcW w:w="4860" w:type="dxa"/>
            <w:gridSpan w:val="3"/>
          </w:tcPr>
          <w:p w14:paraId="4F3971C7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CEB456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39E9274D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40958991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180</w:t>
            </w:r>
          </w:p>
        </w:tc>
      </w:tr>
      <w:tr w:rsidR="0017239C" w:rsidRPr="00043951" w14:paraId="78E8B2D4" w14:textId="77777777" w:rsidTr="004E6DA2">
        <w:trPr>
          <w:cantSplit/>
        </w:trPr>
        <w:tc>
          <w:tcPr>
            <w:tcW w:w="540" w:type="dxa"/>
            <w:gridSpan w:val="2"/>
          </w:tcPr>
          <w:p w14:paraId="6BA049D6" w14:textId="77777777" w:rsidR="0017239C" w:rsidRPr="0004395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3D9777" w14:textId="77777777" w:rsidR="0017239C" w:rsidRPr="0004395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3951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043951" w14:paraId="5F80546B" w14:textId="77777777" w:rsidTr="004E6DA2">
        <w:trPr>
          <w:cantSplit/>
        </w:trPr>
        <w:tc>
          <w:tcPr>
            <w:tcW w:w="4860" w:type="dxa"/>
            <w:gridSpan w:val="3"/>
          </w:tcPr>
          <w:p w14:paraId="12215FF0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6A237A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73DFB604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6856A838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180</w:t>
            </w:r>
          </w:p>
        </w:tc>
      </w:tr>
      <w:tr w:rsidR="0017239C" w:rsidRPr="00043951" w14:paraId="69E3D90B" w14:textId="77777777" w:rsidTr="004E6DA2">
        <w:trPr>
          <w:cantSplit/>
        </w:trPr>
        <w:tc>
          <w:tcPr>
            <w:tcW w:w="540" w:type="dxa"/>
            <w:gridSpan w:val="2"/>
          </w:tcPr>
          <w:p w14:paraId="5933722C" w14:textId="77777777" w:rsidR="0017239C" w:rsidRPr="0004395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AFF201" w14:textId="77777777" w:rsidR="0017239C" w:rsidRPr="0004395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043951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043951" w14:paraId="65381DB8" w14:textId="77777777" w:rsidTr="004E6DA2">
        <w:trPr>
          <w:cantSplit/>
        </w:trPr>
        <w:tc>
          <w:tcPr>
            <w:tcW w:w="4860" w:type="dxa"/>
            <w:gridSpan w:val="3"/>
          </w:tcPr>
          <w:p w14:paraId="650A5C2D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7F1ABD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7C31B02E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1940C7A7" w14:textId="77777777" w:rsidR="0017239C" w:rsidRPr="0004395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043951">
              <w:rPr>
                <w:kern w:val="18"/>
              </w:rPr>
              <w:t>$   641</w:t>
            </w:r>
          </w:p>
        </w:tc>
      </w:tr>
      <w:tr w:rsidR="0017239C" w:rsidRPr="00043951" w14:paraId="046F9411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4D903B2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7A5655EF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78FFFD4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1CBA52F6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5D2B9D92" w14:textId="77777777" w:rsidR="0017239C" w:rsidRPr="0004395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39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D48CBAB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  <w:r w:rsidRPr="00043951">
              <w:rPr>
                <w:kern w:val="18"/>
              </w:rPr>
              <w:t xml:space="preserve">For Other Than Zone-rated Trucks, Tractors and Trailers Classifications, refer to Rule </w:t>
            </w:r>
            <w:r w:rsidRPr="00043951">
              <w:rPr>
                <w:rStyle w:val="rulelink"/>
              </w:rPr>
              <w:t>222. for premium development.</w:t>
            </w:r>
          </w:p>
        </w:tc>
      </w:tr>
      <w:tr w:rsidR="0017239C" w:rsidRPr="00043951" w14:paraId="3210128C" w14:textId="77777777" w:rsidTr="004E6DA2">
        <w:trPr>
          <w:cantSplit/>
        </w:trPr>
        <w:tc>
          <w:tcPr>
            <w:tcW w:w="220" w:type="dxa"/>
          </w:tcPr>
          <w:p w14:paraId="330D7A50" w14:textId="77777777" w:rsidR="0017239C" w:rsidRPr="0004395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39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1A2BD3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  <w:r w:rsidRPr="00043951">
              <w:rPr>
                <w:kern w:val="18"/>
              </w:rPr>
              <w:t xml:space="preserve">For Private Passenger Types Classifications, refer to Rule </w:t>
            </w:r>
            <w:r w:rsidRPr="00043951">
              <w:rPr>
                <w:rStyle w:val="rulelink"/>
              </w:rPr>
              <w:t>232. for premium development.</w:t>
            </w:r>
          </w:p>
        </w:tc>
      </w:tr>
      <w:tr w:rsidR="0017239C" w:rsidRPr="00043951" w14:paraId="4E0573AE" w14:textId="77777777" w:rsidTr="004E6DA2">
        <w:trPr>
          <w:cantSplit/>
        </w:trPr>
        <w:tc>
          <w:tcPr>
            <w:tcW w:w="220" w:type="dxa"/>
          </w:tcPr>
          <w:p w14:paraId="2DA456FB" w14:textId="77777777" w:rsidR="0017239C" w:rsidRPr="0004395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39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A9B806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  <w:r w:rsidRPr="00043951">
              <w:rPr>
                <w:kern w:val="18"/>
              </w:rPr>
              <w:t xml:space="preserve">For Other Than Zone-rated Publics Autos, refer to Rule </w:t>
            </w:r>
            <w:r w:rsidRPr="00043951">
              <w:rPr>
                <w:rStyle w:val="rulelink"/>
              </w:rPr>
              <w:t>239. for premium development.</w:t>
            </w:r>
          </w:p>
        </w:tc>
      </w:tr>
      <w:tr w:rsidR="0017239C" w:rsidRPr="00043951" w14:paraId="0398295C" w14:textId="77777777" w:rsidTr="004E6DA2">
        <w:trPr>
          <w:cantSplit/>
        </w:trPr>
        <w:tc>
          <w:tcPr>
            <w:tcW w:w="220" w:type="dxa"/>
          </w:tcPr>
          <w:p w14:paraId="4233A836" w14:textId="77777777" w:rsidR="0017239C" w:rsidRPr="0004395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39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C8FCD4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  <w:r w:rsidRPr="00043951">
              <w:rPr>
                <w:kern w:val="18"/>
              </w:rPr>
              <w:t xml:space="preserve">For Deductible factors, refer to Rule </w:t>
            </w:r>
            <w:r w:rsidRPr="00043951">
              <w:rPr>
                <w:rStyle w:val="rulelink"/>
              </w:rPr>
              <w:t>298.</w:t>
            </w:r>
          </w:p>
        </w:tc>
      </w:tr>
      <w:tr w:rsidR="0017239C" w:rsidRPr="00043951" w14:paraId="1E2BE5E6" w14:textId="77777777" w:rsidTr="004E6DA2">
        <w:trPr>
          <w:cantSplit/>
        </w:trPr>
        <w:tc>
          <w:tcPr>
            <w:tcW w:w="220" w:type="dxa"/>
          </w:tcPr>
          <w:p w14:paraId="7F7767D0" w14:textId="77777777" w:rsidR="0017239C" w:rsidRPr="0004395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04395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D69C03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  <w:r w:rsidRPr="00043951">
              <w:rPr>
                <w:kern w:val="18"/>
              </w:rPr>
              <w:t xml:space="preserve">For Vehicle Value factors, refer to Rule </w:t>
            </w:r>
            <w:r w:rsidRPr="00043951">
              <w:rPr>
                <w:rStyle w:val="rulelink"/>
              </w:rPr>
              <w:t>301.</w:t>
            </w:r>
          </w:p>
        </w:tc>
      </w:tr>
      <w:tr w:rsidR="0017239C" w:rsidRPr="00043951" w14:paraId="55F574BF" w14:textId="77777777" w:rsidTr="004E6DA2">
        <w:trPr>
          <w:cantSplit/>
        </w:trPr>
        <w:tc>
          <w:tcPr>
            <w:tcW w:w="220" w:type="dxa"/>
          </w:tcPr>
          <w:p w14:paraId="151F74FC" w14:textId="77777777" w:rsidR="0017239C" w:rsidRPr="0004395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D7A583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11FBE40A" w14:textId="77777777" w:rsidTr="004E6DA2">
        <w:trPr>
          <w:cantSplit/>
        </w:trPr>
        <w:tc>
          <w:tcPr>
            <w:tcW w:w="220" w:type="dxa"/>
          </w:tcPr>
          <w:p w14:paraId="448C9B6D" w14:textId="77777777" w:rsidR="0017239C" w:rsidRPr="00043951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338ED8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64D5D5F2" w14:textId="77777777" w:rsidTr="004E6DA2">
        <w:trPr>
          <w:cantSplit/>
        </w:trPr>
        <w:tc>
          <w:tcPr>
            <w:tcW w:w="220" w:type="dxa"/>
          </w:tcPr>
          <w:p w14:paraId="076818DF" w14:textId="77777777" w:rsidR="0017239C" w:rsidRPr="00043951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8ED032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15970AC2" w14:textId="77777777" w:rsidTr="004E6DA2">
        <w:trPr>
          <w:cantSplit/>
        </w:trPr>
        <w:tc>
          <w:tcPr>
            <w:tcW w:w="220" w:type="dxa"/>
          </w:tcPr>
          <w:p w14:paraId="7A7D7F33" w14:textId="77777777" w:rsidR="0017239C" w:rsidRPr="00043951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85C302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47339B1E" w14:textId="77777777" w:rsidTr="004E6DA2">
        <w:trPr>
          <w:cantSplit/>
        </w:trPr>
        <w:tc>
          <w:tcPr>
            <w:tcW w:w="220" w:type="dxa"/>
          </w:tcPr>
          <w:p w14:paraId="5E845E96" w14:textId="77777777" w:rsidR="0017239C" w:rsidRPr="0004395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2D7D7B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5C30B697" w14:textId="77777777" w:rsidTr="004E6DA2">
        <w:trPr>
          <w:cantSplit/>
        </w:trPr>
        <w:tc>
          <w:tcPr>
            <w:tcW w:w="220" w:type="dxa"/>
          </w:tcPr>
          <w:p w14:paraId="21D2BA06" w14:textId="77777777" w:rsidR="0017239C" w:rsidRPr="0004395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372FC7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617DD026" w14:textId="77777777" w:rsidTr="004E6DA2">
        <w:trPr>
          <w:cantSplit/>
        </w:trPr>
        <w:tc>
          <w:tcPr>
            <w:tcW w:w="220" w:type="dxa"/>
          </w:tcPr>
          <w:p w14:paraId="53D99BC4" w14:textId="77777777" w:rsidR="0017239C" w:rsidRPr="0004395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399108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5D4DC0F5" w14:textId="77777777" w:rsidTr="004E6DA2">
        <w:trPr>
          <w:cantSplit/>
        </w:trPr>
        <w:tc>
          <w:tcPr>
            <w:tcW w:w="220" w:type="dxa"/>
          </w:tcPr>
          <w:p w14:paraId="32A71F64" w14:textId="77777777" w:rsidR="0017239C" w:rsidRPr="0004395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6C1425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4D7CCA15" w14:textId="77777777" w:rsidTr="004E6DA2">
        <w:trPr>
          <w:cantSplit/>
        </w:trPr>
        <w:tc>
          <w:tcPr>
            <w:tcW w:w="220" w:type="dxa"/>
          </w:tcPr>
          <w:p w14:paraId="0AF057F7" w14:textId="77777777" w:rsidR="0017239C" w:rsidRPr="0004395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6B53DB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043951" w14:paraId="21F84116" w14:textId="77777777" w:rsidTr="004E6DA2">
        <w:trPr>
          <w:cantSplit/>
        </w:trPr>
        <w:tc>
          <w:tcPr>
            <w:tcW w:w="220" w:type="dxa"/>
          </w:tcPr>
          <w:p w14:paraId="47615315" w14:textId="77777777" w:rsidR="0017239C" w:rsidRPr="0004395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BD2318" w14:textId="77777777" w:rsidR="0017239C" w:rsidRPr="00043951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0565775D" w14:textId="071AE14A" w:rsidR="0017239C" w:rsidRDefault="0017239C" w:rsidP="0017239C">
      <w:pPr>
        <w:pStyle w:val="isonormal"/>
      </w:pPr>
    </w:p>
    <w:p w14:paraId="2D41985E" w14:textId="487F28BD" w:rsidR="0017239C" w:rsidRDefault="0017239C" w:rsidP="0017239C">
      <w:pPr>
        <w:pStyle w:val="isonormal"/>
        <w:jc w:val="left"/>
      </w:pPr>
    </w:p>
    <w:p w14:paraId="37B3DE6D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A68CD93" w14:textId="77777777" w:rsidR="0017239C" w:rsidRPr="00846BA2" w:rsidRDefault="0017239C" w:rsidP="0017239C">
      <w:pPr>
        <w:pStyle w:val="subcap"/>
      </w:pPr>
      <w:r w:rsidRPr="00846BA2">
        <w:lastRenderedPageBreak/>
        <w:t>TERRITORY 127</w:t>
      </w:r>
    </w:p>
    <w:p w14:paraId="71A328F0" w14:textId="77777777" w:rsidR="0017239C" w:rsidRPr="00846BA2" w:rsidRDefault="0017239C" w:rsidP="0017239C">
      <w:pPr>
        <w:pStyle w:val="subcap2"/>
      </w:pPr>
      <w:r w:rsidRPr="00846BA2">
        <w:t>PHYS DAM</w:t>
      </w:r>
    </w:p>
    <w:p w14:paraId="1B66634B" w14:textId="77777777" w:rsidR="0017239C" w:rsidRPr="00846BA2" w:rsidRDefault="0017239C" w:rsidP="0017239C">
      <w:pPr>
        <w:pStyle w:val="isonormal"/>
      </w:pPr>
    </w:p>
    <w:p w14:paraId="41FC017F" w14:textId="77777777" w:rsidR="0017239C" w:rsidRPr="00846BA2" w:rsidRDefault="0017239C" w:rsidP="0017239C">
      <w:pPr>
        <w:pStyle w:val="isonormal"/>
        <w:sectPr w:rsidR="0017239C" w:rsidRPr="00846BA2" w:rsidSect="0017239C">
          <w:headerReference w:type="even" r:id="rId301"/>
          <w:headerReference w:type="default" r:id="rId302"/>
          <w:footerReference w:type="even" r:id="rId303"/>
          <w:footerReference w:type="default" r:id="rId304"/>
          <w:headerReference w:type="first" r:id="rId305"/>
          <w:footerReference w:type="first" r:id="rId30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846BA2" w14:paraId="4D565C84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BD24963" w14:textId="77777777" w:rsidR="0017239C" w:rsidRPr="00846BA2" w:rsidRDefault="0017239C" w:rsidP="004E6DA2">
            <w:pPr>
              <w:pStyle w:val="tablehead"/>
              <w:rPr>
                <w:kern w:val="18"/>
              </w:rPr>
            </w:pPr>
            <w:r w:rsidRPr="00846BA2">
              <w:rPr>
                <w:kern w:val="18"/>
              </w:rPr>
              <w:t>PHYSICAL DAMAGE</w:t>
            </w:r>
            <w:r w:rsidRPr="00846BA2">
              <w:rPr>
                <w:kern w:val="18"/>
              </w:rPr>
              <w:br/>
              <w:t>Original Cost New Range</w:t>
            </w:r>
            <w:r w:rsidRPr="00846BA2">
              <w:rPr>
                <w:kern w:val="18"/>
              </w:rPr>
              <w:br/>
              <w:t>$25,000 – 29,999</w:t>
            </w:r>
          </w:p>
        </w:tc>
      </w:tr>
      <w:tr w:rsidR="0017239C" w:rsidRPr="00846BA2" w14:paraId="61505B5E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528100B" w14:textId="77777777" w:rsidR="0017239C" w:rsidRPr="00846BA2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FC3289" w14:textId="77777777" w:rsidR="0017239C" w:rsidRPr="00846BA2" w:rsidRDefault="0017239C" w:rsidP="004E6DA2">
            <w:pPr>
              <w:pStyle w:val="tablehead"/>
              <w:rPr>
                <w:kern w:val="18"/>
              </w:rPr>
            </w:pPr>
            <w:r w:rsidRPr="00846BA2">
              <w:rPr>
                <w:kern w:val="18"/>
              </w:rPr>
              <w:t>Specified</w:t>
            </w:r>
            <w:r w:rsidRPr="00846BA2">
              <w:rPr>
                <w:kern w:val="18"/>
              </w:rPr>
              <w:br/>
              <w:t>Causes</w:t>
            </w:r>
            <w:r w:rsidRPr="00846BA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22BA8FC" w14:textId="77777777" w:rsidR="0017239C" w:rsidRPr="00846BA2" w:rsidRDefault="0017239C" w:rsidP="004E6DA2">
            <w:pPr>
              <w:pStyle w:val="tablehead"/>
              <w:rPr>
                <w:kern w:val="18"/>
              </w:rPr>
            </w:pPr>
            <w:r w:rsidRPr="00846BA2">
              <w:rPr>
                <w:kern w:val="18"/>
              </w:rPr>
              <w:br/>
            </w:r>
            <w:r w:rsidRPr="00846BA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FFE7EB8" w14:textId="77777777" w:rsidR="0017239C" w:rsidRPr="00846BA2" w:rsidRDefault="0017239C" w:rsidP="004E6DA2">
            <w:pPr>
              <w:pStyle w:val="tablehead"/>
              <w:rPr>
                <w:kern w:val="18"/>
              </w:rPr>
            </w:pPr>
            <w:r w:rsidRPr="00846BA2">
              <w:rPr>
                <w:kern w:val="18"/>
              </w:rPr>
              <w:t>$500</w:t>
            </w:r>
            <w:r w:rsidRPr="00846BA2">
              <w:rPr>
                <w:kern w:val="18"/>
              </w:rPr>
              <w:br/>
              <w:t>Ded.</w:t>
            </w:r>
            <w:r w:rsidRPr="00846BA2">
              <w:rPr>
                <w:kern w:val="18"/>
              </w:rPr>
              <w:br/>
              <w:t>Coll.</w:t>
            </w:r>
          </w:p>
        </w:tc>
      </w:tr>
      <w:tr w:rsidR="0017239C" w:rsidRPr="00846BA2" w14:paraId="1628E5A7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2CE0F2C" w14:textId="77777777" w:rsidR="0017239C" w:rsidRPr="00846BA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46BA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846BA2" w14:paraId="59EEFDF3" w14:textId="77777777" w:rsidTr="004E6DA2">
        <w:trPr>
          <w:cantSplit/>
        </w:trPr>
        <w:tc>
          <w:tcPr>
            <w:tcW w:w="540" w:type="dxa"/>
            <w:gridSpan w:val="2"/>
          </w:tcPr>
          <w:p w14:paraId="39FEE2E7" w14:textId="77777777" w:rsidR="0017239C" w:rsidRPr="00846BA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538A58" w14:textId="77777777" w:rsidR="0017239C" w:rsidRPr="00846BA2" w:rsidRDefault="0017239C" w:rsidP="004E6DA2">
            <w:pPr>
              <w:pStyle w:val="tabletext11"/>
              <w:rPr>
                <w:b/>
                <w:kern w:val="18"/>
              </w:rPr>
            </w:pPr>
            <w:r w:rsidRPr="00846BA2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846BA2" w14:paraId="62B28AD8" w14:textId="77777777" w:rsidTr="004E6DA2">
        <w:trPr>
          <w:cantSplit/>
        </w:trPr>
        <w:tc>
          <w:tcPr>
            <w:tcW w:w="540" w:type="dxa"/>
            <w:gridSpan w:val="2"/>
          </w:tcPr>
          <w:p w14:paraId="40914505" w14:textId="77777777" w:rsidR="0017239C" w:rsidRPr="00846BA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11B752" w14:textId="77777777" w:rsidR="0017239C" w:rsidRPr="00846BA2" w:rsidRDefault="0017239C" w:rsidP="004E6DA2">
            <w:pPr>
              <w:pStyle w:val="tabletext11"/>
              <w:rPr>
                <w:b/>
                <w:kern w:val="18"/>
              </w:rPr>
            </w:pPr>
            <w:r w:rsidRPr="00846BA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846BA2" w14:paraId="60795684" w14:textId="77777777" w:rsidTr="004E6DA2">
        <w:trPr>
          <w:cantSplit/>
        </w:trPr>
        <w:tc>
          <w:tcPr>
            <w:tcW w:w="4860" w:type="dxa"/>
            <w:gridSpan w:val="3"/>
          </w:tcPr>
          <w:p w14:paraId="76857A4D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B1C325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3398674A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78BF5DAB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272</w:t>
            </w:r>
          </w:p>
        </w:tc>
      </w:tr>
      <w:tr w:rsidR="0017239C" w:rsidRPr="00846BA2" w14:paraId="4CCDB37C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9F8E749" w14:textId="77777777" w:rsidR="0017239C" w:rsidRPr="00846BA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46BA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846BA2" w14:paraId="1787E285" w14:textId="77777777" w:rsidTr="004E6DA2">
        <w:trPr>
          <w:cantSplit/>
        </w:trPr>
        <w:tc>
          <w:tcPr>
            <w:tcW w:w="4860" w:type="dxa"/>
            <w:gridSpan w:val="3"/>
          </w:tcPr>
          <w:p w14:paraId="0A6B7F55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0086D7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41D155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085A94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846BA2" w14:paraId="456627C9" w14:textId="77777777" w:rsidTr="004E6DA2">
        <w:trPr>
          <w:cantSplit/>
        </w:trPr>
        <w:tc>
          <w:tcPr>
            <w:tcW w:w="4860" w:type="dxa"/>
            <w:gridSpan w:val="3"/>
          </w:tcPr>
          <w:p w14:paraId="5309BA71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426EBF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0A9F6C3B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2107DAEB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360</w:t>
            </w:r>
          </w:p>
        </w:tc>
      </w:tr>
      <w:tr w:rsidR="0017239C" w:rsidRPr="00846BA2" w14:paraId="5D5CCC4A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B112F9E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05AADE9B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161184" w14:textId="77777777" w:rsidR="0017239C" w:rsidRPr="00846BA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46BA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846BA2" w14:paraId="1148F85A" w14:textId="77777777" w:rsidTr="004E6DA2">
        <w:trPr>
          <w:cantSplit/>
        </w:trPr>
        <w:tc>
          <w:tcPr>
            <w:tcW w:w="540" w:type="dxa"/>
            <w:gridSpan w:val="2"/>
          </w:tcPr>
          <w:p w14:paraId="072A9822" w14:textId="77777777" w:rsidR="0017239C" w:rsidRPr="00846BA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1B1032" w14:textId="77777777" w:rsidR="0017239C" w:rsidRPr="00846BA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46BA2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846BA2" w14:paraId="2B168170" w14:textId="77777777" w:rsidTr="004E6DA2">
        <w:trPr>
          <w:cantSplit/>
        </w:trPr>
        <w:tc>
          <w:tcPr>
            <w:tcW w:w="4860" w:type="dxa"/>
            <w:gridSpan w:val="3"/>
          </w:tcPr>
          <w:p w14:paraId="376C524A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9DA032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27178AA9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4D2F4FD5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612</w:t>
            </w:r>
          </w:p>
        </w:tc>
      </w:tr>
      <w:tr w:rsidR="0017239C" w:rsidRPr="00846BA2" w14:paraId="075BDDA3" w14:textId="77777777" w:rsidTr="004E6DA2">
        <w:trPr>
          <w:cantSplit/>
        </w:trPr>
        <w:tc>
          <w:tcPr>
            <w:tcW w:w="540" w:type="dxa"/>
            <w:gridSpan w:val="2"/>
          </w:tcPr>
          <w:p w14:paraId="19705E1C" w14:textId="77777777" w:rsidR="0017239C" w:rsidRPr="00846BA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D72966" w14:textId="77777777" w:rsidR="0017239C" w:rsidRPr="00846BA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46BA2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846BA2" w14:paraId="44B608C7" w14:textId="77777777" w:rsidTr="004E6DA2">
        <w:trPr>
          <w:cantSplit/>
        </w:trPr>
        <w:tc>
          <w:tcPr>
            <w:tcW w:w="4860" w:type="dxa"/>
            <w:gridSpan w:val="3"/>
          </w:tcPr>
          <w:p w14:paraId="6A5276CD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A48656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5AC298B6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7669678A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171</w:t>
            </w:r>
          </w:p>
        </w:tc>
      </w:tr>
      <w:tr w:rsidR="0017239C" w:rsidRPr="00846BA2" w14:paraId="5F148140" w14:textId="77777777" w:rsidTr="004E6DA2">
        <w:trPr>
          <w:cantSplit/>
        </w:trPr>
        <w:tc>
          <w:tcPr>
            <w:tcW w:w="540" w:type="dxa"/>
            <w:gridSpan w:val="2"/>
          </w:tcPr>
          <w:p w14:paraId="167B86A6" w14:textId="77777777" w:rsidR="0017239C" w:rsidRPr="00846BA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E9454E" w14:textId="77777777" w:rsidR="0017239C" w:rsidRPr="00846BA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46BA2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846BA2" w14:paraId="10C43C0A" w14:textId="77777777" w:rsidTr="004E6DA2">
        <w:trPr>
          <w:cantSplit/>
        </w:trPr>
        <w:tc>
          <w:tcPr>
            <w:tcW w:w="4860" w:type="dxa"/>
            <w:gridSpan w:val="3"/>
          </w:tcPr>
          <w:p w14:paraId="30AF4BC4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FA7E09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14:paraId="57C20552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495303C3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171</w:t>
            </w:r>
          </w:p>
        </w:tc>
      </w:tr>
      <w:tr w:rsidR="0017239C" w:rsidRPr="00846BA2" w14:paraId="1504BDAE" w14:textId="77777777" w:rsidTr="004E6DA2">
        <w:trPr>
          <w:cantSplit/>
        </w:trPr>
        <w:tc>
          <w:tcPr>
            <w:tcW w:w="540" w:type="dxa"/>
            <w:gridSpan w:val="2"/>
          </w:tcPr>
          <w:p w14:paraId="53400A32" w14:textId="77777777" w:rsidR="0017239C" w:rsidRPr="00846BA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AD413B4" w14:textId="77777777" w:rsidR="0017239C" w:rsidRPr="00846BA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846BA2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846BA2" w14:paraId="4B402136" w14:textId="77777777" w:rsidTr="004E6DA2">
        <w:trPr>
          <w:cantSplit/>
        </w:trPr>
        <w:tc>
          <w:tcPr>
            <w:tcW w:w="4860" w:type="dxa"/>
            <w:gridSpan w:val="3"/>
          </w:tcPr>
          <w:p w14:paraId="71ED7527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B45B2B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B1A6028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4DE7A8B6" w14:textId="77777777" w:rsidR="0017239C" w:rsidRPr="00846BA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846BA2">
              <w:rPr>
                <w:kern w:val="18"/>
              </w:rPr>
              <w:t>$   612</w:t>
            </w:r>
          </w:p>
        </w:tc>
      </w:tr>
      <w:tr w:rsidR="0017239C" w:rsidRPr="00846BA2" w14:paraId="1CBD9314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646FF50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7C5FA960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C03936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2D28FBBE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CF1C321" w14:textId="77777777" w:rsidR="0017239C" w:rsidRPr="00846BA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46B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1D7C18C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  <w:r w:rsidRPr="00846BA2">
              <w:rPr>
                <w:kern w:val="18"/>
              </w:rPr>
              <w:t xml:space="preserve">For Other Than Zone-rated Trucks, Tractors and Trailers Classifications, refer to Rule </w:t>
            </w:r>
            <w:r w:rsidRPr="00846BA2">
              <w:rPr>
                <w:rStyle w:val="rulelink"/>
              </w:rPr>
              <w:t>222. for premium development.</w:t>
            </w:r>
          </w:p>
        </w:tc>
      </w:tr>
      <w:tr w:rsidR="0017239C" w:rsidRPr="00846BA2" w14:paraId="0948C745" w14:textId="77777777" w:rsidTr="004E6DA2">
        <w:trPr>
          <w:cantSplit/>
        </w:trPr>
        <w:tc>
          <w:tcPr>
            <w:tcW w:w="220" w:type="dxa"/>
          </w:tcPr>
          <w:p w14:paraId="184E605F" w14:textId="77777777" w:rsidR="0017239C" w:rsidRPr="00846BA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46B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D3E6C5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  <w:r w:rsidRPr="00846BA2">
              <w:rPr>
                <w:kern w:val="18"/>
              </w:rPr>
              <w:t xml:space="preserve">For Private Passenger Types Classifications, refer to Rule </w:t>
            </w:r>
            <w:r w:rsidRPr="00846BA2">
              <w:rPr>
                <w:rStyle w:val="rulelink"/>
              </w:rPr>
              <w:t>232. for premium development.</w:t>
            </w:r>
          </w:p>
        </w:tc>
      </w:tr>
      <w:tr w:rsidR="0017239C" w:rsidRPr="00846BA2" w14:paraId="7C0FA76C" w14:textId="77777777" w:rsidTr="004E6DA2">
        <w:trPr>
          <w:cantSplit/>
        </w:trPr>
        <w:tc>
          <w:tcPr>
            <w:tcW w:w="220" w:type="dxa"/>
          </w:tcPr>
          <w:p w14:paraId="48116248" w14:textId="77777777" w:rsidR="0017239C" w:rsidRPr="00846BA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46B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F4312E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  <w:r w:rsidRPr="00846BA2">
              <w:rPr>
                <w:kern w:val="18"/>
              </w:rPr>
              <w:t xml:space="preserve">For Other Than Zone-rated Publics Autos, refer to Rule </w:t>
            </w:r>
            <w:r w:rsidRPr="00846BA2">
              <w:rPr>
                <w:rStyle w:val="rulelink"/>
              </w:rPr>
              <w:t>239. for premium development.</w:t>
            </w:r>
          </w:p>
        </w:tc>
      </w:tr>
      <w:tr w:rsidR="0017239C" w:rsidRPr="00846BA2" w14:paraId="53A26899" w14:textId="77777777" w:rsidTr="004E6DA2">
        <w:trPr>
          <w:cantSplit/>
        </w:trPr>
        <w:tc>
          <w:tcPr>
            <w:tcW w:w="220" w:type="dxa"/>
          </w:tcPr>
          <w:p w14:paraId="7F96C1C8" w14:textId="77777777" w:rsidR="0017239C" w:rsidRPr="00846BA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46B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95170E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  <w:r w:rsidRPr="00846BA2">
              <w:rPr>
                <w:kern w:val="18"/>
              </w:rPr>
              <w:t xml:space="preserve">For Deductible factors, refer to Rule </w:t>
            </w:r>
            <w:r w:rsidRPr="00846BA2">
              <w:rPr>
                <w:rStyle w:val="rulelink"/>
              </w:rPr>
              <w:t>298.</w:t>
            </w:r>
          </w:p>
        </w:tc>
      </w:tr>
      <w:tr w:rsidR="0017239C" w:rsidRPr="00846BA2" w14:paraId="31B0716A" w14:textId="77777777" w:rsidTr="004E6DA2">
        <w:trPr>
          <w:cantSplit/>
        </w:trPr>
        <w:tc>
          <w:tcPr>
            <w:tcW w:w="220" w:type="dxa"/>
          </w:tcPr>
          <w:p w14:paraId="1893A0BB" w14:textId="77777777" w:rsidR="0017239C" w:rsidRPr="00846BA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846B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89F607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  <w:r w:rsidRPr="00846BA2">
              <w:rPr>
                <w:kern w:val="18"/>
              </w:rPr>
              <w:t xml:space="preserve">For Vehicle Value factors, refer to Rule </w:t>
            </w:r>
            <w:r w:rsidRPr="00846BA2">
              <w:rPr>
                <w:rStyle w:val="rulelink"/>
              </w:rPr>
              <w:t>301.</w:t>
            </w:r>
          </w:p>
        </w:tc>
      </w:tr>
      <w:tr w:rsidR="0017239C" w:rsidRPr="00846BA2" w14:paraId="36F96B61" w14:textId="77777777" w:rsidTr="004E6DA2">
        <w:trPr>
          <w:cantSplit/>
        </w:trPr>
        <w:tc>
          <w:tcPr>
            <w:tcW w:w="220" w:type="dxa"/>
          </w:tcPr>
          <w:p w14:paraId="58FBC78C" w14:textId="77777777" w:rsidR="0017239C" w:rsidRPr="00846BA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23301B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503A72A5" w14:textId="77777777" w:rsidTr="004E6DA2">
        <w:trPr>
          <w:cantSplit/>
        </w:trPr>
        <w:tc>
          <w:tcPr>
            <w:tcW w:w="220" w:type="dxa"/>
          </w:tcPr>
          <w:p w14:paraId="19992D7A" w14:textId="77777777" w:rsidR="0017239C" w:rsidRPr="00846BA2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724E81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5482F240" w14:textId="77777777" w:rsidTr="004E6DA2">
        <w:trPr>
          <w:cantSplit/>
        </w:trPr>
        <w:tc>
          <w:tcPr>
            <w:tcW w:w="220" w:type="dxa"/>
          </w:tcPr>
          <w:p w14:paraId="6D4CFE3A" w14:textId="77777777" w:rsidR="0017239C" w:rsidRPr="00846BA2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C1F28D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1057589A" w14:textId="77777777" w:rsidTr="004E6DA2">
        <w:trPr>
          <w:cantSplit/>
        </w:trPr>
        <w:tc>
          <w:tcPr>
            <w:tcW w:w="220" w:type="dxa"/>
          </w:tcPr>
          <w:p w14:paraId="3E9451B9" w14:textId="77777777" w:rsidR="0017239C" w:rsidRPr="00846BA2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100331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264C81FF" w14:textId="77777777" w:rsidTr="004E6DA2">
        <w:trPr>
          <w:cantSplit/>
        </w:trPr>
        <w:tc>
          <w:tcPr>
            <w:tcW w:w="220" w:type="dxa"/>
          </w:tcPr>
          <w:p w14:paraId="01EED1B5" w14:textId="77777777" w:rsidR="0017239C" w:rsidRPr="00846BA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EFC45A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43473D98" w14:textId="77777777" w:rsidTr="004E6DA2">
        <w:trPr>
          <w:cantSplit/>
        </w:trPr>
        <w:tc>
          <w:tcPr>
            <w:tcW w:w="220" w:type="dxa"/>
          </w:tcPr>
          <w:p w14:paraId="6023E130" w14:textId="77777777" w:rsidR="0017239C" w:rsidRPr="00846BA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82C833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426D8A4B" w14:textId="77777777" w:rsidTr="004E6DA2">
        <w:trPr>
          <w:cantSplit/>
        </w:trPr>
        <w:tc>
          <w:tcPr>
            <w:tcW w:w="220" w:type="dxa"/>
          </w:tcPr>
          <w:p w14:paraId="1F12CDBB" w14:textId="77777777" w:rsidR="0017239C" w:rsidRPr="00846BA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6B4CC9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6EE8D74E" w14:textId="77777777" w:rsidTr="004E6DA2">
        <w:trPr>
          <w:cantSplit/>
        </w:trPr>
        <w:tc>
          <w:tcPr>
            <w:tcW w:w="220" w:type="dxa"/>
          </w:tcPr>
          <w:p w14:paraId="7F5F3FD3" w14:textId="77777777" w:rsidR="0017239C" w:rsidRPr="00846BA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208707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0D5D3BC5" w14:textId="77777777" w:rsidTr="004E6DA2">
        <w:trPr>
          <w:cantSplit/>
        </w:trPr>
        <w:tc>
          <w:tcPr>
            <w:tcW w:w="220" w:type="dxa"/>
          </w:tcPr>
          <w:p w14:paraId="7598BB47" w14:textId="77777777" w:rsidR="0017239C" w:rsidRPr="00846BA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557B04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846BA2" w14:paraId="733B6DE5" w14:textId="77777777" w:rsidTr="004E6DA2">
        <w:trPr>
          <w:cantSplit/>
        </w:trPr>
        <w:tc>
          <w:tcPr>
            <w:tcW w:w="220" w:type="dxa"/>
          </w:tcPr>
          <w:p w14:paraId="4CCABD06" w14:textId="77777777" w:rsidR="0017239C" w:rsidRPr="00846BA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C25B76" w14:textId="77777777" w:rsidR="0017239C" w:rsidRPr="00846BA2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514AA54A" w14:textId="67BF6777" w:rsidR="0017239C" w:rsidRDefault="0017239C" w:rsidP="0017239C">
      <w:pPr>
        <w:pStyle w:val="isonormal"/>
      </w:pPr>
    </w:p>
    <w:p w14:paraId="34F1260F" w14:textId="224DE185" w:rsidR="0017239C" w:rsidRDefault="0017239C" w:rsidP="0017239C">
      <w:pPr>
        <w:pStyle w:val="isonormal"/>
        <w:jc w:val="left"/>
      </w:pPr>
    </w:p>
    <w:p w14:paraId="1FC8EE66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6E706E" w14:textId="77777777" w:rsidR="0017239C" w:rsidRPr="00B52ACB" w:rsidRDefault="0017239C" w:rsidP="0017239C">
      <w:pPr>
        <w:pStyle w:val="subcap"/>
      </w:pPr>
      <w:r w:rsidRPr="00B52ACB">
        <w:lastRenderedPageBreak/>
        <w:t>TERRITORY 131</w:t>
      </w:r>
    </w:p>
    <w:p w14:paraId="79DC20B2" w14:textId="77777777" w:rsidR="0017239C" w:rsidRPr="00B52ACB" w:rsidRDefault="0017239C" w:rsidP="0017239C">
      <w:pPr>
        <w:pStyle w:val="subcap2"/>
      </w:pPr>
      <w:r w:rsidRPr="00B52ACB">
        <w:t>PHYS DAM</w:t>
      </w:r>
    </w:p>
    <w:p w14:paraId="0CDF4CDF" w14:textId="77777777" w:rsidR="0017239C" w:rsidRPr="00B52ACB" w:rsidRDefault="0017239C" w:rsidP="0017239C">
      <w:pPr>
        <w:pStyle w:val="isonormal"/>
      </w:pPr>
    </w:p>
    <w:p w14:paraId="6D94B265" w14:textId="77777777" w:rsidR="0017239C" w:rsidRPr="00B52ACB" w:rsidRDefault="0017239C" w:rsidP="0017239C">
      <w:pPr>
        <w:pStyle w:val="isonormal"/>
        <w:sectPr w:rsidR="0017239C" w:rsidRPr="00B52ACB" w:rsidSect="0017239C">
          <w:headerReference w:type="even" r:id="rId307"/>
          <w:headerReference w:type="default" r:id="rId308"/>
          <w:footerReference w:type="even" r:id="rId309"/>
          <w:footerReference w:type="default" r:id="rId310"/>
          <w:headerReference w:type="first" r:id="rId311"/>
          <w:footerReference w:type="first" r:id="rId31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B52ACB" w14:paraId="3BD795FA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C8CAD0C" w14:textId="77777777" w:rsidR="0017239C" w:rsidRPr="00B52ACB" w:rsidRDefault="0017239C" w:rsidP="004E6DA2">
            <w:pPr>
              <w:pStyle w:val="tablehead"/>
              <w:rPr>
                <w:kern w:val="18"/>
              </w:rPr>
            </w:pPr>
            <w:r w:rsidRPr="00B52ACB">
              <w:rPr>
                <w:kern w:val="18"/>
              </w:rPr>
              <w:t>PHYSICAL DAMAGE</w:t>
            </w:r>
            <w:r w:rsidRPr="00B52ACB">
              <w:rPr>
                <w:kern w:val="18"/>
              </w:rPr>
              <w:br/>
              <w:t>Original Cost New Range</w:t>
            </w:r>
            <w:r w:rsidRPr="00B52ACB">
              <w:rPr>
                <w:kern w:val="18"/>
              </w:rPr>
              <w:br/>
              <w:t>$25,000 – 29,999</w:t>
            </w:r>
          </w:p>
        </w:tc>
      </w:tr>
      <w:tr w:rsidR="0017239C" w:rsidRPr="00B52ACB" w14:paraId="6D007625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8A171F5" w14:textId="77777777" w:rsidR="0017239C" w:rsidRPr="00B52ACB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9DB18D" w14:textId="77777777" w:rsidR="0017239C" w:rsidRPr="00B52ACB" w:rsidRDefault="0017239C" w:rsidP="004E6DA2">
            <w:pPr>
              <w:pStyle w:val="tablehead"/>
              <w:rPr>
                <w:kern w:val="18"/>
              </w:rPr>
            </w:pPr>
            <w:r w:rsidRPr="00B52ACB">
              <w:rPr>
                <w:kern w:val="18"/>
              </w:rPr>
              <w:t>Specified</w:t>
            </w:r>
            <w:r w:rsidRPr="00B52ACB">
              <w:rPr>
                <w:kern w:val="18"/>
              </w:rPr>
              <w:br/>
              <w:t>Causes</w:t>
            </w:r>
            <w:r w:rsidRPr="00B52AC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0B13720" w14:textId="77777777" w:rsidR="0017239C" w:rsidRPr="00B52ACB" w:rsidRDefault="0017239C" w:rsidP="004E6DA2">
            <w:pPr>
              <w:pStyle w:val="tablehead"/>
              <w:rPr>
                <w:kern w:val="18"/>
              </w:rPr>
            </w:pPr>
            <w:r w:rsidRPr="00B52ACB">
              <w:rPr>
                <w:kern w:val="18"/>
              </w:rPr>
              <w:br/>
            </w:r>
            <w:r w:rsidRPr="00B52AC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9CBCB6" w14:textId="77777777" w:rsidR="0017239C" w:rsidRPr="00B52ACB" w:rsidRDefault="0017239C" w:rsidP="004E6DA2">
            <w:pPr>
              <w:pStyle w:val="tablehead"/>
              <w:rPr>
                <w:kern w:val="18"/>
              </w:rPr>
            </w:pPr>
            <w:r w:rsidRPr="00B52ACB">
              <w:rPr>
                <w:kern w:val="18"/>
              </w:rPr>
              <w:t>$500</w:t>
            </w:r>
            <w:r w:rsidRPr="00B52ACB">
              <w:rPr>
                <w:kern w:val="18"/>
              </w:rPr>
              <w:br/>
              <w:t>Ded.</w:t>
            </w:r>
            <w:r w:rsidRPr="00B52ACB">
              <w:rPr>
                <w:kern w:val="18"/>
              </w:rPr>
              <w:br/>
              <w:t>Coll.</w:t>
            </w:r>
          </w:p>
        </w:tc>
      </w:tr>
      <w:tr w:rsidR="0017239C" w:rsidRPr="00B52ACB" w14:paraId="25107285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5C15616" w14:textId="77777777" w:rsidR="0017239C" w:rsidRPr="00B52AC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B52AC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B52ACB" w14:paraId="2879FE82" w14:textId="77777777" w:rsidTr="004E6DA2">
        <w:trPr>
          <w:cantSplit/>
        </w:trPr>
        <w:tc>
          <w:tcPr>
            <w:tcW w:w="540" w:type="dxa"/>
            <w:gridSpan w:val="2"/>
          </w:tcPr>
          <w:p w14:paraId="03061AB5" w14:textId="77777777" w:rsidR="0017239C" w:rsidRPr="00B52AC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3B42AF" w14:textId="77777777" w:rsidR="0017239C" w:rsidRPr="00B52ACB" w:rsidRDefault="0017239C" w:rsidP="004E6DA2">
            <w:pPr>
              <w:pStyle w:val="tabletext11"/>
              <w:rPr>
                <w:b/>
                <w:kern w:val="18"/>
              </w:rPr>
            </w:pPr>
            <w:r w:rsidRPr="00B52ACB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B52ACB" w14:paraId="2F86F2D4" w14:textId="77777777" w:rsidTr="004E6DA2">
        <w:trPr>
          <w:cantSplit/>
        </w:trPr>
        <w:tc>
          <w:tcPr>
            <w:tcW w:w="540" w:type="dxa"/>
            <w:gridSpan w:val="2"/>
          </w:tcPr>
          <w:p w14:paraId="6B257DEB" w14:textId="77777777" w:rsidR="0017239C" w:rsidRPr="00B52AC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5C7F28" w14:textId="77777777" w:rsidR="0017239C" w:rsidRPr="00B52ACB" w:rsidRDefault="0017239C" w:rsidP="004E6DA2">
            <w:pPr>
              <w:pStyle w:val="tabletext11"/>
              <w:rPr>
                <w:b/>
                <w:kern w:val="18"/>
              </w:rPr>
            </w:pPr>
            <w:r w:rsidRPr="00B52AC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B52ACB" w14:paraId="39F4A49F" w14:textId="77777777" w:rsidTr="004E6DA2">
        <w:trPr>
          <w:cantSplit/>
        </w:trPr>
        <w:tc>
          <w:tcPr>
            <w:tcW w:w="4860" w:type="dxa"/>
            <w:gridSpan w:val="3"/>
          </w:tcPr>
          <w:p w14:paraId="671E8BED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EAE5EE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6383A557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C6AD831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304</w:t>
            </w:r>
          </w:p>
        </w:tc>
      </w:tr>
      <w:tr w:rsidR="0017239C" w:rsidRPr="00B52ACB" w14:paraId="611A1BF7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95C32E9" w14:textId="77777777" w:rsidR="0017239C" w:rsidRPr="00B52AC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B52AC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B52ACB" w14:paraId="198320C0" w14:textId="77777777" w:rsidTr="004E6DA2">
        <w:trPr>
          <w:cantSplit/>
        </w:trPr>
        <w:tc>
          <w:tcPr>
            <w:tcW w:w="4860" w:type="dxa"/>
            <w:gridSpan w:val="3"/>
          </w:tcPr>
          <w:p w14:paraId="41AFAE5E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C12B9C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B2C2E3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EB2F52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B52ACB" w14:paraId="45BD7360" w14:textId="77777777" w:rsidTr="004E6DA2">
        <w:trPr>
          <w:cantSplit/>
        </w:trPr>
        <w:tc>
          <w:tcPr>
            <w:tcW w:w="4860" w:type="dxa"/>
            <w:gridSpan w:val="3"/>
          </w:tcPr>
          <w:p w14:paraId="568C35EC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FD8635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2812998A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6C990764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502</w:t>
            </w:r>
          </w:p>
        </w:tc>
      </w:tr>
      <w:tr w:rsidR="0017239C" w:rsidRPr="00B52ACB" w14:paraId="6B33D9CE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000105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562DFEF3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37AE7E" w14:textId="77777777" w:rsidR="0017239C" w:rsidRPr="00B52AC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B52AC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B52ACB" w14:paraId="354C5FC3" w14:textId="77777777" w:rsidTr="004E6DA2">
        <w:trPr>
          <w:cantSplit/>
        </w:trPr>
        <w:tc>
          <w:tcPr>
            <w:tcW w:w="540" w:type="dxa"/>
            <w:gridSpan w:val="2"/>
          </w:tcPr>
          <w:p w14:paraId="3D9A8EB0" w14:textId="77777777" w:rsidR="0017239C" w:rsidRPr="00B52AC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60CAAE" w14:textId="77777777" w:rsidR="0017239C" w:rsidRPr="00B52AC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B52ACB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B52ACB" w14:paraId="653AA6EA" w14:textId="77777777" w:rsidTr="004E6DA2">
        <w:trPr>
          <w:cantSplit/>
        </w:trPr>
        <w:tc>
          <w:tcPr>
            <w:tcW w:w="4860" w:type="dxa"/>
            <w:gridSpan w:val="3"/>
          </w:tcPr>
          <w:p w14:paraId="4E027AB4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2A3470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7E2A9FD9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44434F01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684</w:t>
            </w:r>
          </w:p>
        </w:tc>
      </w:tr>
      <w:tr w:rsidR="0017239C" w:rsidRPr="00B52ACB" w14:paraId="334BFA5D" w14:textId="77777777" w:rsidTr="004E6DA2">
        <w:trPr>
          <w:cantSplit/>
        </w:trPr>
        <w:tc>
          <w:tcPr>
            <w:tcW w:w="540" w:type="dxa"/>
            <w:gridSpan w:val="2"/>
          </w:tcPr>
          <w:p w14:paraId="162238C6" w14:textId="77777777" w:rsidR="0017239C" w:rsidRPr="00B52AC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E8CEA2" w14:textId="77777777" w:rsidR="0017239C" w:rsidRPr="00B52AC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B52ACB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B52ACB" w14:paraId="1CBA2149" w14:textId="77777777" w:rsidTr="004E6DA2">
        <w:trPr>
          <w:cantSplit/>
        </w:trPr>
        <w:tc>
          <w:tcPr>
            <w:tcW w:w="4860" w:type="dxa"/>
            <w:gridSpan w:val="3"/>
          </w:tcPr>
          <w:p w14:paraId="04D08FA4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232F7D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0E1AEFD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1D032549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192</w:t>
            </w:r>
          </w:p>
        </w:tc>
      </w:tr>
      <w:tr w:rsidR="0017239C" w:rsidRPr="00B52ACB" w14:paraId="25473DD6" w14:textId="77777777" w:rsidTr="004E6DA2">
        <w:trPr>
          <w:cantSplit/>
        </w:trPr>
        <w:tc>
          <w:tcPr>
            <w:tcW w:w="540" w:type="dxa"/>
            <w:gridSpan w:val="2"/>
          </w:tcPr>
          <w:p w14:paraId="2B9BB71A" w14:textId="77777777" w:rsidR="0017239C" w:rsidRPr="00B52AC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CC2229" w14:textId="77777777" w:rsidR="0017239C" w:rsidRPr="00B52AC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B52ACB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B52ACB" w14:paraId="49F36EA4" w14:textId="77777777" w:rsidTr="004E6DA2">
        <w:trPr>
          <w:cantSplit/>
        </w:trPr>
        <w:tc>
          <w:tcPr>
            <w:tcW w:w="4860" w:type="dxa"/>
            <w:gridSpan w:val="3"/>
          </w:tcPr>
          <w:p w14:paraId="391C0466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E185BD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20D45E7B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0E395EB8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192</w:t>
            </w:r>
          </w:p>
        </w:tc>
      </w:tr>
      <w:tr w:rsidR="0017239C" w:rsidRPr="00B52ACB" w14:paraId="7A621F7C" w14:textId="77777777" w:rsidTr="004E6DA2">
        <w:trPr>
          <w:cantSplit/>
        </w:trPr>
        <w:tc>
          <w:tcPr>
            <w:tcW w:w="540" w:type="dxa"/>
            <w:gridSpan w:val="2"/>
          </w:tcPr>
          <w:p w14:paraId="1AE87374" w14:textId="77777777" w:rsidR="0017239C" w:rsidRPr="00B52ACB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A1F5DE" w14:textId="77777777" w:rsidR="0017239C" w:rsidRPr="00B52ACB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B52ACB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B52ACB" w14:paraId="63E18822" w14:textId="77777777" w:rsidTr="004E6DA2">
        <w:trPr>
          <w:cantSplit/>
        </w:trPr>
        <w:tc>
          <w:tcPr>
            <w:tcW w:w="4860" w:type="dxa"/>
            <w:gridSpan w:val="3"/>
          </w:tcPr>
          <w:p w14:paraId="215ED016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618F2B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32BE40C9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47C82288" w14:textId="77777777" w:rsidR="0017239C" w:rsidRPr="00B52ACB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B52ACB">
              <w:rPr>
                <w:kern w:val="18"/>
              </w:rPr>
              <w:t>$   684</w:t>
            </w:r>
          </w:p>
        </w:tc>
      </w:tr>
      <w:tr w:rsidR="0017239C" w:rsidRPr="00B52ACB" w14:paraId="0000DB7A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E305A30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15F84690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BF08A59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51E4C310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70B7B57C" w14:textId="77777777" w:rsidR="0017239C" w:rsidRPr="00B52AC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B52A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2BA5892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  <w:r w:rsidRPr="00B52ACB">
              <w:rPr>
                <w:kern w:val="18"/>
              </w:rPr>
              <w:t xml:space="preserve">For Other Than Zone-rated Trucks, Tractors and Trailers Classifications, refer to Rule </w:t>
            </w:r>
            <w:r w:rsidRPr="00B52ACB">
              <w:rPr>
                <w:rStyle w:val="rulelink"/>
              </w:rPr>
              <w:t>222. for premium development.</w:t>
            </w:r>
          </w:p>
        </w:tc>
      </w:tr>
      <w:tr w:rsidR="0017239C" w:rsidRPr="00B52ACB" w14:paraId="5F3B2DCA" w14:textId="77777777" w:rsidTr="004E6DA2">
        <w:trPr>
          <w:cantSplit/>
        </w:trPr>
        <w:tc>
          <w:tcPr>
            <w:tcW w:w="220" w:type="dxa"/>
          </w:tcPr>
          <w:p w14:paraId="501C177A" w14:textId="77777777" w:rsidR="0017239C" w:rsidRPr="00B52AC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B52A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BD74EA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  <w:r w:rsidRPr="00B52ACB">
              <w:rPr>
                <w:kern w:val="18"/>
              </w:rPr>
              <w:t xml:space="preserve">For Private Passenger Types Classifications, refer to Rule </w:t>
            </w:r>
            <w:r w:rsidRPr="00B52ACB">
              <w:rPr>
                <w:rStyle w:val="rulelink"/>
              </w:rPr>
              <w:t>232. for premium development.</w:t>
            </w:r>
          </w:p>
        </w:tc>
      </w:tr>
      <w:tr w:rsidR="0017239C" w:rsidRPr="00B52ACB" w14:paraId="10E671BC" w14:textId="77777777" w:rsidTr="004E6DA2">
        <w:trPr>
          <w:cantSplit/>
        </w:trPr>
        <w:tc>
          <w:tcPr>
            <w:tcW w:w="220" w:type="dxa"/>
          </w:tcPr>
          <w:p w14:paraId="7C589717" w14:textId="77777777" w:rsidR="0017239C" w:rsidRPr="00B52AC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B52A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A93F18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  <w:r w:rsidRPr="00B52ACB">
              <w:rPr>
                <w:kern w:val="18"/>
              </w:rPr>
              <w:t xml:space="preserve">For Other Than Zone-rated Publics Autos, refer to Rule </w:t>
            </w:r>
            <w:r w:rsidRPr="00B52ACB">
              <w:rPr>
                <w:rStyle w:val="rulelink"/>
              </w:rPr>
              <w:t>239. for premium development.</w:t>
            </w:r>
          </w:p>
        </w:tc>
      </w:tr>
      <w:tr w:rsidR="0017239C" w:rsidRPr="00B52ACB" w14:paraId="1CBDD5AD" w14:textId="77777777" w:rsidTr="004E6DA2">
        <w:trPr>
          <w:cantSplit/>
        </w:trPr>
        <w:tc>
          <w:tcPr>
            <w:tcW w:w="220" w:type="dxa"/>
          </w:tcPr>
          <w:p w14:paraId="73A5F011" w14:textId="77777777" w:rsidR="0017239C" w:rsidRPr="00B52AC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B52A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F7B3E9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  <w:r w:rsidRPr="00B52ACB">
              <w:rPr>
                <w:kern w:val="18"/>
              </w:rPr>
              <w:t xml:space="preserve">For Deductible factors, refer to Rule </w:t>
            </w:r>
            <w:r w:rsidRPr="00B52ACB">
              <w:rPr>
                <w:rStyle w:val="rulelink"/>
              </w:rPr>
              <w:t>298.</w:t>
            </w:r>
          </w:p>
        </w:tc>
      </w:tr>
      <w:tr w:rsidR="0017239C" w:rsidRPr="00B52ACB" w14:paraId="7499B098" w14:textId="77777777" w:rsidTr="004E6DA2">
        <w:trPr>
          <w:cantSplit/>
        </w:trPr>
        <w:tc>
          <w:tcPr>
            <w:tcW w:w="220" w:type="dxa"/>
          </w:tcPr>
          <w:p w14:paraId="39BB1422" w14:textId="77777777" w:rsidR="0017239C" w:rsidRPr="00B52ACB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B52AC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001E5D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  <w:r w:rsidRPr="00B52ACB">
              <w:rPr>
                <w:kern w:val="18"/>
              </w:rPr>
              <w:t xml:space="preserve">For Vehicle Value factors, refer to Rule </w:t>
            </w:r>
            <w:r w:rsidRPr="00B52ACB">
              <w:rPr>
                <w:rStyle w:val="rulelink"/>
              </w:rPr>
              <w:t>301.</w:t>
            </w:r>
          </w:p>
        </w:tc>
      </w:tr>
      <w:tr w:rsidR="0017239C" w:rsidRPr="00B52ACB" w14:paraId="1A259C3C" w14:textId="77777777" w:rsidTr="004E6DA2">
        <w:trPr>
          <w:cantSplit/>
        </w:trPr>
        <w:tc>
          <w:tcPr>
            <w:tcW w:w="220" w:type="dxa"/>
          </w:tcPr>
          <w:p w14:paraId="4718BD1E" w14:textId="77777777" w:rsidR="0017239C" w:rsidRPr="00B52AC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1BF228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7255C83F" w14:textId="77777777" w:rsidTr="004E6DA2">
        <w:trPr>
          <w:cantSplit/>
        </w:trPr>
        <w:tc>
          <w:tcPr>
            <w:tcW w:w="220" w:type="dxa"/>
          </w:tcPr>
          <w:p w14:paraId="2FE76A03" w14:textId="77777777" w:rsidR="0017239C" w:rsidRPr="00B52ACB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DAC21D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5E8EE4A5" w14:textId="77777777" w:rsidTr="004E6DA2">
        <w:trPr>
          <w:cantSplit/>
        </w:trPr>
        <w:tc>
          <w:tcPr>
            <w:tcW w:w="220" w:type="dxa"/>
          </w:tcPr>
          <w:p w14:paraId="5FF00070" w14:textId="77777777" w:rsidR="0017239C" w:rsidRPr="00B52ACB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4DA3BA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6787C5D1" w14:textId="77777777" w:rsidTr="004E6DA2">
        <w:trPr>
          <w:cantSplit/>
        </w:trPr>
        <w:tc>
          <w:tcPr>
            <w:tcW w:w="220" w:type="dxa"/>
          </w:tcPr>
          <w:p w14:paraId="2AE6721F" w14:textId="77777777" w:rsidR="0017239C" w:rsidRPr="00B52ACB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B4E37B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21F0FA40" w14:textId="77777777" w:rsidTr="004E6DA2">
        <w:trPr>
          <w:cantSplit/>
        </w:trPr>
        <w:tc>
          <w:tcPr>
            <w:tcW w:w="220" w:type="dxa"/>
          </w:tcPr>
          <w:p w14:paraId="5EBCBE7D" w14:textId="77777777" w:rsidR="0017239C" w:rsidRPr="00B52AC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E499E7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3F1EA94E" w14:textId="77777777" w:rsidTr="004E6DA2">
        <w:trPr>
          <w:cantSplit/>
        </w:trPr>
        <w:tc>
          <w:tcPr>
            <w:tcW w:w="220" w:type="dxa"/>
          </w:tcPr>
          <w:p w14:paraId="34BD4018" w14:textId="77777777" w:rsidR="0017239C" w:rsidRPr="00B52AC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50A033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4E7F810A" w14:textId="77777777" w:rsidTr="004E6DA2">
        <w:trPr>
          <w:cantSplit/>
        </w:trPr>
        <w:tc>
          <w:tcPr>
            <w:tcW w:w="220" w:type="dxa"/>
          </w:tcPr>
          <w:p w14:paraId="1651FAF1" w14:textId="77777777" w:rsidR="0017239C" w:rsidRPr="00B52AC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14AEB7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172875FB" w14:textId="77777777" w:rsidTr="004E6DA2">
        <w:trPr>
          <w:cantSplit/>
        </w:trPr>
        <w:tc>
          <w:tcPr>
            <w:tcW w:w="220" w:type="dxa"/>
          </w:tcPr>
          <w:p w14:paraId="0C863F51" w14:textId="77777777" w:rsidR="0017239C" w:rsidRPr="00B52AC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37C25F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23FE15FC" w14:textId="77777777" w:rsidTr="004E6DA2">
        <w:trPr>
          <w:cantSplit/>
        </w:trPr>
        <w:tc>
          <w:tcPr>
            <w:tcW w:w="220" w:type="dxa"/>
          </w:tcPr>
          <w:p w14:paraId="0642CBE5" w14:textId="77777777" w:rsidR="0017239C" w:rsidRPr="00B52AC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94BC06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B52ACB" w14:paraId="5E4C0AAA" w14:textId="77777777" w:rsidTr="004E6DA2">
        <w:trPr>
          <w:cantSplit/>
        </w:trPr>
        <w:tc>
          <w:tcPr>
            <w:tcW w:w="220" w:type="dxa"/>
          </w:tcPr>
          <w:p w14:paraId="659E3C49" w14:textId="77777777" w:rsidR="0017239C" w:rsidRPr="00B52ACB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7BB143" w14:textId="77777777" w:rsidR="0017239C" w:rsidRPr="00B52ACB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0D17D84" w14:textId="3F49FE8E" w:rsidR="0017239C" w:rsidRDefault="0017239C" w:rsidP="0017239C">
      <w:pPr>
        <w:pStyle w:val="isonormal"/>
      </w:pPr>
    </w:p>
    <w:p w14:paraId="14B76960" w14:textId="5B524EE8" w:rsidR="0017239C" w:rsidRDefault="0017239C" w:rsidP="0017239C">
      <w:pPr>
        <w:pStyle w:val="isonormal"/>
        <w:jc w:val="left"/>
      </w:pPr>
    </w:p>
    <w:p w14:paraId="37268E00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22796E" w14:textId="77777777" w:rsidR="0017239C" w:rsidRPr="007D7642" w:rsidRDefault="0017239C" w:rsidP="0017239C">
      <w:pPr>
        <w:pStyle w:val="subcap"/>
      </w:pPr>
      <w:r w:rsidRPr="007D7642">
        <w:lastRenderedPageBreak/>
        <w:t>TERRITORY 138</w:t>
      </w:r>
    </w:p>
    <w:p w14:paraId="0E994C3A" w14:textId="77777777" w:rsidR="0017239C" w:rsidRPr="007D7642" w:rsidRDefault="0017239C" w:rsidP="0017239C">
      <w:pPr>
        <w:pStyle w:val="subcap2"/>
      </w:pPr>
      <w:r w:rsidRPr="007D7642">
        <w:t>PHYS DAM</w:t>
      </w:r>
    </w:p>
    <w:p w14:paraId="2A0E09B0" w14:textId="77777777" w:rsidR="0017239C" w:rsidRPr="007D7642" w:rsidRDefault="0017239C" w:rsidP="0017239C">
      <w:pPr>
        <w:pStyle w:val="isonormal"/>
      </w:pPr>
    </w:p>
    <w:p w14:paraId="77967CC0" w14:textId="77777777" w:rsidR="0017239C" w:rsidRPr="007D7642" w:rsidRDefault="0017239C" w:rsidP="0017239C">
      <w:pPr>
        <w:pStyle w:val="isonormal"/>
        <w:sectPr w:rsidR="0017239C" w:rsidRPr="007D7642" w:rsidSect="0017239C">
          <w:headerReference w:type="even" r:id="rId313"/>
          <w:headerReference w:type="default" r:id="rId314"/>
          <w:footerReference w:type="even" r:id="rId315"/>
          <w:footerReference w:type="default" r:id="rId316"/>
          <w:headerReference w:type="first" r:id="rId317"/>
          <w:footerReference w:type="first" r:id="rId31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7D7642" w14:paraId="2EA2D726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33CCD74" w14:textId="77777777" w:rsidR="0017239C" w:rsidRPr="007D7642" w:rsidRDefault="0017239C" w:rsidP="004E6DA2">
            <w:pPr>
              <w:pStyle w:val="tablehead"/>
              <w:rPr>
                <w:kern w:val="18"/>
              </w:rPr>
            </w:pPr>
            <w:r w:rsidRPr="007D7642">
              <w:rPr>
                <w:kern w:val="18"/>
              </w:rPr>
              <w:t>PHYSICAL DAMAGE</w:t>
            </w:r>
            <w:r w:rsidRPr="007D7642">
              <w:rPr>
                <w:kern w:val="18"/>
              </w:rPr>
              <w:br/>
              <w:t>Original Cost New Range</w:t>
            </w:r>
            <w:r w:rsidRPr="007D7642">
              <w:rPr>
                <w:kern w:val="18"/>
              </w:rPr>
              <w:br/>
              <w:t>$25,000 – 29,999</w:t>
            </w:r>
          </w:p>
        </w:tc>
      </w:tr>
      <w:tr w:rsidR="0017239C" w:rsidRPr="007D7642" w14:paraId="3AA702B7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82497E2" w14:textId="77777777" w:rsidR="0017239C" w:rsidRPr="007D7642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EE39317" w14:textId="77777777" w:rsidR="0017239C" w:rsidRPr="007D7642" w:rsidRDefault="0017239C" w:rsidP="004E6DA2">
            <w:pPr>
              <w:pStyle w:val="tablehead"/>
              <w:rPr>
                <w:kern w:val="18"/>
              </w:rPr>
            </w:pPr>
            <w:r w:rsidRPr="007D7642">
              <w:rPr>
                <w:kern w:val="18"/>
              </w:rPr>
              <w:t>Specified</w:t>
            </w:r>
            <w:r w:rsidRPr="007D7642">
              <w:rPr>
                <w:kern w:val="18"/>
              </w:rPr>
              <w:br/>
              <w:t>Causes</w:t>
            </w:r>
            <w:r w:rsidRPr="007D764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8EB8F7" w14:textId="77777777" w:rsidR="0017239C" w:rsidRPr="007D7642" w:rsidRDefault="0017239C" w:rsidP="004E6DA2">
            <w:pPr>
              <w:pStyle w:val="tablehead"/>
              <w:rPr>
                <w:kern w:val="18"/>
              </w:rPr>
            </w:pPr>
            <w:r w:rsidRPr="007D7642">
              <w:rPr>
                <w:kern w:val="18"/>
              </w:rPr>
              <w:br/>
            </w:r>
            <w:r w:rsidRPr="007D764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5AACE1" w14:textId="77777777" w:rsidR="0017239C" w:rsidRPr="007D7642" w:rsidRDefault="0017239C" w:rsidP="004E6DA2">
            <w:pPr>
              <w:pStyle w:val="tablehead"/>
              <w:rPr>
                <w:kern w:val="18"/>
              </w:rPr>
            </w:pPr>
            <w:r w:rsidRPr="007D7642">
              <w:rPr>
                <w:kern w:val="18"/>
              </w:rPr>
              <w:t>$500</w:t>
            </w:r>
            <w:r w:rsidRPr="007D7642">
              <w:rPr>
                <w:kern w:val="18"/>
              </w:rPr>
              <w:br/>
              <w:t>Ded.</w:t>
            </w:r>
            <w:r w:rsidRPr="007D7642">
              <w:rPr>
                <w:kern w:val="18"/>
              </w:rPr>
              <w:br/>
              <w:t>Coll.</w:t>
            </w:r>
          </w:p>
        </w:tc>
      </w:tr>
      <w:tr w:rsidR="0017239C" w:rsidRPr="007D7642" w14:paraId="478E7FEE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41FEB31" w14:textId="77777777" w:rsidR="0017239C" w:rsidRPr="007D764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D764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7D7642" w14:paraId="24A85197" w14:textId="77777777" w:rsidTr="004E6DA2">
        <w:trPr>
          <w:cantSplit/>
        </w:trPr>
        <w:tc>
          <w:tcPr>
            <w:tcW w:w="540" w:type="dxa"/>
            <w:gridSpan w:val="2"/>
          </w:tcPr>
          <w:p w14:paraId="40CEB217" w14:textId="77777777" w:rsidR="0017239C" w:rsidRPr="007D764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92F405" w14:textId="77777777" w:rsidR="0017239C" w:rsidRPr="007D7642" w:rsidRDefault="0017239C" w:rsidP="004E6DA2">
            <w:pPr>
              <w:pStyle w:val="tabletext11"/>
              <w:rPr>
                <w:b/>
                <w:kern w:val="18"/>
              </w:rPr>
            </w:pPr>
            <w:r w:rsidRPr="007D7642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7D7642" w14:paraId="1C6505D2" w14:textId="77777777" w:rsidTr="004E6DA2">
        <w:trPr>
          <w:cantSplit/>
        </w:trPr>
        <w:tc>
          <w:tcPr>
            <w:tcW w:w="540" w:type="dxa"/>
            <w:gridSpan w:val="2"/>
          </w:tcPr>
          <w:p w14:paraId="684EC54D" w14:textId="77777777" w:rsidR="0017239C" w:rsidRPr="007D764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F404B3" w14:textId="77777777" w:rsidR="0017239C" w:rsidRPr="007D7642" w:rsidRDefault="0017239C" w:rsidP="004E6DA2">
            <w:pPr>
              <w:pStyle w:val="tabletext11"/>
              <w:rPr>
                <w:b/>
                <w:kern w:val="18"/>
              </w:rPr>
            </w:pPr>
            <w:r w:rsidRPr="007D764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7D7642" w14:paraId="07CE114F" w14:textId="77777777" w:rsidTr="004E6DA2">
        <w:trPr>
          <w:cantSplit/>
        </w:trPr>
        <w:tc>
          <w:tcPr>
            <w:tcW w:w="4860" w:type="dxa"/>
            <w:gridSpan w:val="3"/>
          </w:tcPr>
          <w:p w14:paraId="6A9D0501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D5EEA7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3E3136BD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010DC1BD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366</w:t>
            </w:r>
          </w:p>
        </w:tc>
      </w:tr>
      <w:tr w:rsidR="0017239C" w:rsidRPr="007D7642" w14:paraId="074593E2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7AA62C" w14:textId="77777777" w:rsidR="0017239C" w:rsidRPr="007D764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D764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7D7642" w14:paraId="67EF36B7" w14:textId="77777777" w:rsidTr="004E6DA2">
        <w:trPr>
          <w:cantSplit/>
        </w:trPr>
        <w:tc>
          <w:tcPr>
            <w:tcW w:w="4860" w:type="dxa"/>
            <w:gridSpan w:val="3"/>
          </w:tcPr>
          <w:p w14:paraId="1346EF2D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5257AC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FA13CD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D6650C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7D7642" w14:paraId="3A21DF40" w14:textId="77777777" w:rsidTr="004E6DA2">
        <w:trPr>
          <w:cantSplit/>
        </w:trPr>
        <w:tc>
          <w:tcPr>
            <w:tcW w:w="4860" w:type="dxa"/>
            <w:gridSpan w:val="3"/>
          </w:tcPr>
          <w:p w14:paraId="5F12F943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F15B59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153</w:t>
            </w:r>
          </w:p>
        </w:tc>
        <w:tc>
          <w:tcPr>
            <w:tcW w:w="1500" w:type="dxa"/>
          </w:tcPr>
          <w:p w14:paraId="474A67A2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0C7686E6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604</w:t>
            </w:r>
          </w:p>
        </w:tc>
      </w:tr>
      <w:tr w:rsidR="0017239C" w:rsidRPr="007D7642" w14:paraId="4D6F3114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07E6ED8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3F6E89DB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BAB996" w14:textId="77777777" w:rsidR="0017239C" w:rsidRPr="007D764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D764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7D7642" w14:paraId="32C583AE" w14:textId="77777777" w:rsidTr="004E6DA2">
        <w:trPr>
          <w:cantSplit/>
        </w:trPr>
        <w:tc>
          <w:tcPr>
            <w:tcW w:w="540" w:type="dxa"/>
            <w:gridSpan w:val="2"/>
          </w:tcPr>
          <w:p w14:paraId="0EAB72A6" w14:textId="77777777" w:rsidR="0017239C" w:rsidRPr="007D764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5A06D8" w14:textId="77777777" w:rsidR="0017239C" w:rsidRPr="007D764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D7642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7D7642" w14:paraId="4A862377" w14:textId="77777777" w:rsidTr="004E6DA2">
        <w:trPr>
          <w:cantSplit/>
        </w:trPr>
        <w:tc>
          <w:tcPr>
            <w:tcW w:w="4860" w:type="dxa"/>
            <w:gridSpan w:val="3"/>
          </w:tcPr>
          <w:p w14:paraId="5E5983AC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1D590B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1FEDC2A1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7F5066D6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824</w:t>
            </w:r>
          </w:p>
        </w:tc>
      </w:tr>
      <w:tr w:rsidR="0017239C" w:rsidRPr="007D7642" w14:paraId="37C678A4" w14:textId="77777777" w:rsidTr="004E6DA2">
        <w:trPr>
          <w:cantSplit/>
        </w:trPr>
        <w:tc>
          <w:tcPr>
            <w:tcW w:w="540" w:type="dxa"/>
            <w:gridSpan w:val="2"/>
          </w:tcPr>
          <w:p w14:paraId="170B72A9" w14:textId="77777777" w:rsidR="0017239C" w:rsidRPr="007D764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3A7C7C" w14:textId="77777777" w:rsidR="0017239C" w:rsidRPr="007D764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D7642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7D7642" w14:paraId="6FA895F6" w14:textId="77777777" w:rsidTr="004E6DA2">
        <w:trPr>
          <w:cantSplit/>
        </w:trPr>
        <w:tc>
          <w:tcPr>
            <w:tcW w:w="4860" w:type="dxa"/>
            <w:gridSpan w:val="3"/>
          </w:tcPr>
          <w:p w14:paraId="540EEC04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813762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073693F4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53D6B9F4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231</w:t>
            </w:r>
          </w:p>
        </w:tc>
      </w:tr>
      <w:tr w:rsidR="0017239C" w:rsidRPr="007D7642" w14:paraId="5498871F" w14:textId="77777777" w:rsidTr="004E6DA2">
        <w:trPr>
          <w:cantSplit/>
        </w:trPr>
        <w:tc>
          <w:tcPr>
            <w:tcW w:w="540" w:type="dxa"/>
            <w:gridSpan w:val="2"/>
          </w:tcPr>
          <w:p w14:paraId="318DF3C8" w14:textId="77777777" w:rsidR="0017239C" w:rsidRPr="007D764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CE0B69" w14:textId="77777777" w:rsidR="0017239C" w:rsidRPr="007D764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D7642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7D7642" w14:paraId="296898C3" w14:textId="77777777" w:rsidTr="004E6DA2">
        <w:trPr>
          <w:cantSplit/>
        </w:trPr>
        <w:tc>
          <w:tcPr>
            <w:tcW w:w="4860" w:type="dxa"/>
            <w:gridSpan w:val="3"/>
          </w:tcPr>
          <w:p w14:paraId="7A849124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C10CF6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6B1B0F02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081BB12C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231</w:t>
            </w:r>
          </w:p>
        </w:tc>
      </w:tr>
      <w:tr w:rsidR="0017239C" w:rsidRPr="007D7642" w14:paraId="1AC7A6B8" w14:textId="77777777" w:rsidTr="004E6DA2">
        <w:trPr>
          <w:cantSplit/>
        </w:trPr>
        <w:tc>
          <w:tcPr>
            <w:tcW w:w="540" w:type="dxa"/>
            <w:gridSpan w:val="2"/>
          </w:tcPr>
          <w:p w14:paraId="2CB93806" w14:textId="77777777" w:rsidR="0017239C" w:rsidRPr="007D7642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A70715" w14:textId="77777777" w:rsidR="0017239C" w:rsidRPr="007D7642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7D7642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7D7642" w14:paraId="427CA19C" w14:textId="77777777" w:rsidTr="004E6DA2">
        <w:trPr>
          <w:cantSplit/>
        </w:trPr>
        <w:tc>
          <w:tcPr>
            <w:tcW w:w="4860" w:type="dxa"/>
            <w:gridSpan w:val="3"/>
          </w:tcPr>
          <w:p w14:paraId="78539E82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F4CDE0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5C8ACC89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53D58C85" w14:textId="77777777" w:rsidR="0017239C" w:rsidRPr="007D7642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7D7642">
              <w:rPr>
                <w:kern w:val="18"/>
              </w:rPr>
              <w:t>$   824</w:t>
            </w:r>
          </w:p>
        </w:tc>
      </w:tr>
      <w:tr w:rsidR="0017239C" w:rsidRPr="007D7642" w14:paraId="2B60E800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250A89A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05C5D0D0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B1097D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48BD054D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10E86B38" w14:textId="77777777" w:rsidR="0017239C" w:rsidRPr="007D764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D76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F660AE7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  <w:r w:rsidRPr="007D7642">
              <w:rPr>
                <w:kern w:val="18"/>
              </w:rPr>
              <w:t xml:space="preserve">For Other Than Zone-rated Trucks, Tractors and Trailers Classifications, refer to Rule </w:t>
            </w:r>
            <w:r w:rsidRPr="007D7642">
              <w:rPr>
                <w:rStyle w:val="rulelink"/>
              </w:rPr>
              <w:t>222. for premium development.</w:t>
            </w:r>
          </w:p>
        </w:tc>
      </w:tr>
      <w:tr w:rsidR="0017239C" w:rsidRPr="007D7642" w14:paraId="4C82C509" w14:textId="77777777" w:rsidTr="004E6DA2">
        <w:trPr>
          <w:cantSplit/>
        </w:trPr>
        <w:tc>
          <w:tcPr>
            <w:tcW w:w="220" w:type="dxa"/>
          </w:tcPr>
          <w:p w14:paraId="16813C75" w14:textId="77777777" w:rsidR="0017239C" w:rsidRPr="007D764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D76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F9140A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  <w:r w:rsidRPr="007D7642">
              <w:rPr>
                <w:kern w:val="18"/>
              </w:rPr>
              <w:t xml:space="preserve">For Private Passenger Types Classifications, refer to Rule </w:t>
            </w:r>
            <w:r w:rsidRPr="007D7642">
              <w:rPr>
                <w:rStyle w:val="rulelink"/>
              </w:rPr>
              <w:t>232. for premium development.</w:t>
            </w:r>
          </w:p>
        </w:tc>
      </w:tr>
      <w:tr w:rsidR="0017239C" w:rsidRPr="007D7642" w14:paraId="1227ABEB" w14:textId="77777777" w:rsidTr="004E6DA2">
        <w:trPr>
          <w:cantSplit/>
        </w:trPr>
        <w:tc>
          <w:tcPr>
            <w:tcW w:w="220" w:type="dxa"/>
          </w:tcPr>
          <w:p w14:paraId="4FCDB86B" w14:textId="77777777" w:rsidR="0017239C" w:rsidRPr="007D764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D76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28CC05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  <w:r w:rsidRPr="007D7642">
              <w:rPr>
                <w:kern w:val="18"/>
              </w:rPr>
              <w:t xml:space="preserve">For Other Than Zone-rated Publics Autos, refer to Rule </w:t>
            </w:r>
            <w:r w:rsidRPr="007D7642">
              <w:rPr>
                <w:rStyle w:val="rulelink"/>
              </w:rPr>
              <w:t>239. for premium development.</w:t>
            </w:r>
          </w:p>
        </w:tc>
      </w:tr>
      <w:tr w:rsidR="0017239C" w:rsidRPr="007D7642" w14:paraId="23964D86" w14:textId="77777777" w:rsidTr="004E6DA2">
        <w:trPr>
          <w:cantSplit/>
        </w:trPr>
        <w:tc>
          <w:tcPr>
            <w:tcW w:w="220" w:type="dxa"/>
          </w:tcPr>
          <w:p w14:paraId="16FB1085" w14:textId="77777777" w:rsidR="0017239C" w:rsidRPr="007D764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D76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8B56FFF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  <w:r w:rsidRPr="007D7642">
              <w:rPr>
                <w:kern w:val="18"/>
              </w:rPr>
              <w:t xml:space="preserve">For Deductible factors, refer to Rule </w:t>
            </w:r>
            <w:r w:rsidRPr="007D7642">
              <w:rPr>
                <w:rStyle w:val="rulelink"/>
              </w:rPr>
              <w:t>298.</w:t>
            </w:r>
          </w:p>
        </w:tc>
      </w:tr>
      <w:tr w:rsidR="0017239C" w:rsidRPr="007D7642" w14:paraId="750AB192" w14:textId="77777777" w:rsidTr="004E6DA2">
        <w:trPr>
          <w:cantSplit/>
        </w:trPr>
        <w:tc>
          <w:tcPr>
            <w:tcW w:w="220" w:type="dxa"/>
          </w:tcPr>
          <w:p w14:paraId="5828D6E2" w14:textId="77777777" w:rsidR="0017239C" w:rsidRPr="007D7642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7D764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C887B3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  <w:r w:rsidRPr="007D7642">
              <w:rPr>
                <w:kern w:val="18"/>
              </w:rPr>
              <w:t xml:space="preserve">For Vehicle Value factors, refer to Rule </w:t>
            </w:r>
            <w:r w:rsidRPr="007D7642">
              <w:rPr>
                <w:rStyle w:val="rulelink"/>
              </w:rPr>
              <w:t>301.</w:t>
            </w:r>
          </w:p>
        </w:tc>
      </w:tr>
      <w:tr w:rsidR="0017239C" w:rsidRPr="007D7642" w14:paraId="5DFDB1A5" w14:textId="77777777" w:rsidTr="004E6DA2">
        <w:trPr>
          <w:cantSplit/>
        </w:trPr>
        <w:tc>
          <w:tcPr>
            <w:tcW w:w="220" w:type="dxa"/>
          </w:tcPr>
          <w:p w14:paraId="364B1C2F" w14:textId="77777777" w:rsidR="0017239C" w:rsidRPr="007D764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851182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4498D278" w14:textId="77777777" w:rsidTr="004E6DA2">
        <w:trPr>
          <w:cantSplit/>
        </w:trPr>
        <w:tc>
          <w:tcPr>
            <w:tcW w:w="220" w:type="dxa"/>
          </w:tcPr>
          <w:p w14:paraId="6894E5E0" w14:textId="77777777" w:rsidR="0017239C" w:rsidRPr="007D7642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43A189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4F5CB3CC" w14:textId="77777777" w:rsidTr="004E6DA2">
        <w:trPr>
          <w:cantSplit/>
        </w:trPr>
        <w:tc>
          <w:tcPr>
            <w:tcW w:w="220" w:type="dxa"/>
          </w:tcPr>
          <w:p w14:paraId="35CF2D4C" w14:textId="77777777" w:rsidR="0017239C" w:rsidRPr="007D7642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097F12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2789EC76" w14:textId="77777777" w:rsidTr="004E6DA2">
        <w:trPr>
          <w:cantSplit/>
        </w:trPr>
        <w:tc>
          <w:tcPr>
            <w:tcW w:w="220" w:type="dxa"/>
          </w:tcPr>
          <w:p w14:paraId="326A8648" w14:textId="77777777" w:rsidR="0017239C" w:rsidRPr="007D7642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AE4495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018C41E9" w14:textId="77777777" w:rsidTr="004E6DA2">
        <w:trPr>
          <w:cantSplit/>
        </w:trPr>
        <w:tc>
          <w:tcPr>
            <w:tcW w:w="220" w:type="dxa"/>
          </w:tcPr>
          <w:p w14:paraId="714126A8" w14:textId="77777777" w:rsidR="0017239C" w:rsidRPr="007D764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74F948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56A774B8" w14:textId="77777777" w:rsidTr="004E6DA2">
        <w:trPr>
          <w:cantSplit/>
        </w:trPr>
        <w:tc>
          <w:tcPr>
            <w:tcW w:w="220" w:type="dxa"/>
          </w:tcPr>
          <w:p w14:paraId="7CC939C5" w14:textId="77777777" w:rsidR="0017239C" w:rsidRPr="007D764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BA2843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1DDBFFB1" w14:textId="77777777" w:rsidTr="004E6DA2">
        <w:trPr>
          <w:cantSplit/>
        </w:trPr>
        <w:tc>
          <w:tcPr>
            <w:tcW w:w="220" w:type="dxa"/>
          </w:tcPr>
          <w:p w14:paraId="7135A3A3" w14:textId="77777777" w:rsidR="0017239C" w:rsidRPr="007D764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D39A87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5881DA8C" w14:textId="77777777" w:rsidTr="004E6DA2">
        <w:trPr>
          <w:cantSplit/>
        </w:trPr>
        <w:tc>
          <w:tcPr>
            <w:tcW w:w="220" w:type="dxa"/>
          </w:tcPr>
          <w:p w14:paraId="1BECEA31" w14:textId="77777777" w:rsidR="0017239C" w:rsidRPr="007D764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E118D0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5F89457D" w14:textId="77777777" w:rsidTr="004E6DA2">
        <w:trPr>
          <w:cantSplit/>
        </w:trPr>
        <w:tc>
          <w:tcPr>
            <w:tcW w:w="220" w:type="dxa"/>
          </w:tcPr>
          <w:p w14:paraId="08AA17C9" w14:textId="77777777" w:rsidR="0017239C" w:rsidRPr="007D764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5F3538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7D7642" w14:paraId="3D951A8F" w14:textId="77777777" w:rsidTr="004E6DA2">
        <w:trPr>
          <w:cantSplit/>
        </w:trPr>
        <w:tc>
          <w:tcPr>
            <w:tcW w:w="220" w:type="dxa"/>
          </w:tcPr>
          <w:p w14:paraId="303BA354" w14:textId="77777777" w:rsidR="0017239C" w:rsidRPr="007D7642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F5AA59" w14:textId="77777777" w:rsidR="0017239C" w:rsidRPr="007D7642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7FA9FB9C" w14:textId="268656B6" w:rsidR="0017239C" w:rsidRDefault="0017239C" w:rsidP="0017239C">
      <w:pPr>
        <w:pStyle w:val="isonormal"/>
      </w:pPr>
    </w:p>
    <w:p w14:paraId="0AB951D2" w14:textId="0284A6A1" w:rsidR="0017239C" w:rsidRDefault="0017239C" w:rsidP="0017239C">
      <w:pPr>
        <w:pStyle w:val="isonormal"/>
        <w:jc w:val="left"/>
      </w:pPr>
    </w:p>
    <w:p w14:paraId="33D7B88A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5CF63F1" w14:textId="77777777" w:rsidR="0017239C" w:rsidRPr="0042247A" w:rsidRDefault="0017239C" w:rsidP="0017239C">
      <w:pPr>
        <w:pStyle w:val="subcap"/>
      </w:pPr>
      <w:r w:rsidRPr="0042247A">
        <w:lastRenderedPageBreak/>
        <w:t>TERRITORY 139</w:t>
      </w:r>
    </w:p>
    <w:p w14:paraId="3039FE47" w14:textId="77777777" w:rsidR="0017239C" w:rsidRPr="0042247A" w:rsidRDefault="0017239C" w:rsidP="0017239C">
      <w:pPr>
        <w:pStyle w:val="subcap2"/>
      </w:pPr>
      <w:r w:rsidRPr="0042247A">
        <w:t>PHYS DAM</w:t>
      </w:r>
    </w:p>
    <w:p w14:paraId="3BDCA8A9" w14:textId="77777777" w:rsidR="0017239C" w:rsidRPr="0042247A" w:rsidRDefault="0017239C" w:rsidP="0017239C">
      <w:pPr>
        <w:pStyle w:val="isonormal"/>
      </w:pPr>
    </w:p>
    <w:p w14:paraId="1B3F1E15" w14:textId="77777777" w:rsidR="0017239C" w:rsidRPr="0042247A" w:rsidRDefault="0017239C" w:rsidP="0017239C">
      <w:pPr>
        <w:pStyle w:val="isonormal"/>
        <w:sectPr w:rsidR="0017239C" w:rsidRPr="0042247A" w:rsidSect="0017239C">
          <w:headerReference w:type="even" r:id="rId319"/>
          <w:headerReference w:type="default" r:id="rId320"/>
          <w:footerReference w:type="even" r:id="rId321"/>
          <w:footerReference w:type="default" r:id="rId322"/>
          <w:headerReference w:type="first" r:id="rId323"/>
          <w:footerReference w:type="first" r:id="rId32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42247A" w14:paraId="2D88D4C5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F71D86E" w14:textId="77777777" w:rsidR="0017239C" w:rsidRPr="0042247A" w:rsidRDefault="0017239C" w:rsidP="004E6DA2">
            <w:pPr>
              <w:pStyle w:val="tablehead"/>
              <w:rPr>
                <w:kern w:val="18"/>
              </w:rPr>
            </w:pPr>
            <w:r w:rsidRPr="0042247A">
              <w:rPr>
                <w:kern w:val="18"/>
              </w:rPr>
              <w:t>PHYSICAL DAMAGE</w:t>
            </w:r>
            <w:r w:rsidRPr="0042247A">
              <w:rPr>
                <w:kern w:val="18"/>
              </w:rPr>
              <w:br/>
              <w:t>Original Cost New Range</w:t>
            </w:r>
            <w:r w:rsidRPr="0042247A">
              <w:rPr>
                <w:kern w:val="18"/>
              </w:rPr>
              <w:br/>
              <w:t>$25,000 – 29,999</w:t>
            </w:r>
          </w:p>
        </w:tc>
      </w:tr>
      <w:tr w:rsidR="0017239C" w:rsidRPr="0042247A" w14:paraId="142E29E0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557571D" w14:textId="77777777" w:rsidR="0017239C" w:rsidRPr="0042247A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2B5F3AA" w14:textId="77777777" w:rsidR="0017239C" w:rsidRPr="0042247A" w:rsidRDefault="0017239C" w:rsidP="004E6DA2">
            <w:pPr>
              <w:pStyle w:val="tablehead"/>
              <w:rPr>
                <w:kern w:val="18"/>
              </w:rPr>
            </w:pPr>
            <w:r w:rsidRPr="0042247A">
              <w:rPr>
                <w:kern w:val="18"/>
              </w:rPr>
              <w:t>Specified</w:t>
            </w:r>
            <w:r w:rsidRPr="0042247A">
              <w:rPr>
                <w:kern w:val="18"/>
              </w:rPr>
              <w:br/>
              <w:t>Causes</w:t>
            </w:r>
            <w:r w:rsidRPr="0042247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518B9D" w14:textId="77777777" w:rsidR="0017239C" w:rsidRPr="0042247A" w:rsidRDefault="0017239C" w:rsidP="004E6DA2">
            <w:pPr>
              <w:pStyle w:val="tablehead"/>
              <w:rPr>
                <w:kern w:val="18"/>
              </w:rPr>
            </w:pPr>
            <w:r w:rsidRPr="0042247A">
              <w:rPr>
                <w:kern w:val="18"/>
              </w:rPr>
              <w:br/>
            </w:r>
            <w:r w:rsidRPr="0042247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65CB1F" w14:textId="77777777" w:rsidR="0017239C" w:rsidRPr="0042247A" w:rsidRDefault="0017239C" w:rsidP="004E6DA2">
            <w:pPr>
              <w:pStyle w:val="tablehead"/>
              <w:rPr>
                <w:kern w:val="18"/>
              </w:rPr>
            </w:pPr>
            <w:r w:rsidRPr="0042247A">
              <w:rPr>
                <w:kern w:val="18"/>
              </w:rPr>
              <w:t>$500</w:t>
            </w:r>
            <w:r w:rsidRPr="0042247A">
              <w:rPr>
                <w:kern w:val="18"/>
              </w:rPr>
              <w:br/>
              <w:t>Ded.</w:t>
            </w:r>
            <w:r w:rsidRPr="0042247A">
              <w:rPr>
                <w:kern w:val="18"/>
              </w:rPr>
              <w:br/>
              <w:t>Coll.</w:t>
            </w:r>
          </w:p>
        </w:tc>
      </w:tr>
      <w:tr w:rsidR="0017239C" w:rsidRPr="0042247A" w14:paraId="5B1ED2CF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A092009" w14:textId="77777777" w:rsidR="0017239C" w:rsidRPr="0042247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2247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42247A" w14:paraId="7597FA55" w14:textId="77777777" w:rsidTr="004E6DA2">
        <w:trPr>
          <w:cantSplit/>
        </w:trPr>
        <w:tc>
          <w:tcPr>
            <w:tcW w:w="540" w:type="dxa"/>
            <w:gridSpan w:val="2"/>
          </w:tcPr>
          <w:p w14:paraId="488A2B5C" w14:textId="77777777" w:rsidR="0017239C" w:rsidRPr="0042247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AE524B" w14:textId="77777777" w:rsidR="0017239C" w:rsidRPr="0042247A" w:rsidRDefault="0017239C" w:rsidP="004E6DA2">
            <w:pPr>
              <w:pStyle w:val="tabletext11"/>
              <w:rPr>
                <w:b/>
                <w:kern w:val="18"/>
              </w:rPr>
            </w:pPr>
            <w:r w:rsidRPr="0042247A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42247A" w14:paraId="2E98453C" w14:textId="77777777" w:rsidTr="004E6DA2">
        <w:trPr>
          <w:cantSplit/>
        </w:trPr>
        <w:tc>
          <w:tcPr>
            <w:tcW w:w="540" w:type="dxa"/>
            <w:gridSpan w:val="2"/>
          </w:tcPr>
          <w:p w14:paraId="626B8F14" w14:textId="77777777" w:rsidR="0017239C" w:rsidRPr="0042247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5CEA60" w14:textId="77777777" w:rsidR="0017239C" w:rsidRPr="0042247A" w:rsidRDefault="0017239C" w:rsidP="004E6DA2">
            <w:pPr>
              <w:pStyle w:val="tabletext11"/>
              <w:rPr>
                <w:b/>
                <w:kern w:val="18"/>
              </w:rPr>
            </w:pPr>
            <w:r w:rsidRPr="0042247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42247A" w14:paraId="007F254A" w14:textId="77777777" w:rsidTr="004E6DA2">
        <w:trPr>
          <w:cantSplit/>
        </w:trPr>
        <w:tc>
          <w:tcPr>
            <w:tcW w:w="4860" w:type="dxa"/>
            <w:gridSpan w:val="3"/>
          </w:tcPr>
          <w:p w14:paraId="22A4D8E7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21E20C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13E9AED1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06E45435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315</w:t>
            </w:r>
          </w:p>
        </w:tc>
      </w:tr>
      <w:tr w:rsidR="0017239C" w:rsidRPr="0042247A" w14:paraId="549B8FBA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C6258E" w14:textId="77777777" w:rsidR="0017239C" w:rsidRPr="0042247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2247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42247A" w14:paraId="2D6D0245" w14:textId="77777777" w:rsidTr="004E6DA2">
        <w:trPr>
          <w:cantSplit/>
        </w:trPr>
        <w:tc>
          <w:tcPr>
            <w:tcW w:w="4860" w:type="dxa"/>
            <w:gridSpan w:val="3"/>
          </w:tcPr>
          <w:p w14:paraId="6EE5C16D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3A5580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EF06B5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E14DA9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42247A" w14:paraId="0C86F777" w14:textId="77777777" w:rsidTr="004E6DA2">
        <w:trPr>
          <w:cantSplit/>
        </w:trPr>
        <w:tc>
          <w:tcPr>
            <w:tcW w:w="4860" w:type="dxa"/>
            <w:gridSpan w:val="3"/>
          </w:tcPr>
          <w:p w14:paraId="49FCDB8B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7F5278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238B7972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38BED891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418</w:t>
            </w:r>
          </w:p>
        </w:tc>
      </w:tr>
      <w:tr w:rsidR="0017239C" w:rsidRPr="0042247A" w14:paraId="3F4C993D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D039F7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1C923BC7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9F9133" w14:textId="77777777" w:rsidR="0017239C" w:rsidRPr="0042247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2247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42247A" w14:paraId="6C38F49F" w14:textId="77777777" w:rsidTr="004E6DA2">
        <w:trPr>
          <w:cantSplit/>
        </w:trPr>
        <w:tc>
          <w:tcPr>
            <w:tcW w:w="540" w:type="dxa"/>
            <w:gridSpan w:val="2"/>
          </w:tcPr>
          <w:p w14:paraId="310C0AA6" w14:textId="77777777" w:rsidR="0017239C" w:rsidRPr="0042247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01557A" w14:textId="77777777" w:rsidR="0017239C" w:rsidRPr="0042247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2247A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42247A" w14:paraId="1DDB09DB" w14:textId="77777777" w:rsidTr="004E6DA2">
        <w:trPr>
          <w:cantSplit/>
        </w:trPr>
        <w:tc>
          <w:tcPr>
            <w:tcW w:w="4860" w:type="dxa"/>
            <w:gridSpan w:val="3"/>
          </w:tcPr>
          <w:p w14:paraId="600D66A7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280E46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04B88C11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36E22CBC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709</w:t>
            </w:r>
          </w:p>
        </w:tc>
      </w:tr>
      <w:tr w:rsidR="0017239C" w:rsidRPr="0042247A" w14:paraId="3FACE32B" w14:textId="77777777" w:rsidTr="004E6DA2">
        <w:trPr>
          <w:cantSplit/>
        </w:trPr>
        <w:tc>
          <w:tcPr>
            <w:tcW w:w="540" w:type="dxa"/>
            <w:gridSpan w:val="2"/>
          </w:tcPr>
          <w:p w14:paraId="7715DD10" w14:textId="77777777" w:rsidR="0017239C" w:rsidRPr="0042247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CEAC18" w14:textId="77777777" w:rsidR="0017239C" w:rsidRPr="0042247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2247A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42247A" w14:paraId="4720199D" w14:textId="77777777" w:rsidTr="004E6DA2">
        <w:trPr>
          <w:cantSplit/>
        </w:trPr>
        <w:tc>
          <w:tcPr>
            <w:tcW w:w="4860" w:type="dxa"/>
            <w:gridSpan w:val="3"/>
          </w:tcPr>
          <w:p w14:paraId="6693C947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9D8EC5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0D7AFD93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425EBA5B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198</w:t>
            </w:r>
          </w:p>
        </w:tc>
      </w:tr>
      <w:tr w:rsidR="0017239C" w:rsidRPr="0042247A" w14:paraId="2CA40317" w14:textId="77777777" w:rsidTr="004E6DA2">
        <w:trPr>
          <w:cantSplit/>
        </w:trPr>
        <w:tc>
          <w:tcPr>
            <w:tcW w:w="540" w:type="dxa"/>
            <w:gridSpan w:val="2"/>
          </w:tcPr>
          <w:p w14:paraId="35836CBC" w14:textId="77777777" w:rsidR="0017239C" w:rsidRPr="0042247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EF33D4" w14:textId="77777777" w:rsidR="0017239C" w:rsidRPr="0042247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2247A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42247A" w14:paraId="59A0903C" w14:textId="77777777" w:rsidTr="004E6DA2">
        <w:trPr>
          <w:cantSplit/>
        </w:trPr>
        <w:tc>
          <w:tcPr>
            <w:tcW w:w="4860" w:type="dxa"/>
            <w:gridSpan w:val="3"/>
          </w:tcPr>
          <w:p w14:paraId="2B17503D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6E078E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7024B2CB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4AEBF847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198</w:t>
            </w:r>
          </w:p>
        </w:tc>
      </w:tr>
      <w:tr w:rsidR="0017239C" w:rsidRPr="0042247A" w14:paraId="0A46293E" w14:textId="77777777" w:rsidTr="004E6DA2">
        <w:trPr>
          <w:cantSplit/>
        </w:trPr>
        <w:tc>
          <w:tcPr>
            <w:tcW w:w="540" w:type="dxa"/>
            <w:gridSpan w:val="2"/>
          </w:tcPr>
          <w:p w14:paraId="7FCA42D5" w14:textId="77777777" w:rsidR="0017239C" w:rsidRPr="0042247A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72DAF2" w14:textId="77777777" w:rsidR="0017239C" w:rsidRPr="0042247A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42247A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42247A" w14:paraId="5BE130C5" w14:textId="77777777" w:rsidTr="004E6DA2">
        <w:trPr>
          <w:cantSplit/>
        </w:trPr>
        <w:tc>
          <w:tcPr>
            <w:tcW w:w="4860" w:type="dxa"/>
            <w:gridSpan w:val="3"/>
          </w:tcPr>
          <w:p w14:paraId="40A8F342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890C9C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20B58A26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6F81A699" w14:textId="77777777" w:rsidR="0017239C" w:rsidRPr="0042247A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42247A">
              <w:rPr>
                <w:kern w:val="18"/>
              </w:rPr>
              <w:t>$   709</w:t>
            </w:r>
          </w:p>
        </w:tc>
      </w:tr>
      <w:tr w:rsidR="0017239C" w:rsidRPr="0042247A" w14:paraId="785814C2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918D2B3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298851A1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2160B8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63A92079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6DB05EB5" w14:textId="77777777" w:rsidR="0017239C" w:rsidRPr="0042247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224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22E4210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  <w:r w:rsidRPr="0042247A">
              <w:rPr>
                <w:kern w:val="18"/>
              </w:rPr>
              <w:t xml:space="preserve">For Other Than Zone-rated Trucks, Tractors and Trailers Classifications, refer to Rule </w:t>
            </w:r>
            <w:r w:rsidRPr="0042247A">
              <w:rPr>
                <w:rStyle w:val="rulelink"/>
              </w:rPr>
              <w:t>222. for premium development.</w:t>
            </w:r>
          </w:p>
        </w:tc>
      </w:tr>
      <w:tr w:rsidR="0017239C" w:rsidRPr="0042247A" w14:paraId="02018FBD" w14:textId="77777777" w:rsidTr="004E6DA2">
        <w:trPr>
          <w:cantSplit/>
        </w:trPr>
        <w:tc>
          <w:tcPr>
            <w:tcW w:w="220" w:type="dxa"/>
          </w:tcPr>
          <w:p w14:paraId="6A4FB8CB" w14:textId="77777777" w:rsidR="0017239C" w:rsidRPr="0042247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224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7120BC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  <w:r w:rsidRPr="0042247A">
              <w:rPr>
                <w:kern w:val="18"/>
              </w:rPr>
              <w:t xml:space="preserve">For Private Passenger Types Classifications, refer to Rule </w:t>
            </w:r>
            <w:r w:rsidRPr="0042247A">
              <w:rPr>
                <w:rStyle w:val="rulelink"/>
              </w:rPr>
              <w:t>232. for premium development.</w:t>
            </w:r>
          </w:p>
        </w:tc>
      </w:tr>
      <w:tr w:rsidR="0017239C" w:rsidRPr="0042247A" w14:paraId="62B83CA8" w14:textId="77777777" w:rsidTr="004E6DA2">
        <w:trPr>
          <w:cantSplit/>
        </w:trPr>
        <w:tc>
          <w:tcPr>
            <w:tcW w:w="220" w:type="dxa"/>
          </w:tcPr>
          <w:p w14:paraId="10F3E50F" w14:textId="77777777" w:rsidR="0017239C" w:rsidRPr="0042247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224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A7280C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  <w:r w:rsidRPr="0042247A">
              <w:rPr>
                <w:kern w:val="18"/>
              </w:rPr>
              <w:t xml:space="preserve">For Other Than Zone-rated Publics Autos, refer to Rule </w:t>
            </w:r>
            <w:r w:rsidRPr="0042247A">
              <w:rPr>
                <w:rStyle w:val="rulelink"/>
              </w:rPr>
              <w:t>239. for premium development.</w:t>
            </w:r>
          </w:p>
        </w:tc>
      </w:tr>
      <w:tr w:rsidR="0017239C" w:rsidRPr="0042247A" w14:paraId="1C6F71BC" w14:textId="77777777" w:rsidTr="004E6DA2">
        <w:trPr>
          <w:cantSplit/>
        </w:trPr>
        <w:tc>
          <w:tcPr>
            <w:tcW w:w="220" w:type="dxa"/>
          </w:tcPr>
          <w:p w14:paraId="50FBF33D" w14:textId="77777777" w:rsidR="0017239C" w:rsidRPr="0042247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224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AF4ED0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  <w:r w:rsidRPr="0042247A">
              <w:rPr>
                <w:kern w:val="18"/>
              </w:rPr>
              <w:t xml:space="preserve">For Deductible factors, refer to Rule </w:t>
            </w:r>
            <w:r w:rsidRPr="0042247A">
              <w:rPr>
                <w:rStyle w:val="rulelink"/>
              </w:rPr>
              <w:t>298.</w:t>
            </w:r>
          </w:p>
        </w:tc>
      </w:tr>
      <w:tr w:rsidR="0017239C" w:rsidRPr="0042247A" w14:paraId="52C342ED" w14:textId="77777777" w:rsidTr="004E6DA2">
        <w:trPr>
          <w:cantSplit/>
        </w:trPr>
        <w:tc>
          <w:tcPr>
            <w:tcW w:w="220" w:type="dxa"/>
          </w:tcPr>
          <w:p w14:paraId="7A6AE99F" w14:textId="77777777" w:rsidR="0017239C" w:rsidRPr="0042247A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42247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917F08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  <w:r w:rsidRPr="0042247A">
              <w:rPr>
                <w:kern w:val="18"/>
              </w:rPr>
              <w:t xml:space="preserve">For Vehicle Value factors, refer to Rule </w:t>
            </w:r>
            <w:r w:rsidRPr="0042247A">
              <w:rPr>
                <w:rStyle w:val="rulelink"/>
              </w:rPr>
              <w:t>301.</w:t>
            </w:r>
          </w:p>
        </w:tc>
      </w:tr>
      <w:tr w:rsidR="0017239C" w:rsidRPr="0042247A" w14:paraId="7A4E0020" w14:textId="77777777" w:rsidTr="004E6DA2">
        <w:trPr>
          <w:cantSplit/>
        </w:trPr>
        <w:tc>
          <w:tcPr>
            <w:tcW w:w="220" w:type="dxa"/>
          </w:tcPr>
          <w:p w14:paraId="27EB6307" w14:textId="77777777" w:rsidR="0017239C" w:rsidRPr="0042247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42D0B9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370F4C59" w14:textId="77777777" w:rsidTr="004E6DA2">
        <w:trPr>
          <w:cantSplit/>
        </w:trPr>
        <w:tc>
          <w:tcPr>
            <w:tcW w:w="220" w:type="dxa"/>
          </w:tcPr>
          <w:p w14:paraId="1D67D14D" w14:textId="77777777" w:rsidR="0017239C" w:rsidRPr="0042247A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D52C3F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53646C71" w14:textId="77777777" w:rsidTr="004E6DA2">
        <w:trPr>
          <w:cantSplit/>
        </w:trPr>
        <w:tc>
          <w:tcPr>
            <w:tcW w:w="220" w:type="dxa"/>
          </w:tcPr>
          <w:p w14:paraId="60F0B58B" w14:textId="77777777" w:rsidR="0017239C" w:rsidRPr="0042247A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716CB7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7B7E5BFE" w14:textId="77777777" w:rsidTr="004E6DA2">
        <w:trPr>
          <w:cantSplit/>
        </w:trPr>
        <w:tc>
          <w:tcPr>
            <w:tcW w:w="220" w:type="dxa"/>
          </w:tcPr>
          <w:p w14:paraId="4EA0FB39" w14:textId="77777777" w:rsidR="0017239C" w:rsidRPr="0042247A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D2A130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23781506" w14:textId="77777777" w:rsidTr="004E6DA2">
        <w:trPr>
          <w:cantSplit/>
        </w:trPr>
        <w:tc>
          <w:tcPr>
            <w:tcW w:w="220" w:type="dxa"/>
          </w:tcPr>
          <w:p w14:paraId="399C09E6" w14:textId="77777777" w:rsidR="0017239C" w:rsidRPr="0042247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348250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4C844343" w14:textId="77777777" w:rsidTr="004E6DA2">
        <w:trPr>
          <w:cantSplit/>
        </w:trPr>
        <w:tc>
          <w:tcPr>
            <w:tcW w:w="220" w:type="dxa"/>
          </w:tcPr>
          <w:p w14:paraId="50CB587A" w14:textId="77777777" w:rsidR="0017239C" w:rsidRPr="0042247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0E1D3C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7DC0A74C" w14:textId="77777777" w:rsidTr="004E6DA2">
        <w:trPr>
          <w:cantSplit/>
        </w:trPr>
        <w:tc>
          <w:tcPr>
            <w:tcW w:w="220" w:type="dxa"/>
          </w:tcPr>
          <w:p w14:paraId="09155196" w14:textId="77777777" w:rsidR="0017239C" w:rsidRPr="0042247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E79EB8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54308B7C" w14:textId="77777777" w:rsidTr="004E6DA2">
        <w:trPr>
          <w:cantSplit/>
        </w:trPr>
        <w:tc>
          <w:tcPr>
            <w:tcW w:w="220" w:type="dxa"/>
          </w:tcPr>
          <w:p w14:paraId="62DF0020" w14:textId="77777777" w:rsidR="0017239C" w:rsidRPr="0042247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14ACA9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2E730946" w14:textId="77777777" w:rsidTr="004E6DA2">
        <w:trPr>
          <w:cantSplit/>
        </w:trPr>
        <w:tc>
          <w:tcPr>
            <w:tcW w:w="220" w:type="dxa"/>
          </w:tcPr>
          <w:p w14:paraId="656407CF" w14:textId="77777777" w:rsidR="0017239C" w:rsidRPr="0042247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8C8264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42247A" w14:paraId="4B1251C9" w14:textId="77777777" w:rsidTr="004E6DA2">
        <w:trPr>
          <w:cantSplit/>
        </w:trPr>
        <w:tc>
          <w:tcPr>
            <w:tcW w:w="220" w:type="dxa"/>
          </w:tcPr>
          <w:p w14:paraId="0E379F32" w14:textId="77777777" w:rsidR="0017239C" w:rsidRPr="0042247A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E2EFB3" w14:textId="77777777" w:rsidR="0017239C" w:rsidRPr="0042247A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35F930F3" w14:textId="29CB615E" w:rsidR="0017239C" w:rsidRDefault="0017239C" w:rsidP="0017239C">
      <w:pPr>
        <w:pStyle w:val="isonormal"/>
      </w:pPr>
    </w:p>
    <w:p w14:paraId="7A632D82" w14:textId="49D5D6AD" w:rsidR="0017239C" w:rsidRDefault="0017239C" w:rsidP="0017239C">
      <w:pPr>
        <w:pStyle w:val="isonormal"/>
        <w:jc w:val="left"/>
      </w:pPr>
    </w:p>
    <w:p w14:paraId="3CE2D5D5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53221B8" w14:textId="77777777" w:rsidR="0017239C" w:rsidRPr="001F6BB1" w:rsidRDefault="0017239C" w:rsidP="0017239C">
      <w:pPr>
        <w:pStyle w:val="subcap"/>
      </w:pPr>
      <w:r w:rsidRPr="001F6BB1">
        <w:lastRenderedPageBreak/>
        <w:t>TERRITORY 140</w:t>
      </w:r>
    </w:p>
    <w:p w14:paraId="4F448BC6" w14:textId="77777777" w:rsidR="0017239C" w:rsidRPr="001F6BB1" w:rsidRDefault="0017239C" w:rsidP="0017239C">
      <w:pPr>
        <w:pStyle w:val="subcap2"/>
      </w:pPr>
      <w:r w:rsidRPr="001F6BB1">
        <w:t>PHYS DAM</w:t>
      </w:r>
    </w:p>
    <w:p w14:paraId="13B31568" w14:textId="77777777" w:rsidR="0017239C" w:rsidRPr="001F6BB1" w:rsidRDefault="0017239C" w:rsidP="0017239C">
      <w:pPr>
        <w:pStyle w:val="isonormal"/>
      </w:pPr>
    </w:p>
    <w:p w14:paraId="5848EE87" w14:textId="77777777" w:rsidR="0017239C" w:rsidRPr="001F6BB1" w:rsidRDefault="0017239C" w:rsidP="0017239C">
      <w:pPr>
        <w:pStyle w:val="isonormal"/>
        <w:sectPr w:rsidR="0017239C" w:rsidRPr="001F6BB1" w:rsidSect="0017239C">
          <w:headerReference w:type="even" r:id="rId325"/>
          <w:headerReference w:type="default" r:id="rId326"/>
          <w:footerReference w:type="even" r:id="rId327"/>
          <w:footerReference w:type="default" r:id="rId328"/>
          <w:headerReference w:type="first" r:id="rId329"/>
          <w:footerReference w:type="first" r:id="rId33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7239C" w:rsidRPr="001F6BB1" w14:paraId="1AF2C877" w14:textId="77777777" w:rsidTr="004E6DA2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0F39048" w14:textId="77777777" w:rsidR="0017239C" w:rsidRPr="001F6BB1" w:rsidRDefault="0017239C" w:rsidP="004E6DA2">
            <w:pPr>
              <w:pStyle w:val="tablehead"/>
              <w:rPr>
                <w:kern w:val="18"/>
              </w:rPr>
            </w:pPr>
            <w:r w:rsidRPr="001F6BB1">
              <w:rPr>
                <w:kern w:val="18"/>
              </w:rPr>
              <w:t>PHYSICAL DAMAGE</w:t>
            </w:r>
            <w:r w:rsidRPr="001F6BB1">
              <w:rPr>
                <w:kern w:val="18"/>
              </w:rPr>
              <w:br/>
              <w:t>Original Cost New Range</w:t>
            </w:r>
            <w:r w:rsidRPr="001F6BB1">
              <w:rPr>
                <w:kern w:val="18"/>
              </w:rPr>
              <w:br/>
              <w:t>$25,000 – 29,999</w:t>
            </w:r>
          </w:p>
        </w:tc>
      </w:tr>
      <w:tr w:rsidR="0017239C" w:rsidRPr="001F6BB1" w14:paraId="73188F81" w14:textId="77777777" w:rsidTr="004E6DA2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F013A72" w14:textId="77777777" w:rsidR="0017239C" w:rsidRPr="001F6BB1" w:rsidRDefault="0017239C" w:rsidP="004E6DA2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2C1C1E" w14:textId="77777777" w:rsidR="0017239C" w:rsidRPr="001F6BB1" w:rsidRDefault="0017239C" w:rsidP="004E6DA2">
            <w:pPr>
              <w:pStyle w:val="tablehead"/>
              <w:rPr>
                <w:kern w:val="18"/>
              </w:rPr>
            </w:pPr>
            <w:r w:rsidRPr="001F6BB1">
              <w:rPr>
                <w:kern w:val="18"/>
              </w:rPr>
              <w:t>Specified</w:t>
            </w:r>
            <w:r w:rsidRPr="001F6BB1">
              <w:rPr>
                <w:kern w:val="18"/>
              </w:rPr>
              <w:br/>
              <w:t>Causes</w:t>
            </w:r>
            <w:r w:rsidRPr="001F6BB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3F6DF6" w14:textId="77777777" w:rsidR="0017239C" w:rsidRPr="001F6BB1" w:rsidRDefault="0017239C" w:rsidP="004E6DA2">
            <w:pPr>
              <w:pStyle w:val="tablehead"/>
              <w:rPr>
                <w:kern w:val="18"/>
              </w:rPr>
            </w:pPr>
            <w:r w:rsidRPr="001F6BB1">
              <w:rPr>
                <w:kern w:val="18"/>
              </w:rPr>
              <w:br/>
            </w:r>
            <w:r w:rsidRPr="001F6BB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6A3FA5" w14:textId="77777777" w:rsidR="0017239C" w:rsidRPr="001F6BB1" w:rsidRDefault="0017239C" w:rsidP="004E6DA2">
            <w:pPr>
              <w:pStyle w:val="tablehead"/>
              <w:rPr>
                <w:kern w:val="18"/>
              </w:rPr>
            </w:pPr>
            <w:r w:rsidRPr="001F6BB1">
              <w:rPr>
                <w:kern w:val="18"/>
              </w:rPr>
              <w:t>$500</w:t>
            </w:r>
            <w:r w:rsidRPr="001F6BB1">
              <w:rPr>
                <w:kern w:val="18"/>
              </w:rPr>
              <w:br/>
              <w:t>Ded.</w:t>
            </w:r>
            <w:r w:rsidRPr="001F6BB1">
              <w:rPr>
                <w:kern w:val="18"/>
              </w:rPr>
              <w:br/>
              <w:t>Coll.</w:t>
            </w:r>
          </w:p>
        </w:tc>
      </w:tr>
      <w:tr w:rsidR="0017239C" w:rsidRPr="001F6BB1" w14:paraId="71B7F7D2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0463DA7" w14:textId="77777777" w:rsidR="0017239C" w:rsidRPr="001F6BB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F6BB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7239C" w:rsidRPr="001F6BB1" w14:paraId="3A04CB07" w14:textId="77777777" w:rsidTr="004E6DA2">
        <w:trPr>
          <w:cantSplit/>
        </w:trPr>
        <w:tc>
          <w:tcPr>
            <w:tcW w:w="540" w:type="dxa"/>
            <w:gridSpan w:val="2"/>
          </w:tcPr>
          <w:p w14:paraId="39AB306C" w14:textId="77777777" w:rsidR="0017239C" w:rsidRPr="001F6BB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6D5FE5" w14:textId="77777777" w:rsidR="0017239C" w:rsidRPr="001F6BB1" w:rsidRDefault="0017239C" w:rsidP="004E6DA2">
            <w:pPr>
              <w:pStyle w:val="tabletext11"/>
              <w:rPr>
                <w:b/>
                <w:kern w:val="18"/>
              </w:rPr>
            </w:pPr>
            <w:r w:rsidRPr="001F6BB1">
              <w:rPr>
                <w:b/>
                <w:kern w:val="18"/>
              </w:rPr>
              <w:t>– Local And Intermediate – All Vehicles</w:t>
            </w:r>
          </w:p>
        </w:tc>
      </w:tr>
      <w:tr w:rsidR="0017239C" w:rsidRPr="001F6BB1" w14:paraId="49BCF402" w14:textId="77777777" w:rsidTr="004E6DA2">
        <w:trPr>
          <w:cantSplit/>
        </w:trPr>
        <w:tc>
          <w:tcPr>
            <w:tcW w:w="540" w:type="dxa"/>
            <w:gridSpan w:val="2"/>
          </w:tcPr>
          <w:p w14:paraId="64EDA8AD" w14:textId="77777777" w:rsidR="0017239C" w:rsidRPr="001F6BB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6CEC96" w14:textId="77777777" w:rsidR="0017239C" w:rsidRPr="001F6BB1" w:rsidRDefault="0017239C" w:rsidP="004E6DA2">
            <w:pPr>
              <w:pStyle w:val="tabletext11"/>
              <w:rPr>
                <w:b/>
                <w:kern w:val="18"/>
              </w:rPr>
            </w:pPr>
            <w:r w:rsidRPr="001F6BB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7239C" w:rsidRPr="001F6BB1" w14:paraId="2F701EF4" w14:textId="77777777" w:rsidTr="004E6DA2">
        <w:trPr>
          <w:cantSplit/>
        </w:trPr>
        <w:tc>
          <w:tcPr>
            <w:tcW w:w="4860" w:type="dxa"/>
            <w:gridSpan w:val="3"/>
          </w:tcPr>
          <w:p w14:paraId="70E9CF6F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C7C5F1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14:paraId="0F0188B1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48E5B57C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333</w:t>
            </w:r>
          </w:p>
        </w:tc>
      </w:tr>
      <w:tr w:rsidR="0017239C" w:rsidRPr="001F6BB1" w14:paraId="377841D1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60465C" w14:textId="77777777" w:rsidR="0017239C" w:rsidRPr="001F6BB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F6BB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7239C" w:rsidRPr="001F6BB1" w14:paraId="6C3556C6" w14:textId="77777777" w:rsidTr="004E6DA2">
        <w:trPr>
          <w:cantSplit/>
        </w:trPr>
        <w:tc>
          <w:tcPr>
            <w:tcW w:w="4860" w:type="dxa"/>
            <w:gridSpan w:val="3"/>
          </w:tcPr>
          <w:p w14:paraId="1B81B549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147A80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AC5731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99D2B6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7239C" w:rsidRPr="001F6BB1" w14:paraId="1E7AB12E" w14:textId="77777777" w:rsidTr="004E6DA2">
        <w:trPr>
          <w:cantSplit/>
        </w:trPr>
        <w:tc>
          <w:tcPr>
            <w:tcW w:w="4860" w:type="dxa"/>
            <w:gridSpan w:val="3"/>
          </w:tcPr>
          <w:p w14:paraId="554ECEC8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5FBB60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32A44138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6266D809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457</w:t>
            </w:r>
          </w:p>
        </w:tc>
      </w:tr>
      <w:tr w:rsidR="0017239C" w:rsidRPr="001F6BB1" w14:paraId="6EA41300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EBF85E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07B66986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79D393" w14:textId="77777777" w:rsidR="0017239C" w:rsidRPr="001F6BB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F6BB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7239C" w:rsidRPr="001F6BB1" w14:paraId="020FE1C2" w14:textId="77777777" w:rsidTr="004E6DA2">
        <w:trPr>
          <w:cantSplit/>
        </w:trPr>
        <w:tc>
          <w:tcPr>
            <w:tcW w:w="540" w:type="dxa"/>
            <w:gridSpan w:val="2"/>
          </w:tcPr>
          <w:p w14:paraId="7BFAF937" w14:textId="77777777" w:rsidR="0017239C" w:rsidRPr="001F6BB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37B461" w14:textId="77777777" w:rsidR="0017239C" w:rsidRPr="001F6BB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F6BB1">
              <w:rPr>
                <w:b/>
                <w:caps/>
                <w:kern w:val="18"/>
              </w:rPr>
              <w:t>– taxicabs and limousines</w:t>
            </w:r>
          </w:p>
        </w:tc>
      </w:tr>
      <w:tr w:rsidR="0017239C" w:rsidRPr="001F6BB1" w14:paraId="2C67F9A6" w14:textId="77777777" w:rsidTr="004E6DA2">
        <w:trPr>
          <w:cantSplit/>
        </w:trPr>
        <w:tc>
          <w:tcPr>
            <w:tcW w:w="4860" w:type="dxa"/>
            <w:gridSpan w:val="3"/>
          </w:tcPr>
          <w:p w14:paraId="36546DE6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08E0A7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F9F5E2E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2FECD9B0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749</w:t>
            </w:r>
          </w:p>
        </w:tc>
      </w:tr>
      <w:tr w:rsidR="0017239C" w:rsidRPr="001F6BB1" w14:paraId="5FB5A44E" w14:textId="77777777" w:rsidTr="004E6DA2">
        <w:trPr>
          <w:cantSplit/>
        </w:trPr>
        <w:tc>
          <w:tcPr>
            <w:tcW w:w="540" w:type="dxa"/>
            <w:gridSpan w:val="2"/>
          </w:tcPr>
          <w:p w14:paraId="2BE11E70" w14:textId="77777777" w:rsidR="0017239C" w:rsidRPr="001F6BB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596CF3" w14:textId="77777777" w:rsidR="0017239C" w:rsidRPr="001F6BB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F6BB1">
              <w:rPr>
                <w:b/>
                <w:caps/>
                <w:kern w:val="18"/>
              </w:rPr>
              <w:t>– SCHOOL AND CHURCH BUSES</w:t>
            </w:r>
          </w:p>
        </w:tc>
      </w:tr>
      <w:tr w:rsidR="0017239C" w:rsidRPr="001F6BB1" w14:paraId="1B0F8354" w14:textId="77777777" w:rsidTr="004E6DA2">
        <w:trPr>
          <w:cantSplit/>
        </w:trPr>
        <w:tc>
          <w:tcPr>
            <w:tcW w:w="4860" w:type="dxa"/>
            <w:gridSpan w:val="3"/>
          </w:tcPr>
          <w:p w14:paraId="566D3241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2DD35C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171251E8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34DCF0D2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210</w:t>
            </w:r>
          </w:p>
        </w:tc>
      </w:tr>
      <w:tr w:rsidR="0017239C" w:rsidRPr="001F6BB1" w14:paraId="7D1C917C" w14:textId="77777777" w:rsidTr="004E6DA2">
        <w:trPr>
          <w:cantSplit/>
        </w:trPr>
        <w:tc>
          <w:tcPr>
            <w:tcW w:w="540" w:type="dxa"/>
            <w:gridSpan w:val="2"/>
          </w:tcPr>
          <w:p w14:paraId="3D2DFB97" w14:textId="77777777" w:rsidR="0017239C" w:rsidRPr="001F6BB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19B409" w14:textId="77777777" w:rsidR="0017239C" w:rsidRPr="001F6BB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F6BB1">
              <w:rPr>
                <w:b/>
                <w:caps/>
                <w:kern w:val="18"/>
              </w:rPr>
              <w:t>– OTHER BUSES</w:t>
            </w:r>
          </w:p>
        </w:tc>
      </w:tr>
      <w:tr w:rsidR="0017239C" w:rsidRPr="001F6BB1" w14:paraId="4E2B2026" w14:textId="77777777" w:rsidTr="004E6DA2">
        <w:trPr>
          <w:cantSplit/>
        </w:trPr>
        <w:tc>
          <w:tcPr>
            <w:tcW w:w="4860" w:type="dxa"/>
            <w:gridSpan w:val="3"/>
          </w:tcPr>
          <w:p w14:paraId="4C06488B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19D823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02856FD0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14:paraId="541F41C6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210</w:t>
            </w:r>
          </w:p>
        </w:tc>
      </w:tr>
      <w:tr w:rsidR="0017239C" w:rsidRPr="001F6BB1" w14:paraId="3F8FD6C9" w14:textId="77777777" w:rsidTr="004E6DA2">
        <w:trPr>
          <w:cantSplit/>
        </w:trPr>
        <w:tc>
          <w:tcPr>
            <w:tcW w:w="540" w:type="dxa"/>
            <w:gridSpan w:val="2"/>
          </w:tcPr>
          <w:p w14:paraId="677D2CC4" w14:textId="77777777" w:rsidR="0017239C" w:rsidRPr="001F6BB1" w:rsidRDefault="0017239C" w:rsidP="004E6DA2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2B48AC" w14:textId="77777777" w:rsidR="0017239C" w:rsidRPr="001F6BB1" w:rsidRDefault="0017239C" w:rsidP="004E6DA2">
            <w:pPr>
              <w:pStyle w:val="tabletext11"/>
              <w:rPr>
                <w:b/>
                <w:caps/>
                <w:kern w:val="18"/>
              </w:rPr>
            </w:pPr>
            <w:r w:rsidRPr="001F6BB1">
              <w:rPr>
                <w:b/>
                <w:caps/>
                <w:kern w:val="18"/>
              </w:rPr>
              <w:t>– VAN POOLS</w:t>
            </w:r>
          </w:p>
        </w:tc>
      </w:tr>
      <w:tr w:rsidR="0017239C" w:rsidRPr="001F6BB1" w14:paraId="1D17CECA" w14:textId="77777777" w:rsidTr="004E6DA2">
        <w:trPr>
          <w:cantSplit/>
        </w:trPr>
        <w:tc>
          <w:tcPr>
            <w:tcW w:w="4860" w:type="dxa"/>
            <w:gridSpan w:val="3"/>
          </w:tcPr>
          <w:p w14:paraId="0C2FB0DE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CA0F1F1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56E745A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59729DAD" w14:textId="77777777" w:rsidR="0017239C" w:rsidRPr="001F6BB1" w:rsidRDefault="0017239C" w:rsidP="004E6DA2">
            <w:pPr>
              <w:pStyle w:val="tabletext11"/>
              <w:jc w:val="center"/>
              <w:rPr>
                <w:kern w:val="18"/>
              </w:rPr>
            </w:pPr>
            <w:r w:rsidRPr="001F6BB1">
              <w:rPr>
                <w:kern w:val="18"/>
              </w:rPr>
              <w:t>$   749</w:t>
            </w:r>
          </w:p>
        </w:tc>
      </w:tr>
      <w:tr w:rsidR="0017239C" w:rsidRPr="001F6BB1" w14:paraId="7ADE975F" w14:textId="77777777" w:rsidTr="004E6DA2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564E62A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73CA94F4" w14:textId="77777777" w:rsidTr="004E6DA2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62079B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19452B83" w14:textId="77777777" w:rsidTr="004E6DA2">
        <w:trPr>
          <w:cantSplit/>
        </w:trPr>
        <w:tc>
          <w:tcPr>
            <w:tcW w:w="220" w:type="dxa"/>
            <w:tcBorders>
              <w:top w:val="nil"/>
            </w:tcBorders>
          </w:tcPr>
          <w:p w14:paraId="3DC15811" w14:textId="77777777" w:rsidR="0017239C" w:rsidRPr="001F6BB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F6B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D5C4EBB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  <w:r w:rsidRPr="001F6BB1">
              <w:rPr>
                <w:kern w:val="18"/>
              </w:rPr>
              <w:t xml:space="preserve">For Other Than Zone-rated Trucks, Tractors and Trailers Classifications, refer to Rule </w:t>
            </w:r>
            <w:r w:rsidRPr="001F6BB1">
              <w:rPr>
                <w:rStyle w:val="rulelink"/>
              </w:rPr>
              <w:t>222. for premium development.</w:t>
            </w:r>
          </w:p>
        </w:tc>
      </w:tr>
      <w:tr w:rsidR="0017239C" w:rsidRPr="001F6BB1" w14:paraId="3CE50CB0" w14:textId="77777777" w:rsidTr="004E6DA2">
        <w:trPr>
          <w:cantSplit/>
        </w:trPr>
        <w:tc>
          <w:tcPr>
            <w:tcW w:w="220" w:type="dxa"/>
          </w:tcPr>
          <w:p w14:paraId="0DA2F053" w14:textId="77777777" w:rsidR="0017239C" w:rsidRPr="001F6BB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F6B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EA4850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  <w:r w:rsidRPr="001F6BB1">
              <w:rPr>
                <w:kern w:val="18"/>
              </w:rPr>
              <w:t xml:space="preserve">For Private Passenger Types Classifications, refer to Rule </w:t>
            </w:r>
            <w:r w:rsidRPr="001F6BB1">
              <w:rPr>
                <w:rStyle w:val="rulelink"/>
              </w:rPr>
              <w:t>232. for premium development.</w:t>
            </w:r>
          </w:p>
        </w:tc>
      </w:tr>
      <w:tr w:rsidR="0017239C" w:rsidRPr="001F6BB1" w14:paraId="3909536C" w14:textId="77777777" w:rsidTr="004E6DA2">
        <w:trPr>
          <w:cantSplit/>
        </w:trPr>
        <w:tc>
          <w:tcPr>
            <w:tcW w:w="220" w:type="dxa"/>
          </w:tcPr>
          <w:p w14:paraId="3A249DCB" w14:textId="77777777" w:rsidR="0017239C" w:rsidRPr="001F6BB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F6B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C65721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  <w:r w:rsidRPr="001F6BB1">
              <w:rPr>
                <w:kern w:val="18"/>
              </w:rPr>
              <w:t xml:space="preserve">For Other Than Zone-rated Publics Autos, refer to Rule </w:t>
            </w:r>
            <w:r w:rsidRPr="001F6BB1">
              <w:rPr>
                <w:rStyle w:val="rulelink"/>
              </w:rPr>
              <w:t>239. for premium development.</w:t>
            </w:r>
          </w:p>
        </w:tc>
      </w:tr>
      <w:tr w:rsidR="0017239C" w:rsidRPr="001F6BB1" w14:paraId="2638B93A" w14:textId="77777777" w:rsidTr="004E6DA2">
        <w:trPr>
          <w:cantSplit/>
        </w:trPr>
        <w:tc>
          <w:tcPr>
            <w:tcW w:w="220" w:type="dxa"/>
          </w:tcPr>
          <w:p w14:paraId="35D2262F" w14:textId="77777777" w:rsidR="0017239C" w:rsidRPr="001F6BB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F6B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A0FABA5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  <w:r w:rsidRPr="001F6BB1">
              <w:rPr>
                <w:kern w:val="18"/>
              </w:rPr>
              <w:t xml:space="preserve">For Deductible factors, refer to Rule </w:t>
            </w:r>
            <w:r w:rsidRPr="001F6BB1">
              <w:rPr>
                <w:rStyle w:val="rulelink"/>
              </w:rPr>
              <w:t>298.</w:t>
            </w:r>
          </w:p>
        </w:tc>
      </w:tr>
      <w:tr w:rsidR="0017239C" w:rsidRPr="001F6BB1" w14:paraId="376FEAF2" w14:textId="77777777" w:rsidTr="004E6DA2">
        <w:trPr>
          <w:cantSplit/>
        </w:trPr>
        <w:tc>
          <w:tcPr>
            <w:tcW w:w="220" w:type="dxa"/>
          </w:tcPr>
          <w:p w14:paraId="6926A934" w14:textId="77777777" w:rsidR="0017239C" w:rsidRPr="001F6BB1" w:rsidRDefault="0017239C" w:rsidP="004E6DA2">
            <w:pPr>
              <w:pStyle w:val="tabletext11"/>
              <w:jc w:val="right"/>
              <w:rPr>
                <w:kern w:val="18"/>
              </w:rPr>
            </w:pPr>
            <w:r w:rsidRPr="001F6BB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362681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  <w:r w:rsidRPr="001F6BB1">
              <w:rPr>
                <w:kern w:val="18"/>
              </w:rPr>
              <w:t xml:space="preserve">For Vehicle Value factors, refer to Rule </w:t>
            </w:r>
            <w:r w:rsidRPr="001F6BB1">
              <w:rPr>
                <w:rStyle w:val="rulelink"/>
              </w:rPr>
              <w:t>301.</w:t>
            </w:r>
          </w:p>
        </w:tc>
      </w:tr>
      <w:tr w:rsidR="0017239C" w:rsidRPr="001F6BB1" w14:paraId="137F8B10" w14:textId="77777777" w:rsidTr="004E6DA2">
        <w:trPr>
          <w:cantSplit/>
        </w:trPr>
        <w:tc>
          <w:tcPr>
            <w:tcW w:w="220" w:type="dxa"/>
          </w:tcPr>
          <w:p w14:paraId="5B9515B6" w14:textId="77777777" w:rsidR="0017239C" w:rsidRPr="001F6BB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6ED21E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5C1C4D5D" w14:textId="77777777" w:rsidTr="004E6DA2">
        <w:trPr>
          <w:cantSplit/>
        </w:trPr>
        <w:tc>
          <w:tcPr>
            <w:tcW w:w="220" w:type="dxa"/>
          </w:tcPr>
          <w:p w14:paraId="1F06A734" w14:textId="77777777" w:rsidR="0017239C" w:rsidRPr="001F6BB1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493252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44653A17" w14:textId="77777777" w:rsidTr="004E6DA2">
        <w:trPr>
          <w:cantSplit/>
        </w:trPr>
        <w:tc>
          <w:tcPr>
            <w:tcW w:w="220" w:type="dxa"/>
          </w:tcPr>
          <w:p w14:paraId="44D0DB93" w14:textId="77777777" w:rsidR="0017239C" w:rsidRPr="001F6BB1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847ABC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7752AAF9" w14:textId="77777777" w:rsidTr="004E6DA2">
        <w:trPr>
          <w:cantSplit/>
        </w:trPr>
        <w:tc>
          <w:tcPr>
            <w:tcW w:w="220" w:type="dxa"/>
          </w:tcPr>
          <w:p w14:paraId="7A725C3E" w14:textId="77777777" w:rsidR="0017239C" w:rsidRPr="001F6BB1" w:rsidRDefault="0017239C" w:rsidP="004E6DA2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49B934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1408D578" w14:textId="77777777" w:rsidTr="004E6DA2">
        <w:trPr>
          <w:cantSplit/>
        </w:trPr>
        <w:tc>
          <w:tcPr>
            <w:tcW w:w="220" w:type="dxa"/>
          </w:tcPr>
          <w:p w14:paraId="3975FD4E" w14:textId="77777777" w:rsidR="0017239C" w:rsidRPr="001F6BB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837412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2D335DA6" w14:textId="77777777" w:rsidTr="004E6DA2">
        <w:trPr>
          <w:cantSplit/>
        </w:trPr>
        <w:tc>
          <w:tcPr>
            <w:tcW w:w="220" w:type="dxa"/>
          </w:tcPr>
          <w:p w14:paraId="31F22B0B" w14:textId="77777777" w:rsidR="0017239C" w:rsidRPr="001F6BB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6A25A8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2C4C23FD" w14:textId="77777777" w:rsidTr="004E6DA2">
        <w:trPr>
          <w:cantSplit/>
        </w:trPr>
        <w:tc>
          <w:tcPr>
            <w:tcW w:w="220" w:type="dxa"/>
          </w:tcPr>
          <w:p w14:paraId="269C64F3" w14:textId="77777777" w:rsidR="0017239C" w:rsidRPr="001F6BB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D9883B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1BBB36F8" w14:textId="77777777" w:rsidTr="004E6DA2">
        <w:trPr>
          <w:cantSplit/>
        </w:trPr>
        <w:tc>
          <w:tcPr>
            <w:tcW w:w="220" w:type="dxa"/>
          </w:tcPr>
          <w:p w14:paraId="000D719D" w14:textId="77777777" w:rsidR="0017239C" w:rsidRPr="001F6BB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CC3934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63CEFE58" w14:textId="77777777" w:rsidTr="004E6DA2">
        <w:trPr>
          <w:cantSplit/>
        </w:trPr>
        <w:tc>
          <w:tcPr>
            <w:tcW w:w="220" w:type="dxa"/>
          </w:tcPr>
          <w:p w14:paraId="7838763F" w14:textId="77777777" w:rsidR="0017239C" w:rsidRPr="001F6BB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1D4AE5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  <w:tr w:rsidR="0017239C" w:rsidRPr="001F6BB1" w14:paraId="22915504" w14:textId="77777777" w:rsidTr="004E6DA2">
        <w:trPr>
          <w:cantSplit/>
        </w:trPr>
        <w:tc>
          <w:tcPr>
            <w:tcW w:w="220" w:type="dxa"/>
          </w:tcPr>
          <w:p w14:paraId="170056EE" w14:textId="77777777" w:rsidR="0017239C" w:rsidRPr="001F6BB1" w:rsidRDefault="0017239C" w:rsidP="004E6DA2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139D97" w14:textId="77777777" w:rsidR="0017239C" w:rsidRPr="001F6BB1" w:rsidRDefault="0017239C" w:rsidP="004E6DA2">
            <w:pPr>
              <w:pStyle w:val="tabletext11"/>
              <w:rPr>
                <w:kern w:val="18"/>
              </w:rPr>
            </w:pPr>
          </w:p>
        </w:tc>
      </w:tr>
    </w:tbl>
    <w:p w14:paraId="2B998DD4" w14:textId="1876FB4C" w:rsidR="0017239C" w:rsidRDefault="0017239C" w:rsidP="0017239C">
      <w:pPr>
        <w:pStyle w:val="isonormal"/>
      </w:pPr>
    </w:p>
    <w:p w14:paraId="27934D94" w14:textId="5913FEBB" w:rsidR="0017239C" w:rsidRDefault="0017239C" w:rsidP="0017239C">
      <w:pPr>
        <w:pStyle w:val="isonormal"/>
        <w:jc w:val="left"/>
      </w:pPr>
    </w:p>
    <w:p w14:paraId="40C01E4F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57818F" w14:textId="77777777" w:rsidR="0017239C" w:rsidRPr="0027795B" w:rsidRDefault="0017239C" w:rsidP="0017239C">
      <w:pPr>
        <w:pStyle w:val="subcap"/>
      </w:pPr>
      <w:r w:rsidRPr="0027795B">
        <w:lastRenderedPageBreak/>
        <w:t>ALL TERRITORIES</w:t>
      </w:r>
    </w:p>
    <w:p w14:paraId="29122205" w14:textId="77777777" w:rsidR="0017239C" w:rsidRPr="0027795B" w:rsidRDefault="0017239C" w:rsidP="0017239C">
      <w:pPr>
        <w:pStyle w:val="isonormal"/>
      </w:pPr>
    </w:p>
    <w:p w14:paraId="37AFCFD7" w14:textId="77777777" w:rsidR="0017239C" w:rsidRPr="0027795B" w:rsidRDefault="0017239C" w:rsidP="0017239C">
      <w:pPr>
        <w:pStyle w:val="isonormal"/>
        <w:sectPr w:rsidR="0017239C" w:rsidRPr="0027795B" w:rsidSect="0017239C">
          <w:headerReference w:type="even" r:id="rId331"/>
          <w:headerReference w:type="default" r:id="rId332"/>
          <w:footerReference w:type="even" r:id="rId333"/>
          <w:footerReference w:type="default" r:id="rId334"/>
          <w:headerReference w:type="first" r:id="rId335"/>
          <w:footerReference w:type="first" r:id="rId33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EC54385" w14:textId="77777777" w:rsidR="0017239C" w:rsidRPr="0027795B" w:rsidRDefault="0017239C" w:rsidP="0017239C">
      <w:pPr>
        <w:pStyle w:val="boxrule"/>
        <w:rPr>
          <w:b w:val="0"/>
        </w:rPr>
      </w:pPr>
      <w:r w:rsidRPr="0027795B">
        <w:t xml:space="preserve">249.  </w:t>
      </w:r>
      <w:bookmarkStart w:id="4" w:name="Rule49"/>
      <w:bookmarkEnd w:id="4"/>
      <w:r w:rsidRPr="0027795B">
        <w:t>AUTO DEALERS – PREMIUM DEVELOPMENT</w:t>
      </w:r>
    </w:p>
    <w:p w14:paraId="20BC2C0C" w14:textId="77777777" w:rsidR="0017239C" w:rsidRPr="0027795B" w:rsidRDefault="0017239C" w:rsidP="0017239C">
      <w:pPr>
        <w:pStyle w:val="isonormal"/>
      </w:pPr>
    </w:p>
    <w:p w14:paraId="6DF27D08" w14:textId="77777777" w:rsidR="0017239C" w:rsidRPr="0027795B" w:rsidRDefault="0017239C" w:rsidP="0017239C">
      <w:pPr>
        <w:pStyle w:val="isonormal"/>
        <w:sectPr w:rsidR="0017239C" w:rsidRPr="0027795B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17239C" w:rsidRPr="0027795B" w14:paraId="25B5644D" w14:textId="77777777" w:rsidTr="004E6DA2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0AB39059" w14:textId="77777777" w:rsidR="0017239C" w:rsidRPr="0027795B" w:rsidRDefault="0017239C" w:rsidP="004E6DA2">
            <w:pPr>
              <w:pStyle w:val="tablehead"/>
            </w:pPr>
            <w:r w:rsidRPr="0027795B">
              <w:t>FIRE</w:t>
            </w:r>
          </w:p>
        </w:tc>
      </w:tr>
      <w:tr w:rsidR="0017239C" w:rsidRPr="0027795B" w14:paraId="2F78CC18" w14:textId="77777777" w:rsidTr="004E6DA2">
        <w:trPr>
          <w:cantSplit/>
        </w:trPr>
        <w:tc>
          <w:tcPr>
            <w:tcW w:w="9360" w:type="dxa"/>
          </w:tcPr>
          <w:p w14:paraId="3AD599C4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>$  0.07</w:t>
            </w:r>
          </w:p>
        </w:tc>
      </w:tr>
    </w:tbl>
    <w:p w14:paraId="483A9108" w14:textId="77777777" w:rsidR="0017239C" w:rsidRPr="0027795B" w:rsidRDefault="0017239C" w:rsidP="0017239C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17239C" w:rsidRPr="0027795B" w14:paraId="25D2B48C" w14:textId="77777777" w:rsidTr="004E6DA2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09DAB15B" w14:textId="18F2BA01" w:rsidR="0017239C" w:rsidRPr="0027795B" w:rsidRDefault="0017239C" w:rsidP="004E6DA2">
            <w:pPr>
              <w:pStyle w:val="tablehead"/>
            </w:pPr>
            <w:r w:rsidRPr="0027795B">
              <w:t>FIRE AND THEFT</w:t>
            </w:r>
            <w:r w:rsidRPr="0017239C">
              <w:rPr>
                <w:sz w:val="20"/>
              </w:rPr>
              <w:t>*</w:t>
            </w:r>
          </w:p>
        </w:tc>
      </w:tr>
      <w:tr w:rsidR="0017239C" w:rsidRPr="0027795B" w14:paraId="2F56E94F" w14:textId="77777777" w:rsidTr="004E6DA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F651316" w14:textId="77777777" w:rsidR="0017239C" w:rsidRPr="0027795B" w:rsidRDefault="0017239C" w:rsidP="004E6DA2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0399FDA0" w14:textId="77777777" w:rsidR="0017239C" w:rsidRPr="0027795B" w:rsidRDefault="0017239C" w:rsidP="004E6DA2">
            <w:pPr>
              <w:pStyle w:val="tablehead"/>
            </w:pPr>
            <w:r w:rsidRPr="0027795B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45A3934E" w14:textId="77777777" w:rsidR="0017239C" w:rsidRPr="0027795B" w:rsidRDefault="0017239C" w:rsidP="004E6DA2">
            <w:pPr>
              <w:pStyle w:val="tablehead"/>
            </w:pPr>
            <w:r w:rsidRPr="0027795B">
              <w:t>Miscellaneous Type Vehicles</w:t>
            </w:r>
          </w:p>
        </w:tc>
      </w:tr>
      <w:tr w:rsidR="0017239C" w:rsidRPr="0027795B" w14:paraId="319AD67D" w14:textId="77777777" w:rsidTr="004E6DA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414A9A" w14:textId="77777777" w:rsidR="0017239C" w:rsidRPr="0027795B" w:rsidRDefault="0017239C" w:rsidP="004E6DA2">
            <w:pPr>
              <w:pStyle w:val="tablehead"/>
            </w:pPr>
            <w:r w:rsidRPr="0027795B">
              <w:t>Territory</w:t>
            </w:r>
            <w:r w:rsidRPr="0027795B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47D7B3B0" w14:textId="77777777" w:rsidR="0017239C" w:rsidRPr="0027795B" w:rsidRDefault="0017239C" w:rsidP="004E6DA2">
            <w:pPr>
              <w:pStyle w:val="tablehead"/>
            </w:pPr>
            <w:r w:rsidRPr="0027795B">
              <w:t>Buildings And Standard</w:t>
            </w:r>
            <w:r w:rsidRPr="0027795B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39153430" w14:textId="77777777" w:rsidR="0017239C" w:rsidRPr="0027795B" w:rsidRDefault="0017239C" w:rsidP="004E6DA2">
            <w:pPr>
              <w:pStyle w:val="tablehead"/>
            </w:pPr>
            <w:r w:rsidRPr="0027795B">
              <w:t>Non-Standard</w:t>
            </w:r>
            <w:r w:rsidRPr="0027795B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7D7FF9B0" w14:textId="77777777" w:rsidR="0017239C" w:rsidRPr="0027795B" w:rsidRDefault="0017239C" w:rsidP="004E6DA2">
            <w:pPr>
              <w:pStyle w:val="tablehead"/>
            </w:pPr>
            <w:r w:rsidRPr="0027795B">
              <w:br/>
              <w:t>Buildings And Open Lots</w:t>
            </w:r>
          </w:p>
        </w:tc>
      </w:tr>
      <w:tr w:rsidR="0017239C" w:rsidRPr="0027795B" w14:paraId="1E834305" w14:textId="77777777" w:rsidTr="004E6DA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1C235580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>101-105,108,110,</w:t>
            </w:r>
            <w:r w:rsidRPr="0027795B">
              <w:br/>
              <w:t>111,122-124,131,</w:t>
            </w:r>
            <w:r w:rsidRPr="0027795B">
              <w:br/>
              <w:t>138-140</w:t>
            </w:r>
          </w:p>
        </w:tc>
        <w:tc>
          <w:tcPr>
            <w:tcW w:w="2250" w:type="dxa"/>
            <w:tcBorders>
              <w:bottom w:val="nil"/>
            </w:tcBorders>
          </w:tcPr>
          <w:p w14:paraId="1293CC0C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0.26</w:t>
            </w:r>
          </w:p>
        </w:tc>
        <w:tc>
          <w:tcPr>
            <w:tcW w:w="2250" w:type="dxa"/>
            <w:tcBorders>
              <w:bottom w:val="nil"/>
            </w:tcBorders>
          </w:tcPr>
          <w:p w14:paraId="4B0792D8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0.33</w:t>
            </w:r>
          </w:p>
        </w:tc>
        <w:tc>
          <w:tcPr>
            <w:tcW w:w="2900" w:type="dxa"/>
            <w:tcBorders>
              <w:bottom w:val="nil"/>
            </w:tcBorders>
          </w:tcPr>
          <w:p w14:paraId="7C9941EE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0.23</w:t>
            </w:r>
          </w:p>
        </w:tc>
      </w:tr>
      <w:tr w:rsidR="0017239C" w:rsidRPr="0027795B" w14:paraId="62EEC88E" w14:textId="77777777" w:rsidTr="004E6DA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CAEDE86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>107,112,115</w:t>
            </w:r>
          </w:p>
        </w:tc>
        <w:tc>
          <w:tcPr>
            <w:tcW w:w="2250" w:type="dxa"/>
            <w:tcBorders>
              <w:bottom w:val="nil"/>
            </w:tcBorders>
          </w:tcPr>
          <w:p w14:paraId="4B9B8E00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0.31</w:t>
            </w:r>
          </w:p>
        </w:tc>
        <w:tc>
          <w:tcPr>
            <w:tcW w:w="2250" w:type="dxa"/>
            <w:tcBorders>
              <w:bottom w:val="nil"/>
            </w:tcBorders>
          </w:tcPr>
          <w:p w14:paraId="29A36F3E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0.38</w:t>
            </w:r>
          </w:p>
        </w:tc>
        <w:tc>
          <w:tcPr>
            <w:tcW w:w="2900" w:type="dxa"/>
            <w:tcBorders>
              <w:bottom w:val="nil"/>
            </w:tcBorders>
          </w:tcPr>
          <w:p w14:paraId="7DEF5DCF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0.23</w:t>
            </w:r>
          </w:p>
        </w:tc>
      </w:tr>
      <w:tr w:rsidR="0017239C" w:rsidRPr="0027795B" w14:paraId="3C7F2307" w14:textId="77777777" w:rsidTr="004E6DA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D90E140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>ALL OTHER</w:t>
            </w:r>
          </w:p>
        </w:tc>
        <w:tc>
          <w:tcPr>
            <w:tcW w:w="2250" w:type="dxa"/>
          </w:tcPr>
          <w:p w14:paraId="3A1E4325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0.12</w:t>
            </w:r>
          </w:p>
        </w:tc>
        <w:tc>
          <w:tcPr>
            <w:tcW w:w="2250" w:type="dxa"/>
          </w:tcPr>
          <w:p w14:paraId="3602B5B0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0.14</w:t>
            </w:r>
          </w:p>
        </w:tc>
        <w:tc>
          <w:tcPr>
            <w:tcW w:w="2900" w:type="dxa"/>
          </w:tcPr>
          <w:p w14:paraId="2100F336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0.23</w:t>
            </w:r>
          </w:p>
        </w:tc>
      </w:tr>
      <w:tr w:rsidR="0017239C" w:rsidRPr="0027795B" w14:paraId="6D29AFD7" w14:textId="77777777" w:rsidTr="004E6DA2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46F9729" w14:textId="77777777" w:rsidR="0017239C" w:rsidRPr="0027795B" w:rsidRDefault="0017239C" w:rsidP="004E6DA2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806F501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2250" w:type="dxa"/>
          </w:tcPr>
          <w:p w14:paraId="3DF223F8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2900" w:type="dxa"/>
          </w:tcPr>
          <w:p w14:paraId="0D5ABDA2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</w:tr>
      <w:tr w:rsidR="0017239C" w:rsidRPr="0027795B" w14:paraId="349E3E0D" w14:textId="77777777" w:rsidTr="004E6DA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34BA996" w14:textId="6AE7BB41" w:rsidR="0017239C" w:rsidRPr="0027795B" w:rsidRDefault="0017239C" w:rsidP="004E6DA2">
            <w:pPr>
              <w:pStyle w:val="tabletext11"/>
              <w:jc w:val="right"/>
            </w:pPr>
            <w:r w:rsidRPr="0017239C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B5E1A5" w14:textId="77777777" w:rsidR="0017239C" w:rsidRPr="0027795B" w:rsidRDefault="0017239C" w:rsidP="004E6DA2">
            <w:pPr>
              <w:pStyle w:val="tabletext11"/>
            </w:pPr>
            <w:r w:rsidRPr="0027795B">
              <w:t>Theft is subject to a $100 per car/$500 per occurrence deductible.</w:t>
            </w:r>
          </w:p>
        </w:tc>
      </w:tr>
      <w:tr w:rsidR="0017239C" w:rsidRPr="0027795B" w14:paraId="48B2BCD1" w14:textId="77777777" w:rsidTr="004E6DA2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BF3AA9" w14:textId="77777777" w:rsidR="0017239C" w:rsidRPr="0027795B" w:rsidRDefault="0017239C" w:rsidP="004E6DA2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A393E" w14:textId="77777777" w:rsidR="0017239C" w:rsidRPr="0027795B" w:rsidRDefault="0017239C" w:rsidP="004E6DA2">
            <w:pPr>
              <w:pStyle w:val="tabletext11"/>
            </w:pPr>
            <w:r w:rsidRPr="0027795B">
              <w:t xml:space="preserve">See Rule </w:t>
            </w:r>
            <w:r w:rsidRPr="0027795B">
              <w:rPr>
                <w:b/>
              </w:rPr>
              <w:t>298.</w:t>
            </w:r>
            <w:r w:rsidRPr="0027795B">
              <w:t xml:space="preserve"> for additional deductible options.</w:t>
            </w:r>
          </w:p>
        </w:tc>
      </w:tr>
    </w:tbl>
    <w:p w14:paraId="0C0267BC" w14:textId="77777777" w:rsidR="0017239C" w:rsidRPr="0027795B" w:rsidRDefault="0017239C" w:rsidP="0017239C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7239C" w:rsidRPr="0027795B" w14:paraId="168FC52A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2478D" w14:textId="57C0963F" w:rsidR="0017239C" w:rsidRPr="0027795B" w:rsidRDefault="0017239C" w:rsidP="004E6DA2">
            <w:pPr>
              <w:pStyle w:val="tablehead"/>
            </w:pPr>
            <w:r w:rsidRPr="0027795B">
              <w:t>SPECIFIED CAUSES OF LOSS</w:t>
            </w:r>
            <w:r w:rsidRPr="0017239C">
              <w:rPr>
                <w:sz w:val="20"/>
              </w:rPr>
              <w:t>*</w:t>
            </w:r>
          </w:p>
        </w:tc>
      </w:tr>
      <w:tr w:rsidR="0017239C" w:rsidRPr="0027795B" w14:paraId="5EDB5955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48BA70A" w14:textId="77777777" w:rsidR="0017239C" w:rsidRPr="0027795B" w:rsidRDefault="0017239C" w:rsidP="004E6DA2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C93E8C0" w14:textId="77777777" w:rsidR="0017239C" w:rsidRPr="0027795B" w:rsidRDefault="0017239C" w:rsidP="004E6DA2">
            <w:pPr>
              <w:pStyle w:val="tablehead"/>
            </w:pPr>
            <w:r w:rsidRPr="0027795B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7154D77A" w14:textId="77777777" w:rsidR="0017239C" w:rsidRPr="0027795B" w:rsidRDefault="0017239C" w:rsidP="004E6DA2">
            <w:pPr>
              <w:pStyle w:val="tablehead"/>
            </w:pPr>
            <w:r w:rsidRPr="0027795B">
              <w:t>Miscellaneous Type Vehicles</w:t>
            </w:r>
          </w:p>
        </w:tc>
      </w:tr>
      <w:tr w:rsidR="0017239C" w:rsidRPr="0027795B" w14:paraId="29669403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FFEEF04" w14:textId="77777777" w:rsidR="0017239C" w:rsidRPr="0027795B" w:rsidRDefault="0017239C" w:rsidP="004E6DA2">
            <w:pPr>
              <w:pStyle w:val="tablehead"/>
            </w:pPr>
            <w:r w:rsidRPr="0027795B">
              <w:t>Territory</w:t>
            </w:r>
            <w:r w:rsidRPr="0027795B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2243DD4" w14:textId="77777777" w:rsidR="0017239C" w:rsidRPr="0027795B" w:rsidRDefault="0017239C" w:rsidP="004E6DA2">
            <w:pPr>
              <w:pStyle w:val="tablehead"/>
            </w:pPr>
            <w:r w:rsidRPr="0027795B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364AB89" w14:textId="77777777" w:rsidR="0017239C" w:rsidRPr="0027795B" w:rsidRDefault="0017239C" w:rsidP="004E6DA2">
            <w:pPr>
              <w:pStyle w:val="tablehead"/>
            </w:pPr>
            <w:r w:rsidRPr="0027795B">
              <w:t>Standard</w:t>
            </w:r>
            <w:r w:rsidRPr="0027795B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18155F1E" w14:textId="77777777" w:rsidR="0017239C" w:rsidRPr="0027795B" w:rsidRDefault="0017239C" w:rsidP="004E6DA2">
            <w:pPr>
              <w:pStyle w:val="tablehead"/>
            </w:pPr>
            <w:r w:rsidRPr="0027795B">
              <w:t>Non-Standard</w:t>
            </w:r>
            <w:r w:rsidRPr="0027795B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06EECC28" w14:textId="77777777" w:rsidR="0017239C" w:rsidRPr="0027795B" w:rsidRDefault="0017239C" w:rsidP="004E6DA2">
            <w:pPr>
              <w:pStyle w:val="tablehead"/>
            </w:pPr>
            <w:r w:rsidRPr="0027795B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121ACE3C" w14:textId="77777777" w:rsidR="0017239C" w:rsidRPr="0027795B" w:rsidRDefault="0017239C" w:rsidP="004E6DA2">
            <w:pPr>
              <w:pStyle w:val="tablehead"/>
            </w:pPr>
            <w:r w:rsidRPr="0027795B">
              <w:br/>
              <w:t>Open Lots</w:t>
            </w:r>
          </w:p>
        </w:tc>
      </w:tr>
      <w:tr w:rsidR="0017239C" w:rsidRPr="0027795B" w14:paraId="1480B514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F49041D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101-105,108,110,</w:t>
            </w:r>
            <w:r w:rsidRPr="0027795B">
              <w:br/>
              <w:t>111,122-124,131,</w:t>
            </w:r>
            <w:r w:rsidRPr="0027795B">
              <w:br/>
              <w:t>138-140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F2FC240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0.43</w:t>
            </w:r>
          </w:p>
        </w:tc>
        <w:tc>
          <w:tcPr>
            <w:tcW w:w="1480" w:type="dxa"/>
            <w:tcBorders>
              <w:bottom w:val="nil"/>
            </w:tcBorders>
          </w:tcPr>
          <w:p w14:paraId="363BD270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0.48</w:t>
            </w:r>
          </w:p>
        </w:tc>
        <w:tc>
          <w:tcPr>
            <w:tcW w:w="1540" w:type="dxa"/>
            <w:tcBorders>
              <w:bottom w:val="nil"/>
            </w:tcBorders>
          </w:tcPr>
          <w:p w14:paraId="3004ED94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0.54</w:t>
            </w:r>
          </w:p>
        </w:tc>
        <w:tc>
          <w:tcPr>
            <w:tcW w:w="1420" w:type="dxa"/>
            <w:tcBorders>
              <w:bottom w:val="nil"/>
            </w:tcBorders>
          </w:tcPr>
          <w:p w14:paraId="481B06E7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0.38</w:t>
            </w:r>
          </w:p>
        </w:tc>
        <w:tc>
          <w:tcPr>
            <w:tcW w:w="1480" w:type="dxa"/>
            <w:tcBorders>
              <w:bottom w:val="nil"/>
            </w:tcBorders>
          </w:tcPr>
          <w:p w14:paraId="4FE4B857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0.42</w:t>
            </w:r>
          </w:p>
        </w:tc>
      </w:tr>
      <w:tr w:rsidR="0017239C" w:rsidRPr="0027795B" w14:paraId="546FA17F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8AF8115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>107,112,115</w:t>
            </w:r>
          </w:p>
        </w:tc>
        <w:tc>
          <w:tcPr>
            <w:tcW w:w="1480" w:type="dxa"/>
            <w:tcBorders>
              <w:bottom w:val="nil"/>
            </w:tcBorders>
          </w:tcPr>
          <w:p w14:paraId="6FF7BAAC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0.48</w:t>
            </w:r>
          </w:p>
        </w:tc>
        <w:tc>
          <w:tcPr>
            <w:tcW w:w="1480" w:type="dxa"/>
            <w:tcBorders>
              <w:bottom w:val="nil"/>
            </w:tcBorders>
          </w:tcPr>
          <w:p w14:paraId="0DC15398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0.51</w:t>
            </w:r>
          </w:p>
        </w:tc>
        <w:tc>
          <w:tcPr>
            <w:tcW w:w="1540" w:type="dxa"/>
            <w:tcBorders>
              <w:bottom w:val="nil"/>
            </w:tcBorders>
          </w:tcPr>
          <w:p w14:paraId="4CB0B27A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0.58</w:t>
            </w:r>
          </w:p>
        </w:tc>
        <w:tc>
          <w:tcPr>
            <w:tcW w:w="1420" w:type="dxa"/>
            <w:tcBorders>
              <w:bottom w:val="nil"/>
            </w:tcBorders>
          </w:tcPr>
          <w:p w14:paraId="31BBDE5E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0.38</w:t>
            </w:r>
          </w:p>
        </w:tc>
        <w:tc>
          <w:tcPr>
            <w:tcW w:w="1480" w:type="dxa"/>
            <w:tcBorders>
              <w:bottom w:val="nil"/>
            </w:tcBorders>
          </w:tcPr>
          <w:p w14:paraId="0F4E9325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0.42</w:t>
            </w:r>
          </w:p>
        </w:tc>
      </w:tr>
      <w:tr w:rsidR="0017239C" w:rsidRPr="0027795B" w14:paraId="072F7439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99361AC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>ALL OTHER</w:t>
            </w:r>
          </w:p>
        </w:tc>
        <w:tc>
          <w:tcPr>
            <w:tcW w:w="1480" w:type="dxa"/>
          </w:tcPr>
          <w:p w14:paraId="0616E9D7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0.28</w:t>
            </w:r>
          </w:p>
        </w:tc>
        <w:tc>
          <w:tcPr>
            <w:tcW w:w="1480" w:type="dxa"/>
          </w:tcPr>
          <w:p w14:paraId="3815953A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0.31</w:t>
            </w:r>
          </w:p>
        </w:tc>
        <w:tc>
          <w:tcPr>
            <w:tcW w:w="1540" w:type="dxa"/>
          </w:tcPr>
          <w:p w14:paraId="2F0AADC9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0.35</w:t>
            </w:r>
          </w:p>
        </w:tc>
        <w:tc>
          <w:tcPr>
            <w:tcW w:w="1420" w:type="dxa"/>
          </w:tcPr>
          <w:p w14:paraId="47B9B815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0.38</w:t>
            </w:r>
          </w:p>
        </w:tc>
        <w:tc>
          <w:tcPr>
            <w:tcW w:w="1480" w:type="dxa"/>
          </w:tcPr>
          <w:p w14:paraId="3AD7E315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0.42</w:t>
            </w:r>
          </w:p>
        </w:tc>
      </w:tr>
      <w:tr w:rsidR="0017239C" w:rsidRPr="0027795B" w14:paraId="2CD41373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28A6F25" w14:textId="77777777" w:rsidR="0017239C" w:rsidRPr="0027795B" w:rsidRDefault="0017239C" w:rsidP="004E6DA2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3D6C05F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1480" w:type="dxa"/>
          </w:tcPr>
          <w:p w14:paraId="709EE5DC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1540" w:type="dxa"/>
          </w:tcPr>
          <w:p w14:paraId="1AE51199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1420" w:type="dxa"/>
          </w:tcPr>
          <w:p w14:paraId="60E0EAFA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1480" w:type="dxa"/>
          </w:tcPr>
          <w:p w14:paraId="2FA37534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</w:tr>
      <w:tr w:rsidR="0017239C" w:rsidRPr="0027795B" w14:paraId="2C309EC7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FAE829" w14:textId="43141801" w:rsidR="0017239C" w:rsidRPr="0027795B" w:rsidRDefault="0017239C" w:rsidP="004E6DA2">
            <w:pPr>
              <w:pStyle w:val="tabletext11"/>
              <w:jc w:val="right"/>
            </w:pPr>
            <w:r w:rsidRPr="0017239C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A94E60" w14:textId="77777777" w:rsidR="0017239C" w:rsidRPr="0027795B" w:rsidRDefault="0017239C" w:rsidP="004E6DA2">
            <w:pPr>
              <w:pStyle w:val="tabletext11"/>
            </w:pPr>
            <w:r w:rsidRPr="0027795B">
              <w:t>Theft and Mischief or Vandalism are subject to a $100 per car/$500 per occurrence deductible.</w:t>
            </w:r>
          </w:p>
        </w:tc>
      </w:tr>
      <w:tr w:rsidR="0017239C" w:rsidRPr="0027795B" w14:paraId="399281D2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481354" w14:textId="77777777" w:rsidR="0017239C" w:rsidRPr="0027795B" w:rsidRDefault="0017239C" w:rsidP="004E6DA2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71F4" w14:textId="77777777" w:rsidR="0017239C" w:rsidRPr="0027795B" w:rsidRDefault="0017239C" w:rsidP="004E6DA2">
            <w:pPr>
              <w:pStyle w:val="tabletext11"/>
            </w:pPr>
            <w:r w:rsidRPr="0027795B">
              <w:t xml:space="preserve">See Rule </w:t>
            </w:r>
            <w:r w:rsidRPr="0027795B">
              <w:rPr>
                <w:b/>
              </w:rPr>
              <w:t>298.</w:t>
            </w:r>
            <w:r w:rsidRPr="0027795B">
              <w:t xml:space="preserve"> for additional deductible options.</w:t>
            </w:r>
          </w:p>
        </w:tc>
      </w:tr>
    </w:tbl>
    <w:p w14:paraId="448B2982" w14:textId="77777777" w:rsidR="0017239C" w:rsidRPr="0027795B" w:rsidRDefault="0017239C" w:rsidP="0017239C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7239C" w:rsidRPr="0027795B" w14:paraId="68E5E4FB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4405C" w14:textId="477CFB58" w:rsidR="0017239C" w:rsidRPr="0027795B" w:rsidRDefault="0017239C" w:rsidP="004E6DA2">
            <w:pPr>
              <w:pStyle w:val="tablehead"/>
            </w:pPr>
            <w:r w:rsidRPr="0027795B">
              <w:t>LIMITED SPECIFIED CAUSES OF LOSS</w:t>
            </w:r>
            <w:r w:rsidRPr="0017239C">
              <w:rPr>
                <w:sz w:val="20"/>
              </w:rPr>
              <w:t>*</w:t>
            </w:r>
          </w:p>
        </w:tc>
      </w:tr>
      <w:tr w:rsidR="0017239C" w:rsidRPr="0027795B" w14:paraId="2CC626E3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68E7009" w14:textId="77777777" w:rsidR="0017239C" w:rsidRPr="0027795B" w:rsidRDefault="0017239C" w:rsidP="004E6DA2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16CF6F7" w14:textId="77777777" w:rsidR="0017239C" w:rsidRPr="0027795B" w:rsidRDefault="0017239C" w:rsidP="004E6DA2">
            <w:pPr>
              <w:pStyle w:val="tablehead"/>
            </w:pPr>
            <w:r w:rsidRPr="0027795B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C4B3893" w14:textId="77777777" w:rsidR="0017239C" w:rsidRPr="0027795B" w:rsidRDefault="0017239C" w:rsidP="004E6DA2">
            <w:pPr>
              <w:pStyle w:val="tablehead"/>
            </w:pPr>
            <w:r w:rsidRPr="0027795B">
              <w:t>Miscellaneous Type Vehicles</w:t>
            </w:r>
          </w:p>
        </w:tc>
      </w:tr>
      <w:tr w:rsidR="0017239C" w:rsidRPr="0027795B" w14:paraId="6A95BF71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8CE90E1" w14:textId="77777777" w:rsidR="0017239C" w:rsidRPr="0027795B" w:rsidRDefault="0017239C" w:rsidP="004E6DA2">
            <w:pPr>
              <w:pStyle w:val="tablehead"/>
            </w:pPr>
            <w:r w:rsidRPr="0027795B">
              <w:t>Territory</w:t>
            </w:r>
            <w:r w:rsidRPr="0027795B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3798ED58" w14:textId="77777777" w:rsidR="0017239C" w:rsidRPr="0027795B" w:rsidRDefault="0017239C" w:rsidP="004E6DA2">
            <w:pPr>
              <w:pStyle w:val="tablehead"/>
            </w:pPr>
            <w:r w:rsidRPr="0027795B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0D60823" w14:textId="77777777" w:rsidR="0017239C" w:rsidRPr="0027795B" w:rsidRDefault="0017239C" w:rsidP="004E6DA2">
            <w:pPr>
              <w:pStyle w:val="tablehead"/>
            </w:pPr>
            <w:r w:rsidRPr="0027795B">
              <w:t>Standard</w:t>
            </w:r>
            <w:r w:rsidRPr="0027795B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2E02DEEA" w14:textId="77777777" w:rsidR="0017239C" w:rsidRPr="0027795B" w:rsidRDefault="0017239C" w:rsidP="004E6DA2">
            <w:pPr>
              <w:pStyle w:val="tablehead"/>
            </w:pPr>
            <w:r w:rsidRPr="0027795B">
              <w:t>Non-Standard</w:t>
            </w:r>
            <w:r w:rsidRPr="0027795B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3F2E7354" w14:textId="77777777" w:rsidR="0017239C" w:rsidRPr="0027795B" w:rsidRDefault="0017239C" w:rsidP="004E6DA2">
            <w:pPr>
              <w:pStyle w:val="tablehead"/>
            </w:pPr>
            <w:r w:rsidRPr="0027795B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40B24F5" w14:textId="77777777" w:rsidR="0017239C" w:rsidRPr="0027795B" w:rsidRDefault="0017239C" w:rsidP="004E6DA2">
            <w:pPr>
              <w:pStyle w:val="tablehead"/>
            </w:pPr>
            <w:r w:rsidRPr="0027795B">
              <w:br/>
              <w:t>Open Lots</w:t>
            </w:r>
          </w:p>
        </w:tc>
      </w:tr>
      <w:tr w:rsidR="0017239C" w:rsidRPr="0027795B" w14:paraId="56FBA722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DDE3662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>101-105,108,110,</w:t>
            </w:r>
            <w:r w:rsidRPr="0027795B">
              <w:br/>
              <w:t>111,122-124,131,</w:t>
            </w:r>
            <w:r w:rsidRPr="0027795B">
              <w:br/>
              <w:t>138-140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20D90966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0.40</w:t>
            </w:r>
          </w:p>
        </w:tc>
        <w:tc>
          <w:tcPr>
            <w:tcW w:w="1480" w:type="dxa"/>
            <w:tcBorders>
              <w:bottom w:val="nil"/>
            </w:tcBorders>
          </w:tcPr>
          <w:p w14:paraId="414A3F95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0.43</w:t>
            </w:r>
          </w:p>
        </w:tc>
        <w:tc>
          <w:tcPr>
            <w:tcW w:w="1540" w:type="dxa"/>
            <w:tcBorders>
              <w:bottom w:val="nil"/>
            </w:tcBorders>
          </w:tcPr>
          <w:p w14:paraId="58761370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0.49</w:t>
            </w:r>
          </w:p>
        </w:tc>
        <w:tc>
          <w:tcPr>
            <w:tcW w:w="1420" w:type="dxa"/>
            <w:tcBorders>
              <w:bottom w:val="nil"/>
            </w:tcBorders>
          </w:tcPr>
          <w:p w14:paraId="44D4A77F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0.36</w:t>
            </w:r>
          </w:p>
        </w:tc>
        <w:tc>
          <w:tcPr>
            <w:tcW w:w="1480" w:type="dxa"/>
            <w:tcBorders>
              <w:bottom w:val="nil"/>
            </w:tcBorders>
          </w:tcPr>
          <w:p w14:paraId="2D2A9DFC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br/>
            </w:r>
            <w:r w:rsidRPr="0027795B">
              <w:br/>
              <w:t>$  0.38</w:t>
            </w:r>
          </w:p>
        </w:tc>
      </w:tr>
      <w:tr w:rsidR="0017239C" w:rsidRPr="0027795B" w14:paraId="200A21C3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F47B459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>107,112,115</w:t>
            </w:r>
          </w:p>
        </w:tc>
        <w:tc>
          <w:tcPr>
            <w:tcW w:w="1480" w:type="dxa"/>
            <w:tcBorders>
              <w:bottom w:val="nil"/>
            </w:tcBorders>
          </w:tcPr>
          <w:p w14:paraId="4CDE6A83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0.44</w:t>
            </w:r>
          </w:p>
        </w:tc>
        <w:tc>
          <w:tcPr>
            <w:tcW w:w="1480" w:type="dxa"/>
            <w:tcBorders>
              <w:bottom w:val="nil"/>
            </w:tcBorders>
          </w:tcPr>
          <w:p w14:paraId="0BA8F591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0.48</w:t>
            </w:r>
          </w:p>
        </w:tc>
        <w:tc>
          <w:tcPr>
            <w:tcW w:w="1540" w:type="dxa"/>
            <w:tcBorders>
              <w:bottom w:val="nil"/>
            </w:tcBorders>
          </w:tcPr>
          <w:p w14:paraId="6BE16436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0.54</w:t>
            </w:r>
          </w:p>
        </w:tc>
        <w:tc>
          <w:tcPr>
            <w:tcW w:w="1420" w:type="dxa"/>
            <w:tcBorders>
              <w:bottom w:val="nil"/>
            </w:tcBorders>
          </w:tcPr>
          <w:p w14:paraId="40CE4FB9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0.36</w:t>
            </w:r>
          </w:p>
        </w:tc>
        <w:tc>
          <w:tcPr>
            <w:tcW w:w="1480" w:type="dxa"/>
            <w:tcBorders>
              <w:bottom w:val="nil"/>
            </w:tcBorders>
          </w:tcPr>
          <w:p w14:paraId="45D53975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0.38</w:t>
            </w:r>
          </w:p>
        </w:tc>
      </w:tr>
      <w:tr w:rsidR="0017239C" w:rsidRPr="0027795B" w14:paraId="227F4081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FBDEAAA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>ALL OTHER</w:t>
            </w:r>
          </w:p>
        </w:tc>
        <w:tc>
          <w:tcPr>
            <w:tcW w:w="1480" w:type="dxa"/>
          </w:tcPr>
          <w:p w14:paraId="73E057C4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0.24</w:t>
            </w:r>
          </w:p>
        </w:tc>
        <w:tc>
          <w:tcPr>
            <w:tcW w:w="1480" w:type="dxa"/>
          </w:tcPr>
          <w:p w14:paraId="0093FC82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0.28</w:t>
            </w:r>
          </w:p>
        </w:tc>
        <w:tc>
          <w:tcPr>
            <w:tcW w:w="1540" w:type="dxa"/>
          </w:tcPr>
          <w:p w14:paraId="484AB5E8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0.29</w:t>
            </w:r>
          </w:p>
        </w:tc>
        <w:tc>
          <w:tcPr>
            <w:tcW w:w="1420" w:type="dxa"/>
          </w:tcPr>
          <w:p w14:paraId="75316556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0.36</w:t>
            </w:r>
          </w:p>
        </w:tc>
        <w:tc>
          <w:tcPr>
            <w:tcW w:w="1480" w:type="dxa"/>
          </w:tcPr>
          <w:p w14:paraId="03099AAB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0.38</w:t>
            </w:r>
          </w:p>
        </w:tc>
      </w:tr>
      <w:tr w:rsidR="0017239C" w:rsidRPr="0027795B" w14:paraId="440D559D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6DA590E" w14:textId="77777777" w:rsidR="0017239C" w:rsidRPr="0027795B" w:rsidRDefault="0017239C" w:rsidP="004E6DA2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1971D72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1480" w:type="dxa"/>
          </w:tcPr>
          <w:p w14:paraId="1D514A1A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1540" w:type="dxa"/>
          </w:tcPr>
          <w:p w14:paraId="529476F3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1420" w:type="dxa"/>
          </w:tcPr>
          <w:p w14:paraId="24A433C4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  <w:tc>
          <w:tcPr>
            <w:tcW w:w="1480" w:type="dxa"/>
          </w:tcPr>
          <w:p w14:paraId="4A629C27" w14:textId="77777777" w:rsidR="0017239C" w:rsidRPr="0027795B" w:rsidRDefault="0017239C" w:rsidP="004E6DA2">
            <w:pPr>
              <w:pStyle w:val="tabletext00"/>
              <w:jc w:val="center"/>
            </w:pPr>
            <w:r w:rsidRPr="0027795B">
              <w:t xml:space="preserve">       </w:t>
            </w:r>
          </w:p>
        </w:tc>
      </w:tr>
      <w:tr w:rsidR="0017239C" w:rsidRPr="0027795B" w14:paraId="3E248AEE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9A52E2" w14:textId="7CA66C06" w:rsidR="0017239C" w:rsidRPr="0027795B" w:rsidRDefault="0017239C" w:rsidP="004E6DA2">
            <w:pPr>
              <w:pStyle w:val="tabletext11"/>
              <w:jc w:val="right"/>
            </w:pPr>
            <w:r w:rsidRPr="0017239C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6A82B1" w14:textId="77777777" w:rsidR="0017239C" w:rsidRPr="0027795B" w:rsidRDefault="0017239C" w:rsidP="004E6DA2">
            <w:pPr>
              <w:pStyle w:val="tabletext11"/>
            </w:pPr>
            <w:r w:rsidRPr="0027795B">
              <w:t>Theft is subject to a $100 per car/$500 per occurrence deductible.</w:t>
            </w:r>
          </w:p>
        </w:tc>
      </w:tr>
      <w:tr w:rsidR="0017239C" w:rsidRPr="0027795B" w14:paraId="4378C524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F2A301" w14:textId="77777777" w:rsidR="0017239C" w:rsidRPr="0027795B" w:rsidRDefault="0017239C" w:rsidP="004E6DA2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42F55" w14:textId="77777777" w:rsidR="0017239C" w:rsidRPr="0027795B" w:rsidRDefault="0017239C" w:rsidP="004E6DA2">
            <w:pPr>
              <w:pStyle w:val="tabletext11"/>
            </w:pPr>
            <w:r w:rsidRPr="0027795B">
              <w:t xml:space="preserve">See Rule </w:t>
            </w:r>
            <w:r w:rsidRPr="0027795B">
              <w:rPr>
                <w:b/>
              </w:rPr>
              <w:t>298.</w:t>
            </w:r>
            <w:r w:rsidRPr="0027795B">
              <w:t xml:space="preserve"> for additional deductible options.</w:t>
            </w:r>
          </w:p>
        </w:tc>
      </w:tr>
    </w:tbl>
    <w:p w14:paraId="6F202F36" w14:textId="2ECC38EE" w:rsidR="0017239C" w:rsidRDefault="0017239C" w:rsidP="0017239C">
      <w:pPr>
        <w:pStyle w:val="isonormal"/>
      </w:pPr>
    </w:p>
    <w:p w14:paraId="6BB0D4CE" w14:textId="79E0D493" w:rsidR="0017239C" w:rsidRDefault="0017239C" w:rsidP="0017239C">
      <w:pPr>
        <w:pStyle w:val="isonormal"/>
        <w:jc w:val="left"/>
      </w:pPr>
    </w:p>
    <w:p w14:paraId="026B1CA6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236B750" w14:textId="77777777" w:rsidR="0017239C" w:rsidRPr="00B07904" w:rsidRDefault="0017239C" w:rsidP="0017239C">
      <w:pPr>
        <w:pStyle w:val="subcap"/>
      </w:pPr>
      <w:r w:rsidRPr="00B07904">
        <w:lastRenderedPageBreak/>
        <w:t>ALL TERRITORIES</w:t>
      </w:r>
    </w:p>
    <w:p w14:paraId="68235BF1" w14:textId="77777777" w:rsidR="0017239C" w:rsidRPr="00B07904" w:rsidRDefault="0017239C" w:rsidP="0017239C">
      <w:pPr>
        <w:pStyle w:val="isonormal"/>
      </w:pPr>
    </w:p>
    <w:p w14:paraId="2F8B2244" w14:textId="77777777" w:rsidR="0017239C" w:rsidRPr="00B07904" w:rsidRDefault="0017239C" w:rsidP="0017239C">
      <w:pPr>
        <w:pStyle w:val="isonormal"/>
        <w:sectPr w:rsidR="0017239C" w:rsidRPr="00B07904" w:rsidSect="0017239C">
          <w:headerReference w:type="even" r:id="rId337"/>
          <w:headerReference w:type="default" r:id="rId338"/>
          <w:footerReference w:type="even" r:id="rId339"/>
          <w:footerReference w:type="default" r:id="rId340"/>
          <w:headerReference w:type="first" r:id="rId341"/>
          <w:footerReference w:type="first" r:id="rId34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7AE4BE5" w14:textId="77777777" w:rsidR="0017239C" w:rsidRPr="00B07904" w:rsidRDefault="0017239C" w:rsidP="0017239C">
      <w:pPr>
        <w:pStyle w:val="boxrule"/>
        <w:rPr>
          <w:b w:val="0"/>
        </w:rPr>
      </w:pPr>
      <w:r w:rsidRPr="00B07904">
        <w:t xml:space="preserve">249.  AUTO DEALERS – PREMIUM DEVELOPMENT </w:t>
      </w:r>
      <w:r w:rsidRPr="00B07904">
        <w:tab/>
      </w:r>
      <w:r w:rsidRPr="00B07904">
        <w:rPr>
          <w:b w:val="0"/>
        </w:rPr>
        <w:t>(Cont'd)</w:t>
      </w:r>
    </w:p>
    <w:p w14:paraId="44A244B7" w14:textId="77777777" w:rsidR="0017239C" w:rsidRPr="00B07904" w:rsidRDefault="0017239C" w:rsidP="0017239C">
      <w:pPr>
        <w:pStyle w:val="isonormal"/>
      </w:pPr>
    </w:p>
    <w:p w14:paraId="203306FC" w14:textId="77777777" w:rsidR="0017239C" w:rsidRPr="00B07904" w:rsidRDefault="0017239C" w:rsidP="0017239C">
      <w:pPr>
        <w:pStyle w:val="isonormal"/>
        <w:sectPr w:rsidR="0017239C" w:rsidRPr="00B07904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17239C" w:rsidRPr="00B07904" w14:paraId="6A5388C7" w14:textId="77777777" w:rsidTr="004E6DA2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B79A" w14:textId="4D8AF42E" w:rsidR="0017239C" w:rsidRPr="00B07904" w:rsidRDefault="0017239C" w:rsidP="004E6DA2">
            <w:pPr>
              <w:pStyle w:val="tablehead"/>
            </w:pPr>
            <w:r w:rsidRPr="00B07904">
              <w:t>COMPREHENSIVE</w:t>
            </w:r>
            <w:r w:rsidRPr="0017239C">
              <w:rPr>
                <w:sz w:val="20"/>
              </w:rPr>
              <w:t>*</w:t>
            </w:r>
          </w:p>
        </w:tc>
      </w:tr>
      <w:tr w:rsidR="0017239C" w:rsidRPr="00B07904" w14:paraId="11BA0C03" w14:textId="77777777" w:rsidTr="004E6DA2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B32179" w14:textId="77777777" w:rsidR="0017239C" w:rsidRPr="00B07904" w:rsidRDefault="0017239C" w:rsidP="004E6DA2">
            <w:pPr>
              <w:pStyle w:val="tablehead"/>
            </w:pPr>
          </w:p>
          <w:p w14:paraId="7017D700" w14:textId="77777777" w:rsidR="0017239C" w:rsidRPr="00B07904" w:rsidRDefault="0017239C" w:rsidP="004E6DA2">
            <w:pPr>
              <w:pStyle w:val="tablehead"/>
            </w:pPr>
            <w:r w:rsidRPr="00B07904">
              <w:br/>
              <w:t>Territory</w:t>
            </w:r>
            <w:r w:rsidRPr="00B07904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0161B" w14:textId="77777777" w:rsidR="0017239C" w:rsidRPr="00B07904" w:rsidRDefault="0017239C" w:rsidP="004E6DA2">
            <w:pPr>
              <w:pStyle w:val="tablehead"/>
            </w:pPr>
            <w:r w:rsidRPr="00B07904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CF46E" w14:textId="77777777" w:rsidR="0017239C" w:rsidRPr="00B07904" w:rsidRDefault="0017239C" w:rsidP="004E6DA2">
            <w:pPr>
              <w:pStyle w:val="tablehead"/>
            </w:pPr>
            <w:r w:rsidRPr="00B07904">
              <w:t>Miscellaneous Type Vehicles</w:t>
            </w:r>
          </w:p>
        </w:tc>
      </w:tr>
      <w:tr w:rsidR="0017239C" w:rsidRPr="00B07904" w14:paraId="7A2662CC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96B7FB8" w14:textId="77777777" w:rsidR="0017239C" w:rsidRPr="00B07904" w:rsidRDefault="0017239C" w:rsidP="004E6DA2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1C0F8B44" w14:textId="77777777" w:rsidR="0017239C" w:rsidRPr="00B07904" w:rsidRDefault="0017239C" w:rsidP="004E6DA2">
            <w:pPr>
              <w:pStyle w:val="tablehead"/>
            </w:pPr>
            <w:r w:rsidRPr="00B07904">
              <w:br/>
            </w:r>
            <w:r w:rsidRPr="00B07904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1B5E65E1" w14:textId="77777777" w:rsidR="0017239C" w:rsidRPr="00B07904" w:rsidRDefault="0017239C" w:rsidP="004E6DA2">
            <w:pPr>
              <w:pStyle w:val="tablehead"/>
            </w:pPr>
            <w:r w:rsidRPr="00B07904">
              <w:br/>
              <w:t>Standard</w:t>
            </w:r>
            <w:r w:rsidRPr="00B07904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0F7728BB" w14:textId="77777777" w:rsidR="0017239C" w:rsidRPr="00B07904" w:rsidRDefault="0017239C" w:rsidP="004E6DA2">
            <w:pPr>
              <w:pStyle w:val="tablehead"/>
            </w:pPr>
            <w:r w:rsidRPr="00B07904">
              <w:br/>
              <w:t>Non-Standard</w:t>
            </w:r>
            <w:r w:rsidRPr="00B07904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6962460D" w14:textId="77777777" w:rsidR="0017239C" w:rsidRPr="00B07904" w:rsidRDefault="0017239C" w:rsidP="004E6DA2">
            <w:pPr>
              <w:pStyle w:val="tablehead"/>
            </w:pPr>
            <w:r w:rsidRPr="00B07904">
              <w:br/>
            </w:r>
            <w:r w:rsidRPr="00B07904">
              <w:br/>
              <w:t>Buildings And Open Lots</w:t>
            </w:r>
          </w:p>
        </w:tc>
      </w:tr>
      <w:tr w:rsidR="0017239C" w:rsidRPr="00B07904" w14:paraId="0B1BAAA0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DA9128A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>101-105,108,110,</w:t>
            </w:r>
            <w:r w:rsidRPr="00B07904">
              <w:br/>
              <w:t>111,122-124,131,</w:t>
            </w:r>
            <w:r w:rsidRPr="00B07904">
              <w:br/>
              <w:t>138-140</w:t>
            </w:r>
          </w:p>
        </w:tc>
        <w:tc>
          <w:tcPr>
            <w:tcW w:w="1440" w:type="dxa"/>
            <w:tcBorders>
              <w:bottom w:val="nil"/>
            </w:tcBorders>
          </w:tcPr>
          <w:p w14:paraId="4A38F74C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br/>
            </w:r>
            <w:r w:rsidRPr="00B07904">
              <w:br/>
              <w:t>$  0.50</w:t>
            </w:r>
          </w:p>
        </w:tc>
        <w:tc>
          <w:tcPr>
            <w:tcW w:w="1620" w:type="dxa"/>
            <w:tcBorders>
              <w:bottom w:val="nil"/>
            </w:tcBorders>
          </w:tcPr>
          <w:p w14:paraId="0673FD2C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br/>
            </w:r>
            <w:r w:rsidRPr="00B07904">
              <w:br/>
              <w:t>$  0.54</w:t>
            </w:r>
          </w:p>
        </w:tc>
        <w:tc>
          <w:tcPr>
            <w:tcW w:w="1440" w:type="dxa"/>
            <w:tcBorders>
              <w:bottom w:val="nil"/>
            </w:tcBorders>
          </w:tcPr>
          <w:p w14:paraId="2AC43D4E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br/>
            </w:r>
            <w:r w:rsidRPr="00B07904">
              <w:br/>
              <w:t>$  0.62</w:t>
            </w:r>
          </w:p>
        </w:tc>
        <w:tc>
          <w:tcPr>
            <w:tcW w:w="3000" w:type="dxa"/>
            <w:tcBorders>
              <w:bottom w:val="nil"/>
            </w:tcBorders>
          </w:tcPr>
          <w:p w14:paraId="45709547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br/>
            </w:r>
            <w:r w:rsidRPr="00B07904">
              <w:br/>
              <w:t>$  0.54</w:t>
            </w:r>
          </w:p>
        </w:tc>
      </w:tr>
      <w:tr w:rsidR="0017239C" w:rsidRPr="00B07904" w14:paraId="218B3EC8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F6D69D5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>107,112,115</w:t>
            </w:r>
          </w:p>
        </w:tc>
        <w:tc>
          <w:tcPr>
            <w:tcW w:w="1440" w:type="dxa"/>
            <w:tcBorders>
              <w:bottom w:val="nil"/>
            </w:tcBorders>
          </w:tcPr>
          <w:p w14:paraId="6381E293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0.54</w:t>
            </w:r>
          </w:p>
        </w:tc>
        <w:tc>
          <w:tcPr>
            <w:tcW w:w="1620" w:type="dxa"/>
            <w:tcBorders>
              <w:bottom w:val="nil"/>
            </w:tcBorders>
          </w:tcPr>
          <w:p w14:paraId="08DE0536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0.60</w:t>
            </w:r>
          </w:p>
        </w:tc>
        <w:tc>
          <w:tcPr>
            <w:tcW w:w="1440" w:type="dxa"/>
            <w:tcBorders>
              <w:bottom w:val="nil"/>
            </w:tcBorders>
          </w:tcPr>
          <w:p w14:paraId="487A99FF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0.68</w:t>
            </w:r>
          </w:p>
        </w:tc>
        <w:tc>
          <w:tcPr>
            <w:tcW w:w="3000" w:type="dxa"/>
            <w:tcBorders>
              <w:bottom w:val="nil"/>
            </w:tcBorders>
          </w:tcPr>
          <w:p w14:paraId="22729A04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0.54</w:t>
            </w:r>
          </w:p>
        </w:tc>
      </w:tr>
      <w:tr w:rsidR="0017239C" w:rsidRPr="00B07904" w14:paraId="7C565D61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5F44263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>ALL OTHER</w:t>
            </w:r>
          </w:p>
        </w:tc>
        <w:tc>
          <w:tcPr>
            <w:tcW w:w="1440" w:type="dxa"/>
          </w:tcPr>
          <w:p w14:paraId="36A3D7F6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0.36</w:t>
            </w:r>
          </w:p>
        </w:tc>
        <w:tc>
          <w:tcPr>
            <w:tcW w:w="1620" w:type="dxa"/>
          </w:tcPr>
          <w:p w14:paraId="46A0C5EB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0.41</w:t>
            </w:r>
          </w:p>
        </w:tc>
        <w:tc>
          <w:tcPr>
            <w:tcW w:w="1440" w:type="dxa"/>
          </w:tcPr>
          <w:p w14:paraId="20D5A223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0.43</w:t>
            </w:r>
          </w:p>
        </w:tc>
        <w:tc>
          <w:tcPr>
            <w:tcW w:w="3000" w:type="dxa"/>
          </w:tcPr>
          <w:p w14:paraId="3EB9E36B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0.54</w:t>
            </w:r>
          </w:p>
        </w:tc>
      </w:tr>
      <w:tr w:rsidR="0017239C" w:rsidRPr="00B07904" w14:paraId="324D49F5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8494674" w14:textId="77777777" w:rsidR="0017239C" w:rsidRPr="00B07904" w:rsidRDefault="0017239C" w:rsidP="004E6DA2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4E209F7D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    </w:t>
            </w:r>
          </w:p>
        </w:tc>
        <w:tc>
          <w:tcPr>
            <w:tcW w:w="1620" w:type="dxa"/>
          </w:tcPr>
          <w:p w14:paraId="549365F6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    </w:t>
            </w:r>
          </w:p>
        </w:tc>
        <w:tc>
          <w:tcPr>
            <w:tcW w:w="1440" w:type="dxa"/>
          </w:tcPr>
          <w:p w14:paraId="35BB6942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    </w:t>
            </w:r>
          </w:p>
        </w:tc>
        <w:tc>
          <w:tcPr>
            <w:tcW w:w="3000" w:type="dxa"/>
          </w:tcPr>
          <w:p w14:paraId="71C1C91D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    </w:t>
            </w:r>
          </w:p>
        </w:tc>
      </w:tr>
      <w:tr w:rsidR="0017239C" w:rsidRPr="00B07904" w14:paraId="69466CA6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1B0F8C" w14:textId="6291BA79" w:rsidR="0017239C" w:rsidRPr="00B07904" w:rsidRDefault="0017239C" w:rsidP="004E6DA2">
            <w:pPr>
              <w:pStyle w:val="tabletext11"/>
              <w:jc w:val="right"/>
            </w:pPr>
            <w:r w:rsidRPr="0017239C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305C01" w14:textId="77777777" w:rsidR="0017239C" w:rsidRPr="00B07904" w:rsidRDefault="0017239C" w:rsidP="004E6DA2">
            <w:pPr>
              <w:pStyle w:val="tabletext11"/>
            </w:pPr>
            <w:r w:rsidRPr="00B07904">
              <w:t>Theft and Mischief or Vandalism are subject to a $100 per car/$500 per occurrence deductible.</w:t>
            </w:r>
          </w:p>
        </w:tc>
      </w:tr>
      <w:tr w:rsidR="0017239C" w:rsidRPr="00B07904" w14:paraId="1BBBD9D6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C317C9" w14:textId="77777777" w:rsidR="0017239C" w:rsidRPr="00B07904" w:rsidRDefault="0017239C" w:rsidP="004E6DA2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4610C" w14:textId="77777777" w:rsidR="0017239C" w:rsidRPr="00B07904" w:rsidRDefault="0017239C" w:rsidP="004E6DA2">
            <w:pPr>
              <w:pStyle w:val="tabletext11"/>
            </w:pPr>
            <w:r w:rsidRPr="00B07904">
              <w:t xml:space="preserve">See Rule </w:t>
            </w:r>
            <w:r w:rsidRPr="00B07904">
              <w:rPr>
                <w:b/>
              </w:rPr>
              <w:t>298.</w:t>
            </w:r>
            <w:r w:rsidRPr="00B07904">
              <w:t xml:space="preserve"> for additional deductible options.</w:t>
            </w:r>
          </w:p>
        </w:tc>
      </w:tr>
    </w:tbl>
    <w:p w14:paraId="10A09D5E" w14:textId="77777777" w:rsidR="0017239C" w:rsidRPr="00B07904" w:rsidRDefault="0017239C" w:rsidP="0017239C">
      <w:pPr>
        <w:pStyle w:val="isonormal"/>
      </w:pPr>
    </w:p>
    <w:p w14:paraId="7CC1E295" w14:textId="77777777" w:rsidR="0017239C" w:rsidRPr="00B07904" w:rsidRDefault="0017239C" w:rsidP="0017239C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17239C" w:rsidRPr="00B07904" w14:paraId="68792748" w14:textId="77777777" w:rsidTr="004E6DA2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5A40" w14:textId="77777777" w:rsidR="0017239C" w:rsidRPr="00B07904" w:rsidRDefault="0017239C" w:rsidP="004E6DA2">
            <w:pPr>
              <w:pStyle w:val="tablehead"/>
              <w:rPr>
                <w:b w:val="0"/>
              </w:rPr>
            </w:pPr>
            <w:r w:rsidRPr="00B07904">
              <w:t>BLANKET COLLISION</w:t>
            </w:r>
          </w:p>
        </w:tc>
      </w:tr>
      <w:tr w:rsidR="0017239C" w:rsidRPr="00B07904" w14:paraId="31E75224" w14:textId="77777777" w:rsidTr="004E6DA2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E4F3CA" w14:textId="77777777" w:rsidR="0017239C" w:rsidRPr="00B07904" w:rsidRDefault="0017239C" w:rsidP="004E6DA2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0C693ED0" w14:textId="77777777" w:rsidR="0017239C" w:rsidRPr="00B07904" w:rsidRDefault="0017239C" w:rsidP="004E6DA2">
            <w:pPr>
              <w:pStyle w:val="tablehead"/>
              <w:jc w:val="right"/>
            </w:pPr>
            <w:r w:rsidRPr="00B07904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C9B6E68" w14:textId="77777777" w:rsidR="0017239C" w:rsidRPr="00B07904" w:rsidRDefault="0017239C" w:rsidP="004E6DA2">
            <w:pPr>
              <w:pStyle w:val="tablehead"/>
              <w:jc w:val="left"/>
            </w:pPr>
            <w:r w:rsidRPr="00B07904">
              <w:t>Reporting Form – Inventory Value</w:t>
            </w:r>
          </w:p>
        </w:tc>
      </w:tr>
      <w:tr w:rsidR="0017239C" w:rsidRPr="00B07904" w14:paraId="28268292" w14:textId="77777777" w:rsidTr="004E6DA2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46F810" w14:textId="77777777" w:rsidR="0017239C" w:rsidRPr="00B07904" w:rsidRDefault="0017239C" w:rsidP="004E6DA2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47A72E24" w14:textId="77777777" w:rsidR="0017239C" w:rsidRPr="00B07904" w:rsidRDefault="0017239C" w:rsidP="004E6DA2">
            <w:pPr>
              <w:pStyle w:val="tablehead"/>
              <w:jc w:val="right"/>
            </w:pPr>
            <w:r w:rsidRPr="00B07904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73A1FAFC" w14:textId="77777777" w:rsidR="0017239C" w:rsidRPr="00B07904" w:rsidRDefault="0017239C" w:rsidP="004E6DA2">
            <w:pPr>
              <w:pStyle w:val="tablehead"/>
              <w:jc w:val="left"/>
            </w:pPr>
            <w:r w:rsidRPr="00B07904">
              <w:t>Non–Reporting Form – Limit of Insurance</w:t>
            </w:r>
          </w:p>
        </w:tc>
      </w:tr>
      <w:tr w:rsidR="0017239C" w:rsidRPr="00B07904" w14:paraId="07EB8714" w14:textId="77777777" w:rsidTr="004E6DA2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D99A" w14:textId="77777777" w:rsidR="0017239C" w:rsidRPr="00B07904" w:rsidRDefault="0017239C" w:rsidP="004E6DA2">
            <w:pPr>
              <w:pStyle w:val="tablehead"/>
            </w:pPr>
            <w:r w:rsidRPr="00B07904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7DC7D" w14:textId="77777777" w:rsidR="0017239C" w:rsidRPr="00B07904" w:rsidRDefault="0017239C" w:rsidP="004E6DA2">
            <w:pPr>
              <w:pStyle w:val="tablehead"/>
            </w:pPr>
            <w:r w:rsidRPr="00B07904">
              <w:t xml:space="preserve">First $ 50,000 </w:t>
            </w:r>
            <w:r w:rsidRPr="00B07904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25E55" w14:textId="77777777" w:rsidR="0017239C" w:rsidRPr="00B07904" w:rsidRDefault="0017239C" w:rsidP="004E6DA2">
            <w:pPr>
              <w:pStyle w:val="tablehead"/>
            </w:pPr>
            <w:r w:rsidRPr="00B07904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9C22F" w14:textId="77777777" w:rsidR="0017239C" w:rsidRPr="00B07904" w:rsidRDefault="0017239C" w:rsidP="004E6DA2">
            <w:pPr>
              <w:pStyle w:val="tablehead"/>
            </w:pPr>
            <w:r w:rsidRPr="00B07904">
              <w:br/>
              <w:t>Over $ 100,000</w:t>
            </w:r>
          </w:p>
        </w:tc>
      </w:tr>
      <w:tr w:rsidR="0017239C" w:rsidRPr="00B07904" w14:paraId="7D652B60" w14:textId="77777777" w:rsidTr="004E6DA2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9C35C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88A00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>$  2.85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2D2ED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>$  1.20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2BF63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>$  0.43</w:t>
            </w:r>
          </w:p>
        </w:tc>
      </w:tr>
      <w:tr w:rsidR="0017239C" w:rsidRPr="00B07904" w14:paraId="10B4869A" w14:textId="77777777" w:rsidTr="004E6DA2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E102A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EF2B3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1.72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195E5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0.68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03601" w14:textId="77777777" w:rsidR="0017239C" w:rsidRPr="00B07904" w:rsidRDefault="0017239C" w:rsidP="004E6DA2">
            <w:pPr>
              <w:pStyle w:val="tabletext11"/>
              <w:jc w:val="center"/>
            </w:pPr>
            <w:r w:rsidRPr="00B07904">
              <w:t xml:space="preserve">   0.25</w:t>
            </w:r>
          </w:p>
        </w:tc>
      </w:tr>
      <w:tr w:rsidR="0017239C" w:rsidRPr="00B07904" w14:paraId="0B4242E6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9C8B4C" w14:textId="77777777" w:rsidR="0017239C" w:rsidRPr="00B07904" w:rsidRDefault="0017239C" w:rsidP="004E6DA2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8DC25" w14:textId="77777777" w:rsidR="0017239C" w:rsidRPr="00B07904" w:rsidRDefault="0017239C" w:rsidP="004E6DA2">
            <w:pPr>
              <w:pStyle w:val="tabletext11"/>
            </w:pPr>
            <w:r w:rsidRPr="00B07904">
              <w:t xml:space="preserve">See Rule </w:t>
            </w:r>
            <w:r w:rsidRPr="00B07904">
              <w:rPr>
                <w:b/>
              </w:rPr>
              <w:t>298.</w:t>
            </w:r>
            <w:r w:rsidRPr="00B07904">
              <w:t xml:space="preserve"> for additional deductible options.</w:t>
            </w:r>
          </w:p>
        </w:tc>
      </w:tr>
    </w:tbl>
    <w:p w14:paraId="4148016A" w14:textId="73669558" w:rsidR="0017239C" w:rsidRDefault="0017239C" w:rsidP="0017239C">
      <w:pPr>
        <w:pStyle w:val="isonormal"/>
      </w:pPr>
    </w:p>
    <w:p w14:paraId="417C55F7" w14:textId="59FACE74" w:rsidR="0017239C" w:rsidRDefault="0017239C" w:rsidP="0017239C">
      <w:pPr>
        <w:pStyle w:val="isonormal"/>
        <w:jc w:val="left"/>
      </w:pPr>
    </w:p>
    <w:p w14:paraId="75A3A853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27D6F71" w14:textId="77777777" w:rsidR="0017239C" w:rsidRPr="00AA2622" w:rsidRDefault="0017239C" w:rsidP="0017239C">
      <w:pPr>
        <w:pStyle w:val="subcap"/>
      </w:pPr>
      <w:r w:rsidRPr="00AA2622">
        <w:lastRenderedPageBreak/>
        <w:t>ALL TERRITORIES</w:t>
      </w:r>
    </w:p>
    <w:p w14:paraId="4128FC1F" w14:textId="77777777" w:rsidR="0017239C" w:rsidRPr="00AA2622" w:rsidRDefault="0017239C" w:rsidP="0017239C">
      <w:pPr>
        <w:pStyle w:val="isonormal"/>
      </w:pPr>
    </w:p>
    <w:p w14:paraId="5C5D0255" w14:textId="77777777" w:rsidR="0017239C" w:rsidRPr="00AA2622" w:rsidRDefault="0017239C" w:rsidP="0017239C">
      <w:pPr>
        <w:pStyle w:val="isonormal"/>
        <w:sectPr w:rsidR="0017239C" w:rsidRPr="00AA2622" w:rsidSect="0017239C">
          <w:headerReference w:type="even" r:id="rId343"/>
          <w:headerReference w:type="default" r:id="rId344"/>
          <w:footerReference w:type="even" r:id="rId345"/>
          <w:footerReference w:type="default" r:id="rId346"/>
          <w:headerReference w:type="first" r:id="rId347"/>
          <w:footerReference w:type="first" r:id="rId34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72F653F" w14:textId="77777777" w:rsidR="0017239C" w:rsidRPr="00AA2622" w:rsidRDefault="0017239C" w:rsidP="0017239C">
      <w:pPr>
        <w:pStyle w:val="boxrule"/>
      </w:pPr>
      <w:r w:rsidRPr="00AA2622">
        <w:t xml:space="preserve">255.  </w:t>
      </w:r>
      <w:bookmarkStart w:id="5" w:name="Rule55"/>
      <w:bookmarkEnd w:id="5"/>
      <w:r w:rsidRPr="00AA2622">
        <w:t xml:space="preserve">GARAGEKEEPERS' INSURANCE – PREMIUM </w:t>
      </w:r>
      <w:r w:rsidRPr="00AA2622">
        <w:tab/>
        <w:t>DEVELOPMENT</w:t>
      </w:r>
    </w:p>
    <w:p w14:paraId="704C1114" w14:textId="77777777" w:rsidR="0017239C" w:rsidRPr="00AA2622" w:rsidRDefault="0017239C" w:rsidP="0017239C">
      <w:pPr>
        <w:pStyle w:val="isonormal"/>
      </w:pPr>
    </w:p>
    <w:p w14:paraId="31381B63" w14:textId="77777777" w:rsidR="0017239C" w:rsidRPr="00AA2622" w:rsidRDefault="0017239C" w:rsidP="0017239C">
      <w:pPr>
        <w:pStyle w:val="isonormal"/>
        <w:sectPr w:rsidR="0017239C" w:rsidRPr="00AA2622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17239C" w:rsidRPr="00AA2622" w14:paraId="42989FE4" w14:textId="77777777" w:rsidTr="004E6DA2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F66D3" w14:textId="77777777" w:rsidR="0017239C" w:rsidRPr="00AA2622" w:rsidRDefault="0017239C" w:rsidP="004E6DA2">
            <w:pPr>
              <w:pStyle w:val="tablehead"/>
            </w:pPr>
            <w:r w:rsidRPr="00AA2622">
              <w:t>GARAGEKEEPERS’ – OTHER THAN COLLISION</w:t>
            </w:r>
            <w:r w:rsidRPr="00AA2622">
              <w:rPr>
                <w:rFonts w:ascii="Symbol" w:hAnsi="Symbol"/>
              </w:rPr>
              <w:t></w:t>
            </w:r>
          </w:p>
        </w:tc>
      </w:tr>
      <w:tr w:rsidR="0017239C" w:rsidRPr="00AA2622" w14:paraId="02B3FFA9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43AD59A" w14:textId="77777777" w:rsidR="0017239C" w:rsidRPr="00AA2622" w:rsidRDefault="0017239C" w:rsidP="004E6DA2">
            <w:pPr>
              <w:pStyle w:val="tablehead"/>
            </w:pPr>
            <w:r w:rsidRPr="00AA2622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2164BE" w14:textId="77777777" w:rsidR="0017239C" w:rsidRPr="00AA2622" w:rsidRDefault="0017239C" w:rsidP="004E6DA2">
            <w:pPr>
              <w:pStyle w:val="tablehead"/>
            </w:pPr>
            <w:r w:rsidRPr="00AA2622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2280CC" w14:textId="77777777" w:rsidR="0017239C" w:rsidRPr="00AA2622" w:rsidRDefault="0017239C" w:rsidP="004E6DA2">
            <w:pPr>
              <w:pStyle w:val="tablehead"/>
            </w:pPr>
            <w:r w:rsidRPr="00AA2622">
              <w:t>Comprehensive</w:t>
            </w:r>
          </w:p>
        </w:tc>
      </w:tr>
      <w:tr w:rsidR="0017239C" w:rsidRPr="00AA2622" w14:paraId="4FFB9FA9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E639916" w14:textId="77777777" w:rsidR="0017239C" w:rsidRPr="00AA2622" w:rsidRDefault="0017239C" w:rsidP="004E6DA2">
            <w:pPr>
              <w:pStyle w:val="tablehead"/>
            </w:pPr>
            <w:r w:rsidRPr="00AA2622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F4BEA7" w14:textId="77777777" w:rsidR="0017239C" w:rsidRPr="00AA2622" w:rsidRDefault="0017239C" w:rsidP="004E6DA2">
            <w:pPr>
              <w:pStyle w:val="tablehead"/>
            </w:pPr>
            <w:r w:rsidRPr="00AA2622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42FF76" w14:textId="77777777" w:rsidR="0017239C" w:rsidRPr="00AA2622" w:rsidRDefault="0017239C" w:rsidP="004E6DA2">
            <w:pPr>
              <w:pStyle w:val="tablehead"/>
            </w:pPr>
            <w:r w:rsidRPr="00AA2622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4F0FD5" w14:textId="77777777" w:rsidR="0017239C" w:rsidRPr="00AA2622" w:rsidRDefault="0017239C" w:rsidP="004E6DA2">
            <w:pPr>
              <w:pStyle w:val="tablehead"/>
            </w:pPr>
            <w:r w:rsidRPr="00AA2622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1F4089" w14:textId="77777777" w:rsidR="0017239C" w:rsidRPr="00AA2622" w:rsidRDefault="0017239C" w:rsidP="004E6DA2">
            <w:pPr>
              <w:pStyle w:val="tablehead"/>
            </w:pPr>
            <w:r w:rsidRPr="00AA2622">
              <w:t>Direct (Primary)</w:t>
            </w:r>
          </w:p>
        </w:tc>
      </w:tr>
      <w:tr w:rsidR="0017239C" w:rsidRPr="00AA2622" w14:paraId="2F603174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0328F2B6" w14:textId="77777777" w:rsidR="0017239C" w:rsidRPr="00AA2622" w:rsidRDefault="0017239C" w:rsidP="004E6DA2">
            <w:pPr>
              <w:pStyle w:val="tabletext11"/>
              <w:jc w:val="right"/>
            </w:pPr>
            <w:r w:rsidRPr="00AA2622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54F3DB33" w14:textId="77777777" w:rsidR="0017239C" w:rsidRPr="00AA2622" w:rsidRDefault="0017239C" w:rsidP="004E6DA2">
            <w:pPr>
              <w:pStyle w:val="tabletext11"/>
              <w:jc w:val="center"/>
            </w:pPr>
            <w:r w:rsidRPr="00AA2622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A2D1E61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>$    17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FF33A78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>$    23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16CF28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>$    20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1608E5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>$    28</w:t>
            </w:r>
          </w:p>
        </w:tc>
      </w:tr>
      <w:tr w:rsidR="0017239C" w:rsidRPr="00AA2622" w14:paraId="1A2265A5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855F726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35A3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76F9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DF03F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66C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32</w:t>
            </w:r>
          </w:p>
        </w:tc>
      </w:tr>
      <w:tr w:rsidR="0017239C" w:rsidRPr="00AA2622" w14:paraId="708DF71E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4A233FF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19B4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F8E66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6A616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E7B53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37</w:t>
            </w:r>
          </w:p>
        </w:tc>
      </w:tr>
      <w:tr w:rsidR="0017239C" w:rsidRPr="00AA2622" w14:paraId="498ECC8F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14E1D2E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3B1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935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C29BB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9C7B1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45</w:t>
            </w:r>
          </w:p>
        </w:tc>
      </w:tr>
      <w:tr w:rsidR="0017239C" w:rsidRPr="00AA2622" w14:paraId="0456709A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64A5C26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DB3E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D7A1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09EF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31CD8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53</w:t>
            </w:r>
          </w:p>
        </w:tc>
      </w:tr>
      <w:tr w:rsidR="0017239C" w:rsidRPr="00AA2622" w14:paraId="64C03889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32A672A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77F9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4A66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0BB4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7CF14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60</w:t>
            </w:r>
          </w:p>
        </w:tc>
      </w:tr>
      <w:tr w:rsidR="0017239C" w:rsidRPr="00AA2622" w14:paraId="75824279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D45CCCA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E463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9585E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EF8F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5F984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72</w:t>
            </w:r>
          </w:p>
        </w:tc>
      </w:tr>
      <w:tr w:rsidR="0017239C" w:rsidRPr="00AA2622" w14:paraId="5735092B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13D102C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23755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9F6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19DA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8069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90</w:t>
            </w:r>
          </w:p>
        </w:tc>
      </w:tr>
      <w:tr w:rsidR="0017239C" w:rsidRPr="00AA2622" w14:paraId="56EE9371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8ADAC56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206E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F6D9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3C956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FAE4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107</w:t>
            </w:r>
          </w:p>
        </w:tc>
      </w:tr>
      <w:tr w:rsidR="0017239C" w:rsidRPr="00AA2622" w14:paraId="3F8BAA52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99B3D3B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B87A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1B6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B0F39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3C363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122</w:t>
            </w:r>
          </w:p>
        </w:tc>
      </w:tr>
      <w:tr w:rsidR="0017239C" w:rsidRPr="00AA2622" w14:paraId="56BE6B98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11E134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8ACB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 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4DCF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E3A6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9556A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150</w:t>
            </w:r>
          </w:p>
        </w:tc>
      </w:tr>
      <w:tr w:rsidR="0017239C" w:rsidRPr="00AA2622" w14:paraId="71B34F60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3286E0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D255A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CFB4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2F659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17285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177</w:t>
            </w:r>
          </w:p>
        </w:tc>
      </w:tr>
      <w:tr w:rsidR="0017239C" w:rsidRPr="00AA2622" w14:paraId="4F782A64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6F907C5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C7A4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A576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67343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0B18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204</w:t>
            </w:r>
          </w:p>
        </w:tc>
      </w:tr>
      <w:tr w:rsidR="0017239C" w:rsidRPr="00AA2622" w14:paraId="7555D4A4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FFF12B2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24B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139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86DA4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2ECDE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251</w:t>
            </w:r>
          </w:p>
        </w:tc>
      </w:tr>
      <w:tr w:rsidR="0017239C" w:rsidRPr="00AA2622" w14:paraId="04A5B29D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8CB892B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1E8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182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2B84E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53AD7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218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F0DEB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294</w:t>
            </w:r>
          </w:p>
        </w:tc>
      </w:tr>
      <w:tr w:rsidR="0017239C" w:rsidRPr="00AA2622" w14:paraId="77D536DD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3C1D406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FE3B7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FAEC9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11D8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77D77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339</w:t>
            </w:r>
          </w:p>
        </w:tc>
      </w:tr>
      <w:tr w:rsidR="0017239C" w:rsidRPr="00AA2622" w14:paraId="0E4BBE8B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9A6A735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7DE3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252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F3AF0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340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5025A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302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7DF3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408</w:t>
            </w:r>
          </w:p>
        </w:tc>
      </w:tr>
      <w:tr w:rsidR="0017239C" w:rsidRPr="00AA2622" w14:paraId="6229583E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AD98163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570DB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319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75CBF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430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DE767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382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30FFE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516</w:t>
            </w:r>
          </w:p>
        </w:tc>
      </w:tr>
      <w:tr w:rsidR="0017239C" w:rsidRPr="00AA2622" w14:paraId="07974FEF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72B1B9C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2EBF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386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157F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521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94F77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463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57C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625</w:t>
            </w:r>
          </w:p>
        </w:tc>
      </w:tr>
      <w:tr w:rsidR="0017239C" w:rsidRPr="00AA2622" w14:paraId="286A3C6B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E22BFC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E4A2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452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5BD8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610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297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543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466D8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733</w:t>
            </w:r>
          </w:p>
        </w:tc>
      </w:tr>
      <w:tr w:rsidR="0017239C" w:rsidRPr="00AA2622" w14:paraId="7BAC0192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E9CA772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7A56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579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F861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781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2717C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695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8907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938</w:t>
            </w:r>
          </w:p>
        </w:tc>
      </w:tr>
      <w:tr w:rsidR="0017239C" w:rsidRPr="00AA2622" w14:paraId="1D50F9AA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0C5290A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26CB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702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1227F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947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53994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842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EBBA2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1137</w:t>
            </w:r>
          </w:p>
        </w:tc>
      </w:tr>
      <w:tr w:rsidR="0017239C" w:rsidRPr="00AA2622" w14:paraId="3E9DB31F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686B0FF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0EFFE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821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B672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1109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AFEB7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 986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AA15F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1330</w:t>
            </w:r>
          </w:p>
        </w:tc>
      </w:tr>
      <w:tr w:rsidR="0017239C" w:rsidRPr="00AA2622" w14:paraId="3976106E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ED7E9C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EF20D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1048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8AC39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1414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D5D5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1257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F1F05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1697</w:t>
            </w:r>
          </w:p>
        </w:tc>
      </w:tr>
      <w:tr w:rsidR="0017239C" w:rsidRPr="00AA2622" w14:paraId="77EDC369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161317E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466F9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1251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1AC7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1689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30BBE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1501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61FC6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2027</w:t>
            </w:r>
          </w:p>
        </w:tc>
      </w:tr>
      <w:tr w:rsidR="0017239C" w:rsidRPr="00AA2622" w14:paraId="5E523730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6E7872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9D6E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1416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7414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1911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0B6B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1699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BCDC8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2294</w:t>
            </w:r>
          </w:p>
        </w:tc>
      </w:tr>
      <w:tr w:rsidR="0017239C" w:rsidRPr="00AA2622" w14:paraId="61372DCA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31C1BDC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57E38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1542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80622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2082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00D62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1850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E49F0" w14:textId="77777777" w:rsidR="0017239C" w:rsidRPr="00AA2622" w:rsidRDefault="0017239C" w:rsidP="004E6DA2">
            <w:pPr>
              <w:pStyle w:val="tabletext11"/>
              <w:tabs>
                <w:tab w:val="decimal" w:pos="1080"/>
              </w:tabs>
              <w:jc w:val="both"/>
            </w:pPr>
            <w:r w:rsidRPr="00AA2622">
              <w:t xml:space="preserve">   2498</w:t>
            </w:r>
          </w:p>
        </w:tc>
      </w:tr>
      <w:tr w:rsidR="0017239C" w:rsidRPr="00AA2622" w14:paraId="482824DA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CE481AA" w14:textId="77777777" w:rsidR="0017239C" w:rsidRPr="00AA2622" w:rsidRDefault="0017239C" w:rsidP="004E6DA2">
            <w:pPr>
              <w:pStyle w:val="tabletext11"/>
              <w:jc w:val="center"/>
            </w:pPr>
            <w:r w:rsidRPr="00AA2622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054F2416" w14:textId="77777777" w:rsidR="0017239C" w:rsidRPr="00AA2622" w:rsidRDefault="0017239C" w:rsidP="004E6DA2">
            <w:pPr>
              <w:pStyle w:val="tabletext11"/>
              <w:jc w:val="center"/>
            </w:pPr>
          </w:p>
        </w:tc>
      </w:tr>
      <w:tr w:rsidR="0017239C" w:rsidRPr="00AA2622" w14:paraId="373C0BFD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71A9643" w14:textId="77777777" w:rsidR="0017239C" w:rsidRPr="00AA2622" w:rsidRDefault="0017239C" w:rsidP="004E6DA2">
            <w:pPr>
              <w:pStyle w:val="tabletext11"/>
              <w:tabs>
                <w:tab w:val="decimal" w:pos="1160"/>
              </w:tabs>
            </w:pPr>
            <w:r w:rsidRPr="00AA2622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620364BA" w14:textId="77777777" w:rsidR="0017239C" w:rsidRPr="00AA2622" w:rsidRDefault="0017239C" w:rsidP="004E6DA2">
            <w:pPr>
              <w:pStyle w:val="tabletext11"/>
              <w:jc w:val="center"/>
            </w:pPr>
            <w:r w:rsidRPr="00AA2622">
              <w:t>Refer to Company</w:t>
            </w:r>
          </w:p>
        </w:tc>
      </w:tr>
      <w:tr w:rsidR="0017239C" w:rsidRPr="00AA2622" w14:paraId="0FB492CD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5A4A947" w14:textId="77777777" w:rsidR="0017239C" w:rsidRPr="00AA2622" w:rsidRDefault="0017239C" w:rsidP="004E6DA2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8FEBD64" w14:textId="77777777" w:rsidR="0017239C" w:rsidRPr="00AA2622" w:rsidRDefault="0017239C" w:rsidP="004E6DA2">
            <w:pPr>
              <w:pStyle w:val="tabletext11"/>
              <w:jc w:val="center"/>
              <w:rPr>
                <w:b/>
              </w:rPr>
            </w:pPr>
            <w:r w:rsidRPr="00AA2622">
              <w:rPr>
                <w:b/>
              </w:rPr>
              <w:t>Direct Coverage (Excess)</w:t>
            </w:r>
          </w:p>
        </w:tc>
      </w:tr>
      <w:tr w:rsidR="0017239C" w:rsidRPr="00AA2622" w14:paraId="5C986490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1D708469" w14:textId="77777777" w:rsidR="0017239C" w:rsidRPr="00AA2622" w:rsidRDefault="0017239C" w:rsidP="004E6DA2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09483FE" w14:textId="77777777" w:rsidR="0017239C" w:rsidRPr="00AA2622" w:rsidRDefault="0017239C" w:rsidP="004E6DA2">
            <w:pPr>
              <w:pStyle w:val="tabletext11"/>
              <w:jc w:val="center"/>
            </w:pPr>
            <w:r w:rsidRPr="00AA2622">
              <w:t>Specified Causes Of Loss – Multiply the Legal Liability premium by 1.15.</w:t>
            </w:r>
          </w:p>
        </w:tc>
      </w:tr>
      <w:tr w:rsidR="0017239C" w:rsidRPr="00AA2622" w14:paraId="2A11D821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6D87B" w14:textId="77777777" w:rsidR="0017239C" w:rsidRPr="00AA2622" w:rsidRDefault="0017239C" w:rsidP="004E6DA2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BC8C3" w14:textId="77777777" w:rsidR="0017239C" w:rsidRPr="00AA2622" w:rsidRDefault="0017239C" w:rsidP="004E6DA2">
            <w:pPr>
              <w:pStyle w:val="tabletext11"/>
              <w:jc w:val="center"/>
            </w:pPr>
            <w:r w:rsidRPr="00AA2622">
              <w:t>Comprehensive – Multiply the Legal Liability premium by 1.15.</w:t>
            </w:r>
          </w:p>
        </w:tc>
      </w:tr>
      <w:tr w:rsidR="0017239C" w:rsidRPr="00AA2622" w14:paraId="17EEF0B0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99D2410" w14:textId="50F56B10" w:rsidR="0017239C" w:rsidRPr="00AA2622" w:rsidRDefault="0017239C" w:rsidP="004E6DA2">
            <w:pPr>
              <w:pStyle w:val="tabletext11"/>
              <w:jc w:val="right"/>
            </w:pPr>
            <w:r w:rsidRPr="0017239C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7D2485" w14:textId="77777777" w:rsidR="0017239C" w:rsidRPr="00AA2622" w:rsidRDefault="0017239C" w:rsidP="004E6DA2">
            <w:pPr>
              <w:pStyle w:val="tabletext11"/>
            </w:pPr>
            <w:r w:rsidRPr="00AA2622">
              <w:t>Theft and Mischief or Vandalism are subject to a $100 per car/$500 per occurrence deductible.</w:t>
            </w:r>
          </w:p>
        </w:tc>
      </w:tr>
      <w:tr w:rsidR="0017239C" w:rsidRPr="00AA2622" w14:paraId="34C309D5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9458D8" w14:textId="77777777" w:rsidR="0017239C" w:rsidRPr="00AA2622" w:rsidRDefault="0017239C" w:rsidP="004E6DA2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2632" w14:textId="77777777" w:rsidR="0017239C" w:rsidRPr="00AA2622" w:rsidRDefault="0017239C" w:rsidP="004E6DA2">
            <w:pPr>
              <w:pStyle w:val="tabletext11"/>
            </w:pPr>
            <w:r w:rsidRPr="00AA2622">
              <w:t xml:space="preserve">See Rule </w:t>
            </w:r>
            <w:r w:rsidRPr="00AA2622">
              <w:rPr>
                <w:b/>
              </w:rPr>
              <w:t>298.</w:t>
            </w:r>
            <w:r w:rsidRPr="00AA2622">
              <w:t xml:space="preserve"> for additional deductible options.</w:t>
            </w:r>
          </w:p>
        </w:tc>
      </w:tr>
    </w:tbl>
    <w:p w14:paraId="05CF1D4C" w14:textId="5C19B244" w:rsidR="0017239C" w:rsidRDefault="0017239C" w:rsidP="0017239C">
      <w:pPr>
        <w:pStyle w:val="isonormal"/>
      </w:pPr>
    </w:p>
    <w:p w14:paraId="60D8B13E" w14:textId="74148FDB" w:rsidR="0017239C" w:rsidRDefault="0017239C" w:rsidP="0017239C">
      <w:pPr>
        <w:pStyle w:val="isonormal"/>
        <w:jc w:val="left"/>
      </w:pPr>
    </w:p>
    <w:p w14:paraId="48E89178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D217CD1" w14:textId="77777777" w:rsidR="0017239C" w:rsidRPr="00361F7E" w:rsidRDefault="0017239C" w:rsidP="0017239C">
      <w:pPr>
        <w:pStyle w:val="subcap"/>
      </w:pPr>
      <w:r w:rsidRPr="00361F7E">
        <w:lastRenderedPageBreak/>
        <w:t>ALL TERRITORIES</w:t>
      </w:r>
    </w:p>
    <w:p w14:paraId="28BE17B2" w14:textId="77777777" w:rsidR="0017239C" w:rsidRPr="00361F7E" w:rsidRDefault="0017239C" w:rsidP="0017239C">
      <w:pPr>
        <w:pStyle w:val="isonormal"/>
      </w:pPr>
    </w:p>
    <w:p w14:paraId="1F9FE33B" w14:textId="77777777" w:rsidR="0017239C" w:rsidRPr="00361F7E" w:rsidRDefault="0017239C" w:rsidP="0017239C">
      <w:pPr>
        <w:pStyle w:val="isonormal"/>
        <w:sectPr w:rsidR="0017239C" w:rsidRPr="00361F7E" w:rsidSect="0017239C">
          <w:headerReference w:type="even" r:id="rId349"/>
          <w:headerReference w:type="default" r:id="rId350"/>
          <w:footerReference w:type="even" r:id="rId351"/>
          <w:footerReference w:type="default" r:id="rId352"/>
          <w:headerReference w:type="first" r:id="rId353"/>
          <w:footerReference w:type="first" r:id="rId35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3DD008F" w14:textId="77777777" w:rsidR="0017239C" w:rsidRPr="00361F7E" w:rsidRDefault="0017239C" w:rsidP="0017239C">
      <w:pPr>
        <w:pStyle w:val="boxrule"/>
      </w:pPr>
      <w:r w:rsidRPr="00361F7E">
        <w:t xml:space="preserve">255.  GARAGEKEEPERS' INSURANCE – PREMIUM </w:t>
      </w:r>
      <w:r w:rsidRPr="00361F7E">
        <w:tab/>
        <w:t xml:space="preserve">DEVELOPMENT </w:t>
      </w:r>
      <w:r w:rsidRPr="00361F7E">
        <w:rPr>
          <w:b w:val="0"/>
        </w:rPr>
        <w:t>(Cont'd)</w:t>
      </w:r>
    </w:p>
    <w:p w14:paraId="606B5BA5" w14:textId="77777777" w:rsidR="0017239C" w:rsidRPr="00361F7E" w:rsidRDefault="0017239C" w:rsidP="0017239C">
      <w:pPr>
        <w:pStyle w:val="isonormal"/>
      </w:pPr>
    </w:p>
    <w:p w14:paraId="11A79FC9" w14:textId="77777777" w:rsidR="0017239C" w:rsidRPr="00361F7E" w:rsidRDefault="0017239C" w:rsidP="0017239C">
      <w:pPr>
        <w:pStyle w:val="isonormal"/>
        <w:sectPr w:rsidR="0017239C" w:rsidRPr="00361F7E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17239C" w:rsidRPr="00361F7E" w14:paraId="15D87848" w14:textId="77777777" w:rsidTr="004E6DA2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9A980" w14:textId="77777777" w:rsidR="0017239C" w:rsidRPr="00361F7E" w:rsidRDefault="0017239C" w:rsidP="004E6DA2">
            <w:pPr>
              <w:pStyle w:val="tablehead"/>
            </w:pPr>
            <w:r w:rsidRPr="00361F7E">
              <w:t>GARAGEKEEPERS’ – COLLISION</w:t>
            </w:r>
          </w:p>
        </w:tc>
      </w:tr>
      <w:tr w:rsidR="0017239C" w:rsidRPr="00361F7E" w14:paraId="6D0E13E7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C8B2166" w14:textId="77777777" w:rsidR="0017239C" w:rsidRPr="00361F7E" w:rsidRDefault="0017239C" w:rsidP="004E6DA2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708D0537" w14:textId="77777777" w:rsidR="0017239C" w:rsidRPr="00361F7E" w:rsidRDefault="0017239C" w:rsidP="004E6DA2">
            <w:pPr>
              <w:pStyle w:val="tablehead"/>
            </w:pPr>
            <w:r w:rsidRPr="00361F7E">
              <w:t>Deductibles</w:t>
            </w:r>
          </w:p>
        </w:tc>
      </w:tr>
      <w:tr w:rsidR="0017239C" w:rsidRPr="00361F7E" w14:paraId="4930FD90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01E67BF" w14:textId="77777777" w:rsidR="0017239C" w:rsidRPr="00361F7E" w:rsidRDefault="0017239C" w:rsidP="004E6DA2">
            <w:pPr>
              <w:pStyle w:val="tablehead"/>
            </w:pPr>
            <w:r w:rsidRPr="00361F7E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FAB4" w14:textId="77777777" w:rsidR="0017239C" w:rsidRPr="00361F7E" w:rsidRDefault="0017239C" w:rsidP="004E6DA2">
            <w:pPr>
              <w:pStyle w:val="tablehead"/>
            </w:pPr>
            <w:r w:rsidRPr="00361F7E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AFF1" w14:textId="77777777" w:rsidR="0017239C" w:rsidRPr="00361F7E" w:rsidRDefault="0017239C" w:rsidP="004E6DA2">
            <w:pPr>
              <w:pStyle w:val="tablehead"/>
            </w:pPr>
            <w:r w:rsidRPr="00361F7E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4CBEA79D" w14:textId="77777777" w:rsidR="0017239C" w:rsidRPr="00361F7E" w:rsidRDefault="0017239C" w:rsidP="004E6DA2">
            <w:pPr>
              <w:pStyle w:val="tablehead"/>
            </w:pPr>
            <w:r w:rsidRPr="00361F7E">
              <w:t>$ 500</w:t>
            </w:r>
          </w:p>
        </w:tc>
      </w:tr>
      <w:tr w:rsidR="0017239C" w:rsidRPr="00361F7E" w14:paraId="02E9060C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777C5ABF" w14:textId="77777777" w:rsidR="0017239C" w:rsidRPr="00361F7E" w:rsidRDefault="0017239C" w:rsidP="004E6DA2">
            <w:pPr>
              <w:pStyle w:val="tablehead"/>
            </w:pPr>
            <w:r w:rsidRPr="00361F7E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B23EA1" w14:textId="77777777" w:rsidR="0017239C" w:rsidRPr="00361F7E" w:rsidRDefault="0017239C" w:rsidP="004E6DA2">
            <w:pPr>
              <w:pStyle w:val="tablehead"/>
            </w:pPr>
            <w:r w:rsidRPr="00361F7E">
              <w:t>Legal</w:t>
            </w:r>
            <w:r w:rsidRPr="00361F7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919A065" w14:textId="77777777" w:rsidR="0017239C" w:rsidRPr="00361F7E" w:rsidRDefault="0017239C" w:rsidP="004E6DA2">
            <w:pPr>
              <w:pStyle w:val="tablehead"/>
            </w:pPr>
            <w:r w:rsidRPr="00361F7E">
              <w:t>Direct</w:t>
            </w:r>
            <w:r w:rsidRPr="00361F7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72B30EA" w14:textId="77777777" w:rsidR="0017239C" w:rsidRPr="00361F7E" w:rsidRDefault="0017239C" w:rsidP="004E6DA2">
            <w:pPr>
              <w:pStyle w:val="tablehead"/>
            </w:pPr>
            <w:r w:rsidRPr="00361F7E">
              <w:t>Legal</w:t>
            </w:r>
            <w:r w:rsidRPr="00361F7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003BE6" w14:textId="77777777" w:rsidR="0017239C" w:rsidRPr="00361F7E" w:rsidRDefault="0017239C" w:rsidP="004E6DA2">
            <w:pPr>
              <w:pStyle w:val="tablehead"/>
            </w:pPr>
            <w:r w:rsidRPr="00361F7E">
              <w:t>Direct</w:t>
            </w:r>
            <w:r w:rsidRPr="00361F7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706DDEA" w14:textId="77777777" w:rsidR="0017239C" w:rsidRPr="00361F7E" w:rsidRDefault="0017239C" w:rsidP="004E6DA2">
            <w:pPr>
              <w:pStyle w:val="tablehead"/>
            </w:pPr>
            <w:r w:rsidRPr="00361F7E">
              <w:t>Legal</w:t>
            </w:r>
            <w:r w:rsidRPr="00361F7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D7C417B" w14:textId="77777777" w:rsidR="0017239C" w:rsidRPr="00361F7E" w:rsidRDefault="0017239C" w:rsidP="004E6DA2">
            <w:pPr>
              <w:pStyle w:val="tablehead"/>
            </w:pPr>
            <w:r w:rsidRPr="00361F7E">
              <w:t>Direct</w:t>
            </w:r>
            <w:r w:rsidRPr="00361F7E">
              <w:br/>
              <w:t>(Primary)</w:t>
            </w:r>
          </w:p>
        </w:tc>
      </w:tr>
      <w:tr w:rsidR="0017239C" w:rsidRPr="00361F7E" w14:paraId="5828681F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0999F39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07E35A2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>$    23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4DC7638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>$    31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B0318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>$    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943E4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>$    20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5E43B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>$    12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257AA2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>$    16</w:t>
            </w:r>
          </w:p>
        </w:tc>
      </w:tr>
      <w:tr w:rsidR="0017239C" w:rsidRPr="00361F7E" w14:paraId="49B2F302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12F5D0F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1BC3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EC44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BBA86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F500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E73A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A78070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18</w:t>
            </w:r>
          </w:p>
        </w:tc>
      </w:tr>
      <w:tr w:rsidR="0017239C" w:rsidRPr="00361F7E" w14:paraId="7A765E18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1216E89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83A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A016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99F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72C4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0964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2304A8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20</w:t>
            </w:r>
          </w:p>
        </w:tc>
      </w:tr>
      <w:tr w:rsidR="0017239C" w:rsidRPr="00361F7E" w14:paraId="0D92009E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A04C059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3D31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39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4BD6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1DD7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DBDC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AB7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5C360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26</w:t>
            </w:r>
          </w:p>
        </w:tc>
      </w:tr>
      <w:tr w:rsidR="0017239C" w:rsidRPr="00361F7E" w14:paraId="6BFC02DB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52E5EDA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9A68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D1B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AA8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CE9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715E8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4039F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31</w:t>
            </w:r>
          </w:p>
        </w:tc>
      </w:tr>
      <w:tr w:rsidR="0017239C" w:rsidRPr="00361F7E" w14:paraId="0E4E7203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0674C2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A1138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438C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3202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979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6504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271AED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37</w:t>
            </w:r>
          </w:p>
        </w:tc>
      </w:tr>
      <w:tr w:rsidR="0017239C" w:rsidRPr="00361F7E" w14:paraId="5115B861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2789E33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04D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63D2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D5B57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C93C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5D836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7249284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43</w:t>
            </w:r>
          </w:p>
        </w:tc>
      </w:tr>
      <w:tr w:rsidR="0017239C" w:rsidRPr="00361F7E" w14:paraId="3D9DDE1F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94F46C4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ABC4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3A86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E29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DF18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581C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5D3137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56</w:t>
            </w:r>
          </w:p>
        </w:tc>
      </w:tr>
      <w:tr w:rsidR="0017239C" w:rsidRPr="00361F7E" w14:paraId="45952D64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C5F1FB4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316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184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764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F5024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23538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D306B66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65</w:t>
            </w:r>
          </w:p>
        </w:tc>
      </w:tr>
      <w:tr w:rsidR="0017239C" w:rsidRPr="00361F7E" w14:paraId="78C6F0E9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6FB24D5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0A82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3FB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8388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EE4C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A8C9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0214E55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74</w:t>
            </w:r>
          </w:p>
        </w:tc>
      </w:tr>
      <w:tr w:rsidR="0017239C" w:rsidRPr="00361F7E" w14:paraId="0C36EF7E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3151947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76B5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EE64C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5A05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5F6D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A5A08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A0CE84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92</w:t>
            </w:r>
          </w:p>
        </w:tc>
      </w:tr>
      <w:tr w:rsidR="0017239C" w:rsidRPr="00361F7E" w14:paraId="0213451E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28E5B23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B278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4442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C715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F15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9BBA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67FDB77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111</w:t>
            </w:r>
          </w:p>
        </w:tc>
      </w:tr>
      <w:tr w:rsidR="0017239C" w:rsidRPr="00361F7E" w14:paraId="6DCB105F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84F3E0E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C74B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189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0C04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C65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315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F74D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 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35277C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127</w:t>
            </w:r>
          </w:p>
        </w:tc>
      </w:tr>
      <w:tr w:rsidR="0017239C" w:rsidRPr="00361F7E" w14:paraId="53CF98E4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23FF3FD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004E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236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90382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7A27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3019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968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B68F01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159</w:t>
            </w:r>
          </w:p>
        </w:tc>
      </w:tr>
      <w:tr w:rsidR="0017239C" w:rsidRPr="00361F7E" w14:paraId="6950B3CE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E294A4D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4664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283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B63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07E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A055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AE2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C08D14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191</w:t>
            </w:r>
          </w:p>
        </w:tc>
      </w:tr>
      <w:tr w:rsidR="0017239C" w:rsidRPr="00361F7E" w14:paraId="571B419B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80ED614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9AD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7205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441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CE9C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8F144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C993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31DBE52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221</w:t>
            </w:r>
          </w:p>
        </w:tc>
      </w:tr>
      <w:tr w:rsidR="0017239C" w:rsidRPr="00361F7E" w14:paraId="5867B6E8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BB0ADDA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A562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7E86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528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A986C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347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85D4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196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9302E2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264</w:t>
            </w:r>
          </w:p>
        </w:tc>
      </w:tr>
      <w:tr w:rsidR="0017239C" w:rsidRPr="00361F7E" w14:paraId="63A416CB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E0BE38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E3F5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497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B927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672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EE5E2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EB57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437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3316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249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FE9B9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336</w:t>
            </w:r>
          </w:p>
        </w:tc>
      </w:tr>
      <w:tr w:rsidR="0017239C" w:rsidRPr="00361F7E" w14:paraId="64847B55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90B5E43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BF52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603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9CB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814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445B7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35586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529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4B99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9FB8E2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407</w:t>
            </w:r>
          </w:p>
        </w:tc>
      </w:tr>
      <w:tr w:rsidR="0017239C" w:rsidRPr="00361F7E" w14:paraId="7B21327A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97C65C9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BE2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707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2B8C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954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06EF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460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E53DA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620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37C6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354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E7793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477</w:t>
            </w:r>
          </w:p>
        </w:tc>
      </w:tr>
      <w:tr w:rsidR="0017239C" w:rsidRPr="00361F7E" w14:paraId="70FCB2B2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39A5EE4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325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913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E69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1232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87CF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593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F9D9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801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EC0F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456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BBCB1C5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616</w:t>
            </w:r>
          </w:p>
        </w:tc>
      </w:tr>
      <w:tr w:rsidR="0017239C" w:rsidRPr="00361F7E" w14:paraId="57B3760C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9605897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717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1115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5EA6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1505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E668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725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459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978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9F966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557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E2189E2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752</w:t>
            </w:r>
          </w:p>
        </w:tc>
      </w:tr>
      <w:tr w:rsidR="0017239C" w:rsidRPr="00361F7E" w14:paraId="5D5FC95B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AC48720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852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1305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121A7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1762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4E081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848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9C3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1145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5C9C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653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F2AF0A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881</w:t>
            </w:r>
          </w:p>
        </w:tc>
      </w:tr>
      <w:tr w:rsidR="0017239C" w:rsidRPr="00361F7E" w14:paraId="38C02792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BC7E00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ACF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1660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9D625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2241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2A8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1079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22649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1456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387C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830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A0DA6AE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1120</w:t>
            </w:r>
          </w:p>
        </w:tc>
      </w:tr>
      <w:tr w:rsidR="0017239C" w:rsidRPr="00361F7E" w14:paraId="2CF15C1D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BAD505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F78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1990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162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2687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C036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1294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A385D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1746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345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 995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382688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1343</w:t>
            </w:r>
          </w:p>
        </w:tc>
      </w:tr>
      <w:tr w:rsidR="0017239C" w:rsidRPr="00361F7E" w14:paraId="2CA2936C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267802E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D2EA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2271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144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3066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C11C2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1476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315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1993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C095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ED5015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1533</w:t>
            </w:r>
          </w:p>
        </w:tc>
      </w:tr>
      <w:tr w:rsidR="0017239C" w:rsidRPr="00361F7E" w14:paraId="0EC5DB6A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3FE5E03" w14:textId="77777777" w:rsidR="0017239C" w:rsidRPr="00361F7E" w:rsidRDefault="0017239C" w:rsidP="004E6DA2">
            <w:pPr>
              <w:pStyle w:val="tabletext11"/>
              <w:tabs>
                <w:tab w:val="decimal" w:pos="1000"/>
              </w:tabs>
            </w:pPr>
            <w:r w:rsidRPr="00361F7E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99B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2474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BE337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3340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A2FB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1608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12B8F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2171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0E583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1237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581C740" w14:textId="77777777" w:rsidR="0017239C" w:rsidRPr="00361F7E" w:rsidRDefault="0017239C" w:rsidP="004E6DA2">
            <w:pPr>
              <w:pStyle w:val="tabletext11"/>
              <w:tabs>
                <w:tab w:val="decimal" w:pos="800"/>
              </w:tabs>
            </w:pPr>
            <w:r w:rsidRPr="00361F7E">
              <w:t xml:space="preserve">   1670</w:t>
            </w:r>
          </w:p>
        </w:tc>
      </w:tr>
      <w:tr w:rsidR="0017239C" w:rsidRPr="00361F7E" w14:paraId="06D23EB3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77F1A0B" w14:textId="77777777" w:rsidR="0017239C" w:rsidRPr="00361F7E" w:rsidRDefault="0017239C" w:rsidP="004E6DA2">
            <w:pPr>
              <w:pStyle w:val="tabletext11"/>
              <w:jc w:val="center"/>
            </w:pPr>
            <w:r w:rsidRPr="00361F7E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4216FC1A" w14:textId="77777777" w:rsidR="0017239C" w:rsidRPr="00361F7E" w:rsidRDefault="0017239C" w:rsidP="004E6DA2">
            <w:pPr>
              <w:pStyle w:val="tabletext11"/>
              <w:jc w:val="center"/>
            </w:pPr>
          </w:p>
        </w:tc>
      </w:tr>
      <w:tr w:rsidR="0017239C" w:rsidRPr="00361F7E" w14:paraId="123019F7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ABC16EB" w14:textId="77777777" w:rsidR="0017239C" w:rsidRPr="00361F7E" w:rsidRDefault="0017239C" w:rsidP="004E6DA2">
            <w:pPr>
              <w:pStyle w:val="tabletext11"/>
              <w:jc w:val="center"/>
            </w:pPr>
            <w:r w:rsidRPr="00361F7E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2CC8108F" w14:textId="77777777" w:rsidR="0017239C" w:rsidRPr="00361F7E" w:rsidRDefault="0017239C" w:rsidP="004E6DA2">
            <w:pPr>
              <w:pStyle w:val="tabletext11"/>
              <w:jc w:val="center"/>
            </w:pPr>
            <w:r w:rsidRPr="00361F7E">
              <w:t>Refer to Company</w:t>
            </w:r>
          </w:p>
        </w:tc>
      </w:tr>
      <w:tr w:rsidR="0017239C" w:rsidRPr="00361F7E" w14:paraId="4ED75B4E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60CE4E" w14:textId="77777777" w:rsidR="0017239C" w:rsidRPr="00361F7E" w:rsidRDefault="0017239C" w:rsidP="004E6DA2">
            <w:pPr>
              <w:pStyle w:val="tabletext11"/>
              <w:jc w:val="center"/>
              <w:rPr>
                <w:b/>
              </w:rPr>
            </w:pPr>
            <w:r w:rsidRPr="00361F7E">
              <w:rPr>
                <w:b/>
              </w:rPr>
              <w:t>Direct Coverage (Excess)</w:t>
            </w:r>
          </w:p>
        </w:tc>
      </w:tr>
      <w:tr w:rsidR="0017239C" w:rsidRPr="00361F7E" w14:paraId="61A26650" w14:textId="77777777" w:rsidTr="004E6D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36D6986D" w14:textId="77777777" w:rsidR="0017239C" w:rsidRPr="00361F7E" w:rsidRDefault="0017239C" w:rsidP="004E6DA2">
            <w:pPr>
              <w:pStyle w:val="tabletext11"/>
              <w:jc w:val="center"/>
            </w:pPr>
            <w:r w:rsidRPr="00361F7E">
              <w:t>Multiply the Legal Liability premium for the desired deductible by 1.15.</w:t>
            </w:r>
          </w:p>
        </w:tc>
      </w:tr>
      <w:tr w:rsidR="0017239C" w:rsidRPr="00361F7E" w14:paraId="4B253F73" w14:textId="77777777" w:rsidTr="004E6DA2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2E3BE74D" w14:textId="77777777" w:rsidR="0017239C" w:rsidRPr="00361F7E" w:rsidRDefault="0017239C" w:rsidP="004E6DA2">
            <w:pPr>
              <w:pStyle w:val="tabletext11"/>
            </w:pPr>
            <w:r w:rsidRPr="00361F7E">
              <w:t>For additional coverages, refer to company.</w:t>
            </w:r>
          </w:p>
        </w:tc>
      </w:tr>
    </w:tbl>
    <w:p w14:paraId="53DFB9D2" w14:textId="539372D4" w:rsidR="0017239C" w:rsidRDefault="0017239C" w:rsidP="0017239C">
      <w:pPr>
        <w:pStyle w:val="isonormal"/>
      </w:pPr>
    </w:p>
    <w:p w14:paraId="5AA9239A" w14:textId="25C7BD10" w:rsidR="0017239C" w:rsidRDefault="0017239C" w:rsidP="0017239C">
      <w:pPr>
        <w:pStyle w:val="isonormal"/>
        <w:jc w:val="left"/>
      </w:pPr>
    </w:p>
    <w:p w14:paraId="54525844" w14:textId="77777777" w:rsidR="0017239C" w:rsidRDefault="0017239C" w:rsidP="0017239C">
      <w:pPr>
        <w:pStyle w:val="isonormal"/>
        <w:sectPr w:rsidR="0017239C" w:rsidSect="0017239C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10FD4B" w14:textId="77777777" w:rsidR="0017239C" w:rsidRPr="00622BC6" w:rsidRDefault="0017239C" w:rsidP="0017239C">
      <w:pPr>
        <w:pStyle w:val="boxrule"/>
        <w:rPr>
          <w:ins w:id="6" w:author="Author"/>
        </w:rPr>
      </w:pPr>
      <w:bookmarkStart w:id="7" w:name="_Hlk122448204"/>
      <w:ins w:id="8" w:author="Author">
        <w:r w:rsidRPr="00622BC6">
          <w:lastRenderedPageBreak/>
          <w:t>225.  PREMIUM DEVELOPMENT – ZONE-RATED AUTOS</w:t>
        </w:r>
      </w:ins>
    </w:p>
    <w:p w14:paraId="04D2293A" w14:textId="77777777" w:rsidR="0017239C" w:rsidRPr="00622BC6" w:rsidRDefault="0017239C" w:rsidP="0017239C">
      <w:pPr>
        <w:pStyle w:val="isonormal"/>
        <w:rPr>
          <w:ins w:id="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17239C" w:rsidRPr="00622BC6" w14:paraId="2B226B5A" w14:textId="77777777" w:rsidTr="004E6DA2">
        <w:trPr>
          <w:cantSplit/>
          <w:trHeight w:val="190"/>
          <w:ins w:id="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8436AB" w14:textId="77777777" w:rsidR="0017239C" w:rsidRPr="00622BC6" w:rsidRDefault="0017239C" w:rsidP="004E6DA2">
            <w:pPr>
              <w:pStyle w:val="tablehead"/>
              <w:rPr>
                <w:ins w:id="11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1F220" w14:textId="77777777" w:rsidR="0017239C" w:rsidRPr="00622BC6" w:rsidRDefault="0017239C" w:rsidP="004E6DA2">
            <w:pPr>
              <w:pStyle w:val="tablehead"/>
              <w:rPr>
                <w:ins w:id="12" w:author="Author"/>
              </w:rPr>
            </w:pPr>
            <w:ins w:id="13" w:author="Author">
              <w:r w:rsidRPr="00622BC6">
                <w:t>Zone-rating Table – Zone 26 (New York City) Combinations</w:t>
              </w:r>
            </w:ins>
          </w:p>
        </w:tc>
      </w:tr>
      <w:tr w:rsidR="0017239C" w:rsidRPr="00622BC6" w14:paraId="0BA0B6A4" w14:textId="77777777" w:rsidTr="004E6DA2">
        <w:trPr>
          <w:cantSplit/>
          <w:trHeight w:val="190"/>
          <w:ins w:id="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7D183C" w14:textId="77777777" w:rsidR="0017239C" w:rsidRPr="00622BC6" w:rsidRDefault="0017239C" w:rsidP="004E6DA2">
            <w:pPr>
              <w:pStyle w:val="tablehead"/>
              <w:rPr>
                <w:ins w:id="15" w:author="Author"/>
              </w:rPr>
            </w:pPr>
            <w:ins w:id="16" w:author="Author">
              <w:r w:rsidRPr="00622BC6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7AD01" w14:textId="77777777" w:rsidR="0017239C" w:rsidRPr="00622BC6" w:rsidRDefault="0017239C" w:rsidP="004E6DA2">
            <w:pPr>
              <w:pStyle w:val="tablehead"/>
              <w:rPr>
                <w:ins w:id="17" w:author="Author"/>
              </w:rPr>
            </w:pPr>
            <w:ins w:id="18" w:author="Author">
              <w:r w:rsidRPr="00622BC6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4FF31" w14:textId="77777777" w:rsidR="0017239C" w:rsidRPr="00622BC6" w:rsidRDefault="0017239C" w:rsidP="004E6DA2">
            <w:pPr>
              <w:pStyle w:val="tablehead"/>
              <w:rPr>
                <w:ins w:id="19" w:author="Author"/>
              </w:rPr>
            </w:pPr>
            <w:ins w:id="20" w:author="Author">
              <w:r w:rsidRPr="00622BC6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D026" w14:textId="77777777" w:rsidR="0017239C" w:rsidRPr="00622BC6" w:rsidRDefault="0017239C" w:rsidP="004E6DA2">
            <w:pPr>
              <w:pStyle w:val="tablehead"/>
              <w:rPr>
                <w:ins w:id="21" w:author="Author"/>
              </w:rPr>
            </w:pPr>
            <w:ins w:id="22" w:author="Author">
              <w:r w:rsidRPr="00622BC6">
                <w:t xml:space="preserve">$100,000 </w:t>
              </w:r>
              <w:r w:rsidRPr="00622BC6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3F103" w14:textId="77777777" w:rsidR="0017239C" w:rsidRPr="00622BC6" w:rsidRDefault="0017239C" w:rsidP="004E6DA2">
            <w:pPr>
              <w:pStyle w:val="tablehead"/>
              <w:rPr>
                <w:ins w:id="23" w:author="Author"/>
              </w:rPr>
            </w:pPr>
            <w:ins w:id="24" w:author="Author">
              <w:r w:rsidRPr="00622BC6">
                <w:t>$500 Deductible</w:t>
              </w:r>
              <w:r w:rsidRPr="00622BC6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1C432" w14:textId="77777777" w:rsidR="0017239C" w:rsidRPr="00622BC6" w:rsidRDefault="0017239C" w:rsidP="004E6DA2">
            <w:pPr>
              <w:pStyle w:val="tablehead"/>
              <w:rPr>
                <w:ins w:id="25" w:author="Author"/>
              </w:rPr>
            </w:pPr>
            <w:ins w:id="26" w:author="Author">
              <w:r w:rsidRPr="00622BC6">
                <w:t>$500 Deductible</w:t>
              </w:r>
              <w:r w:rsidRPr="00622BC6">
                <w:br/>
                <w:t>Comprehensive</w:t>
              </w:r>
            </w:ins>
          </w:p>
        </w:tc>
      </w:tr>
      <w:tr w:rsidR="0017239C" w:rsidRPr="00622BC6" w14:paraId="7F1A7EBD" w14:textId="77777777" w:rsidTr="004E6DA2">
        <w:trPr>
          <w:cantSplit/>
          <w:trHeight w:val="190"/>
          <w:ins w:id="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8B6A73" w14:textId="77777777" w:rsidR="0017239C" w:rsidRPr="00622BC6" w:rsidRDefault="0017239C" w:rsidP="004E6DA2">
            <w:pPr>
              <w:pStyle w:val="tabletext00"/>
              <w:rPr>
                <w:ins w:id="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F9273" w14:textId="77777777" w:rsidR="0017239C" w:rsidRPr="00622BC6" w:rsidRDefault="0017239C" w:rsidP="004E6DA2">
            <w:pPr>
              <w:pStyle w:val="tabletext00"/>
              <w:jc w:val="center"/>
              <w:rPr>
                <w:ins w:id="29" w:author="Author"/>
              </w:rPr>
            </w:pPr>
            <w:ins w:id="30" w:author="Author">
              <w:r w:rsidRPr="00622BC6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202FE" w14:textId="77777777" w:rsidR="0017239C" w:rsidRPr="00622BC6" w:rsidRDefault="0017239C" w:rsidP="004E6DA2">
            <w:pPr>
              <w:pStyle w:val="tabletext00"/>
              <w:rPr>
                <w:ins w:id="31" w:author="Author"/>
              </w:rPr>
            </w:pPr>
            <w:ins w:id="32" w:author="Author">
              <w:r w:rsidRPr="00622BC6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D9B37A" w14:textId="77777777" w:rsidR="0017239C" w:rsidRPr="00622BC6" w:rsidRDefault="0017239C" w:rsidP="004E6DA2">
            <w:pPr>
              <w:pStyle w:val="tabletext00"/>
              <w:jc w:val="right"/>
              <w:rPr>
                <w:ins w:id="33" w:author="Author"/>
              </w:rPr>
            </w:pPr>
            <w:ins w:id="34" w:author="Author">
              <w:r w:rsidRPr="00622BC6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C703B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5" w:author="Author"/>
              </w:rPr>
            </w:pPr>
            <w:ins w:id="36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59C3A" w14:textId="77777777" w:rsidR="0017239C" w:rsidRPr="00622BC6" w:rsidRDefault="0017239C" w:rsidP="004E6DA2">
            <w:pPr>
              <w:pStyle w:val="tabletext00"/>
              <w:jc w:val="right"/>
              <w:rPr>
                <w:ins w:id="37" w:author="Author"/>
              </w:rPr>
            </w:pPr>
            <w:ins w:id="38" w:author="Author">
              <w:r w:rsidRPr="00622BC6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A751B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9" w:author="Author"/>
                <w:rFonts w:cs="Arial"/>
                <w:color w:val="000000"/>
                <w:szCs w:val="18"/>
              </w:rPr>
            </w:pPr>
            <w:ins w:id="40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76C05" w14:textId="77777777" w:rsidR="0017239C" w:rsidRPr="00622BC6" w:rsidRDefault="0017239C" w:rsidP="004E6DA2">
            <w:pPr>
              <w:pStyle w:val="tabletext00"/>
              <w:jc w:val="right"/>
              <w:rPr>
                <w:ins w:id="41" w:author="Author"/>
                <w:rFonts w:cs="Arial"/>
                <w:szCs w:val="18"/>
              </w:rPr>
            </w:pPr>
            <w:ins w:id="42" w:author="Author">
              <w:r w:rsidRPr="00622BC6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7C3AD" w14:textId="77777777" w:rsidR="0017239C" w:rsidRPr="00622BC6" w:rsidRDefault="0017239C" w:rsidP="004E6DA2">
            <w:pPr>
              <w:pStyle w:val="tabletext00"/>
              <w:rPr>
                <w:ins w:id="43" w:author="Author"/>
                <w:rFonts w:cs="Arial"/>
                <w:szCs w:val="18"/>
              </w:rPr>
            </w:pPr>
            <w:ins w:id="44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00249C92" w14:textId="77777777" w:rsidTr="004E6DA2">
        <w:trPr>
          <w:cantSplit/>
          <w:trHeight w:val="190"/>
          <w:ins w:id="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7D1006" w14:textId="77777777" w:rsidR="0017239C" w:rsidRPr="00622BC6" w:rsidRDefault="0017239C" w:rsidP="004E6DA2">
            <w:pPr>
              <w:pStyle w:val="tabletext00"/>
              <w:rPr>
                <w:ins w:id="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C774A" w14:textId="77777777" w:rsidR="0017239C" w:rsidRPr="00622BC6" w:rsidRDefault="0017239C" w:rsidP="004E6DA2">
            <w:pPr>
              <w:pStyle w:val="tabletext00"/>
              <w:jc w:val="center"/>
              <w:rPr>
                <w:ins w:id="47" w:author="Author"/>
              </w:rPr>
            </w:pPr>
            <w:ins w:id="48" w:author="Author">
              <w:r w:rsidRPr="00622BC6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94C2B" w14:textId="77777777" w:rsidR="0017239C" w:rsidRPr="00622BC6" w:rsidRDefault="0017239C" w:rsidP="004E6DA2">
            <w:pPr>
              <w:pStyle w:val="tabletext00"/>
              <w:rPr>
                <w:ins w:id="49" w:author="Author"/>
              </w:rPr>
            </w:pPr>
            <w:ins w:id="50" w:author="Author">
              <w:r w:rsidRPr="00622BC6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BD1E1" w14:textId="77777777" w:rsidR="0017239C" w:rsidRPr="00622BC6" w:rsidRDefault="0017239C" w:rsidP="004E6DA2">
            <w:pPr>
              <w:pStyle w:val="tabletext00"/>
              <w:jc w:val="right"/>
              <w:rPr>
                <w:ins w:id="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F90C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2" w:author="Author"/>
              </w:rPr>
            </w:pPr>
            <w:ins w:id="53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25D03" w14:textId="77777777" w:rsidR="0017239C" w:rsidRPr="00622BC6" w:rsidRDefault="0017239C" w:rsidP="004E6DA2">
            <w:pPr>
              <w:pStyle w:val="tabletext00"/>
              <w:jc w:val="right"/>
              <w:rPr>
                <w:ins w:id="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72EC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5" w:author="Author"/>
                <w:rFonts w:cs="Arial"/>
                <w:color w:val="000000"/>
                <w:szCs w:val="18"/>
              </w:rPr>
            </w:pPr>
            <w:ins w:id="56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AB7232" w14:textId="77777777" w:rsidR="0017239C" w:rsidRPr="00622BC6" w:rsidRDefault="0017239C" w:rsidP="004E6DA2">
            <w:pPr>
              <w:pStyle w:val="tabletext00"/>
              <w:jc w:val="right"/>
              <w:rPr>
                <w:ins w:id="5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8CE71" w14:textId="77777777" w:rsidR="0017239C" w:rsidRPr="00622BC6" w:rsidRDefault="0017239C" w:rsidP="004E6DA2">
            <w:pPr>
              <w:pStyle w:val="tabletext00"/>
              <w:rPr>
                <w:ins w:id="58" w:author="Author"/>
                <w:rFonts w:cs="Arial"/>
                <w:szCs w:val="18"/>
              </w:rPr>
            </w:pPr>
            <w:ins w:id="59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3A661135" w14:textId="77777777" w:rsidTr="004E6DA2">
        <w:trPr>
          <w:cantSplit/>
          <w:trHeight w:val="190"/>
          <w:ins w:id="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974683" w14:textId="77777777" w:rsidR="0017239C" w:rsidRPr="00622BC6" w:rsidRDefault="0017239C" w:rsidP="004E6DA2">
            <w:pPr>
              <w:pStyle w:val="tabletext00"/>
              <w:rPr>
                <w:ins w:id="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8CF48" w14:textId="77777777" w:rsidR="0017239C" w:rsidRPr="00622BC6" w:rsidRDefault="0017239C" w:rsidP="004E6DA2">
            <w:pPr>
              <w:pStyle w:val="tabletext00"/>
              <w:jc w:val="center"/>
              <w:rPr>
                <w:ins w:id="62" w:author="Author"/>
              </w:rPr>
            </w:pPr>
            <w:ins w:id="63" w:author="Author">
              <w:r w:rsidRPr="00622BC6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4CE23" w14:textId="77777777" w:rsidR="0017239C" w:rsidRPr="00622BC6" w:rsidRDefault="0017239C" w:rsidP="004E6DA2">
            <w:pPr>
              <w:pStyle w:val="tabletext00"/>
              <w:rPr>
                <w:ins w:id="64" w:author="Author"/>
              </w:rPr>
            </w:pPr>
            <w:ins w:id="65" w:author="Author">
              <w:r w:rsidRPr="00622BC6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4DD9E" w14:textId="77777777" w:rsidR="0017239C" w:rsidRPr="00622BC6" w:rsidRDefault="0017239C" w:rsidP="004E6DA2">
            <w:pPr>
              <w:pStyle w:val="tabletext00"/>
              <w:jc w:val="right"/>
              <w:rPr>
                <w:ins w:id="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6EC7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7" w:author="Author"/>
              </w:rPr>
            </w:pPr>
            <w:ins w:id="68" w:author="Author">
              <w:r w:rsidRPr="00622BC6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B3514" w14:textId="77777777" w:rsidR="0017239C" w:rsidRPr="00622BC6" w:rsidRDefault="0017239C" w:rsidP="004E6DA2">
            <w:pPr>
              <w:pStyle w:val="tabletext00"/>
              <w:jc w:val="right"/>
              <w:rPr>
                <w:ins w:id="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0068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0" w:author="Author"/>
                <w:rFonts w:cs="Arial"/>
                <w:color w:val="000000"/>
                <w:szCs w:val="18"/>
              </w:rPr>
            </w:pPr>
            <w:ins w:id="71" w:author="Author">
              <w:r w:rsidRPr="00622BC6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68113D" w14:textId="77777777" w:rsidR="0017239C" w:rsidRPr="00622BC6" w:rsidRDefault="0017239C" w:rsidP="004E6DA2">
            <w:pPr>
              <w:pStyle w:val="tabletext00"/>
              <w:jc w:val="right"/>
              <w:rPr>
                <w:ins w:id="7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A059C" w14:textId="77777777" w:rsidR="0017239C" w:rsidRPr="00622BC6" w:rsidRDefault="0017239C" w:rsidP="004E6DA2">
            <w:pPr>
              <w:pStyle w:val="tabletext00"/>
              <w:rPr>
                <w:ins w:id="73" w:author="Author"/>
                <w:rFonts w:cs="Arial"/>
                <w:szCs w:val="18"/>
              </w:rPr>
            </w:pPr>
            <w:ins w:id="74" w:author="Author">
              <w:r w:rsidRPr="00622BC6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7239C" w:rsidRPr="00622BC6" w14:paraId="07262B8C" w14:textId="77777777" w:rsidTr="004E6DA2">
        <w:trPr>
          <w:cantSplit/>
          <w:trHeight w:val="190"/>
          <w:ins w:id="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AEE881" w14:textId="77777777" w:rsidR="0017239C" w:rsidRPr="00622BC6" w:rsidRDefault="0017239C" w:rsidP="004E6DA2">
            <w:pPr>
              <w:pStyle w:val="tabletext00"/>
              <w:rPr>
                <w:ins w:id="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A9D4A" w14:textId="77777777" w:rsidR="0017239C" w:rsidRPr="00622BC6" w:rsidRDefault="0017239C" w:rsidP="004E6DA2">
            <w:pPr>
              <w:pStyle w:val="tabletext00"/>
              <w:jc w:val="center"/>
              <w:rPr>
                <w:ins w:id="77" w:author="Author"/>
              </w:rPr>
            </w:pPr>
            <w:ins w:id="78" w:author="Author">
              <w:r w:rsidRPr="00622BC6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069C" w14:textId="77777777" w:rsidR="0017239C" w:rsidRPr="00622BC6" w:rsidRDefault="0017239C" w:rsidP="004E6DA2">
            <w:pPr>
              <w:pStyle w:val="tabletext00"/>
              <w:rPr>
                <w:ins w:id="79" w:author="Author"/>
              </w:rPr>
            </w:pPr>
            <w:ins w:id="80" w:author="Author">
              <w:r w:rsidRPr="00622BC6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769A2" w14:textId="77777777" w:rsidR="0017239C" w:rsidRPr="00622BC6" w:rsidRDefault="0017239C" w:rsidP="004E6DA2">
            <w:pPr>
              <w:pStyle w:val="tabletext00"/>
              <w:jc w:val="right"/>
              <w:rPr>
                <w:ins w:id="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C595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2" w:author="Author"/>
              </w:rPr>
            </w:pPr>
            <w:ins w:id="83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B8718" w14:textId="77777777" w:rsidR="0017239C" w:rsidRPr="00622BC6" w:rsidRDefault="0017239C" w:rsidP="004E6DA2">
            <w:pPr>
              <w:pStyle w:val="tabletext00"/>
              <w:jc w:val="right"/>
              <w:rPr>
                <w:ins w:id="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A513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5" w:author="Author"/>
                <w:rFonts w:cs="Arial"/>
                <w:color w:val="000000"/>
                <w:szCs w:val="18"/>
              </w:rPr>
            </w:pPr>
            <w:ins w:id="86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9F52F" w14:textId="77777777" w:rsidR="0017239C" w:rsidRPr="00622BC6" w:rsidRDefault="0017239C" w:rsidP="004E6DA2">
            <w:pPr>
              <w:pStyle w:val="tabletext00"/>
              <w:jc w:val="right"/>
              <w:rPr>
                <w:ins w:id="8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FE161" w14:textId="77777777" w:rsidR="0017239C" w:rsidRPr="00622BC6" w:rsidRDefault="0017239C" w:rsidP="004E6DA2">
            <w:pPr>
              <w:pStyle w:val="tabletext00"/>
              <w:rPr>
                <w:ins w:id="88" w:author="Author"/>
                <w:rFonts w:cs="Arial"/>
                <w:szCs w:val="18"/>
              </w:rPr>
            </w:pPr>
            <w:ins w:id="89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44BC1947" w14:textId="77777777" w:rsidTr="004E6DA2">
        <w:trPr>
          <w:cantSplit/>
          <w:trHeight w:val="190"/>
          <w:ins w:id="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613D26" w14:textId="77777777" w:rsidR="0017239C" w:rsidRPr="00622BC6" w:rsidRDefault="0017239C" w:rsidP="004E6DA2">
            <w:pPr>
              <w:pStyle w:val="tabletext00"/>
              <w:rPr>
                <w:ins w:id="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3C9D9" w14:textId="77777777" w:rsidR="0017239C" w:rsidRPr="00622BC6" w:rsidRDefault="0017239C" w:rsidP="004E6DA2">
            <w:pPr>
              <w:pStyle w:val="tabletext00"/>
              <w:jc w:val="center"/>
              <w:rPr>
                <w:ins w:id="92" w:author="Author"/>
              </w:rPr>
            </w:pPr>
            <w:ins w:id="93" w:author="Author">
              <w:r w:rsidRPr="00622BC6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36B04" w14:textId="77777777" w:rsidR="0017239C" w:rsidRPr="00622BC6" w:rsidRDefault="0017239C" w:rsidP="004E6DA2">
            <w:pPr>
              <w:pStyle w:val="tabletext00"/>
              <w:rPr>
                <w:ins w:id="94" w:author="Author"/>
              </w:rPr>
            </w:pPr>
            <w:ins w:id="95" w:author="Author">
              <w:r w:rsidRPr="00622BC6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D427C" w14:textId="77777777" w:rsidR="0017239C" w:rsidRPr="00622BC6" w:rsidRDefault="0017239C" w:rsidP="004E6DA2">
            <w:pPr>
              <w:pStyle w:val="tabletext00"/>
              <w:jc w:val="right"/>
              <w:rPr>
                <w:ins w:id="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EC543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7" w:author="Author"/>
              </w:rPr>
            </w:pPr>
            <w:ins w:id="98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741D6" w14:textId="77777777" w:rsidR="0017239C" w:rsidRPr="00622BC6" w:rsidRDefault="0017239C" w:rsidP="004E6DA2">
            <w:pPr>
              <w:pStyle w:val="tabletext00"/>
              <w:jc w:val="right"/>
              <w:rPr>
                <w:ins w:id="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55544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0" w:author="Author"/>
                <w:rFonts w:cs="Arial"/>
                <w:color w:val="000000"/>
                <w:szCs w:val="18"/>
              </w:rPr>
            </w:pPr>
            <w:ins w:id="101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F2813" w14:textId="77777777" w:rsidR="0017239C" w:rsidRPr="00622BC6" w:rsidRDefault="0017239C" w:rsidP="004E6DA2">
            <w:pPr>
              <w:pStyle w:val="tabletext00"/>
              <w:jc w:val="right"/>
              <w:rPr>
                <w:ins w:id="10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12A2F" w14:textId="77777777" w:rsidR="0017239C" w:rsidRPr="00622BC6" w:rsidRDefault="0017239C" w:rsidP="004E6DA2">
            <w:pPr>
              <w:pStyle w:val="tabletext00"/>
              <w:rPr>
                <w:ins w:id="103" w:author="Author"/>
                <w:rFonts w:cs="Arial"/>
                <w:szCs w:val="18"/>
              </w:rPr>
            </w:pPr>
            <w:ins w:id="104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7FE083B6" w14:textId="77777777" w:rsidTr="004E6DA2">
        <w:trPr>
          <w:cantSplit/>
          <w:trHeight w:val="190"/>
          <w:ins w:id="1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228837" w14:textId="77777777" w:rsidR="0017239C" w:rsidRPr="00622BC6" w:rsidRDefault="0017239C" w:rsidP="004E6DA2">
            <w:pPr>
              <w:pStyle w:val="tabletext00"/>
              <w:rPr>
                <w:ins w:id="1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947F" w14:textId="77777777" w:rsidR="0017239C" w:rsidRPr="00622BC6" w:rsidRDefault="0017239C" w:rsidP="004E6DA2">
            <w:pPr>
              <w:pStyle w:val="tabletext00"/>
              <w:jc w:val="center"/>
              <w:rPr>
                <w:ins w:id="107" w:author="Author"/>
              </w:rPr>
            </w:pPr>
            <w:ins w:id="108" w:author="Author">
              <w:r w:rsidRPr="00622BC6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C957" w14:textId="77777777" w:rsidR="0017239C" w:rsidRPr="00622BC6" w:rsidRDefault="0017239C" w:rsidP="004E6DA2">
            <w:pPr>
              <w:pStyle w:val="tabletext00"/>
              <w:rPr>
                <w:ins w:id="109" w:author="Author"/>
              </w:rPr>
            </w:pPr>
            <w:ins w:id="110" w:author="Author">
              <w:r w:rsidRPr="00622BC6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1FC86" w14:textId="77777777" w:rsidR="0017239C" w:rsidRPr="00622BC6" w:rsidRDefault="0017239C" w:rsidP="004E6DA2">
            <w:pPr>
              <w:pStyle w:val="tabletext00"/>
              <w:jc w:val="right"/>
              <w:rPr>
                <w:ins w:id="1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18C6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2" w:author="Author"/>
              </w:rPr>
            </w:pPr>
            <w:ins w:id="113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5133A" w14:textId="77777777" w:rsidR="0017239C" w:rsidRPr="00622BC6" w:rsidRDefault="0017239C" w:rsidP="004E6DA2">
            <w:pPr>
              <w:pStyle w:val="tabletext00"/>
              <w:jc w:val="right"/>
              <w:rPr>
                <w:ins w:id="1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F8BF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5" w:author="Author"/>
                <w:rFonts w:cs="Arial"/>
                <w:color w:val="000000"/>
                <w:szCs w:val="18"/>
              </w:rPr>
            </w:pPr>
            <w:ins w:id="116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A1C50" w14:textId="77777777" w:rsidR="0017239C" w:rsidRPr="00622BC6" w:rsidRDefault="0017239C" w:rsidP="004E6DA2">
            <w:pPr>
              <w:pStyle w:val="tabletext00"/>
              <w:jc w:val="right"/>
              <w:rPr>
                <w:ins w:id="11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BCF3C5" w14:textId="77777777" w:rsidR="0017239C" w:rsidRPr="00622BC6" w:rsidRDefault="0017239C" w:rsidP="004E6DA2">
            <w:pPr>
              <w:pStyle w:val="tabletext00"/>
              <w:rPr>
                <w:ins w:id="118" w:author="Author"/>
                <w:rFonts w:cs="Arial"/>
                <w:szCs w:val="18"/>
              </w:rPr>
            </w:pPr>
            <w:ins w:id="119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4288033B" w14:textId="77777777" w:rsidTr="004E6DA2">
        <w:trPr>
          <w:cantSplit/>
          <w:trHeight w:val="190"/>
          <w:ins w:id="1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29D154" w14:textId="77777777" w:rsidR="0017239C" w:rsidRPr="00622BC6" w:rsidRDefault="0017239C" w:rsidP="004E6DA2">
            <w:pPr>
              <w:pStyle w:val="tabletext00"/>
              <w:rPr>
                <w:ins w:id="1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793A" w14:textId="77777777" w:rsidR="0017239C" w:rsidRPr="00622BC6" w:rsidRDefault="0017239C" w:rsidP="004E6DA2">
            <w:pPr>
              <w:pStyle w:val="tabletext00"/>
              <w:jc w:val="center"/>
              <w:rPr>
                <w:ins w:id="122" w:author="Author"/>
              </w:rPr>
            </w:pPr>
            <w:ins w:id="123" w:author="Author">
              <w:r w:rsidRPr="00622BC6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78D9E" w14:textId="77777777" w:rsidR="0017239C" w:rsidRPr="00622BC6" w:rsidRDefault="0017239C" w:rsidP="004E6DA2">
            <w:pPr>
              <w:pStyle w:val="tabletext00"/>
              <w:rPr>
                <w:ins w:id="124" w:author="Author"/>
              </w:rPr>
            </w:pPr>
            <w:ins w:id="125" w:author="Author">
              <w:r w:rsidRPr="00622BC6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0E7A7" w14:textId="77777777" w:rsidR="0017239C" w:rsidRPr="00622BC6" w:rsidRDefault="0017239C" w:rsidP="004E6DA2">
            <w:pPr>
              <w:pStyle w:val="tabletext00"/>
              <w:jc w:val="right"/>
              <w:rPr>
                <w:ins w:id="1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3B1C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7" w:author="Author"/>
              </w:rPr>
            </w:pPr>
            <w:ins w:id="128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191841" w14:textId="77777777" w:rsidR="0017239C" w:rsidRPr="00622BC6" w:rsidRDefault="0017239C" w:rsidP="004E6DA2">
            <w:pPr>
              <w:pStyle w:val="tabletext00"/>
              <w:jc w:val="right"/>
              <w:rPr>
                <w:ins w:id="1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46F7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0" w:author="Author"/>
                <w:rFonts w:cs="Arial"/>
                <w:color w:val="000000"/>
                <w:szCs w:val="18"/>
              </w:rPr>
            </w:pPr>
            <w:ins w:id="131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F44FBE" w14:textId="77777777" w:rsidR="0017239C" w:rsidRPr="00622BC6" w:rsidRDefault="0017239C" w:rsidP="004E6DA2">
            <w:pPr>
              <w:pStyle w:val="tabletext00"/>
              <w:jc w:val="right"/>
              <w:rPr>
                <w:ins w:id="13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A3F203" w14:textId="77777777" w:rsidR="0017239C" w:rsidRPr="00622BC6" w:rsidRDefault="0017239C" w:rsidP="004E6DA2">
            <w:pPr>
              <w:pStyle w:val="tabletext00"/>
              <w:rPr>
                <w:ins w:id="133" w:author="Author"/>
                <w:rFonts w:cs="Arial"/>
                <w:szCs w:val="18"/>
              </w:rPr>
            </w:pPr>
            <w:ins w:id="134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549F8323" w14:textId="77777777" w:rsidTr="004E6DA2">
        <w:trPr>
          <w:cantSplit/>
          <w:trHeight w:val="190"/>
          <w:ins w:id="1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F0B35D" w14:textId="77777777" w:rsidR="0017239C" w:rsidRPr="00622BC6" w:rsidRDefault="0017239C" w:rsidP="004E6DA2">
            <w:pPr>
              <w:pStyle w:val="tabletext00"/>
              <w:rPr>
                <w:ins w:id="1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DFB30" w14:textId="77777777" w:rsidR="0017239C" w:rsidRPr="00622BC6" w:rsidRDefault="0017239C" w:rsidP="004E6DA2">
            <w:pPr>
              <w:pStyle w:val="tabletext00"/>
              <w:jc w:val="center"/>
              <w:rPr>
                <w:ins w:id="137" w:author="Author"/>
              </w:rPr>
            </w:pPr>
            <w:ins w:id="138" w:author="Author">
              <w:r w:rsidRPr="00622BC6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A126B" w14:textId="77777777" w:rsidR="0017239C" w:rsidRPr="00622BC6" w:rsidRDefault="0017239C" w:rsidP="004E6DA2">
            <w:pPr>
              <w:pStyle w:val="tabletext00"/>
              <w:rPr>
                <w:ins w:id="139" w:author="Author"/>
              </w:rPr>
            </w:pPr>
            <w:ins w:id="140" w:author="Author">
              <w:r w:rsidRPr="00622BC6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E14C45" w14:textId="77777777" w:rsidR="0017239C" w:rsidRPr="00622BC6" w:rsidRDefault="0017239C" w:rsidP="004E6DA2">
            <w:pPr>
              <w:pStyle w:val="tabletext00"/>
              <w:jc w:val="right"/>
              <w:rPr>
                <w:ins w:id="1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7ABC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2" w:author="Author"/>
              </w:rPr>
            </w:pPr>
            <w:ins w:id="143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62B1D" w14:textId="77777777" w:rsidR="0017239C" w:rsidRPr="00622BC6" w:rsidRDefault="0017239C" w:rsidP="004E6DA2">
            <w:pPr>
              <w:pStyle w:val="tabletext00"/>
              <w:jc w:val="right"/>
              <w:rPr>
                <w:ins w:id="1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0E35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5" w:author="Author"/>
                <w:rFonts w:cs="Arial"/>
                <w:color w:val="000000"/>
                <w:szCs w:val="18"/>
              </w:rPr>
            </w:pPr>
            <w:ins w:id="146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F0282" w14:textId="77777777" w:rsidR="0017239C" w:rsidRPr="00622BC6" w:rsidRDefault="0017239C" w:rsidP="004E6DA2">
            <w:pPr>
              <w:pStyle w:val="tabletext00"/>
              <w:jc w:val="right"/>
              <w:rPr>
                <w:ins w:id="14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01701" w14:textId="77777777" w:rsidR="0017239C" w:rsidRPr="00622BC6" w:rsidRDefault="0017239C" w:rsidP="004E6DA2">
            <w:pPr>
              <w:pStyle w:val="tabletext00"/>
              <w:rPr>
                <w:ins w:id="148" w:author="Author"/>
                <w:rFonts w:cs="Arial"/>
                <w:szCs w:val="18"/>
              </w:rPr>
            </w:pPr>
            <w:ins w:id="149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26061567" w14:textId="77777777" w:rsidTr="004E6DA2">
        <w:trPr>
          <w:cantSplit/>
          <w:trHeight w:val="190"/>
          <w:ins w:id="1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76C6A3" w14:textId="77777777" w:rsidR="0017239C" w:rsidRPr="00622BC6" w:rsidRDefault="0017239C" w:rsidP="004E6DA2">
            <w:pPr>
              <w:pStyle w:val="tabletext00"/>
              <w:rPr>
                <w:ins w:id="1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F046E" w14:textId="77777777" w:rsidR="0017239C" w:rsidRPr="00622BC6" w:rsidRDefault="0017239C" w:rsidP="004E6DA2">
            <w:pPr>
              <w:pStyle w:val="tabletext00"/>
              <w:jc w:val="center"/>
              <w:rPr>
                <w:ins w:id="152" w:author="Author"/>
              </w:rPr>
            </w:pPr>
            <w:ins w:id="153" w:author="Author">
              <w:r w:rsidRPr="00622BC6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99FB0" w14:textId="77777777" w:rsidR="0017239C" w:rsidRPr="00622BC6" w:rsidRDefault="0017239C" w:rsidP="004E6DA2">
            <w:pPr>
              <w:pStyle w:val="tabletext00"/>
              <w:rPr>
                <w:ins w:id="154" w:author="Author"/>
              </w:rPr>
            </w:pPr>
            <w:ins w:id="155" w:author="Author">
              <w:r w:rsidRPr="00622BC6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017D4" w14:textId="77777777" w:rsidR="0017239C" w:rsidRPr="00622BC6" w:rsidRDefault="0017239C" w:rsidP="004E6DA2">
            <w:pPr>
              <w:pStyle w:val="tabletext00"/>
              <w:jc w:val="right"/>
              <w:rPr>
                <w:ins w:id="1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EE14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7" w:author="Author"/>
              </w:rPr>
            </w:pPr>
            <w:ins w:id="158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542A6" w14:textId="77777777" w:rsidR="0017239C" w:rsidRPr="00622BC6" w:rsidRDefault="0017239C" w:rsidP="004E6DA2">
            <w:pPr>
              <w:pStyle w:val="tabletext00"/>
              <w:jc w:val="right"/>
              <w:rPr>
                <w:ins w:id="1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AC830" w14:textId="77777777" w:rsidR="0017239C" w:rsidRPr="00622BC6" w:rsidRDefault="0017239C" w:rsidP="004E6DA2">
            <w:pPr>
              <w:pStyle w:val="tabletext00"/>
              <w:rPr>
                <w:ins w:id="160" w:author="Author"/>
                <w:rFonts w:cs="Arial"/>
                <w:szCs w:val="18"/>
              </w:rPr>
            </w:pPr>
            <w:ins w:id="161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EAEA1" w14:textId="77777777" w:rsidR="0017239C" w:rsidRPr="00622BC6" w:rsidRDefault="0017239C" w:rsidP="004E6DA2">
            <w:pPr>
              <w:pStyle w:val="tabletext00"/>
              <w:jc w:val="right"/>
              <w:rPr>
                <w:ins w:id="16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E447C" w14:textId="77777777" w:rsidR="0017239C" w:rsidRPr="00622BC6" w:rsidRDefault="0017239C" w:rsidP="004E6DA2">
            <w:pPr>
              <w:pStyle w:val="tabletext00"/>
              <w:rPr>
                <w:ins w:id="163" w:author="Author"/>
                <w:rFonts w:cs="Arial"/>
                <w:szCs w:val="18"/>
              </w:rPr>
            </w:pPr>
            <w:ins w:id="164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7C58C0BD" w14:textId="77777777" w:rsidTr="004E6DA2">
        <w:trPr>
          <w:cantSplit/>
          <w:trHeight w:val="190"/>
          <w:ins w:id="1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6FC76A" w14:textId="77777777" w:rsidR="0017239C" w:rsidRPr="00622BC6" w:rsidRDefault="0017239C" w:rsidP="004E6DA2">
            <w:pPr>
              <w:pStyle w:val="tabletext00"/>
              <w:rPr>
                <w:ins w:id="1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213C9" w14:textId="77777777" w:rsidR="0017239C" w:rsidRPr="00622BC6" w:rsidRDefault="0017239C" w:rsidP="004E6DA2">
            <w:pPr>
              <w:pStyle w:val="tabletext00"/>
              <w:jc w:val="center"/>
              <w:rPr>
                <w:ins w:id="167" w:author="Author"/>
              </w:rPr>
            </w:pPr>
            <w:ins w:id="168" w:author="Author">
              <w:r w:rsidRPr="00622BC6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DDD88" w14:textId="77777777" w:rsidR="0017239C" w:rsidRPr="00622BC6" w:rsidRDefault="0017239C" w:rsidP="004E6DA2">
            <w:pPr>
              <w:pStyle w:val="tabletext00"/>
              <w:rPr>
                <w:ins w:id="169" w:author="Author"/>
              </w:rPr>
            </w:pPr>
            <w:ins w:id="170" w:author="Author">
              <w:r w:rsidRPr="00622BC6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28B09B" w14:textId="77777777" w:rsidR="0017239C" w:rsidRPr="00622BC6" w:rsidRDefault="0017239C" w:rsidP="004E6DA2">
            <w:pPr>
              <w:pStyle w:val="tabletext00"/>
              <w:jc w:val="right"/>
              <w:rPr>
                <w:ins w:id="1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BEA1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2" w:author="Author"/>
              </w:rPr>
            </w:pPr>
            <w:ins w:id="173" w:author="Author">
              <w:r w:rsidRPr="00622BC6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FA47B" w14:textId="77777777" w:rsidR="0017239C" w:rsidRPr="00622BC6" w:rsidRDefault="0017239C" w:rsidP="004E6DA2">
            <w:pPr>
              <w:pStyle w:val="tabletext00"/>
              <w:jc w:val="right"/>
              <w:rPr>
                <w:ins w:id="1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5EAC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5" w:author="Author"/>
                <w:rFonts w:cs="Arial"/>
                <w:color w:val="000000"/>
                <w:szCs w:val="18"/>
              </w:rPr>
            </w:pPr>
            <w:ins w:id="176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3BF9C9" w14:textId="77777777" w:rsidR="0017239C" w:rsidRPr="00622BC6" w:rsidRDefault="0017239C" w:rsidP="004E6DA2">
            <w:pPr>
              <w:pStyle w:val="tabletext00"/>
              <w:jc w:val="right"/>
              <w:rPr>
                <w:ins w:id="17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A374F" w14:textId="77777777" w:rsidR="0017239C" w:rsidRPr="00622BC6" w:rsidRDefault="0017239C" w:rsidP="004E6DA2">
            <w:pPr>
              <w:pStyle w:val="tabletext00"/>
              <w:rPr>
                <w:ins w:id="178" w:author="Author"/>
                <w:rFonts w:cs="Arial"/>
                <w:szCs w:val="18"/>
              </w:rPr>
            </w:pPr>
            <w:ins w:id="179" w:author="Author">
              <w:r w:rsidRPr="00622BC6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7239C" w:rsidRPr="00622BC6" w14:paraId="40F59BF9" w14:textId="77777777" w:rsidTr="004E6DA2">
        <w:trPr>
          <w:cantSplit/>
          <w:trHeight w:val="190"/>
          <w:ins w:id="1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E71A34" w14:textId="77777777" w:rsidR="0017239C" w:rsidRPr="00622BC6" w:rsidRDefault="0017239C" w:rsidP="004E6DA2">
            <w:pPr>
              <w:pStyle w:val="tabletext00"/>
              <w:rPr>
                <w:ins w:id="1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52D5D" w14:textId="77777777" w:rsidR="0017239C" w:rsidRPr="00622BC6" w:rsidRDefault="0017239C" w:rsidP="004E6DA2">
            <w:pPr>
              <w:pStyle w:val="tabletext00"/>
              <w:jc w:val="center"/>
              <w:rPr>
                <w:ins w:id="182" w:author="Author"/>
              </w:rPr>
            </w:pPr>
            <w:ins w:id="183" w:author="Author">
              <w:r w:rsidRPr="00622BC6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9EEA1" w14:textId="77777777" w:rsidR="0017239C" w:rsidRPr="00622BC6" w:rsidRDefault="0017239C" w:rsidP="004E6DA2">
            <w:pPr>
              <w:pStyle w:val="tabletext00"/>
              <w:rPr>
                <w:ins w:id="184" w:author="Author"/>
              </w:rPr>
            </w:pPr>
            <w:ins w:id="185" w:author="Author">
              <w:r w:rsidRPr="00622BC6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43F8D" w14:textId="77777777" w:rsidR="0017239C" w:rsidRPr="00622BC6" w:rsidRDefault="0017239C" w:rsidP="004E6DA2">
            <w:pPr>
              <w:pStyle w:val="tabletext00"/>
              <w:jc w:val="right"/>
              <w:rPr>
                <w:ins w:id="1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6CC6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7" w:author="Author"/>
              </w:rPr>
            </w:pPr>
            <w:ins w:id="188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B7C02" w14:textId="77777777" w:rsidR="0017239C" w:rsidRPr="00622BC6" w:rsidRDefault="0017239C" w:rsidP="004E6DA2">
            <w:pPr>
              <w:pStyle w:val="tabletext00"/>
              <w:jc w:val="right"/>
              <w:rPr>
                <w:ins w:id="1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1193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0" w:author="Author"/>
                <w:rFonts w:cs="Arial"/>
                <w:color w:val="000000"/>
                <w:szCs w:val="18"/>
              </w:rPr>
            </w:pPr>
            <w:ins w:id="191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2220E" w14:textId="77777777" w:rsidR="0017239C" w:rsidRPr="00622BC6" w:rsidRDefault="0017239C" w:rsidP="004E6DA2">
            <w:pPr>
              <w:pStyle w:val="tabletext00"/>
              <w:jc w:val="right"/>
              <w:rPr>
                <w:ins w:id="19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17EAE" w14:textId="77777777" w:rsidR="0017239C" w:rsidRPr="00622BC6" w:rsidRDefault="0017239C" w:rsidP="004E6DA2">
            <w:pPr>
              <w:pStyle w:val="tabletext00"/>
              <w:rPr>
                <w:ins w:id="193" w:author="Author"/>
                <w:rFonts w:cs="Arial"/>
                <w:szCs w:val="18"/>
              </w:rPr>
            </w:pPr>
            <w:ins w:id="194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2B4FFC47" w14:textId="77777777" w:rsidTr="004E6DA2">
        <w:trPr>
          <w:cantSplit/>
          <w:trHeight w:val="190"/>
          <w:ins w:id="1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6D733B" w14:textId="77777777" w:rsidR="0017239C" w:rsidRPr="00622BC6" w:rsidRDefault="0017239C" w:rsidP="004E6DA2">
            <w:pPr>
              <w:pStyle w:val="tabletext00"/>
              <w:rPr>
                <w:ins w:id="1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A54C1" w14:textId="77777777" w:rsidR="0017239C" w:rsidRPr="00622BC6" w:rsidRDefault="0017239C" w:rsidP="004E6DA2">
            <w:pPr>
              <w:pStyle w:val="tabletext00"/>
              <w:jc w:val="center"/>
              <w:rPr>
                <w:ins w:id="197" w:author="Author"/>
              </w:rPr>
            </w:pPr>
            <w:ins w:id="198" w:author="Author">
              <w:r w:rsidRPr="00622BC6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26467" w14:textId="77777777" w:rsidR="0017239C" w:rsidRPr="00622BC6" w:rsidRDefault="0017239C" w:rsidP="004E6DA2">
            <w:pPr>
              <w:pStyle w:val="tabletext00"/>
              <w:rPr>
                <w:ins w:id="199" w:author="Author"/>
              </w:rPr>
            </w:pPr>
            <w:ins w:id="200" w:author="Author">
              <w:r w:rsidRPr="00622BC6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299A9" w14:textId="77777777" w:rsidR="0017239C" w:rsidRPr="00622BC6" w:rsidRDefault="0017239C" w:rsidP="004E6DA2">
            <w:pPr>
              <w:pStyle w:val="tabletext00"/>
              <w:jc w:val="right"/>
              <w:rPr>
                <w:ins w:id="2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DC4D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2" w:author="Author"/>
              </w:rPr>
            </w:pPr>
            <w:ins w:id="203" w:author="Author">
              <w:r w:rsidRPr="00622BC6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5E4F1" w14:textId="77777777" w:rsidR="0017239C" w:rsidRPr="00622BC6" w:rsidRDefault="0017239C" w:rsidP="004E6DA2">
            <w:pPr>
              <w:pStyle w:val="tabletext00"/>
              <w:jc w:val="right"/>
              <w:rPr>
                <w:ins w:id="2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FCD42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5" w:author="Author"/>
                <w:rFonts w:cs="Arial"/>
                <w:color w:val="000000"/>
                <w:szCs w:val="18"/>
              </w:rPr>
            </w:pPr>
            <w:ins w:id="206" w:author="Author">
              <w:r w:rsidRPr="00622BC6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63DDDF" w14:textId="77777777" w:rsidR="0017239C" w:rsidRPr="00622BC6" w:rsidRDefault="0017239C" w:rsidP="004E6DA2">
            <w:pPr>
              <w:pStyle w:val="tabletext00"/>
              <w:jc w:val="right"/>
              <w:rPr>
                <w:ins w:id="20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3779A" w14:textId="77777777" w:rsidR="0017239C" w:rsidRPr="00622BC6" w:rsidRDefault="0017239C" w:rsidP="004E6DA2">
            <w:pPr>
              <w:pStyle w:val="tabletext00"/>
              <w:rPr>
                <w:ins w:id="208" w:author="Author"/>
                <w:rFonts w:cs="Arial"/>
                <w:szCs w:val="18"/>
              </w:rPr>
            </w:pPr>
            <w:ins w:id="209" w:author="Author">
              <w:r w:rsidRPr="00622BC6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7239C" w:rsidRPr="00622BC6" w14:paraId="5A9C33D2" w14:textId="77777777" w:rsidTr="004E6DA2">
        <w:trPr>
          <w:cantSplit/>
          <w:trHeight w:val="190"/>
          <w:ins w:id="2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8E0583" w14:textId="77777777" w:rsidR="0017239C" w:rsidRPr="00622BC6" w:rsidRDefault="0017239C" w:rsidP="004E6DA2">
            <w:pPr>
              <w:pStyle w:val="tabletext00"/>
              <w:rPr>
                <w:ins w:id="2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644A4" w14:textId="77777777" w:rsidR="0017239C" w:rsidRPr="00622BC6" w:rsidRDefault="0017239C" w:rsidP="004E6DA2">
            <w:pPr>
              <w:pStyle w:val="tabletext00"/>
              <w:jc w:val="center"/>
              <w:rPr>
                <w:ins w:id="212" w:author="Author"/>
              </w:rPr>
            </w:pPr>
            <w:ins w:id="213" w:author="Author">
              <w:r w:rsidRPr="00622BC6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F715" w14:textId="77777777" w:rsidR="0017239C" w:rsidRPr="00622BC6" w:rsidRDefault="0017239C" w:rsidP="004E6DA2">
            <w:pPr>
              <w:pStyle w:val="tabletext00"/>
              <w:rPr>
                <w:ins w:id="214" w:author="Author"/>
              </w:rPr>
            </w:pPr>
            <w:ins w:id="215" w:author="Author">
              <w:r w:rsidRPr="00622BC6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9AC09D" w14:textId="77777777" w:rsidR="0017239C" w:rsidRPr="00622BC6" w:rsidRDefault="0017239C" w:rsidP="004E6DA2">
            <w:pPr>
              <w:pStyle w:val="tabletext00"/>
              <w:jc w:val="right"/>
              <w:rPr>
                <w:ins w:id="2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C202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7" w:author="Author"/>
              </w:rPr>
            </w:pPr>
            <w:ins w:id="218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CAB446" w14:textId="77777777" w:rsidR="0017239C" w:rsidRPr="00622BC6" w:rsidRDefault="0017239C" w:rsidP="004E6DA2">
            <w:pPr>
              <w:pStyle w:val="tabletext00"/>
              <w:jc w:val="right"/>
              <w:rPr>
                <w:ins w:id="2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2CECA" w14:textId="77777777" w:rsidR="0017239C" w:rsidRPr="00622BC6" w:rsidRDefault="0017239C" w:rsidP="004E6DA2">
            <w:pPr>
              <w:pStyle w:val="tabletext00"/>
              <w:rPr>
                <w:ins w:id="220" w:author="Author"/>
                <w:rFonts w:cs="Arial"/>
                <w:szCs w:val="18"/>
              </w:rPr>
            </w:pPr>
            <w:ins w:id="221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3E604" w14:textId="77777777" w:rsidR="0017239C" w:rsidRPr="00622BC6" w:rsidRDefault="0017239C" w:rsidP="004E6DA2">
            <w:pPr>
              <w:pStyle w:val="tabletext00"/>
              <w:jc w:val="right"/>
              <w:rPr>
                <w:ins w:id="22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4BD7A2" w14:textId="77777777" w:rsidR="0017239C" w:rsidRPr="00622BC6" w:rsidRDefault="0017239C" w:rsidP="004E6DA2">
            <w:pPr>
              <w:pStyle w:val="tabletext00"/>
              <w:rPr>
                <w:ins w:id="223" w:author="Author"/>
                <w:rFonts w:cs="Arial"/>
                <w:szCs w:val="18"/>
              </w:rPr>
            </w:pPr>
            <w:ins w:id="224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376947DD" w14:textId="77777777" w:rsidTr="004E6DA2">
        <w:trPr>
          <w:cantSplit/>
          <w:trHeight w:val="190"/>
          <w:ins w:id="2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7CF48E" w14:textId="77777777" w:rsidR="0017239C" w:rsidRPr="00622BC6" w:rsidRDefault="0017239C" w:rsidP="004E6DA2">
            <w:pPr>
              <w:pStyle w:val="tabletext00"/>
              <w:rPr>
                <w:ins w:id="2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EA954" w14:textId="77777777" w:rsidR="0017239C" w:rsidRPr="00622BC6" w:rsidRDefault="0017239C" w:rsidP="004E6DA2">
            <w:pPr>
              <w:pStyle w:val="tabletext00"/>
              <w:jc w:val="center"/>
              <w:rPr>
                <w:ins w:id="227" w:author="Author"/>
              </w:rPr>
            </w:pPr>
            <w:ins w:id="228" w:author="Author">
              <w:r w:rsidRPr="00622BC6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2C8C4" w14:textId="77777777" w:rsidR="0017239C" w:rsidRPr="00622BC6" w:rsidRDefault="0017239C" w:rsidP="004E6DA2">
            <w:pPr>
              <w:pStyle w:val="tabletext00"/>
              <w:rPr>
                <w:ins w:id="229" w:author="Author"/>
              </w:rPr>
            </w:pPr>
            <w:ins w:id="230" w:author="Author">
              <w:r w:rsidRPr="00622BC6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8CEB76" w14:textId="77777777" w:rsidR="0017239C" w:rsidRPr="00622BC6" w:rsidRDefault="0017239C" w:rsidP="004E6DA2">
            <w:pPr>
              <w:pStyle w:val="tabletext00"/>
              <w:jc w:val="right"/>
              <w:rPr>
                <w:ins w:id="2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1C2B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32" w:author="Author"/>
              </w:rPr>
            </w:pPr>
            <w:ins w:id="233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06DC51" w14:textId="77777777" w:rsidR="0017239C" w:rsidRPr="00622BC6" w:rsidRDefault="0017239C" w:rsidP="004E6DA2">
            <w:pPr>
              <w:pStyle w:val="tabletext00"/>
              <w:jc w:val="right"/>
              <w:rPr>
                <w:ins w:id="2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EC4F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35" w:author="Author"/>
                <w:rFonts w:cs="Arial"/>
                <w:color w:val="000000"/>
                <w:szCs w:val="18"/>
              </w:rPr>
            </w:pPr>
            <w:ins w:id="236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1865F7" w14:textId="77777777" w:rsidR="0017239C" w:rsidRPr="00622BC6" w:rsidRDefault="0017239C" w:rsidP="004E6DA2">
            <w:pPr>
              <w:pStyle w:val="tabletext00"/>
              <w:jc w:val="right"/>
              <w:rPr>
                <w:ins w:id="23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0CB42F" w14:textId="77777777" w:rsidR="0017239C" w:rsidRPr="00622BC6" w:rsidRDefault="0017239C" w:rsidP="004E6DA2">
            <w:pPr>
              <w:pStyle w:val="tabletext00"/>
              <w:rPr>
                <w:ins w:id="238" w:author="Author"/>
                <w:rFonts w:cs="Arial"/>
                <w:szCs w:val="18"/>
              </w:rPr>
            </w:pPr>
            <w:ins w:id="239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4C6A0F3A" w14:textId="77777777" w:rsidTr="004E6DA2">
        <w:trPr>
          <w:cantSplit/>
          <w:trHeight w:val="190"/>
          <w:ins w:id="2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F6CC7D" w14:textId="77777777" w:rsidR="0017239C" w:rsidRPr="00622BC6" w:rsidRDefault="0017239C" w:rsidP="004E6DA2">
            <w:pPr>
              <w:pStyle w:val="tabletext00"/>
              <w:rPr>
                <w:ins w:id="2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FC423" w14:textId="77777777" w:rsidR="0017239C" w:rsidRPr="00622BC6" w:rsidRDefault="0017239C" w:rsidP="004E6DA2">
            <w:pPr>
              <w:pStyle w:val="tabletext00"/>
              <w:jc w:val="center"/>
              <w:rPr>
                <w:ins w:id="242" w:author="Author"/>
              </w:rPr>
            </w:pPr>
            <w:ins w:id="243" w:author="Author">
              <w:r w:rsidRPr="00622BC6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41556" w14:textId="77777777" w:rsidR="0017239C" w:rsidRPr="00622BC6" w:rsidRDefault="0017239C" w:rsidP="004E6DA2">
            <w:pPr>
              <w:pStyle w:val="tabletext00"/>
              <w:rPr>
                <w:ins w:id="244" w:author="Author"/>
              </w:rPr>
            </w:pPr>
            <w:ins w:id="245" w:author="Author">
              <w:r w:rsidRPr="00622BC6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133492" w14:textId="77777777" w:rsidR="0017239C" w:rsidRPr="00622BC6" w:rsidRDefault="0017239C" w:rsidP="004E6DA2">
            <w:pPr>
              <w:pStyle w:val="tabletext00"/>
              <w:jc w:val="right"/>
              <w:rPr>
                <w:ins w:id="2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4BBF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47" w:author="Author"/>
              </w:rPr>
            </w:pPr>
            <w:ins w:id="248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B3D3B" w14:textId="77777777" w:rsidR="0017239C" w:rsidRPr="00622BC6" w:rsidRDefault="0017239C" w:rsidP="004E6DA2">
            <w:pPr>
              <w:pStyle w:val="tabletext00"/>
              <w:jc w:val="right"/>
              <w:rPr>
                <w:ins w:id="2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A8E64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50" w:author="Author"/>
                <w:rFonts w:cs="Arial"/>
                <w:color w:val="000000"/>
                <w:szCs w:val="18"/>
              </w:rPr>
            </w:pPr>
            <w:ins w:id="251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66C68" w14:textId="77777777" w:rsidR="0017239C" w:rsidRPr="00622BC6" w:rsidRDefault="0017239C" w:rsidP="004E6DA2">
            <w:pPr>
              <w:pStyle w:val="tabletext00"/>
              <w:jc w:val="right"/>
              <w:rPr>
                <w:ins w:id="25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9CA7F" w14:textId="77777777" w:rsidR="0017239C" w:rsidRPr="00622BC6" w:rsidRDefault="0017239C" w:rsidP="004E6DA2">
            <w:pPr>
              <w:pStyle w:val="tabletext00"/>
              <w:rPr>
                <w:ins w:id="253" w:author="Author"/>
                <w:rFonts w:cs="Arial"/>
                <w:szCs w:val="18"/>
              </w:rPr>
            </w:pPr>
            <w:ins w:id="254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653C64CA" w14:textId="77777777" w:rsidTr="004E6DA2">
        <w:trPr>
          <w:cantSplit/>
          <w:trHeight w:val="190"/>
          <w:ins w:id="2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D6FA8A" w14:textId="77777777" w:rsidR="0017239C" w:rsidRPr="00622BC6" w:rsidRDefault="0017239C" w:rsidP="004E6DA2">
            <w:pPr>
              <w:pStyle w:val="tabletext00"/>
              <w:rPr>
                <w:ins w:id="2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64B23" w14:textId="77777777" w:rsidR="0017239C" w:rsidRPr="00622BC6" w:rsidRDefault="0017239C" w:rsidP="004E6DA2">
            <w:pPr>
              <w:pStyle w:val="tabletext00"/>
              <w:jc w:val="center"/>
              <w:rPr>
                <w:ins w:id="257" w:author="Author"/>
              </w:rPr>
            </w:pPr>
            <w:ins w:id="258" w:author="Author">
              <w:r w:rsidRPr="00622BC6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D50BD" w14:textId="77777777" w:rsidR="0017239C" w:rsidRPr="00622BC6" w:rsidRDefault="0017239C" w:rsidP="004E6DA2">
            <w:pPr>
              <w:pStyle w:val="tabletext00"/>
              <w:rPr>
                <w:ins w:id="259" w:author="Author"/>
              </w:rPr>
            </w:pPr>
            <w:ins w:id="260" w:author="Author">
              <w:r w:rsidRPr="00622BC6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F2006" w14:textId="77777777" w:rsidR="0017239C" w:rsidRPr="00622BC6" w:rsidRDefault="0017239C" w:rsidP="004E6DA2">
            <w:pPr>
              <w:pStyle w:val="tabletext00"/>
              <w:jc w:val="right"/>
              <w:rPr>
                <w:ins w:id="2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5C7D5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62" w:author="Author"/>
              </w:rPr>
            </w:pPr>
            <w:ins w:id="263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05F13" w14:textId="77777777" w:rsidR="0017239C" w:rsidRPr="00622BC6" w:rsidRDefault="0017239C" w:rsidP="004E6DA2">
            <w:pPr>
              <w:pStyle w:val="tabletext00"/>
              <w:jc w:val="right"/>
              <w:rPr>
                <w:ins w:id="2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C1CC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65" w:author="Author"/>
                <w:rFonts w:cs="Arial"/>
                <w:color w:val="000000"/>
                <w:szCs w:val="18"/>
              </w:rPr>
            </w:pPr>
            <w:ins w:id="266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956C2" w14:textId="77777777" w:rsidR="0017239C" w:rsidRPr="00622BC6" w:rsidRDefault="0017239C" w:rsidP="004E6DA2">
            <w:pPr>
              <w:pStyle w:val="tabletext00"/>
              <w:jc w:val="right"/>
              <w:rPr>
                <w:ins w:id="26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24777" w14:textId="77777777" w:rsidR="0017239C" w:rsidRPr="00622BC6" w:rsidRDefault="0017239C" w:rsidP="004E6DA2">
            <w:pPr>
              <w:pStyle w:val="tabletext00"/>
              <w:rPr>
                <w:ins w:id="268" w:author="Author"/>
                <w:rFonts w:cs="Arial"/>
                <w:szCs w:val="18"/>
              </w:rPr>
            </w:pPr>
            <w:ins w:id="269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260C9459" w14:textId="77777777" w:rsidTr="004E6DA2">
        <w:trPr>
          <w:cantSplit/>
          <w:trHeight w:val="190"/>
          <w:ins w:id="2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F37AF0" w14:textId="77777777" w:rsidR="0017239C" w:rsidRPr="00622BC6" w:rsidRDefault="0017239C" w:rsidP="004E6DA2">
            <w:pPr>
              <w:pStyle w:val="tabletext00"/>
              <w:rPr>
                <w:ins w:id="2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03610" w14:textId="77777777" w:rsidR="0017239C" w:rsidRPr="00622BC6" w:rsidRDefault="0017239C" w:rsidP="004E6DA2">
            <w:pPr>
              <w:pStyle w:val="tabletext00"/>
              <w:jc w:val="center"/>
              <w:rPr>
                <w:ins w:id="272" w:author="Author"/>
              </w:rPr>
            </w:pPr>
            <w:ins w:id="273" w:author="Author">
              <w:r w:rsidRPr="00622BC6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6B45D" w14:textId="77777777" w:rsidR="0017239C" w:rsidRPr="00622BC6" w:rsidRDefault="0017239C" w:rsidP="004E6DA2">
            <w:pPr>
              <w:pStyle w:val="tabletext00"/>
              <w:rPr>
                <w:ins w:id="274" w:author="Author"/>
              </w:rPr>
            </w:pPr>
            <w:ins w:id="275" w:author="Author">
              <w:r w:rsidRPr="00622BC6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24899" w14:textId="77777777" w:rsidR="0017239C" w:rsidRPr="00622BC6" w:rsidRDefault="0017239C" w:rsidP="004E6DA2">
            <w:pPr>
              <w:pStyle w:val="tabletext00"/>
              <w:jc w:val="right"/>
              <w:rPr>
                <w:ins w:id="2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7F63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77" w:author="Author"/>
              </w:rPr>
            </w:pPr>
            <w:ins w:id="278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E6823" w14:textId="77777777" w:rsidR="0017239C" w:rsidRPr="00622BC6" w:rsidRDefault="0017239C" w:rsidP="004E6DA2">
            <w:pPr>
              <w:pStyle w:val="tabletext00"/>
              <w:jc w:val="right"/>
              <w:rPr>
                <w:ins w:id="2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DE8B8" w14:textId="77777777" w:rsidR="0017239C" w:rsidRPr="00622BC6" w:rsidRDefault="0017239C" w:rsidP="004E6DA2">
            <w:pPr>
              <w:pStyle w:val="tabletext00"/>
              <w:rPr>
                <w:ins w:id="280" w:author="Author"/>
                <w:rFonts w:cs="Arial"/>
                <w:szCs w:val="18"/>
              </w:rPr>
            </w:pPr>
            <w:ins w:id="281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5CB2A" w14:textId="77777777" w:rsidR="0017239C" w:rsidRPr="00622BC6" w:rsidRDefault="0017239C" w:rsidP="004E6DA2">
            <w:pPr>
              <w:pStyle w:val="tabletext00"/>
              <w:jc w:val="right"/>
              <w:rPr>
                <w:ins w:id="28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8FC887" w14:textId="77777777" w:rsidR="0017239C" w:rsidRPr="00622BC6" w:rsidRDefault="0017239C" w:rsidP="004E6DA2">
            <w:pPr>
              <w:pStyle w:val="tabletext00"/>
              <w:rPr>
                <w:ins w:id="283" w:author="Author"/>
                <w:rFonts w:cs="Arial"/>
                <w:szCs w:val="18"/>
              </w:rPr>
            </w:pPr>
            <w:ins w:id="284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6BD43135" w14:textId="77777777" w:rsidTr="004E6DA2">
        <w:trPr>
          <w:cantSplit/>
          <w:trHeight w:val="190"/>
          <w:ins w:id="2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A3E1BD" w14:textId="77777777" w:rsidR="0017239C" w:rsidRPr="00622BC6" w:rsidRDefault="0017239C" w:rsidP="004E6DA2">
            <w:pPr>
              <w:pStyle w:val="tabletext00"/>
              <w:rPr>
                <w:ins w:id="2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ED78" w14:textId="77777777" w:rsidR="0017239C" w:rsidRPr="00622BC6" w:rsidRDefault="0017239C" w:rsidP="004E6DA2">
            <w:pPr>
              <w:pStyle w:val="tabletext00"/>
              <w:jc w:val="center"/>
              <w:rPr>
                <w:ins w:id="287" w:author="Author"/>
              </w:rPr>
            </w:pPr>
            <w:ins w:id="288" w:author="Author">
              <w:r w:rsidRPr="00622BC6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DFE51" w14:textId="77777777" w:rsidR="0017239C" w:rsidRPr="00622BC6" w:rsidRDefault="0017239C" w:rsidP="004E6DA2">
            <w:pPr>
              <w:pStyle w:val="tabletext00"/>
              <w:rPr>
                <w:ins w:id="289" w:author="Author"/>
              </w:rPr>
            </w:pPr>
            <w:ins w:id="290" w:author="Author">
              <w:r w:rsidRPr="00622BC6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124E95" w14:textId="77777777" w:rsidR="0017239C" w:rsidRPr="00622BC6" w:rsidRDefault="0017239C" w:rsidP="004E6DA2">
            <w:pPr>
              <w:pStyle w:val="tabletext00"/>
              <w:jc w:val="right"/>
              <w:rPr>
                <w:ins w:id="2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D65D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92" w:author="Author"/>
              </w:rPr>
            </w:pPr>
            <w:ins w:id="293" w:author="Author">
              <w:r w:rsidRPr="00622BC6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906C1" w14:textId="77777777" w:rsidR="0017239C" w:rsidRPr="00622BC6" w:rsidRDefault="0017239C" w:rsidP="004E6DA2">
            <w:pPr>
              <w:pStyle w:val="tabletext00"/>
              <w:jc w:val="right"/>
              <w:rPr>
                <w:ins w:id="2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4FA8B" w14:textId="77777777" w:rsidR="0017239C" w:rsidRPr="00622BC6" w:rsidRDefault="0017239C" w:rsidP="004E6DA2">
            <w:pPr>
              <w:pStyle w:val="tabletext00"/>
              <w:rPr>
                <w:ins w:id="295" w:author="Author"/>
                <w:rFonts w:cs="Arial"/>
                <w:szCs w:val="18"/>
              </w:rPr>
            </w:pPr>
            <w:ins w:id="296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C9DEF" w14:textId="77777777" w:rsidR="0017239C" w:rsidRPr="00622BC6" w:rsidRDefault="0017239C" w:rsidP="004E6DA2">
            <w:pPr>
              <w:pStyle w:val="tabletext00"/>
              <w:jc w:val="right"/>
              <w:rPr>
                <w:ins w:id="29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3A1D5" w14:textId="77777777" w:rsidR="0017239C" w:rsidRPr="00622BC6" w:rsidRDefault="0017239C" w:rsidP="004E6DA2">
            <w:pPr>
              <w:pStyle w:val="tabletext00"/>
              <w:rPr>
                <w:ins w:id="298" w:author="Author"/>
                <w:rFonts w:cs="Arial"/>
                <w:szCs w:val="18"/>
              </w:rPr>
            </w:pPr>
            <w:ins w:id="299" w:author="Author">
              <w:r w:rsidRPr="00622BC6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17239C" w:rsidRPr="00622BC6" w14:paraId="36CC1585" w14:textId="77777777" w:rsidTr="004E6DA2">
        <w:trPr>
          <w:cantSplit/>
          <w:trHeight w:val="190"/>
          <w:ins w:id="3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70AD5F" w14:textId="77777777" w:rsidR="0017239C" w:rsidRPr="00622BC6" w:rsidRDefault="0017239C" w:rsidP="004E6DA2">
            <w:pPr>
              <w:pStyle w:val="tabletext00"/>
              <w:rPr>
                <w:ins w:id="3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7FDBC" w14:textId="77777777" w:rsidR="0017239C" w:rsidRPr="00622BC6" w:rsidRDefault="0017239C" w:rsidP="004E6DA2">
            <w:pPr>
              <w:pStyle w:val="tabletext00"/>
              <w:jc w:val="center"/>
              <w:rPr>
                <w:ins w:id="302" w:author="Author"/>
              </w:rPr>
            </w:pPr>
            <w:ins w:id="303" w:author="Author">
              <w:r w:rsidRPr="00622BC6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E088A" w14:textId="77777777" w:rsidR="0017239C" w:rsidRPr="00622BC6" w:rsidRDefault="0017239C" w:rsidP="004E6DA2">
            <w:pPr>
              <w:pStyle w:val="tabletext00"/>
              <w:rPr>
                <w:ins w:id="304" w:author="Author"/>
              </w:rPr>
            </w:pPr>
            <w:ins w:id="305" w:author="Author">
              <w:r w:rsidRPr="00622BC6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EA57B2" w14:textId="77777777" w:rsidR="0017239C" w:rsidRPr="00622BC6" w:rsidRDefault="0017239C" w:rsidP="004E6DA2">
            <w:pPr>
              <w:pStyle w:val="tabletext00"/>
              <w:jc w:val="right"/>
              <w:rPr>
                <w:ins w:id="3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31F0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07" w:author="Author"/>
              </w:rPr>
            </w:pPr>
            <w:ins w:id="308" w:author="Author">
              <w:r w:rsidRPr="00622BC6">
                <w:rPr>
                  <w:rFonts w:cs="Arial"/>
                  <w:color w:val="000000"/>
                  <w:szCs w:val="18"/>
                </w:rPr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A47CD" w14:textId="77777777" w:rsidR="0017239C" w:rsidRPr="00622BC6" w:rsidRDefault="0017239C" w:rsidP="004E6DA2">
            <w:pPr>
              <w:pStyle w:val="tabletext00"/>
              <w:jc w:val="right"/>
              <w:rPr>
                <w:ins w:id="3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171C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10" w:author="Author"/>
                <w:rFonts w:cs="Arial"/>
                <w:color w:val="000000"/>
                <w:szCs w:val="18"/>
              </w:rPr>
            </w:pPr>
            <w:ins w:id="311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6546E" w14:textId="77777777" w:rsidR="0017239C" w:rsidRPr="00622BC6" w:rsidRDefault="0017239C" w:rsidP="004E6DA2">
            <w:pPr>
              <w:pStyle w:val="tabletext00"/>
              <w:jc w:val="right"/>
              <w:rPr>
                <w:ins w:id="31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71CCD6" w14:textId="77777777" w:rsidR="0017239C" w:rsidRPr="00622BC6" w:rsidRDefault="0017239C" w:rsidP="004E6DA2">
            <w:pPr>
              <w:pStyle w:val="tabletext00"/>
              <w:rPr>
                <w:ins w:id="313" w:author="Author"/>
                <w:rFonts w:cs="Arial"/>
                <w:szCs w:val="18"/>
              </w:rPr>
            </w:pPr>
            <w:ins w:id="314" w:author="Author">
              <w:r w:rsidRPr="00622BC6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17239C" w:rsidRPr="00622BC6" w14:paraId="4F557B3D" w14:textId="77777777" w:rsidTr="004E6DA2">
        <w:trPr>
          <w:cantSplit/>
          <w:trHeight w:val="190"/>
          <w:ins w:id="3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6258BF" w14:textId="77777777" w:rsidR="0017239C" w:rsidRPr="00622BC6" w:rsidRDefault="0017239C" w:rsidP="004E6DA2">
            <w:pPr>
              <w:pStyle w:val="tabletext00"/>
              <w:rPr>
                <w:ins w:id="3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37187" w14:textId="77777777" w:rsidR="0017239C" w:rsidRPr="00622BC6" w:rsidRDefault="0017239C" w:rsidP="004E6DA2">
            <w:pPr>
              <w:pStyle w:val="tabletext00"/>
              <w:jc w:val="center"/>
              <w:rPr>
                <w:ins w:id="317" w:author="Author"/>
              </w:rPr>
            </w:pPr>
            <w:ins w:id="318" w:author="Author">
              <w:r w:rsidRPr="00622BC6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0F39" w14:textId="77777777" w:rsidR="0017239C" w:rsidRPr="00622BC6" w:rsidRDefault="0017239C" w:rsidP="004E6DA2">
            <w:pPr>
              <w:pStyle w:val="tabletext00"/>
              <w:rPr>
                <w:ins w:id="319" w:author="Author"/>
              </w:rPr>
            </w:pPr>
            <w:ins w:id="320" w:author="Author">
              <w:r w:rsidRPr="00622BC6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EFECF9" w14:textId="77777777" w:rsidR="0017239C" w:rsidRPr="00622BC6" w:rsidRDefault="0017239C" w:rsidP="004E6DA2">
            <w:pPr>
              <w:pStyle w:val="tabletext00"/>
              <w:jc w:val="right"/>
              <w:rPr>
                <w:ins w:id="3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3029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22" w:author="Author"/>
              </w:rPr>
            </w:pPr>
            <w:ins w:id="323" w:author="Author">
              <w:r w:rsidRPr="00622BC6">
                <w:rPr>
                  <w:rFonts w:cs="Arial"/>
                  <w:color w:val="000000"/>
                  <w:szCs w:val="18"/>
                </w:rPr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85278" w14:textId="77777777" w:rsidR="0017239C" w:rsidRPr="00622BC6" w:rsidRDefault="0017239C" w:rsidP="004E6DA2">
            <w:pPr>
              <w:pStyle w:val="tabletext00"/>
              <w:jc w:val="right"/>
              <w:rPr>
                <w:ins w:id="3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0B51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25" w:author="Author"/>
                <w:rFonts w:cs="Arial"/>
                <w:color w:val="000000"/>
                <w:szCs w:val="18"/>
              </w:rPr>
            </w:pPr>
            <w:ins w:id="326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FF19F" w14:textId="77777777" w:rsidR="0017239C" w:rsidRPr="00622BC6" w:rsidRDefault="0017239C" w:rsidP="004E6DA2">
            <w:pPr>
              <w:pStyle w:val="tabletext00"/>
              <w:jc w:val="right"/>
              <w:rPr>
                <w:ins w:id="32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53880" w14:textId="77777777" w:rsidR="0017239C" w:rsidRPr="00622BC6" w:rsidRDefault="0017239C" w:rsidP="004E6DA2">
            <w:pPr>
              <w:pStyle w:val="tabletext00"/>
              <w:rPr>
                <w:ins w:id="328" w:author="Author"/>
                <w:rFonts w:cs="Arial"/>
                <w:szCs w:val="18"/>
              </w:rPr>
            </w:pPr>
            <w:ins w:id="329" w:author="Author">
              <w:r w:rsidRPr="00622BC6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17239C" w:rsidRPr="00622BC6" w14:paraId="4EC434B9" w14:textId="77777777" w:rsidTr="004E6DA2">
        <w:trPr>
          <w:cantSplit/>
          <w:trHeight w:val="190"/>
          <w:ins w:id="3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65ACDA" w14:textId="77777777" w:rsidR="0017239C" w:rsidRPr="00622BC6" w:rsidRDefault="0017239C" w:rsidP="004E6DA2">
            <w:pPr>
              <w:pStyle w:val="tabletext00"/>
              <w:rPr>
                <w:ins w:id="3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4EAEE" w14:textId="77777777" w:rsidR="0017239C" w:rsidRPr="00622BC6" w:rsidRDefault="0017239C" w:rsidP="004E6DA2">
            <w:pPr>
              <w:pStyle w:val="tabletext00"/>
              <w:jc w:val="center"/>
              <w:rPr>
                <w:ins w:id="332" w:author="Author"/>
              </w:rPr>
            </w:pPr>
            <w:ins w:id="333" w:author="Author">
              <w:r w:rsidRPr="00622BC6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58E18" w14:textId="77777777" w:rsidR="0017239C" w:rsidRPr="00622BC6" w:rsidRDefault="0017239C" w:rsidP="004E6DA2">
            <w:pPr>
              <w:pStyle w:val="tabletext00"/>
              <w:rPr>
                <w:ins w:id="334" w:author="Author"/>
              </w:rPr>
            </w:pPr>
            <w:ins w:id="335" w:author="Author">
              <w:r w:rsidRPr="00622BC6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8FC31" w14:textId="77777777" w:rsidR="0017239C" w:rsidRPr="00622BC6" w:rsidRDefault="0017239C" w:rsidP="004E6DA2">
            <w:pPr>
              <w:pStyle w:val="tabletext00"/>
              <w:jc w:val="right"/>
              <w:rPr>
                <w:ins w:id="3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FDCF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37" w:author="Author"/>
              </w:rPr>
            </w:pPr>
            <w:ins w:id="338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C9831" w14:textId="77777777" w:rsidR="0017239C" w:rsidRPr="00622BC6" w:rsidRDefault="0017239C" w:rsidP="004E6DA2">
            <w:pPr>
              <w:pStyle w:val="tabletext00"/>
              <w:jc w:val="right"/>
              <w:rPr>
                <w:ins w:id="3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76CF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40" w:author="Author"/>
                <w:rFonts w:cs="Arial"/>
                <w:color w:val="000000"/>
                <w:szCs w:val="18"/>
              </w:rPr>
            </w:pPr>
            <w:ins w:id="341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B0490" w14:textId="77777777" w:rsidR="0017239C" w:rsidRPr="00622BC6" w:rsidRDefault="0017239C" w:rsidP="004E6DA2">
            <w:pPr>
              <w:pStyle w:val="tabletext00"/>
              <w:jc w:val="right"/>
              <w:rPr>
                <w:ins w:id="34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3AC5D5" w14:textId="77777777" w:rsidR="0017239C" w:rsidRPr="00622BC6" w:rsidRDefault="0017239C" w:rsidP="004E6DA2">
            <w:pPr>
              <w:pStyle w:val="tabletext00"/>
              <w:rPr>
                <w:ins w:id="343" w:author="Author"/>
                <w:rFonts w:cs="Arial"/>
                <w:szCs w:val="18"/>
              </w:rPr>
            </w:pPr>
            <w:ins w:id="344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42DBC741" w14:textId="77777777" w:rsidTr="004E6DA2">
        <w:trPr>
          <w:cantSplit/>
          <w:trHeight w:val="190"/>
          <w:ins w:id="3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278DD3" w14:textId="77777777" w:rsidR="0017239C" w:rsidRPr="00622BC6" w:rsidRDefault="0017239C" w:rsidP="004E6DA2">
            <w:pPr>
              <w:pStyle w:val="tabletext00"/>
              <w:rPr>
                <w:ins w:id="3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8B1B8" w14:textId="77777777" w:rsidR="0017239C" w:rsidRPr="00622BC6" w:rsidRDefault="0017239C" w:rsidP="004E6DA2">
            <w:pPr>
              <w:pStyle w:val="tabletext00"/>
              <w:jc w:val="center"/>
              <w:rPr>
                <w:ins w:id="347" w:author="Author"/>
              </w:rPr>
            </w:pPr>
            <w:ins w:id="348" w:author="Author">
              <w:r w:rsidRPr="00622BC6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6A00F" w14:textId="77777777" w:rsidR="0017239C" w:rsidRPr="00622BC6" w:rsidRDefault="0017239C" w:rsidP="004E6DA2">
            <w:pPr>
              <w:pStyle w:val="tabletext00"/>
              <w:rPr>
                <w:ins w:id="349" w:author="Author"/>
              </w:rPr>
            </w:pPr>
            <w:ins w:id="350" w:author="Author">
              <w:r w:rsidRPr="00622BC6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72C79" w14:textId="77777777" w:rsidR="0017239C" w:rsidRPr="00622BC6" w:rsidRDefault="0017239C" w:rsidP="004E6DA2">
            <w:pPr>
              <w:pStyle w:val="tabletext00"/>
              <w:jc w:val="right"/>
              <w:rPr>
                <w:ins w:id="3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21F2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52" w:author="Author"/>
              </w:rPr>
            </w:pPr>
            <w:ins w:id="353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2AAEE" w14:textId="77777777" w:rsidR="0017239C" w:rsidRPr="00622BC6" w:rsidRDefault="0017239C" w:rsidP="004E6DA2">
            <w:pPr>
              <w:pStyle w:val="tabletext00"/>
              <w:jc w:val="right"/>
              <w:rPr>
                <w:ins w:id="3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4656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55" w:author="Author"/>
                <w:rFonts w:cs="Arial"/>
                <w:color w:val="000000"/>
                <w:szCs w:val="18"/>
              </w:rPr>
            </w:pPr>
            <w:ins w:id="356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2B3FA" w14:textId="77777777" w:rsidR="0017239C" w:rsidRPr="00622BC6" w:rsidRDefault="0017239C" w:rsidP="004E6DA2">
            <w:pPr>
              <w:pStyle w:val="tabletext00"/>
              <w:jc w:val="right"/>
              <w:rPr>
                <w:ins w:id="35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F40F5" w14:textId="77777777" w:rsidR="0017239C" w:rsidRPr="00622BC6" w:rsidRDefault="0017239C" w:rsidP="004E6DA2">
            <w:pPr>
              <w:pStyle w:val="tabletext00"/>
              <w:rPr>
                <w:ins w:id="358" w:author="Author"/>
                <w:rFonts w:cs="Arial"/>
                <w:szCs w:val="18"/>
              </w:rPr>
            </w:pPr>
            <w:ins w:id="359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0702BD8E" w14:textId="77777777" w:rsidTr="004E6DA2">
        <w:trPr>
          <w:cantSplit/>
          <w:trHeight w:val="190"/>
          <w:ins w:id="3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77D0B3" w14:textId="77777777" w:rsidR="0017239C" w:rsidRPr="00622BC6" w:rsidRDefault="0017239C" w:rsidP="004E6DA2">
            <w:pPr>
              <w:pStyle w:val="tabletext00"/>
              <w:rPr>
                <w:ins w:id="3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E0C77" w14:textId="77777777" w:rsidR="0017239C" w:rsidRPr="00622BC6" w:rsidRDefault="0017239C" w:rsidP="004E6DA2">
            <w:pPr>
              <w:pStyle w:val="tabletext00"/>
              <w:jc w:val="center"/>
              <w:rPr>
                <w:ins w:id="362" w:author="Author"/>
              </w:rPr>
            </w:pPr>
            <w:ins w:id="363" w:author="Author">
              <w:r w:rsidRPr="00622BC6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0F5DD" w14:textId="77777777" w:rsidR="0017239C" w:rsidRPr="00622BC6" w:rsidRDefault="0017239C" w:rsidP="004E6DA2">
            <w:pPr>
              <w:pStyle w:val="tabletext00"/>
              <w:rPr>
                <w:ins w:id="364" w:author="Author"/>
              </w:rPr>
            </w:pPr>
            <w:ins w:id="365" w:author="Author">
              <w:r w:rsidRPr="00622BC6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6507D0" w14:textId="77777777" w:rsidR="0017239C" w:rsidRPr="00622BC6" w:rsidRDefault="0017239C" w:rsidP="004E6DA2">
            <w:pPr>
              <w:pStyle w:val="tabletext00"/>
              <w:jc w:val="right"/>
              <w:rPr>
                <w:ins w:id="3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E9790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67" w:author="Author"/>
              </w:rPr>
            </w:pPr>
            <w:ins w:id="368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D4B970" w14:textId="77777777" w:rsidR="0017239C" w:rsidRPr="00622BC6" w:rsidRDefault="0017239C" w:rsidP="004E6DA2">
            <w:pPr>
              <w:pStyle w:val="tabletext00"/>
              <w:jc w:val="right"/>
              <w:rPr>
                <w:ins w:id="3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AEAD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70" w:author="Author"/>
                <w:rFonts w:cs="Arial"/>
                <w:color w:val="000000"/>
                <w:szCs w:val="18"/>
              </w:rPr>
            </w:pPr>
            <w:ins w:id="371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70C65A" w14:textId="77777777" w:rsidR="0017239C" w:rsidRPr="00622BC6" w:rsidRDefault="0017239C" w:rsidP="004E6DA2">
            <w:pPr>
              <w:pStyle w:val="tabletext00"/>
              <w:jc w:val="right"/>
              <w:rPr>
                <w:ins w:id="37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628AA" w14:textId="77777777" w:rsidR="0017239C" w:rsidRPr="00622BC6" w:rsidRDefault="0017239C" w:rsidP="004E6DA2">
            <w:pPr>
              <w:pStyle w:val="tabletext00"/>
              <w:rPr>
                <w:ins w:id="373" w:author="Author"/>
                <w:rFonts w:cs="Arial"/>
                <w:szCs w:val="18"/>
              </w:rPr>
            </w:pPr>
            <w:ins w:id="374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4DAB2C34" w14:textId="77777777" w:rsidTr="004E6DA2">
        <w:trPr>
          <w:cantSplit/>
          <w:trHeight w:val="190"/>
          <w:ins w:id="3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2EA21E" w14:textId="77777777" w:rsidR="0017239C" w:rsidRPr="00622BC6" w:rsidRDefault="0017239C" w:rsidP="004E6DA2">
            <w:pPr>
              <w:pStyle w:val="tabletext00"/>
              <w:rPr>
                <w:ins w:id="3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E0EDA" w14:textId="77777777" w:rsidR="0017239C" w:rsidRPr="00622BC6" w:rsidRDefault="0017239C" w:rsidP="004E6DA2">
            <w:pPr>
              <w:pStyle w:val="tabletext00"/>
              <w:jc w:val="center"/>
              <w:rPr>
                <w:ins w:id="377" w:author="Author"/>
              </w:rPr>
            </w:pPr>
            <w:ins w:id="378" w:author="Author">
              <w:r w:rsidRPr="00622BC6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C6C48" w14:textId="77777777" w:rsidR="0017239C" w:rsidRPr="00622BC6" w:rsidRDefault="0017239C" w:rsidP="004E6DA2">
            <w:pPr>
              <w:pStyle w:val="tabletext00"/>
              <w:rPr>
                <w:ins w:id="379" w:author="Author"/>
              </w:rPr>
            </w:pPr>
            <w:ins w:id="380" w:author="Author">
              <w:r w:rsidRPr="00622BC6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2CAA4" w14:textId="77777777" w:rsidR="0017239C" w:rsidRPr="00622BC6" w:rsidRDefault="0017239C" w:rsidP="004E6DA2">
            <w:pPr>
              <w:pStyle w:val="tabletext00"/>
              <w:jc w:val="right"/>
              <w:rPr>
                <w:ins w:id="3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14D02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82" w:author="Author"/>
              </w:rPr>
            </w:pPr>
            <w:ins w:id="383" w:author="Author">
              <w:r w:rsidRPr="00622BC6">
                <w:rPr>
                  <w:rFonts w:cs="Arial"/>
                  <w:color w:val="000000"/>
                  <w:szCs w:val="18"/>
                </w:rPr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2CC3F" w14:textId="77777777" w:rsidR="0017239C" w:rsidRPr="00622BC6" w:rsidRDefault="0017239C" w:rsidP="004E6DA2">
            <w:pPr>
              <w:pStyle w:val="tabletext00"/>
              <w:jc w:val="right"/>
              <w:rPr>
                <w:ins w:id="3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289C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85" w:author="Author"/>
                <w:rFonts w:cs="Arial"/>
                <w:color w:val="000000"/>
                <w:szCs w:val="18"/>
              </w:rPr>
            </w:pPr>
            <w:ins w:id="386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CD02B7" w14:textId="77777777" w:rsidR="0017239C" w:rsidRPr="00622BC6" w:rsidRDefault="0017239C" w:rsidP="004E6DA2">
            <w:pPr>
              <w:pStyle w:val="tabletext00"/>
              <w:jc w:val="right"/>
              <w:rPr>
                <w:ins w:id="38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E1BBE" w14:textId="77777777" w:rsidR="0017239C" w:rsidRPr="00622BC6" w:rsidRDefault="0017239C" w:rsidP="004E6DA2">
            <w:pPr>
              <w:pStyle w:val="tabletext00"/>
              <w:rPr>
                <w:ins w:id="388" w:author="Author"/>
                <w:rFonts w:cs="Arial"/>
                <w:szCs w:val="18"/>
              </w:rPr>
            </w:pPr>
            <w:ins w:id="389" w:author="Author">
              <w:r w:rsidRPr="00622BC6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17239C" w:rsidRPr="00622BC6" w14:paraId="60DEF054" w14:textId="77777777" w:rsidTr="004E6DA2">
        <w:trPr>
          <w:cantSplit/>
          <w:trHeight w:val="190"/>
          <w:ins w:id="3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CB9B1C" w14:textId="77777777" w:rsidR="0017239C" w:rsidRPr="00622BC6" w:rsidRDefault="0017239C" w:rsidP="004E6DA2">
            <w:pPr>
              <w:pStyle w:val="tabletext00"/>
              <w:rPr>
                <w:ins w:id="3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A614E" w14:textId="77777777" w:rsidR="0017239C" w:rsidRPr="00622BC6" w:rsidRDefault="0017239C" w:rsidP="004E6DA2">
            <w:pPr>
              <w:pStyle w:val="tabletext00"/>
              <w:jc w:val="center"/>
              <w:rPr>
                <w:ins w:id="392" w:author="Author"/>
              </w:rPr>
            </w:pPr>
            <w:ins w:id="393" w:author="Author">
              <w:r w:rsidRPr="00622BC6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3C8E7" w14:textId="77777777" w:rsidR="0017239C" w:rsidRPr="00622BC6" w:rsidRDefault="0017239C" w:rsidP="004E6DA2">
            <w:pPr>
              <w:pStyle w:val="tabletext00"/>
              <w:rPr>
                <w:ins w:id="394" w:author="Author"/>
              </w:rPr>
            </w:pPr>
            <w:ins w:id="395" w:author="Author">
              <w:r w:rsidRPr="00622BC6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7EF80B" w14:textId="77777777" w:rsidR="0017239C" w:rsidRPr="00622BC6" w:rsidRDefault="0017239C" w:rsidP="004E6DA2">
            <w:pPr>
              <w:pStyle w:val="tabletext00"/>
              <w:jc w:val="right"/>
              <w:rPr>
                <w:ins w:id="3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EABB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397" w:author="Author"/>
              </w:rPr>
            </w:pPr>
            <w:ins w:id="398" w:author="Author">
              <w:r w:rsidRPr="00622BC6">
                <w:rPr>
                  <w:rFonts w:cs="Arial"/>
                  <w:color w:val="000000"/>
                  <w:szCs w:val="18"/>
                </w:rPr>
                <w:t>2381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D7C24" w14:textId="77777777" w:rsidR="0017239C" w:rsidRPr="00622BC6" w:rsidRDefault="0017239C" w:rsidP="004E6DA2">
            <w:pPr>
              <w:pStyle w:val="tabletext00"/>
              <w:jc w:val="right"/>
              <w:rPr>
                <w:ins w:id="3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605EE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00" w:author="Author"/>
                <w:rFonts w:cs="Arial"/>
                <w:color w:val="000000"/>
                <w:szCs w:val="18"/>
              </w:rPr>
            </w:pPr>
            <w:ins w:id="401" w:author="Author">
              <w:r w:rsidRPr="00622BC6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266883" w14:textId="77777777" w:rsidR="0017239C" w:rsidRPr="00622BC6" w:rsidRDefault="0017239C" w:rsidP="004E6DA2">
            <w:pPr>
              <w:pStyle w:val="tabletext00"/>
              <w:jc w:val="right"/>
              <w:rPr>
                <w:ins w:id="40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844F32" w14:textId="77777777" w:rsidR="0017239C" w:rsidRPr="00622BC6" w:rsidRDefault="0017239C" w:rsidP="004E6DA2">
            <w:pPr>
              <w:pStyle w:val="tabletext00"/>
              <w:rPr>
                <w:ins w:id="403" w:author="Author"/>
                <w:rFonts w:cs="Arial"/>
                <w:szCs w:val="18"/>
              </w:rPr>
            </w:pPr>
            <w:ins w:id="404" w:author="Author">
              <w:r w:rsidRPr="00622BC6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7239C" w:rsidRPr="00622BC6" w14:paraId="7EA90114" w14:textId="77777777" w:rsidTr="004E6DA2">
        <w:trPr>
          <w:cantSplit/>
          <w:trHeight w:val="190"/>
          <w:ins w:id="4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B6A513" w14:textId="77777777" w:rsidR="0017239C" w:rsidRPr="00622BC6" w:rsidRDefault="0017239C" w:rsidP="004E6DA2">
            <w:pPr>
              <w:pStyle w:val="tabletext00"/>
              <w:rPr>
                <w:ins w:id="4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7AC95" w14:textId="77777777" w:rsidR="0017239C" w:rsidRPr="00622BC6" w:rsidRDefault="0017239C" w:rsidP="004E6DA2">
            <w:pPr>
              <w:pStyle w:val="tabletext00"/>
              <w:jc w:val="center"/>
              <w:rPr>
                <w:ins w:id="407" w:author="Author"/>
              </w:rPr>
            </w:pPr>
            <w:ins w:id="408" w:author="Author">
              <w:r w:rsidRPr="00622BC6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4B270" w14:textId="77777777" w:rsidR="0017239C" w:rsidRPr="00622BC6" w:rsidRDefault="0017239C" w:rsidP="004E6DA2">
            <w:pPr>
              <w:pStyle w:val="tabletext00"/>
              <w:rPr>
                <w:ins w:id="409" w:author="Author"/>
              </w:rPr>
            </w:pPr>
            <w:ins w:id="410" w:author="Author">
              <w:r w:rsidRPr="00622BC6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E3227" w14:textId="77777777" w:rsidR="0017239C" w:rsidRPr="00622BC6" w:rsidRDefault="0017239C" w:rsidP="004E6DA2">
            <w:pPr>
              <w:pStyle w:val="tabletext00"/>
              <w:jc w:val="right"/>
              <w:rPr>
                <w:ins w:id="4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6D63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12" w:author="Author"/>
              </w:rPr>
            </w:pPr>
            <w:ins w:id="413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5CB5C" w14:textId="77777777" w:rsidR="0017239C" w:rsidRPr="00622BC6" w:rsidRDefault="0017239C" w:rsidP="004E6DA2">
            <w:pPr>
              <w:pStyle w:val="tabletext00"/>
              <w:jc w:val="right"/>
              <w:rPr>
                <w:ins w:id="4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C7632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15" w:author="Author"/>
                <w:rFonts w:cs="Arial"/>
                <w:color w:val="000000"/>
                <w:szCs w:val="18"/>
              </w:rPr>
            </w:pPr>
            <w:ins w:id="416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3F475" w14:textId="77777777" w:rsidR="0017239C" w:rsidRPr="00622BC6" w:rsidRDefault="0017239C" w:rsidP="004E6DA2">
            <w:pPr>
              <w:pStyle w:val="tabletext00"/>
              <w:jc w:val="right"/>
              <w:rPr>
                <w:ins w:id="41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62150" w14:textId="77777777" w:rsidR="0017239C" w:rsidRPr="00622BC6" w:rsidRDefault="0017239C" w:rsidP="004E6DA2">
            <w:pPr>
              <w:pStyle w:val="tabletext00"/>
              <w:rPr>
                <w:ins w:id="418" w:author="Author"/>
                <w:rFonts w:cs="Arial"/>
                <w:szCs w:val="18"/>
              </w:rPr>
            </w:pPr>
            <w:ins w:id="419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39359F09" w14:textId="77777777" w:rsidTr="004E6DA2">
        <w:trPr>
          <w:cantSplit/>
          <w:trHeight w:val="190"/>
          <w:ins w:id="4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9B68C2" w14:textId="77777777" w:rsidR="0017239C" w:rsidRPr="00622BC6" w:rsidRDefault="0017239C" w:rsidP="004E6DA2">
            <w:pPr>
              <w:pStyle w:val="tabletext00"/>
              <w:rPr>
                <w:ins w:id="4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EA421" w14:textId="77777777" w:rsidR="0017239C" w:rsidRPr="00622BC6" w:rsidRDefault="0017239C" w:rsidP="004E6DA2">
            <w:pPr>
              <w:pStyle w:val="tabletext00"/>
              <w:jc w:val="center"/>
              <w:rPr>
                <w:ins w:id="422" w:author="Author"/>
              </w:rPr>
            </w:pPr>
            <w:ins w:id="423" w:author="Author">
              <w:r w:rsidRPr="00622BC6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B7508" w14:textId="77777777" w:rsidR="0017239C" w:rsidRPr="00622BC6" w:rsidRDefault="0017239C" w:rsidP="004E6DA2">
            <w:pPr>
              <w:pStyle w:val="tabletext00"/>
              <w:rPr>
                <w:ins w:id="424" w:author="Author"/>
              </w:rPr>
            </w:pPr>
            <w:ins w:id="425" w:author="Author">
              <w:r w:rsidRPr="00622BC6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59517" w14:textId="77777777" w:rsidR="0017239C" w:rsidRPr="00622BC6" w:rsidRDefault="0017239C" w:rsidP="004E6DA2">
            <w:pPr>
              <w:pStyle w:val="tabletext00"/>
              <w:jc w:val="right"/>
              <w:rPr>
                <w:ins w:id="4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B55D6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27" w:author="Author"/>
              </w:rPr>
            </w:pPr>
            <w:ins w:id="428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C641F" w14:textId="77777777" w:rsidR="0017239C" w:rsidRPr="00622BC6" w:rsidRDefault="0017239C" w:rsidP="004E6DA2">
            <w:pPr>
              <w:pStyle w:val="tabletext00"/>
              <w:jc w:val="right"/>
              <w:rPr>
                <w:ins w:id="4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29EC33" w14:textId="77777777" w:rsidR="0017239C" w:rsidRPr="00622BC6" w:rsidRDefault="0017239C" w:rsidP="004E6DA2">
            <w:pPr>
              <w:pStyle w:val="tabletext00"/>
              <w:rPr>
                <w:ins w:id="430" w:author="Author"/>
                <w:rFonts w:cs="Arial"/>
                <w:szCs w:val="18"/>
              </w:rPr>
            </w:pPr>
            <w:ins w:id="431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752CC" w14:textId="77777777" w:rsidR="0017239C" w:rsidRPr="00622BC6" w:rsidRDefault="0017239C" w:rsidP="004E6DA2">
            <w:pPr>
              <w:pStyle w:val="tabletext00"/>
              <w:jc w:val="right"/>
              <w:rPr>
                <w:ins w:id="43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00FA9" w14:textId="77777777" w:rsidR="0017239C" w:rsidRPr="00622BC6" w:rsidRDefault="0017239C" w:rsidP="004E6DA2">
            <w:pPr>
              <w:pStyle w:val="tabletext00"/>
              <w:rPr>
                <w:ins w:id="433" w:author="Author"/>
                <w:rFonts w:cs="Arial"/>
                <w:szCs w:val="18"/>
              </w:rPr>
            </w:pPr>
            <w:ins w:id="434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4F256759" w14:textId="77777777" w:rsidTr="004E6DA2">
        <w:trPr>
          <w:cantSplit/>
          <w:trHeight w:val="190"/>
          <w:ins w:id="4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22F189" w14:textId="77777777" w:rsidR="0017239C" w:rsidRPr="00622BC6" w:rsidRDefault="0017239C" w:rsidP="004E6DA2">
            <w:pPr>
              <w:pStyle w:val="tabletext00"/>
              <w:rPr>
                <w:ins w:id="4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909BC" w14:textId="77777777" w:rsidR="0017239C" w:rsidRPr="00622BC6" w:rsidRDefault="0017239C" w:rsidP="004E6DA2">
            <w:pPr>
              <w:pStyle w:val="tabletext00"/>
              <w:jc w:val="center"/>
              <w:rPr>
                <w:ins w:id="437" w:author="Author"/>
              </w:rPr>
            </w:pPr>
            <w:ins w:id="438" w:author="Author">
              <w:r w:rsidRPr="00622BC6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73988" w14:textId="77777777" w:rsidR="0017239C" w:rsidRPr="00622BC6" w:rsidRDefault="0017239C" w:rsidP="004E6DA2">
            <w:pPr>
              <w:pStyle w:val="tabletext00"/>
              <w:rPr>
                <w:ins w:id="439" w:author="Author"/>
              </w:rPr>
            </w:pPr>
            <w:ins w:id="440" w:author="Author">
              <w:r w:rsidRPr="00622BC6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6CDC7" w14:textId="77777777" w:rsidR="0017239C" w:rsidRPr="00622BC6" w:rsidRDefault="0017239C" w:rsidP="004E6DA2">
            <w:pPr>
              <w:pStyle w:val="tabletext00"/>
              <w:jc w:val="right"/>
              <w:rPr>
                <w:ins w:id="4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12E0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42" w:author="Author"/>
              </w:rPr>
            </w:pPr>
            <w:ins w:id="443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206BA3" w14:textId="77777777" w:rsidR="0017239C" w:rsidRPr="00622BC6" w:rsidRDefault="0017239C" w:rsidP="004E6DA2">
            <w:pPr>
              <w:pStyle w:val="tabletext00"/>
              <w:jc w:val="right"/>
              <w:rPr>
                <w:ins w:id="4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E078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45" w:author="Author"/>
                <w:rFonts w:cs="Arial"/>
                <w:color w:val="000000"/>
                <w:szCs w:val="18"/>
              </w:rPr>
            </w:pPr>
            <w:ins w:id="446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4CD65" w14:textId="77777777" w:rsidR="0017239C" w:rsidRPr="00622BC6" w:rsidRDefault="0017239C" w:rsidP="004E6DA2">
            <w:pPr>
              <w:pStyle w:val="tabletext00"/>
              <w:jc w:val="right"/>
              <w:rPr>
                <w:ins w:id="44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486A5E" w14:textId="77777777" w:rsidR="0017239C" w:rsidRPr="00622BC6" w:rsidRDefault="0017239C" w:rsidP="004E6DA2">
            <w:pPr>
              <w:pStyle w:val="tabletext00"/>
              <w:rPr>
                <w:ins w:id="448" w:author="Author"/>
                <w:rFonts w:cs="Arial"/>
                <w:szCs w:val="18"/>
              </w:rPr>
            </w:pPr>
            <w:ins w:id="449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1F18540C" w14:textId="77777777" w:rsidTr="004E6DA2">
        <w:trPr>
          <w:cantSplit/>
          <w:trHeight w:val="190"/>
          <w:ins w:id="4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FA9AF2" w14:textId="77777777" w:rsidR="0017239C" w:rsidRPr="00622BC6" w:rsidRDefault="0017239C" w:rsidP="004E6DA2">
            <w:pPr>
              <w:pStyle w:val="tabletext00"/>
              <w:rPr>
                <w:ins w:id="4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7190B" w14:textId="77777777" w:rsidR="0017239C" w:rsidRPr="00622BC6" w:rsidRDefault="0017239C" w:rsidP="004E6DA2">
            <w:pPr>
              <w:pStyle w:val="tabletext00"/>
              <w:jc w:val="center"/>
              <w:rPr>
                <w:ins w:id="452" w:author="Author"/>
              </w:rPr>
            </w:pPr>
            <w:ins w:id="453" w:author="Author">
              <w:r w:rsidRPr="00622BC6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8A0C0" w14:textId="77777777" w:rsidR="0017239C" w:rsidRPr="00622BC6" w:rsidRDefault="0017239C" w:rsidP="004E6DA2">
            <w:pPr>
              <w:pStyle w:val="tabletext00"/>
              <w:rPr>
                <w:ins w:id="454" w:author="Author"/>
              </w:rPr>
            </w:pPr>
            <w:ins w:id="455" w:author="Author">
              <w:r w:rsidRPr="00622BC6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BB301" w14:textId="77777777" w:rsidR="0017239C" w:rsidRPr="00622BC6" w:rsidRDefault="0017239C" w:rsidP="004E6DA2">
            <w:pPr>
              <w:pStyle w:val="tabletext00"/>
              <w:jc w:val="right"/>
              <w:rPr>
                <w:ins w:id="4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FEEB4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57" w:author="Author"/>
              </w:rPr>
            </w:pPr>
            <w:ins w:id="458" w:author="Author">
              <w:r w:rsidRPr="00622BC6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93F7CD" w14:textId="77777777" w:rsidR="0017239C" w:rsidRPr="00622BC6" w:rsidRDefault="0017239C" w:rsidP="004E6DA2">
            <w:pPr>
              <w:pStyle w:val="tabletext00"/>
              <w:jc w:val="right"/>
              <w:rPr>
                <w:ins w:id="4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64F7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60" w:author="Author"/>
                <w:rFonts w:cs="Arial"/>
                <w:color w:val="000000"/>
                <w:szCs w:val="18"/>
              </w:rPr>
            </w:pPr>
            <w:ins w:id="461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423FD" w14:textId="77777777" w:rsidR="0017239C" w:rsidRPr="00622BC6" w:rsidRDefault="0017239C" w:rsidP="004E6DA2">
            <w:pPr>
              <w:pStyle w:val="tabletext00"/>
              <w:jc w:val="right"/>
              <w:rPr>
                <w:ins w:id="46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54F83" w14:textId="77777777" w:rsidR="0017239C" w:rsidRPr="00622BC6" w:rsidRDefault="0017239C" w:rsidP="004E6DA2">
            <w:pPr>
              <w:pStyle w:val="tabletext00"/>
              <w:rPr>
                <w:ins w:id="463" w:author="Author"/>
                <w:rFonts w:cs="Arial"/>
                <w:szCs w:val="18"/>
              </w:rPr>
            </w:pPr>
            <w:ins w:id="464" w:author="Author">
              <w:r w:rsidRPr="00622BC6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7239C" w:rsidRPr="00622BC6" w14:paraId="477D1596" w14:textId="77777777" w:rsidTr="004E6DA2">
        <w:trPr>
          <w:cantSplit/>
          <w:trHeight w:val="190"/>
          <w:ins w:id="4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5D02CA" w14:textId="77777777" w:rsidR="0017239C" w:rsidRPr="00622BC6" w:rsidRDefault="0017239C" w:rsidP="004E6DA2">
            <w:pPr>
              <w:pStyle w:val="tabletext00"/>
              <w:rPr>
                <w:ins w:id="4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0BC3A" w14:textId="77777777" w:rsidR="0017239C" w:rsidRPr="00622BC6" w:rsidRDefault="0017239C" w:rsidP="004E6DA2">
            <w:pPr>
              <w:pStyle w:val="tabletext00"/>
              <w:jc w:val="center"/>
              <w:rPr>
                <w:ins w:id="467" w:author="Author"/>
              </w:rPr>
            </w:pPr>
            <w:ins w:id="468" w:author="Author">
              <w:r w:rsidRPr="00622BC6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1C36E" w14:textId="77777777" w:rsidR="0017239C" w:rsidRPr="00622BC6" w:rsidRDefault="0017239C" w:rsidP="004E6DA2">
            <w:pPr>
              <w:pStyle w:val="tabletext00"/>
              <w:rPr>
                <w:ins w:id="469" w:author="Author"/>
              </w:rPr>
            </w:pPr>
            <w:ins w:id="470" w:author="Author">
              <w:r w:rsidRPr="00622BC6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31BF2" w14:textId="77777777" w:rsidR="0017239C" w:rsidRPr="00622BC6" w:rsidRDefault="0017239C" w:rsidP="004E6DA2">
            <w:pPr>
              <w:pStyle w:val="tabletext00"/>
              <w:jc w:val="right"/>
              <w:rPr>
                <w:ins w:id="4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C3C33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72" w:author="Author"/>
              </w:rPr>
            </w:pPr>
            <w:ins w:id="473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26016F" w14:textId="77777777" w:rsidR="0017239C" w:rsidRPr="00622BC6" w:rsidRDefault="0017239C" w:rsidP="004E6DA2">
            <w:pPr>
              <w:pStyle w:val="tabletext00"/>
              <w:jc w:val="right"/>
              <w:rPr>
                <w:ins w:id="4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11C5F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75" w:author="Author"/>
                <w:rFonts w:cs="Arial"/>
                <w:color w:val="000000"/>
                <w:szCs w:val="18"/>
              </w:rPr>
            </w:pPr>
            <w:ins w:id="476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51309" w14:textId="77777777" w:rsidR="0017239C" w:rsidRPr="00622BC6" w:rsidRDefault="0017239C" w:rsidP="004E6DA2">
            <w:pPr>
              <w:pStyle w:val="tabletext00"/>
              <w:jc w:val="right"/>
              <w:rPr>
                <w:ins w:id="47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182CD7" w14:textId="77777777" w:rsidR="0017239C" w:rsidRPr="00622BC6" w:rsidRDefault="0017239C" w:rsidP="004E6DA2">
            <w:pPr>
              <w:pStyle w:val="tabletext00"/>
              <w:rPr>
                <w:ins w:id="478" w:author="Author"/>
                <w:rFonts w:cs="Arial"/>
                <w:szCs w:val="18"/>
              </w:rPr>
            </w:pPr>
            <w:ins w:id="479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6B31BBEF" w14:textId="77777777" w:rsidTr="004E6DA2">
        <w:trPr>
          <w:cantSplit/>
          <w:trHeight w:val="190"/>
          <w:ins w:id="4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B20179" w14:textId="77777777" w:rsidR="0017239C" w:rsidRPr="00622BC6" w:rsidRDefault="0017239C" w:rsidP="004E6DA2">
            <w:pPr>
              <w:pStyle w:val="tabletext00"/>
              <w:rPr>
                <w:ins w:id="4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F3A99" w14:textId="77777777" w:rsidR="0017239C" w:rsidRPr="00622BC6" w:rsidRDefault="0017239C" w:rsidP="004E6DA2">
            <w:pPr>
              <w:pStyle w:val="tabletext00"/>
              <w:jc w:val="center"/>
              <w:rPr>
                <w:ins w:id="482" w:author="Author"/>
              </w:rPr>
            </w:pPr>
            <w:ins w:id="483" w:author="Author">
              <w:r w:rsidRPr="00622BC6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EFE7" w14:textId="77777777" w:rsidR="0017239C" w:rsidRPr="00622BC6" w:rsidRDefault="0017239C" w:rsidP="004E6DA2">
            <w:pPr>
              <w:pStyle w:val="tabletext00"/>
              <w:rPr>
                <w:ins w:id="484" w:author="Author"/>
              </w:rPr>
            </w:pPr>
            <w:ins w:id="485" w:author="Author">
              <w:r w:rsidRPr="00622BC6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AB2F1B" w14:textId="77777777" w:rsidR="0017239C" w:rsidRPr="00622BC6" w:rsidRDefault="0017239C" w:rsidP="004E6DA2">
            <w:pPr>
              <w:pStyle w:val="tabletext00"/>
              <w:jc w:val="right"/>
              <w:rPr>
                <w:ins w:id="4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B15D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87" w:author="Author"/>
              </w:rPr>
            </w:pPr>
            <w:ins w:id="488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C2D78A" w14:textId="77777777" w:rsidR="0017239C" w:rsidRPr="00622BC6" w:rsidRDefault="0017239C" w:rsidP="004E6DA2">
            <w:pPr>
              <w:pStyle w:val="tabletext00"/>
              <w:jc w:val="right"/>
              <w:rPr>
                <w:ins w:id="4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3A69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490" w:author="Author"/>
                <w:rFonts w:cs="Arial"/>
                <w:color w:val="000000"/>
                <w:szCs w:val="18"/>
              </w:rPr>
            </w:pPr>
            <w:ins w:id="491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9F5ED" w14:textId="77777777" w:rsidR="0017239C" w:rsidRPr="00622BC6" w:rsidRDefault="0017239C" w:rsidP="004E6DA2">
            <w:pPr>
              <w:pStyle w:val="tabletext00"/>
              <w:jc w:val="right"/>
              <w:rPr>
                <w:ins w:id="49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C3248" w14:textId="77777777" w:rsidR="0017239C" w:rsidRPr="00622BC6" w:rsidRDefault="0017239C" w:rsidP="004E6DA2">
            <w:pPr>
              <w:pStyle w:val="tabletext00"/>
              <w:rPr>
                <w:ins w:id="493" w:author="Author"/>
                <w:rFonts w:cs="Arial"/>
                <w:szCs w:val="18"/>
              </w:rPr>
            </w:pPr>
            <w:ins w:id="494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1D60E76E" w14:textId="77777777" w:rsidTr="004E6DA2">
        <w:trPr>
          <w:cantSplit/>
          <w:trHeight w:val="190"/>
          <w:ins w:id="4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03C079" w14:textId="77777777" w:rsidR="0017239C" w:rsidRPr="00622BC6" w:rsidRDefault="0017239C" w:rsidP="004E6DA2">
            <w:pPr>
              <w:pStyle w:val="tabletext00"/>
              <w:rPr>
                <w:ins w:id="4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BDD84" w14:textId="77777777" w:rsidR="0017239C" w:rsidRPr="00622BC6" w:rsidRDefault="0017239C" w:rsidP="004E6DA2">
            <w:pPr>
              <w:pStyle w:val="tabletext00"/>
              <w:jc w:val="center"/>
              <w:rPr>
                <w:ins w:id="497" w:author="Author"/>
              </w:rPr>
            </w:pPr>
            <w:ins w:id="498" w:author="Author">
              <w:r w:rsidRPr="00622BC6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DD8A8" w14:textId="77777777" w:rsidR="0017239C" w:rsidRPr="00622BC6" w:rsidRDefault="0017239C" w:rsidP="004E6DA2">
            <w:pPr>
              <w:pStyle w:val="tabletext00"/>
              <w:rPr>
                <w:ins w:id="499" w:author="Author"/>
              </w:rPr>
            </w:pPr>
            <w:ins w:id="500" w:author="Author">
              <w:r w:rsidRPr="00622BC6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D9EB8" w14:textId="77777777" w:rsidR="0017239C" w:rsidRPr="00622BC6" w:rsidRDefault="0017239C" w:rsidP="004E6DA2">
            <w:pPr>
              <w:pStyle w:val="tabletext00"/>
              <w:jc w:val="right"/>
              <w:rPr>
                <w:ins w:id="5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EABB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02" w:author="Author"/>
              </w:rPr>
            </w:pPr>
            <w:ins w:id="503" w:author="Author">
              <w:r w:rsidRPr="00622BC6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E987E" w14:textId="77777777" w:rsidR="0017239C" w:rsidRPr="00622BC6" w:rsidRDefault="0017239C" w:rsidP="004E6DA2">
            <w:pPr>
              <w:pStyle w:val="tabletext00"/>
              <w:jc w:val="right"/>
              <w:rPr>
                <w:ins w:id="5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D1421" w14:textId="77777777" w:rsidR="0017239C" w:rsidRPr="00622BC6" w:rsidRDefault="0017239C" w:rsidP="004E6DA2">
            <w:pPr>
              <w:pStyle w:val="tabletext00"/>
              <w:rPr>
                <w:ins w:id="505" w:author="Author"/>
                <w:rFonts w:cs="Arial"/>
                <w:szCs w:val="18"/>
              </w:rPr>
            </w:pPr>
            <w:ins w:id="506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A27A8" w14:textId="77777777" w:rsidR="0017239C" w:rsidRPr="00622BC6" w:rsidRDefault="0017239C" w:rsidP="004E6DA2">
            <w:pPr>
              <w:pStyle w:val="tabletext00"/>
              <w:jc w:val="right"/>
              <w:rPr>
                <w:ins w:id="50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020A3" w14:textId="77777777" w:rsidR="0017239C" w:rsidRPr="00622BC6" w:rsidRDefault="0017239C" w:rsidP="004E6DA2">
            <w:pPr>
              <w:pStyle w:val="tabletext00"/>
              <w:rPr>
                <w:ins w:id="508" w:author="Author"/>
                <w:rFonts w:cs="Arial"/>
                <w:szCs w:val="18"/>
              </w:rPr>
            </w:pPr>
            <w:ins w:id="509" w:author="Author">
              <w:r w:rsidRPr="00622BC6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17239C" w:rsidRPr="00622BC6" w14:paraId="61A5EDFA" w14:textId="77777777" w:rsidTr="004E6DA2">
        <w:trPr>
          <w:cantSplit/>
          <w:trHeight w:val="190"/>
          <w:ins w:id="5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9B351D" w14:textId="77777777" w:rsidR="0017239C" w:rsidRPr="00622BC6" w:rsidRDefault="0017239C" w:rsidP="004E6DA2">
            <w:pPr>
              <w:pStyle w:val="tabletext00"/>
              <w:rPr>
                <w:ins w:id="5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15E52" w14:textId="77777777" w:rsidR="0017239C" w:rsidRPr="00622BC6" w:rsidRDefault="0017239C" w:rsidP="004E6DA2">
            <w:pPr>
              <w:pStyle w:val="tabletext00"/>
              <w:jc w:val="center"/>
              <w:rPr>
                <w:ins w:id="512" w:author="Author"/>
              </w:rPr>
            </w:pPr>
            <w:ins w:id="513" w:author="Author">
              <w:r w:rsidRPr="00622BC6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C3FE3" w14:textId="77777777" w:rsidR="0017239C" w:rsidRPr="00622BC6" w:rsidRDefault="0017239C" w:rsidP="004E6DA2">
            <w:pPr>
              <w:pStyle w:val="tabletext00"/>
              <w:rPr>
                <w:ins w:id="514" w:author="Author"/>
              </w:rPr>
            </w:pPr>
            <w:ins w:id="515" w:author="Author">
              <w:r w:rsidRPr="00622BC6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BC7F8" w14:textId="77777777" w:rsidR="0017239C" w:rsidRPr="00622BC6" w:rsidRDefault="0017239C" w:rsidP="004E6DA2">
            <w:pPr>
              <w:pStyle w:val="tabletext00"/>
              <w:jc w:val="right"/>
              <w:rPr>
                <w:ins w:id="5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3738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17" w:author="Author"/>
              </w:rPr>
            </w:pPr>
            <w:ins w:id="518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2B975" w14:textId="77777777" w:rsidR="0017239C" w:rsidRPr="00622BC6" w:rsidRDefault="0017239C" w:rsidP="004E6DA2">
            <w:pPr>
              <w:pStyle w:val="tabletext00"/>
              <w:jc w:val="right"/>
              <w:rPr>
                <w:ins w:id="5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1B40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20" w:author="Author"/>
                <w:rFonts w:cs="Arial"/>
                <w:color w:val="000000"/>
                <w:szCs w:val="18"/>
              </w:rPr>
            </w:pPr>
            <w:ins w:id="521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4CB1D" w14:textId="77777777" w:rsidR="0017239C" w:rsidRPr="00622BC6" w:rsidRDefault="0017239C" w:rsidP="004E6DA2">
            <w:pPr>
              <w:pStyle w:val="tabletext00"/>
              <w:jc w:val="right"/>
              <w:rPr>
                <w:ins w:id="52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0C518" w14:textId="77777777" w:rsidR="0017239C" w:rsidRPr="00622BC6" w:rsidRDefault="0017239C" w:rsidP="004E6DA2">
            <w:pPr>
              <w:pStyle w:val="tabletext00"/>
              <w:rPr>
                <w:ins w:id="523" w:author="Author"/>
                <w:rFonts w:cs="Arial"/>
                <w:szCs w:val="18"/>
              </w:rPr>
            </w:pPr>
            <w:ins w:id="524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2CD215D1" w14:textId="77777777" w:rsidTr="004E6DA2">
        <w:trPr>
          <w:cantSplit/>
          <w:trHeight w:val="190"/>
          <w:ins w:id="5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A77BDE" w14:textId="77777777" w:rsidR="0017239C" w:rsidRPr="00622BC6" w:rsidRDefault="0017239C" w:rsidP="004E6DA2">
            <w:pPr>
              <w:pStyle w:val="tabletext00"/>
              <w:rPr>
                <w:ins w:id="5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7CAA3" w14:textId="77777777" w:rsidR="0017239C" w:rsidRPr="00622BC6" w:rsidRDefault="0017239C" w:rsidP="004E6DA2">
            <w:pPr>
              <w:pStyle w:val="tabletext00"/>
              <w:jc w:val="center"/>
              <w:rPr>
                <w:ins w:id="527" w:author="Author"/>
              </w:rPr>
            </w:pPr>
            <w:ins w:id="528" w:author="Author">
              <w:r w:rsidRPr="00622BC6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5CAFF" w14:textId="77777777" w:rsidR="0017239C" w:rsidRPr="00622BC6" w:rsidRDefault="0017239C" w:rsidP="004E6DA2">
            <w:pPr>
              <w:pStyle w:val="tabletext00"/>
              <w:rPr>
                <w:ins w:id="529" w:author="Author"/>
              </w:rPr>
            </w:pPr>
            <w:ins w:id="530" w:author="Author">
              <w:r w:rsidRPr="00622BC6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9752C" w14:textId="77777777" w:rsidR="0017239C" w:rsidRPr="00622BC6" w:rsidRDefault="0017239C" w:rsidP="004E6DA2">
            <w:pPr>
              <w:pStyle w:val="tabletext00"/>
              <w:jc w:val="right"/>
              <w:rPr>
                <w:ins w:id="5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0FF5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32" w:author="Author"/>
              </w:rPr>
            </w:pPr>
            <w:ins w:id="533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E064B9" w14:textId="77777777" w:rsidR="0017239C" w:rsidRPr="00622BC6" w:rsidRDefault="0017239C" w:rsidP="004E6DA2">
            <w:pPr>
              <w:pStyle w:val="tabletext00"/>
              <w:jc w:val="right"/>
              <w:rPr>
                <w:ins w:id="5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850F5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35" w:author="Author"/>
                <w:rFonts w:cs="Arial"/>
                <w:color w:val="000000"/>
                <w:szCs w:val="18"/>
              </w:rPr>
            </w:pPr>
            <w:ins w:id="536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B0388" w14:textId="77777777" w:rsidR="0017239C" w:rsidRPr="00622BC6" w:rsidRDefault="0017239C" w:rsidP="004E6DA2">
            <w:pPr>
              <w:pStyle w:val="tabletext00"/>
              <w:jc w:val="right"/>
              <w:rPr>
                <w:ins w:id="53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33A58" w14:textId="77777777" w:rsidR="0017239C" w:rsidRPr="00622BC6" w:rsidRDefault="0017239C" w:rsidP="004E6DA2">
            <w:pPr>
              <w:pStyle w:val="tabletext00"/>
              <w:rPr>
                <w:ins w:id="538" w:author="Author"/>
                <w:rFonts w:cs="Arial"/>
                <w:szCs w:val="18"/>
              </w:rPr>
            </w:pPr>
            <w:ins w:id="539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3D65C9CD" w14:textId="77777777" w:rsidTr="004E6DA2">
        <w:trPr>
          <w:cantSplit/>
          <w:trHeight w:val="190"/>
          <w:ins w:id="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9BB038" w14:textId="77777777" w:rsidR="0017239C" w:rsidRPr="00622BC6" w:rsidRDefault="0017239C" w:rsidP="004E6DA2">
            <w:pPr>
              <w:pStyle w:val="tabletext00"/>
              <w:rPr>
                <w:ins w:id="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41E25" w14:textId="77777777" w:rsidR="0017239C" w:rsidRPr="00622BC6" w:rsidRDefault="0017239C" w:rsidP="004E6DA2">
            <w:pPr>
              <w:pStyle w:val="tabletext00"/>
              <w:jc w:val="center"/>
              <w:rPr>
                <w:ins w:id="542" w:author="Author"/>
              </w:rPr>
            </w:pPr>
            <w:ins w:id="543" w:author="Author">
              <w:r w:rsidRPr="00622BC6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56E6B" w14:textId="77777777" w:rsidR="0017239C" w:rsidRPr="00622BC6" w:rsidRDefault="0017239C" w:rsidP="004E6DA2">
            <w:pPr>
              <w:pStyle w:val="tabletext00"/>
              <w:rPr>
                <w:ins w:id="544" w:author="Author"/>
              </w:rPr>
            </w:pPr>
            <w:ins w:id="545" w:author="Author">
              <w:r w:rsidRPr="00622BC6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9FE2C" w14:textId="77777777" w:rsidR="0017239C" w:rsidRPr="00622BC6" w:rsidRDefault="0017239C" w:rsidP="004E6DA2">
            <w:pPr>
              <w:pStyle w:val="tabletext00"/>
              <w:jc w:val="right"/>
              <w:rPr>
                <w:ins w:id="5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8CF3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47" w:author="Author"/>
              </w:rPr>
            </w:pPr>
            <w:ins w:id="548" w:author="Author">
              <w:r w:rsidRPr="00622BC6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1C30D" w14:textId="77777777" w:rsidR="0017239C" w:rsidRPr="00622BC6" w:rsidRDefault="0017239C" w:rsidP="004E6DA2">
            <w:pPr>
              <w:pStyle w:val="tabletext00"/>
              <w:jc w:val="right"/>
              <w:rPr>
                <w:ins w:id="5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A4965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50" w:author="Author"/>
                <w:rFonts w:cs="Arial"/>
                <w:color w:val="000000"/>
                <w:szCs w:val="18"/>
              </w:rPr>
            </w:pPr>
            <w:ins w:id="551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29B3BE" w14:textId="77777777" w:rsidR="0017239C" w:rsidRPr="00622BC6" w:rsidRDefault="0017239C" w:rsidP="004E6DA2">
            <w:pPr>
              <w:pStyle w:val="tabletext00"/>
              <w:jc w:val="right"/>
              <w:rPr>
                <w:ins w:id="55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17C2E" w14:textId="77777777" w:rsidR="0017239C" w:rsidRPr="00622BC6" w:rsidRDefault="0017239C" w:rsidP="004E6DA2">
            <w:pPr>
              <w:pStyle w:val="tabletext00"/>
              <w:rPr>
                <w:ins w:id="553" w:author="Author"/>
                <w:rFonts w:cs="Arial"/>
                <w:szCs w:val="18"/>
              </w:rPr>
            </w:pPr>
            <w:ins w:id="554" w:author="Author">
              <w:r w:rsidRPr="00622BC6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7239C" w:rsidRPr="00622BC6" w14:paraId="79C3FE96" w14:textId="77777777" w:rsidTr="004E6DA2">
        <w:trPr>
          <w:cantSplit/>
          <w:trHeight w:val="190"/>
          <w:ins w:id="5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FB9631" w14:textId="77777777" w:rsidR="0017239C" w:rsidRPr="00622BC6" w:rsidRDefault="0017239C" w:rsidP="004E6DA2">
            <w:pPr>
              <w:pStyle w:val="tabletext00"/>
              <w:rPr>
                <w:ins w:id="5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D8BAD" w14:textId="77777777" w:rsidR="0017239C" w:rsidRPr="00622BC6" w:rsidRDefault="0017239C" w:rsidP="004E6DA2">
            <w:pPr>
              <w:pStyle w:val="tabletext00"/>
              <w:jc w:val="center"/>
              <w:rPr>
                <w:ins w:id="557" w:author="Author"/>
              </w:rPr>
            </w:pPr>
            <w:ins w:id="558" w:author="Author">
              <w:r w:rsidRPr="00622BC6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43653" w14:textId="77777777" w:rsidR="0017239C" w:rsidRPr="00622BC6" w:rsidRDefault="0017239C" w:rsidP="004E6DA2">
            <w:pPr>
              <w:pStyle w:val="tabletext00"/>
              <w:rPr>
                <w:ins w:id="559" w:author="Author"/>
              </w:rPr>
            </w:pPr>
            <w:ins w:id="560" w:author="Author">
              <w:r w:rsidRPr="00622BC6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4FD1F" w14:textId="77777777" w:rsidR="0017239C" w:rsidRPr="00622BC6" w:rsidRDefault="0017239C" w:rsidP="004E6DA2">
            <w:pPr>
              <w:pStyle w:val="tabletext00"/>
              <w:jc w:val="right"/>
              <w:rPr>
                <w:ins w:id="5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F688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62" w:author="Author"/>
              </w:rPr>
            </w:pPr>
            <w:ins w:id="563" w:author="Author">
              <w:r w:rsidRPr="00622BC6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ABE58" w14:textId="77777777" w:rsidR="0017239C" w:rsidRPr="00622BC6" w:rsidRDefault="0017239C" w:rsidP="004E6DA2">
            <w:pPr>
              <w:pStyle w:val="tabletext00"/>
              <w:jc w:val="right"/>
              <w:rPr>
                <w:ins w:id="5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4F6A2" w14:textId="77777777" w:rsidR="0017239C" w:rsidRPr="00622BC6" w:rsidRDefault="0017239C" w:rsidP="004E6DA2">
            <w:pPr>
              <w:pStyle w:val="tabletext00"/>
              <w:rPr>
                <w:ins w:id="565" w:author="Author"/>
                <w:rFonts w:cs="Arial"/>
                <w:szCs w:val="18"/>
              </w:rPr>
            </w:pPr>
            <w:ins w:id="566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A67552" w14:textId="77777777" w:rsidR="0017239C" w:rsidRPr="00622BC6" w:rsidRDefault="0017239C" w:rsidP="004E6DA2">
            <w:pPr>
              <w:pStyle w:val="tabletext00"/>
              <w:jc w:val="right"/>
              <w:rPr>
                <w:ins w:id="56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EFCE24" w14:textId="77777777" w:rsidR="0017239C" w:rsidRPr="00622BC6" w:rsidRDefault="0017239C" w:rsidP="004E6DA2">
            <w:pPr>
              <w:pStyle w:val="tabletext00"/>
              <w:rPr>
                <w:ins w:id="568" w:author="Author"/>
                <w:rFonts w:cs="Arial"/>
                <w:szCs w:val="18"/>
              </w:rPr>
            </w:pPr>
            <w:ins w:id="569" w:author="Author">
              <w:r w:rsidRPr="00622BC6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17239C" w:rsidRPr="00622BC6" w14:paraId="7FBD0150" w14:textId="77777777" w:rsidTr="004E6DA2">
        <w:trPr>
          <w:cantSplit/>
          <w:trHeight w:val="190"/>
          <w:ins w:id="5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0AB394" w14:textId="77777777" w:rsidR="0017239C" w:rsidRPr="00622BC6" w:rsidRDefault="0017239C" w:rsidP="004E6DA2">
            <w:pPr>
              <w:pStyle w:val="tabletext00"/>
              <w:rPr>
                <w:ins w:id="5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834F9" w14:textId="77777777" w:rsidR="0017239C" w:rsidRPr="00622BC6" w:rsidRDefault="0017239C" w:rsidP="004E6DA2">
            <w:pPr>
              <w:pStyle w:val="tabletext00"/>
              <w:jc w:val="center"/>
              <w:rPr>
                <w:ins w:id="572" w:author="Author"/>
              </w:rPr>
            </w:pPr>
            <w:ins w:id="573" w:author="Author">
              <w:r w:rsidRPr="00622BC6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4DFD7" w14:textId="77777777" w:rsidR="0017239C" w:rsidRPr="00622BC6" w:rsidRDefault="0017239C" w:rsidP="004E6DA2">
            <w:pPr>
              <w:pStyle w:val="tabletext00"/>
              <w:rPr>
                <w:ins w:id="574" w:author="Author"/>
              </w:rPr>
            </w:pPr>
            <w:ins w:id="575" w:author="Author">
              <w:r w:rsidRPr="00622BC6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C1B76" w14:textId="77777777" w:rsidR="0017239C" w:rsidRPr="00622BC6" w:rsidRDefault="0017239C" w:rsidP="004E6DA2">
            <w:pPr>
              <w:pStyle w:val="tabletext00"/>
              <w:jc w:val="right"/>
              <w:rPr>
                <w:ins w:id="5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366E5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77" w:author="Author"/>
              </w:rPr>
            </w:pPr>
            <w:ins w:id="578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3A55F" w14:textId="77777777" w:rsidR="0017239C" w:rsidRPr="00622BC6" w:rsidRDefault="0017239C" w:rsidP="004E6DA2">
            <w:pPr>
              <w:pStyle w:val="tabletext00"/>
              <w:jc w:val="right"/>
              <w:rPr>
                <w:ins w:id="5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BF5F8" w14:textId="77777777" w:rsidR="0017239C" w:rsidRPr="00622BC6" w:rsidRDefault="0017239C" w:rsidP="004E6DA2">
            <w:pPr>
              <w:pStyle w:val="tabletext00"/>
              <w:rPr>
                <w:ins w:id="580" w:author="Author"/>
                <w:rFonts w:cs="Arial"/>
                <w:szCs w:val="18"/>
              </w:rPr>
            </w:pPr>
            <w:ins w:id="581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7F760" w14:textId="77777777" w:rsidR="0017239C" w:rsidRPr="00622BC6" w:rsidRDefault="0017239C" w:rsidP="004E6DA2">
            <w:pPr>
              <w:pStyle w:val="tabletext00"/>
              <w:jc w:val="right"/>
              <w:rPr>
                <w:ins w:id="58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9CDE8" w14:textId="77777777" w:rsidR="0017239C" w:rsidRPr="00622BC6" w:rsidRDefault="0017239C" w:rsidP="004E6DA2">
            <w:pPr>
              <w:pStyle w:val="tabletext00"/>
              <w:rPr>
                <w:ins w:id="583" w:author="Author"/>
                <w:rFonts w:cs="Arial"/>
                <w:szCs w:val="18"/>
              </w:rPr>
            </w:pPr>
            <w:ins w:id="584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2A8AEC90" w14:textId="77777777" w:rsidTr="004E6DA2">
        <w:trPr>
          <w:cantSplit/>
          <w:trHeight w:val="190"/>
          <w:ins w:id="5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E85792" w14:textId="77777777" w:rsidR="0017239C" w:rsidRPr="00622BC6" w:rsidRDefault="0017239C" w:rsidP="004E6DA2">
            <w:pPr>
              <w:pStyle w:val="tabletext00"/>
              <w:rPr>
                <w:ins w:id="5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4391B" w14:textId="77777777" w:rsidR="0017239C" w:rsidRPr="00622BC6" w:rsidRDefault="0017239C" w:rsidP="004E6DA2">
            <w:pPr>
              <w:pStyle w:val="tabletext00"/>
              <w:jc w:val="center"/>
              <w:rPr>
                <w:ins w:id="587" w:author="Author"/>
              </w:rPr>
            </w:pPr>
            <w:ins w:id="588" w:author="Author">
              <w:r w:rsidRPr="00622BC6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F9C12" w14:textId="77777777" w:rsidR="0017239C" w:rsidRPr="00622BC6" w:rsidRDefault="0017239C" w:rsidP="004E6DA2">
            <w:pPr>
              <w:pStyle w:val="tabletext00"/>
              <w:rPr>
                <w:ins w:id="589" w:author="Author"/>
              </w:rPr>
            </w:pPr>
            <w:ins w:id="590" w:author="Author">
              <w:r w:rsidRPr="00622BC6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D34185" w14:textId="77777777" w:rsidR="0017239C" w:rsidRPr="00622BC6" w:rsidRDefault="0017239C" w:rsidP="004E6DA2">
            <w:pPr>
              <w:pStyle w:val="tabletext00"/>
              <w:jc w:val="right"/>
              <w:rPr>
                <w:ins w:id="5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5632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592" w:author="Author"/>
              </w:rPr>
            </w:pPr>
            <w:ins w:id="593" w:author="Author">
              <w:r w:rsidRPr="00622BC6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8E4B3" w14:textId="77777777" w:rsidR="0017239C" w:rsidRPr="00622BC6" w:rsidRDefault="0017239C" w:rsidP="004E6DA2">
            <w:pPr>
              <w:pStyle w:val="tabletext00"/>
              <w:jc w:val="right"/>
              <w:rPr>
                <w:ins w:id="5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A563C" w14:textId="77777777" w:rsidR="0017239C" w:rsidRPr="00622BC6" w:rsidRDefault="0017239C" w:rsidP="004E6DA2">
            <w:pPr>
              <w:pStyle w:val="tabletext00"/>
              <w:rPr>
                <w:ins w:id="595" w:author="Author"/>
                <w:rFonts w:cs="Arial"/>
                <w:szCs w:val="18"/>
              </w:rPr>
            </w:pPr>
            <w:ins w:id="596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AFFE8" w14:textId="77777777" w:rsidR="0017239C" w:rsidRPr="00622BC6" w:rsidRDefault="0017239C" w:rsidP="004E6DA2">
            <w:pPr>
              <w:pStyle w:val="tabletext00"/>
              <w:jc w:val="right"/>
              <w:rPr>
                <w:ins w:id="59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F84565" w14:textId="77777777" w:rsidR="0017239C" w:rsidRPr="00622BC6" w:rsidRDefault="0017239C" w:rsidP="004E6DA2">
            <w:pPr>
              <w:pStyle w:val="tabletext00"/>
              <w:rPr>
                <w:ins w:id="598" w:author="Author"/>
                <w:rFonts w:cs="Arial"/>
                <w:szCs w:val="18"/>
              </w:rPr>
            </w:pPr>
            <w:ins w:id="599" w:author="Author">
              <w:r w:rsidRPr="00622BC6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17239C" w:rsidRPr="00622BC6" w14:paraId="2E02F4EB" w14:textId="77777777" w:rsidTr="004E6DA2">
        <w:trPr>
          <w:cantSplit/>
          <w:trHeight w:val="190"/>
          <w:ins w:id="6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A224FC" w14:textId="77777777" w:rsidR="0017239C" w:rsidRPr="00622BC6" w:rsidRDefault="0017239C" w:rsidP="004E6DA2">
            <w:pPr>
              <w:pStyle w:val="tabletext00"/>
              <w:rPr>
                <w:ins w:id="6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194C4" w14:textId="77777777" w:rsidR="0017239C" w:rsidRPr="00622BC6" w:rsidRDefault="0017239C" w:rsidP="004E6DA2">
            <w:pPr>
              <w:pStyle w:val="tabletext00"/>
              <w:jc w:val="center"/>
              <w:rPr>
                <w:ins w:id="602" w:author="Author"/>
              </w:rPr>
            </w:pPr>
            <w:ins w:id="603" w:author="Author">
              <w:r w:rsidRPr="00622BC6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4E60A" w14:textId="77777777" w:rsidR="0017239C" w:rsidRPr="00622BC6" w:rsidRDefault="0017239C" w:rsidP="004E6DA2">
            <w:pPr>
              <w:pStyle w:val="tabletext00"/>
              <w:rPr>
                <w:ins w:id="604" w:author="Author"/>
              </w:rPr>
            </w:pPr>
            <w:ins w:id="605" w:author="Author">
              <w:r w:rsidRPr="00622BC6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D9E860" w14:textId="77777777" w:rsidR="0017239C" w:rsidRPr="00622BC6" w:rsidRDefault="0017239C" w:rsidP="004E6DA2">
            <w:pPr>
              <w:pStyle w:val="tabletext00"/>
              <w:jc w:val="right"/>
              <w:rPr>
                <w:ins w:id="6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45D1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07" w:author="Author"/>
              </w:rPr>
            </w:pPr>
            <w:ins w:id="608" w:author="Author">
              <w:r w:rsidRPr="00622BC6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639691" w14:textId="77777777" w:rsidR="0017239C" w:rsidRPr="00622BC6" w:rsidRDefault="0017239C" w:rsidP="004E6DA2">
            <w:pPr>
              <w:pStyle w:val="tabletext00"/>
              <w:jc w:val="right"/>
              <w:rPr>
                <w:ins w:id="6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40B6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10" w:author="Author"/>
                <w:rFonts w:cs="Arial"/>
                <w:color w:val="000000"/>
                <w:szCs w:val="18"/>
              </w:rPr>
            </w:pPr>
            <w:ins w:id="611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860FE9" w14:textId="77777777" w:rsidR="0017239C" w:rsidRPr="00622BC6" w:rsidRDefault="0017239C" w:rsidP="004E6DA2">
            <w:pPr>
              <w:pStyle w:val="tabletext00"/>
              <w:jc w:val="right"/>
              <w:rPr>
                <w:ins w:id="61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D3EE6" w14:textId="77777777" w:rsidR="0017239C" w:rsidRPr="00622BC6" w:rsidRDefault="0017239C" w:rsidP="004E6DA2">
            <w:pPr>
              <w:pStyle w:val="tabletext00"/>
              <w:rPr>
                <w:ins w:id="613" w:author="Author"/>
                <w:rFonts w:cs="Arial"/>
                <w:szCs w:val="18"/>
              </w:rPr>
            </w:pPr>
            <w:ins w:id="614" w:author="Author">
              <w:r w:rsidRPr="00622BC6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17239C" w:rsidRPr="00622BC6" w14:paraId="506DDEF0" w14:textId="77777777" w:rsidTr="004E6DA2">
        <w:trPr>
          <w:cantSplit/>
          <w:trHeight w:val="190"/>
          <w:ins w:id="6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7A9C69" w14:textId="77777777" w:rsidR="0017239C" w:rsidRPr="00622BC6" w:rsidRDefault="0017239C" w:rsidP="004E6DA2">
            <w:pPr>
              <w:pStyle w:val="tabletext00"/>
              <w:rPr>
                <w:ins w:id="6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F3518" w14:textId="77777777" w:rsidR="0017239C" w:rsidRPr="00622BC6" w:rsidRDefault="0017239C" w:rsidP="004E6DA2">
            <w:pPr>
              <w:pStyle w:val="tabletext00"/>
              <w:jc w:val="center"/>
              <w:rPr>
                <w:ins w:id="617" w:author="Author"/>
              </w:rPr>
            </w:pPr>
            <w:ins w:id="618" w:author="Author">
              <w:r w:rsidRPr="00622BC6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4C876" w14:textId="77777777" w:rsidR="0017239C" w:rsidRPr="00622BC6" w:rsidRDefault="0017239C" w:rsidP="004E6DA2">
            <w:pPr>
              <w:pStyle w:val="tabletext00"/>
              <w:rPr>
                <w:ins w:id="619" w:author="Author"/>
              </w:rPr>
            </w:pPr>
            <w:ins w:id="620" w:author="Author">
              <w:r w:rsidRPr="00622BC6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B42B1" w14:textId="77777777" w:rsidR="0017239C" w:rsidRPr="00622BC6" w:rsidRDefault="0017239C" w:rsidP="004E6DA2">
            <w:pPr>
              <w:pStyle w:val="tabletext00"/>
              <w:jc w:val="right"/>
              <w:rPr>
                <w:ins w:id="6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3A426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22" w:author="Author"/>
              </w:rPr>
            </w:pPr>
            <w:ins w:id="623" w:author="Author">
              <w:r w:rsidRPr="00622BC6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1B1C0" w14:textId="77777777" w:rsidR="0017239C" w:rsidRPr="00622BC6" w:rsidRDefault="0017239C" w:rsidP="004E6DA2">
            <w:pPr>
              <w:pStyle w:val="tabletext00"/>
              <w:jc w:val="right"/>
              <w:rPr>
                <w:ins w:id="6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CC7C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25" w:author="Author"/>
                <w:rFonts w:cs="Arial"/>
                <w:color w:val="000000"/>
                <w:szCs w:val="18"/>
              </w:rPr>
            </w:pPr>
            <w:ins w:id="626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9CE06" w14:textId="77777777" w:rsidR="0017239C" w:rsidRPr="00622BC6" w:rsidRDefault="0017239C" w:rsidP="004E6DA2">
            <w:pPr>
              <w:pStyle w:val="tabletext00"/>
              <w:jc w:val="right"/>
              <w:rPr>
                <w:ins w:id="62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1B231" w14:textId="77777777" w:rsidR="0017239C" w:rsidRPr="00622BC6" w:rsidRDefault="0017239C" w:rsidP="004E6DA2">
            <w:pPr>
              <w:pStyle w:val="tabletext00"/>
              <w:rPr>
                <w:ins w:id="628" w:author="Author"/>
                <w:rFonts w:cs="Arial"/>
                <w:szCs w:val="18"/>
              </w:rPr>
            </w:pPr>
            <w:ins w:id="629" w:author="Author">
              <w:r w:rsidRPr="00622BC6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17239C" w:rsidRPr="00622BC6" w14:paraId="03625960" w14:textId="77777777" w:rsidTr="004E6DA2">
        <w:trPr>
          <w:cantSplit/>
          <w:trHeight w:val="190"/>
          <w:ins w:id="6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0E6E90" w14:textId="77777777" w:rsidR="0017239C" w:rsidRPr="00622BC6" w:rsidRDefault="0017239C" w:rsidP="004E6DA2">
            <w:pPr>
              <w:pStyle w:val="tabletext00"/>
              <w:rPr>
                <w:ins w:id="6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447D5" w14:textId="77777777" w:rsidR="0017239C" w:rsidRPr="00622BC6" w:rsidRDefault="0017239C" w:rsidP="004E6DA2">
            <w:pPr>
              <w:pStyle w:val="tabletext00"/>
              <w:jc w:val="center"/>
              <w:rPr>
                <w:ins w:id="632" w:author="Author"/>
              </w:rPr>
            </w:pPr>
            <w:ins w:id="633" w:author="Author">
              <w:r w:rsidRPr="00622BC6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6EBB" w14:textId="77777777" w:rsidR="0017239C" w:rsidRPr="00622BC6" w:rsidRDefault="0017239C" w:rsidP="004E6DA2">
            <w:pPr>
              <w:pStyle w:val="tabletext00"/>
              <w:rPr>
                <w:ins w:id="634" w:author="Author"/>
              </w:rPr>
            </w:pPr>
            <w:ins w:id="635" w:author="Author">
              <w:r w:rsidRPr="00622BC6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89FD3" w14:textId="77777777" w:rsidR="0017239C" w:rsidRPr="00622BC6" w:rsidRDefault="0017239C" w:rsidP="004E6DA2">
            <w:pPr>
              <w:pStyle w:val="tabletext00"/>
              <w:jc w:val="right"/>
              <w:rPr>
                <w:ins w:id="6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683BB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37" w:author="Author"/>
              </w:rPr>
            </w:pPr>
            <w:ins w:id="638" w:author="Author">
              <w:r w:rsidRPr="00622BC6">
                <w:rPr>
                  <w:rFonts w:cs="Arial"/>
                  <w:color w:val="000000"/>
                  <w:szCs w:val="18"/>
                </w:rPr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C7C20F" w14:textId="77777777" w:rsidR="0017239C" w:rsidRPr="00622BC6" w:rsidRDefault="0017239C" w:rsidP="004E6DA2">
            <w:pPr>
              <w:pStyle w:val="tabletext00"/>
              <w:jc w:val="right"/>
              <w:rPr>
                <w:ins w:id="6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6C8679" w14:textId="77777777" w:rsidR="0017239C" w:rsidRPr="00622BC6" w:rsidRDefault="0017239C" w:rsidP="004E6DA2">
            <w:pPr>
              <w:pStyle w:val="tabletext00"/>
              <w:rPr>
                <w:ins w:id="640" w:author="Author"/>
                <w:rFonts w:cs="Arial"/>
                <w:szCs w:val="18"/>
              </w:rPr>
            </w:pPr>
            <w:ins w:id="641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FC5AC" w14:textId="77777777" w:rsidR="0017239C" w:rsidRPr="00622BC6" w:rsidRDefault="0017239C" w:rsidP="004E6DA2">
            <w:pPr>
              <w:pStyle w:val="tabletext00"/>
              <w:jc w:val="right"/>
              <w:rPr>
                <w:ins w:id="64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F18AD" w14:textId="77777777" w:rsidR="0017239C" w:rsidRPr="00622BC6" w:rsidRDefault="0017239C" w:rsidP="004E6DA2">
            <w:pPr>
              <w:pStyle w:val="tabletext00"/>
              <w:rPr>
                <w:ins w:id="643" w:author="Author"/>
                <w:rFonts w:cs="Arial"/>
                <w:szCs w:val="18"/>
              </w:rPr>
            </w:pPr>
            <w:ins w:id="644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4FF6D8E3" w14:textId="77777777" w:rsidTr="004E6DA2">
        <w:trPr>
          <w:cantSplit/>
          <w:trHeight w:val="190"/>
          <w:ins w:id="6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0B7803" w14:textId="77777777" w:rsidR="0017239C" w:rsidRPr="00622BC6" w:rsidRDefault="0017239C" w:rsidP="004E6DA2">
            <w:pPr>
              <w:pStyle w:val="tabletext00"/>
              <w:rPr>
                <w:ins w:id="6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7F783" w14:textId="77777777" w:rsidR="0017239C" w:rsidRPr="00622BC6" w:rsidRDefault="0017239C" w:rsidP="004E6DA2">
            <w:pPr>
              <w:pStyle w:val="tabletext00"/>
              <w:jc w:val="center"/>
              <w:rPr>
                <w:ins w:id="647" w:author="Author"/>
              </w:rPr>
            </w:pPr>
            <w:ins w:id="648" w:author="Author">
              <w:r w:rsidRPr="00622BC6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3023" w14:textId="77777777" w:rsidR="0017239C" w:rsidRPr="00622BC6" w:rsidRDefault="0017239C" w:rsidP="004E6DA2">
            <w:pPr>
              <w:pStyle w:val="tabletext00"/>
              <w:rPr>
                <w:ins w:id="649" w:author="Author"/>
              </w:rPr>
            </w:pPr>
            <w:ins w:id="650" w:author="Author">
              <w:r w:rsidRPr="00622BC6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D6767F" w14:textId="77777777" w:rsidR="0017239C" w:rsidRPr="00622BC6" w:rsidRDefault="0017239C" w:rsidP="004E6DA2">
            <w:pPr>
              <w:pStyle w:val="tabletext00"/>
              <w:jc w:val="right"/>
              <w:rPr>
                <w:ins w:id="6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CC06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52" w:author="Author"/>
              </w:rPr>
            </w:pPr>
            <w:ins w:id="653" w:author="Author">
              <w:r w:rsidRPr="00622BC6">
                <w:rPr>
                  <w:rFonts w:cs="Arial"/>
                  <w:color w:val="000000"/>
                  <w:szCs w:val="18"/>
                </w:rPr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EEAB8" w14:textId="77777777" w:rsidR="0017239C" w:rsidRPr="00622BC6" w:rsidRDefault="0017239C" w:rsidP="004E6DA2">
            <w:pPr>
              <w:pStyle w:val="tabletext00"/>
              <w:jc w:val="right"/>
              <w:rPr>
                <w:ins w:id="6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3F558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55" w:author="Author"/>
                <w:rFonts w:cs="Arial"/>
                <w:szCs w:val="18"/>
              </w:rPr>
            </w:pPr>
            <w:ins w:id="656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02CB3" w14:textId="77777777" w:rsidR="0017239C" w:rsidRPr="00622BC6" w:rsidRDefault="0017239C" w:rsidP="004E6DA2">
            <w:pPr>
              <w:pStyle w:val="tabletext00"/>
              <w:jc w:val="right"/>
              <w:rPr>
                <w:ins w:id="65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FAC04" w14:textId="77777777" w:rsidR="0017239C" w:rsidRPr="00622BC6" w:rsidRDefault="0017239C" w:rsidP="004E6DA2">
            <w:pPr>
              <w:pStyle w:val="tabletext00"/>
              <w:rPr>
                <w:ins w:id="658" w:author="Author"/>
                <w:rFonts w:cs="Arial"/>
                <w:szCs w:val="18"/>
              </w:rPr>
            </w:pPr>
            <w:ins w:id="659" w:author="Author">
              <w:r w:rsidRPr="00622BC6">
                <w:rPr>
                  <w:rFonts w:cs="Arial"/>
                  <w:color w:val="000000"/>
                  <w:szCs w:val="18"/>
                </w:rPr>
                <w:t>204</w:t>
              </w:r>
            </w:ins>
          </w:p>
        </w:tc>
      </w:tr>
      <w:tr w:rsidR="0017239C" w:rsidRPr="00622BC6" w14:paraId="64E516A7" w14:textId="77777777" w:rsidTr="004E6DA2">
        <w:trPr>
          <w:cantSplit/>
          <w:trHeight w:val="190"/>
          <w:ins w:id="6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EB6896" w14:textId="77777777" w:rsidR="0017239C" w:rsidRPr="00622BC6" w:rsidRDefault="0017239C" w:rsidP="004E6DA2">
            <w:pPr>
              <w:pStyle w:val="tabletext00"/>
              <w:rPr>
                <w:ins w:id="6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82074" w14:textId="77777777" w:rsidR="0017239C" w:rsidRPr="00622BC6" w:rsidRDefault="0017239C" w:rsidP="004E6DA2">
            <w:pPr>
              <w:pStyle w:val="tabletext00"/>
              <w:jc w:val="center"/>
              <w:rPr>
                <w:ins w:id="662" w:author="Author"/>
              </w:rPr>
            </w:pPr>
            <w:ins w:id="663" w:author="Author">
              <w:r w:rsidRPr="00622BC6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1D370" w14:textId="77777777" w:rsidR="0017239C" w:rsidRPr="00622BC6" w:rsidRDefault="0017239C" w:rsidP="004E6DA2">
            <w:pPr>
              <w:pStyle w:val="tabletext00"/>
              <w:rPr>
                <w:ins w:id="664" w:author="Author"/>
              </w:rPr>
            </w:pPr>
            <w:ins w:id="665" w:author="Author">
              <w:r w:rsidRPr="00622BC6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94C9A" w14:textId="77777777" w:rsidR="0017239C" w:rsidRPr="00622BC6" w:rsidRDefault="0017239C" w:rsidP="004E6DA2">
            <w:pPr>
              <w:pStyle w:val="tabletext00"/>
              <w:jc w:val="right"/>
              <w:rPr>
                <w:ins w:id="6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3C6C6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67" w:author="Author"/>
              </w:rPr>
            </w:pPr>
            <w:ins w:id="668" w:author="Author">
              <w:r w:rsidRPr="00622BC6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7E862" w14:textId="77777777" w:rsidR="0017239C" w:rsidRPr="00622BC6" w:rsidRDefault="0017239C" w:rsidP="004E6DA2">
            <w:pPr>
              <w:pStyle w:val="tabletext00"/>
              <w:jc w:val="right"/>
              <w:rPr>
                <w:ins w:id="6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3AFB8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70" w:author="Author"/>
                <w:rFonts w:cs="Arial"/>
                <w:szCs w:val="18"/>
              </w:rPr>
            </w:pPr>
            <w:ins w:id="671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1251D" w14:textId="77777777" w:rsidR="0017239C" w:rsidRPr="00622BC6" w:rsidRDefault="0017239C" w:rsidP="004E6DA2">
            <w:pPr>
              <w:pStyle w:val="tabletext00"/>
              <w:jc w:val="right"/>
              <w:rPr>
                <w:ins w:id="67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9C205" w14:textId="77777777" w:rsidR="0017239C" w:rsidRPr="00622BC6" w:rsidRDefault="0017239C" w:rsidP="004E6DA2">
            <w:pPr>
              <w:pStyle w:val="tabletext00"/>
              <w:rPr>
                <w:ins w:id="673" w:author="Author"/>
                <w:rFonts w:cs="Arial"/>
                <w:szCs w:val="18"/>
              </w:rPr>
            </w:pPr>
            <w:ins w:id="674" w:author="Author">
              <w:r w:rsidRPr="00622BC6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17239C" w:rsidRPr="00622BC6" w14:paraId="1406BAFE" w14:textId="77777777" w:rsidTr="004E6DA2">
        <w:trPr>
          <w:cantSplit/>
          <w:trHeight w:val="190"/>
          <w:ins w:id="6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A2E088" w14:textId="77777777" w:rsidR="0017239C" w:rsidRPr="00622BC6" w:rsidRDefault="0017239C" w:rsidP="004E6DA2">
            <w:pPr>
              <w:pStyle w:val="tabletext00"/>
              <w:rPr>
                <w:ins w:id="6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C8F68" w14:textId="77777777" w:rsidR="0017239C" w:rsidRPr="00622BC6" w:rsidRDefault="0017239C" w:rsidP="004E6DA2">
            <w:pPr>
              <w:pStyle w:val="tabletext00"/>
              <w:jc w:val="center"/>
              <w:rPr>
                <w:ins w:id="677" w:author="Author"/>
              </w:rPr>
            </w:pPr>
            <w:ins w:id="678" w:author="Author">
              <w:r w:rsidRPr="00622BC6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65FE" w14:textId="77777777" w:rsidR="0017239C" w:rsidRPr="00622BC6" w:rsidRDefault="0017239C" w:rsidP="004E6DA2">
            <w:pPr>
              <w:pStyle w:val="tabletext00"/>
              <w:rPr>
                <w:ins w:id="679" w:author="Author"/>
              </w:rPr>
            </w:pPr>
            <w:ins w:id="680" w:author="Author">
              <w:r w:rsidRPr="00622BC6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3999D" w14:textId="77777777" w:rsidR="0017239C" w:rsidRPr="00622BC6" w:rsidRDefault="0017239C" w:rsidP="004E6DA2">
            <w:pPr>
              <w:pStyle w:val="tabletext00"/>
              <w:jc w:val="right"/>
              <w:rPr>
                <w:ins w:id="6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08FBC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82" w:author="Author"/>
              </w:rPr>
            </w:pPr>
            <w:ins w:id="683" w:author="Author">
              <w:r w:rsidRPr="00622BC6">
                <w:rPr>
                  <w:rFonts w:cs="Arial"/>
                  <w:color w:val="000000"/>
                  <w:szCs w:val="18"/>
                </w:rPr>
                <w:t>2429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079D4" w14:textId="77777777" w:rsidR="0017239C" w:rsidRPr="00622BC6" w:rsidRDefault="0017239C" w:rsidP="004E6DA2">
            <w:pPr>
              <w:pStyle w:val="tabletext00"/>
              <w:jc w:val="right"/>
              <w:rPr>
                <w:ins w:id="6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EA71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85" w:author="Author"/>
                <w:rFonts w:cs="Arial"/>
                <w:szCs w:val="18"/>
              </w:rPr>
            </w:pPr>
            <w:ins w:id="686" w:author="Author">
              <w:r w:rsidRPr="00622BC6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9DC8FF" w14:textId="77777777" w:rsidR="0017239C" w:rsidRPr="00622BC6" w:rsidRDefault="0017239C" w:rsidP="004E6DA2">
            <w:pPr>
              <w:pStyle w:val="tabletext00"/>
              <w:jc w:val="right"/>
              <w:rPr>
                <w:ins w:id="68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4A0BA" w14:textId="77777777" w:rsidR="0017239C" w:rsidRPr="00622BC6" w:rsidRDefault="0017239C" w:rsidP="004E6DA2">
            <w:pPr>
              <w:pStyle w:val="tabletext00"/>
              <w:rPr>
                <w:ins w:id="688" w:author="Author"/>
                <w:rFonts w:cs="Arial"/>
                <w:szCs w:val="18"/>
              </w:rPr>
            </w:pPr>
            <w:ins w:id="689" w:author="Author">
              <w:r w:rsidRPr="00622BC6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7239C" w:rsidRPr="00622BC6" w14:paraId="2F7767ED" w14:textId="77777777" w:rsidTr="004E6DA2">
        <w:trPr>
          <w:cantSplit/>
          <w:trHeight w:val="190"/>
          <w:ins w:id="6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405752" w14:textId="77777777" w:rsidR="0017239C" w:rsidRPr="00622BC6" w:rsidRDefault="0017239C" w:rsidP="004E6DA2">
            <w:pPr>
              <w:pStyle w:val="tabletext00"/>
              <w:rPr>
                <w:ins w:id="6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2D5B4" w14:textId="77777777" w:rsidR="0017239C" w:rsidRPr="00622BC6" w:rsidRDefault="0017239C" w:rsidP="004E6DA2">
            <w:pPr>
              <w:pStyle w:val="tabletext00"/>
              <w:jc w:val="center"/>
              <w:rPr>
                <w:ins w:id="692" w:author="Author"/>
              </w:rPr>
            </w:pPr>
            <w:ins w:id="693" w:author="Author">
              <w:r w:rsidRPr="00622BC6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D5053" w14:textId="77777777" w:rsidR="0017239C" w:rsidRPr="00622BC6" w:rsidRDefault="0017239C" w:rsidP="004E6DA2">
            <w:pPr>
              <w:pStyle w:val="tabletext00"/>
              <w:rPr>
                <w:ins w:id="694" w:author="Author"/>
              </w:rPr>
            </w:pPr>
            <w:ins w:id="695" w:author="Author">
              <w:r w:rsidRPr="00622BC6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F7CC1" w14:textId="77777777" w:rsidR="0017239C" w:rsidRPr="00622BC6" w:rsidRDefault="0017239C" w:rsidP="004E6DA2">
            <w:pPr>
              <w:pStyle w:val="tabletext00"/>
              <w:jc w:val="right"/>
              <w:rPr>
                <w:ins w:id="6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1FB0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697" w:author="Author"/>
              </w:rPr>
            </w:pPr>
            <w:ins w:id="698" w:author="Author">
              <w:r w:rsidRPr="00622BC6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78883" w14:textId="77777777" w:rsidR="0017239C" w:rsidRPr="00622BC6" w:rsidRDefault="0017239C" w:rsidP="004E6DA2">
            <w:pPr>
              <w:pStyle w:val="tabletext00"/>
              <w:jc w:val="right"/>
              <w:rPr>
                <w:ins w:id="6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D156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00" w:author="Author"/>
                <w:rFonts w:cs="Arial"/>
                <w:szCs w:val="18"/>
              </w:rPr>
            </w:pPr>
            <w:ins w:id="701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CB0E85" w14:textId="77777777" w:rsidR="0017239C" w:rsidRPr="00622BC6" w:rsidRDefault="0017239C" w:rsidP="004E6DA2">
            <w:pPr>
              <w:pStyle w:val="tabletext00"/>
              <w:jc w:val="right"/>
              <w:rPr>
                <w:ins w:id="70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8F90F" w14:textId="77777777" w:rsidR="0017239C" w:rsidRPr="00622BC6" w:rsidRDefault="0017239C" w:rsidP="004E6DA2">
            <w:pPr>
              <w:pStyle w:val="tabletext00"/>
              <w:rPr>
                <w:ins w:id="703" w:author="Author"/>
                <w:rFonts w:cs="Arial"/>
                <w:szCs w:val="18"/>
              </w:rPr>
            </w:pPr>
            <w:ins w:id="704" w:author="Author">
              <w:r w:rsidRPr="00622BC6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7239C" w:rsidRPr="00622BC6" w14:paraId="4BFAF90C" w14:textId="77777777" w:rsidTr="004E6DA2">
        <w:trPr>
          <w:cantSplit/>
          <w:trHeight w:val="190"/>
          <w:ins w:id="7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DAC0C6" w14:textId="77777777" w:rsidR="0017239C" w:rsidRPr="00622BC6" w:rsidRDefault="0017239C" w:rsidP="004E6DA2">
            <w:pPr>
              <w:pStyle w:val="tabletext00"/>
              <w:rPr>
                <w:ins w:id="7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21EF4" w14:textId="77777777" w:rsidR="0017239C" w:rsidRPr="00622BC6" w:rsidRDefault="0017239C" w:rsidP="004E6DA2">
            <w:pPr>
              <w:pStyle w:val="tabletext00"/>
              <w:jc w:val="center"/>
              <w:rPr>
                <w:ins w:id="707" w:author="Author"/>
              </w:rPr>
            </w:pPr>
            <w:ins w:id="708" w:author="Author">
              <w:r w:rsidRPr="00622BC6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A6B3A" w14:textId="77777777" w:rsidR="0017239C" w:rsidRPr="00622BC6" w:rsidRDefault="0017239C" w:rsidP="004E6DA2">
            <w:pPr>
              <w:pStyle w:val="tabletext00"/>
              <w:rPr>
                <w:ins w:id="709" w:author="Author"/>
              </w:rPr>
            </w:pPr>
            <w:ins w:id="710" w:author="Author">
              <w:r w:rsidRPr="00622BC6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08230" w14:textId="77777777" w:rsidR="0017239C" w:rsidRPr="00622BC6" w:rsidRDefault="0017239C" w:rsidP="004E6DA2">
            <w:pPr>
              <w:pStyle w:val="tabletext00"/>
              <w:jc w:val="right"/>
              <w:rPr>
                <w:ins w:id="7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F376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12" w:author="Author"/>
              </w:rPr>
            </w:pPr>
            <w:ins w:id="713" w:author="Author">
              <w:r w:rsidRPr="00622BC6">
                <w:rPr>
                  <w:rFonts w:cs="Arial"/>
                  <w:color w:val="000000"/>
                  <w:szCs w:val="18"/>
                </w:rPr>
                <w:t>2063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0DBE64" w14:textId="77777777" w:rsidR="0017239C" w:rsidRPr="00622BC6" w:rsidRDefault="0017239C" w:rsidP="004E6DA2">
            <w:pPr>
              <w:pStyle w:val="tabletext00"/>
              <w:jc w:val="right"/>
              <w:rPr>
                <w:ins w:id="7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4DD6D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15" w:author="Author"/>
                <w:rFonts w:cs="Arial"/>
                <w:szCs w:val="18"/>
              </w:rPr>
            </w:pPr>
            <w:ins w:id="716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81879" w14:textId="77777777" w:rsidR="0017239C" w:rsidRPr="00622BC6" w:rsidRDefault="0017239C" w:rsidP="004E6DA2">
            <w:pPr>
              <w:pStyle w:val="tabletext00"/>
              <w:jc w:val="right"/>
              <w:rPr>
                <w:ins w:id="717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FCB66" w14:textId="77777777" w:rsidR="0017239C" w:rsidRPr="00622BC6" w:rsidRDefault="0017239C" w:rsidP="004E6DA2">
            <w:pPr>
              <w:pStyle w:val="tabletext00"/>
              <w:rPr>
                <w:ins w:id="718" w:author="Author"/>
                <w:rFonts w:cs="Arial"/>
                <w:szCs w:val="18"/>
              </w:rPr>
            </w:pPr>
            <w:ins w:id="719" w:author="Author">
              <w:r w:rsidRPr="00622BC6">
                <w:rPr>
                  <w:rFonts w:cs="Arial"/>
                  <w:color w:val="000000"/>
                  <w:szCs w:val="18"/>
                </w:rPr>
                <w:t>235</w:t>
              </w:r>
            </w:ins>
          </w:p>
        </w:tc>
      </w:tr>
      <w:tr w:rsidR="0017239C" w:rsidRPr="00622BC6" w14:paraId="65081981" w14:textId="77777777" w:rsidTr="004E6DA2">
        <w:trPr>
          <w:cantSplit/>
          <w:trHeight w:val="190"/>
          <w:ins w:id="7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3117E6" w14:textId="77777777" w:rsidR="0017239C" w:rsidRPr="00622BC6" w:rsidRDefault="0017239C" w:rsidP="004E6DA2">
            <w:pPr>
              <w:pStyle w:val="tabletext00"/>
              <w:rPr>
                <w:ins w:id="7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ECAE3" w14:textId="77777777" w:rsidR="0017239C" w:rsidRPr="00622BC6" w:rsidRDefault="0017239C" w:rsidP="004E6DA2">
            <w:pPr>
              <w:pStyle w:val="tabletext00"/>
              <w:jc w:val="center"/>
              <w:rPr>
                <w:ins w:id="722" w:author="Author"/>
              </w:rPr>
            </w:pPr>
            <w:ins w:id="723" w:author="Author">
              <w:r w:rsidRPr="00622BC6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A5BE1" w14:textId="77777777" w:rsidR="0017239C" w:rsidRPr="00622BC6" w:rsidRDefault="0017239C" w:rsidP="004E6DA2">
            <w:pPr>
              <w:pStyle w:val="tabletext00"/>
              <w:rPr>
                <w:ins w:id="724" w:author="Author"/>
              </w:rPr>
            </w:pPr>
            <w:ins w:id="725" w:author="Author">
              <w:r w:rsidRPr="00622BC6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3926B" w14:textId="77777777" w:rsidR="0017239C" w:rsidRPr="00622BC6" w:rsidRDefault="0017239C" w:rsidP="004E6DA2">
            <w:pPr>
              <w:pStyle w:val="tabletext00"/>
              <w:jc w:val="right"/>
              <w:rPr>
                <w:ins w:id="7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24D7E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27" w:author="Author"/>
              </w:rPr>
            </w:pPr>
            <w:ins w:id="728" w:author="Author">
              <w:r w:rsidRPr="00622BC6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AB7BD" w14:textId="77777777" w:rsidR="0017239C" w:rsidRPr="00622BC6" w:rsidRDefault="0017239C" w:rsidP="004E6DA2">
            <w:pPr>
              <w:pStyle w:val="tabletext00"/>
              <w:jc w:val="right"/>
              <w:rPr>
                <w:ins w:id="7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E7C82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30" w:author="Author"/>
                <w:rFonts w:cs="Arial"/>
                <w:szCs w:val="18"/>
              </w:rPr>
            </w:pPr>
            <w:ins w:id="731" w:author="Author">
              <w:r w:rsidRPr="00622BC6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6F2CA" w14:textId="77777777" w:rsidR="0017239C" w:rsidRPr="00622BC6" w:rsidRDefault="0017239C" w:rsidP="004E6DA2">
            <w:pPr>
              <w:pStyle w:val="tabletext00"/>
              <w:jc w:val="right"/>
              <w:rPr>
                <w:ins w:id="732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CE8B5" w14:textId="77777777" w:rsidR="0017239C" w:rsidRPr="00622BC6" w:rsidRDefault="0017239C" w:rsidP="004E6DA2">
            <w:pPr>
              <w:pStyle w:val="tabletext00"/>
              <w:rPr>
                <w:ins w:id="733" w:author="Author"/>
                <w:rFonts w:cs="Arial"/>
                <w:szCs w:val="18"/>
              </w:rPr>
            </w:pPr>
            <w:ins w:id="734" w:author="Author">
              <w:r w:rsidRPr="00622BC6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</w:tbl>
    <w:p w14:paraId="02C75B16" w14:textId="77777777" w:rsidR="0017239C" w:rsidRPr="00622BC6" w:rsidRDefault="0017239C" w:rsidP="0017239C">
      <w:pPr>
        <w:pStyle w:val="tablecaption"/>
        <w:rPr>
          <w:ins w:id="735" w:author="Author"/>
        </w:rPr>
      </w:pPr>
      <w:ins w:id="736" w:author="Author">
        <w:r w:rsidRPr="00622BC6">
          <w:t>Table 225.F.#1(LC) Zone-rating Table – Zone 26 (New York City) Combinations Loss Costs</w:t>
        </w:r>
      </w:ins>
    </w:p>
    <w:p w14:paraId="34FDF9B7" w14:textId="77777777" w:rsidR="0017239C" w:rsidRPr="00622BC6" w:rsidRDefault="0017239C" w:rsidP="0017239C">
      <w:pPr>
        <w:pStyle w:val="isonormal"/>
        <w:rPr>
          <w:ins w:id="737" w:author="Author"/>
        </w:rPr>
      </w:pPr>
    </w:p>
    <w:p w14:paraId="0E61A718" w14:textId="77777777" w:rsidR="0017239C" w:rsidRPr="00622BC6" w:rsidRDefault="0017239C" w:rsidP="0017239C">
      <w:pPr>
        <w:pStyle w:val="space8"/>
        <w:rPr>
          <w:ins w:id="73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17239C" w:rsidRPr="00622BC6" w14:paraId="78F859E3" w14:textId="77777777" w:rsidTr="004E6DA2">
        <w:trPr>
          <w:cantSplit/>
          <w:trHeight w:val="190"/>
          <w:ins w:id="7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540462" w14:textId="77777777" w:rsidR="0017239C" w:rsidRPr="00622BC6" w:rsidRDefault="0017239C" w:rsidP="004E6DA2">
            <w:pPr>
              <w:pStyle w:val="tablehead"/>
              <w:rPr>
                <w:ins w:id="740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8F413" w14:textId="77777777" w:rsidR="0017239C" w:rsidRPr="00622BC6" w:rsidRDefault="0017239C" w:rsidP="004E6DA2">
            <w:pPr>
              <w:pStyle w:val="tablehead"/>
              <w:rPr>
                <w:ins w:id="741" w:author="Author"/>
              </w:rPr>
            </w:pPr>
            <w:ins w:id="742" w:author="Author">
              <w:r w:rsidRPr="00622BC6">
                <w:t>Zone-rating Table – Zone 30 (Philadelphia) Combinations</w:t>
              </w:r>
            </w:ins>
          </w:p>
        </w:tc>
      </w:tr>
      <w:tr w:rsidR="0017239C" w:rsidRPr="00622BC6" w14:paraId="06A64BC4" w14:textId="77777777" w:rsidTr="004E6DA2">
        <w:trPr>
          <w:cantSplit/>
          <w:trHeight w:val="190"/>
          <w:ins w:id="7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9D4343" w14:textId="77777777" w:rsidR="0017239C" w:rsidRPr="00622BC6" w:rsidRDefault="0017239C" w:rsidP="004E6DA2">
            <w:pPr>
              <w:pStyle w:val="tablehead"/>
              <w:rPr>
                <w:ins w:id="744" w:author="Author"/>
              </w:rPr>
            </w:pPr>
            <w:ins w:id="745" w:author="Author">
              <w:r w:rsidRPr="00622BC6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A4D76" w14:textId="77777777" w:rsidR="0017239C" w:rsidRPr="00622BC6" w:rsidRDefault="0017239C" w:rsidP="004E6DA2">
            <w:pPr>
              <w:pStyle w:val="tablehead"/>
              <w:rPr>
                <w:ins w:id="746" w:author="Author"/>
              </w:rPr>
            </w:pPr>
            <w:ins w:id="747" w:author="Author">
              <w:r w:rsidRPr="00622BC6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A85D4" w14:textId="77777777" w:rsidR="0017239C" w:rsidRPr="00622BC6" w:rsidRDefault="0017239C" w:rsidP="004E6DA2">
            <w:pPr>
              <w:pStyle w:val="tablehead"/>
              <w:rPr>
                <w:ins w:id="748" w:author="Author"/>
              </w:rPr>
            </w:pPr>
            <w:ins w:id="749" w:author="Author">
              <w:r w:rsidRPr="00622BC6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E74F" w14:textId="77777777" w:rsidR="0017239C" w:rsidRPr="00622BC6" w:rsidRDefault="0017239C" w:rsidP="004E6DA2">
            <w:pPr>
              <w:pStyle w:val="tablehead"/>
              <w:rPr>
                <w:ins w:id="750" w:author="Author"/>
              </w:rPr>
            </w:pPr>
            <w:ins w:id="751" w:author="Author">
              <w:r w:rsidRPr="00622BC6">
                <w:t xml:space="preserve">$100,000 </w:t>
              </w:r>
              <w:r w:rsidRPr="00622BC6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2C4F9" w14:textId="77777777" w:rsidR="0017239C" w:rsidRPr="00622BC6" w:rsidRDefault="0017239C" w:rsidP="004E6DA2">
            <w:pPr>
              <w:pStyle w:val="tablehead"/>
              <w:rPr>
                <w:ins w:id="752" w:author="Author"/>
              </w:rPr>
            </w:pPr>
            <w:ins w:id="753" w:author="Author">
              <w:r w:rsidRPr="00622BC6">
                <w:t>$500 Deductible</w:t>
              </w:r>
              <w:r w:rsidRPr="00622BC6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6749" w14:textId="77777777" w:rsidR="0017239C" w:rsidRPr="00622BC6" w:rsidRDefault="0017239C" w:rsidP="004E6DA2">
            <w:pPr>
              <w:pStyle w:val="tablehead"/>
              <w:rPr>
                <w:ins w:id="754" w:author="Author"/>
              </w:rPr>
            </w:pPr>
            <w:ins w:id="755" w:author="Author">
              <w:r w:rsidRPr="00622BC6">
                <w:t>$500 Deductible</w:t>
              </w:r>
              <w:r w:rsidRPr="00622BC6">
                <w:br/>
                <w:t>Comprehensive</w:t>
              </w:r>
            </w:ins>
          </w:p>
        </w:tc>
      </w:tr>
      <w:tr w:rsidR="0017239C" w:rsidRPr="00622BC6" w14:paraId="5EC60F5B" w14:textId="77777777" w:rsidTr="004E6DA2">
        <w:trPr>
          <w:cantSplit/>
          <w:trHeight w:val="190"/>
          <w:ins w:id="7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B55593" w14:textId="77777777" w:rsidR="0017239C" w:rsidRPr="00622BC6" w:rsidRDefault="0017239C" w:rsidP="004E6DA2">
            <w:pPr>
              <w:pStyle w:val="tabletext00"/>
              <w:rPr>
                <w:ins w:id="7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0CB29" w14:textId="77777777" w:rsidR="0017239C" w:rsidRPr="00622BC6" w:rsidRDefault="0017239C" w:rsidP="004E6DA2">
            <w:pPr>
              <w:pStyle w:val="tabletext00"/>
              <w:jc w:val="center"/>
              <w:rPr>
                <w:ins w:id="758" w:author="Author"/>
              </w:rPr>
            </w:pPr>
            <w:ins w:id="759" w:author="Author">
              <w:r w:rsidRPr="00622BC6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EA6CE" w14:textId="77777777" w:rsidR="0017239C" w:rsidRPr="00622BC6" w:rsidRDefault="0017239C" w:rsidP="004E6DA2">
            <w:pPr>
              <w:pStyle w:val="tabletext00"/>
              <w:rPr>
                <w:ins w:id="760" w:author="Author"/>
              </w:rPr>
            </w:pPr>
            <w:ins w:id="761" w:author="Author">
              <w:r w:rsidRPr="00622BC6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20E8B" w14:textId="77777777" w:rsidR="0017239C" w:rsidRPr="00622BC6" w:rsidRDefault="0017239C" w:rsidP="004E6DA2">
            <w:pPr>
              <w:pStyle w:val="tabletext00"/>
              <w:jc w:val="right"/>
              <w:rPr>
                <w:ins w:id="762" w:author="Author"/>
              </w:rPr>
            </w:pPr>
            <w:ins w:id="763" w:author="Author">
              <w:r w:rsidRPr="00622BC6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4BEF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64" w:author="Author"/>
              </w:rPr>
            </w:pPr>
            <w:ins w:id="765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3DF23A" w14:textId="77777777" w:rsidR="0017239C" w:rsidRPr="00622BC6" w:rsidRDefault="0017239C" w:rsidP="004E6DA2">
            <w:pPr>
              <w:pStyle w:val="tabletext00"/>
              <w:jc w:val="right"/>
              <w:rPr>
                <w:ins w:id="766" w:author="Author"/>
              </w:rPr>
            </w:pPr>
            <w:ins w:id="767" w:author="Author">
              <w:r w:rsidRPr="00622BC6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826A4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68" w:author="Author"/>
                <w:rFonts w:cs="Arial"/>
                <w:color w:val="000000"/>
                <w:szCs w:val="18"/>
              </w:rPr>
            </w:pPr>
            <w:ins w:id="769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3B2AF" w14:textId="77777777" w:rsidR="0017239C" w:rsidRPr="00622BC6" w:rsidRDefault="0017239C" w:rsidP="004E6DA2">
            <w:pPr>
              <w:pStyle w:val="tabletext00"/>
              <w:jc w:val="right"/>
              <w:rPr>
                <w:ins w:id="770" w:author="Author"/>
                <w:rFonts w:cs="Arial"/>
                <w:szCs w:val="18"/>
              </w:rPr>
            </w:pPr>
            <w:ins w:id="771" w:author="Author">
              <w:r w:rsidRPr="00622BC6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5AA056" w14:textId="77777777" w:rsidR="0017239C" w:rsidRPr="00622BC6" w:rsidRDefault="0017239C" w:rsidP="004E6DA2">
            <w:pPr>
              <w:pStyle w:val="tabletext00"/>
              <w:rPr>
                <w:ins w:id="772" w:author="Author"/>
                <w:rFonts w:cs="Arial"/>
                <w:szCs w:val="18"/>
              </w:rPr>
            </w:pPr>
            <w:ins w:id="773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709E1512" w14:textId="77777777" w:rsidTr="004E6DA2">
        <w:trPr>
          <w:cantSplit/>
          <w:trHeight w:val="190"/>
          <w:ins w:id="7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4809AC" w14:textId="77777777" w:rsidR="0017239C" w:rsidRPr="00622BC6" w:rsidRDefault="0017239C" w:rsidP="004E6DA2">
            <w:pPr>
              <w:pStyle w:val="tabletext00"/>
              <w:rPr>
                <w:ins w:id="7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7EFBD" w14:textId="77777777" w:rsidR="0017239C" w:rsidRPr="00622BC6" w:rsidRDefault="0017239C" w:rsidP="004E6DA2">
            <w:pPr>
              <w:pStyle w:val="tabletext00"/>
              <w:jc w:val="center"/>
              <w:rPr>
                <w:ins w:id="776" w:author="Author"/>
              </w:rPr>
            </w:pPr>
            <w:ins w:id="777" w:author="Author">
              <w:r w:rsidRPr="00622BC6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500FF" w14:textId="77777777" w:rsidR="0017239C" w:rsidRPr="00622BC6" w:rsidRDefault="0017239C" w:rsidP="004E6DA2">
            <w:pPr>
              <w:pStyle w:val="tabletext00"/>
              <w:rPr>
                <w:ins w:id="778" w:author="Author"/>
              </w:rPr>
            </w:pPr>
            <w:ins w:id="779" w:author="Author">
              <w:r w:rsidRPr="00622BC6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242096" w14:textId="77777777" w:rsidR="0017239C" w:rsidRPr="00622BC6" w:rsidRDefault="0017239C" w:rsidP="004E6DA2">
            <w:pPr>
              <w:pStyle w:val="tabletext00"/>
              <w:jc w:val="right"/>
              <w:rPr>
                <w:ins w:id="7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02EE5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81" w:author="Author"/>
              </w:rPr>
            </w:pPr>
            <w:ins w:id="782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E3CE5" w14:textId="77777777" w:rsidR="0017239C" w:rsidRPr="00622BC6" w:rsidRDefault="0017239C" w:rsidP="004E6DA2">
            <w:pPr>
              <w:pStyle w:val="tabletext00"/>
              <w:jc w:val="right"/>
              <w:rPr>
                <w:ins w:id="7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30D5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84" w:author="Author"/>
                <w:rFonts w:cs="Arial"/>
                <w:color w:val="000000"/>
                <w:szCs w:val="18"/>
              </w:rPr>
            </w:pPr>
            <w:ins w:id="785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54591D" w14:textId="77777777" w:rsidR="0017239C" w:rsidRPr="00622BC6" w:rsidRDefault="0017239C" w:rsidP="004E6DA2">
            <w:pPr>
              <w:pStyle w:val="tabletext00"/>
              <w:jc w:val="right"/>
              <w:rPr>
                <w:ins w:id="78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B8D72" w14:textId="77777777" w:rsidR="0017239C" w:rsidRPr="00622BC6" w:rsidRDefault="0017239C" w:rsidP="004E6DA2">
            <w:pPr>
              <w:pStyle w:val="tabletext00"/>
              <w:rPr>
                <w:ins w:id="787" w:author="Author"/>
                <w:rFonts w:cs="Arial"/>
                <w:szCs w:val="18"/>
              </w:rPr>
            </w:pPr>
            <w:ins w:id="788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53C5B742" w14:textId="77777777" w:rsidTr="004E6DA2">
        <w:trPr>
          <w:cantSplit/>
          <w:trHeight w:val="190"/>
          <w:ins w:id="7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9B3864" w14:textId="77777777" w:rsidR="0017239C" w:rsidRPr="00622BC6" w:rsidRDefault="0017239C" w:rsidP="004E6DA2">
            <w:pPr>
              <w:pStyle w:val="tabletext00"/>
              <w:rPr>
                <w:ins w:id="7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F410D" w14:textId="77777777" w:rsidR="0017239C" w:rsidRPr="00622BC6" w:rsidRDefault="0017239C" w:rsidP="004E6DA2">
            <w:pPr>
              <w:pStyle w:val="tabletext00"/>
              <w:jc w:val="center"/>
              <w:rPr>
                <w:ins w:id="791" w:author="Author"/>
              </w:rPr>
            </w:pPr>
            <w:ins w:id="792" w:author="Author">
              <w:r w:rsidRPr="00622BC6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F58C8" w14:textId="77777777" w:rsidR="0017239C" w:rsidRPr="00622BC6" w:rsidRDefault="0017239C" w:rsidP="004E6DA2">
            <w:pPr>
              <w:pStyle w:val="tabletext00"/>
              <w:rPr>
                <w:ins w:id="793" w:author="Author"/>
              </w:rPr>
            </w:pPr>
            <w:ins w:id="794" w:author="Author">
              <w:r w:rsidRPr="00622BC6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DA7F4" w14:textId="77777777" w:rsidR="0017239C" w:rsidRPr="00622BC6" w:rsidRDefault="0017239C" w:rsidP="004E6DA2">
            <w:pPr>
              <w:pStyle w:val="tabletext00"/>
              <w:jc w:val="right"/>
              <w:rPr>
                <w:ins w:id="7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1176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96" w:author="Author"/>
              </w:rPr>
            </w:pPr>
            <w:ins w:id="797" w:author="Author">
              <w:r w:rsidRPr="00622BC6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C9DFE" w14:textId="77777777" w:rsidR="0017239C" w:rsidRPr="00622BC6" w:rsidRDefault="0017239C" w:rsidP="004E6DA2">
            <w:pPr>
              <w:pStyle w:val="tabletext00"/>
              <w:jc w:val="right"/>
              <w:rPr>
                <w:ins w:id="7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95FA9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799" w:author="Author"/>
                <w:rFonts w:cs="Arial"/>
                <w:color w:val="000000"/>
                <w:szCs w:val="18"/>
              </w:rPr>
            </w:pPr>
            <w:ins w:id="800" w:author="Author">
              <w:r w:rsidRPr="00622BC6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BE446" w14:textId="77777777" w:rsidR="0017239C" w:rsidRPr="00622BC6" w:rsidRDefault="0017239C" w:rsidP="004E6DA2">
            <w:pPr>
              <w:pStyle w:val="tabletext00"/>
              <w:jc w:val="right"/>
              <w:rPr>
                <w:ins w:id="80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3134DC" w14:textId="77777777" w:rsidR="0017239C" w:rsidRPr="00622BC6" w:rsidRDefault="0017239C" w:rsidP="004E6DA2">
            <w:pPr>
              <w:pStyle w:val="tabletext00"/>
              <w:rPr>
                <w:ins w:id="802" w:author="Author"/>
                <w:rFonts w:cs="Arial"/>
                <w:szCs w:val="18"/>
              </w:rPr>
            </w:pPr>
            <w:ins w:id="803" w:author="Author">
              <w:r w:rsidRPr="00622BC6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7239C" w:rsidRPr="00622BC6" w14:paraId="2EDC6776" w14:textId="77777777" w:rsidTr="004E6DA2">
        <w:trPr>
          <w:cantSplit/>
          <w:trHeight w:val="190"/>
          <w:ins w:id="8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1448EC" w14:textId="77777777" w:rsidR="0017239C" w:rsidRPr="00622BC6" w:rsidRDefault="0017239C" w:rsidP="004E6DA2">
            <w:pPr>
              <w:pStyle w:val="tabletext00"/>
              <w:rPr>
                <w:ins w:id="8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E7FCC" w14:textId="77777777" w:rsidR="0017239C" w:rsidRPr="00622BC6" w:rsidRDefault="0017239C" w:rsidP="004E6DA2">
            <w:pPr>
              <w:pStyle w:val="tabletext00"/>
              <w:jc w:val="center"/>
              <w:rPr>
                <w:ins w:id="806" w:author="Author"/>
              </w:rPr>
            </w:pPr>
            <w:ins w:id="807" w:author="Author">
              <w:r w:rsidRPr="00622BC6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6477" w14:textId="77777777" w:rsidR="0017239C" w:rsidRPr="00622BC6" w:rsidRDefault="0017239C" w:rsidP="004E6DA2">
            <w:pPr>
              <w:pStyle w:val="tabletext00"/>
              <w:rPr>
                <w:ins w:id="808" w:author="Author"/>
              </w:rPr>
            </w:pPr>
            <w:ins w:id="809" w:author="Author">
              <w:r w:rsidRPr="00622BC6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4FFB46" w14:textId="77777777" w:rsidR="0017239C" w:rsidRPr="00622BC6" w:rsidRDefault="0017239C" w:rsidP="004E6DA2">
            <w:pPr>
              <w:pStyle w:val="tabletext00"/>
              <w:jc w:val="right"/>
              <w:rPr>
                <w:ins w:id="8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67A8A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11" w:author="Author"/>
              </w:rPr>
            </w:pPr>
            <w:ins w:id="812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BE3B86" w14:textId="77777777" w:rsidR="0017239C" w:rsidRPr="00622BC6" w:rsidRDefault="0017239C" w:rsidP="004E6DA2">
            <w:pPr>
              <w:pStyle w:val="tabletext00"/>
              <w:jc w:val="right"/>
              <w:rPr>
                <w:ins w:id="8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E859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14" w:author="Author"/>
                <w:rFonts w:cs="Arial"/>
                <w:color w:val="000000"/>
                <w:szCs w:val="18"/>
              </w:rPr>
            </w:pPr>
            <w:ins w:id="815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863F4" w14:textId="77777777" w:rsidR="0017239C" w:rsidRPr="00622BC6" w:rsidRDefault="0017239C" w:rsidP="004E6DA2">
            <w:pPr>
              <w:pStyle w:val="tabletext00"/>
              <w:jc w:val="right"/>
              <w:rPr>
                <w:ins w:id="81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F368B" w14:textId="77777777" w:rsidR="0017239C" w:rsidRPr="00622BC6" w:rsidRDefault="0017239C" w:rsidP="004E6DA2">
            <w:pPr>
              <w:pStyle w:val="tabletext00"/>
              <w:rPr>
                <w:ins w:id="817" w:author="Author"/>
                <w:rFonts w:cs="Arial"/>
                <w:szCs w:val="18"/>
              </w:rPr>
            </w:pPr>
            <w:ins w:id="818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51F9739C" w14:textId="77777777" w:rsidTr="004E6DA2">
        <w:trPr>
          <w:cantSplit/>
          <w:trHeight w:val="190"/>
          <w:ins w:id="8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79F07C" w14:textId="77777777" w:rsidR="0017239C" w:rsidRPr="00622BC6" w:rsidRDefault="0017239C" w:rsidP="004E6DA2">
            <w:pPr>
              <w:pStyle w:val="tabletext00"/>
              <w:rPr>
                <w:ins w:id="8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9DFC" w14:textId="77777777" w:rsidR="0017239C" w:rsidRPr="00622BC6" w:rsidRDefault="0017239C" w:rsidP="004E6DA2">
            <w:pPr>
              <w:pStyle w:val="tabletext00"/>
              <w:jc w:val="center"/>
              <w:rPr>
                <w:ins w:id="821" w:author="Author"/>
              </w:rPr>
            </w:pPr>
            <w:ins w:id="822" w:author="Author">
              <w:r w:rsidRPr="00622BC6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8BDB1" w14:textId="77777777" w:rsidR="0017239C" w:rsidRPr="00622BC6" w:rsidRDefault="0017239C" w:rsidP="004E6DA2">
            <w:pPr>
              <w:pStyle w:val="tabletext00"/>
              <w:rPr>
                <w:ins w:id="823" w:author="Author"/>
              </w:rPr>
            </w:pPr>
            <w:ins w:id="824" w:author="Author">
              <w:r w:rsidRPr="00622BC6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51ED6B" w14:textId="77777777" w:rsidR="0017239C" w:rsidRPr="00622BC6" w:rsidRDefault="0017239C" w:rsidP="004E6DA2">
            <w:pPr>
              <w:pStyle w:val="tabletext00"/>
              <w:jc w:val="right"/>
              <w:rPr>
                <w:ins w:id="8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DEB9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26" w:author="Author"/>
              </w:rPr>
            </w:pPr>
            <w:ins w:id="827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144298" w14:textId="77777777" w:rsidR="0017239C" w:rsidRPr="00622BC6" w:rsidRDefault="0017239C" w:rsidP="004E6DA2">
            <w:pPr>
              <w:pStyle w:val="tabletext00"/>
              <w:jc w:val="right"/>
              <w:rPr>
                <w:ins w:id="8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B9E4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29" w:author="Author"/>
                <w:rFonts w:cs="Arial"/>
                <w:color w:val="000000"/>
                <w:szCs w:val="18"/>
              </w:rPr>
            </w:pPr>
            <w:ins w:id="830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3FA8F" w14:textId="77777777" w:rsidR="0017239C" w:rsidRPr="00622BC6" w:rsidRDefault="0017239C" w:rsidP="004E6DA2">
            <w:pPr>
              <w:pStyle w:val="tabletext00"/>
              <w:jc w:val="right"/>
              <w:rPr>
                <w:ins w:id="83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B027F4" w14:textId="77777777" w:rsidR="0017239C" w:rsidRPr="00622BC6" w:rsidRDefault="0017239C" w:rsidP="004E6DA2">
            <w:pPr>
              <w:pStyle w:val="tabletext00"/>
              <w:rPr>
                <w:ins w:id="832" w:author="Author"/>
                <w:rFonts w:cs="Arial"/>
                <w:szCs w:val="18"/>
              </w:rPr>
            </w:pPr>
            <w:ins w:id="833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5C44400C" w14:textId="77777777" w:rsidTr="004E6DA2">
        <w:trPr>
          <w:cantSplit/>
          <w:trHeight w:val="190"/>
          <w:ins w:id="8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D51BCF" w14:textId="77777777" w:rsidR="0017239C" w:rsidRPr="00622BC6" w:rsidRDefault="0017239C" w:rsidP="004E6DA2">
            <w:pPr>
              <w:pStyle w:val="tabletext00"/>
              <w:rPr>
                <w:ins w:id="8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8C2DF" w14:textId="77777777" w:rsidR="0017239C" w:rsidRPr="00622BC6" w:rsidRDefault="0017239C" w:rsidP="004E6DA2">
            <w:pPr>
              <w:pStyle w:val="tabletext00"/>
              <w:jc w:val="center"/>
              <w:rPr>
                <w:ins w:id="836" w:author="Author"/>
              </w:rPr>
            </w:pPr>
            <w:ins w:id="837" w:author="Author">
              <w:r w:rsidRPr="00622BC6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8A35B" w14:textId="77777777" w:rsidR="0017239C" w:rsidRPr="00622BC6" w:rsidRDefault="0017239C" w:rsidP="004E6DA2">
            <w:pPr>
              <w:pStyle w:val="tabletext00"/>
              <w:rPr>
                <w:ins w:id="838" w:author="Author"/>
              </w:rPr>
            </w:pPr>
            <w:ins w:id="839" w:author="Author">
              <w:r w:rsidRPr="00622BC6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F9255" w14:textId="77777777" w:rsidR="0017239C" w:rsidRPr="00622BC6" w:rsidRDefault="0017239C" w:rsidP="004E6DA2">
            <w:pPr>
              <w:pStyle w:val="tabletext00"/>
              <w:jc w:val="right"/>
              <w:rPr>
                <w:ins w:id="8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D8A2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41" w:author="Author"/>
              </w:rPr>
            </w:pPr>
            <w:ins w:id="842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A4B71" w14:textId="77777777" w:rsidR="0017239C" w:rsidRPr="00622BC6" w:rsidRDefault="0017239C" w:rsidP="004E6DA2">
            <w:pPr>
              <w:pStyle w:val="tabletext00"/>
              <w:jc w:val="right"/>
              <w:rPr>
                <w:ins w:id="8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D144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44" w:author="Author"/>
                <w:rFonts w:cs="Arial"/>
                <w:color w:val="000000"/>
                <w:szCs w:val="18"/>
              </w:rPr>
            </w:pPr>
            <w:ins w:id="845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ED229" w14:textId="77777777" w:rsidR="0017239C" w:rsidRPr="00622BC6" w:rsidRDefault="0017239C" w:rsidP="004E6DA2">
            <w:pPr>
              <w:pStyle w:val="tabletext00"/>
              <w:jc w:val="right"/>
              <w:rPr>
                <w:ins w:id="84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152DB" w14:textId="77777777" w:rsidR="0017239C" w:rsidRPr="00622BC6" w:rsidRDefault="0017239C" w:rsidP="004E6DA2">
            <w:pPr>
              <w:pStyle w:val="tabletext00"/>
              <w:rPr>
                <w:ins w:id="847" w:author="Author"/>
                <w:rFonts w:cs="Arial"/>
                <w:szCs w:val="18"/>
              </w:rPr>
            </w:pPr>
            <w:ins w:id="848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576D0E5E" w14:textId="77777777" w:rsidTr="004E6DA2">
        <w:trPr>
          <w:cantSplit/>
          <w:trHeight w:val="190"/>
          <w:ins w:id="8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59F7CF" w14:textId="77777777" w:rsidR="0017239C" w:rsidRPr="00622BC6" w:rsidRDefault="0017239C" w:rsidP="004E6DA2">
            <w:pPr>
              <w:pStyle w:val="tabletext00"/>
              <w:rPr>
                <w:ins w:id="8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49146" w14:textId="77777777" w:rsidR="0017239C" w:rsidRPr="00622BC6" w:rsidRDefault="0017239C" w:rsidP="004E6DA2">
            <w:pPr>
              <w:pStyle w:val="tabletext00"/>
              <w:jc w:val="center"/>
              <w:rPr>
                <w:ins w:id="851" w:author="Author"/>
              </w:rPr>
            </w:pPr>
            <w:ins w:id="852" w:author="Author">
              <w:r w:rsidRPr="00622BC6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5F26F" w14:textId="77777777" w:rsidR="0017239C" w:rsidRPr="00622BC6" w:rsidRDefault="0017239C" w:rsidP="004E6DA2">
            <w:pPr>
              <w:pStyle w:val="tabletext00"/>
              <w:rPr>
                <w:ins w:id="853" w:author="Author"/>
              </w:rPr>
            </w:pPr>
            <w:ins w:id="854" w:author="Author">
              <w:r w:rsidRPr="00622BC6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27B84" w14:textId="77777777" w:rsidR="0017239C" w:rsidRPr="00622BC6" w:rsidRDefault="0017239C" w:rsidP="004E6DA2">
            <w:pPr>
              <w:pStyle w:val="tabletext00"/>
              <w:jc w:val="right"/>
              <w:rPr>
                <w:ins w:id="8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79661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56" w:author="Author"/>
              </w:rPr>
            </w:pPr>
            <w:ins w:id="857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DA8B1" w14:textId="77777777" w:rsidR="0017239C" w:rsidRPr="00622BC6" w:rsidRDefault="0017239C" w:rsidP="004E6DA2">
            <w:pPr>
              <w:pStyle w:val="tabletext00"/>
              <w:jc w:val="right"/>
              <w:rPr>
                <w:ins w:id="8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D543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59" w:author="Author"/>
                <w:rFonts w:cs="Arial"/>
                <w:color w:val="000000"/>
                <w:szCs w:val="18"/>
              </w:rPr>
            </w:pPr>
            <w:ins w:id="860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46127" w14:textId="77777777" w:rsidR="0017239C" w:rsidRPr="00622BC6" w:rsidRDefault="0017239C" w:rsidP="004E6DA2">
            <w:pPr>
              <w:pStyle w:val="tabletext00"/>
              <w:jc w:val="right"/>
              <w:rPr>
                <w:ins w:id="86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FDE39" w14:textId="77777777" w:rsidR="0017239C" w:rsidRPr="00622BC6" w:rsidRDefault="0017239C" w:rsidP="004E6DA2">
            <w:pPr>
              <w:pStyle w:val="tabletext00"/>
              <w:rPr>
                <w:ins w:id="862" w:author="Author"/>
                <w:rFonts w:cs="Arial"/>
                <w:szCs w:val="18"/>
              </w:rPr>
            </w:pPr>
            <w:ins w:id="863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5FBA3D92" w14:textId="77777777" w:rsidTr="004E6DA2">
        <w:trPr>
          <w:cantSplit/>
          <w:trHeight w:val="190"/>
          <w:ins w:id="8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CD07F0" w14:textId="77777777" w:rsidR="0017239C" w:rsidRPr="00622BC6" w:rsidRDefault="0017239C" w:rsidP="004E6DA2">
            <w:pPr>
              <w:pStyle w:val="tabletext00"/>
              <w:rPr>
                <w:ins w:id="8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64939" w14:textId="77777777" w:rsidR="0017239C" w:rsidRPr="00622BC6" w:rsidRDefault="0017239C" w:rsidP="004E6DA2">
            <w:pPr>
              <w:pStyle w:val="tabletext00"/>
              <w:jc w:val="center"/>
              <w:rPr>
                <w:ins w:id="866" w:author="Author"/>
              </w:rPr>
            </w:pPr>
            <w:ins w:id="867" w:author="Author">
              <w:r w:rsidRPr="00622BC6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3CAAD" w14:textId="77777777" w:rsidR="0017239C" w:rsidRPr="00622BC6" w:rsidRDefault="0017239C" w:rsidP="004E6DA2">
            <w:pPr>
              <w:pStyle w:val="tabletext00"/>
              <w:rPr>
                <w:ins w:id="868" w:author="Author"/>
              </w:rPr>
            </w:pPr>
            <w:ins w:id="869" w:author="Author">
              <w:r w:rsidRPr="00622BC6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2326D0" w14:textId="77777777" w:rsidR="0017239C" w:rsidRPr="00622BC6" w:rsidRDefault="0017239C" w:rsidP="004E6DA2">
            <w:pPr>
              <w:pStyle w:val="tabletext00"/>
              <w:jc w:val="right"/>
              <w:rPr>
                <w:ins w:id="8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4DCD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71" w:author="Author"/>
              </w:rPr>
            </w:pPr>
            <w:ins w:id="872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E917CB" w14:textId="77777777" w:rsidR="0017239C" w:rsidRPr="00622BC6" w:rsidRDefault="0017239C" w:rsidP="004E6DA2">
            <w:pPr>
              <w:pStyle w:val="tabletext00"/>
              <w:jc w:val="right"/>
              <w:rPr>
                <w:ins w:id="8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42B1F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74" w:author="Author"/>
                <w:rFonts w:cs="Arial"/>
                <w:color w:val="000000"/>
                <w:szCs w:val="18"/>
              </w:rPr>
            </w:pPr>
            <w:ins w:id="875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24E29" w14:textId="77777777" w:rsidR="0017239C" w:rsidRPr="00622BC6" w:rsidRDefault="0017239C" w:rsidP="004E6DA2">
            <w:pPr>
              <w:pStyle w:val="tabletext00"/>
              <w:jc w:val="right"/>
              <w:rPr>
                <w:ins w:id="87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D5748" w14:textId="77777777" w:rsidR="0017239C" w:rsidRPr="00622BC6" w:rsidRDefault="0017239C" w:rsidP="004E6DA2">
            <w:pPr>
              <w:pStyle w:val="tabletext00"/>
              <w:rPr>
                <w:ins w:id="877" w:author="Author"/>
                <w:rFonts w:cs="Arial"/>
                <w:szCs w:val="18"/>
              </w:rPr>
            </w:pPr>
            <w:ins w:id="878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2AA7BA3E" w14:textId="77777777" w:rsidTr="004E6DA2">
        <w:trPr>
          <w:cantSplit/>
          <w:trHeight w:val="190"/>
          <w:ins w:id="8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D8F0C5" w14:textId="77777777" w:rsidR="0017239C" w:rsidRPr="00622BC6" w:rsidRDefault="0017239C" w:rsidP="004E6DA2">
            <w:pPr>
              <w:pStyle w:val="tabletext00"/>
              <w:rPr>
                <w:ins w:id="8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96A2A" w14:textId="77777777" w:rsidR="0017239C" w:rsidRPr="00622BC6" w:rsidRDefault="0017239C" w:rsidP="004E6DA2">
            <w:pPr>
              <w:pStyle w:val="tabletext00"/>
              <w:jc w:val="center"/>
              <w:rPr>
                <w:ins w:id="881" w:author="Author"/>
              </w:rPr>
            </w:pPr>
            <w:ins w:id="882" w:author="Author">
              <w:r w:rsidRPr="00622BC6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BABA" w14:textId="77777777" w:rsidR="0017239C" w:rsidRPr="00622BC6" w:rsidRDefault="0017239C" w:rsidP="004E6DA2">
            <w:pPr>
              <w:pStyle w:val="tabletext00"/>
              <w:rPr>
                <w:ins w:id="883" w:author="Author"/>
              </w:rPr>
            </w:pPr>
            <w:ins w:id="884" w:author="Author">
              <w:r w:rsidRPr="00622BC6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A59E0" w14:textId="77777777" w:rsidR="0017239C" w:rsidRPr="00622BC6" w:rsidRDefault="0017239C" w:rsidP="004E6DA2">
            <w:pPr>
              <w:pStyle w:val="tabletext00"/>
              <w:jc w:val="right"/>
              <w:rPr>
                <w:ins w:id="8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C693D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886" w:author="Author"/>
              </w:rPr>
            </w:pPr>
            <w:ins w:id="887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31C37" w14:textId="77777777" w:rsidR="0017239C" w:rsidRPr="00622BC6" w:rsidRDefault="0017239C" w:rsidP="004E6DA2">
            <w:pPr>
              <w:pStyle w:val="tabletext00"/>
              <w:jc w:val="right"/>
              <w:rPr>
                <w:ins w:id="8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E422B" w14:textId="77777777" w:rsidR="0017239C" w:rsidRPr="00622BC6" w:rsidRDefault="0017239C" w:rsidP="004E6DA2">
            <w:pPr>
              <w:pStyle w:val="tabletext00"/>
              <w:rPr>
                <w:ins w:id="889" w:author="Author"/>
                <w:rFonts w:cs="Arial"/>
                <w:szCs w:val="18"/>
              </w:rPr>
            </w:pPr>
            <w:ins w:id="890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D63CE" w14:textId="77777777" w:rsidR="0017239C" w:rsidRPr="00622BC6" w:rsidRDefault="0017239C" w:rsidP="004E6DA2">
            <w:pPr>
              <w:pStyle w:val="tabletext00"/>
              <w:jc w:val="right"/>
              <w:rPr>
                <w:ins w:id="89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ABD29" w14:textId="77777777" w:rsidR="0017239C" w:rsidRPr="00622BC6" w:rsidRDefault="0017239C" w:rsidP="004E6DA2">
            <w:pPr>
              <w:pStyle w:val="tabletext00"/>
              <w:rPr>
                <w:ins w:id="892" w:author="Author"/>
                <w:rFonts w:cs="Arial"/>
                <w:szCs w:val="18"/>
              </w:rPr>
            </w:pPr>
            <w:ins w:id="893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4DCF2B34" w14:textId="77777777" w:rsidTr="004E6DA2">
        <w:trPr>
          <w:cantSplit/>
          <w:trHeight w:val="190"/>
          <w:ins w:id="8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A0A906" w14:textId="77777777" w:rsidR="0017239C" w:rsidRPr="00622BC6" w:rsidRDefault="0017239C" w:rsidP="004E6DA2">
            <w:pPr>
              <w:pStyle w:val="tabletext00"/>
              <w:rPr>
                <w:ins w:id="8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1367A" w14:textId="77777777" w:rsidR="0017239C" w:rsidRPr="00622BC6" w:rsidRDefault="0017239C" w:rsidP="004E6DA2">
            <w:pPr>
              <w:pStyle w:val="tabletext00"/>
              <w:jc w:val="center"/>
              <w:rPr>
                <w:ins w:id="896" w:author="Author"/>
              </w:rPr>
            </w:pPr>
            <w:ins w:id="897" w:author="Author">
              <w:r w:rsidRPr="00622BC6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3C45A" w14:textId="77777777" w:rsidR="0017239C" w:rsidRPr="00622BC6" w:rsidRDefault="0017239C" w:rsidP="004E6DA2">
            <w:pPr>
              <w:pStyle w:val="tabletext00"/>
              <w:rPr>
                <w:ins w:id="898" w:author="Author"/>
              </w:rPr>
            </w:pPr>
            <w:ins w:id="899" w:author="Author">
              <w:r w:rsidRPr="00622BC6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60AF53" w14:textId="77777777" w:rsidR="0017239C" w:rsidRPr="00622BC6" w:rsidRDefault="0017239C" w:rsidP="004E6DA2">
            <w:pPr>
              <w:pStyle w:val="tabletext00"/>
              <w:jc w:val="right"/>
              <w:rPr>
                <w:ins w:id="9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32DBF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01" w:author="Author"/>
              </w:rPr>
            </w:pPr>
            <w:ins w:id="902" w:author="Author">
              <w:r w:rsidRPr="00622BC6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C8FC2" w14:textId="77777777" w:rsidR="0017239C" w:rsidRPr="00622BC6" w:rsidRDefault="0017239C" w:rsidP="004E6DA2">
            <w:pPr>
              <w:pStyle w:val="tabletext00"/>
              <w:jc w:val="right"/>
              <w:rPr>
                <w:ins w:id="9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3CBD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04" w:author="Author"/>
                <w:rFonts w:cs="Arial"/>
                <w:color w:val="000000"/>
                <w:szCs w:val="18"/>
              </w:rPr>
            </w:pPr>
            <w:ins w:id="905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FF99B9" w14:textId="77777777" w:rsidR="0017239C" w:rsidRPr="00622BC6" w:rsidRDefault="0017239C" w:rsidP="004E6DA2">
            <w:pPr>
              <w:pStyle w:val="tabletext00"/>
              <w:jc w:val="right"/>
              <w:rPr>
                <w:ins w:id="90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B9250E" w14:textId="77777777" w:rsidR="0017239C" w:rsidRPr="00622BC6" w:rsidRDefault="0017239C" w:rsidP="004E6DA2">
            <w:pPr>
              <w:pStyle w:val="tabletext00"/>
              <w:rPr>
                <w:ins w:id="907" w:author="Author"/>
                <w:rFonts w:cs="Arial"/>
                <w:szCs w:val="18"/>
              </w:rPr>
            </w:pPr>
            <w:ins w:id="908" w:author="Author">
              <w:r w:rsidRPr="00622BC6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7239C" w:rsidRPr="00622BC6" w14:paraId="776F0C64" w14:textId="77777777" w:rsidTr="004E6DA2">
        <w:trPr>
          <w:cantSplit/>
          <w:trHeight w:val="190"/>
          <w:ins w:id="9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B94EAC" w14:textId="77777777" w:rsidR="0017239C" w:rsidRPr="00622BC6" w:rsidRDefault="0017239C" w:rsidP="004E6DA2">
            <w:pPr>
              <w:pStyle w:val="tabletext00"/>
              <w:rPr>
                <w:ins w:id="9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BDBBA" w14:textId="77777777" w:rsidR="0017239C" w:rsidRPr="00622BC6" w:rsidRDefault="0017239C" w:rsidP="004E6DA2">
            <w:pPr>
              <w:pStyle w:val="tabletext00"/>
              <w:jc w:val="center"/>
              <w:rPr>
                <w:ins w:id="911" w:author="Author"/>
              </w:rPr>
            </w:pPr>
            <w:ins w:id="912" w:author="Author">
              <w:r w:rsidRPr="00622BC6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92DBD" w14:textId="77777777" w:rsidR="0017239C" w:rsidRPr="00622BC6" w:rsidRDefault="0017239C" w:rsidP="004E6DA2">
            <w:pPr>
              <w:pStyle w:val="tabletext00"/>
              <w:rPr>
                <w:ins w:id="913" w:author="Author"/>
              </w:rPr>
            </w:pPr>
            <w:ins w:id="914" w:author="Author">
              <w:r w:rsidRPr="00622BC6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5C63DC" w14:textId="77777777" w:rsidR="0017239C" w:rsidRPr="00622BC6" w:rsidRDefault="0017239C" w:rsidP="004E6DA2">
            <w:pPr>
              <w:pStyle w:val="tabletext00"/>
              <w:jc w:val="right"/>
              <w:rPr>
                <w:ins w:id="9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FAB3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16" w:author="Author"/>
              </w:rPr>
            </w:pPr>
            <w:ins w:id="917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092578" w14:textId="77777777" w:rsidR="0017239C" w:rsidRPr="00622BC6" w:rsidRDefault="0017239C" w:rsidP="004E6DA2">
            <w:pPr>
              <w:pStyle w:val="tabletext00"/>
              <w:jc w:val="right"/>
              <w:rPr>
                <w:ins w:id="9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EF2C0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19" w:author="Author"/>
                <w:rFonts w:cs="Arial"/>
                <w:color w:val="000000"/>
                <w:szCs w:val="18"/>
              </w:rPr>
            </w:pPr>
            <w:ins w:id="920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A0F85" w14:textId="77777777" w:rsidR="0017239C" w:rsidRPr="00622BC6" w:rsidRDefault="0017239C" w:rsidP="004E6DA2">
            <w:pPr>
              <w:pStyle w:val="tabletext00"/>
              <w:jc w:val="right"/>
              <w:rPr>
                <w:ins w:id="92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23383" w14:textId="77777777" w:rsidR="0017239C" w:rsidRPr="00622BC6" w:rsidRDefault="0017239C" w:rsidP="004E6DA2">
            <w:pPr>
              <w:pStyle w:val="tabletext00"/>
              <w:rPr>
                <w:ins w:id="922" w:author="Author"/>
                <w:rFonts w:cs="Arial"/>
                <w:szCs w:val="18"/>
              </w:rPr>
            </w:pPr>
            <w:ins w:id="923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6C8F3A73" w14:textId="77777777" w:rsidTr="004E6DA2">
        <w:trPr>
          <w:cantSplit/>
          <w:trHeight w:val="190"/>
          <w:ins w:id="9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3B566E" w14:textId="77777777" w:rsidR="0017239C" w:rsidRPr="00622BC6" w:rsidRDefault="0017239C" w:rsidP="004E6DA2">
            <w:pPr>
              <w:pStyle w:val="tabletext00"/>
              <w:rPr>
                <w:ins w:id="9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FAEC6" w14:textId="77777777" w:rsidR="0017239C" w:rsidRPr="00622BC6" w:rsidRDefault="0017239C" w:rsidP="004E6DA2">
            <w:pPr>
              <w:pStyle w:val="tabletext00"/>
              <w:jc w:val="center"/>
              <w:rPr>
                <w:ins w:id="926" w:author="Author"/>
              </w:rPr>
            </w:pPr>
            <w:ins w:id="927" w:author="Author">
              <w:r w:rsidRPr="00622BC6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0C2AA" w14:textId="77777777" w:rsidR="0017239C" w:rsidRPr="00622BC6" w:rsidRDefault="0017239C" w:rsidP="004E6DA2">
            <w:pPr>
              <w:pStyle w:val="tabletext00"/>
              <w:rPr>
                <w:ins w:id="928" w:author="Author"/>
              </w:rPr>
            </w:pPr>
            <w:ins w:id="929" w:author="Author">
              <w:r w:rsidRPr="00622BC6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8BA58" w14:textId="77777777" w:rsidR="0017239C" w:rsidRPr="00622BC6" w:rsidRDefault="0017239C" w:rsidP="004E6DA2">
            <w:pPr>
              <w:pStyle w:val="tabletext00"/>
              <w:jc w:val="right"/>
              <w:rPr>
                <w:ins w:id="9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61797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31" w:author="Author"/>
              </w:rPr>
            </w:pPr>
            <w:ins w:id="932" w:author="Author">
              <w:r w:rsidRPr="00622BC6">
                <w:rPr>
                  <w:rFonts w:cs="Arial"/>
                  <w:color w:val="000000"/>
                  <w:szCs w:val="18"/>
                </w:rPr>
                <w:t>1879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EA11A" w14:textId="77777777" w:rsidR="0017239C" w:rsidRPr="00622BC6" w:rsidRDefault="0017239C" w:rsidP="004E6DA2">
            <w:pPr>
              <w:pStyle w:val="tabletext00"/>
              <w:jc w:val="right"/>
              <w:rPr>
                <w:ins w:id="9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74EF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34" w:author="Author"/>
                <w:rFonts w:cs="Arial"/>
                <w:color w:val="000000"/>
                <w:szCs w:val="18"/>
              </w:rPr>
            </w:pPr>
            <w:ins w:id="935" w:author="Author">
              <w:r w:rsidRPr="00622BC6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DBE09" w14:textId="77777777" w:rsidR="0017239C" w:rsidRPr="00622BC6" w:rsidRDefault="0017239C" w:rsidP="004E6DA2">
            <w:pPr>
              <w:pStyle w:val="tabletext00"/>
              <w:jc w:val="right"/>
              <w:rPr>
                <w:ins w:id="93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904AB7" w14:textId="77777777" w:rsidR="0017239C" w:rsidRPr="00622BC6" w:rsidRDefault="0017239C" w:rsidP="004E6DA2">
            <w:pPr>
              <w:pStyle w:val="tabletext00"/>
              <w:rPr>
                <w:ins w:id="937" w:author="Author"/>
                <w:rFonts w:cs="Arial"/>
                <w:szCs w:val="18"/>
              </w:rPr>
            </w:pPr>
            <w:ins w:id="938" w:author="Author">
              <w:r w:rsidRPr="00622BC6">
                <w:rPr>
                  <w:rFonts w:cs="Arial"/>
                  <w:color w:val="000000"/>
                  <w:szCs w:val="18"/>
                </w:rPr>
                <w:t>211</w:t>
              </w:r>
            </w:ins>
          </w:p>
        </w:tc>
      </w:tr>
      <w:tr w:rsidR="0017239C" w:rsidRPr="00622BC6" w14:paraId="20C53F1D" w14:textId="77777777" w:rsidTr="004E6DA2">
        <w:trPr>
          <w:cantSplit/>
          <w:trHeight w:val="190"/>
          <w:ins w:id="9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C2442A" w14:textId="77777777" w:rsidR="0017239C" w:rsidRPr="00622BC6" w:rsidRDefault="0017239C" w:rsidP="004E6DA2">
            <w:pPr>
              <w:pStyle w:val="tabletext00"/>
              <w:rPr>
                <w:ins w:id="9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DD8CC" w14:textId="77777777" w:rsidR="0017239C" w:rsidRPr="00622BC6" w:rsidRDefault="0017239C" w:rsidP="004E6DA2">
            <w:pPr>
              <w:pStyle w:val="tabletext00"/>
              <w:jc w:val="center"/>
              <w:rPr>
                <w:ins w:id="941" w:author="Author"/>
              </w:rPr>
            </w:pPr>
            <w:ins w:id="942" w:author="Author">
              <w:r w:rsidRPr="00622BC6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2E645" w14:textId="77777777" w:rsidR="0017239C" w:rsidRPr="00622BC6" w:rsidRDefault="0017239C" w:rsidP="004E6DA2">
            <w:pPr>
              <w:pStyle w:val="tabletext00"/>
              <w:rPr>
                <w:ins w:id="943" w:author="Author"/>
              </w:rPr>
            </w:pPr>
            <w:ins w:id="944" w:author="Author">
              <w:r w:rsidRPr="00622BC6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8CEF2" w14:textId="77777777" w:rsidR="0017239C" w:rsidRPr="00622BC6" w:rsidRDefault="0017239C" w:rsidP="004E6DA2">
            <w:pPr>
              <w:pStyle w:val="tabletext00"/>
              <w:jc w:val="right"/>
              <w:rPr>
                <w:ins w:id="9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7C05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46" w:author="Author"/>
              </w:rPr>
            </w:pPr>
            <w:ins w:id="947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CB1D81" w14:textId="77777777" w:rsidR="0017239C" w:rsidRPr="00622BC6" w:rsidRDefault="0017239C" w:rsidP="004E6DA2">
            <w:pPr>
              <w:pStyle w:val="tabletext00"/>
              <w:jc w:val="right"/>
              <w:rPr>
                <w:ins w:id="9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7C26B" w14:textId="77777777" w:rsidR="0017239C" w:rsidRPr="00622BC6" w:rsidRDefault="0017239C" w:rsidP="004E6DA2">
            <w:pPr>
              <w:pStyle w:val="tabletext00"/>
              <w:rPr>
                <w:ins w:id="949" w:author="Author"/>
                <w:rFonts w:cs="Arial"/>
                <w:szCs w:val="18"/>
              </w:rPr>
            </w:pPr>
            <w:ins w:id="950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2A5391" w14:textId="77777777" w:rsidR="0017239C" w:rsidRPr="00622BC6" w:rsidRDefault="0017239C" w:rsidP="004E6DA2">
            <w:pPr>
              <w:pStyle w:val="tabletext00"/>
              <w:jc w:val="right"/>
              <w:rPr>
                <w:ins w:id="95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4D392" w14:textId="77777777" w:rsidR="0017239C" w:rsidRPr="00622BC6" w:rsidRDefault="0017239C" w:rsidP="004E6DA2">
            <w:pPr>
              <w:pStyle w:val="tabletext00"/>
              <w:rPr>
                <w:ins w:id="952" w:author="Author"/>
                <w:rFonts w:cs="Arial"/>
                <w:szCs w:val="18"/>
              </w:rPr>
            </w:pPr>
            <w:ins w:id="953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596DF32D" w14:textId="77777777" w:rsidTr="004E6DA2">
        <w:trPr>
          <w:cantSplit/>
          <w:trHeight w:val="190"/>
          <w:ins w:id="9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13026B" w14:textId="77777777" w:rsidR="0017239C" w:rsidRPr="00622BC6" w:rsidRDefault="0017239C" w:rsidP="004E6DA2">
            <w:pPr>
              <w:pStyle w:val="tabletext00"/>
              <w:rPr>
                <w:ins w:id="9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9644" w14:textId="77777777" w:rsidR="0017239C" w:rsidRPr="00622BC6" w:rsidRDefault="0017239C" w:rsidP="004E6DA2">
            <w:pPr>
              <w:pStyle w:val="tabletext00"/>
              <w:jc w:val="center"/>
              <w:rPr>
                <w:ins w:id="956" w:author="Author"/>
              </w:rPr>
            </w:pPr>
            <w:ins w:id="957" w:author="Author">
              <w:r w:rsidRPr="00622BC6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18EE9" w14:textId="77777777" w:rsidR="0017239C" w:rsidRPr="00622BC6" w:rsidRDefault="0017239C" w:rsidP="004E6DA2">
            <w:pPr>
              <w:pStyle w:val="tabletext00"/>
              <w:rPr>
                <w:ins w:id="958" w:author="Author"/>
              </w:rPr>
            </w:pPr>
            <w:ins w:id="959" w:author="Author">
              <w:r w:rsidRPr="00622BC6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4632E" w14:textId="77777777" w:rsidR="0017239C" w:rsidRPr="00622BC6" w:rsidRDefault="0017239C" w:rsidP="004E6DA2">
            <w:pPr>
              <w:pStyle w:val="tabletext00"/>
              <w:jc w:val="right"/>
              <w:rPr>
                <w:ins w:id="9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D89C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61" w:author="Author"/>
              </w:rPr>
            </w:pPr>
            <w:ins w:id="962" w:author="Author">
              <w:r w:rsidRPr="00622BC6">
                <w:rPr>
                  <w:rFonts w:cs="Arial"/>
                  <w:color w:val="000000"/>
                  <w:szCs w:val="18"/>
                </w:rPr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EBFF6C" w14:textId="77777777" w:rsidR="0017239C" w:rsidRPr="00622BC6" w:rsidRDefault="0017239C" w:rsidP="004E6DA2">
            <w:pPr>
              <w:pStyle w:val="tabletext00"/>
              <w:jc w:val="right"/>
              <w:rPr>
                <w:ins w:id="9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2A16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64" w:author="Author"/>
                <w:rFonts w:cs="Arial"/>
                <w:color w:val="000000"/>
                <w:szCs w:val="18"/>
              </w:rPr>
            </w:pPr>
            <w:ins w:id="965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E7F8F0" w14:textId="77777777" w:rsidR="0017239C" w:rsidRPr="00622BC6" w:rsidRDefault="0017239C" w:rsidP="004E6DA2">
            <w:pPr>
              <w:pStyle w:val="tabletext00"/>
              <w:jc w:val="right"/>
              <w:rPr>
                <w:ins w:id="96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5F252" w14:textId="77777777" w:rsidR="0017239C" w:rsidRPr="00622BC6" w:rsidRDefault="0017239C" w:rsidP="004E6DA2">
            <w:pPr>
              <w:pStyle w:val="tabletext00"/>
              <w:rPr>
                <w:ins w:id="967" w:author="Author"/>
                <w:rFonts w:cs="Arial"/>
                <w:szCs w:val="18"/>
              </w:rPr>
            </w:pPr>
            <w:ins w:id="968" w:author="Author">
              <w:r w:rsidRPr="00622BC6">
                <w:rPr>
                  <w:rFonts w:cs="Arial"/>
                  <w:color w:val="000000"/>
                  <w:szCs w:val="18"/>
                </w:rPr>
                <w:t>198</w:t>
              </w:r>
            </w:ins>
          </w:p>
        </w:tc>
      </w:tr>
      <w:tr w:rsidR="0017239C" w:rsidRPr="00622BC6" w14:paraId="10C76399" w14:textId="77777777" w:rsidTr="004E6DA2">
        <w:trPr>
          <w:cantSplit/>
          <w:trHeight w:val="190"/>
          <w:ins w:id="9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16F8CF" w14:textId="77777777" w:rsidR="0017239C" w:rsidRPr="00622BC6" w:rsidRDefault="0017239C" w:rsidP="004E6DA2">
            <w:pPr>
              <w:pStyle w:val="tabletext00"/>
              <w:rPr>
                <w:ins w:id="9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419E2" w14:textId="77777777" w:rsidR="0017239C" w:rsidRPr="00622BC6" w:rsidRDefault="0017239C" w:rsidP="004E6DA2">
            <w:pPr>
              <w:pStyle w:val="tabletext00"/>
              <w:jc w:val="center"/>
              <w:rPr>
                <w:ins w:id="971" w:author="Author"/>
              </w:rPr>
            </w:pPr>
            <w:ins w:id="972" w:author="Author">
              <w:r w:rsidRPr="00622BC6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1B02B" w14:textId="77777777" w:rsidR="0017239C" w:rsidRPr="00622BC6" w:rsidRDefault="0017239C" w:rsidP="004E6DA2">
            <w:pPr>
              <w:pStyle w:val="tabletext00"/>
              <w:rPr>
                <w:ins w:id="973" w:author="Author"/>
              </w:rPr>
            </w:pPr>
            <w:ins w:id="974" w:author="Author">
              <w:r w:rsidRPr="00622BC6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03CE2" w14:textId="77777777" w:rsidR="0017239C" w:rsidRPr="00622BC6" w:rsidRDefault="0017239C" w:rsidP="004E6DA2">
            <w:pPr>
              <w:pStyle w:val="tabletext00"/>
              <w:jc w:val="right"/>
              <w:rPr>
                <w:ins w:id="9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AC8D1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76" w:author="Author"/>
              </w:rPr>
            </w:pPr>
            <w:ins w:id="977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AD3671" w14:textId="77777777" w:rsidR="0017239C" w:rsidRPr="00622BC6" w:rsidRDefault="0017239C" w:rsidP="004E6DA2">
            <w:pPr>
              <w:pStyle w:val="tabletext00"/>
              <w:jc w:val="right"/>
              <w:rPr>
                <w:ins w:id="9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E88C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79" w:author="Author"/>
                <w:rFonts w:cs="Arial"/>
                <w:color w:val="000000"/>
                <w:szCs w:val="18"/>
              </w:rPr>
            </w:pPr>
            <w:ins w:id="980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1501F" w14:textId="77777777" w:rsidR="0017239C" w:rsidRPr="00622BC6" w:rsidRDefault="0017239C" w:rsidP="004E6DA2">
            <w:pPr>
              <w:pStyle w:val="tabletext00"/>
              <w:jc w:val="right"/>
              <w:rPr>
                <w:ins w:id="98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B8056" w14:textId="77777777" w:rsidR="0017239C" w:rsidRPr="00622BC6" w:rsidRDefault="0017239C" w:rsidP="004E6DA2">
            <w:pPr>
              <w:pStyle w:val="tabletext00"/>
              <w:rPr>
                <w:ins w:id="982" w:author="Author"/>
                <w:rFonts w:cs="Arial"/>
                <w:szCs w:val="18"/>
              </w:rPr>
            </w:pPr>
            <w:ins w:id="983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609E7BDB" w14:textId="77777777" w:rsidTr="004E6DA2">
        <w:trPr>
          <w:cantSplit/>
          <w:trHeight w:val="190"/>
          <w:ins w:id="9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449DD4" w14:textId="77777777" w:rsidR="0017239C" w:rsidRPr="00622BC6" w:rsidRDefault="0017239C" w:rsidP="004E6DA2">
            <w:pPr>
              <w:pStyle w:val="tabletext00"/>
              <w:rPr>
                <w:ins w:id="9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79F29" w14:textId="77777777" w:rsidR="0017239C" w:rsidRPr="00622BC6" w:rsidRDefault="0017239C" w:rsidP="004E6DA2">
            <w:pPr>
              <w:pStyle w:val="tabletext00"/>
              <w:jc w:val="center"/>
              <w:rPr>
                <w:ins w:id="986" w:author="Author"/>
              </w:rPr>
            </w:pPr>
            <w:ins w:id="987" w:author="Author">
              <w:r w:rsidRPr="00622BC6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1DD3B" w14:textId="77777777" w:rsidR="0017239C" w:rsidRPr="00622BC6" w:rsidRDefault="0017239C" w:rsidP="004E6DA2">
            <w:pPr>
              <w:pStyle w:val="tabletext00"/>
              <w:rPr>
                <w:ins w:id="988" w:author="Author"/>
              </w:rPr>
            </w:pPr>
            <w:ins w:id="989" w:author="Author">
              <w:r w:rsidRPr="00622BC6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A10BA7" w14:textId="77777777" w:rsidR="0017239C" w:rsidRPr="00622BC6" w:rsidRDefault="0017239C" w:rsidP="004E6DA2">
            <w:pPr>
              <w:pStyle w:val="tabletext00"/>
              <w:jc w:val="right"/>
              <w:rPr>
                <w:ins w:id="9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49031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91" w:author="Author"/>
              </w:rPr>
            </w:pPr>
            <w:ins w:id="992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08B29F" w14:textId="77777777" w:rsidR="0017239C" w:rsidRPr="00622BC6" w:rsidRDefault="0017239C" w:rsidP="004E6DA2">
            <w:pPr>
              <w:pStyle w:val="tabletext00"/>
              <w:jc w:val="right"/>
              <w:rPr>
                <w:ins w:id="9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93DD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994" w:author="Author"/>
                <w:rFonts w:cs="Arial"/>
                <w:color w:val="000000"/>
                <w:szCs w:val="18"/>
              </w:rPr>
            </w:pPr>
            <w:ins w:id="995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5AD1B" w14:textId="77777777" w:rsidR="0017239C" w:rsidRPr="00622BC6" w:rsidRDefault="0017239C" w:rsidP="004E6DA2">
            <w:pPr>
              <w:pStyle w:val="tabletext00"/>
              <w:jc w:val="right"/>
              <w:rPr>
                <w:ins w:id="99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EBC66" w14:textId="77777777" w:rsidR="0017239C" w:rsidRPr="00622BC6" w:rsidRDefault="0017239C" w:rsidP="004E6DA2">
            <w:pPr>
              <w:pStyle w:val="tabletext00"/>
              <w:rPr>
                <w:ins w:id="997" w:author="Author"/>
                <w:rFonts w:cs="Arial"/>
                <w:szCs w:val="18"/>
              </w:rPr>
            </w:pPr>
            <w:ins w:id="998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5E117A13" w14:textId="77777777" w:rsidTr="004E6DA2">
        <w:trPr>
          <w:cantSplit/>
          <w:trHeight w:val="190"/>
          <w:ins w:id="9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02627E" w14:textId="77777777" w:rsidR="0017239C" w:rsidRPr="00622BC6" w:rsidRDefault="0017239C" w:rsidP="004E6DA2">
            <w:pPr>
              <w:pStyle w:val="tabletext00"/>
              <w:rPr>
                <w:ins w:id="10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3EC2" w14:textId="77777777" w:rsidR="0017239C" w:rsidRPr="00622BC6" w:rsidRDefault="0017239C" w:rsidP="004E6DA2">
            <w:pPr>
              <w:pStyle w:val="tabletext00"/>
              <w:jc w:val="center"/>
              <w:rPr>
                <w:ins w:id="1001" w:author="Author"/>
              </w:rPr>
            </w:pPr>
            <w:ins w:id="1002" w:author="Author">
              <w:r w:rsidRPr="00622BC6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98126" w14:textId="77777777" w:rsidR="0017239C" w:rsidRPr="00622BC6" w:rsidRDefault="0017239C" w:rsidP="004E6DA2">
            <w:pPr>
              <w:pStyle w:val="tabletext00"/>
              <w:rPr>
                <w:ins w:id="1003" w:author="Author"/>
              </w:rPr>
            </w:pPr>
            <w:ins w:id="1004" w:author="Author">
              <w:r w:rsidRPr="00622BC6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C857F" w14:textId="77777777" w:rsidR="0017239C" w:rsidRPr="00622BC6" w:rsidRDefault="0017239C" w:rsidP="004E6DA2">
            <w:pPr>
              <w:pStyle w:val="tabletext00"/>
              <w:jc w:val="right"/>
              <w:rPr>
                <w:ins w:id="10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A01D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06" w:author="Author"/>
              </w:rPr>
            </w:pPr>
            <w:ins w:id="1007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4C756" w14:textId="77777777" w:rsidR="0017239C" w:rsidRPr="00622BC6" w:rsidRDefault="0017239C" w:rsidP="004E6DA2">
            <w:pPr>
              <w:pStyle w:val="tabletext00"/>
              <w:jc w:val="right"/>
              <w:rPr>
                <w:ins w:id="10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FE3E5" w14:textId="77777777" w:rsidR="0017239C" w:rsidRPr="00622BC6" w:rsidRDefault="0017239C" w:rsidP="004E6DA2">
            <w:pPr>
              <w:pStyle w:val="tabletext00"/>
              <w:rPr>
                <w:ins w:id="1009" w:author="Author"/>
                <w:rFonts w:cs="Arial"/>
                <w:szCs w:val="18"/>
              </w:rPr>
            </w:pPr>
            <w:ins w:id="1010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67DC4" w14:textId="77777777" w:rsidR="0017239C" w:rsidRPr="00622BC6" w:rsidRDefault="0017239C" w:rsidP="004E6DA2">
            <w:pPr>
              <w:pStyle w:val="tabletext00"/>
              <w:jc w:val="right"/>
              <w:rPr>
                <w:ins w:id="101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39D2C" w14:textId="77777777" w:rsidR="0017239C" w:rsidRPr="00622BC6" w:rsidRDefault="0017239C" w:rsidP="004E6DA2">
            <w:pPr>
              <w:pStyle w:val="tabletext00"/>
              <w:rPr>
                <w:ins w:id="1012" w:author="Author"/>
                <w:rFonts w:cs="Arial"/>
                <w:szCs w:val="18"/>
              </w:rPr>
            </w:pPr>
            <w:ins w:id="1013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43AB7A51" w14:textId="77777777" w:rsidTr="004E6DA2">
        <w:trPr>
          <w:cantSplit/>
          <w:trHeight w:val="190"/>
          <w:ins w:id="10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85039E" w14:textId="77777777" w:rsidR="0017239C" w:rsidRPr="00622BC6" w:rsidRDefault="0017239C" w:rsidP="004E6DA2">
            <w:pPr>
              <w:pStyle w:val="tabletext00"/>
              <w:rPr>
                <w:ins w:id="10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8A0A3" w14:textId="77777777" w:rsidR="0017239C" w:rsidRPr="00622BC6" w:rsidRDefault="0017239C" w:rsidP="004E6DA2">
            <w:pPr>
              <w:pStyle w:val="tabletext00"/>
              <w:jc w:val="center"/>
              <w:rPr>
                <w:ins w:id="1016" w:author="Author"/>
              </w:rPr>
            </w:pPr>
            <w:ins w:id="1017" w:author="Author">
              <w:r w:rsidRPr="00622BC6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757B1" w14:textId="77777777" w:rsidR="0017239C" w:rsidRPr="00622BC6" w:rsidRDefault="0017239C" w:rsidP="004E6DA2">
            <w:pPr>
              <w:pStyle w:val="tabletext00"/>
              <w:rPr>
                <w:ins w:id="1018" w:author="Author"/>
              </w:rPr>
            </w:pPr>
            <w:ins w:id="1019" w:author="Author">
              <w:r w:rsidRPr="00622BC6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9C1045" w14:textId="77777777" w:rsidR="0017239C" w:rsidRPr="00622BC6" w:rsidRDefault="0017239C" w:rsidP="004E6DA2">
            <w:pPr>
              <w:pStyle w:val="tabletext00"/>
              <w:jc w:val="right"/>
              <w:rPr>
                <w:ins w:id="10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9014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21" w:author="Author"/>
              </w:rPr>
            </w:pPr>
            <w:ins w:id="1022" w:author="Author">
              <w:r w:rsidRPr="00622BC6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2F54F" w14:textId="77777777" w:rsidR="0017239C" w:rsidRPr="00622BC6" w:rsidRDefault="0017239C" w:rsidP="004E6DA2">
            <w:pPr>
              <w:pStyle w:val="tabletext00"/>
              <w:jc w:val="right"/>
              <w:rPr>
                <w:ins w:id="10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299C7C" w14:textId="77777777" w:rsidR="0017239C" w:rsidRPr="00622BC6" w:rsidRDefault="0017239C" w:rsidP="004E6DA2">
            <w:pPr>
              <w:pStyle w:val="tabletext00"/>
              <w:rPr>
                <w:ins w:id="1024" w:author="Author"/>
                <w:rFonts w:cs="Arial"/>
                <w:szCs w:val="18"/>
              </w:rPr>
            </w:pPr>
            <w:ins w:id="1025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651126" w14:textId="77777777" w:rsidR="0017239C" w:rsidRPr="00622BC6" w:rsidRDefault="0017239C" w:rsidP="004E6DA2">
            <w:pPr>
              <w:pStyle w:val="tabletext00"/>
              <w:jc w:val="right"/>
              <w:rPr>
                <w:ins w:id="102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F98F2" w14:textId="77777777" w:rsidR="0017239C" w:rsidRPr="00622BC6" w:rsidRDefault="0017239C" w:rsidP="004E6DA2">
            <w:pPr>
              <w:pStyle w:val="tabletext00"/>
              <w:rPr>
                <w:ins w:id="1027" w:author="Author"/>
                <w:rFonts w:cs="Arial"/>
                <w:szCs w:val="18"/>
              </w:rPr>
            </w:pPr>
            <w:ins w:id="1028" w:author="Author">
              <w:r w:rsidRPr="00622BC6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17239C" w:rsidRPr="00622BC6" w14:paraId="43202488" w14:textId="77777777" w:rsidTr="004E6DA2">
        <w:trPr>
          <w:cantSplit/>
          <w:trHeight w:val="190"/>
          <w:ins w:id="10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805FC0" w14:textId="77777777" w:rsidR="0017239C" w:rsidRPr="00622BC6" w:rsidRDefault="0017239C" w:rsidP="004E6DA2">
            <w:pPr>
              <w:pStyle w:val="tabletext00"/>
              <w:rPr>
                <w:ins w:id="10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18EC" w14:textId="77777777" w:rsidR="0017239C" w:rsidRPr="00622BC6" w:rsidRDefault="0017239C" w:rsidP="004E6DA2">
            <w:pPr>
              <w:pStyle w:val="tabletext00"/>
              <w:jc w:val="center"/>
              <w:rPr>
                <w:ins w:id="1031" w:author="Author"/>
              </w:rPr>
            </w:pPr>
            <w:ins w:id="1032" w:author="Author">
              <w:r w:rsidRPr="00622BC6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6FD35" w14:textId="77777777" w:rsidR="0017239C" w:rsidRPr="00622BC6" w:rsidRDefault="0017239C" w:rsidP="004E6DA2">
            <w:pPr>
              <w:pStyle w:val="tabletext00"/>
              <w:rPr>
                <w:ins w:id="1033" w:author="Author"/>
              </w:rPr>
            </w:pPr>
            <w:ins w:id="1034" w:author="Author">
              <w:r w:rsidRPr="00622BC6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CD49D" w14:textId="77777777" w:rsidR="0017239C" w:rsidRPr="00622BC6" w:rsidRDefault="0017239C" w:rsidP="004E6DA2">
            <w:pPr>
              <w:pStyle w:val="tabletext00"/>
              <w:jc w:val="right"/>
              <w:rPr>
                <w:ins w:id="10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5565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36" w:author="Author"/>
              </w:rPr>
            </w:pPr>
            <w:ins w:id="1037" w:author="Author">
              <w:r w:rsidRPr="00622BC6">
                <w:rPr>
                  <w:rFonts w:cs="Arial"/>
                  <w:color w:val="000000"/>
                  <w:szCs w:val="18"/>
                </w:rPr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E1023" w14:textId="77777777" w:rsidR="0017239C" w:rsidRPr="00622BC6" w:rsidRDefault="0017239C" w:rsidP="004E6DA2">
            <w:pPr>
              <w:pStyle w:val="tabletext00"/>
              <w:jc w:val="right"/>
              <w:rPr>
                <w:ins w:id="10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DE1F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39" w:author="Author"/>
                <w:rFonts w:cs="Arial"/>
                <w:color w:val="000000"/>
                <w:szCs w:val="18"/>
              </w:rPr>
            </w:pPr>
            <w:ins w:id="1040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526CA4" w14:textId="77777777" w:rsidR="0017239C" w:rsidRPr="00622BC6" w:rsidRDefault="0017239C" w:rsidP="004E6DA2">
            <w:pPr>
              <w:pStyle w:val="tabletext00"/>
              <w:jc w:val="right"/>
              <w:rPr>
                <w:ins w:id="104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E93FD" w14:textId="77777777" w:rsidR="0017239C" w:rsidRPr="00622BC6" w:rsidRDefault="0017239C" w:rsidP="004E6DA2">
            <w:pPr>
              <w:pStyle w:val="tabletext00"/>
              <w:rPr>
                <w:ins w:id="1042" w:author="Author"/>
                <w:rFonts w:cs="Arial"/>
                <w:szCs w:val="18"/>
              </w:rPr>
            </w:pPr>
            <w:ins w:id="1043" w:author="Author">
              <w:r w:rsidRPr="00622BC6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17239C" w:rsidRPr="00622BC6" w14:paraId="5A596E07" w14:textId="77777777" w:rsidTr="004E6DA2">
        <w:trPr>
          <w:cantSplit/>
          <w:trHeight w:val="190"/>
          <w:ins w:id="10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265B29" w14:textId="77777777" w:rsidR="0017239C" w:rsidRPr="00622BC6" w:rsidRDefault="0017239C" w:rsidP="004E6DA2">
            <w:pPr>
              <w:pStyle w:val="tabletext00"/>
              <w:rPr>
                <w:ins w:id="10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400FF" w14:textId="77777777" w:rsidR="0017239C" w:rsidRPr="00622BC6" w:rsidRDefault="0017239C" w:rsidP="004E6DA2">
            <w:pPr>
              <w:pStyle w:val="tabletext00"/>
              <w:jc w:val="center"/>
              <w:rPr>
                <w:ins w:id="1046" w:author="Author"/>
              </w:rPr>
            </w:pPr>
            <w:ins w:id="1047" w:author="Author">
              <w:r w:rsidRPr="00622BC6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70CF5" w14:textId="77777777" w:rsidR="0017239C" w:rsidRPr="00622BC6" w:rsidRDefault="0017239C" w:rsidP="004E6DA2">
            <w:pPr>
              <w:pStyle w:val="tabletext00"/>
              <w:rPr>
                <w:ins w:id="1048" w:author="Author"/>
              </w:rPr>
            </w:pPr>
            <w:ins w:id="1049" w:author="Author">
              <w:r w:rsidRPr="00622BC6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8D012" w14:textId="77777777" w:rsidR="0017239C" w:rsidRPr="00622BC6" w:rsidRDefault="0017239C" w:rsidP="004E6DA2">
            <w:pPr>
              <w:pStyle w:val="tabletext00"/>
              <w:jc w:val="right"/>
              <w:rPr>
                <w:ins w:id="10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31DC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51" w:author="Author"/>
              </w:rPr>
            </w:pPr>
            <w:ins w:id="1052" w:author="Author">
              <w:r w:rsidRPr="00622BC6">
                <w:rPr>
                  <w:rFonts w:cs="Arial"/>
                  <w:color w:val="000000"/>
                  <w:szCs w:val="18"/>
                </w:rPr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5B2473" w14:textId="77777777" w:rsidR="0017239C" w:rsidRPr="00622BC6" w:rsidRDefault="0017239C" w:rsidP="004E6DA2">
            <w:pPr>
              <w:pStyle w:val="tabletext00"/>
              <w:jc w:val="right"/>
              <w:rPr>
                <w:ins w:id="10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24DF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54" w:author="Author"/>
                <w:rFonts w:cs="Arial"/>
                <w:color w:val="000000"/>
                <w:szCs w:val="18"/>
              </w:rPr>
            </w:pPr>
            <w:ins w:id="1055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5855A" w14:textId="77777777" w:rsidR="0017239C" w:rsidRPr="00622BC6" w:rsidRDefault="0017239C" w:rsidP="004E6DA2">
            <w:pPr>
              <w:pStyle w:val="tabletext00"/>
              <w:jc w:val="right"/>
              <w:rPr>
                <w:ins w:id="105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97CE6" w14:textId="77777777" w:rsidR="0017239C" w:rsidRPr="00622BC6" w:rsidRDefault="0017239C" w:rsidP="004E6DA2">
            <w:pPr>
              <w:pStyle w:val="tabletext00"/>
              <w:rPr>
                <w:ins w:id="1057" w:author="Author"/>
                <w:rFonts w:cs="Arial"/>
                <w:szCs w:val="18"/>
              </w:rPr>
            </w:pPr>
            <w:ins w:id="1058" w:author="Author">
              <w:r w:rsidRPr="00622BC6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17239C" w:rsidRPr="00622BC6" w14:paraId="3377C20D" w14:textId="77777777" w:rsidTr="004E6DA2">
        <w:trPr>
          <w:cantSplit/>
          <w:trHeight w:val="190"/>
          <w:ins w:id="10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EE0A7" w14:textId="77777777" w:rsidR="0017239C" w:rsidRPr="00622BC6" w:rsidRDefault="0017239C" w:rsidP="004E6DA2">
            <w:pPr>
              <w:pStyle w:val="tabletext00"/>
              <w:rPr>
                <w:ins w:id="10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D45E8" w14:textId="77777777" w:rsidR="0017239C" w:rsidRPr="00622BC6" w:rsidRDefault="0017239C" w:rsidP="004E6DA2">
            <w:pPr>
              <w:pStyle w:val="tabletext00"/>
              <w:jc w:val="center"/>
              <w:rPr>
                <w:ins w:id="1061" w:author="Author"/>
              </w:rPr>
            </w:pPr>
            <w:ins w:id="1062" w:author="Author">
              <w:r w:rsidRPr="00622BC6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F8395" w14:textId="77777777" w:rsidR="0017239C" w:rsidRPr="00622BC6" w:rsidRDefault="0017239C" w:rsidP="004E6DA2">
            <w:pPr>
              <w:pStyle w:val="tabletext00"/>
              <w:rPr>
                <w:ins w:id="1063" w:author="Author"/>
              </w:rPr>
            </w:pPr>
            <w:ins w:id="1064" w:author="Author">
              <w:r w:rsidRPr="00622BC6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7F512" w14:textId="77777777" w:rsidR="0017239C" w:rsidRPr="00622BC6" w:rsidRDefault="0017239C" w:rsidP="004E6DA2">
            <w:pPr>
              <w:pStyle w:val="tabletext00"/>
              <w:jc w:val="right"/>
              <w:rPr>
                <w:ins w:id="10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019CD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66" w:author="Author"/>
              </w:rPr>
            </w:pPr>
            <w:ins w:id="1067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E9B958" w14:textId="77777777" w:rsidR="0017239C" w:rsidRPr="00622BC6" w:rsidRDefault="0017239C" w:rsidP="004E6DA2">
            <w:pPr>
              <w:pStyle w:val="tabletext00"/>
              <w:jc w:val="right"/>
              <w:rPr>
                <w:ins w:id="10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8406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69" w:author="Author"/>
                <w:rFonts w:cs="Arial"/>
                <w:color w:val="000000"/>
                <w:szCs w:val="18"/>
              </w:rPr>
            </w:pPr>
            <w:ins w:id="1070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ABA27" w14:textId="77777777" w:rsidR="0017239C" w:rsidRPr="00622BC6" w:rsidRDefault="0017239C" w:rsidP="004E6DA2">
            <w:pPr>
              <w:pStyle w:val="tabletext00"/>
              <w:jc w:val="right"/>
              <w:rPr>
                <w:ins w:id="107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4601C" w14:textId="77777777" w:rsidR="0017239C" w:rsidRPr="00622BC6" w:rsidRDefault="0017239C" w:rsidP="004E6DA2">
            <w:pPr>
              <w:pStyle w:val="tabletext00"/>
              <w:rPr>
                <w:ins w:id="1072" w:author="Author"/>
                <w:rFonts w:cs="Arial"/>
                <w:szCs w:val="18"/>
              </w:rPr>
            </w:pPr>
            <w:ins w:id="1073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1CB58089" w14:textId="77777777" w:rsidTr="004E6DA2">
        <w:trPr>
          <w:cantSplit/>
          <w:trHeight w:val="190"/>
          <w:ins w:id="10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5C4930" w14:textId="77777777" w:rsidR="0017239C" w:rsidRPr="00622BC6" w:rsidRDefault="0017239C" w:rsidP="004E6DA2">
            <w:pPr>
              <w:pStyle w:val="tabletext00"/>
              <w:rPr>
                <w:ins w:id="10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06F76" w14:textId="77777777" w:rsidR="0017239C" w:rsidRPr="00622BC6" w:rsidRDefault="0017239C" w:rsidP="004E6DA2">
            <w:pPr>
              <w:pStyle w:val="tabletext00"/>
              <w:jc w:val="center"/>
              <w:rPr>
                <w:ins w:id="1076" w:author="Author"/>
              </w:rPr>
            </w:pPr>
            <w:ins w:id="1077" w:author="Author">
              <w:r w:rsidRPr="00622BC6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0BE1B" w14:textId="77777777" w:rsidR="0017239C" w:rsidRPr="00622BC6" w:rsidRDefault="0017239C" w:rsidP="004E6DA2">
            <w:pPr>
              <w:pStyle w:val="tabletext00"/>
              <w:rPr>
                <w:ins w:id="1078" w:author="Author"/>
              </w:rPr>
            </w:pPr>
            <w:ins w:id="1079" w:author="Author">
              <w:r w:rsidRPr="00622BC6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A1383" w14:textId="77777777" w:rsidR="0017239C" w:rsidRPr="00622BC6" w:rsidRDefault="0017239C" w:rsidP="004E6DA2">
            <w:pPr>
              <w:pStyle w:val="tabletext00"/>
              <w:jc w:val="right"/>
              <w:rPr>
                <w:ins w:id="10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B4C4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81" w:author="Author"/>
              </w:rPr>
            </w:pPr>
            <w:ins w:id="1082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790DE9" w14:textId="77777777" w:rsidR="0017239C" w:rsidRPr="00622BC6" w:rsidRDefault="0017239C" w:rsidP="004E6DA2">
            <w:pPr>
              <w:pStyle w:val="tabletext00"/>
              <w:jc w:val="right"/>
              <w:rPr>
                <w:ins w:id="10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179B9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84" w:author="Author"/>
                <w:rFonts w:cs="Arial"/>
                <w:color w:val="000000"/>
                <w:szCs w:val="18"/>
              </w:rPr>
            </w:pPr>
            <w:ins w:id="1085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95BBB" w14:textId="77777777" w:rsidR="0017239C" w:rsidRPr="00622BC6" w:rsidRDefault="0017239C" w:rsidP="004E6DA2">
            <w:pPr>
              <w:pStyle w:val="tabletext00"/>
              <w:jc w:val="right"/>
              <w:rPr>
                <w:ins w:id="108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00E747" w14:textId="77777777" w:rsidR="0017239C" w:rsidRPr="00622BC6" w:rsidRDefault="0017239C" w:rsidP="004E6DA2">
            <w:pPr>
              <w:pStyle w:val="tabletext00"/>
              <w:rPr>
                <w:ins w:id="1087" w:author="Author"/>
                <w:rFonts w:cs="Arial"/>
                <w:szCs w:val="18"/>
              </w:rPr>
            </w:pPr>
            <w:ins w:id="1088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447E9157" w14:textId="77777777" w:rsidTr="004E6DA2">
        <w:trPr>
          <w:cantSplit/>
          <w:trHeight w:val="190"/>
          <w:ins w:id="10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10D76A" w14:textId="77777777" w:rsidR="0017239C" w:rsidRPr="00622BC6" w:rsidRDefault="0017239C" w:rsidP="004E6DA2">
            <w:pPr>
              <w:pStyle w:val="tabletext00"/>
              <w:rPr>
                <w:ins w:id="10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500EE" w14:textId="77777777" w:rsidR="0017239C" w:rsidRPr="00622BC6" w:rsidRDefault="0017239C" w:rsidP="004E6DA2">
            <w:pPr>
              <w:pStyle w:val="tabletext00"/>
              <w:jc w:val="center"/>
              <w:rPr>
                <w:ins w:id="1091" w:author="Author"/>
              </w:rPr>
            </w:pPr>
            <w:ins w:id="1092" w:author="Author">
              <w:r w:rsidRPr="00622BC6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19B60" w14:textId="77777777" w:rsidR="0017239C" w:rsidRPr="00622BC6" w:rsidRDefault="0017239C" w:rsidP="004E6DA2">
            <w:pPr>
              <w:pStyle w:val="tabletext00"/>
              <w:rPr>
                <w:ins w:id="1093" w:author="Author"/>
              </w:rPr>
            </w:pPr>
            <w:ins w:id="1094" w:author="Author">
              <w:r w:rsidRPr="00622BC6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D2A7E2" w14:textId="77777777" w:rsidR="0017239C" w:rsidRPr="00622BC6" w:rsidRDefault="0017239C" w:rsidP="004E6DA2">
            <w:pPr>
              <w:pStyle w:val="tabletext00"/>
              <w:jc w:val="right"/>
              <w:rPr>
                <w:ins w:id="10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F8C9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96" w:author="Author"/>
              </w:rPr>
            </w:pPr>
            <w:ins w:id="1097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41C165" w14:textId="77777777" w:rsidR="0017239C" w:rsidRPr="00622BC6" w:rsidRDefault="0017239C" w:rsidP="004E6DA2">
            <w:pPr>
              <w:pStyle w:val="tabletext00"/>
              <w:jc w:val="right"/>
              <w:rPr>
                <w:ins w:id="10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5042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099" w:author="Author"/>
                <w:rFonts w:cs="Arial"/>
                <w:color w:val="000000"/>
                <w:szCs w:val="18"/>
              </w:rPr>
            </w:pPr>
            <w:ins w:id="1100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E0CF1" w14:textId="77777777" w:rsidR="0017239C" w:rsidRPr="00622BC6" w:rsidRDefault="0017239C" w:rsidP="004E6DA2">
            <w:pPr>
              <w:pStyle w:val="tabletext00"/>
              <w:jc w:val="right"/>
              <w:rPr>
                <w:ins w:id="110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31DE5" w14:textId="77777777" w:rsidR="0017239C" w:rsidRPr="00622BC6" w:rsidRDefault="0017239C" w:rsidP="004E6DA2">
            <w:pPr>
              <w:pStyle w:val="tabletext00"/>
              <w:rPr>
                <w:ins w:id="1102" w:author="Author"/>
                <w:rFonts w:cs="Arial"/>
                <w:szCs w:val="18"/>
              </w:rPr>
            </w:pPr>
            <w:ins w:id="1103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7060C046" w14:textId="77777777" w:rsidTr="004E6DA2">
        <w:trPr>
          <w:cantSplit/>
          <w:trHeight w:val="190"/>
          <w:ins w:id="1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9A8475" w14:textId="77777777" w:rsidR="0017239C" w:rsidRPr="00622BC6" w:rsidRDefault="0017239C" w:rsidP="004E6DA2">
            <w:pPr>
              <w:pStyle w:val="tabletext00"/>
              <w:rPr>
                <w:ins w:id="11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4BC7" w14:textId="77777777" w:rsidR="0017239C" w:rsidRPr="00622BC6" w:rsidRDefault="0017239C" w:rsidP="004E6DA2">
            <w:pPr>
              <w:pStyle w:val="tabletext00"/>
              <w:jc w:val="center"/>
              <w:rPr>
                <w:ins w:id="1106" w:author="Author"/>
              </w:rPr>
            </w:pPr>
            <w:ins w:id="1107" w:author="Author">
              <w:r w:rsidRPr="00622BC6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FF1DF" w14:textId="77777777" w:rsidR="0017239C" w:rsidRPr="00622BC6" w:rsidRDefault="0017239C" w:rsidP="004E6DA2">
            <w:pPr>
              <w:pStyle w:val="tabletext00"/>
              <w:rPr>
                <w:ins w:id="1108" w:author="Author"/>
              </w:rPr>
            </w:pPr>
            <w:ins w:id="1109" w:author="Author">
              <w:r w:rsidRPr="00622BC6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EFD62" w14:textId="77777777" w:rsidR="0017239C" w:rsidRPr="00622BC6" w:rsidRDefault="0017239C" w:rsidP="004E6DA2">
            <w:pPr>
              <w:pStyle w:val="tabletext00"/>
              <w:jc w:val="right"/>
              <w:rPr>
                <w:ins w:id="11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B7EB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11" w:author="Author"/>
              </w:rPr>
            </w:pPr>
            <w:ins w:id="1112" w:author="Author">
              <w:r w:rsidRPr="00622BC6">
                <w:rPr>
                  <w:rFonts w:cs="Arial"/>
                  <w:color w:val="000000"/>
                  <w:szCs w:val="18"/>
                </w:rPr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199584" w14:textId="77777777" w:rsidR="0017239C" w:rsidRPr="00622BC6" w:rsidRDefault="0017239C" w:rsidP="004E6DA2">
            <w:pPr>
              <w:pStyle w:val="tabletext00"/>
              <w:jc w:val="right"/>
              <w:rPr>
                <w:ins w:id="11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9AAA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14" w:author="Author"/>
                <w:rFonts w:cs="Arial"/>
                <w:color w:val="000000"/>
                <w:szCs w:val="18"/>
              </w:rPr>
            </w:pPr>
            <w:ins w:id="1115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65210F" w14:textId="77777777" w:rsidR="0017239C" w:rsidRPr="00622BC6" w:rsidRDefault="0017239C" w:rsidP="004E6DA2">
            <w:pPr>
              <w:pStyle w:val="tabletext00"/>
              <w:jc w:val="right"/>
              <w:rPr>
                <w:ins w:id="111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22C78" w14:textId="77777777" w:rsidR="0017239C" w:rsidRPr="00622BC6" w:rsidRDefault="0017239C" w:rsidP="004E6DA2">
            <w:pPr>
              <w:pStyle w:val="tabletext00"/>
              <w:rPr>
                <w:ins w:id="1117" w:author="Author"/>
                <w:rFonts w:cs="Arial"/>
                <w:szCs w:val="18"/>
              </w:rPr>
            </w:pPr>
            <w:ins w:id="1118" w:author="Author">
              <w:r w:rsidRPr="00622BC6">
                <w:rPr>
                  <w:rFonts w:cs="Arial"/>
                  <w:color w:val="000000"/>
                  <w:szCs w:val="18"/>
                </w:rPr>
                <w:t>307</w:t>
              </w:r>
            </w:ins>
          </w:p>
        </w:tc>
      </w:tr>
      <w:tr w:rsidR="0017239C" w:rsidRPr="00622BC6" w14:paraId="157BD5C2" w14:textId="77777777" w:rsidTr="004E6DA2">
        <w:trPr>
          <w:cantSplit/>
          <w:trHeight w:val="190"/>
          <w:ins w:id="1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BD1E9D" w14:textId="77777777" w:rsidR="0017239C" w:rsidRPr="00622BC6" w:rsidRDefault="0017239C" w:rsidP="004E6DA2">
            <w:pPr>
              <w:pStyle w:val="tabletext00"/>
              <w:rPr>
                <w:ins w:id="1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C3723" w14:textId="77777777" w:rsidR="0017239C" w:rsidRPr="00622BC6" w:rsidRDefault="0017239C" w:rsidP="004E6DA2">
            <w:pPr>
              <w:pStyle w:val="tabletext00"/>
              <w:jc w:val="center"/>
              <w:rPr>
                <w:ins w:id="1121" w:author="Author"/>
              </w:rPr>
            </w:pPr>
            <w:ins w:id="1122" w:author="Author">
              <w:r w:rsidRPr="00622BC6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C2C35" w14:textId="77777777" w:rsidR="0017239C" w:rsidRPr="00622BC6" w:rsidRDefault="0017239C" w:rsidP="004E6DA2">
            <w:pPr>
              <w:pStyle w:val="tabletext00"/>
              <w:rPr>
                <w:ins w:id="1123" w:author="Author"/>
              </w:rPr>
            </w:pPr>
            <w:ins w:id="1124" w:author="Author">
              <w:r w:rsidRPr="00622BC6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68B5B6" w14:textId="77777777" w:rsidR="0017239C" w:rsidRPr="00622BC6" w:rsidRDefault="0017239C" w:rsidP="004E6DA2">
            <w:pPr>
              <w:pStyle w:val="tabletext00"/>
              <w:jc w:val="right"/>
              <w:rPr>
                <w:ins w:id="11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FD36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26" w:author="Author"/>
              </w:rPr>
            </w:pPr>
            <w:ins w:id="1127" w:author="Author">
              <w:r w:rsidRPr="00622BC6">
                <w:rPr>
                  <w:rFonts w:cs="Arial"/>
                  <w:color w:val="000000"/>
                  <w:szCs w:val="18"/>
                </w:rPr>
                <w:t>2381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2DA015" w14:textId="77777777" w:rsidR="0017239C" w:rsidRPr="00622BC6" w:rsidRDefault="0017239C" w:rsidP="004E6DA2">
            <w:pPr>
              <w:pStyle w:val="tabletext00"/>
              <w:jc w:val="right"/>
              <w:rPr>
                <w:ins w:id="11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3300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29" w:author="Author"/>
                <w:rFonts w:cs="Arial"/>
                <w:color w:val="000000"/>
                <w:szCs w:val="18"/>
              </w:rPr>
            </w:pPr>
            <w:ins w:id="1130" w:author="Author">
              <w:r w:rsidRPr="00622BC6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653AF" w14:textId="77777777" w:rsidR="0017239C" w:rsidRPr="00622BC6" w:rsidRDefault="0017239C" w:rsidP="004E6DA2">
            <w:pPr>
              <w:pStyle w:val="tabletext00"/>
              <w:jc w:val="right"/>
              <w:rPr>
                <w:ins w:id="113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543EF" w14:textId="77777777" w:rsidR="0017239C" w:rsidRPr="00622BC6" w:rsidRDefault="0017239C" w:rsidP="004E6DA2">
            <w:pPr>
              <w:pStyle w:val="tabletext00"/>
              <w:rPr>
                <w:ins w:id="1132" w:author="Author"/>
                <w:rFonts w:cs="Arial"/>
                <w:szCs w:val="18"/>
              </w:rPr>
            </w:pPr>
            <w:ins w:id="1133" w:author="Author">
              <w:r w:rsidRPr="00622BC6">
                <w:rPr>
                  <w:rFonts w:cs="Arial"/>
                  <w:color w:val="000000"/>
                  <w:szCs w:val="18"/>
                </w:rPr>
                <w:t>229</w:t>
              </w:r>
            </w:ins>
          </w:p>
        </w:tc>
      </w:tr>
      <w:tr w:rsidR="0017239C" w:rsidRPr="00622BC6" w14:paraId="71E0DCF1" w14:textId="77777777" w:rsidTr="004E6DA2">
        <w:trPr>
          <w:cantSplit/>
          <w:trHeight w:val="190"/>
          <w:ins w:id="1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C43437" w14:textId="77777777" w:rsidR="0017239C" w:rsidRPr="00622BC6" w:rsidRDefault="0017239C" w:rsidP="004E6DA2">
            <w:pPr>
              <w:pStyle w:val="tabletext00"/>
              <w:rPr>
                <w:ins w:id="1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3F96B" w14:textId="77777777" w:rsidR="0017239C" w:rsidRPr="00622BC6" w:rsidRDefault="0017239C" w:rsidP="004E6DA2">
            <w:pPr>
              <w:pStyle w:val="tabletext00"/>
              <w:jc w:val="center"/>
              <w:rPr>
                <w:ins w:id="1136" w:author="Author"/>
              </w:rPr>
            </w:pPr>
            <w:ins w:id="1137" w:author="Author">
              <w:r w:rsidRPr="00622BC6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7D19" w14:textId="77777777" w:rsidR="0017239C" w:rsidRPr="00622BC6" w:rsidRDefault="0017239C" w:rsidP="004E6DA2">
            <w:pPr>
              <w:pStyle w:val="tabletext00"/>
              <w:rPr>
                <w:ins w:id="1138" w:author="Author"/>
              </w:rPr>
            </w:pPr>
            <w:ins w:id="1139" w:author="Author">
              <w:r w:rsidRPr="00622BC6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01241" w14:textId="77777777" w:rsidR="0017239C" w:rsidRPr="00622BC6" w:rsidRDefault="0017239C" w:rsidP="004E6DA2">
            <w:pPr>
              <w:pStyle w:val="tabletext00"/>
              <w:jc w:val="right"/>
              <w:rPr>
                <w:ins w:id="11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9304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41" w:author="Author"/>
              </w:rPr>
            </w:pPr>
            <w:ins w:id="1142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E5735" w14:textId="77777777" w:rsidR="0017239C" w:rsidRPr="00622BC6" w:rsidRDefault="0017239C" w:rsidP="004E6DA2">
            <w:pPr>
              <w:pStyle w:val="tabletext00"/>
              <w:jc w:val="right"/>
              <w:rPr>
                <w:ins w:id="11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45B4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44" w:author="Author"/>
                <w:rFonts w:cs="Arial"/>
                <w:color w:val="000000"/>
                <w:szCs w:val="18"/>
              </w:rPr>
            </w:pPr>
            <w:ins w:id="1145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2F8B03" w14:textId="77777777" w:rsidR="0017239C" w:rsidRPr="00622BC6" w:rsidRDefault="0017239C" w:rsidP="004E6DA2">
            <w:pPr>
              <w:pStyle w:val="tabletext00"/>
              <w:jc w:val="right"/>
              <w:rPr>
                <w:ins w:id="114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4DD76" w14:textId="77777777" w:rsidR="0017239C" w:rsidRPr="00622BC6" w:rsidRDefault="0017239C" w:rsidP="004E6DA2">
            <w:pPr>
              <w:pStyle w:val="tabletext00"/>
              <w:rPr>
                <w:ins w:id="1147" w:author="Author"/>
                <w:rFonts w:cs="Arial"/>
                <w:szCs w:val="18"/>
              </w:rPr>
            </w:pPr>
            <w:ins w:id="1148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267D5E46" w14:textId="77777777" w:rsidTr="004E6DA2">
        <w:trPr>
          <w:cantSplit/>
          <w:trHeight w:val="190"/>
          <w:ins w:id="11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890B07" w14:textId="77777777" w:rsidR="0017239C" w:rsidRPr="00622BC6" w:rsidRDefault="0017239C" w:rsidP="004E6DA2">
            <w:pPr>
              <w:pStyle w:val="tabletext00"/>
              <w:rPr>
                <w:ins w:id="11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8E096" w14:textId="77777777" w:rsidR="0017239C" w:rsidRPr="00622BC6" w:rsidRDefault="0017239C" w:rsidP="004E6DA2">
            <w:pPr>
              <w:pStyle w:val="tabletext00"/>
              <w:jc w:val="center"/>
              <w:rPr>
                <w:ins w:id="1151" w:author="Author"/>
              </w:rPr>
            </w:pPr>
            <w:ins w:id="1152" w:author="Author">
              <w:r w:rsidRPr="00622BC6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CBA8C" w14:textId="77777777" w:rsidR="0017239C" w:rsidRPr="00622BC6" w:rsidRDefault="0017239C" w:rsidP="004E6DA2">
            <w:pPr>
              <w:pStyle w:val="tabletext00"/>
              <w:rPr>
                <w:ins w:id="1153" w:author="Author"/>
              </w:rPr>
            </w:pPr>
            <w:ins w:id="1154" w:author="Author">
              <w:r w:rsidRPr="00622BC6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D87D0" w14:textId="77777777" w:rsidR="0017239C" w:rsidRPr="00622BC6" w:rsidRDefault="0017239C" w:rsidP="004E6DA2">
            <w:pPr>
              <w:pStyle w:val="tabletext00"/>
              <w:jc w:val="right"/>
              <w:rPr>
                <w:ins w:id="11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70399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56" w:author="Author"/>
              </w:rPr>
            </w:pPr>
            <w:ins w:id="1157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F0A09" w14:textId="77777777" w:rsidR="0017239C" w:rsidRPr="00622BC6" w:rsidRDefault="0017239C" w:rsidP="004E6DA2">
            <w:pPr>
              <w:pStyle w:val="tabletext00"/>
              <w:jc w:val="right"/>
              <w:rPr>
                <w:ins w:id="11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0D87B" w14:textId="77777777" w:rsidR="0017239C" w:rsidRPr="00622BC6" w:rsidRDefault="0017239C" w:rsidP="004E6DA2">
            <w:pPr>
              <w:pStyle w:val="tabletext00"/>
              <w:rPr>
                <w:ins w:id="1159" w:author="Author"/>
                <w:rFonts w:cs="Arial"/>
                <w:szCs w:val="18"/>
              </w:rPr>
            </w:pPr>
            <w:ins w:id="1160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DBF06" w14:textId="77777777" w:rsidR="0017239C" w:rsidRPr="00622BC6" w:rsidRDefault="0017239C" w:rsidP="004E6DA2">
            <w:pPr>
              <w:pStyle w:val="tabletext00"/>
              <w:jc w:val="right"/>
              <w:rPr>
                <w:ins w:id="116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628F0" w14:textId="77777777" w:rsidR="0017239C" w:rsidRPr="00622BC6" w:rsidRDefault="0017239C" w:rsidP="004E6DA2">
            <w:pPr>
              <w:pStyle w:val="tabletext00"/>
              <w:rPr>
                <w:ins w:id="1162" w:author="Author"/>
                <w:rFonts w:cs="Arial"/>
                <w:szCs w:val="18"/>
              </w:rPr>
            </w:pPr>
            <w:ins w:id="1163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36C0CA23" w14:textId="77777777" w:rsidTr="004E6DA2">
        <w:trPr>
          <w:cantSplit/>
          <w:trHeight w:val="190"/>
          <w:ins w:id="11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966A2A" w14:textId="77777777" w:rsidR="0017239C" w:rsidRPr="00622BC6" w:rsidRDefault="0017239C" w:rsidP="004E6DA2">
            <w:pPr>
              <w:pStyle w:val="tabletext00"/>
              <w:rPr>
                <w:ins w:id="11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392B7" w14:textId="77777777" w:rsidR="0017239C" w:rsidRPr="00622BC6" w:rsidRDefault="0017239C" w:rsidP="004E6DA2">
            <w:pPr>
              <w:pStyle w:val="tabletext00"/>
              <w:jc w:val="center"/>
              <w:rPr>
                <w:ins w:id="1166" w:author="Author"/>
              </w:rPr>
            </w:pPr>
            <w:ins w:id="1167" w:author="Author">
              <w:r w:rsidRPr="00622BC6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05EEF" w14:textId="77777777" w:rsidR="0017239C" w:rsidRPr="00622BC6" w:rsidRDefault="0017239C" w:rsidP="004E6DA2">
            <w:pPr>
              <w:pStyle w:val="tabletext00"/>
              <w:rPr>
                <w:ins w:id="1168" w:author="Author"/>
              </w:rPr>
            </w:pPr>
            <w:ins w:id="1169" w:author="Author">
              <w:r w:rsidRPr="00622BC6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D6B23F" w14:textId="77777777" w:rsidR="0017239C" w:rsidRPr="00622BC6" w:rsidRDefault="0017239C" w:rsidP="004E6DA2">
            <w:pPr>
              <w:pStyle w:val="tabletext00"/>
              <w:jc w:val="right"/>
              <w:rPr>
                <w:ins w:id="11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0CFF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71" w:author="Author"/>
              </w:rPr>
            </w:pPr>
            <w:ins w:id="1172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B5F4BE" w14:textId="77777777" w:rsidR="0017239C" w:rsidRPr="00622BC6" w:rsidRDefault="0017239C" w:rsidP="004E6DA2">
            <w:pPr>
              <w:pStyle w:val="tabletext00"/>
              <w:jc w:val="right"/>
              <w:rPr>
                <w:ins w:id="11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7AEC9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74" w:author="Author"/>
                <w:rFonts w:cs="Arial"/>
                <w:color w:val="000000"/>
                <w:szCs w:val="18"/>
              </w:rPr>
            </w:pPr>
            <w:ins w:id="1175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37FAC" w14:textId="77777777" w:rsidR="0017239C" w:rsidRPr="00622BC6" w:rsidRDefault="0017239C" w:rsidP="004E6DA2">
            <w:pPr>
              <w:pStyle w:val="tabletext00"/>
              <w:jc w:val="right"/>
              <w:rPr>
                <w:ins w:id="117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5DE5F" w14:textId="77777777" w:rsidR="0017239C" w:rsidRPr="00622BC6" w:rsidRDefault="0017239C" w:rsidP="004E6DA2">
            <w:pPr>
              <w:pStyle w:val="tabletext00"/>
              <w:rPr>
                <w:ins w:id="1177" w:author="Author"/>
                <w:rFonts w:cs="Arial"/>
                <w:szCs w:val="18"/>
              </w:rPr>
            </w:pPr>
            <w:ins w:id="1178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3C0BE109" w14:textId="77777777" w:rsidTr="004E6DA2">
        <w:trPr>
          <w:cantSplit/>
          <w:trHeight w:val="190"/>
          <w:ins w:id="11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178293" w14:textId="77777777" w:rsidR="0017239C" w:rsidRPr="00622BC6" w:rsidRDefault="0017239C" w:rsidP="004E6DA2">
            <w:pPr>
              <w:pStyle w:val="tabletext00"/>
              <w:rPr>
                <w:ins w:id="11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8FD6C" w14:textId="77777777" w:rsidR="0017239C" w:rsidRPr="00622BC6" w:rsidRDefault="0017239C" w:rsidP="004E6DA2">
            <w:pPr>
              <w:pStyle w:val="tabletext00"/>
              <w:jc w:val="center"/>
              <w:rPr>
                <w:ins w:id="1181" w:author="Author"/>
              </w:rPr>
            </w:pPr>
            <w:ins w:id="1182" w:author="Author">
              <w:r w:rsidRPr="00622BC6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EDEAB" w14:textId="77777777" w:rsidR="0017239C" w:rsidRPr="00622BC6" w:rsidRDefault="0017239C" w:rsidP="004E6DA2">
            <w:pPr>
              <w:pStyle w:val="tabletext00"/>
              <w:rPr>
                <w:ins w:id="1183" w:author="Author"/>
              </w:rPr>
            </w:pPr>
            <w:ins w:id="1184" w:author="Author">
              <w:r w:rsidRPr="00622BC6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11612" w14:textId="77777777" w:rsidR="0017239C" w:rsidRPr="00622BC6" w:rsidRDefault="0017239C" w:rsidP="004E6DA2">
            <w:pPr>
              <w:pStyle w:val="tabletext00"/>
              <w:jc w:val="right"/>
              <w:rPr>
                <w:ins w:id="11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8831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86" w:author="Author"/>
              </w:rPr>
            </w:pPr>
            <w:ins w:id="1187" w:author="Author">
              <w:r w:rsidRPr="00622BC6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AA975" w14:textId="77777777" w:rsidR="0017239C" w:rsidRPr="00622BC6" w:rsidRDefault="0017239C" w:rsidP="004E6DA2">
            <w:pPr>
              <w:pStyle w:val="tabletext00"/>
              <w:jc w:val="right"/>
              <w:rPr>
                <w:ins w:id="11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3B0A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189" w:author="Author"/>
                <w:rFonts w:cs="Arial"/>
                <w:color w:val="000000"/>
                <w:szCs w:val="18"/>
              </w:rPr>
            </w:pPr>
            <w:ins w:id="1190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3C5F54" w14:textId="77777777" w:rsidR="0017239C" w:rsidRPr="00622BC6" w:rsidRDefault="0017239C" w:rsidP="004E6DA2">
            <w:pPr>
              <w:pStyle w:val="tabletext00"/>
              <w:jc w:val="right"/>
              <w:rPr>
                <w:ins w:id="119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1F049" w14:textId="77777777" w:rsidR="0017239C" w:rsidRPr="00622BC6" w:rsidRDefault="0017239C" w:rsidP="004E6DA2">
            <w:pPr>
              <w:pStyle w:val="tabletext00"/>
              <w:rPr>
                <w:ins w:id="1192" w:author="Author"/>
                <w:rFonts w:cs="Arial"/>
                <w:szCs w:val="18"/>
              </w:rPr>
            </w:pPr>
            <w:ins w:id="1193" w:author="Author">
              <w:r w:rsidRPr="00622BC6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7239C" w:rsidRPr="00622BC6" w14:paraId="0506CA80" w14:textId="77777777" w:rsidTr="004E6DA2">
        <w:trPr>
          <w:cantSplit/>
          <w:trHeight w:val="190"/>
          <w:ins w:id="1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C4D8CF" w14:textId="77777777" w:rsidR="0017239C" w:rsidRPr="00622BC6" w:rsidRDefault="0017239C" w:rsidP="004E6DA2">
            <w:pPr>
              <w:pStyle w:val="tabletext00"/>
              <w:rPr>
                <w:ins w:id="11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E3C10" w14:textId="77777777" w:rsidR="0017239C" w:rsidRPr="00622BC6" w:rsidRDefault="0017239C" w:rsidP="004E6DA2">
            <w:pPr>
              <w:pStyle w:val="tabletext00"/>
              <w:jc w:val="center"/>
              <w:rPr>
                <w:ins w:id="1196" w:author="Author"/>
              </w:rPr>
            </w:pPr>
            <w:ins w:id="1197" w:author="Author">
              <w:r w:rsidRPr="00622BC6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31ADD" w14:textId="77777777" w:rsidR="0017239C" w:rsidRPr="00622BC6" w:rsidRDefault="0017239C" w:rsidP="004E6DA2">
            <w:pPr>
              <w:pStyle w:val="tabletext00"/>
              <w:rPr>
                <w:ins w:id="1198" w:author="Author"/>
              </w:rPr>
            </w:pPr>
            <w:ins w:id="1199" w:author="Author">
              <w:r w:rsidRPr="00622BC6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A5D16" w14:textId="77777777" w:rsidR="0017239C" w:rsidRPr="00622BC6" w:rsidRDefault="0017239C" w:rsidP="004E6DA2">
            <w:pPr>
              <w:pStyle w:val="tabletext00"/>
              <w:jc w:val="right"/>
              <w:rPr>
                <w:ins w:id="12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1F5C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01" w:author="Author"/>
              </w:rPr>
            </w:pPr>
            <w:ins w:id="1202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F8707" w14:textId="77777777" w:rsidR="0017239C" w:rsidRPr="00622BC6" w:rsidRDefault="0017239C" w:rsidP="004E6DA2">
            <w:pPr>
              <w:pStyle w:val="tabletext00"/>
              <w:jc w:val="right"/>
              <w:rPr>
                <w:ins w:id="12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7BCAF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04" w:author="Author"/>
                <w:rFonts w:cs="Arial"/>
                <w:color w:val="000000"/>
                <w:szCs w:val="18"/>
              </w:rPr>
            </w:pPr>
            <w:ins w:id="1205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25709E" w14:textId="77777777" w:rsidR="0017239C" w:rsidRPr="00622BC6" w:rsidRDefault="0017239C" w:rsidP="004E6DA2">
            <w:pPr>
              <w:pStyle w:val="tabletext00"/>
              <w:jc w:val="right"/>
              <w:rPr>
                <w:ins w:id="120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E3AE9" w14:textId="77777777" w:rsidR="0017239C" w:rsidRPr="00622BC6" w:rsidRDefault="0017239C" w:rsidP="004E6DA2">
            <w:pPr>
              <w:pStyle w:val="tabletext00"/>
              <w:rPr>
                <w:ins w:id="1207" w:author="Author"/>
                <w:rFonts w:cs="Arial"/>
                <w:szCs w:val="18"/>
              </w:rPr>
            </w:pPr>
            <w:ins w:id="1208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3939A41E" w14:textId="77777777" w:rsidTr="004E6DA2">
        <w:trPr>
          <w:cantSplit/>
          <w:trHeight w:val="190"/>
          <w:ins w:id="1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933969" w14:textId="77777777" w:rsidR="0017239C" w:rsidRPr="00622BC6" w:rsidRDefault="0017239C" w:rsidP="004E6DA2">
            <w:pPr>
              <w:pStyle w:val="tabletext00"/>
              <w:rPr>
                <w:ins w:id="12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E51BA" w14:textId="77777777" w:rsidR="0017239C" w:rsidRPr="00622BC6" w:rsidRDefault="0017239C" w:rsidP="004E6DA2">
            <w:pPr>
              <w:pStyle w:val="tabletext00"/>
              <w:jc w:val="center"/>
              <w:rPr>
                <w:ins w:id="1211" w:author="Author"/>
              </w:rPr>
            </w:pPr>
            <w:ins w:id="1212" w:author="Author">
              <w:r w:rsidRPr="00622BC6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22BA7" w14:textId="77777777" w:rsidR="0017239C" w:rsidRPr="00622BC6" w:rsidRDefault="0017239C" w:rsidP="004E6DA2">
            <w:pPr>
              <w:pStyle w:val="tabletext00"/>
              <w:rPr>
                <w:ins w:id="1213" w:author="Author"/>
              </w:rPr>
            </w:pPr>
            <w:ins w:id="1214" w:author="Author">
              <w:r w:rsidRPr="00622BC6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192C4" w14:textId="77777777" w:rsidR="0017239C" w:rsidRPr="00622BC6" w:rsidRDefault="0017239C" w:rsidP="004E6DA2">
            <w:pPr>
              <w:pStyle w:val="tabletext00"/>
              <w:jc w:val="right"/>
              <w:rPr>
                <w:ins w:id="12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82EA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16" w:author="Author"/>
              </w:rPr>
            </w:pPr>
            <w:ins w:id="1217" w:author="Author">
              <w:r w:rsidRPr="00622BC6">
                <w:rPr>
                  <w:rFonts w:cs="Arial"/>
                  <w:color w:val="000000"/>
                  <w:szCs w:val="18"/>
                </w:rPr>
                <w:t>2022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2F1D9" w14:textId="77777777" w:rsidR="0017239C" w:rsidRPr="00622BC6" w:rsidRDefault="0017239C" w:rsidP="004E6DA2">
            <w:pPr>
              <w:pStyle w:val="tabletext00"/>
              <w:jc w:val="right"/>
              <w:rPr>
                <w:ins w:id="12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4CD6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19" w:author="Author"/>
                <w:rFonts w:cs="Arial"/>
                <w:color w:val="000000"/>
                <w:szCs w:val="18"/>
              </w:rPr>
            </w:pPr>
            <w:ins w:id="1220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8AB66" w14:textId="77777777" w:rsidR="0017239C" w:rsidRPr="00622BC6" w:rsidRDefault="0017239C" w:rsidP="004E6DA2">
            <w:pPr>
              <w:pStyle w:val="tabletext00"/>
              <w:jc w:val="right"/>
              <w:rPr>
                <w:ins w:id="122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47718" w14:textId="77777777" w:rsidR="0017239C" w:rsidRPr="00622BC6" w:rsidRDefault="0017239C" w:rsidP="004E6DA2">
            <w:pPr>
              <w:pStyle w:val="tabletext00"/>
              <w:rPr>
                <w:ins w:id="1222" w:author="Author"/>
                <w:rFonts w:cs="Arial"/>
                <w:szCs w:val="18"/>
              </w:rPr>
            </w:pPr>
            <w:ins w:id="1223" w:author="Author">
              <w:r w:rsidRPr="00622BC6">
                <w:rPr>
                  <w:rFonts w:cs="Arial"/>
                  <w:color w:val="000000"/>
                  <w:szCs w:val="18"/>
                </w:rPr>
                <w:t>228</w:t>
              </w:r>
            </w:ins>
          </w:p>
        </w:tc>
      </w:tr>
      <w:tr w:rsidR="0017239C" w:rsidRPr="00622BC6" w14:paraId="5ABC15A3" w14:textId="77777777" w:rsidTr="004E6DA2">
        <w:trPr>
          <w:cantSplit/>
          <w:trHeight w:val="190"/>
          <w:ins w:id="1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59E8EA" w14:textId="77777777" w:rsidR="0017239C" w:rsidRPr="00622BC6" w:rsidRDefault="0017239C" w:rsidP="004E6DA2">
            <w:pPr>
              <w:pStyle w:val="tabletext00"/>
              <w:rPr>
                <w:ins w:id="1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946ED" w14:textId="77777777" w:rsidR="0017239C" w:rsidRPr="00622BC6" w:rsidRDefault="0017239C" w:rsidP="004E6DA2">
            <w:pPr>
              <w:pStyle w:val="tabletext00"/>
              <w:jc w:val="center"/>
              <w:rPr>
                <w:ins w:id="1226" w:author="Author"/>
              </w:rPr>
            </w:pPr>
            <w:ins w:id="1227" w:author="Author">
              <w:r w:rsidRPr="00622BC6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2DDEC" w14:textId="77777777" w:rsidR="0017239C" w:rsidRPr="00622BC6" w:rsidRDefault="0017239C" w:rsidP="004E6DA2">
            <w:pPr>
              <w:pStyle w:val="tabletext00"/>
              <w:rPr>
                <w:ins w:id="1228" w:author="Author"/>
              </w:rPr>
            </w:pPr>
            <w:ins w:id="1229" w:author="Author">
              <w:r w:rsidRPr="00622BC6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868D3" w14:textId="77777777" w:rsidR="0017239C" w:rsidRPr="00622BC6" w:rsidRDefault="0017239C" w:rsidP="004E6DA2">
            <w:pPr>
              <w:pStyle w:val="tabletext00"/>
              <w:jc w:val="right"/>
              <w:rPr>
                <w:ins w:id="12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A221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31" w:author="Author"/>
              </w:rPr>
            </w:pPr>
            <w:ins w:id="1232" w:author="Author">
              <w:r w:rsidRPr="00622BC6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D9E7F4" w14:textId="77777777" w:rsidR="0017239C" w:rsidRPr="00622BC6" w:rsidRDefault="0017239C" w:rsidP="004E6DA2">
            <w:pPr>
              <w:pStyle w:val="tabletext00"/>
              <w:jc w:val="right"/>
              <w:rPr>
                <w:ins w:id="12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44632" w14:textId="77777777" w:rsidR="0017239C" w:rsidRPr="00622BC6" w:rsidRDefault="0017239C" w:rsidP="004E6DA2">
            <w:pPr>
              <w:pStyle w:val="tabletext00"/>
              <w:rPr>
                <w:ins w:id="1234" w:author="Author"/>
                <w:rFonts w:cs="Arial"/>
                <w:szCs w:val="18"/>
              </w:rPr>
            </w:pPr>
            <w:ins w:id="1235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5BBBE" w14:textId="77777777" w:rsidR="0017239C" w:rsidRPr="00622BC6" w:rsidRDefault="0017239C" w:rsidP="004E6DA2">
            <w:pPr>
              <w:pStyle w:val="tabletext00"/>
              <w:jc w:val="right"/>
              <w:rPr>
                <w:ins w:id="123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017C1" w14:textId="77777777" w:rsidR="0017239C" w:rsidRPr="00622BC6" w:rsidRDefault="0017239C" w:rsidP="004E6DA2">
            <w:pPr>
              <w:pStyle w:val="tabletext00"/>
              <w:rPr>
                <w:ins w:id="1237" w:author="Author"/>
                <w:rFonts w:cs="Arial"/>
                <w:szCs w:val="18"/>
              </w:rPr>
            </w:pPr>
            <w:ins w:id="1238" w:author="Author">
              <w:r w:rsidRPr="00622BC6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17239C" w:rsidRPr="00622BC6" w14:paraId="216B1C34" w14:textId="77777777" w:rsidTr="004E6DA2">
        <w:trPr>
          <w:cantSplit/>
          <w:trHeight w:val="190"/>
          <w:ins w:id="12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96F5D6" w14:textId="77777777" w:rsidR="0017239C" w:rsidRPr="00622BC6" w:rsidRDefault="0017239C" w:rsidP="004E6DA2">
            <w:pPr>
              <w:pStyle w:val="tabletext00"/>
              <w:rPr>
                <w:ins w:id="1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21AF6" w14:textId="77777777" w:rsidR="0017239C" w:rsidRPr="00622BC6" w:rsidRDefault="0017239C" w:rsidP="004E6DA2">
            <w:pPr>
              <w:pStyle w:val="tabletext00"/>
              <w:jc w:val="center"/>
              <w:rPr>
                <w:ins w:id="1241" w:author="Author"/>
              </w:rPr>
            </w:pPr>
            <w:ins w:id="1242" w:author="Author">
              <w:r w:rsidRPr="00622BC6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131E6" w14:textId="77777777" w:rsidR="0017239C" w:rsidRPr="00622BC6" w:rsidRDefault="0017239C" w:rsidP="004E6DA2">
            <w:pPr>
              <w:pStyle w:val="tabletext00"/>
              <w:rPr>
                <w:ins w:id="1243" w:author="Author"/>
              </w:rPr>
            </w:pPr>
            <w:ins w:id="1244" w:author="Author">
              <w:r w:rsidRPr="00622BC6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418EC" w14:textId="77777777" w:rsidR="0017239C" w:rsidRPr="00622BC6" w:rsidRDefault="0017239C" w:rsidP="004E6DA2">
            <w:pPr>
              <w:pStyle w:val="tabletext00"/>
              <w:jc w:val="right"/>
              <w:rPr>
                <w:ins w:id="12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CD03C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46" w:author="Author"/>
              </w:rPr>
            </w:pPr>
            <w:ins w:id="1247" w:author="Author">
              <w:r w:rsidRPr="00622BC6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17C93B" w14:textId="77777777" w:rsidR="0017239C" w:rsidRPr="00622BC6" w:rsidRDefault="0017239C" w:rsidP="004E6DA2">
            <w:pPr>
              <w:pStyle w:val="tabletext00"/>
              <w:jc w:val="right"/>
              <w:rPr>
                <w:ins w:id="12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FBCA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49" w:author="Author"/>
                <w:rFonts w:cs="Arial"/>
                <w:color w:val="000000"/>
                <w:szCs w:val="18"/>
              </w:rPr>
            </w:pPr>
            <w:ins w:id="1250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4C21C" w14:textId="77777777" w:rsidR="0017239C" w:rsidRPr="00622BC6" w:rsidRDefault="0017239C" w:rsidP="004E6DA2">
            <w:pPr>
              <w:pStyle w:val="tabletext00"/>
              <w:jc w:val="right"/>
              <w:rPr>
                <w:ins w:id="125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7808A" w14:textId="77777777" w:rsidR="0017239C" w:rsidRPr="00622BC6" w:rsidRDefault="0017239C" w:rsidP="004E6DA2">
            <w:pPr>
              <w:pStyle w:val="tabletext00"/>
              <w:rPr>
                <w:ins w:id="1252" w:author="Author"/>
                <w:rFonts w:cs="Arial"/>
                <w:szCs w:val="18"/>
              </w:rPr>
            </w:pPr>
            <w:ins w:id="1253" w:author="Author">
              <w:r w:rsidRPr="00622BC6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7239C" w:rsidRPr="00622BC6" w14:paraId="60F69719" w14:textId="77777777" w:rsidTr="004E6DA2">
        <w:trPr>
          <w:cantSplit/>
          <w:trHeight w:val="190"/>
          <w:ins w:id="1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25CA4A" w14:textId="77777777" w:rsidR="0017239C" w:rsidRPr="00622BC6" w:rsidRDefault="0017239C" w:rsidP="004E6DA2">
            <w:pPr>
              <w:pStyle w:val="tabletext00"/>
              <w:rPr>
                <w:ins w:id="1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E32BA" w14:textId="77777777" w:rsidR="0017239C" w:rsidRPr="00622BC6" w:rsidRDefault="0017239C" w:rsidP="004E6DA2">
            <w:pPr>
              <w:pStyle w:val="tabletext00"/>
              <w:jc w:val="center"/>
              <w:rPr>
                <w:ins w:id="1256" w:author="Author"/>
              </w:rPr>
            </w:pPr>
            <w:ins w:id="1257" w:author="Author">
              <w:r w:rsidRPr="00622BC6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CEC1A" w14:textId="77777777" w:rsidR="0017239C" w:rsidRPr="00622BC6" w:rsidRDefault="0017239C" w:rsidP="004E6DA2">
            <w:pPr>
              <w:pStyle w:val="tabletext00"/>
              <w:rPr>
                <w:ins w:id="1258" w:author="Author"/>
              </w:rPr>
            </w:pPr>
            <w:ins w:id="1259" w:author="Author">
              <w:r w:rsidRPr="00622BC6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7A75D0" w14:textId="77777777" w:rsidR="0017239C" w:rsidRPr="00622BC6" w:rsidRDefault="0017239C" w:rsidP="004E6DA2">
            <w:pPr>
              <w:pStyle w:val="tabletext00"/>
              <w:jc w:val="right"/>
              <w:rPr>
                <w:ins w:id="12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069AA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61" w:author="Author"/>
              </w:rPr>
            </w:pPr>
            <w:ins w:id="1262" w:author="Author">
              <w:r w:rsidRPr="00622BC6">
                <w:rPr>
                  <w:rFonts w:cs="Arial"/>
                  <w:color w:val="000000"/>
                  <w:szCs w:val="18"/>
                </w:rPr>
                <w:t>1978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70C2D" w14:textId="77777777" w:rsidR="0017239C" w:rsidRPr="00622BC6" w:rsidRDefault="0017239C" w:rsidP="004E6DA2">
            <w:pPr>
              <w:pStyle w:val="tabletext00"/>
              <w:jc w:val="right"/>
              <w:rPr>
                <w:ins w:id="12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4ACD3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64" w:author="Author"/>
                <w:rFonts w:cs="Arial"/>
                <w:color w:val="000000"/>
                <w:szCs w:val="18"/>
              </w:rPr>
            </w:pPr>
            <w:ins w:id="1265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FEA5C" w14:textId="77777777" w:rsidR="0017239C" w:rsidRPr="00622BC6" w:rsidRDefault="0017239C" w:rsidP="004E6DA2">
            <w:pPr>
              <w:pStyle w:val="tabletext00"/>
              <w:jc w:val="right"/>
              <w:rPr>
                <w:ins w:id="126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E9F6B" w14:textId="77777777" w:rsidR="0017239C" w:rsidRPr="00622BC6" w:rsidRDefault="0017239C" w:rsidP="004E6DA2">
            <w:pPr>
              <w:pStyle w:val="tabletext00"/>
              <w:rPr>
                <w:ins w:id="1267" w:author="Author"/>
                <w:rFonts w:cs="Arial"/>
                <w:szCs w:val="18"/>
              </w:rPr>
            </w:pPr>
            <w:ins w:id="1268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6771FC06" w14:textId="77777777" w:rsidTr="004E6DA2">
        <w:trPr>
          <w:cantSplit/>
          <w:trHeight w:val="190"/>
          <w:ins w:id="1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0F8201" w14:textId="77777777" w:rsidR="0017239C" w:rsidRPr="00622BC6" w:rsidRDefault="0017239C" w:rsidP="004E6DA2">
            <w:pPr>
              <w:pStyle w:val="tabletext00"/>
              <w:rPr>
                <w:ins w:id="12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B5E18" w14:textId="77777777" w:rsidR="0017239C" w:rsidRPr="00622BC6" w:rsidRDefault="0017239C" w:rsidP="004E6DA2">
            <w:pPr>
              <w:pStyle w:val="tabletext00"/>
              <w:jc w:val="center"/>
              <w:rPr>
                <w:ins w:id="1271" w:author="Author"/>
              </w:rPr>
            </w:pPr>
            <w:ins w:id="1272" w:author="Author">
              <w:r w:rsidRPr="00622BC6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590C5" w14:textId="77777777" w:rsidR="0017239C" w:rsidRPr="00622BC6" w:rsidRDefault="0017239C" w:rsidP="004E6DA2">
            <w:pPr>
              <w:pStyle w:val="tabletext00"/>
              <w:rPr>
                <w:ins w:id="1273" w:author="Author"/>
              </w:rPr>
            </w:pPr>
            <w:ins w:id="1274" w:author="Author">
              <w:r w:rsidRPr="00622BC6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9F8513" w14:textId="77777777" w:rsidR="0017239C" w:rsidRPr="00622BC6" w:rsidRDefault="0017239C" w:rsidP="004E6DA2">
            <w:pPr>
              <w:pStyle w:val="tabletext00"/>
              <w:jc w:val="right"/>
              <w:rPr>
                <w:ins w:id="12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0E38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76" w:author="Author"/>
              </w:rPr>
            </w:pPr>
            <w:ins w:id="1277" w:author="Author">
              <w:r w:rsidRPr="00622BC6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E5594E" w14:textId="77777777" w:rsidR="0017239C" w:rsidRPr="00622BC6" w:rsidRDefault="0017239C" w:rsidP="004E6DA2">
            <w:pPr>
              <w:pStyle w:val="tabletext00"/>
              <w:jc w:val="right"/>
              <w:rPr>
                <w:ins w:id="12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FE61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79" w:author="Author"/>
                <w:rFonts w:cs="Arial"/>
                <w:color w:val="000000"/>
                <w:szCs w:val="18"/>
              </w:rPr>
            </w:pPr>
            <w:ins w:id="1280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A0733" w14:textId="77777777" w:rsidR="0017239C" w:rsidRPr="00622BC6" w:rsidRDefault="0017239C" w:rsidP="004E6DA2">
            <w:pPr>
              <w:pStyle w:val="tabletext00"/>
              <w:jc w:val="right"/>
              <w:rPr>
                <w:ins w:id="128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02EE05" w14:textId="77777777" w:rsidR="0017239C" w:rsidRPr="00622BC6" w:rsidRDefault="0017239C" w:rsidP="004E6DA2">
            <w:pPr>
              <w:pStyle w:val="tabletext00"/>
              <w:rPr>
                <w:ins w:id="1282" w:author="Author"/>
                <w:rFonts w:cs="Arial"/>
                <w:szCs w:val="18"/>
              </w:rPr>
            </w:pPr>
            <w:ins w:id="1283" w:author="Author">
              <w:r w:rsidRPr="00622BC6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17239C" w:rsidRPr="00622BC6" w14:paraId="310ACAC9" w14:textId="77777777" w:rsidTr="004E6DA2">
        <w:trPr>
          <w:cantSplit/>
          <w:trHeight w:val="190"/>
          <w:ins w:id="1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DE5397" w14:textId="77777777" w:rsidR="0017239C" w:rsidRPr="00622BC6" w:rsidRDefault="0017239C" w:rsidP="004E6DA2">
            <w:pPr>
              <w:pStyle w:val="tabletext00"/>
              <w:rPr>
                <w:ins w:id="1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9806D" w14:textId="77777777" w:rsidR="0017239C" w:rsidRPr="00622BC6" w:rsidRDefault="0017239C" w:rsidP="004E6DA2">
            <w:pPr>
              <w:pStyle w:val="tabletext00"/>
              <w:jc w:val="center"/>
              <w:rPr>
                <w:ins w:id="1286" w:author="Author"/>
              </w:rPr>
            </w:pPr>
            <w:ins w:id="1287" w:author="Author">
              <w:r w:rsidRPr="00622BC6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B4C1" w14:textId="77777777" w:rsidR="0017239C" w:rsidRPr="00622BC6" w:rsidRDefault="0017239C" w:rsidP="004E6DA2">
            <w:pPr>
              <w:pStyle w:val="tabletext00"/>
              <w:rPr>
                <w:ins w:id="1288" w:author="Author"/>
              </w:rPr>
            </w:pPr>
            <w:ins w:id="1289" w:author="Author">
              <w:r w:rsidRPr="00622BC6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3442E" w14:textId="77777777" w:rsidR="0017239C" w:rsidRPr="00622BC6" w:rsidRDefault="0017239C" w:rsidP="004E6DA2">
            <w:pPr>
              <w:pStyle w:val="tabletext00"/>
              <w:jc w:val="right"/>
              <w:rPr>
                <w:ins w:id="12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FB5A0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291" w:author="Author"/>
              </w:rPr>
            </w:pPr>
            <w:ins w:id="1292" w:author="Author">
              <w:r w:rsidRPr="00622BC6">
                <w:rPr>
                  <w:rFonts w:cs="Arial"/>
                  <w:color w:val="000000"/>
                  <w:szCs w:val="18"/>
                </w:rPr>
                <w:t>2771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A672E" w14:textId="77777777" w:rsidR="0017239C" w:rsidRPr="00622BC6" w:rsidRDefault="0017239C" w:rsidP="004E6DA2">
            <w:pPr>
              <w:pStyle w:val="tabletext00"/>
              <w:jc w:val="right"/>
              <w:rPr>
                <w:ins w:id="12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55455" w14:textId="77777777" w:rsidR="0017239C" w:rsidRPr="00622BC6" w:rsidRDefault="0017239C" w:rsidP="004E6DA2">
            <w:pPr>
              <w:pStyle w:val="tabletext00"/>
              <w:rPr>
                <w:ins w:id="1294" w:author="Author"/>
                <w:rFonts w:cs="Arial"/>
                <w:szCs w:val="18"/>
              </w:rPr>
            </w:pPr>
            <w:ins w:id="1295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12E34" w14:textId="77777777" w:rsidR="0017239C" w:rsidRPr="00622BC6" w:rsidRDefault="0017239C" w:rsidP="004E6DA2">
            <w:pPr>
              <w:pStyle w:val="tabletext00"/>
              <w:jc w:val="right"/>
              <w:rPr>
                <w:ins w:id="129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6634F8" w14:textId="77777777" w:rsidR="0017239C" w:rsidRPr="00622BC6" w:rsidRDefault="0017239C" w:rsidP="004E6DA2">
            <w:pPr>
              <w:pStyle w:val="tabletext00"/>
              <w:rPr>
                <w:ins w:id="1297" w:author="Author"/>
                <w:rFonts w:cs="Arial"/>
                <w:szCs w:val="18"/>
              </w:rPr>
            </w:pPr>
            <w:ins w:id="1298" w:author="Author">
              <w:r w:rsidRPr="00622BC6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17239C" w:rsidRPr="00622BC6" w14:paraId="522BC937" w14:textId="77777777" w:rsidTr="004E6DA2">
        <w:trPr>
          <w:cantSplit/>
          <w:trHeight w:val="190"/>
          <w:ins w:id="1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125FCF" w14:textId="77777777" w:rsidR="0017239C" w:rsidRPr="00622BC6" w:rsidRDefault="0017239C" w:rsidP="004E6DA2">
            <w:pPr>
              <w:pStyle w:val="tabletext00"/>
              <w:rPr>
                <w:ins w:id="1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23310" w14:textId="77777777" w:rsidR="0017239C" w:rsidRPr="00622BC6" w:rsidRDefault="0017239C" w:rsidP="004E6DA2">
            <w:pPr>
              <w:pStyle w:val="tabletext00"/>
              <w:jc w:val="center"/>
              <w:rPr>
                <w:ins w:id="1301" w:author="Author"/>
              </w:rPr>
            </w:pPr>
            <w:ins w:id="1302" w:author="Author">
              <w:r w:rsidRPr="00622BC6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D9C65" w14:textId="77777777" w:rsidR="0017239C" w:rsidRPr="00622BC6" w:rsidRDefault="0017239C" w:rsidP="004E6DA2">
            <w:pPr>
              <w:pStyle w:val="tabletext00"/>
              <w:rPr>
                <w:ins w:id="1303" w:author="Author"/>
              </w:rPr>
            </w:pPr>
            <w:ins w:id="1304" w:author="Author">
              <w:r w:rsidRPr="00622BC6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858F47" w14:textId="77777777" w:rsidR="0017239C" w:rsidRPr="00622BC6" w:rsidRDefault="0017239C" w:rsidP="004E6DA2">
            <w:pPr>
              <w:pStyle w:val="tabletext00"/>
              <w:jc w:val="right"/>
              <w:rPr>
                <w:ins w:id="13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686A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06" w:author="Author"/>
              </w:rPr>
            </w:pPr>
            <w:ins w:id="1307" w:author="Author">
              <w:r w:rsidRPr="00622BC6">
                <w:rPr>
                  <w:rFonts w:cs="Arial"/>
                  <w:color w:val="000000"/>
                  <w:szCs w:val="18"/>
                </w:rPr>
                <w:t>2737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8E281" w14:textId="77777777" w:rsidR="0017239C" w:rsidRPr="00622BC6" w:rsidRDefault="0017239C" w:rsidP="004E6DA2">
            <w:pPr>
              <w:pStyle w:val="tabletext00"/>
              <w:jc w:val="right"/>
              <w:rPr>
                <w:ins w:id="13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631EC" w14:textId="77777777" w:rsidR="0017239C" w:rsidRPr="00622BC6" w:rsidRDefault="0017239C" w:rsidP="004E6DA2">
            <w:pPr>
              <w:pStyle w:val="tabletext00"/>
              <w:rPr>
                <w:ins w:id="1309" w:author="Author"/>
                <w:rFonts w:cs="Arial"/>
                <w:szCs w:val="18"/>
              </w:rPr>
            </w:pPr>
            <w:ins w:id="1310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861A62" w14:textId="77777777" w:rsidR="0017239C" w:rsidRPr="00622BC6" w:rsidRDefault="0017239C" w:rsidP="004E6DA2">
            <w:pPr>
              <w:pStyle w:val="tabletext00"/>
              <w:jc w:val="right"/>
              <w:rPr>
                <w:ins w:id="131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AEC797" w14:textId="77777777" w:rsidR="0017239C" w:rsidRPr="00622BC6" w:rsidRDefault="0017239C" w:rsidP="004E6DA2">
            <w:pPr>
              <w:pStyle w:val="tabletext00"/>
              <w:rPr>
                <w:ins w:id="1312" w:author="Author"/>
                <w:rFonts w:cs="Arial"/>
                <w:szCs w:val="18"/>
              </w:rPr>
            </w:pPr>
            <w:ins w:id="1313" w:author="Author">
              <w:r w:rsidRPr="00622BC6">
                <w:rPr>
                  <w:rFonts w:cs="Arial"/>
                  <w:color w:val="000000"/>
                  <w:szCs w:val="18"/>
                </w:rPr>
                <w:t>212</w:t>
              </w:r>
            </w:ins>
          </w:p>
        </w:tc>
      </w:tr>
      <w:tr w:rsidR="0017239C" w:rsidRPr="00622BC6" w14:paraId="6F5CAE21" w14:textId="77777777" w:rsidTr="004E6DA2">
        <w:trPr>
          <w:cantSplit/>
          <w:trHeight w:val="190"/>
          <w:ins w:id="1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D32941" w14:textId="77777777" w:rsidR="0017239C" w:rsidRPr="00622BC6" w:rsidRDefault="0017239C" w:rsidP="004E6DA2">
            <w:pPr>
              <w:pStyle w:val="tabletext00"/>
              <w:rPr>
                <w:ins w:id="13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2A07E" w14:textId="77777777" w:rsidR="0017239C" w:rsidRPr="00622BC6" w:rsidRDefault="0017239C" w:rsidP="004E6DA2">
            <w:pPr>
              <w:pStyle w:val="tabletext00"/>
              <w:jc w:val="center"/>
              <w:rPr>
                <w:ins w:id="1316" w:author="Author"/>
              </w:rPr>
            </w:pPr>
            <w:ins w:id="1317" w:author="Author">
              <w:r w:rsidRPr="00622BC6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3E19C" w14:textId="77777777" w:rsidR="0017239C" w:rsidRPr="00622BC6" w:rsidRDefault="0017239C" w:rsidP="004E6DA2">
            <w:pPr>
              <w:pStyle w:val="tabletext00"/>
              <w:rPr>
                <w:ins w:id="1318" w:author="Author"/>
              </w:rPr>
            </w:pPr>
            <w:ins w:id="1319" w:author="Author">
              <w:r w:rsidRPr="00622BC6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2DD5C" w14:textId="77777777" w:rsidR="0017239C" w:rsidRPr="00622BC6" w:rsidRDefault="0017239C" w:rsidP="004E6DA2">
            <w:pPr>
              <w:pStyle w:val="tabletext00"/>
              <w:jc w:val="right"/>
              <w:rPr>
                <w:ins w:id="13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2FB65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21" w:author="Author"/>
              </w:rPr>
            </w:pPr>
            <w:ins w:id="1322" w:author="Author">
              <w:r w:rsidRPr="00622BC6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033DE3" w14:textId="77777777" w:rsidR="0017239C" w:rsidRPr="00622BC6" w:rsidRDefault="0017239C" w:rsidP="004E6DA2">
            <w:pPr>
              <w:pStyle w:val="tabletext00"/>
              <w:jc w:val="right"/>
              <w:rPr>
                <w:ins w:id="13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A1265" w14:textId="77777777" w:rsidR="0017239C" w:rsidRPr="00622BC6" w:rsidRDefault="0017239C" w:rsidP="004E6DA2">
            <w:pPr>
              <w:pStyle w:val="tabletext00"/>
              <w:rPr>
                <w:ins w:id="1324" w:author="Author"/>
                <w:rFonts w:cs="Arial"/>
                <w:szCs w:val="18"/>
              </w:rPr>
            </w:pPr>
            <w:ins w:id="1325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079DE" w14:textId="77777777" w:rsidR="0017239C" w:rsidRPr="00622BC6" w:rsidRDefault="0017239C" w:rsidP="004E6DA2">
            <w:pPr>
              <w:pStyle w:val="tabletext00"/>
              <w:jc w:val="right"/>
              <w:rPr>
                <w:ins w:id="132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016EF" w14:textId="77777777" w:rsidR="0017239C" w:rsidRPr="00622BC6" w:rsidRDefault="0017239C" w:rsidP="004E6DA2">
            <w:pPr>
              <w:pStyle w:val="tabletext00"/>
              <w:rPr>
                <w:ins w:id="1327" w:author="Author"/>
                <w:rFonts w:cs="Arial"/>
                <w:szCs w:val="18"/>
              </w:rPr>
            </w:pPr>
            <w:ins w:id="1328" w:author="Author">
              <w:r w:rsidRPr="00622BC6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17239C" w:rsidRPr="00622BC6" w14:paraId="71FB6E02" w14:textId="77777777" w:rsidTr="004E6DA2">
        <w:trPr>
          <w:cantSplit/>
          <w:trHeight w:val="190"/>
          <w:ins w:id="1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9129FD" w14:textId="77777777" w:rsidR="0017239C" w:rsidRPr="00622BC6" w:rsidRDefault="0017239C" w:rsidP="004E6DA2">
            <w:pPr>
              <w:pStyle w:val="tabletext00"/>
              <w:rPr>
                <w:ins w:id="1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AE72" w14:textId="77777777" w:rsidR="0017239C" w:rsidRPr="00622BC6" w:rsidRDefault="0017239C" w:rsidP="004E6DA2">
            <w:pPr>
              <w:pStyle w:val="tabletext00"/>
              <w:jc w:val="center"/>
              <w:rPr>
                <w:ins w:id="1331" w:author="Author"/>
              </w:rPr>
            </w:pPr>
            <w:ins w:id="1332" w:author="Author">
              <w:r w:rsidRPr="00622BC6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51598" w14:textId="77777777" w:rsidR="0017239C" w:rsidRPr="00622BC6" w:rsidRDefault="0017239C" w:rsidP="004E6DA2">
            <w:pPr>
              <w:pStyle w:val="tabletext00"/>
              <w:rPr>
                <w:ins w:id="1333" w:author="Author"/>
              </w:rPr>
            </w:pPr>
            <w:ins w:id="1334" w:author="Author">
              <w:r w:rsidRPr="00622BC6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3A3B50" w14:textId="77777777" w:rsidR="0017239C" w:rsidRPr="00622BC6" w:rsidRDefault="0017239C" w:rsidP="004E6DA2">
            <w:pPr>
              <w:pStyle w:val="tabletext00"/>
              <w:jc w:val="right"/>
              <w:rPr>
                <w:ins w:id="13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256C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36" w:author="Author"/>
              </w:rPr>
            </w:pPr>
            <w:ins w:id="1337" w:author="Author">
              <w:r w:rsidRPr="00622BC6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7437F" w14:textId="77777777" w:rsidR="0017239C" w:rsidRPr="00622BC6" w:rsidRDefault="0017239C" w:rsidP="004E6DA2">
            <w:pPr>
              <w:pStyle w:val="tabletext00"/>
              <w:jc w:val="right"/>
              <w:rPr>
                <w:ins w:id="13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50BB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39" w:author="Author"/>
                <w:rFonts w:cs="Arial"/>
                <w:color w:val="000000"/>
                <w:szCs w:val="18"/>
              </w:rPr>
            </w:pPr>
            <w:ins w:id="1340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F6E9B" w14:textId="77777777" w:rsidR="0017239C" w:rsidRPr="00622BC6" w:rsidRDefault="0017239C" w:rsidP="004E6DA2">
            <w:pPr>
              <w:pStyle w:val="tabletext00"/>
              <w:jc w:val="right"/>
              <w:rPr>
                <w:ins w:id="134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30534" w14:textId="77777777" w:rsidR="0017239C" w:rsidRPr="00622BC6" w:rsidRDefault="0017239C" w:rsidP="004E6DA2">
            <w:pPr>
              <w:pStyle w:val="tabletext00"/>
              <w:rPr>
                <w:ins w:id="1342" w:author="Author"/>
                <w:rFonts w:cs="Arial"/>
                <w:szCs w:val="18"/>
              </w:rPr>
            </w:pPr>
            <w:ins w:id="1343" w:author="Author">
              <w:r w:rsidRPr="00622BC6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17239C" w:rsidRPr="00622BC6" w14:paraId="7CA96E9B" w14:textId="77777777" w:rsidTr="004E6DA2">
        <w:trPr>
          <w:cantSplit/>
          <w:trHeight w:val="190"/>
          <w:ins w:id="13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B845ED" w14:textId="77777777" w:rsidR="0017239C" w:rsidRPr="00622BC6" w:rsidRDefault="0017239C" w:rsidP="004E6DA2">
            <w:pPr>
              <w:pStyle w:val="tabletext00"/>
              <w:rPr>
                <w:ins w:id="13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F710A" w14:textId="77777777" w:rsidR="0017239C" w:rsidRPr="00622BC6" w:rsidRDefault="0017239C" w:rsidP="004E6DA2">
            <w:pPr>
              <w:pStyle w:val="tabletext00"/>
              <w:jc w:val="center"/>
              <w:rPr>
                <w:ins w:id="1346" w:author="Author"/>
              </w:rPr>
            </w:pPr>
            <w:ins w:id="1347" w:author="Author">
              <w:r w:rsidRPr="00622BC6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03B3C" w14:textId="77777777" w:rsidR="0017239C" w:rsidRPr="00622BC6" w:rsidRDefault="0017239C" w:rsidP="004E6DA2">
            <w:pPr>
              <w:pStyle w:val="tabletext00"/>
              <w:rPr>
                <w:ins w:id="1348" w:author="Author"/>
              </w:rPr>
            </w:pPr>
            <w:ins w:id="1349" w:author="Author">
              <w:r w:rsidRPr="00622BC6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D6C40" w14:textId="77777777" w:rsidR="0017239C" w:rsidRPr="00622BC6" w:rsidRDefault="0017239C" w:rsidP="004E6DA2">
            <w:pPr>
              <w:pStyle w:val="tabletext00"/>
              <w:jc w:val="right"/>
              <w:rPr>
                <w:ins w:id="13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EAC0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51" w:author="Author"/>
              </w:rPr>
            </w:pPr>
            <w:ins w:id="1352" w:author="Author">
              <w:r w:rsidRPr="00622BC6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ADED6" w14:textId="77777777" w:rsidR="0017239C" w:rsidRPr="00622BC6" w:rsidRDefault="0017239C" w:rsidP="004E6DA2">
            <w:pPr>
              <w:pStyle w:val="tabletext00"/>
              <w:jc w:val="right"/>
              <w:rPr>
                <w:ins w:id="13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3A47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54" w:author="Author"/>
                <w:rFonts w:cs="Arial"/>
                <w:color w:val="000000"/>
                <w:szCs w:val="18"/>
              </w:rPr>
            </w:pPr>
            <w:ins w:id="1355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93237" w14:textId="77777777" w:rsidR="0017239C" w:rsidRPr="00622BC6" w:rsidRDefault="0017239C" w:rsidP="004E6DA2">
            <w:pPr>
              <w:pStyle w:val="tabletext00"/>
              <w:jc w:val="right"/>
              <w:rPr>
                <w:ins w:id="135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81850" w14:textId="77777777" w:rsidR="0017239C" w:rsidRPr="00622BC6" w:rsidRDefault="0017239C" w:rsidP="004E6DA2">
            <w:pPr>
              <w:pStyle w:val="tabletext00"/>
              <w:rPr>
                <w:ins w:id="1357" w:author="Author"/>
                <w:rFonts w:cs="Arial"/>
                <w:szCs w:val="18"/>
              </w:rPr>
            </w:pPr>
            <w:ins w:id="1358" w:author="Author">
              <w:r w:rsidRPr="00622BC6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17239C" w:rsidRPr="00622BC6" w14:paraId="03E638BD" w14:textId="77777777" w:rsidTr="004E6DA2">
        <w:trPr>
          <w:cantSplit/>
          <w:trHeight w:val="190"/>
          <w:ins w:id="1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051D55" w14:textId="77777777" w:rsidR="0017239C" w:rsidRPr="00622BC6" w:rsidRDefault="0017239C" w:rsidP="004E6DA2">
            <w:pPr>
              <w:pStyle w:val="tabletext00"/>
              <w:rPr>
                <w:ins w:id="1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30471" w14:textId="77777777" w:rsidR="0017239C" w:rsidRPr="00622BC6" w:rsidRDefault="0017239C" w:rsidP="004E6DA2">
            <w:pPr>
              <w:pStyle w:val="tabletext00"/>
              <w:jc w:val="center"/>
              <w:rPr>
                <w:ins w:id="1361" w:author="Author"/>
              </w:rPr>
            </w:pPr>
            <w:ins w:id="1362" w:author="Author">
              <w:r w:rsidRPr="00622BC6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E5697" w14:textId="77777777" w:rsidR="0017239C" w:rsidRPr="00622BC6" w:rsidRDefault="0017239C" w:rsidP="004E6DA2">
            <w:pPr>
              <w:pStyle w:val="tabletext00"/>
              <w:rPr>
                <w:ins w:id="1363" w:author="Author"/>
              </w:rPr>
            </w:pPr>
            <w:ins w:id="1364" w:author="Author">
              <w:r w:rsidRPr="00622BC6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CBC24" w14:textId="77777777" w:rsidR="0017239C" w:rsidRPr="00622BC6" w:rsidRDefault="0017239C" w:rsidP="004E6DA2">
            <w:pPr>
              <w:pStyle w:val="tabletext00"/>
              <w:jc w:val="right"/>
              <w:rPr>
                <w:ins w:id="13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A906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66" w:author="Author"/>
              </w:rPr>
            </w:pPr>
            <w:ins w:id="1367" w:author="Author">
              <w:r w:rsidRPr="00622BC6">
                <w:rPr>
                  <w:rFonts w:cs="Arial"/>
                  <w:color w:val="000000"/>
                  <w:szCs w:val="18"/>
                </w:rPr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2019A" w14:textId="77777777" w:rsidR="0017239C" w:rsidRPr="00622BC6" w:rsidRDefault="0017239C" w:rsidP="004E6DA2">
            <w:pPr>
              <w:pStyle w:val="tabletext00"/>
              <w:jc w:val="right"/>
              <w:rPr>
                <w:ins w:id="13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745067" w14:textId="77777777" w:rsidR="0017239C" w:rsidRPr="00622BC6" w:rsidRDefault="0017239C" w:rsidP="004E6DA2">
            <w:pPr>
              <w:pStyle w:val="tabletext00"/>
              <w:rPr>
                <w:ins w:id="1369" w:author="Author"/>
                <w:rFonts w:cs="Arial"/>
                <w:szCs w:val="18"/>
              </w:rPr>
            </w:pPr>
            <w:ins w:id="1370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D68FF" w14:textId="77777777" w:rsidR="0017239C" w:rsidRPr="00622BC6" w:rsidRDefault="0017239C" w:rsidP="004E6DA2">
            <w:pPr>
              <w:pStyle w:val="tabletext00"/>
              <w:jc w:val="right"/>
              <w:rPr>
                <w:ins w:id="137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F1AF7D" w14:textId="77777777" w:rsidR="0017239C" w:rsidRPr="00622BC6" w:rsidRDefault="0017239C" w:rsidP="004E6DA2">
            <w:pPr>
              <w:pStyle w:val="tabletext00"/>
              <w:rPr>
                <w:ins w:id="1372" w:author="Author"/>
                <w:rFonts w:cs="Arial"/>
                <w:szCs w:val="18"/>
              </w:rPr>
            </w:pPr>
            <w:ins w:id="1373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55C1C633" w14:textId="77777777" w:rsidTr="004E6DA2">
        <w:trPr>
          <w:cantSplit/>
          <w:trHeight w:val="190"/>
          <w:ins w:id="1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1B6B79" w14:textId="77777777" w:rsidR="0017239C" w:rsidRPr="00622BC6" w:rsidRDefault="0017239C" w:rsidP="004E6DA2">
            <w:pPr>
              <w:pStyle w:val="tabletext00"/>
              <w:rPr>
                <w:ins w:id="1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DF5D" w14:textId="77777777" w:rsidR="0017239C" w:rsidRPr="00622BC6" w:rsidRDefault="0017239C" w:rsidP="004E6DA2">
            <w:pPr>
              <w:pStyle w:val="tabletext00"/>
              <w:jc w:val="center"/>
              <w:rPr>
                <w:ins w:id="1376" w:author="Author"/>
              </w:rPr>
            </w:pPr>
            <w:ins w:id="1377" w:author="Author">
              <w:r w:rsidRPr="00622BC6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3EDE4" w14:textId="77777777" w:rsidR="0017239C" w:rsidRPr="00622BC6" w:rsidRDefault="0017239C" w:rsidP="004E6DA2">
            <w:pPr>
              <w:pStyle w:val="tabletext00"/>
              <w:rPr>
                <w:ins w:id="1378" w:author="Author"/>
              </w:rPr>
            </w:pPr>
            <w:ins w:id="1379" w:author="Author">
              <w:r w:rsidRPr="00622BC6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A2E61" w14:textId="77777777" w:rsidR="0017239C" w:rsidRPr="00622BC6" w:rsidRDefault="0017239C" w:rsidP="004E6DA2">
            <w:pPr>
              <w:pStyle w:val="tabletext00"/>
              <w:jc w:val="right"/>
              <w:rPr>
                <w:ins w:id="13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41FE1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81" w:author="Author"/>
              </w:rPr>
            </w:pPr>
            <w:ins w:id="1382" w:author="Author">
              <w:r w:rsidRPr="00622BC6">
                <w:rPr>
                  <w:rFonts w:cs="Arial"/>
                  <w:color w:val="000000"/>
                  <w:szCs w:val="18"/>
                </w:rPr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BE1480" w14:textId="77777777" w:rsidR="0017239C" w:rsidRPr="00622BC6" w:rsidRDefault="0017239C" w:rsidP="004E6DA2">
            <w:pPr>
              <w:pStyle w:val="tabletext00"/>
              <w:jc w:val="right"/>
              <w:rPr>
                <w:ins w:id="13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518F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84" w:author="Author"/>
                <w:rFonts w:cs="Arial"/>
                <w:color w:val="000000"/>
                <w:szCs w:val="18"/>
              </w:rPr>
            </w:pPr>
            <w:ins w:id="1385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A8FFF" w14:textId="77777777" w:rsidR="0017239C" w:rsidRPr="00622BC6" w:rsidRDefault="0017239C" w:rsidP="004E6DA2">
            <w:pPr>
              <w:pStyle w:val="tabletext00"/>
              <w:jc w:val="right"/>
              <w:rPr>
                <w:ins w:id="138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B2F72F" w14:textId="77777777" w:rsidR="0017239C" w:rsidRPr="00622BC6" w:rsidRDefault="0017239C" w:rsidP="004E6DA2">
            <w:pPr>
              <w:pStyle w:val="tabletext00"/>
              <w:rPr>
                <w:ins w:id="1387" w:author="Author"/>
                <w:rFonts w:cs="Arial"/>
                <w:szCs w:val="18"/>
              </w:rPr>
            </w:pPr>
            <w:ins w:id="1388" w:author="Author">
              <w:r w:rsidRPr="00622BC6">
                <w:rPr>
                  <w:rFonts w:cs="Arial"/>
                  <w:color w:val="000000"/>
                  <w:szCs w:val="18"/>
                </w:rPr>
                <w:t>204</w:t>
              </w:r>
            </w:ins>
          </w:p>
        </w:tc>
      </w:tr>
      <w:tr w:rsidR="0017239C" w:rsidRPr="00622BC6" w14:paraId="13FF42E8" w14:textId="77777777" w:rsidTr="004E6DA2">
        <w:trPr>
          <w:cantSplit/>
          <w:trHeight w:val="190"/>
          <w:ins w:id="13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DD83BF" w14:textId="77777777" w:rsidR="0017239C" w:rsidRPr="00622BC6" w:rsidRDefault="0017239C" w:rsidP="004E6DA2">
            <w:pPr>
              <w:pStyle w:val="tabletext00"/>
              <w:rPr>
                <w:ins w:id="13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3FB79" w14:textId="77777777" w:rsidR="0017239C" w:rsidRPr="00622BC6" w:rsidRDefault="0017239C" w:rsidP="004E6DA2">
            <w:pPr>
              <w:pStyle w:val="tabletext00"/>
              <w:jc w:val="center"/>
              <w:rPr>
                <w:ins w:id="1391" w:author="Author"/>
              </w:rPr>
            </w:pPr>
            <w:ins w:id="1392" w:author="Author">
              <w:r w:rsidRPr="00622BC6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31690" w14:textId="77777777" w:rsidR="0017239C" w:rsidRPr="00622BC6" w:rsidRDefault="0017239C" w:rsidP="004E6DA2">
            <w:pPr>
              <w:pStyle w:val="tabletext00"/>
              <w:rPr>
                <w:ins w:id="1393" w:author="Author"/>
              </w:rPr>
            </w:pPr>
            <w:ins w:id="1394" w:author="Author">
              <w:r w:rsidRPr="00622BC6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A588B3" w14:textId="77777777" w:rsidR="0017239C" w:rsidRPr="00622BC6" w:rsidRDefault="0017239C" w:rsidP="004E6DA2">
            <w:pPr>
              <w:pStyle w:val="tabletext00"/>
              <w:jc w:val="right"/>
              <w:rPr>
                <w:ins w:id="13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A149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96" w:author="Author"/>
              </w:rPr>
            </w:pPr>
            <w:ins w:id="1397" w:author="Author">
              <w:r w:rsidRPr="00622BC6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3DAD7" w14:textId="77777777" w:rsidR="0017239C" w:rsidRPr="00622BC6" w:rsidRDefault="0017239C" w:rsidP="004E6DA2">
            <w:pPr>
              <w:pStyle w:val="tabletext00"/>
              <w:jc w:val="right"/>
              <w:rPr>
                <w:ins w:id="13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F2D9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399" w:author="Author"/>
                <w:rFonts w:cs="Arial"/>
                <w:color w:val="000000"/>
                <w:szCs w:val="18"/>
              </w:rPr>
            </w:pPr>
            <w:ins w:id="1400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5D320" w14:textId="77777777" w:rsidR="0017239C" w:rsidRPr="00622BC6" w:rsidRDefault="0017239C" w:rsidP="004E6DA2">
            <w:pPr>
              <w:pStyle w:val="tabletext00"/>
              <w:jc w:val="right"/>
              <w:rPr>
                <w:ins w:id="140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14C77" w14:textId="77777777" w:rsidR="0017239C" w:rsidRPr="00622BC6" w:rsidRDefault="0017239C" w:rsidP="004E6DA2">
            <w:pPr>
              <w:pStyle w:val="tabletext00"/>
              <w:rPr>
                <w:ins w:id="1402" w:author="Author"/>
                <w:rFonts w:cs="Arial"/>
                <w:szCs w:val="18"/>
              </w:rPr>
            </w:pPr>
            <w:ins w:id="1403" w:author="Author">
              <w:r w:rsidRPr="00622BC6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17239C" w:rsidRPr="00622BC6" w14:paraId="4B16F3C3" w14:textId="77777777" w:rsidTr="004E6DA2">
        <w:trPr>
          <w:cantSplit/>
          <w:trHeight w:val="190"/>
          <w:ins w:id="1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B6714F" w14:textId="77777777" w:rsidR="0017239C" w:rsidRPr="00622BC6" w:rsidRDefault="0017239C" w:rsidP="004E6DA2">
            <w:pPr>
              <w:pStyle w:val="tabletext00"/>
              <w:rPr>
                <w:ins w:id="14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5B1EC" w14:textId="77777777" w:rsidR="0017239C" w:rsidRPr="00622BC6" w:rsidRDefault="0017239C" w:rsidP="004E6DA2">
            <w:pPr>
              <w:pStyle w:val="tabletext00"/>
              <w:jc w:val="center"/>
              <w:rPr>
                <w:ins w:id="1406" w:author="Author"/>
              </w:rPr>
            </w:pPr>
            <w:ins w:id="1407" w:author="Author">
              <w:r w:rsidRPr="00622BC6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79CD9" w14:textId="77777777" w:rsidR="0017239C" w:rsidRPr="00622BC6" w:rsidRDefault="0017239C" w:rsidP="004E6DA2">
            <w:pPr>
              <w:pStyle w:val="tabletext00"/>
              <w:rPr>
                <w:ins w:id="1408" w:author="Author"/>
              </w:rPr>
            </w:pPr>
            <w:ins w:id="1409" w:author="Author">
              <w:r w:rsidRPr="00622BC6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9233F" w14:textId="77777777" w:rsidR="0017239C" w:rsidRPr="00622BC6" w:rsidRDefault="0017239C" w:rsidP="004E6DA2">
            <w:pPr>
              <w:pStyle w:val="tabletext00"/>
              <w:jc w:val="right"/>
              <w:rPr>
                <w:ins w:id="14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A0FD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11" w:author="Author"/>
              </w:rPr>
            </w:pPr>
            <w:ins w:id="1412" w:author="Author">
              <w:r w:rsidRPr="00622BC6">
                <w:rPr>
                  <w:rFonts w:cs="Arial"/>
                  <w:color w:val="000000"/>
                  <w:szCs w:val="18"/>
                </w:rPr>
                <w:t>2429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8D7600" w14:textId="77777777" w:rsidR="0017239C" w:rsidRPr="00622BC6" w:rsidRDefault="0017239C" w:rsidP="004E6DA2">
            <w:pPr>
              <w:pStyle w:val="tabletext00"/>
              <w:jc w:val="right"/>
              <w:rPr>
                <w:ins w:id="14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F4DD3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14" w:author="Author"/>
                <w:rFonts w:cs="Arial"/>
                <w:color w:val="000000"/>
                <w:szCs w:val="18"/>
              </w:rPr>
            </w:pPr>
            <w:ins w:id="1415" w:author="Author">
              <w:r w:rsidRPr="00622BC6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D7E465" w14:textId="77777777" w:rsidR="0017239C" w:rsidRPr="00622BC6" w:rsidRDefault="0017239C" w:rsidP="004E6DA2">
            <w:pPr>
              <w:pStyle w:val="tabletext00"/>
              <w:jc w:val="right"/>
              <w:rPr>
                <w:ins w:id="141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61C6DE" w14:textId="77777777" w:rsidR="0017239C" w:rsidRPr="00622BC6" w:rsidRDefault="0017239C" w:rsidP="004E6DA2">
            <w:pPr>
              <w:pStyle w:val="tabletext00"/>
              <w:rPr>
                <w:ins w:id="1417" w:author="Author"/>
                <w:rFonts w:cs="Arial"/>
                <w:szCs w:val="18"/>
              </w:rPr>
            </w:pPr>
            <w:ins w:id="1418" w:author="Author">
              <w:r w:rsidRPr="00622BC6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7239C" w:rsidRPr="00622BC6" w14:paraId="46F95514" w14:textId="77777777" w:rsidTr="004E6DA2">
        <w:trPr>
          <w:cantSplit/>
          <w:trHeight w:val="190"/>
          <w:ins w:id="1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9253C2" w14:textId="77777777" w:rsidR="0017239C" w:rsidRPr="00622BC6" w:rsidRDefault="0017239C" w:rsidP="004E6DA2">
            <w:pPr>
              <w:pStyle w:val="tabletext00"/>
              <w:rPr>
                <w:ins w:id="14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42419" w14:textId="77777777" w:rsidR="0017239C" w:rsidRPr="00622BC6" w:rsidRDefault="0017239C" w:rsidP="004E6DA2">
            <w:pPr>
              <w:pStyle w:val="tabletext00"/>
              <w:jc w:val="center"/>
              <w:rPr>
                <w:ins w:id="1421" w:author="Author"/>
              </w:rPr>
            </w:pPr>
            <w:ins w:id="1422" w:author="Author">
              <w:r w:rsidRPr="00622BC6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9BF21" w14:textId="77777777" w:rsidR="0017239C" w:rsidRPr="00622BC6" w:rsidRDefault="0017239C" w:rsidP="004E6DA2">
            <w:pPr>
              <w:pStyle w:val="tabletext00"/>
              <w:rPr>
                <w:ins w:id="1423" w:author="Author"/>
              </w:rPr>
            </w:pPr>
            <w:ins w:id="1424" w:author="Author">
              <w:r w:rsidRPr="00622BC6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62BFB" w14:textId="77777777" w:rsidR="0017239C" w:rsidRPr="00622BC6" w:rsidRDefault="0017239C" w:rsidP="004E6DA2">
            <w:pPr>
              <w:pStyle w:val="tabletext00"/>
              <w:jc w:val="right"/>
              <w:rPr>
                <w:ins w:id="14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02119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26" w:author="Author"/>
              </w:rPr>
            </w:pPr>
            <w:ins w:id="1427" w:author="Author">
              <w:r w:rsidRPr="00622BC6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A1D7C" w14:textId="77777777" w:rsidR="0017239C" w:rsidRPr="00622BC6" w:rsidRDefault="0017239C" w:rsidP="004E6DA2">
            <w:pPr>
              <w:pStyle w:val="tabletext00"/>
              <w:jc w:val="right"/>
              <w:rPr>
                <w:ins w:id="14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9DE0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29" w:author="Author"/>
                <w:rFonts w:cs="Arial"/>
                <w:color w:val="000000"/>
                <w:szCs w:val="18"/>
              </w:rPr>
            </w:pPr>
            <w:ins w:id="1430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C7DDC1" w14:textId="77777777" w:rsidR="0017239C" w:rsidRPr="00622BC6" w:rsidRDefault="0017239C" w:rsidP="004E6DA2">
            <w:pPr>
              <w:pStyle w:val="tabletext00"/>
              <w:jc w:val="right"/>
              <w:rPr>
                <w:ins w:id="143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310D4" w14:textId="77777777" w:rsidR="0017239C" w:rsidRPr="00622BC6" w:rsidRDefault="0017239C" w:rsidP="004E6DA2">
            <w:pPr>
              <w:pStyle w:val="tabletext00"/>
              <w:rPr>
                <w:ins w:id="1432" w:author="Author"/>
                <w:rFonts w:cs="Arial"/>
                <w:szCs w:val="18"/>
              </w:rPr>
            </w:pPr>
            <w:ins w:id="1433" w:author="Author">
              <w:r w:rsidRPr="00622BC6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7239C" w:rsidRPr="00622BC6" w14:paraId="6F34098C" w14:textId="77777777" w:rsidTr="004E6DA2">
        <w:trPr>
          <w:cantSplit/>
          <w:trHeight w:val="190"/>
          <w:ins w:id="1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41C5B7" w14:textId="77777777" w:rsidR="0017239C" w:rsidRPr="00622BC6" w:rsidRDefault="0017239C" w:rsidP="004E6DA2">
            <w:pPr>
              <w:pStyle w:val="tabletext00"/>
              <w:rPr>
                <w:ins w:id="14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AFB70" w14:textId="77777777" w:rsidR="0017239C" w:rsidRPr="00622BC6" w:rsidRDefault="0017239C" w:rsidP="004E6DA2">
            <w:pPr>
              <w:pStyle w:val="tabletext00"/>
              <w:jc w:val="center"/>
              <w:rPr>
                <w:ins w:id="1436" w:author="Author"/>
              </w:rPr>
            </w:pPr>
            <w:ins w:id="1437" w:author="Author">
              <w:r w:rsidRPr="00622BC6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CB820" w14:textId="77777777" w:rsidR="0017239C" w:rsidRPr="00622BC6" w:rsidRDefault="0017239C" w:rsidP="004E6DA2">
            <w:pPr>
              <w:pStyle w:val="tabletext00"/>
              <w:rPr>
                <w:ins w:id="1438" w:author="Author"/>
              </w:rPr>
            </w:pPr>
            <w:ins w:id="1439" w:author="Author">
              <w:r w:rsidRPr="00622BC6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50858E" w14:textId="77777777" w:rsidR="0017239C" w:rsidRPr="00622BC6" w:rsidRDefault="0017239C" w:rsidP="004E6DA2">
            <w:pPr>
              <w:pStyle w:val="tabletext00"/>
              <w:jc w:val="right"/>
              <w:rPr>
                <w:ins w:id="14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081E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41" w:author="Author"/>
              </w:rPr>
            </w:pPr>
            <w:ins w:id="1442" w:author="Author">
              <w:r w:rsidRPr="00622BC6">
                <w:rPr>
                  <w:rFonts w:cs="Arial"/>
                  <w:color w:val="000000"/>
                  <w:szCs w:val="18"/>
                </w:rPr>
                <w:t>2063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5967F" w14:textId="77777777" w:rsidR="0017239C" w:rsidRPr="00622BC6" w:rsidRDefault="0017239C" w:rsidP="004E6DA2">
            <w:pPr>
              <w:pStyle w:val="tabletext00"/>
              <w:jc w:val="right"/>
              <w:rPr>
                <w:ins w:id="14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B7CD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44" w:author="Author"/>
                <w:rFonts w:cs="Arial"/>
                <w:color w:val="000000"/>
                <w:szCs w:val="18"/>
              </w:rPr>
            </w:pPr>
            <w:ins w:id="1445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079B3" w14:textId="77777777" w:rsidR="0017239C" w:rsidRPr="00622BC6" w:rsidRDefault="0017239C" w:rsidP="004E6DA2">
            <w:pPr>
              <w:pStyle w:val="tabletext00"/>
              <w:jc w:val="right"/>
              <w:rPr>
                <w:ins w:id="1446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09BA11" w14:textId="77777777" w:rsidR="0017239C" w:rsidRPr="00622BC6" w:rsidRDefault="0017239C" w:rsidP="004E6DA2">
            <w:pPr>
              <w:pStyle w:val="tabletext00"/>
              <w:rPr>
                <w:ins w:id="1447" w:author="Author"/>
                <w:rFonts w:cs="Arial"/>
                <w:szCs w:val="18"/>
              </w:rPr>
            </w:pPr>
            <w:ins w:id="1448" w:author="Author">
              <w:r w:rsidRPr="00622BC6">
                <w:rPr>
                  <w:rFonts w:cs="Arial"/>
                  <w:color w:val="000000"/>
                  <w:szCs w:val="18"/>
                </w:rPr>
                <w:t>235</w:t>
              </w:r>
            </w:ins>
          </w:p>
        </w:tc>
      </w:tr>
      <w:tr w:rsidR="0017239C" w:rsidRPr="00622BC6" w14:paraId="7CE7DE56" w14:textId="77777777" w:rsidTr="004E6DA2">
        <w:trPr>
          <w:cantSplit/>
          <w:trHeight w:val="190"/>
          <w:ins w:id="1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5F24F0" w14:textId="77777777" w:rsidR="0017239C" w:rsidRPr="00622BC6" w:rsidRDefault="0017239C" w:rsidP="004E6DA2">
            <w:pPr>
              <w:pStyle w:val="tabletext00"/>
              <w:rPr>
                <w:ins w:id="1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8E65F" w14:textId="77777777" w:rsidR="0017239C" w:rsidRPr="00622BC6" w:rsidRDefault="0017239C" w:rsidP="004E6DA2">
            <w:pPr>
              <w:pStyle w:val="tabletext00"/>
              <w:jc w:val="center"/>
              <w:rPr>
                <w:ins w:id="1451" w:author="Author"/>
              </w:rPr>
            </w:pPr>
            <w:ins w:id="1452" w:author="Author">
              <w:r w:rsidRPr="00622BC6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ACCE3" w14:textId="77777777" w:rsidR="0017239C" w:rsidRPr="00622BC6" w:rsidRDefault="0017239C" w:rsidP="004E6DA2">
            <w:pPr>
              <w:pStyle w:val="tabletext00"/>
              <w:rPr>
                <w:ins w:id="1453" w:author="Author"/>
              </w:rPr>
            </w:pPr>
            <w:ins w:id="1454" w:author="Author">
              <w:r w:rsidRPr="00622BC6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2FC67" w14:textId="77777777" w:rsidR="0017239C" w:rsidRPr="00622BC6" w:rsidRDefault="0017239C" w:rsidP="004E6DA2">
            <w:pPr>
              <w:pStyle w:val="tabletext00"/>
              <w:jc w:val="right"/>
              <w:rPr>
                <w:ins w:id="14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9D06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56" w:author="Author"/>
              </w:rPr>
            </w:pPr>
            <w:ins w:id="1457" w:author="Author">
              <w:r w:rsidRPr="00622BC6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C3F0F" w14:textId="77777777" w:rsidR="0017239C" w:rsidRPr="00622BC6" w:rsidRDefault="0017239C" w:rsidP="004E6DA2">
            <w:pPr>
              <w:pStyle w:val="tabletext00"/>
              <w:jc w:val="right"/>
              <w:rPr>
                <w:ins w:id="14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BD4C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59" w:author="Author"/>
                <w:rFonts w:cs="Arial"/>
                <w:color w:val="000000"/>
                <w:szCs w:val="18"/>
              </w:rPr>
            </w:pPr>
            <w:ins w:id="1460" w:author="Author">
              <w:r w:rsidRPr="00622BC6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6F98B5" w14:textId="77777777" w:rsidR="0017239C" w:rsidRPr="00622BC6" w:rsidRDefault="0017239C" w:rsidP="004E6DA2">
            <w:pPr>
              <w:pStyle w:val="tabletext00"/>
              <w:jc w:val="right"/>
              <w:rPr>
                <w:ins w:id="1461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424899" w14:textId="77777777" w:rsidR="0017239C" w:rsidRPr="00622BC6" w:rsidRDefault="0017239C" w:rsidP="004E6DA2">
            <w:pPr>
              <w:pStyle w:val="tabletext00"/>
              <w:rPr>
                <w:ins w:id="1462" w:author="Author"/>
                <w:rFonts w:cs="Arial"/>
                <w:szCs w:val="18"/>
              </w:rPr>
            </w:pPr>
            <w:ins w:id="1463" w:author="Author">
              <w:r w:rsidRPr="00622BC6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</w:tbl>
    <w:p w14:paraId="66497164" w14:textId="77777777" w:rsidR="0017239C" w:rsidRPr="00622BC6" w:rsidRDefault="0017239C" w:rsidP="0017239C">
      <w:pPr>
        <w:pStyle w:val="tablecaption"/>
        <w:rPr>
          <w:ins w:id="1464" w:author="Author"/>
        </w:rPr>
      </w:pPr>
      <w:ins w:id="1465" w:author="Author">
        <w:r w:rsidRPr="00622BC6">
          <w:t>Table 225.F.#2(LC) Zone-rating Table – Zone 30 (Philadelphia) Combinations Loss Costs</w:t>
        </w:r>
      </w:ins>
    </w:p>
    <w:p w14:paraId="2A8FF5C0" w14:textId="77777777" w:rsidR="0017239C" w:rsidRPr="00622BC6" w:rsidRDefault="0017239C" w:rsidP="0017239C">
      <w:pPr>
        <w:pStyle w:val="isonormal"/>
        <w:rPr>
          <w:ins w:id="1466" w:author="Author"/>
        </w:rPr>
      </w:pPr>
    </w:p>
    <w:p w14:paraId="6FD39A38" w14:textId="77777777" w:rsidR="0017239C" w:rsidRPr="00622BC6" w:rsidRDefault="0017239C" w:rsidP="0017239C">
      <w:pPr>
        <w:pStyle w:val="space8"/>
        <w:rPr>
          <w:ins w:id="146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17239C" w:rsidRPr="00622BC6" w14:paraId="32E69530" w14:textId="77777777" w:rsidTr="004E6DA2">
        <w:trPr>
          <w:cantSplit/>
          <w:trHeight w:val="190"/>
          <w:ins w:id="14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D03D86" w14:textId="77777777" w:rsidR="0017239C" w:rsidRPr="00622BC6" w:rsidRDefault="0017239C" w:rsidP="004E6DA2">
            <w:pPr>
              <w:pStyle w:val="tablehead"/>
              <w:rPr>
                <w:ins w:id="1469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4F5CE" w14:textId="77777777" w:rsidR="0017239C" w:rsidRPr="00622BC6" w:rsidRDefault="0017239C" w:rsidP="004E6DA2">
            <w:pPr>
              <w:pStyle w:val="tablehead"/>
              <w:rPr>
                <w:ins w:id="1470" w:author="Author"/>
              </w:rPr>
            </w:pPr>
            <w:ins w:id="1471" w:author="Author">
              <w:r w:rsidRPr="00622BC6">
                <w:t>Zone-rating Table – Zone 48 (Eastern) Combinations</w:t>
              </w:r>
            </w:ins>
          </w:p>
        </w:tc>
      </w:tr>
      <w:tr w:rsidR="0017239C" w:rsidRPr="00622BC6" w14:paraId="7AD7D60B" w14:textId="77777777" w:rsidTr="004E6DA2">
        <w:trPr>
          <w:cantSplit/>
          <w:trHeight w:val="190"/>
          <w:ins w:id="14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F61280" w14:textId="77777777" w:rsidR="0017239C" w:rsidRPr="00622BC6" w:rsidRDefault="0017239C" w:rsidP="004E6DA2">
            <w:pPr>
              <w:pStyle w:val="tablehead"/>
              <w:rPr>
                <w:ins w:id="1473" w:author="Author"/>
              </w:rPr>
            </w:pPr>
            <w:ins w:id="1474" w:author="Author">
              <w:r w:rsidRPr="00622BC6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09DF4" w14:textId="77777777" w:rsidR="0017239C" w:rsidRPr="00622BC6" w:rsidRDefault="0017239C" w:rsidP="004E6DA2">
            <w:pPr>
              <w:pStyle w:val="tablehead"/>
              <w:rPr>
                <w:ins w:id="1475" w:author="Author"/>
              </w:rPr>
            </w:pPr>
            <w:ins w:id="1476" w:author="Author">
              <w:r w:rsidRPr="00622BC6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8713B" w14:textId="77777777" w:rsidR="0017239C" w:rsidRPr="00622BC6" w:rsidRDefault="0017239C" w:rsidP="004E6DA2">
            <w:pPr>
              <w:pStyle w:val="tablehead"/>
              <w:rPr>
                <w:ins w:id="1477" w:author="Author"/>
              </w:rPr>
            </w:pPr>
            <w:ins w:id="1478" w:author="Author">
              <w:r w:rsidRPr="00622BC6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CCB3D" w14:textId="77777777" w:rsidR="0017239C" w:rsidRPr="00622BC6" w:rsidRDefault="0017239C" w:rsidP="004E6DA2">
            <w:pPr>
              <w:pStyle w:val="tablehead"/>
              <w:rPr>
                <w:ins w:id="1479" w:author="Author"/>
              </w:rPr>
            </w:pPr>
            <w:ins w:id="1480" w:author="Author">
              <w:r w:rsidRPr="00622BC6">
                <w:t xml:space="preserve">$100,000 </w:t>
              </w:r>
              <w:r w:rsidRPr="00622BC6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D9EBA" w14:textId="77777777" w:rsidR="0017239C" w:rsidRPr="00622BC6" w:rsidRDefault="0017239C" w:rsidP="004E6DA2">
            <w:pPr>
              <w:pStyle w:val="tablehead"/>
              <w:rPr>
                <w:ins w:id="1481" w:author="Author"/>
              </w:rPr>
            </w:pPr>
            <w:ins w:id="1482" w:author="Author">
              <w:r w:rsidRPr="00622BC6">
                <w:t>$500 Deductible</w:t>
              </w:r>
              <w:r w:rsidRPr="00622BC6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F2EEB" w14:textId="77777777" w:rsidR="0017239C" w:rsidRPr="00622BC6" w:rsidRDefault="0017239C" w:rsidP="004E6DA2">
            <w:pPr>
              <w:pStyle w:val="tablehead"/>
              <w:rPr>
                <w:ins w:id="1483" w:author="Author"/>
              </w:rPr>
            </w:pPr>
            <w:ins w:id="1484" w:author="Author">
              <w:r w:rsidRPr="00622BC6">
                <w:t>$500 Deductible</w:t>
              </w:r>
              <w:r w:rsidRPr="00622BC6">
                <w:br/>
                <w:t>Comprehensive</w:t>
              </w:r>
            </w:ins>
          </w:p>
        </w:tc>
      </w:tr>
      <w:tr w:rsidR="0017239C" w:rsidRPr="00622BC6" w14:paraId="45031933" w14:textId="77777777" w:rsidTr="004E6DA2">
        <w:trPr>
          <w:cantSplit/>
          <w:trHeight w:val="190"/>
          <w:ins w:id="14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3B5AAF" w14:textId="77777777" w:rsidR="0017239C" w:rsidRPr="00622BC6" w:rsidRDefault="0017239C" w:rsidP="004E6DA2">
            <w:pPr>
              <w:pStyle w:val="tabletext00"/>
              <w:rPr>
                <w:ins w:id="1486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2BAA0" w14:textId="77777777" w:rsidR="0017239C" w:rsidRPr="00622BC6" w:rsidRDefault="0017239C" w:rsidP="004E6DA2">
            <w:pPr>
              <w:pStyle w:val="tabletext00"/>
              <w:jc w:val="center"/>
              <w:rPr>
                <w:ins w:id="1487" w:author="Author"/>
                <w:rFonts w:cs="Arial"/>
                <w:szCs w:val="18"/>
              </w:rPr>
            </w:pPr>
            <w:ins w:id="1488" w:author="Author">
              <w:r w:rsidRPr="00622BC6">
                <w:rPr>
                  <w:rFonts w:cs="Arial"/>
                  <w:szCs w:val="18"/>
                </w:rPr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E57CE" w14:textId="77777777" w:rsidR="0017239C" w:rsidRPr="00622BC6" w:rsidRDefault="0017239C" w:rsidP="004E6DA2">
            <w:pPr>
              <w:pStyle w:val="tabletext00"/>
              <w:rPr>
                <w:ins w:id="1489" w:author="Author"/>
                <w:rFonts w:cs="Arial"/>
                <w:szCs w:val="18"/>
              </w:rPr>
            </w:pPr>
            <w:ins w:id="1490" w:author="Author">
              <w:r w:rsidRPr="00622BC6">
                <w:rPr>
                  <w:rFonts w:cs="Arial"/>
                  <w:szCs w:val="18"/>
                </w:rPr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CB3ED8" w14:textId="77777777" w:rsidR="0017239C" w:rsidRPr="00622BC6" w:rsidRDefault="0017239C" w:rsidP="004E6DA2">
            <w:pPr>
              <w:pStyle w:val="tabletext00"/>
              <w:jc w:val="right"/>
              <w:rPr>
                <w:ins w:id="1491" w:author="Author"/>
                <w:rFonts w:cs="Arial"/>
                <w:szCs w:val="18"/>
              </w:rPr>
            </w:pPr>
            <w:ins w:id="1492" w:author="Author">
              <w:r w:rsidRPr="00622BC6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36C97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93" w:author="Author"/>
                <w:rFonts w:cs="Arial"/>
                <w:szCs w:val="18"/>
              </w:rPr>
            </w:pPr>
            <w:ins w:id="1494" w:author="Author">
              <w:r w:rsidRPr="00622BC6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DBFB1A" w14:textId="77777777" w:rsidR="0017239C" w:rsidRPr="00622BC6" w:rsidRDefault="0017239C" w:rsidP="004E6DA2">
            <w:pPr>
              <w:pStyle w:val="tabletext00"/>
              <w:jc w:val="right"/>
              <w:rPr>
                <w:ins w:id="1495" w:author="Author"/>
                <w:rFonts w:cs="Arial"/>
                <w:szCs w:val="18"/>
              </w:rPr>
            </w:pPr>
            <w:ins w:id="1496" w:author="Author">
              <w:r w:rsidRPr="00622BC6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CED9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497" w:author="Author"/>
                <w:rFonts w:cs="Arial"/>
                <w:szCs w:val="18"/>
              </w:rPr>
            </w:pPr>
            <w:ins w:id="1498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4595A" w14:textId="77777777" w:rsidR="0017239C" w:rsidRPr="00622BC6" w:rsidRDefault="0017239C" w:rsidP="004E6DA2">
            <w:pPr>
              <w:pStyle w:val="tabletext00"/>
              <w:jc w:val="right"/>
              <w:rPr>
                <w:ins w:id="1499" w:author="Author"/>
                <w:rFonts w:cs="Arial"/>
                <w:szCs w:val="18"/>
              </w:rPr>
            </w:pPr>
            <w:ins w:id="1500" w:author="Author">
              <w:r w:rsidRPr="00622BC6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4D02E" w14:textId="77777777" w:rsidR="0017239C" w:rsidRPr="00622BC6" w:rsidRDefault="0017239C" w:rsidP="004E6DA2">
            <w:pPr>
              <w:pStyle w:val="tabletext00"/>
              <w:rPr>
                <w:ins w:id="1501" w:author="Author"/>
                <w:rFonts w:cs="Arial"/>
                <w:szCs w:val="18"/>
              </w:rPr>
            </w:pPr>
            <w:ins w:id="1502" w:author="Author">
              <w:r w:rsidRPr="00622BC6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7239C" w:rsidRPr="00622BC6" w14:paraId="4C94C4C5" w14:textId="77777777" w:rsidTr="004E6DA2">
        <w:trPr>
          <w:cantSplit/>
          <w:trHeight w:val="190"/>
          <w:ins w:id="1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EAA4FA" w14:textId="77777777" w:rsidR="0017239C" w:rsidRPr="00622BC6" w:rsidRDefault="0017239C" w:rsidP="004E6DA2">
            <w:pPr>
              <w:pStyle w:val="tabletext00"/>
              <w:rPr>
                <w:ins w:id="150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DBE5" w14:textId="77777777" w:rsidR="0017239C" w:rsidRPr="00622BC6" w:rsidRDefault="0017239C" w:rsidP="004E6DA2">
            <w:pPr>
              <w:pStyle w:val="tabletext00"/>
              <w:jc w:val="center"/>
              <w:rPr>
                <w:ins w:id="1505" w:author="Author"/>
                <w:rFonts w:cs="Arial"/>
                <w:szCs w:val="18"/>
              </w:rPr>
            </w:pPr>
            <w:ins w:id="1506" w:author="Author">
              <w:r w:rsidRPr="00622BC6">
                <w:rPr>
                  <w:rFonts w:cs="Arial"/>
                  <w:szCs w:val="18"/>
                </w:rPr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BA832" w14:textId="77777777" w:rsidR="0017239C" w:rsidRPr="00622BC6" w:rsidRDefault="0017239C" w:rsidP="004E6DA2">
            <w:pPr>
              <w:pStyle w:val="tabletext00"/>
              <w:rPr>
                <w:ins w:id="1507" w:author="Author"/>
                <w:rFonts w:cs="Arial"/>
                <w:szCs w:val="18"/>
              </w:rPr>
            </w:pPr>
            <w:ins w:id="1508" w:author="Author">
              <w:r w:rsidRPr="00622BC6">
                <w:rPr>
                  <w:rFonts w:cs="Arial"/>
                  <w:szCs w:val="18"/>
                </w:rPr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80755C" w14:textId="77777777" w:rsidR="0017239C" w:rsidRPr="00622BC6" w:rsidRDefault="0017239C" w:rsidP="004E6DA2">
            <w:pPr>
              <w:pStyle w:val="tabletext00"/>
              <w:jc w:val="right"/>
              <w:rPr>
                <w:ins w:id="150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3132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10" w:author="Author"/>
                <w:rFonts w:cs="Arial"/>
                <w:szCs w:val="18"/>
              </w:rPr>
            </w:pPr>
            <w:ins w:id="1511" w:author="Author">
              <w:r w:rsidRPr="00622BC6">
                <w:rPr>
                  <w:rFonts w:cs="Arial"/>
                  <w:color w:val="000000"/>
                  <w:szCs w:val="18"/>
                </w:rPr>
                <w:t>2063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38D7F" w14:textId="77777777" w:rsidR="0017239C" w:rsidRPr="00622BC6" w:rsidRDefault="0017239C" w:rsidP="004E6DA2">
            <w:pPr>
              <w:pStyle w:val="tabletext00"/>
              <w:jc w:val="right"/>
              <w:rPr>
                <w:ins w:id="151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82D8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13" w:author="Author"/>
                <w:rFonts w:cs="Arial"/>
                <w:szCs w:val="18"/>
              </w:rPr>
            </w:pPr>
            <w:ins w:id="1514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89A6B" w14:textId="77777777" w:rsidR="0017239C" w:rsidRPr="00622BC6" w:rsidRDefault="0017239C" w:rsidP="004E6DA2">
            <w:pPr>
              <w:pStyle w:val="tabletext00"/>
              <w:jc w:val="right"/>
              <w:rPr>
                <w:ins w:id="151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8E20D" w14:textId="77777777" w:rsidR="0017239C" w:rsidRPr="00622BC6" w:rsidRDefault="0017239C" w:rsidP="004E6DA2">
            <w:pPr>
              <w:pStyle w:val="tabletext00"/>
              <w:rPr>
                <w:ins w:id="1516" w:author="Author"/>
                <w:rFonts w:cs="Arial"/>
                <w:szCs w:val="18"/>
              </w:rPr>
            </w:pPr>
            <w:ins w:id="1517" w:author="Author">
              <w:r w:rsidRPr="00622BC6">
                <w:rPr>
                  <w:rFonts w:cs="Arial"/>
                  <w:color w:val="000000"/>
                  <w:szCs w:val="18"/>
                </w:rPr>
                <w:t>235</w:t>
              </w:r>
            </w:ins>
          </w:p>
        </w:tc>
      </w:tr>
      <w:tr w:rsidR="0017239C" w:rsidRPr="00622BC6" w14:paraId="09BEDC4A" w14:textId="77777777" w:rsidTr="004E6DA2">
        <w:trPr>
          <w:cantSplit/>
          <w:trHeight w:val="190"/>
          <w:ins w:id="15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4D8E50" w14:textId="77777777" w:rsidR="0017239C" w:rsidRPr="00622BC6" w:rsidRDefault="0017239C" w:rsidP="004E6DA2">
            <w:pPr>
              <w:pStyle w:val="tabletext00"/>
              <w:rPr>
                <w:ins w:id="151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9573F" w14:textId="77777777" w:rsidR="0017239C" w:rsidRPr="00622BC6" w:rsidRDefault="0017239C" w:rsidP="004E6DA2">
            <w:pPr>
              <w:pStyle w:val="tabletext00"/>
              <w:jc w:val="center"/>
              <w:rPr>
                <w:ins w:id="1520" w:author="Author"/>
                <w:rFonts w:cs="Arial"/>
                <w:szCs w:val="18"/>
              </w:rPr>
            </w:pPr>
            <w:ins w:id="1521" w:author="Author">
              <w:r w:rsidRPr="00622BC6">
                <w:rPr>
                  <w:rFonts w:cs="Arial"/>
                  <w:szCs w:val="18"/>
                </w:rPr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4F0F8" w14:textId="77777777" w:rsidR="0017239C" w:rsidRPr="00622BC6" w:rsidRDefault="0017239C" w:rsidP="004E6DA2">
            <w:pPr>
              <w:pStyle w:val="tabletext00"/>
              <w:rPr>
                <w:ins w:id="1522" w:author="Author"/>
                <w:rFonts w:cs="Arial"/>
                <w:szCs w:val="18"/>
              </w:rPr>
            </w:pPr>
            <w:ins w:id="1523" w:author="Author">
              <w:r w:rsidRPr="00622BC6">
                <w:rPr>
                  <w:rFonts w:cs="Arial"/>
                  <w:szCs w:val="18"/>
                </w:rPr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D25D8" w14:textId="77777777" w:rsidR="0017239C" w:rsidRPr="00622BC6" w:rsidRDefault="0017239C" w:rsidP="004E6DA2">
            <w:pPr>
              <w:pStyle w:val="tabletext00"/>
              <w:jc w:val="right"/>
              <w:rPr>
                <w:ins w:id="152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1C1C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25" w:author="Author"/>
                <w:rFonts w:cs="Arial"/>
                <w:szCs w:val="18"/>
              </w:rPr>
            </w:pPr>
            <w:ins w:id="1526" w:author="Author">
              <w:r w:rsidRPr="00622BC6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5033C" w14:textId="77777777" w:rsidR="0017239C" w:rsidRPr="00622BC6" w:rsidRDefault="0017239C" w:rsidP="004E6DA2">
            <w:pPr>
              <w:pStyle w:val="tabletext00"/>
              <w:jc w:val="right"/>
              <w:rPr>
                <w:ins w:id="152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9D0E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28" w:author="Author"/>
                <w:rFonts w:cs="Arial"/>
                <w:szCs w:val="18"/>
              </w:rPr>
            </w:pPr>
            <w:ins w:id="1529" w:author="Author">
              <w:r w:rsidRPr="00622BC6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0F883B" w14:textId="77777777" w:rsidR="0017239C" w:rsidRPr="00622BC6" w:rsidRDefault="0017239C" w:rsidP="004E6DA2">
            <w:pPr>
              <w:pStyle w:val="tabletext00"/>
              <w:jc w:val="right"/>
              <w:rPr>
                <w:ins w:id="153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EA0B44" w14:textId="77777777" w:rsidR="0017239C" w:rsidRPr="00622BC6" w:rsidRDefault="0017239C" w:rsidP="004E6DA2">
            <w:pPr>
              <w:pStyle w:val="tabletext00"/>
              <w:rPr>
                <w:ins w:id="1531" w:author="Author"/>
                <w:rFonts w:cs="Arial"/>
                <w:szCs w:val="18"/>
              </w:rPr>
            </w:pPr>
            <w:ins w:id="1532" w:author="Author">
              <w:r w:rsidRPr="00622BC6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17239C" w:rsidRPr="00622BC6" w14:paraId="077ED311" w14:textId="77777777" w:rsidTr="004E6DA2">
        <w:trPr>
          <w:cantSplit/>
          <w:trHeight w:val="190"/>
          <w:ins w:id="15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15B947" w14:textId="77777777" w:rsidR="0017239C" w:rsidRPr="00622BC6" w:rsidRDefault="0017239C" w:rsidP="004E6DA2">
            <w:pPr>
              <w:pStyle w:val="tabletext00"/>
              <w:rPr>
                <w:ins w:id="153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1D40D" w14:textId="77777777" w:rsidR="0017239C" w:rsidRPr="00622BC6" w:rsidRDefault="0017239C" w:rsidP="004E6DA2">
            <w:pPr>
              <w:pStyle w:val="tabletext00"/>
              <w:jc w:val="center"/>
              <w:rPr>
                <w:ins w:id="1535" w:author="Author"/>
                <w:rFonts w:cs="Arial"/>
                <w:szCs w:val="18"/>
              </w:rPr>
            </w:pPr>
            <w:ins w:id="1536" w:author="Author">
              <w:r w:rsidRPr="00622BC6">
                <w:rPr>
                  <w:rFonts w:cs="Arial"/>
                  <w:szCs w:val="18"/>
                </w:rPr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0C8EB" w14:textId="77777777" w:rsidR="0017239C" w:rsidRPr="00622BC6" w:rsidRDefault="0017239C" w:rsidP="004E6DA2">
            <w:pPr>
              <w:pStyle w:val="tabletext00"/>
              <w:rPr>
                <w:ins w:id="1537" w:author="Author"/>
                <w:rFonts w:cs="Arial"/>
                <w:szCs w:val="18"/>
              </w:rPr>
            </w:pPr>
            <w:ins w:id="1538" w:author="Author">
              <w:r w:rsidRPr="00622BC6">
                <w:rPr>
                  <w:rFonts w:cs="Arial"/>
                  <w:szCs w:val="18"/>
                </w:rPr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88C32D" w14:textId="77777777" w:rsidR="0017239C" w:rsidRPr="00622BC6" w:rsidRDefault="0017239C" w:rsidP="004E6DA2">
            <w:pPr>
              <w:pStyle w:val="tabletext00"/>
              <w:jc w:val="right"/>
              <w:rPr>
                <w:ins w:id="153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46D1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40" w:author="Author"/>
                <w:rFonts w:cs="Arial"/>
                <w:szCs w:val="18"/>
              </w:rPr>
            </w:pPr>
            <w:ins w:id="1541" w:author="Author">
              <w:r w:rsidRPr="00622BC6">
                <w:rPr>
                  <w:rFonts w:cs="Arial"/>
                  <w:color w:val="000000"/>
                  <w:szCs w:val="18"/>
                </w:rPr>
                <w:t>2063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C9D9BB" w14:textId="77777777" w:rsidR="0017239C" w:rsidRPr="00622BC6" w:rsidRDefault="0017239C" w:rsidP="004E6DA2">
            <w:pPr>
              <w:pStyle w:val="tabletext00"/>
              <w:jc w:val="right"/>
              <w:rPr>
                <w:ins w:id="154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B2B4A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43" w:author="Author"/>
                <w:rFonts w:cs="Arial"/>
                <w:szCs w:val="18"/>
              </w:rPr>
            </w:pPr>
            <w:ins w:id="1544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821DC" w14:textId="77777777" w:rsidR="0017239C" w:rsidRPr="00622BC6" w:rsidRDefault="0017239C" w:rsidP="004E6DA2">
            <w:pPr>
              <w:pStyle w:val="tabletext00"/>
              <w:jc w:val="right"/>
              <w:rPr>
                <w:ins w:id="154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7D68E" w14:textId="77777777" w:rsidR="0017239C" w:rsidRPr="00622BC6" w:rsidRDefault="0017239C" w:rsidP="004E6DA2">
            <w:pPr>
              <w:pStyle w:val="tabletext00"/>
              <w:rPr>
                <w:ins w:id="1546" w:author="Author"/>
                <w:rFonts w:cs="Arial"/>
                <w:szCs w:val="18"/>
              </w:rPr>
            </w:pPr>
            <w:ins w:id="1547" w:author="Author">
              <w:r w:rsidRPr="00622BC6">
                <w:rPr>
                  <w:rFonts w:cs="Arial"/>
                  <w:color w:val="000000"/>
                  <w:szCs w:val="18"/>
                </w:rPr>
                <w:t>235</w:t>
              </w:r>
            </w:ins>
          </w:p>
        </w:tc>
      </w:tr>
      <w:tr w:rsidR="0017239C" w:rsidRPr="00622BC6" w14:paraId="2D610788" w14:textId="77777777" w:rsidTr="004E6DA2">
        <w:trPr>
          <w:cantSplit/>
          <w:trHeight w:val="190"/>
          <w:ins w:id="15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73DF9C" w14:textId="77777777" w:rsidR="0017239C" w:rsidRPr="00622BC6" w:rsidRDefault="0017239C" w:rsidP="004E6DA2">
            <w:pPr>
              <w:pStyle w:val="tabletext00"/>
              <w:rPr>
                <w:ins w:id="154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63280" w14:textId="77777777" w:rsidR="0017239C" w:rsidRPr="00622BC6" w:rsidRDefault="0017239C" w:rsidP="004E6DA2">
            <w:pPr>
              <w:pStyle w:val="tabletext00"/>
              <w:jc w:val="center"/>
              <w:rPr>
                <w:ins w:id="1550" w:author="Author"/>
                <w:rFonts w:cs="Arial"/>
                <w:szCs w:val="18"/>
              </w:rPr>
            </w:pPr>
            <w:ins w:id="1551" w:author="Author">
              <w:r w:rsidRPr="00622BC6">
                <w:rPr>
                  <w:rFonts w:cs="Arial"/>
                  <w:szCs w:val="18"/>
                </w:rPr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C0F46" w14:textId="77777777" w:rsidR="0017239C" w:rsidRPr="00622BC6" w:rsidRDefault="0017239C" w:rsidP="004E6DA2">
            <w:pPr>
              <w:pStyle w:val="tabletext00"/>
              <w:rPr>
                <w:ins w:id="1552" w:author="Author"/>
                <w:rFonts w:cs="Arial"/>
                <w:szCs w:val="18"/>
              </w:rPr>
            </w:pPr>
            <w:ins w:id="1553" w:author="Author">
              <w:r w:rsidRPr="00622BC6">
                <w:rPr>
                  <w:rFonts w:cs="Arial"/>
                  <w:szCs w:val="18"/>
                </w:rPr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42C1CD" w14:textId="77777777" w:rsidR="0017239C" w:rsidRPr="00622BC6" w:rsidRDefault="0017239C" w:rsidP="004E6DA2">
            <w:pPr>
              <w:pStyle w:val="tabletext00"/>
              <w:jc w:val="right"/>
              <w:rPr>
                <w:ins w:id="155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1B95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55" w:author="Author"/>
                <w:rFonts w:cs="Arial"/>
                <w:szCs w:val="18"/>
              </w:rPr>
            </w:pPr>
            <w:ins w:id="1556" w:author="Author">
              <w:r w:rsidRPr="00622BC6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009068" w14:textId="77777777" w:rsidR="0017239C" w:rsidRPr="00622BC6" w:rsidRDefault="0017239C" w:rsidP="004E6DA2">
            <w:pPr>
              <w:pStyle w:val="tabletext00"/>
              <w:jc w:val="right"/>
              <w:rPr>
                <w:ins w:id="155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B0B00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58" w:author="Author"/>
                <w:rFonts w:cs="Arial"/>
                <w:szCs w:val="18"/>
              </w:rPr>
            </w:pPr>
            <w:ins w:id="1559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E2355" w14:textId="77777777" w:rsidR="0017239C" w:rsidRPr="00622BC6" w:rsidRDefault="0017239C" w:rsidP="004E6DA2">
            <w:pPr>
              <w:pStyle w:val="tabletext00"/>
              <w:jc w:val="right"/>
              <w:rPr>
                <w:ins w:id="156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E5A74" w14:textId="77777777" w:rsidR="0017239C" w:rsidRPr="00622BC6" w:rsidRDefault="0017239C" w:rsidP="004E6DA2">
            <w:pPr>
              <w:pStyle w:val="tabletext00"/>
              <w:rPr>
                <w:ins w:id="1561" w:author="Author"/>
                <w:rFonts w:cs="Arial"/>
                <w:szCs w:val="18"/>
              </w:rPr>
            </w:pPr>
            <w:ins w:id="1562" w:author="Author">
              <w:r w:rsidRPr="00622BC6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7239C" w:rsidRPr="00622BC6" w14:paraId="711D7A9D" w14:textId="77777777" w:rsidTr="004E6DA2">
        <w:trPr>
          <w:cantSplit/>
          <w:trHeight w:val="190"/>
          <w:ins w:id="15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6ABBC0" w14:textId="77777777" w:rsidR="0017239C" w:rsidRPr="00622BC6" w:rsidRDefault="0017239C" w:rsidP="004E6DA2">
            <w:pPr>
              <w:pStyle w:val="tabletext00"/>
              <w:rPr>
                <w:ins w:id="156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1C2AA" w14:textId="77777777" w:rsidR="0017239C" w:rsidRPr="00622BC6" w:rsidRDefault="0017239C" w:rsidP="004E6DA2">
            <w:pPr>
              <w:pStyle w:val="tabletext00"/>
              <w:jc w:val="center"/>
              <w:rPr>
                <w:ins w:id="1565" w:author="Author"/>
                <w:rFonts w:cs="Arial"/>
                <w:szCs w:val="18"/>
              </w:rPr>
            </w:pPr>
            <w:ins w:id="1566" w:author="Author">
              <w:r w:rsidRPr="00622BC6">
                <w:rPr>
                  <w:rFonts w:cs="Arial"/>
                  <w:szCs w:val="18"/>
                </w:rPr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5CECC" w14:textId="77777777" w:rsidR="0017239C" w:rsidRPr="00622BC6" w:rsidRDefault="0017239C" w:rsidP="004E6DA2">
            <w:pPr>
              <w:pStyle w:val="tabletext00"/>
              <w:rPr>
                <w:ins w:id="1567" w:author="Author"/>
                <w:rFonts w:cs="Arial"/>
                <w:szCs w:val="18"/>
              </w:rPr>
            </w:pPr>
            <w:ins w:id="1568" w:author="Author">
              <w:r w:rsidRPr="00622BC6">
                <w:rPr>
                  <w:rFonts w:cs="Arial"/>
                  <w:szCs w:val="18"/>
                </w:rPr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B362F" w14:textId="77777777" w:rsidR="0017239C" w:rsidRPr="00622BC6" w:rsidRDefault="0017239C" w:rsidP="004E6DA2">
            <w:pPr>
              <w:pStyle w:val="tabletext00"/>
              <w:jc w:val="right"/>
              <w:rPr>
                <w:ins w:id="156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A8D4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70" w:author="Author"/>
                <w:rFonts w:cs="Arial"/>
                <w:szCs w:val="18"/>
              </w:rPr>
            </w:pPr>
            <w:ins w:id="1571" w:author="Author">
              <w:r w:rsidRPr="00622BC6">
                <w:rPr>
                  <w:rFonts w:cs="Arial"/>
                  <w:color w:val="000000"/>
                  <w:szCs w:val="18"/>
                </w:rPr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49CAD4" w14:textId="77777777" w:rsidR="0017239C" w:rsidRPr="00622BC6" w:rsidRDefault="0017239C" w:rsidP="004E6DA2">
            <w:pPr>
              <w:pStyle w:val="tabletext00"/>
              <w:jc w:val="right"/>
              <w:rPr>
                <w:ins w:id="157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72D8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73" w:author="Author"/>
                <w:rFonts w:cs="Arial"/>
                <w:szCs w:val="18"/>
              </w:rPr>
            </w:pPr>
            <w:ins w:id="1574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9D63A" w14:textId="77777777" w:rsidR="0017239C" w:rsidRPr="00622BC6" w:rsidRDefault="0017239C" w:rsidP="004E6DA2">
            <w:pPr>
              <w:pStyle w:val="tabletext00"/>
              <w:jc w:val="right"/>
              <w:rPr>
                <w:ins w:id="157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BC4E88" w14:textId="77777777" w:rsidR="0017239C" w:rsidRPr="00622BC6" w:rsidRDefault="0017239C" w:rsidP="004E6DA2">
            <w:pPr>
              <w:pStyle w:val="tabletext00"/>
              <w:rPr>
                <w:ins w:id="1576" w:author="Author"/>
                <w:rFonts w:cs="Arial"/>
                <w:szCs w:val="18"/>
              </w:rPr>
            </w:pPr>
            <w:ins w:id="1577" w:author="Author">
              <w:r w:rsidRPr="00622BC6">
                <w:rPr>
                  <w:rFonts w:cs="Arial"/>
                  <w:color w:val="000000"/>
                  <w:szCs w:val="18"/>
                </w:rPr>
                <w:t>204</w:t>
              </w:r>
            </w:ins>
          </w:p>
        </w:tc>
      </w:tr>
      <w:tr w:rsidR="0017239C" w:rsidRPr="00622BC6" w14:paraId="19076E1D" w14:textId="77777777" w:rsidTr="004E6DA2">
        <w:trPr>
          <w:cantSplit/>
          <w:trHeight w:val="190"/>
          <w:ins w:id="15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F5D69E" w14:textId="77777777" w:rsidR="0017239C" w:rsidRPr="00622BC6" w:rsidRDefault="0017239C" w:rsidP="004E6DA2">
            <w:pPr>
              <w:pStyle w:val="tabletext00"/>
              <w:rPr>
                <w:ins w:id="157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72F5B" w14:textId="77777777" w:rsidR="0017239C" w:rsidRPr="00622BC6" w:rsidRDefault="0017239C" w:rsidP="004E6DA2">
            <w:pPr>
              <w:pStyle w:val="tabletext00"/>
              <w:jc w:val="center"/>
              <w:rPr>
                <w:ins w:id="1580" w:author="Author"/>
                <w:rFonts w:cs="Arial"/>
                <w:szCs w:val="18"/>
              </w:rPr>
            </w:pPr>
            <w:ins w:id="1581" w:author="Author">
              <w:r w:rsidRPr="00622BC6">
                <w:rPr>
                  <w:rFonts w:cs="Arial"/>
                  <w:szCs w:val="18"/>
                </w:rPr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0AC98" w14:textId="77777777" w:rsidR="0017239C" w:rsidRPr="00622BC6" w:rsidRDefault="0017239C" w:rsidP="004E6DA2">
            <w:pPr>
              <w:pStyle w:val="tabletext00"/>
              <w:rPr>
                <w:ins w:id="1582" w:author="Author"/>
                <w:rFonts w:cs="Arial"/>
                <w:szCs w:val="18"/>
              </w:rPr>
            </w:pPr>
            <w:ins w:id="1583" w:author="Author">
              <w:r w:rsidRPr="00622BC6">
                <w:rPr>
                  <w:rFonts w:cs="Arial"/>
                  <w:szCs w:val="18"/>
                </w:rPr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A2AD8" w14:textId="77777777" w:rsidR="0017239C" w:rsidRPr="00622BC6" w:rsidRDefault="0017239C" w:rsidP="004E6DA2">
            <w:pPr>
              <w:pStyle w:val="tabletext00"/>
              <w:jc w:val="right"/>
              <w:rPr>
                <w:ins w:id="158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A826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85" w:author="Author"/>
                <w:rFonts w:cs="Arial"/>
                <w:szCs w:val="18"/>
              </w:rPr>
            </w:pPr>
            <w:ins w:id="1586" w:author="Author">
              <w:r w:rsidRPr="00622BC6">
                <w:rPr>
                  <w:rFonts w:cs="Arial"/>
                  <w:color w:val="000000"/>
                  <w:szCs w:val="18"/>
                </w:rPr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96C68" w14:textId="77777777" w:rsidR="0017239C" w:rsidRPr="00622BC6" w:rsidRDefault="0017239C" w:rsidP="004E6DA2">
            <w:pPr>
              <w:pStyle w:val="tabletext00"/>
              <w:jc w:val="right"/>
              <w:rPr>
                <w:ins w:id="158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10941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588" w:author="Author"/>
                <w:rFonts w:cs="Arial"/>
                <w:szCs w:val="18"/>
              </w:rPr>
            </w:pPr>
            <w:ins w:id="1589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0E2D0A" w14:textId="77777777" w:rsidR="0017239C" w:rsidRPr="00622BC6" w:rsidRDefault="0017239C" w:rsidP="004E6DA2">
            <w:pPr>
              <w:pStyle w:val="tabletext00"/>
              <w:jc w:val="right"/>
              <w:rPr>
                <w:ins w:id="159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2CE0B" w14:textId="77777777" w:rsidR="0017239C" w:rsidRPr="00622BC6" w:rsidRDefault="0017239C" w:rsidP="004E6DA2">
            <w:pPr>
              <w:pStyle w:val="tabletext00"/>
              <w:rPr>
                <w:ins w:id="1591" w:author="Author"/>
                <w:rFonts w:cs="Arial"/>
                <w:szCs w:val="18"/>
              </w:rPr>
            </w:pPr>
            <w:ins w:id="1592" w:author="Author">
              <w:r w:rsidRPr="00622BC6">
                <w:rPr>
                  <w:rFonts w:cs="Arial"/>
                  <w:color w:val="000000"/>
                  <w:szCs w:val="18"/>
                </w:rPr>
                <w:t>204</w:t>
              </w:r>
            </w:ins>
          </w:p>
        </w:tc>
      </w:tr>
      <w:tr w:rsidR="0017239C" w:rsidRPr="00622BC6" w14:paraId="49081413" w14:textId="77777777" w:rsidTr="004E6DA2">
        <w:trPr>
          <w:cantSplit/>
          <w:trHeight w:val="190"/>
          <w:ins w:id="15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181A96" w14:textId="77777777" w:rsidR="0017239C" w:rsidRPr="00622BC6" w:rsidRDefault="0017239C" w:rsidP="004E6DA2">
            <w:pPr>
              <w:pStyle w:val="tabletext00"/>
              <w:rPr>
                <w:ins w:id="159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0D458" w14:textId="77777777" w:rsidR="0017239C" w:rsidRPr="00622BC6" w:rsidRDefault="0017239C" w:rsidP="004E6DA2">
            <w:pPr>
              <w:pStyle w:val="tabletext00"/>
              <w:jc w:val="center"/>
              <w:rPr>
                <w:ins w:id="1595" w:author="Author"/>
                <w:rFonts w:cs="Arial"/>
                <w:szCs w:val="18"/>
              </w:rPr>
            </w:pPr>
            <w:ins w:id="1596" w:author="Author">
              <w:r w:rsidRPr="00622BC6">
                <w:rPr>
                  <w:rFonts w:cs="Arial"/>
                  <w:szCs w:val="18"/>
                </w:rPr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F045D" w14:textId="77777777" w:rsidR="0017239C" w:rsidRPr="00622BC6" w:rsidRDefault="0017239C" w:rsidP="004E6DA2">
            <w:pPr>
              <w:pStyle w:val="tabletext00"/>
              <w:rPr>
                <w:ins w:id="1597" w:author="Author"/>
                <w:rFonts w:cs="Arial"/>
                <w:szCs w:val="18"/>
              </w:rPr>
            </w:pPr>
            <w:ins w:id="1598" w:author="Author">
              <w:r w:rsidRPr="00622BC6">
                <w:rPr>
                  <w:rFonts w:cs="Arial"/>
                  <w:szCs w:val="18"/>
                </w:rPr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7602B" w14:textId="77777777" w:rsidR="0017239C" w:rsidRPr="00622BC6" w:rsidRDefault="0017239C" w:rsidP="004E6DA2">
            <w:pPr>
              <w:pStyle w:val="tabletext00"/>
              <w:jc w:val="right"/>
              <w:rPr>
                <w:ins w:id="159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1192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00" w:author="Author"/>
                <w:rFonts w:cs="Arial"/>
                <w:szCs w:val="18"/>
              </w:rPr>
            </w:pPr>
            <w:ins w:id="1601" w:author="Author">
              <w:r w:rsidRPr="00622BC6">
                <w:rPr>
                  <w:rFonts w:cs="Arial"/>
                  <w:color w:val="000000"/>
                  <w:szCs w:val="18"/>
                </w:rPr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FBF18" w14:textId="77777777" w:rsidR="0017239C" w:rsidRPr="00622BC6" w:rsidRDefault="0017239C" w:rsidP="004E6DA2">
            <w:pPr>
              <w:pStyle w:val="tabletext00"/>
              <w:jc w:val="right"/>
              <w:rPr>
                <w:ins w:id="160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F2DD3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03" w:author="Author"/>
                <w:rFonts w:cs="Arial"/>
                <w:szCs w:val="18"/>
              </w:rPr>
            </w:pPr>
            <w:ins w:id="1604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1CD36E" w14:textId="77777777" w:rsidR="0017239C" w:rsidRPr="00622BC6" w:rsidRDefault="0017239C" w:rsidP="004E6DA2">
            <w:pPr>
              <w:pStyle w:val="tabletext00"/>
              <w:jc w:val="right"/>
              <w:rPr>
                <w:ins w:id="160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7FDFF" w14:textId="77777777" w:rsidR="0017239C" w:rsidRPr="00622BC6" w:rsidRDefault="0017239C" w:rsidP="004E6DA2">
            <w:pPr>
              <w:pStyle w:val="tabletext00"/>
              <w:rPr>
                <w:ins w:id="1606" w:author="Author"/>
                <w:rFonts w:cs="Arial"/>
                <w:szCs w:val="18"/>
              </w:rPr>
            </w:pPr>
            <w:ins w:id="1607" w:author="Author">
              <w:r w:rsidRPr="00622BC6">
                <w:rPr>
                  <w:rFonts w:cs="Arial"/>
                  <w:color w:val="000000"/>
                  <w:szCs w:val="18"/>
                </w:rPr>
                <w:t>204</w:t>
              </w:r>
            </w:ins>
          </w:p>
        </w:tc>
      </w:tr>
      <w:tr w:rsidR="0017239C" w:rsidRPr="00622BC6" w14:paraId="58283229" w14:textId="77777777" w:rsidTr="004E6DA2">
        <w:trPr>
          <w:cantSplit/>
          <w:trHeight w:val="190"/>
          <w:ins w:id="16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F7013B" w14:textId="77777777" w:rsidR="0017239C" w:rsidRPr="00622BC6" w:rsidRDefault="0017239C" w:rsidP="004E6DA2">
            <w:pPr>
              <w:pStyle w:val="tabletext00"/>
              <w:rPr>
                <w:ins w:id="160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1696" w14:textId="77777777" w:rsidR="0017239C" w:rsidRPr="00622BC6" w:rsidRDefault="0017239C" w:rsidP="004E6DA2">
            <w:pPr>
              <w:pStyle w:val="tabletext00"/>
              <w:jc w:val="center"/>
              <w:rPr>
                <w:ins w:id="1610" w:author="Author"/>
                <w:rFonts w:cs="Arial"/>
                <w:szCs w:val="18"/>
              </w:rPr>
            </w:pPr>
            <w:ins w:id="1611" w:author="Author">
              <w:r w:rsidRPr="00622BC6">
                <w:rPr>
                  <w:rFonts w:cs="Arial"/>
                  <w:szCs w:val="18"/>
                </w:rPr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A76BF" w14:textId="77777777" w:rsidR="0017239C" w:rsidRPr="00622BC6" w:rsidRDefault="0017239C" w:rsidP="004E6DA2">
            <w:pPr>
              <w:pStyle w:val="tabletext00"/>
              <w:rPr>
                <w:ins w:id="1612" w:author="Author"/>
                <w:rFonts w:cs="Arial"/>
                <w:szCs w:val="18"/>
              </w:rPr>
            </w:pPr>
            <w:ins w:id="1613" w:author="Author">
              <w:r w:rsidRPr="00622BC6">
                <w:rPr>
                  <w:rFonts w:cs="Arial"/>
                  <w:szCs w:val="18"/>
                </w:rPr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A59C7" w14:textId="77777777" w:rsidR="0017239C" w:rsidRPr="00622BC6" w:rsidRDefault="0017239C" w:rsidP="004E6DA2">
            <w:pPr>
              <w:pStyle w:val="tabletext00"/>
              <w:jc w:val="right"/>
              <w:rPr>
                <w:ins w:id="161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F2D95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15" w:author="Author"/>
                <w:rFonts w:cs="Arial"/>
                <w:szCs w:val="18"/>
              </w:rPr>
            </w:pPr>
            <w:ins w:id="1616" w:author="Author">
              <w:r w:rsidRPr="00622BC6">
                <w:rPr>
                  <w:rFonts w:cs="Arial"/>
                  <w:color w:val="000000"/>
                  <w:szCs w:val="18"/>
                </w:rPr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8EBB2" w14:textId="77777777" w:rsidR="0017239C" w:rsidRPr="00622BC6" w:rsidRDefault="0017239C" w:rsidP="004E6DA2">
            <w:pPr>
              <w:pStyle w:val="tabletext00"/>
              <w:jc w:val="right"/>
              <w:rPr>
                <w:ins w:id="161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6E6A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18" w:author="Author"/>
                <w:rFonts w:cs="Arial"/>
                <w:szCs w:val="18"/>
              </w:rPr>
            </w:pPr>
            <w:ins w:id="1619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A7598" w14:textId="77777777" w:rsidR="0017239C" w:rsidRPr="00622BC6" w:rsidRDefault="0017239C" w:rsidP="004E6DA2">
            <w:pPr>
              <w:pStyle w:val="tabletext00"/>
              <w:jc w:val="right"/>
              <w:rPr>
                <w:ins w:id="162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E3085" w14:textId="77777777" w:rsidR="0017239C" w:rsidRPr="00622BC6" w:rsidRDefault="0017239C" w:rsidP="004E6DA2">
            <w:pPr>
              <w:pStyle w:val="tabletext00"/>
              <w:rPr>
                <w:ins w:id="1621" w:author="Author"/>
                <w:rFonts w:cs="Arial"/>
                <w:szCs w:val="18"/>
              </w:rPr>
            </w:pPr>
            <w:ins w:id="1622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62247AC0" w14:textId="77777777" w:rsidTr="004E6DA2">
        <w:trPr>
          <w:cantSplit/>
          <w:trHeight w:val="190"/>
          <w:ins w:id="16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19328D" w14:textId="77777777" w:rsidR="0017239C" w:rsidRPr="00622BC6" w:rsidRDefault="0017239C" w:rsidP="004E6DA2">
            <w:pPr>
              <w:pStyle w:val="tabletext00"/>
              <w:rPr>
                <w:ins w:id="162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51506" w14:textId="77777777" w:rsidR="0017239C" w:rsidRPr="00622BC6" w:rsidRDefault="0017239C" w:rsidP="004E6DA2">
            <w:pPr>
              <w:pStyle w:val="tabletext00"/>
              <w:jc w:val="center"/>
              <w:rPr>
                <w:ins w:id="1625" w:author="Author"/>
                <w:rFonts w:cs="Arial"/>
                <w:szCs w:val="18"/>
              </w:rPr>
            </w:pPr>
            <w:ins w:id="1626" w:author="Author">
              <w:r w:rsidRPr="00622BC6">
                <w:rPr>
                  <w:rFonts w:cs="Arial"/>
                  <w:szCs w:val="18"/>
                </w:rPr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4842A" w14:textId="77777777" w:rsidR="0017239C" w:rsidRPr="00622BC6" w:rsidRDefault="0017239C" w:rsidP="004E6DA2">
            <w:pPr>
              <w:pStyle w:val="tabletext00"/>
              <w:rPr>
                <w:ins w:id="1627" w:author="Author"/>
                <w:rFonts w:cs="Arial"/>
                <w:szCs w:val="18"/>
              </w:rPr>
            </w:pPr>
            <w:ins w:id="1628" w:author="Author">
              <w:r w:rsidRPr="00622BC6">
                <w:rPr>
                  <w:rFonts w:cs="Arial"/>
                  <w:szCs w:val="18"/>
                </w:rPr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7EF1D6" w14:textId="77777777" w:rsidR="0017239C" w:rsidRPr="00622BC6" w:rsidRDefault="0017239C" w:rsidP="004E6DA2">
            <w:pPr>
              <w:pStyle w:val="tabletext00"/>
              <w:jc w:val="right"/>
              <w:rPr>
                <w:ins w:id="162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10698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30" w:author="Author"/>
                <w:rFonts w:cs="Arial"/>
                <w:szCs w:val="18"/>
              </w:rPr>
            </w:pPr>
            <w:ins w:id="1631" w:author="Author">
              <w:r w:rsidRPr="00622BC6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CF7CC" w14:textId="77777777" w:rsidR="0017239C" w:rsidRPr="00622BC6" w:rsidRDefault="0017239C" w:rsidP="004E6DA2">
            <w:pPr>
              <w:pStyle w:val="tabletext00"/>
              <w:jc w:val="right"/>
              <w:rPr>
                <w:ins w:id="163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AB16D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33" w:author="Author"/>
                <w:rFonts w:cs="Arial"/>
                <w:szCs w:val="18"/>
              </w:rPr>
            </w:pPr>
            <w:ins w:id="1634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9805C2" w14:textId="77777777" w:rsidR="0017239C" w:rsidRPr="00622BC6" w:rsidRDefault="0017239C" w:rsidP="004E6DA2">
            <w:pPr>
              <w:pStyle w:val="tabletext00"/>
              <w:jc w:val="right"/>
              <w:rPr>
                <w:ins w:id="163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219A2C" w14:textId="77777777" w:rsidR="0017239C" w:rsidRPr="00622BC6" w:rsidRDefault="0017239C" w:rsidP="004E6DA2">
            <w:pPr>
              <w:pStyle w:val="tabletext00"/>
              <w:rPr>
                <w:ins w:id="1636" w:author="Author"/>
                <w:rFonts w:cs="Arial"/>
                <w:szCs w:val="18"/>
              </w:rPr>
            </w:pPr>
            <w:ins w:id="1637" w:author="Author">
              <w:r w:rsidRPr="00622BC6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17239C" w:rsidRPr="00622BC6" w14:paraId="7A86BD09" w14:textId="77777777" w:rsidTr="004E6DA2">
        <w:trPr>
          <w:cantSplit/>
          <w:trHeight w:val="190"/>
          <w:ins w:id="16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85FFC1" w14:textId="77777777" w:rsidR="0017239C" w:rsidRPr="00622BC6" w:rsidRDefault="0017239C" w:rsidP="004E6DA2">
            <w:pPr>
              <w:pStyle w:val="tabletext00"/>
              <w:rPr>
                <w:ins w:id="163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14716" w14:textId="77777777" w:rsidR="0017239C" w:rsidRPr="00622BC6" w:rsidRDefault="0017239C" w:rsidP="004E6DA2">
            <w:pPr>
              <w:pStyle w:val="tabletext00"/>
              <w:jc w:val="center"/>
              <w:rPr>
                <w:ins w:id="1640" w:author="Author"/>
                <w:rFonts w:cs="Arial"/>
                <w:szCs w:val="18"/>
              </w:rPr>
            </w:pPr>
            <w:ins w:id="1641" w:author="Author">
              <w:r w:rsidRPr="00622BC6">
                <w:rPr>
                  <w:rFonts w:cs="Arial"/>
                  <w:szCs w:val="18"/>
                </w:rPr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0E4C4" w14:textId="77777777" w:rsidR="0017239C" w:rsidRPr="00622BC6" w:rsidRDefault="0017239C" w:rsidP="004E6DA2">
            <w:pPr>
              <w:pStyle w:val="tabletext00"/>
              <w:rPr>
                <w:ins w:id="1642" w:author="Author"/>
                <w:rFonts w:cs="Arial"/>
                <w:szCs w:val="18"/>
              </w:rPr>
            </w:pPr>
            <w:ins w:id="1643" w:author="Author">
              <w:r w:rsidRPr="00622BC6">
                <w:rPr>
                  <w:rFonts w:cs="Arial"/>
                  <w:szCs w:val="18"/>
                </w:rPr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5521DE" w14:textId="77777777" w:rsidR="0017239C" w:rsidRPr="00622BC6" w:rsidRDefault="0017239C" w:rsidP="004E6DA2">
            <w:pPr>
              <w:pStyle w:val="tabletext00"/>
              <w:jc w:val="right"/>
              <w:rPr>
                <w:ins w:id="164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014CB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45" w:author="Author"/>
                <w:rFonts w:cs="Arial"/>
                <w:szCs w:val="18"/>
              </w:rPr>
            </w:pPr>
            <w:ins w:id="1646" w:author="Author">
              <w:r w:rsidRPr="00622BC6">
                <w:rPr>
                  <w:rFonts w:cs="Arial"/>
                  <w:color w:val="000000"/>
                  <w:szCs w:val="18"/>
                </w:rPr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8E71D" w14:textId="77777777" w:rsidR="0017239C" w:rsidRPr="00622BC6" w:rsidRDefault="0017239C" w:rsidP="004E6DA2">
            <w:pPr>
              <w:pStyle w:val="tabletext00"/>
              <w:jc w:val="right"/>
              <w:rPr>
                <w:ins w:id="164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72D3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48" w:author="Author"/>
                <w:rFonts w:cs="Arial"/>
                <w:szCs w:val="18"/>
              </w:rPr>
            </w:pPr>
            <w:ins w:id="1649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D4269" w14:textId="77777777" w:rsidR="0017239C" w:rsidRPr="00622BC6" w:rsidRDefault="0017239C" w:rsidP="004E6DA2">
            <w:pPr>
              <w:pStyle w:val="tabletext00"/>
              <w:jc w:val="right"/>
              <w:rPr>
                <w:ins w:id="165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983EC" w14:textId="77777777" w:rsidR="0017239C" w:rsidRPr="00622BC6" w:rsidRDefault="0017239C" w:rsidP="004E6DA2">
            <w:pPr>
              <w:pStyle w:val="tabletext00"/>
              <w:rPr>
                <w:ins w:id="1651" w:author="Author"/>
                <w:rFonts w:cs="Arial"/>
                <w:szCs w:val="18"/>
              </w:rPr>
            </w:pPr>
            <w:ins w:id="1652" w:author="Author">
              <w:r w:rsidRPr="00622BC6">
                <w:rPr>
                  <w:rFonts w:cs="Arial"/>
                  <w:color w:val="000000"/>
                  <w:szCs w:val="18"/>
                </w:rPr>
                <w:t>204</w:t>
              </w:r>
            </w:ins>
          </w:p>
        </w:tc>
      </w:tr>
      <w:tr w:rsidR="0017239C" w:rsidRPr="00622BC6" w14:paraId="7B5C32B0" w14:textId="77777777" w:rsidTr="004E6DA2">
        <w:trPr>
          <w:cantSplit/>
          <w:trHeight w:val="190"/>
          <w:ins w:id="16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0F0D57" w14:textId="77777777" w:rsidR="0017239C" w:rsidRPr="00622BC6" w:rsidRDefault="0017239C" w:rsidP="004E6DA2">
            <w:pPr>
              <w:pStyle w:val="tabletext00"/>
              <w:rPr>
                <w:ins w:id="165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F7AE0" w14:textId="77777777" w:rsidR="0017239C" w:rsidRPr="00622BC6" w:rsidRDefault="0017239C" w:rsidP="004E6DA2">
            <w:pPr>
              <w:pStyle w:val="tabletext00"/>
              <w:jc w:val="center"/>
              <w:rPr>
                <w:ins w:id="1655" w:author="Author"/>
                <w:rFonts w:cs="Arial"/>
                <w:szCs w:val="18"/>
              </w:rPr>
            </w:pPr>
            <w:ins w:id="1656" w:author="Author">
              <w:r w:rsidRPr="00622BC6">
                <w:rPr>
                  <w:rFonts w:cs="Arial"/>
                  <w:szCs w:val="18"/>
                </w:rPr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9CD06" w14:textId="77777777" w:rsidR="0017239C" w:rsidRPr="00622BC6" w:rsidRDefault="0017239C" w:rsidP="004E6DA2">
            <w:pPr>
              <w:pStyle w:val="tabletext00"/>
              <w:rPr>
                <w:ins w:id="1657" w:author="Author"/>
                <w:rFonts w:cs="Arial"/>
                <w:szCs w:val="18"/>
              </w:rPr>
            </w:pPr>
            <w:ins w:id="1658" w:author="Author">
              <w:r w:rsidRPr="00622BC6">
                <w:rPr>
                  <w:rFonts w:cs="Arial"/>
                  <w:szCs w:val="18"/>
                </w:rPr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5B3D5D" w14:textId="77777777" w:rsidR="0017239C" w:rsidRPr="00622BC6" w:rsidRDefault="0017239C" w:rsidP="004E6DA2">
            <w:pPr>
              <w:pStyle w:val="tabletext00"/>
              <w:jc w:val="right"/>
              <w:rPr>
                <w:ins w:id="165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DFEF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60" w:author="Author"/>
                <w:rFonts w:cs="Arial"/>
                <w:szCs w:val="18"/>
              </w:rPr>
            </w:pPr>
            <w:ins w:id="1661" w:author="Author">
              <w:r w:rsidRPr="00622BC6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3C0076" w14:textId="77777777" w:rsidR="0017239C" w:rsidRPr="00622BC6" w:rsidRDefault="0017239C" w:rsidP="004E6DA2">
            <w:pPr>
              <w:pStyle w:val="tabletext00"/>
              <w:jc w:val="right"/>
              <w:rPr>
                <w:ins w:id="166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A6C7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63" w:author="Author"/>
                <w:rFonts w:cs="Arial"/>
                <w:szCs w:val="18"/>
              </w:rPr>
            </w:pPr>
            <w:ins w:id="1664" w:author="Author">
              <w:r w:rsidRPr="00622BC6">
                <w:rPr>
                  <w:rFonts w:cs="Arial"/>
                  <w:color w:val="000000"/>
                  <w:szCs w:val="18"/>
                </w:rPr>
                <w:t>717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FAA2F" w14:textId="77777777" w:rsidR="0017239C" w:rsidRPr="00622BC6" w:rsidRDefault="0017239C" w:rsidP="004E6DA2">
            <w:pPr>
              <w:pStyle w:val="tabletext00"/>
              <w:jc w:val="right"/>
              <w:rPr>
                <w:ins w:id="166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09335" w14:textId="77777777" w:rsidR="0017239C" w:rsidRPr="00622BC6" w:rsidRDefault="0017239C" w:rsidP="004E6DA2">
            <w:pPr>
              <w:pStyle w:val="tabletext00"/>
              <w:rPr>
                <w:ins w:id="1666" w:author="Author"/>
                <w:rFonts w:cs="Arial"/>
                <w:szCs w:val="18"/>
              </w:rPr>
            </w:pPr>
            <w:ins w:id="1667" w:author="Author">
              <w:r w:rsidRPr="00622BC6">
                <w:rPr>
                  <w:rFonts w:cs="Arial"/>
                  <w:color w:val="000000"/>
                  <w:szCs w:val="18"/>
                </w:rPr>
                <w:t>218</w:t>
              </w:r>
            </w:ins>
          </w:p>
        </w:tc>
      </w:tr>
      <w:tr w:rsidR="0017239C" w:rsidRPr="00622BC6" w14:paraId="49953253" w14:textId="77777777" w:rsidTr="004E6DA2">
        <w:trPr>
          <w:cantSplit/>
          <w:trHeight w:val="190"/>
          <w:ins w:id="16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11935C" w14:textId="77777777" w:rsidR="0017239C" w:rsidRPr="00622BC6" w:rsidRDefault="0017239C" w:rsidP="004E6DA2">
            <w:pPr>
              <w:pStyle w:val="tabletext00"/>
              <w:rPr>
                <w:ins w:id="166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EE8FF" w14:textId="77777777" w:rsidR="0017239C" w:rsidRPr="00622BC6" w:rsidRDefault="0017239C" w:rsidP="004E6DA2">
            <w:pPr>
              <w:pStyle w:val="tabletext00"/>
              <w:jc w:val="center"/>
              <w:rPr>
                <w:ins w:id="1670" w:author="Author"/>
                <w:rFonts w:cs="Arial"/>
                <w:szCs w:val="18"/>
              </w:rPr>
            </w:pPr>
            <w:ins w:id="1671" w:author="Author">
              <w:r w:rsidRPr="00622BC6">
                <w:rPr>
                  <w:rFonts w:cs="Arial"/>
                  <w:szCs w:val="18"/>
                </w:rPr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D376F" w14:textId="77777777" w:rsidR="0017239C" w:rsidRPr="00622BC6" w:rsidRDefault="0017239C" w:rsidP="004E6DA2">
            <w:pPr>
              <w:pStyle w:val="tabletext00"/>
              <w:rPr>
                <w:ins w:id="1672" w:author="Author"/>
                <w:rFonts w:cs="Arial"/>
                <w:szCs w:val="18"/>
              </w:rPr>
            </w:pPr>
            <w:ins w:id="1673" w:author="Author">
              <w:r w:rsidRPr="00622BC6">
                <w:rPr>
                  <w:rFonts w:cs="Arial"/>
                  <w:szCs w:val="18"/>
                </w:rPr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46B07" w14:textId="77777777" w:rsidR="0017239C" w:rsidRPr="00622BC6" w:rsidRDefault="0017239C" w:rsidP="004E6DA2">
            <w:pPr>
              <w:pStyle w:val="tabletext00"/>
              <w:jc w:val="right"/>
              <w:rPr>
                <w:ins w:id="167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9AACE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75" w:author="Author"/>
                <w:rFonts w:cs="Arial"/>
                <w:szCs w:val="18"/>
              </w:rPr>
            </w:pPr>
            <w:ins w:id="1676" w:author="Author">
              <w:r w:rsidRPr="00622BC6">
                <w:rPr>
                  <w:rFonts w:cs="Arial"/>
                  <w:color w:val="000000"/>
                  <w:szCs w:val="18"/>
                </w:rPr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E71C90" w14:textId="77777777" w:rsidR="0017239C" w:rsidRPr="00622BC6" w:rsidRDefault="0017239C" w:rsidP="004E6DA2">
            <w:pPr>
              <w:pStyle w:val="tabletext00"/>
              <w:jc w:val="right"/>
              <w:rPr>
                <w:ins w:id="167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F9E93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78" w:author="Author"/>
                <w:rFonts w:cs="Arial"/>
                <w:szCs w:val="18"/>
              </w:rPr>
            </w:pPr>
            <w:ins w:id="1679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33435" w14:textId="77777777" w:rsidR="0017239C" w:rsidRPr="00622BC6" w:rsidRDefault="0017239C" w:rsidP="004E6DA2">
            <w:pPr>
              <w:pStyle w:val="tabletext00"/>
              <w:jc w:val="right"/>
              <w:rPr>
                <w:ins w:id="168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6C80B" w14:textId="77777777" w:rsidR="0017239C" w:rsidRPr="00622BC6" w:rsidRDefault="0017239C" w:rsidP="004E6DA2">
            <w:pPr>
              <w:pStyle w:val="tabletext00"/>
              <w:rPr>
                <w:ins w:id="1681" w:author="Author"/>
                <w:rFonts w:cs="Arial"/>
                <w:szCs w:val="18"/>
              </w:rPr>
            </w:pPr>
            <w:ins w:id="1682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65D556F2" w14:textId="77777777" w:rsidTr="004E6DA2">
        <w:trPr>
          <w:cantSplit/>
          <w:trHeight w:val="190"/>
          <w:ins w:id="1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B87C61" w14:textId="77777777" w:rsidR="0017239C" w:rsidRPr="00622BC6" w:rsidRDefault="0017239C" w:rsidP="004E6DA2">
            <w:pPr>
              <w:pStyle w:val="tabletext00"/>
              <w:rPr>
                <w:ins w:id="168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89A75" w14:textId="77777777" w:rsidR="0017239C" w:rsidRPr="00622BC6" w:rsidRDefault="0017239C" w:rsidP="004E6DA2">
            <w:pPr>
              <w:pStyle w:val="tabletext00"/>
              <w:jc w:val="center"/>
              <w:rPr>
                <w:ins w:id="1685" w:author="Author"/>
                <w:rFonts w:cs="Arial"/>
                <w:szCs w:val="18"/>
              </w:rPr>
            </w:pPr>
            <w:ins w:id="1686" w:author="Author">
              <w:r w:rsidRPr="00622BC6">
                <w:rPr>
                  <w:rFonts w:cs="Arial"/>
                  <w:szCs w:val="18"/>
                </w:rPr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A7935" w14:textId="77777777" w:rsidR="0017239C" w:rsidRPr="00622BC6" w:rsidRDefault="0017239C" w:rsidP="004E6DA2">
            <w:pPr>
              <w:pStyle w:val="tabletext00"/>
              <w:rPr>
                <w:ins w:id="1687" w:author="Author"/>
                <w:rFonts w:cs="Arial"/>
                <w:szCs w:val="18"/>
              </w:rPr>
            </w:pPr>
            <w:ins w:id="1688" w:author="Author">
              <w:r w:rsidRPr="00622BC6">
                <w:rPr>
                  <w:rFonts w:cs="Arial"/>
                  <w:szCs w:val="18"/>
                </w:rPr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8C616" w14:textId="77777777" w:rsidR="0017239C" w:rsidRPr="00622BC6" w:rsidRDefault="0017239C" w:rsidP="004E6DA2">
            <w:pPr>
              <w:pStyle w:val="tabletext00"/>
              <w:jc w:val="right"/>
              <w:rPr>
                <w:ins w:id="168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44200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90" w:author="Author"/>
                <w:rFonts w:cs="Arial"/>
                <w:szCs w:val="18"/>
              </w:rPr>
            </w:pPr>
            <w:ins w:id="1691" w:author="Author">
              <w:r w:rsidRPr="00622BC6">
                <w:rPr>
                  <w:rFonts w:cs="Arial"/>
                  <w:color w:val="000000"/>
                  <w:szCs w:val="18"/>
                </w:rPr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8E2EF8" w14:textId="77777777" w:rsidR="0017239C" w:rsidRPr="00622BC6" w:rsidRDefault="0017239C" w:rsidP="004E6DA2">
            <w:pPr>
              <w:pStyle w:val="tabletext00"/>
              <w:jc w:val="right"/>
              <w:rPr>
                <w:ins w:id="169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CCC4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693" w:author="Author"/>
                <w:rFonts w:cs="Arial"/>
                <w:szCs w:val="18"/>
              </w:rPr>
            </w:pPr>
            <w:ins w:id="1694" w:author="Author">
              <w:r w:rsidRPr="00622BC6">
                <w:rPr>
                  <w:rFonts w:cs="Arial"/>
                  <w:color w:val="000000"/>
                  <w:szCs w:val="18"/>
                </w:rPr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617D1" w14:textId="77777777" w:rsidR="0017239C" w:rsidRPr="00622BC6" w:rsidRDefault="0017239C" w:rsidP="004E6DA2">
            <w:pPr>
              <w:pStyle w:val="tabletext00"/>
              <w:jc w:val="right"/>
              <w:rPr>
                <w:ins w:id="169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C53BD" w14:textId="77777777" w:rsidR="0017239C" w:rsidRPr="00622BC6" w:rsidRDefault="0017239C" w:rsidP="004E6DA2">
            <w:pPr>
              <w:pStyle w:val="tabletext00"/>
              <w:rPr>
                <w:ins w:id="1696" w:author="Author"/>
                <w:rFonts w:cs="Arial"/>
                <w:szCs w:val="18"/>
              </w:rPr>
            </w:pPr>
            <w:ins w:id="1697" w:author="Author">
              <w:r w:rsidRPr="00622BC6">
                <w:rPr>
                  <w:rFonts w:cs="Arial"/>
                  <w:color w:val="000000"/>
                  <w:szCs w:val="18"/>
                </w:rPr>
                <w:t>204</w:t>
              </w:r>
            </w:ins>
          </w:p>
        </w:tc>
      </w:tr>
      <w:tr w:rsidR="0017239C" w:rsidRPr="00622BC6" w14:paraId="1B2BDC67" w14:textId="77777777" w:rsidTr="004E6DA2">
        <w:trPr>
          <w:cantSplit/>
          <w:trHeight w:val="190"/>
          <w:ins w:id="16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756139" w14:textId="77777777" w:rsidR="0017239C" w:rsidRPr="00622BC6" w:rsidRDefault="0017239C" w:rsidP="004E6DA2">
            <w:pPr>
              <w:pStyle w:val="tabletext00"/>
              <w:rPr>
                <w:ins w:id="169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FA358" w14:textId="77777777" w:rsidR="0017239C" w:rsidRPr="00622BC6" w:rsidRDefault="0017239C" w:rsidP="004E6DA2">
            <w:pPr>
              <w:pStyle w:val="tabletext00"/>
              <w:jc w:val="center"/>
              <w:rPr>
                <w:ins w:id="1700" w:author="Author"/>
                <w:rFonts w:cs="Arial"/>
                <w:szCs w:val="18"/>
              </w:rPr>
            </w:pPr>
            <w:ins w:id="1701" w:author="Author">
              <w:r w:rsidRPr="00622BC6">
                <w:rPr>
                  <w:rFonts w:cs="Arial"/>
                  <w:szCs w:val="18"/>
                </w:rPr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A466D" w14:textId="77777777" w:rsidR="0017239C" w:rsidRPr="00622BC6" w:rsidRDefault="0017239C" w:rsidP="004E6DA2">
            <w:pPr>
              <w:pStyle w:val="tabletext00"/>
              <w:rPr>
                <w:ins w:id="1702" w:author="Author"/>
                <w:rFonts w:cs="Arial"/>
                <w:szCs w:val="18"/>
              </w:rPr>
            </w:pPr>
            <w:ins w:id="1703" w:author="Author">
              <w:r w:rsidRPr="00622BC6">
                <w:rPr>
                  <w:rFonts w:cs="Arial"/>
                  <w:szCs w:val="18"/>
                </w:rPr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CAD2B" w14:textId="77777777" w:rsidR="0017239C" w:rsidRPr="00622BC6" w:rsidRDefault="0017239C" w:rsidP="004E6DA2">
            <w:pPr>
              <w:pStyle w:val="tabletext00"/>
              <w:jc w:val="right"/>
              <w:rPr>
                <w:ins w:id="170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C483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05" w:author="Author"/>
                <w:rFonts w:cs="Arial"/>
                <w:szCs w:val="18"/>
              </w:rPr>
            </w:pPr>
            <w:ins w:id="1706" w:author="Author">
              <w:r w:rsidRPr="00622BC6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AB6D9" w14:textId="77777777" w:rsidR="0017239C" w:rsidRPr="00622BC6" w:rsidRDefault="0017239C" w:rsidP="004E6DA2">
            <w:pPr>
              <w:pStyle w:val="tabletext00"/>
              <w:jc w:val="right"/>
              <w:rPr>
                <w:ins w:id="170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05995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08" w:author="Author"/>
                <w:rFonts w:cs="Arial"/>
                <w:szCs w:val="18"/>
              </w:rPr>
            </w:pPr>
            <w:ins w:id="1709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992C6" w14:textId="77777777" w:rsidR="0017239C" w:rsidRPr="00622BC6" w:rsidRDefault="0017239C" w:rsidP="004E6DA2">
            <w:pPr>
              <w:pStyle w:val="tabletext00"/>
              <w:jc w:val="right"/>
              <w:rPr>
                <w:ins w:id="171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097C9" w14:textId="77777777" w:rsidR="0017239C" w:rsidRPr="00622BC6" w:rsidRDefault="0017239C" w:rsidP="004E6DA2">
            <w:pPr>
              <w:pStyle w:val="tabletext00"/>
              <w:rPr>
                <w:ins w:id="1711" w:author="Author"/>
                <w:rFonts w:cs="Arial"/>
                <w:szCs w:val="18"/>
              </w:rPr>
            </w:pPr>
            <w:ins w:id="1712" w:author="Author">
              <w:r w:rsidRPr="00622BC6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7239C" w:rsidRPr="00622BC6" w14:paraId="5EDC317F" w14:textId="77777777" w:rsidTr="004E6DA2">
        <w:trPr>
          <w:cantSplit/>
          <w:trHeight w:val="190"/>
          <w:ins w:id="17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B321D9" w14:textId="77777777" w:rsidR="0017239C" w:rsidRPr="00622BC6" w:rsidRDefault="0017239C" w:rsidP="004E6DA2">
            <w:pPr>
              <w:pStyle w:val="tabletext00"/>
              <w:rPr>
                <w:ins w:id="171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67824" w14:textId="77777777" w:rsidR="0017239C" w:rsidRPr="00622BC6" w:rsidRDefault="0017239C" w:rsidP="004E6DA2">
            <w:pPr>
              <w:pStyle w:val="tabletext00"/>
              <w:jc w:val="center"/>
              <w:rPr>
                <w:ins w:id="1715" w:author="Author"/>
                <w:rFonts w:cs="Arial"/>
                <w:szCs w:val="18"/>
              </w:rPr>
            </w:pPr>
            <w:ins w:id="1716" w:author="Author">
              <w:r w:rsidRPr="00622BC6">
                <w:rPr>
                  <w:rFonts w:cs="Arial"/>
                  <w:szCs w:val="18"/>
                </w:rPr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F617" w14:textId="77777777" w:rsidR="0017239C" w:rsidRPr="00622BC6" w:rsidRDefault="0017239C" w:rsidP="004E6DA2">
            <w:pPr>
              <w:pStyle w:val="tabletext00"/>
              <w:rPr>
                <w:ins w:id="1717" w:author="Author"/>
                <w:rFonts w:cs="Arial"/>
                <w:szCs w:val="18"/>
              </w:rPr>
            </w:pPr>
            <w:ins w:id="1718" w:author="Author">
              <w:r w:rsidRPr="00622BC6">
                <w:rPr>
                  <w:rFonts w:cs="Arial"/>
                  <w:szCs w:val="18"/>
                </w:rPr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C9151" w14:textId="77777777" w:rsidR="0017239C" w:rsidRPr="00622BC6" w:rsidRDefault="0017239C" w:rsidP="004E6DA2">
            <w:pPr>
              <w:pStyle w:val="tabletext00"/>
              <w:jc w:val="right"/>
              <w:rPr>
                <w:ins w:id="171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FBCC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20" w:author="Author"/>
                <w:rFonts w:cs="Arial"/>
                <w:szCs w:val="18"/>
              </w:rPr>
            </w:pPr>
            <w:ins w:id="1721" w:author="Author">
              <w:r w:rsidRPr="00622BC6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9DB83" w14:textId="77777777" w:rsidR="0017239C" w:rsidRPr="00622BC6" w:rsidRDefault="0017239C" w:rsidP="004E6DA2">
            <w:pPr>
              <w:pStyle w:val="tabletext00"/>
              <w:jc w:val="right"/>
              <w:rPr>
                <w:ins w:id="172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46F36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23" w:author="Author"/>
                <w:rFonts w:cs="Arial"/>
                <w:szCs w:val="18"/>
              </w:rPr>
            </w:pPr>
            <w:ins w:id="1724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57757" w14:textId="77777777" w:rsidR="0017239C" w:rsidRPr="00622BC6" w:rsidRDefault="0017239C" w:rsidP="004E6DA2">
            <w:pPr>
              <w:pStyle w:val="tabletext00"/>
              <w:jc w:val="right"/>
              <w:rPr>
                <w:ins w:id="172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FF6CF" w14:textId="77777777" w:rsidR="0017239C" w:rsidRPr="00622BC6" w:rsidRDefault="0017239C" w:rsidP="004E6DA2">
            <w:pPr>
              <w:pStyle w:val="tabletext00"/>
              <w:rPr>
                <w:ins w:id="1726" w:author="Author"/>
                <w:rFonts w:cs="Arial"/>
                <w:szCs w:val="18"/>
              </w:rPr>
            </w:pPr>
            <w:ins w:id="1727" w:author="Author">
              <w:r w:rsidRPr="00622BC6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17239C" w:rsidRPr="00622BC6" w14:paraId="21F546FF" w14:textId="77777777" w:rsidTr="004E6DA2">
        <w:trPr>
          <w:cantSplit/>
          <w:trHeight w:val="190"/>
          <w:ins w:id="17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63CE39" w14:textId="77777777" w:rsidR="0017239C" w:rsidRPr="00622BC6" w:rsidRDefault="0017239C" w:rsidP="004E6DA2">
            <w:pPr>
              <w:pStyle w:val="tabletext00"/>
              <w:rPr>
                <w:ins w:id="172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B2890" w14:textId="77777777" w:rsidR="0017239C" w:rsidRPr="00622BC6" w:rsidRDefault="0017239C" w:rsidP="004E6DA2">
            <w:pPr>
              <w:pStyle w:val="tabletext00"/>
              <w:jc w:val="center"/>
              <w:rPr>
                <w:ins w:id="1730" w:author="Author"/>
                <w:rFonts w:cs="Arial"/>
                <w:szCs w:val="18"/>
              </w:rPr>
            </w:pPr>
            <w:ins w:id="1731" w:author="Author">
              <w:r w:rsidRPr="00622BC6">
                <w:rPr>
                  <w:rFonts w:cs="Arial"/>
                  <w:szCs w:val="18"/>
                </w:rPr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FFD93" w14:textId="77777777" w:rsidR="0017239C" w:rsidRPr="00622BC6" w:rsidRDefault="0017239C" w:rsidP="004E6DA2">
            <w:pPr>
              <w:pStyle w:val="tabletext00"/>
              <w:rPr>
                <w:ins w:id="1732" w:author="Author"/>
                <w:rFonts w:cs="Arial"/>
                <w:szCs w:val="18"/>
              </w:rPr>
            </w:pPr>
            <w:ins w:id="1733" w:author="Author">
              <w:r w:rsidRPr="00622BC6">
                <w:rPr>
                  <w:rFonts w:cs="Arial"/>
                  <w:szCs w:val="18"/>
                </w:rPr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F9B09" w14:textId="77777777" w:rsidR="0017239C" w:rsidRPr="00622BC6" w:rsidRDefault="0017239C" w:rsidP="004E6DA2">
            <w:pPr>
              <w:pStyle w:val="tabletext00"/>
              <w:jc w:val="right"/>
              <w:rPr>
                <w:ins w:id="173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B8FA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35" w:author="Author"/>
                <w:rFonts w:cs="Arial"/>
                <w:szCs w:val="18"/>
              </w:rPr>
            </w:pPr>
            <w:ins w:id="1736" w:author="Author">
              <w:r w:rsidRPr="00622BC6">
                <w:rPr>
                  <w:rFonts w:cs="Arial"/>
                  <w:color w:val="000000"/>
                  <w:szCs w:val="18"/>
                </w:rPr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38671" w14:textId="77777777" w:rsidR="0017239C" w:rsidRPr="00622BC6" w:rsidRDefault="0017239C" w:rsidP="004E6DA2">
            <w:pPr>
              <w:pStyle w:val="tabletext00"/>
              <w:jc w:val="right"/>
              <w:rPr>
                <w:ins w:id="173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93F1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38" w:author="Author"/>
                <w:rFonts w:cs="Arial"/>
                <w:szCs w:val="18"/>
              </w:rPr>
            </w:pPr>
            <w:ins w:id="1739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55AD9" w14:textId="77777777" w:rsidR="0017239C" w:rsidRPr="00622BC6" w:rsidRDefault="0017239C" w:rsidP="004E6DA2">
            <w:pPr>
              <w:pStyle w:val="tabletext00"/>
              <w:jc w:val="right"/>
              <w:rPr>
                <w:ins w:id="174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9B1158" w14:textId="77777777" w:rsidR="0017239C" w:rsidRPr="00622BC6" w:rsidRDefault="0017239C" w:rsidP="004E6DA2">
            <w:pPr>
              <w:pStyle w:val="tabletext00"/>
              <w:rPr>
                <w:ins w:id="1741" w:author="Author"/>
                <w:rFonts w:cs="Arial"/>
                <w:szCs w:val="18"/>
              </w:rPr>
            </w:pPr>
            <w:ins w:id="1742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26A0433D" w14:textId="77777777" w:rsidTr="004E6DA2">
        <w:trPr>
          <w:cantSplit/>
          <w:trHeight w:val="190"/>
          <w:ins w:id="17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B158EF" w14:textId="77777777" w:rsidR="0017239C" w:rsidRPr="00622BC6" w:rsidRDefault="0017239C" w:rsidP="004E6DA2">
            <w:pPr>
              <w:pStyle w:val="tabletext00"/>
              <w:rPr>
                <w:ins w:id="174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DC0CA" w14:textId="77777777" w:rsidR="0017239C" w:rsidRPr="00622BC6" w:rsidRDefault="0017239C" w:rsidP="004E6DA2">
            <w:pPr>
              <w:pStyle w:val="tabletext00"/>
              <w:jc w:val="center"/>
              <w:rPr>
                <w:ins w:id="1745" w:author="Author"/>
                <w:rFonts w:cs="Arial"/>
                <w:szCs w:val="18"/>
              </w:rPr>
            </w:pPr>
            <w:ins w:id="1746" w:author="Author">
              <w:r w:rsidRPr="00622BC6">
                <w:rPr>
                  <w:rFonts w:cs="Arial"/>
                  <w:szCs w:val="18"/>
                </w:rPr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9B171" w14:textId="77777777" w:rsidR="0017239C" w:rsidRPr="00622BC6" w:rsidRDefault="0017239C" w:rsidP="004E6DA2">
            <w:pPr>
              <w:pStyle w:val="tabletext00"/>
              <w:rPr>
                <w:ins w:id="1747" w:author="Author"/>
                <w:rFonts w:cs="Arial"/>
                <w:szCs w:val="18"/>
              </w:rPr>
            </w:pPr>
            <w:ins w:id="1748" w:author="Author">
              <w:r w:rsidRPr="00622BC6">
                <w:rPr>
                  <w:rFonts w:cs="Arial"/>
                  <w:szCs w:val="18"/>
                </w:rPr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A90E66" w14:textId="77777777" w:rsidR="0017239C" w:rsidRPr="00622BC6" w:rsidRDefault="0017239C" w:rsidP="004E6DA2">
            <w:pPr>
              <w:pStyle w:val="tabletext00"/>
              <w:jc w:val="right"/>
              <w:rPr>
                <w:ins w:id="174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A2A6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50" w:author="Author"/>
                <w:rFonts w:cs="Arial"/>
                <w:szCs w:val="18"/>
              </w:rPr>
            </w:pPr>
            <w:ins w:id="1751" w:author="Author">
              <w:r w:rsidRPr="00622BC6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AB3D4" w14:textId="77777777" w:rsidR="0017239C" w:rsidRPr="00622BC6" w:rsidRDefault="0017239C" w:rsidP="004E6DA2">
            <w:pPr>
              <w:pStyle w:val="tabletext00"/>
              <w:jc w:val="right"/>
              <w:rPr>
                <w:ins w:id="175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174C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53" w:author="Author"/>
                <w:rFonts w:cs="Arial"/>
                <w:szCs w:val="18"/>
              </w:rPr>
            </w:pPr>
            <w:ins w:id="1754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9C8F0" w14:textId="77777777" w:rsidR="0017239C" w:rsidRPr="00622BC6" w:rsidRDefault="0017239C" w:rsidP="004E6DA2">
            <w:pPr>
              <w:pStyle w:val="tabletext00"/>
              <w:jc w:val="right"/>
              <w:rPr>
                <w:ins w:id="175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E94D4" w14:textId="77777777" w:rsidR="0017239C" w:rsidRPr="00622BC6" w:rsidRDefault="0017239C" w:rsidP="004E6DA2">
            <w:pPr>
              <w:pStyle w:val="tabletext00"/>
              <w:rPr>
                <w:ins w:id="1756" w:author="Author"/>
                <w:rFonts w:cs="Arial"/>
                <w:szCs w:val="18"/>
              </w:rPr>
            </w:pPr>
            <w:ins w:id="1757" w:author="Author">
              <w:r w:rsidRPr="00622BC6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17239C" w:rsidRPr="00622BC6" w14:paraId="5DB4ABFE" w14:textId="77777777" w:rsidTr="004E6DA2">
        <w:trPr>
          <w:cantSplit/>
          <w:trHeight w:val="190"/>
          <w:ins w:id="17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4033CE" w14:textId="77777777" w:rsidR="0017239C" w:rsidRPr="00622BC6" w:rsidRDefault="0017239C" w:rsidP="004E6DA2">
            <w:pPr>
              <w:pStyle w:val="tabletext00"/>
              <w:rPr>
                <w:ins w:id="175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04BF6" w14:textId="77777777" w:rsidR="0017239C" w:rsidRPr="00622BC6" w:rsidRDefault="0017239C" w:rsidP="004E6DA2">
            <w:pPr>
              <w:pStyle w:val="tabletext00"/>
              <w:jc w:val="center"/>
              <w:rPr>
                <w:ins w:id="1760" w:author="Author"/>
                <w:rFonts w:cs="Arial"/>
                <w:szCs w:val="18"/>
              </w:rPr>
            </w:pPr>
            <w:ins w:id="1761" w:author="Author">
              <w:r w:rsidRPr="00622BC6">
                <w:rPr>
                  <w:rFonts w:cs="Arial"/>
                  <w:szCs w:val="18"/>
                </w:rPr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F0C63" w14:textId="77777777" w:rsidR="0017239C" w:rsidRPr="00622BC6" w:rsidRDefault="0017239C" w:rsidP="004E6DA2">
            <w:pPr>
              <w:pStyle w:val="tabletext00"/>
              <w:rPr>
                <w:ins w:id="1762" w:author="Author"/>
                <w:rFonts w:cs="Arial"/>
                <w:szCs w:val="18"/>
              </w:rPr>
            </w:pPr>
            <w:ins w:id="1763" w:author="Author">
              <w:r w:rsidRPr="00622BC6">
                <w:rPr>
                  <w:rFonts w:cs="Arial"/>
                  <w:szCs w:val="18"/>
                </w:rPr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CAFAA6" w14:textId="77777777" w:rsidR="0017239C" w:rsidRPr="00622BC6" w:rsidRDefault="0017239C" w:rsidP="004E6DA2">
            <w:pPr>
              <w:pStyle w:val="tabletext00"/>
              <w:jc w:val="right"/>
              <w:rPr>
                <w:ins w:id="176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E6D2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65" w:author="Author"/>
                <w:rFonts w:cs="Arial"/>
                <w:szCs w:val="18"/>
              </w:rPr>
            </w:pPr>
            <w:ins w:id="1766" w:author="Author">
              <w:r w:rsidRPr="00622BC6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D2EA8" w14:textId="77777777" w:rsidR="0017239C" w:rsidRPr="00622BC6" w:rsidRDefault="0017239C" w:rsidP="004E6DA2">
            <w:pPr>
              <w:pStyle w:val="tabletext00"/>
              <w:jc w:val="right"/>
              <w:rPr>
                <w:ins w:id="176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3A83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68" w:author="Author"/>
                <w:rFonts w:cs="Arial"/>
                <w:szCs w:val="18"/>
              </w:rPr>
            </w:pPr>
            <w:ins w:id="1769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B82C61" w14:textId="77777777" w:rsidR="0017239C" w:rsidRPr="00622BC6" w:rsidRDefault="0017239C" w:rsidP="004E6DA2">
            <w:pPr>
              <w:pStyle w:val="tabletext00"/>
              <w:jc w:val="right"/>
              <w:rPr>
                <w:ins w:id="177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8B5124" w14:textId="77777777" w:rsidR="0017239C" w:rsidRPr="00622BC6" w:rsidRDefault="0017239C" w:rsidP="004E6DA2">
            <w:pPr>
              <w:pStyle w:val="tabletext00"/>
              <w:rPr>
                <w:ins w:id="1771" w:author="Author"/>
                <w:rFonts w:cs="Arial"/>
                <w:szCs w:val="18"/>
              </w:rPr>
            </w:pPr>
            <w:ins w:id="1772" w:author="Author">
              <w:r w:rsidRPr="00622BC6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17239C" w:rsidRPr="00622BC6" w14:paraId="18C89214" w14:textId="77777777" w:rsidTr="004E6DA2">
        <w:trPr>
          <w:cantSplit/>
          <w:trHeight w:val="190"/>
          <w:ins w:id="17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3707E9" w14:textId="77777777" w:rsidR="0017239C" w:rsidRPr="00622BC6" w:rsidRDefault="0017239C" w:rsidP="004E6DA2">
            <w:pPr>
              <w:pStyle w:val="tabletext00"/>
              <w:rPr>
                <w:ins w:id="177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77147" w14:textId="77777777" w:rsidR="0017239C" w:rsidRPr="00622BC6" w:rsidRDefault="0017239C" w:rsidP="004E6DA2">
            <w:pPr>
              <w:pStyle w:val="tabletext00"/>
              <w:jc w:val="center"/>
              <w:rPr>
                <w:ins w:id="1775" w:author="Author"/>
                <w:rFonts w:cs="Arial"/>
                <w:szCs w:val="18"/>
              </w:rPr>
            </w:pPr>
            <w:ins w:id="1776" w:author="Author">
              <w:r w:rsidRPr="00622BC6">
                <w:rPr>
                  <w:rFonts w:cs="Arial"/>
                  <w:szCs w:val="18"/>
                </w:rPr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17F8C" w14:textId="77777777" w:rsidR="0017239C" w:rsidRPr="00622BC6" w:rsidRDefault="0017239C" w:rsidP="004E6DA2">
            <w:pPr>
              <w:pStyle w:val="tabletext00"/>
              <w:rPr>
                <w:ins w:id="1777" w:author="Author"/>
                <w:rFonts w:cs="Arial"/>
                <w:szCs w:val="18"/>
              </w:rPr>
            </w:pPr>
            <w:ins w:id="1778" w:author="Author">
              <w:r w:rsidRPr="00622BC6">
                <w:rPr>
                  <w:rFonts w:cs="Arial"/>
                  <w:szCs w:val="18"/>
                </w:rPr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6CDAA" w14:textId="77777777" w:rsidR="0017239C" w:rsidRPr="00622BC6" w:rsidRDefault="0017239C" w:rsidP="004E6DA2">
            <w:pPr>
              <w:pStyle w:val="tabletext00"/>
              <w:jc w:val="right"/>
              <w:rPr>
                <w:ins w:id="177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8CC84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80" w:author="Author"/>
                <w:rFonts w:cs="Arial"/>
                <w:szCs w:val="18"/>
              </w:rPr>
            </w:pPr>
            <w:ins w:id="1781" w:author="Author">
              <w:r w:rsidRPr="00622BC6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B22C1" w14:textId="77777777" w:rsidR="0017239C" w:rsidRPr="00622BC6" w:rsidRDefault="0017239C" w:rsidP="004E6DA2">
            <w:pPr>
              <w:pStyle w:val="tabletext00"/>
              <w:jc w:val="right"/>
              <w:rPr>
                <w:ins w:id="178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A1285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83" w:author="Author"/>
                <w:rFonts w:cs="Arial"/>
                <w:szCs w:val="18"/>
              </w:rPr>
            </w:pPr>
            <w:ins w:id="1784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9596D4" w14:textId="77777777" w:rsidR="0017239C" w:rsidRPr="00622BC6" w:rsidRDefault="0017239C" w:rsidP="004E6DA2">
            <w:pPr>
              <w:pStyle w:val="tabletext00"/>
              <w:jc w:val="right"/>
              <w:rPr>
                <w:ins w:id="178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81B34" w14:textId="77777777" w:rsidR="0017239C" w:rsidRPr="00622BC6" w:rsidRDefault="0017239C" w:rsidP="004E6DA2">
            <w:pPr>
              <w:pStyle w:val="tabletext00"/>
              <w:rPr>
                <w:ins w:id="1786" w:author="Author"/>
                <w:rFonts w:cs="Arial"/>
                <w:szCs w:val="18"/>
              </w:rPr>
            </w:pPr>
            <w:ins w:id="1787" w:author="Author">
              <w:r w:rsidRPr="00622BC6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17239C" w:rsidRPr="00622BC6" w14:paraId="34F91306" w14:textId="77777777" w:rsidTr="004E6DA2">
        <w:trPr>
          <w:cantSplit/>
          <w:trHeight w:val="190"/>
          <w:ins w:id="17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98CA3A" w14:textId="77777777" w:rsidR="0017239C" w:rsidRPr="00622BC6" w:rsidRDefault="0017239C" w:rsidP="004E6DA2">
            <w:pPr>
              <w:pStyle w:val="tabletext00"/>
              <w:rPr>
                <w:ins w:id="178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2FF6B" w14:textId="77777777" w:rsidR="0017239C" w:rsidRPr="00622BC6" w:rsidRDefault="0017239C" w:rsidP="004E6DA2">
            <w:pPr>
              <w:pStyle w:val="tabletext00"/>
              <w:jc w:val="center"/>
              <w:rPr>
                <w:ins w:id="1790" w:author="Author"/>
                <w:rFonts w:cs="Arial"/>
                <w:szCs w:val="18"/>
              </w:rPr>
            </w:pPr>
            <w:ins w:id="1791" w:author="Author">
              <w:r w:rsidRPr="00622BC6">
                <w:rPr>
                  <w:rFonts w:cs="Arial"/>
                  <w:szCs w:val="18"/>
                </w:rPr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D785F" w14:textId="77777777" w:rsidR="0017239C" w:rsidRPr="00622BC6" w:rsidRDefault="0017239C" w:rsidP="004E6DA2">
            <w:pPr>
              <w:pStyle w:val="tabletext00"/>
              <w:rPr>
                <w:ins w:id="1792" w:author="Author"/>
                <w:rFonts w:cs="Arial"/>
                <w:szCs w:val="18"/>
              </w:rPr>
            </w:pPr>
            <w:ins w:id="1793" w:author="Author">
              <w:r w:rsidRPr="00622BC6">
                <w:rPr>
                  <w:rFonts w:cs="Arial"/>
                  <w:szCs w:val="18"/>
                </w:rPr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DFBFCF" w14:textId="77777777" w:rsidR="0017239C" w:rsidRPr="00622BC6" w:rsidRDefault="0017239C" w:rsidP="004E6DA2">
            <w:pPr>
              <w:pStyle w:val="tabletext00"/>
              <w:jc w:val="right"/>
              <w:rPr>
                <w:ins w:id="179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E463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95" w:author="Author"/>
                <w:rFonts w:cs="Arial"/>
                <w:szCs w:val="18"/>
              </w:rPr>
            </w:pPr>
            <w:ins w:id="1796" w:author="Author">
              <w:r w:rsidRPr="00622BC6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694410" w14:textId="77777777" w:rsidR="0017239C" w:rsidRPr="00622BC6" w:rsidRDefault="0017239C" w:rsidP="004E6DA2">
            <w:pPr>
              <w:pStyle w:val="tabletext00"/>
              <w:jc w:val="right"/>
              <w:rPr>
                <w:ins w:id="179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64F29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798" w:author="Author"/>
                <w:rFonts w:cs="Arial"/>
                <w:szCs w:val="18"/>
              </w:rPr>
            </w:pPr>
            <w:ins w:id="1799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BE127" w14:textId="77777777" w:rsidR="0017239C" w:rsidRPr="00622BC6" w:rsidRDefault="0017239C" w:rsidP="004E6DA2">
            <w:pPr>
              <w:pStyle w:val="tabletext00"/>
              <w:jc w:val="right"/>
              <w:rPr>
                <w:ins w:id="180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95B86" w14:textId="77777777" w:rsidR="0017239C" w:rsidRPr="00622BC6" w:rsidRDefault="0017239C" w:rsidP="004E6DA2">
            <w:pPr>
              <w:pStyle w:val="tabletext00"/>
              <w:rPr>
                <w:ins w:id="1801" w:author="Author"/>
                <w:rFonts w:cs="Arial"/>
                <w:szCs w:val="18"/>
              </w:rPr>
            </w:pPr>
            <w:ins w:id="1802" w:author="Author">
              <w:r w:rsidRPr="00622BC6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7239C" w:rsidRPr="00622BC6" w14:paraId="4A49BE78" w14:textId="77777777" w:rsidTr="004E6DA2">
        <w:trPr>
          <w:cantSplit/>
          <w:trHeight w:val="190"/>
          <w:ins w:id="18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5BA405" w14:textId="77777777" w:rsidR="0017239C" w:rsidRPr="00622BC6" w:rsidRDefault="0017239C" w:rsidP="004E6DA2">
            <w:pPr>
              <w:pStyle w:val="tabletext00"/>
              <w:rPr>
                <w:ins w:id="180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41AA" w14:textId="77777777" w:rsidR="0017239C" w:rsidRPr="00622BC6" w:rsidRDefault="0017239C" w:rsidP="004E6DA2">
            <w:pPr>
              <w:pStyle w:val="tabletext00"/>
              <w:jc w:val="center"/>
              <w:rPr>
                <w:ins w:id="1805" w:author="Author"/>
                <w:rFonts w:cs="Arial"/>
                <w:szCs w:val="18"/>
              </w:rPr>
            </w:pPr>
            <w:ins w:id="1806" w:author="Author">
              <w:r w:rsidRPr="00622BC6">
                <w:rPr>
                  <w:rFonts w:cs="Arial"/>
                  <w:szCs w:val="18"/>
                </w:rPr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3D52D" w14:textId="77777777" w:rsidR="0017239C" w:rsidRPr="00622BC6" w:rsidRDefault="0017239C" w:rsidP="004E6DA2">
            <w:pPr>
              <w:pStyle w:val="tabletext00"/>
              <w:rPr>
                <w:ins w:id="1807" w:author="Author"/>
                <w:rFonts w:cs="Arial"/>
                <w:szCs w:val="18"/>
              </w:rPr>
            </w:pPr>
            <w:ins w:id="1808" w:author="Author">
              <w:r w:rsidRPr="00622BC6">
                <w:rPr>
                  <w:rFonts w:cs="Arial"/>
                  <w:szCs w:val="18"/>
                </w:rPr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A5DE96" w14:textId="77777777" w:rsidR="0017239C" w:rsidRPr="00622BC6" w:rsidRDefault="0017239C" w:rsidP="004E6DA2">
            <w:pPr>
              <w:pStyle w:val="tabletext00"/>
              <w:jc w:val="right"/>
              <w:rPr>
                <w:ins w:id="180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59060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10" w:author="Author"/>
                <w:rFonts w:cs="Arial"/>
                <w:szCs w:val="18"/>
              </w:rPr>
            </w:pPr>
            <w:ins w:id="1811" w:author="Author">
              <w:r w:rsidRPr="00622BC6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8CC73" w14:textId="77777777" w:rsidR="0017239C" w:rsidRPr="00622BC6" w:rsidRDefault="0017239C" w:rsidP="004E6DA2">
            <w:pPr>
              <w:pStyle w:val="tabletext00"/>
              <w:jc w:val="right"/>
              <w:rPr>
                <w:ins w:id="181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8416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13" w:author="Author"/>
                <w:rFonts w:cs="Arial"/>
                <w:szCs w:val="18"/>
              </w:rPr>
            </w:pPr>
            <w:ins w:id="1814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52D0C8" w14:textId="77777777" w:rsidR="0017239C" w:rsidRPr="00622BC6" w:rsidRDefault="0017239C" w:rsidP="004E6DA2">
            <w:pPr>
              <w:pStyle w:val="tabletext00"/>
              <w:jc w:val="right"/>
              <w:rPr>
                <w:ins w:id="181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06EDB" w14:textId="77777777" w:rsidR="0017239C" w:rsidRPr="00622BC6" w:rsidRDefault="0017239C" w:rsidP="004E6DA2">
            <w:pPr>
              <w:pStyle w:val="tabletext00"/>
              <w:rPr>
                <w:ins w:id="1816" w:author="Author"/>
                <w:rFonts w:cs="Arial"/>
                <w:szCs w:val="18"/>
              </w:rPr>
            </w:pPr>
            <w:ins w:id="1817" w:author="Author">
              <w:r w:rsidRPr="00622BC6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17239C" w:rsidRPr="00622BC6" w14:paraId="0549029C" w14:textId="77777777" w:rsidTr="004E6DA2">
        <w:trPr>
          <w:cantSplit/>
          <w:trHeight w:val="190"/>
          <w:ins w:id="18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1CE5A0" w14:textId="77777777" w:rsidR="0017239C" w:rsidRPr="00622BC6" w:rsidRDefault="0017239C" w:rsidP="004E6DA2">
            <w:pPr>
              <w:pStyle w:val="tabletext00"/>
              <w:rPr>
                <w:ins w:id="181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1F169" w14:textId="77777777" w:rsidR="0017239C" w:rsidRPr="00622BC6" w:rsidRDefault="0017239C" w:rsidP="004E6DA2">
            <w:pPr>
              <w:pStyle w:val="tabletext00"/>
              <w:jc w:val="center"/>
              <w:rPr>
                <w:ins w:id="1820" w:author="Author"/>
                <w:rFonts w:cs="Arial"/>
                <w:szCs w:val="18"/>
              </w:rPr>
            </w:pPr>
            <w:ins w:id="1821" w:author="Author">
              <w:r w:rsidRPr="00622BC6">
                <w:rPr>
                  <w:rFonts w:cs="Arial"/>
                  <w:szCs w:val="18"/>
                </w:rPr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70B29" w14:textId="77777777" w:rsidR="0017239C" w:rsidRPr="00622BC6" w:rsidRDefault="0017239C" w:rsidP="004E6DA2">
            <w:pPr>
              <w:pStyle w:val="tabletext00"/>
              <w:rPr>
                <w:ins w:id="1822" w:author="Author"/>
                <w:rFonts w:cs="Arial"/>
                <w:szCs w:val="18"/>
              </w:rPr>
            </w:pPr>
            <w:ins w:id="1823" w:author="Author">
              <w:r w:rsidRPr="00622BC6">
                <w:rPr>
                  <w:rFonts w:cs="Arial"/>
                  <w:szCs w:val="18"/>
                </w:rPr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33D858" w14:textId="77777777" w:rsidR="0017239C" w:rsidRPr="00622BC6" w:rsidRDefault="0017239C" w:rsidP="004E6DA2">
            <w:pPr>
              <w:pStyle w:val="tabletext00"/>
              <w:jc w:val="right"/>
              <w:rPr>
                <w:ins w:id="182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F878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25" w:author="Author"/>
                <w:rFonts w:cs="Arial"/>
                <w:szCs w:val="18"/>
              </w:rPr>
            </w:pPr>
            <w:ins w:id="1826" w:author="Author">
              <w:r w:rsidRPr="00622BC6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FE2A0B" w14:textId="77777777" w:rsidR="0017239C" w:rsidRPr="00622BC6" w:rsidRDefault="0017239C" w:rsidP="004E6DA2">
            <w:pPr>
              <w:pStyle w:val="tabletext00"/>
              <w:jc w:val="right"/>
              <w:rPr>
                <w:ins w:id="182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FBB1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28" w:author="Author"/>
                <w:rFonts w:cs="Arial"/>
                <w:szCs w:val="18"/>
              </w:rPr>
            </w:pPr>
            <w:ins w:id="1829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94C0D" w14:textId="77777777" w:rsidR="0017239C" w:rsidRPr="00622BC6" w:rsidRDefault="0017239C" w:rsidP="004E6DA2">
            <w:pPr>
              <w:pStyle w:val="tabletext00"/>
              <w:jc w:val="right"/>
              <w:rPr>
                <w:ins w:id="183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781BD" w14:textId="77777777" w:rsidR="0017239C" w:rsidRPr="00622BC6" w:rsidRDefault="0017239C" w:rsidP="004E6DA2">
            <w:pPr>
              <w:pStyle w:val="tabletext00"/>
              <w:rPr>
                <w:ins w:id="1831" w:author="Author"/>
                <w:rFonts w:cs="Arial"/>
                <w:szCs w:val="18"/>
              </w:rPr>
            </w:pPr>
            <w:ins w:id="1832" w:author="Author">
              <w:r w:rsidRPr="00622BC6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17239C" w:rsidRPr="00622BC6" w14:paraId="6928B3EB" w14:textId="77777777" w:rsidTr="004E6DA2">
        <w:trPr>
          <w:cantSplit/>
          <w:trHeight w:val="190"/>
          <w:ins w:id="18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F5D112" w14:textId="77777777" w:rsidR="0017239C" w:rsidRPr="00622BC6" w:rsidRDefault="0017239C" w:rsidP="004E6DA2">
            <w:pPr>
              <w:pStyle w:val="tabletext00"/>
              <w:rPr>
                <w:ins w:id="183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2746E" w14:textId="77777777" w:rsidR="0017239C" w:rsidRPr="00622BC6" w:rsidRDefault="0017239C" w:rsidP="004E6DA2">
            <w:pPr>
              <w:pStyle w:val="tabletext00"/>
              <w:jc w:val="center"/>
              <w:rPr>
                <w:ins w:id="1835" w:author="Author"/>
                <w:rFonts w:cs="Arial"/>
                <w:szCs w:val="18"/>
              </w:rPr>
            </w:pPr>
            <w:ins w:id="1836" w:author="Author">
              <w:r w:rsidRPr="00622BC6">
                <w:rPr>
                  <w:rFonts w:cs="Arial"/>
                  <w:szCs w:val="18"/>
                </w:rPr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9873" w14:textId="77777777" w:rsidR="0017239C" w:rsidRPr="00622BC6" w:rsidRDefault="0017239C" w:rsidP="004E6DA2">
            <w:pPr>
              <w:pStyle w:val="tabletext00"/>
              <w:rPr>
                <w:ins w:id="1837" w:author="Author"/>
                <w:rFonts w:cs="Arial"/>
                <w:szCs w:val="18"/>
              </w:rPr>
            </w:pPr>
            <w:ins w:id="1838" w:author="Author">
              <w:r w:rsidRPr="00622BC6">
                <w:rPr>
                  <w:rFonts w:cs="Arial"/>
                  <w:szCs w:val="18"/>
                </w:rPr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FA2A40" w14:textId="77777777" w:rsidR="0017239C" w:rsidRPr="00622BC6" w:rsidRDefault="0017239C" w:rsidP="004E6DA2">
            <w:pPr>
              <w:pStyle w:val="tabletext00"/>
              <w:jc w:val="right"/>
              <w:rPr>
                <w:ins w:id="183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33B51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40" w:author="Author"/>
                <w:rFonts w:cs="Arial"/>
                <w:szCs w:val="18"/>
              </w:rPr>
            </w:pPr>
            <w:ins w:id="1841" w:author="Author">
              <w:r w:rsidRPr="00622BC6">
                <w:rPr>
                  <w:rFonts w:cs="Arial"/>
                  <w:color w:val="000000"/>
                  <w:szCs w:val="18"/>
                </w:rPr>
                <w:t>2011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7E789" w14:textId="77777777" w:rsidR="0017239C" w:rsidRPr="00622BC6" w:rsidRDefault="0017239C" w:rsidP="004E6DA2">
            <w:pPr>
              <w:pStyle w:val="tabletext00"/>
              <w:jc w:val="right"/>
              <w:rPr>
                <w:ins w:id="184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3A4FF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43" w:author="Author"/>
                <w:rFonts w:cs="Arial"/>
                <w:szCs w:val="18"/>
              </w:rPr>
            </w:pPr>
            <w:ins w:id="1844" w:author="Author">
              <w:r w:rsidRPr="00622BC6">
                <w:rPr>
                  <w:rFonts w:cs="Arial"/>
                  <w:color w:val="000000"/>
                  <w:szCs w:val="18"/>
                </w:rPr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B2886" w14:textId="77777777" w:rsidR="0017239C" w:rsidRPr="00622BC6" w:rsidRDefault="0017239C" w:rsidP="004E6DA2">
            <w:pPr>
              <w:pStyle w:val="tabletext00"/>
              <w:jc w:val="right"/>
              <w:rPr>
                <w:ins w:id="184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E7C70" w14:textId="77777777" w:rsidR="0017239C" w:rsidRPr="00622BC6" w:rsidRDefault="0017239C" w:rsidP="004E6DA2">
            <w:pPr>
              <w:pStyle w:val="tabletext00"/>
              <w:rPr>
                <w:ins w:id="1846" w:author="Author"/>
                <w:rFonts w:cs="Arial"/>
                <w:szCs w:val="18"/>
              </w:rPr>
            </w:pPr>
            <w:ins w:id="1847" w:author="Author">
              <w:r w:rsidRPr="00622BC6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17239C" w:rsidRPr="00622BC6" w14:paraId="50D7BC63" w14:textId="77777777" w:rsidTr="004E6DA2">
        <w:trPr>
          <w:cantSplit/>
          <w:trHeight w:val="190"/>
          <w:ins w:id="18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8B3967" w14:textId="77777777" w:rsidR="0017239C" w:rsidRPr="00622BC6" w:rsidRDefault="0017239C" w:rsidP="004E6DA2">
            <w:pPr>
              <w:pStyle w:val="tabletext00"/>
              <w:rPr>
                <w:ins w:id="184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607FF" w14:textId="77777777" w:rsidR="0017239C" w:rsidRPr="00622BC6" w:rsidRDefault="0017239C" w:rsidP="004E6DA2">
            <w:pPr>
              <w:pStyle w:val="tabletext00"/>
              <w:jc w:val="center"/>
              <w:rPr>
                <w:ins w:id="1850" w:author="Author"/>
                <w:rFonts w:cs="Arial"/>
                <w:szCs w:val="18"/>
              </w:rPr>
            </w:pPr>
            <w:ins w:id="1851" w:author="Author">
              <w:r w:rsidRPr="00622BC6">
                <w:rPr>
                  <w:rFonts w:cs="Arial"/>
                  <w:szCs w:val="18"/>
                </w:rPr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AAD6" w14:textId="77777777" w:rsidR="0017239C" w:rsidRPr="00622BC6" w:rsidRDefault="0017239C" w:rsidP="004E6DA2">
            <w:pPr>
              <w:pStyle w:val="tabletext00"/>
              <w:rPr>
                <w:ins w:id="1852" w:author="Author"/>
                <w:rFonts w:cs="Arial"/>
                <w:szCs w:val="18"/>
              </w:rPr>
            </w:pPr>
            <w:ins w:id="1853" w:author="Author">
              <w:r w:rsidRPr="00622BC6">
                <w:rPr>
                  <w:rFonts w:cs="Arial"/>
                  <w:szCs w:val="18"/>
                </w:rPr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FAE7A" w14:textId="77777777" w:rsidR="0017239C" w:rsidRPr="00622BC6" w:rsidRDefault="0017239C" w:rsidP="004E6DA2">
            <w:pPr>
              <w:pStyle w:val="tabletext00"/>
              <w:jc w:val="right"/>
              <w:rPr>
                <w:ins w:id="185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57D3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55" w:author="Author"/>
                <w:rFonts w:cs="Arial"/>
                <w:szCs w:val="18"/>
              </w:rPr>
            </w:pPr>
            <w:ins w:id="1856" w:author="Author">
              <w:r w:rsidRPr="00622BC6">
                <w:rPr>
                  <w:rFonts w:cs="Arial"/>
                  <w:color w:val="000000"/>
                  <w:szCs w:val="18"/>
                </w:rPr>
                <w:t>2429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2CEB3" w14:textId="77777777" w:rsidR="0017239C" w:rsidRPr="00622BC6" w:rsidRDefault="0017239C" w:rsidP="004E6DA2">
            <w:pPr>
              <w:pStyle w:val="tabletext00"/>
              <w:jc w:val="right"/>
              <w:rPr>
                <w:ins w:id="185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089B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58" w:author="Author"/>
                <w:rFonts w:cs="Arial"/>
                <w:szCs w:val="18"/>
              </w:rPr>
            </w:pPr>
            <w:ins w:id="1859" w:author="Author">
              <w:r w:rsidRPr="00622BC6">
                <w:rPr>
                  <w:rFonts w:cs="Arial"/>
                  <w:color w:val="000000"/>
                  <w:szCs w:val="18"/>
                </w:rPr>
                <w:t>892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7EE48E" w14:textId="77777777" w:rsidR="0017239C" w:rsidRPr="00622BC6" w:rsidRDefault="0017239C" w:rsidP="004E6DA2">
            <w:pPr>
              <w:pStyle w:val="tabletext00"/>
              <w:jc w:val="right"/>
              <w:rPr>
                <w:ins w:id="186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2D73B" w14:textId="77777777" w:rsidR="0017239C" w:rsidRPr="00622BC6" w:rsidRDefault="0017239C" w:rsidP="004E6DA2">
            <w:pPr>
              <w:pStyle w:val="tabletext00"/>
              <w:rPr>
                <w:ins w:id="1861" w:author="Author"/>
                <w:rFonts w:cs="Arial"/>
                <w:szCs w:val="18"/>
              </w:rPr>
            </w:pPr>
            <w:ins w:id="1862" w:author="Author">
              <w:r w:rsidRPr="00622BC6">
                <w:rPr>
                  <w:rFonts w:cs="Arial"/>
                  <w:color w:val="000000"/>
                  <w:szCs w:val="18"/>
                </w:rPr>
                <w:t>236</w:t>
              </w:r>
            </w:ins>
          </w:p>
        </w:tc>
      </w:tr>
      <w:tr w:rsidR="0017239C" w:rsidRPr="00622BC6" w14:paraId="04267D3F" w14:textId="77777777" w:rsidTr="004E6DA2">
        <w:trPr>
          <w:cantSplit/>
          <w:trHeight w:val="190"/>
          <w:ins w:id="18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630684" w14:textId="77777777" w:rsidR="0017239C" w:rsidRPr="00622BC6" w:rsidRDefault="0017239C" w:rsidP="004E6DA2">
            <w:pPr>
              <w:pStyle w:val="tabletext00"/>
              <w:rPr>
                <w:ins w:id="186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DED04" w14:textId="77777777" w:rsidR="0017239C" w:rsidRPr="00622BC6" w:rsidRDefault="0017239C" w:rsidP="004E6DA2">
            <w:pPr>
              <w:pStyle w:val="tabletext00"/>
              <w:jc w:val="center"/>
              <w:rPr>
                <w:ins w:id="1865" w:author="Author"/>
                <w:rFonts w:cs="Arial"/>
                <w:szCs w:val="18"/>
              </w:rPr>
            </w:pPr>
            <w:ins w:id="1866" w:author="Author">
              <w:r w:rsidRPr="00622BC6">
                <w:rPr>
                  <w:rFonts w:cs="Arial"/>
                  <w:szCs w:val="18"/>
                </w:rPr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A7E0E" w14:textId="77777777" w:rsidR="0017239C" w:rsidRPr="00622BC6" w:rsidRDefault="0017239C" w:rsidP="004E6DA2">
            <w:pPr>
              <w:pStyle w:val="tabletext00"/>
              <w:rPr>
                <w:ins w:id="1867" w:author="Author"/>
                <w:rFonts w:cs="Arial"/>
                <w:szCs w:val="18"/>
              </w:rPr>
            </w:pPr>
            <w:ins w:id="1868" w:author="Author">
              <w:r w:rsidRPr="00622BC6">
                <w:rPr>
                  <w:rFonts w:cs="Arial"/>
                  <w:szCs w:val="18"/>
                </w:rPr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2C37E" w14:textId="77777777" w:rsidR="0017239C" w:rsidRPr="00622BC6" w:rsidRDefault="0017239C" w:rsidP="004E6DA2">
            <w:pPr>
              <w:pStyle w:val="tabletext00"/>
              <w:jc w:val="right"/>
              <w:rPr>
                <w:ins w:id="186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27B8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70" w:author="Author"/>
                <w:rFonts w:cs="Arial"/>
                <w:szCs w:val="18"/>
              </w:rPr>
            </w:pPr>
            <w:ins w:id="1871" w:author="Author">
              <w:r w:rsidRPr="00622BC6">
                <w:rPr>
                  <w:rFonts w:cs="Arial"/>
                  <w:color w:val="000000"/>
                  <w:szCs w:val="18"/>
                </w:rPr>
                <w:t>2063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A0A8A" w14:textId="77777777" w:rsidR="0017239C" w:rsidRPr="00622BC6" w:rsidRDefault="0017239C" w:rsidP="004E6DA2">
            <w:pPr>
              <w:pStyle w:val="tabletext00"/>
              <w:jc w:val="right"/>
              <w:rPr>
                <w:ins w:id="187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532CD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73" w:author="Author"/>
                <w:rFonts w:cs="Arial"/>
                <w:szCs w:val="18"/>
              </w:rPr>
            </w:pPr>
            <w:ins w:id="1874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EB4236" w14:textId="77777777" w:rsidR="0017239C" w:rsidRPr="00622BC6" w:rsidRDefault="0017239C" w:rsidP="004E6DA2">
            <w:pPr>
              <w:pStyle w:val="tabletext00"/>
              <w:jc w:val="right"/>
              <w:rPr>
                <w:ins w:id="187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80E3A" w14:textId="77777777" w:rsidR="0017239C" w:rsidRPr="00622BC6" w:rsidRDefault="0017239C" w:rsidP="004E6DA2">
            <w:pPr>
              <w:pStyle w:val="tabletext00"/>
              <w:rPr>
                <w:ins w:id="1876" w:author="Author"/>
                <w:rFonts w:cs="Arial"/>
                <w:szCs w:val="18"/>
              </w:rPr>
            </w:pPr>
            <w:ins w:id="1877" w:author="Author">
              <w:r w:rsidRPr="00622BC6">
                <w:rPr>
                  <w:rFonts w:cs="Arial"/>
                  <w:color w:val="000000"/>
                  <w:szCs w:val="18"/>
                </w:rPr>
                <w:t>235</w:t>
              </w:r>
            </w:ins>
          </w:p>
        </w:tc>
      </w:tr>
      <w:tr w:rsidR="0017239C" w:rsidRPr="00622BC6" w14:paraId="63F93CC2" w14:textId="77777777" w:rsidTr="004E6DA2">
        <w:trPr>
          <w:cantSplit/>
          <w:trHeight w:val="190"/>
          <w:ins w:id="18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9F99E0" w14:textId="77777777" w:rsidR="0017239C" w:rsidRPr="00622BC6" w:rsidRDefault="0017239C" w:rsidP="004E6DA2">
            <w:pPr>
              <w:pStyle w:val="tabletext00"/>
              <w:rPr>
                <w:ins w:id="187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F04DC" w14:textId="77777777" w:rsidR="0017239C" w:rsidRPr="00622BC6" w:rsidRDefault="0017239C" w:rsidP="004E6DA2">
            <w:pPr>
              <w:pStyle w:val="tabletext00"/>
              <w:jc w:val="center"/>
              <w:rPr>
                <w:ins w:id="1880" w:author="Author"/>
                <w:rFonts w:cs="Arial"/>
                <w:szCs w:val="18"/>
              </w:rPr>
            </w:pPr>
            <w:ins w:id="1881" w:author="Author">
              <w:r w:rsidRPr="00622BC6">
                <w:rPr>
                  <w:rFonts w:cs="Arial"/>
                  <w:szCs w:val="18"/>
                </w:rPr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A47A3" w14:textId="77777777" w:rsidR="0017239C" w:rsidRPr="00622BC6" w:rsidRDefault="0017239C" w:rsidP="004E6DA2">
            <w:pPr>
              <w:pStyle w:val="tabletext00"/>
              <w:rPr>
                <w:ins w:id="1882" w:author="Author"/>
                <w:rFonts w:cs="Arial"/>
                <w:szCs w:val="18"/>
              </w:rPr>
            </w:pPr>
            <w:ins w:id="1883" w:author="Author">
              <w:r w:rsidRPr="00622BC6">
                <w:rPr>
                  <w:rFonts w:cs="Arial"/>
                  <w:szCs w:val="18"/>
                </w:rPr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AF848" w14:textId="77777777" w:rsidR="0017239C" w:rsidRPr="00622BC6" w:rsidRDefault="0017239C" w:rsidP="004E6DA2">
            <w:pPr>
              <w:pStyle w:val="tabletext00"/>
              <w:jc w:val="right"/>
              <w:rPr>
                <w:ins w:id="188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83A13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85" w:author="Author"/>
                <w:rFonts w:cs="Arial"/>
                <w:szCs w:val="18"/>
              </w:rPr>
            </w:pPr>
            <w:ins w:id="1886" w:author="Author">
              <w:r w:rsidRPr="00622BC6">
                <w:rPr>
                  <w:rFonts w:cs="Arial"/>
                  <w:color w:val="000000"/>
                  <w:szCs w:val="18"/>
                </w:rPr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DDC7B" w14:textId="77777777" w:rsidR="0017239C" w:rsidRPr="00622BC6" w:rsidRDefault="0017239C" w:rsidP="004E6DA2">
            <w:pPr>
              <w:pStyle w:val="tabletext00"/>
              <w:jc w:val="right"/>
              <w:rPr>
                <w:ins w:id="188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0386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888" w:author="Author"/>
                <w:rFonts w:cs="Arial"/>
                <w:szCs w:val="18"/>
              </w:rPr>
            </w:pPr>
            <w:ins w:id="1889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D143A1" w14:textId="77777777" w:rsidR="0017239C" w:rsidRPr="00622BC6" w:rsidRDefault="0017239C" w:rsidP="004E6DA2">
            <w:pPr>
              <w:pStyle w:val="tabletext00"/>
              <w:jc w:val="right"/>
              <w:rPr>
                <w:ins w:id="189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1C3A66" w14:textId="77777777" w:rsidR="0017239C" w:rsidRPr="00622BC6" w:rsidRDefault="0017239C" w:rsidP="004E6DA2">
            <w:pPr>
              <w:pStyle w:val="tabletext00"/>
              <w:rPr>
                <w:ins w:id="1891" w:author="Author"/>
                <w:rFonts w:cs="Arial"/>
                <w:szCs w:val="18"/>
              </w:rPr>
            </w:pPr>
            <w:ins w:id="1892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2B4DD748" w14:textId="77777777" w:rsidTr="004E6DA2">
        <w:trPr>
          <w:cantSplit/>
          <w:trHeight w:val="190"/>
          <w:ins w:id="18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9CD948" w14:textId="77777777" w:rsidR="0017239C" w:rsidRPr="00622BC6" w:rsidRDefault="0017239C" w:rsidP="004E6DA2">
            <w:pPr>
              <w:pStyle w:val="tabletext00"/>
              <w:rPr>
                <w:ins w:id="189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89431" w14:textId="77777777" w:rsidR="0017239C" w:rsidRPr="00622BC6" w:rsidRDefault="0017239C" w:rsidP="004E6DA2">
            <w:pPr>
              <w:pStyle w:val="tabletext00"/>
              <w:jc w:val="center"/>
              <w:rPr>
                <w:ins w:id="1895" w:author="Author"/>
                <w:rFonts w:cs="Arial"/>
                <w:szCs w:val="18"/>
              </w:rPr>
            </w:pPr>
            <w:ins w:id="1896" w:author="Author">
              <w:r w:rsidRPr="00622BC6">
                <w:rPr>
                  <w:rFonts w:cs="Arial"/>
                  <w:szCs w:val="18"/>
                </w:rPr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A1184" w14:textId="77777777" w:rsidR="0017239C" w:rsidRPr="00622BC6" w:rsidRDefault="0017239C" w:rsidP="004E6DA2">
            <w:pPr>
              <w:pStyle w:val="tabletext00"/>
              <w:rPr>
                <w:ins w:id="1897" w:author="Author"/>
                <w:rFonts w:cs="Arial"/>
                <w:szCs w:val="18"/>
              </w:rPr>
            </w:pPr>
            <w:ins w:id="1898" w:author="Author">
              <w:r w:rsidRPr="00622BC6">
                <w:rPr>
                  <w:rFonts w:cs="Arial"/>
                  <w:szCs w:val="18"/>
                </w:rPr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EB637" w14:textId="77777777" w:rsidR="0017239C" w:rsidRPr="00622BC6" w:rsidRDefault="0017239C" w:rsidP="004E6DA2">
            <w:pPr>
              <w:pStyle w:val="tabletext00"/>
              <w:jc w:val="right"/>
              <w:rPr>
                <w:ins w:id="189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113DD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00" w:author="Author"/>
                <w:rFonts w:cs="Arial"/>
                <w:szCs w:val="18"/>
              </w:rPr>
            </w:pPr>
            <w:ins w:id="1901" w:author="Author">
              <w:r w:rsidRPr="00622BC6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E1D1F" w14:textId="77777777" w:rsidR="0017239C" w:rsidRPr="00622BC6" w:rsidRDefault="0017239C" w:rsidP="004E6DA2">
            <w:pPr>
              <w:pStyle w:val="tabletext00"/>
              <w:jc w:val="right"/>
              <w:rPr>
                <w:ins w:id="190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01B0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03" w:author="Author"/>
                <w:rFonts w:cs="Arial"/>
                <w:szCs w:val="18"/>
              </w:rPr>
            </w:pPr>
            <w:ins w:id="1904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8ADE66" w14:textId="77777777" w:rsidR="0017239C" w:rsidRPr="00622BC6" w:rsidRDefault="0017239C" w:rsidP="004E6DA2">
            <w:pPr>
              <w:pStyle w:val="tabletext00"/>
              <w:jc w:val="right"/>
              <w:rPr>
                <w:ins w:id="190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82C1B3" w14:textId="77777777" w:rsidR="0017239C" w:rsidRPr="00622BC6" w:rsidRDefault="0017239C" w:rsidP="004E6DA2">
            <w:pPr>
              <w:pStyle w:val="tabletext00"/>
              <w:rPr>
                <w:ins w:id="1906" w:author="Author"/>
                <w:rFonts w:cs="Arial"/>
                <w:szCs w:val="18"/>
              </w:rPr>
            </w:pPr>
            <w:ins w:id="1907" w:author="Author">
              <w:r w:rsidRPr="00622BC6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17239C" w:rsidRPr="00622BC6" w14:paraId="5B2676E1" w14:textId="77777777" w:rsidTr="004E6DA2">
        <w:trPr>
          <w:cantSplit/>
          <w:trHeight w:val="190"/>
          <w:ins w:id="19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48A42B" w14:textId="77777777" w:rsidR="0017239C" w:rsidRPr="00622BC6" w:rsidRDefault="0017239C" w:rsidP="004E6DA2">
            <w:pPr>
              <w:pStyle w:val="tabletext00"/>
              <w:rPr>
                <w:ins w:id="190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EFC9B" w14:textId="77777777" w:rsidR="0017239C" w:rsidRPr="00622BC6" w:rsidRDefault="0017239C" w:rsidP="004E6DA2">
            <w:pPr>
              <w:pStyle w:val="tabletext00"/>
              <w:jc w:val="center"/>
              <w:rPr>
                <w:ins w:id="1910" w:author="Author"/>
                <w:rFonts w:cs="Arial"/>
                <w:szCs w:val="18"/>
              </w:rPr>
            </w:pPr>
            <w:ins w:id="1911" w:author="Author">
              <w:r w:rsidRPr="00622BC6">
                <w:rPr>
                  <w:rFonts w:cs="Arial"/>
                  <w:szCs w:val="18"/>
                </w:rPr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DB13C" w14:textId="77777777" w:rsidR="0017239C" w:rsidRPr="00622BC6" w:rsidRDefault="0017239C" w:rsidP="004E6DA2">
            <w:pPr>
              <w:pStyle w:val="tabletext00"/>
              <w:rPr>
                <w:ins w:id="1912" w:author="Author"/>
                <w:rFonts w:cs="Arial"/>
                <w:szCs w:val="18"/>
              </w:rPr>
            </w:pPr>
            <w:ins w:id="1913" w:author="Author">
              <w:r w:rsidRPr="00622BC6">
                <w:rPr>
                  <w:rFonts w:cs="Arial"/>
                  <w:szCs w:val="18"/>
                </w:rPr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505FD" w14:textId="77777777" w:rsidR="0017239C" w:rsidRPr="00622BC6" w:rsidRDefault="0017239C" w:rsidP="004E6DA2">
            <w:pPr>
              <w:pStyle w:val="tabletext00"/>
              <w:jc w:val="right"/>
              <w:rPr>
                <w:ins w:id="191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03A7C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15" w:author="Author"/>
                <w:rFonts w:cs="Arial"/>
                <w:szCs w:val="18"/>
              </w:rPr>
            </w:pPr>
            <w:ins w:id="1916" w:author="Author">
              <w:r w:rsidRPr="00622BC6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87A92" w14:textId="77777777" w:rsidR="0017239C" w:rsidRPr="00622BC6" w:rsidRDefault="0017239C" w:rsidP="004E6DA2">
            <w:pPr>
              <w:pStyle w:val="tabletext00"/>
              <w:jc w:val="right"/>
              <w:rPr>
                <w:ins w:id="191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9327D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18" w:author="Author"/>
                <w:rFonts w:cs="Arial"/>
                <w:szCs w:val="18"/>
              </w:rPr>
            </w:pPr>
            <w:ins w:id="1919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CB6ED" w14:textId="77777777" w:rsidR="0017239C" w:rsidRPr="00622BC6" w:rsidRDefault="0017239C" w:rsidP="004E6DA2">
            <w:pPr>
              <w:pStyle w:val="tabletext00"/>
              <w:jc w:val="right"/>
              <w:rPr>
                <w:ins w:id="192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B28F0C" w14:textId="77777777" w:rsidR="0017239C" w:rsidRPr="00622BC6" w:rsidRDefault="0017239C" w:rsidP="004E6DA2">
            <w:pPr>
              <w:pStyle w:val="tabletext00"/>
              <w:rPr>
                <w:ins w:id="1921" w:author="Author"/>
                <w:rFonts w:cs="Arial"/>
                <w:szCs w:val="18"/>
              </w:rPr>
            </w:pPr>
            <w:ins w:id="1922" w:author="Author">
              <w:r w:rsidRPr="00622BC6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17239C" w:rsidRPr="00622BC6" w14:paraId="65A463E7" w14:textId="77777777" w:rsidTr="004E6DA2">
        <w:trPr>
          <w:cantSplit/>
          <w:trHeight w:val="190"/>
          <w:ins w:id="19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AB866E" w14:textId="77777777" w:rsidR="0017239C" w:rsidRPr="00622BC6" w:rsidRDefault="0017239C" w:rsidP="004E6DA2">
            <w:pPr>
              <w:pStyle w:val="tabletext00"/>
              <w:rPr>
                <w:ins w:id="192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10AFE" w14:textId="77777777" w:rsidR="0017239C" w:rsidRPr="00622BC6" w:rsidRDefault="0017239C" w:rsidP="004E6DA2">
            <w:pPr>
              <w:pStyle w:val="tabletext00"/>
              <w:jc w:val="center"/>
              <w:rPr>
                <w:ins w:id="1925" w:author="Author"/>
                <w:rFonts w:cs="Arial"/>
                <w:szCs w:val="18"/>
              </w:rPr>
            </w:pPr>
            <w:ins w:id="1926" w:author="Author">
              <w:r w:rsidRPr="00622BC6">
                <w:rPr>
                  <w:rFonts w:cs="Arial"/>
                  <w:szCs w:val="18"/>
                </w:rPr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F94CF" w14:textId="77777777" w:rsidR="0017239C" w:rsidRPr="00622BC6" w:rsidRDefault="0017239C" w:rsidP="004E6DA2">
            <w:pPr>
              <w:pStyle w:val="tabletext00"/>
              <w:rPr>
                <w:ins w:id="1927" w:author="Author"/>
                <w:rFonts w:cs="Arial"/>
                <w:szCs w:val="18"/>
              </w:rPr>
            </w:pPr>
            <w:ins w:id="1928" w:author="Author">
              <w:r w:rsidRPr="00622BC6">
                <w:rPr>
                  <w:rFonts w:cs="Arial"/>
                  <w:szCs w:val="18"/>
                </w:rPr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9C7735" w14:textId="77777777" w:rsidR="0017239C" w:rsidRPr="00622BC6" w:rsidRDefault="0017239C" w:rsidP="004E6DA2">
            <w:pPr>
              <w:pStyle w:val="tabletext00"/>
              <w:jc w:val="right"/>
              <w:rPr>
                <w:ins w:id="192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95F3F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30" w:author="Author"/>
                <w:rFonts w:cs="Arial"/>
                <w:szCs w:val="18"/>
              </w:rPr>
            </w:pPr>
            <w:ins w:id="1931" w:author="Author">
              <w:r w:rsidRPr="00622BC6">
                <w:rPr>
                  <w:rFonts w:cs="Arial"/>
                  <w:color w:val="000000"/>
                  <w:szCs w:val="18"/>
                </w:rPr>
                <w:t>2063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CF7AF" w14:textId="77777777" w:rsidR="0017239C" w:rsidRPr="00622BC6" w:rsidRDefault="0017239C" w:rsidP="004E6DA2">
            <w:pPr>
              <w:pStyle w:val="tabletext00"/>
              <w:jc w:val="right"/>
              <w:rPr>
                <w:ins w:id="193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6F42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33" w:author="Author"/>
                <w:rFonts w:cs="Arial"/>
                <w:szCs w:val="18"/>
              </w:rPr>
            </w:pPr>
            <w:ins w:id="1934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24912" w14:textId="77777777" w:rsidR="0017239C" w:rsidRPr="00622BC6" w:rsidRDefault="0017239C" w:rsidP="004E6DA2">
            <w:pPr>
              <w:pStyle w:val="tabletext00"/>
              <w:jc w:val="right"/>
              <w:rPr>
                <w:ins w:id="193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A38DE" w14:textId="77777777" w:rsidR="0017239C" w:rsidRPr="00622BC6" w:rsidRDefault="0017239C" w:rsidP="004E6DA2">
            <w:pPr>
              <w:pStyle w:val="tabletext00"/>
              <w:rPr>
                <w:ins w:id="1936" w:author="Author"/>
                <w:rFonts w:cs="Arial"/>
                <w:szCs w:val="18"/>
              </w:rPr>
            </w:pPr>
            <w:ins w:id="1937" w:author="Author">
              <w:r w:rsidRPr="00622BC6">
                <w:rPr>
                  <w:rFonts w:cs="Arial"/>
                  <w:color w:val="000000"/>
                  <w:szCs w:val="18"/>
                </w:rPr>
                <w:t>235</w:t>
              </w:r>
            </w:ins>
          </w:p>
        </w:tc>
      </w:tr>
      <w:tr w:rsidR="0017239C" w:rsidRPr="00622BC6" w14:paraId="3019FE82" w14:textId="77777777" w:rsidTr="004E6DA2">
        <w:trPr>
          <w:cantSplit/>
          <w:trHeight w:val="190"/>
          <w:ins w:id="19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998B27" w14:textId="77777777" w:rsidR="0017239C" w:rsidRPr="00622BC6" w:rsidRDefault="0017239C" w:rsidP="004E6DA2">
            <w:pPr>
              <w:pStyle w:val="tabletext00"/>
              <w:rPr>
                <w:ins w:id="193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C4923" w14:textId="77777777" w:rsidR="0017239C" w:rsidRPr="00622BC6" w:rsidRDefault="0017239C" w:rsidP="004E6DA2">
            <w:pPr>
              <w:pStyle w:val="tabletext00"/>
              <w:jc w:val="center"/>
              <w:rPr>
                <w:ins w:id="1940" w:author="Author"/>
                <w:rFonts w:cs="Arial"/>
                <w:szCs w:val="18"/>
              </w:rPr>
            </w:pPr>
            <w:ins w:id="1941" w:author="Author">
              <w:r w:rsidRPr="00622BC6">
                <w:rPr>
                  <w:rFonts w:cs="Arial"/>
                  <w:szCs w:val="18"/>
                </w:rPr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81D5" w14:textId="77777777" w:rsidR="0017239C" w:rsidRPr="00622BC6" w:rsidRDefault="0017239C" w:rsidP="004E6DA2">
            <w:pPr>
              <w:pStyle w:val="tabletext00"/>
              <w:rPr>
                <w:ins w:id="1942" w:author="Author"/>
                <w:rFonts w:cs="Arial"/>
                <w:szCs w:val="18"/>
              </w:rPr>
            </w:pPr>
            <w:ins w:id="1943" w:author="Author">
              <w:r w:rsidRPr="00622BC6">
                <w:rPr>
                  <w:rFonts w:cs="Arial"/>
                  <w:szCs w:val="18"/>
                </w:rPr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7921C" w14:textId="77777777" w:rsidR="0017239C" w:rsidRPr="00622BC6" w:rsidRDefault="0017239C" w:rsidP="004E6DA2">
            <w:pPr>
              <w:pStyle w:val="tabletext00"/>
              <w:jc w:val="right"/>
              <w:rPr>
                <w:ins w:id="194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CD0BD2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45" w:author="Author"/>
                <w:rFonts w:cs="Arial"/>
                <w:szCs w:val="18"/>
              </w:rPr>
            </w:pPr>
            <w:ins w:id="1946" w:author="Author">
              <w:r w:rsidRPr="00622BC6">
                <w:rPr>
                  <w:rFonts w:cs="Arial"/>
                  <w:color w:val="000000"/>
                  <w:szCs w:val="18"/>
                </w:rPr>
                <w:t>2063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4B545A" w14:textId="77777777" w:rsidR="0017239C" w:rsidRPr="00622BC6" w:rsidRDefault="0017239C" w:rsidP="004E6DA2">
            <w:pPr>
              <w:pStyle w:val="tabletext00"/>
              <w:jc w:val="right"/>
              <w:rPr>
                <w:ins w:id="194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EFCB1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48" w:author="Author"/>
                <w:rFonts w:cs="Arial"/>
                <w:szCs w:val="18"/>
              </w:rPr>
            </w:pPr>
            <w:ins w:id="1949" w:author="Author">
              <w:r w:rsidRPr="00622BC6">
                <w:rPr>
                  <w:rFonts w:cs="Arial"/>
                  <w:color w:val="000000"/>
                  <w:szCs w:val="18"/>
                </w:rPr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4F6616" w14:textId="77777777" w:rsidR="0017239C" w:rsidRPr="00622BC6" w:rsidRDefault="0017239C" w:rsidP="004E6DA2">
            <w:pPr>
              <w:pStyle w:val="tabletext00"/>
              <w:jc w:val="right"/>
              <w:rPr>
                <w:ins w:id="195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C11F6" w14:textId="77777777" w:rsidR="0017239C" w:rsidRPr="00622BC6" w:rsidRDefault="0017239C" w:rsidP="004E6DA2">
            <w:pPr>
              <w:pStyle w:val="tabletext00"/>
              <w:rPr>
                <w:ins w:id="1951" w:author="Author"/>
                <w:rFonts w:cs="Arial"/>
                <w:szCs w:val="18"/>
              </w:rPr>
            </w:pPr>
            <w:ins w:id="1952" w:author="Author">
              <w:r w:rsidRPr="00622BC6">
                <w:rPr>
                  <w:rFonts w:cs="Arial"/>
                  <w:color w:val="000000"/>
                  <w:szCs w:val="18"/>
                </w:rPr>
                <w:t>235</w:t>
              </w:r>
            </w:ins>
          </w:p>
        </w:tc>
      </w:tr>
      <w:tr w:rsidR="0017239C" w:rsidRPr="00622BC6" w14:paraId="3B62B557" w14:textId="77777777" w:rsidTr="004E6DA2">
        <w:trPr>
          <w:cantSplit/>
          <w:trHeight w:val="190"/>
          <w:ins w:id="19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4589AE" w14:textId="77777777" w:rsidR="0017239C" w:rsidRPr="00622BC6" w:rsidRDefault="0017239C" w:rsidP="004E6DA2">
            <w:pPr>
              <w:pStyle w:val="tabletext00"/>
              <w:rPr>
                <w:ins w:id="195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FCADA" w14:textId="77777777" w:rsidR="0017239C" w:rsidRPr="00622BC6" w:rsidRDefault="0017239C" w:rsidP="004E6DA2">
            <w:pPr>
              <w:pStyle w:val="tabletext00"/>
              <w:jc w:val="center"/>
              <w:rPr>
                <w:ins w:id="1955" w:author="Author"/>
                <w:rFonts w:cs="Arial"/>
                <w:szCs w:val="18"/>
              </w:rPr>
            </w:pPr>
            <w:ins w:id="1956" w:author="Author">
              <w:r w:rsidRPr="00622BC6">
                <w:rPr>
                  <w:rFonts w:cs="Arial"/>
                  <w:szCs w:val="18"/>
                </w:rPr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E3BC" w14:textId="77777777" w:rsidR="0017239C" w:rsidRPr="00622BC6" w:rsidRDefault="0017239C" w:rsidP="004E6DA2">
            <w:pPr>
              <w:pStyle w:val="tabletext00"/>
              <w:rPr>
                <w:ins w:id="1957" w:author="Author"/>
                <w:rFonts w:cs="Arial"/>
                <w:szCs w:val="18"/>
              </w:rPr>
            </w:pPr>
            <w:ins w:id="1958" w:author="Author">
              <w:r w:rsidRPr="00622BC6">
                <w:rPr>
                  <w:rFonts w:cs="Arial"/>
                  <w:szCs w:val="18"/>
                </w:rPr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8E9BA3" w14:textId="77777777" w:rsidR="0017239C" w:rsidRPr="00622BC6" w:rsidRDefault="0017239C" w:rsidP="004E6DA2">
            <w:pPr>
              <w:pStyle w:val="tabletext00"/>
              <w:jc w:val="right"/>
              <w:rPr>
                <w:ins w:id="195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F564E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60" w:author="Author"/>
                <w:rFonts w:cs="Arial"/>
                <w:szCs w:val="18"/>
              </w:rPr>
            </w:pPr>
            <w:ins w:id="1961" w:author="Author">
              <w:r w:rsidRPr="00622BC6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CBD99" w14:textId="77777777" w:rsidR="0017239C" w:rsidRPr="00622BC6" w:rsidRDefault="0017239C" w:rsidP="004E6DA2">
            <w:pPr>
              <w:pStyle w:val="tabletext00"/>
              <w:jc w:val="right"/>
              <w:rPr>
                <w:ins w:id="196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725B9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63" w:author="Author"/>
                <w:rFonts w:cs="Arial"/>
                <w:szCs w:val="18"/>
              </w:rPr>
            </w:pPr>
            <w:ins w:id="1964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094DB" w14:textId="77777777" w:rsidR="0017239C" w:rsidRPr="00622BC6" w:rsidRDefault="0017239C" w:rsidP="004E6DA2">
            <w:pPr>
              <w:pStyle w:val="tabletext00"/>
              <w:jc w:val="right"/>
              <w:rPr>
                <w:ins w:id="196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B9011" w14:textId="77777777" w:rsidR="0017239C" w:rsidRPr="00622BC6" w:rsidRDefault="0017239C" w:rsidP="004E6DA2">
            <w:pPr>
              <w:pStyle w:val="tabletext00"/>
              <w:rPr>
                <w:ins w:id="1966" w:author="Author"/>
                <w:rFonts w:cs="Arial"/>
                <w:szCs w:val="18"/>
              </w:rPr>
            </w:pPr>
            <w:ins w:id="1967" w:author="Author">
              <w:r w:rsidRPr="00622BC6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17239C" w:rsidRPr="00622BC6" w14:paraId="78779D7E" w14:textId="77777777" w:rsidTr="004E6DA2">
        <w:trPr>
          <w:cantSplit/>
          <w:trHeight w:val="190"/>
          <w:ins w:id="19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D3AA4A" w14:textId="77777777" w:rsidR="0017239C" w:rsidRPr="00622BC6" w:rsidRDefault="0017239C" w:rsidP="004E6DA2">
            <w:pPr>
              <w:pStyle w:val="tabletext00"/>
              <w:rPr>
                <w:ins w:id="196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8B0FF" w14:textId="77777777" w:rsidR="0017239C" w:rsidRPr="00622BC6" w:rsidRDefault="0017239C" w:rsidP="004E6DA2">
            <w:pPr>
              <w:pStyle w:val="tabletext00"/>
              <w:jc w:val="center"/>
              <w:rPr>
                <w:ins w:id="1970" w:author="Author"/>
                <w:rFonts w:cs="Arial"/>
                <w:szCs w:val="18"/>
              </w:rPr>
            </w:pPr>
            <w:ins w:id="1971" w:author="Author">
              <w:r w:rsidRPr="00622BC6">
                <w:rPr>
                  <w:rFonts w:cs="Arial"/>
                  <w:szCs w:val="18"/>
                </w:rPr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B17DB" w14:textId="77777777" w:rsidR="0017239C" w:rsidRPr="00622BC6" w:rsidRDefault="0017239C" w:rsidP="004E6DA2">
            <w:pPr>
              <w:pStyle w:val="tabletext00"/>
              <w:rPr>
                <w:ins w:id="1972" w:author="Author"/>
                <w:rFonts w:cs="Arial"/>
                <w:szCs w:val="18"/>
              </w:rPr>
            </w:pPr>
            <w:ins w:id="1973" w:author="Author">
              <w:r w:rsidRPr="00622BC6">
                <w:rPr>
                  <w:rFonts w:cs="Arial"/>
                  <w:szCs w:val="18"/>
                </w:rPr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FEF1A5" w14:textId="77777777" w:rsidR="0017239C" w:rsidRPr="00622BC6" w:rsidRDefault="0017239C" w:rsidP="004E6DA2">
            <w:pPr>
              <w:pStyle w:val="tabletext00"/>
              <w:jc w:val="right"/>
              <w:rPr>
                <w:ins w:id="197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890C8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75" w:author="Author"/>
                <w:rFonts w:cs="Arial"/>
                <w:szCs w:val="18"/>
              </w:rPr>
            </w:pPr>
            <w:ins w:id="1976" w:author="Author">
              <w:r w:rsidRPr="00622BC6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34D40" w14:textId="77777777" w:rsidR="0017239C" w:rsidRPr="00622BC6" w:rsidRDefault="0017239C" w:rsidP="004E6DA2">
            <w:pPr>
              <w:pStyle w:val="tabletext00"/>
              <w:jc w:val="right"/>
              <w:rPr>
                <w:ins w:id="197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7436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78" w:author="Author"/>
                <w:rFonts w:cs="Arial"/>
                <w:szCs w:val="18"/>
              </w:rPr>
            </w:pPr>
            <w:ins w:id="1979" w:author="Author">
              <w:r w:rsidRPr="00622BC6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D288C2" w14:textId="77777777" w:rsidR="0017239C" w:rsidRPr="00622BC6" w:rsidRDefault="0017239C" w:rsidP="004E6DA2">
            <w:pPr>
              <w:pStyle w:val="tabletext00"/>
              <w:jc w:val="right"/>
              <w:rPr>
                <w:ins w:id="198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5645A" w14:textId="77777777" w:rsidR="0017239C" w:rsidRPr="00622BC6" w:rsidRDefault="0017239C" w:rsidP="004E6DA2">
            <w:pPr>
              <w:pStyle w:val="tabletext00"/>
              <w:rPr>
                <w:ins w:id="1981" w:author="Author"/>
                <w:rFonts w:cs="Arial"/>
                <w:szCs w:val="18"/>
              </w:rPr>
            </w:pPr>
            <w:ins w:id="1982" w:author="Author">
              <w:r w:rsidRPr="00622BC6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7239C" w:rsidRPr="00622BC6" w14:paraId="30700BF1" w14:textId="77777777" w:rsidTr="004E6DA2">
        <w:trPr>
          <w:cantSplit/>
          <w:trHeight w:val="190"/>
          <w:ins w:id="19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E1F1F2" w14:textId="77777777" w:rsidR="0017239C" w:rsidRPr="00622BC6" w:rsidRDefault="0017239C" w:rsidP="004E6DA2">
            <w:pPr>
              <w:pStyle w:val="tabletext00"/>
              <w:rPr>
                <w:ins w:id="198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B9E77" w14:textId="77777777" w:rsidR="0017239C" w:rsidRPr="00622BC6" w:rsidRDefault="0017239C" w:rsidP="004E6DA2">
            <w:pPr>
              <w:pStyle w:val="tabletext00"/>
              <w:jc w:val="center"/>
              <w:rPr>
                <w:ins w:id="1985" w:author="Author"/>
                <w:rFonts w:cs="Arial"/>
                <w:szCs w:val="18"/>
              </w:rPr>
            </w:pPr>
            <w:ins w:id="1986" w:author="Author">
              <w:r w:rsidRPr="00622BC6">
                <w:rPr>
                  <w:rFonts w:cs="Arial"/>
                  <w:szCs w:val="18"/>
                </w:rPr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B14FE" w14:textId="77777777" w:rsidR="0017239C" w:rsidRPr="00622BC6" w:rsidRDefault="0017239C" w:rsidP="004E6DA2">
            <w:pPr>
              <w:pStyle w:val="tabletext00"/>
              <w:rPr>
                <w:ins w:id="1987" w:author="Author"/>
                <w:rFonts w:cs="Arial"/>
                <w:szCs w:val="18"/>
              </w:rPr>
            </w:pPr>
            <w:ins w:id="1988" w:author="Author">
              <w:r w:rsidRPr="00622BC6">
                <w:rPr>
                  <w:rFonts w:cs="Arial"/>
                  <w:szCs w:val="18"/>
                </w:rPr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14558" w14:textId="77777777" w:rsidR="0017239C" w:rsidRPr="00622BC6" w:rsidRDefault="0017239C" w:rsidP="004E6DA2">
            <w:pPr>
              <w:pStyle w:val="tabletext00"/>
              <w:jc w:val="right"/>
              <w:rPr>
                <w:ins w:id="198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DF83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90" w:author="Author"/>
                <w:rFonts w:cs="Arial"/>
                <w:szCs w:val="18"/>
              </w:rPr>
            </w:pPr>
            <w:ins w:id="1991" w:author="Author">
              <w:r w:rsidRPr="00622BC6">
                <w:rPr>
                  <w:rFonts w:cs="Arial"/>
                  <w:color w:val="000000"/>
                  <w:szCs w:val="18"/>
                </w:rPr>
                <w:t>2018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27449F" w14:textId="77777777" w:rsidR="0017239C" w:rsidRPr="00622BC6" w:rsidRDefault="0017239C" w:rsidP="004E6DA2">
            <w:pPr>
              <w:pStyle w:val="tabletext00"/>
              <w:jc w:val="right"/>
              <w:rPr>
                <w:ins w:id="199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052E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1993" w:author="Author"/>
                <w:rFonts w:cs="Arial"/>
                <w:szCs w:val="18"/>
              </w:rPr>
            </w:pPr>
            <w:ins w:id="1994" w:author="Author">
              <w:r w:rsidRPr="00622BC6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9BBF6" w14:textId="77777777" w:rsidR="0017239C" w:rsidRPr="00622BC6" w:rsidRDefault="0017239C" w:rsidP="004E6DA2">
            <w:pPr>
              <w:pStyle w:val="tabletext00"/>
              <w:jc w:val="right"/>
              <w:rPr>
                <w:ins w:id="199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CCE37" w14:textId="77777777" w:rsidR="0017239C" w:rsidRPr="00622BC6" w:rsidRDefault="0017239C" w:rsidP="004E6DA2">
            <w:pPr>
              <w:pStyle w:val="tabletext00"/>
              <w:rPr>
                <w:ins w:id="1996" w:author="Author"/>
                <w:rFonts w:cs="Arial"/>
                <w:szCs w:val="18"/>
              </w:rPr>
            </w:pPr>
            <w:ins w:id="1997" w:author="Author">
              <w:r w:rsidRPr="00622BC6">
                <w:rPr>
                  <w:rFonts w:cs="Arial"/>
                  <w:color w:val="000000"/>
                  <w:szCs w:val="18"/>
                </w:rPr>
                <w:t>227</w:t>
              </w:r>
            </w:ins>
          </w:p>
        </w:tc>
      </w:tr>
      <w:tr w:rsidR="0017239C" w:rsidRPr="00622BC6" w14:paraId="05189470" w14:textId="77777777" w:rsidTr="004E6DA2">
        <w:trPr>
          <w:cantSplit/>
          <w:trHeight w:val="190"/>
          <w:ins w:id="19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86EF0C" w14:textId="77777777" w:rsidR="0017239C" w:rsidRPr="00622BC6" w:rsidRDefault="0017239C" w:rsidP="004E6DA2">
            <w:pPr>
              <w:pStyle w:val="tabletext00"/>
              <w:rPr>
                <w:ins w:id="199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D78AD" w14:textId="77777777" w:rsidR="0017239C" w:rsidRPr="00622BC6" w:rsidRDefault="0017239C" w:rsidP="004E6DA2">
            <w:pPr>
              <w:pStyle w:val="tabletext00"/>
              <w:jc w:val="center"/>
              <w:rPr>
                <w:ins w:id="2000" w:author="Author"/>
                <w:rFonts w:cs="Arial"/>
                <w:szCs w:val="18"/>
              </w:rPr>
            </w:pPr>
            <w:ins w:id="2001" w:author="Author">
              <w:r w:rsidRPr="00622BC6">
                <w:rPr>
                  <w:rFonts w:cs="Arial"/>
                  <w:szCs w:val="18"/>
                </w:rPr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B4C1B" w14:textId="77777777" w:rsidR="0017239C" w:rsidRPr="00622BC6" w:rsidRDefault="0017239C" w:rsidP="004E6DA2">
            <w:pPr>
              <w:pStyle w:val="tabletext00"/>
              <w:rPr>
                <w:ins w:id="2002" w:author="Author"/>
                <w:rFonts w:cs="Arial"/>
                <w:szCs w:val="18"/>
              </w:rPr>
            </w:pPr>
            <w:ins w:id="2003" w:author="Author">
              <w:r w:rsidRPr="00622BC6">
                <w:rPr>
                  <w:rFonts w:cs="Arial"/>
                  <w:szCs w:val="18"/>
                </w:rPr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8377AE" w14:textId="77777777" w:rsidR="0017239C" w:rsidRPr="00622BC6" w:rsidRDefault="0017239C" w:rsidP="004E6DA2">
            <w:pPr>
              <w:pStyle w:val="tabletext00"/>
              <w:jc w:val="right"/>
              <w:rPr>
                <w:ins w:id="200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93402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05" w:author="Author"/>
                <w:rFonts w:cs="Arial"/>
                <w:szCs w:val="18"/>
              </w:rPr>
            </w:pPr>
            <w:ins w:id="2006" w:author="Author">
              <w:r w:rsidRPr="00622BC6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1E2D3" w14:textId="77777777" w:rsidR="0017239C" w:rsidRPr="00622BC6" w:rsidRDefault="0017239C" w:rsidP="004E6DA2">
            <w:pPr>
              <w:pStyle w:val="tabletext00"/>
              <w:jc w:val="right"/>
              <w:rPr>
                <w:ins w:id="200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37A8B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08" w:author="Author"/>
                <w:rFonts w:cs="Arial"/>
                <w:szCs w:val="18"/>
              </w:rPr>
            </w:pPr>
            <w:ins w:id="2009" w:author="Author">
              <w:r w:rsidRPr="00622BC6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17708" w14:textId="77777777" w:rsidR="0017239C" w:rsidRPr="00622BC6" w:rsidRDefault="0017239C" w:rsidP="004E6DA2">
            <w:pPr>
              <w:pStyle w:val="tabletext00"/>
              <w:jc w:val="right"/>
              <w:rPr>
                <w:ins w:id="201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07155" w14:textId="77777777" w:rsidR="0017239C" w:rsidRPr="00622BC6" w:rsidRDefault="0017239C" w:rsidP="004E6DA2">
            <w:pPr>
              <w:pStyle w:val="tabletext00"/>
              <w:rPr>
                <w:ins w:id="2011" w:author="Author"/>
                <w:rFonts w:cs="Arial"/>
                <w:szCs w:val="18"/>
              </w:rPr>
            </w:pPr>
            <w:ins w:id="2012" w:author="Author">
              <w:r w:rsidRPr="00622BC6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17239C" w:rsidRPr="00622BC6" w14:paraId="68092AFE" w14:textId="77777777" w:rsidTr="004E6DA2">
        <w:trPr>
          <w:cantSplit/>
          <w:trHeight w:val="190"/>
          <w:ins w:id="20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0335E7" w14:textId="77777777" w:rsidR="0017239C" w:rsidRPr="00622BC6" w:rsidRDefault="0017239C" w:rsidP="004E6DA2">
            <w:pPr>
              <w:pStyle w:val="tabletext00"/>
              <w:rPr>
                <w:ins w:id="201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8EA5" w14:textId="77777777" w:rsidR="0017239C" w:rsidRPr="00622BC6" w:rsidRDefault="0017239C" w:rsidP="004E6DA2">
            <w:pPr>
              <w:pStyle w:val="tabletext00"/>
              <w:jc w:val="center"/>
              <w:rPr>
                <w:ins w:id="2015" w:author="Author"/>
                <w:rFonts w:cs="Arial"/>
                <w:szCs w:val="18"/>
              </w:rPr>
            </w:pPr>
            <w:ins w:id="2016" w:author="Author">
              <w:r w:rsidRPr="00622BC6">
                <w:rPr>
                  <w:rFonts w:cs="Arial"/>
                  <w:szCs w:val="18"/>
                </w:rPr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844D5" w14:textId="77777777" w:rsidR="0017239C" w:rsidRPr="00622BC6" w:rsidRDefault="0017239C" w:rsidP="004E6DA2">
            <w:pPr>
              <w:pStyle w:val="tabletext00"/>
              <w:rPr>
                <w:ins w:id="2017" w:author="Author"/>
                <w:rFonts w:cs="Arial"/>
                <w:szCs w:val="18"/>
              </w:rPr>
            </w:pPr>
            <w:ins w:id="2018" w:author="Author">
              <w:r w:rsidRPr="00622BC6">
                <w:rPr>
                  <w:rFonts w:cs="Arial"/>
                  <w:szCs w:val="18"/>
                </w:rPr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560A3" w14:textId="77777777" w:rsidR="0017239C" w:rsidRPr="00622BC6" w:rsidRDefault="0017239C" w:rsidP="004E6DA2">
            <w:pPr>
              <w:pStyle w:val="tabletext00"/>
              <w:jc w:val="right"/>
              <w:rPr>
                <w:ins w:id="201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9556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20" w:author="Author"/>
                <w:rFonts w:cs="Arial"/>
                <w:szCs w:val="18"/>
              </w:rPr>
            </w:pPr>
            <w:ins w:id="2021" w:author="Author">
              <w:r w:rsidRPr="00622BC6">
                <w:rPr>
                  <w:rFonts w:cs="Arial"/>
                  <w:color w:val="000000"/>
                  <w:szCs w:val="18"/>
                </w:rPr>
                <w:t>2827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4F65DB" w14:textId="77777777" w:rsidR="0017239C" w:rsidRPr="00622BC6" w:rsidRDefault="0017239C" w:rsidP="004E6DA2">
            <w:pPr>
              <w:pStyle w:val="tabletext00"/>
              <w:jc w:val="right"/>
              <w:rPr>
                <w:ins w:id="202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3570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23" w:author="Author"/>
                <w:rFonts w:cs="Arial"/>
                <w:szCs w:val="18"/>
              </w:rPr>
            </w:pPr>
            <w:ins w:id="2024" w:author="Author">
              <w:r w:rsidRPr="00622BC6">
                <w:rPr>
                  <w:rFonts w:cs="Arial"/>
                  <w:color w:val="000000"/>
                  <w:szCs w:val="18"/>
                </w:rPr>
                <w:t>1039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2D900B" w14:textId="77777777" w:rsidR="0017239C" w:rsidRPr="00622BC6" w:rsidRDefault="0017239C" w:rsidP="004E6DA2">
            <w:pPr>
              <w:pStyle w:val="tabletext00"/>
              <w:jc w:val="right"/>
              <w:rPr>
                <w:ins w:id="202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B9ED4" w14:textId="77777777" w:rsidR="0017239C" w:rsidRPr="00622BC6" w:rsidRDefault="0017239C" w:rsidP="004E6DA2">
            <w:pPr>
              <w:pStyle w:val="tabletext00"/>
              <w:rPr>
                <w:ins w:id="2026" w:author="Author"/>
                <w:rFonts w:cs="Arial"/>
                <w:szCs w:val="18"/>
              </w:rPr>
            </w:pPr>
            <w:ins w:id="2027" w:author="Author">
              <w:r w:rsidRPr="00622BC6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17239C" w:rsidRPr="00622BC6" w14:paraId="7EB2F927" w14:textId="77777777" w:rsidTr="004E6DA2">
        <w:trPr>
          <w:cantSplit/>
          <w:trHeight w:val="190"/>
          <w:ins w:id="20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C33567" w14:textId="77777777" w:rsidR="0017239C" w:rsidRPr="00622BC6" w:rsidRDefault="0017239C" w:rsidP="004E6DA2">
            <w:pPr>
              <w:pStyle w:val="tabletext00"/>
              <w:rPr>
                <w:ins w:id="202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4962B" w14:textId="77777777" w:rsidR="0017239C" w:rsidRPr="00622BC6" w:rsidRDefault="0017239C" w:rsidP="004E6DA2">
            <w:pPr>
              <w:pStyle w:val="tabletext00"/>
              <w:jc w:val="center"/>
              <w:rPr>
                <w:ins w:id="2030" w:author="Author"/>
                <w:rFonts w:cs="Arial"/>
                <w:szCs w:val="18"/>
              </w:rPr>
            </w:pPr>
            <w:ins w:id="2031" w:author="Author">
              <w:r w:rsidRPr="00622BC6">
                <w:rPr>
                  <w:rFonts w:cs="Arial"/>
                  <w:szCs w:val="18"/>
                </w:rPr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1E316" w14:textId="77777777" w:rsidR="0017239C" w:rsidRPr="00622BC6" w:rsidRDefault="0017239C" w:rsidP="004E6DA2">
            <w:pPr>
              <w:pStyle w:val="tabletext00"/>
              <w:rPr>
                <w:ins w:id="2032" w:author="Author"/>
                <w:rFonts w:cs="Arial"/>
                <w:szCs w:val="18"/>
              </w:rPr>
            </w:pPr>
            <w:ins w:id="2033" w:author="Author">
              <w:r w:rsidRPr="00622BC6">
                <w:rPr>
                  <w:rFonts w:cs="Arial"/>
                  <w:szCs w:val="18"/>
                </w:rPr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1994F" w14:textId="77777777" w:rsidR="0017239C" w:rsidRPr="00622BC6" w:rsidRDefault="0017239C" w:rsidP="004E6DA2">
            <w:pPr>
              <w:pStyle w:val="tabletext00"/>
              <w:jc w:val="right"/>
              <w:rPr>
                <w:ins w:id="203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34F21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35" w:author="Author"/>
                <w:rFonts w:cs="Arial"/>
                <w:szCs w:val="18"/>
              </w:rPr>
            </w:pPr>
            <w:ins w:id="2036" w:author="Author">
              <w:r w:rsidRPr="00622BC6">
                <w:rPr>
                  <w:rFonts w:cs="Arial"/>
                  <w:color w:val="000000"/>
                  <w:szCs w:val="18"/>
                </w:rPr>
                <w:t>2792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F8053" w14:textId="77777777" w:rsidR="0017239C" w:rsidRPr="00622BC6" w:rsidRDefault="0017239C" w:rsidP="004E6DA2">
            <w:pPr>
              <w:pStyle w:val="tabletext00"/>
              <w:jc w:val="right"/>
              <w:rPr>
                <w:ins w:id="203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ADA19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38" w:author="Author"/>
                <w:rFonts w:cs="Arial"/>
                <w:szCs w:val="18"/>
              </w:rPr>
            </w:pPr>
            <w:ins w:id="2039" w:author="Author">
              <w:r w:rsidRPr="00622BC6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EDEB25" w14:textId="77777777" w:rsidR="0017239C" w:rsidRPr="00622BC6" w:rsidRDefault="0017239C" w:rsidP="004E6DA2">
            <w:pPr>
              <w:pStyle w:val="tabletext00"/>
              <w:jc w:val="right"/>
              <w:rPr>
                <w:ins w:id="204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299CC" w14:textId="77777777" w:rsidR="0017239C" w:rsidRPr="00622BC6" w:rsidRDefault="0017239C" w:rsidP="004E6DA2">
            <w:pPr>
              <w:pStyle w:val="tabletext00"/>
              <w:rPr>
                <w:ins w:id="2041" w:author="Author"/>
                <w:rFonts w:cs="Arial"/>
                <w:szCs w:val="18"/>
              </w:rPr>
            </w:pPr>
            <w:ins w:id="2042" w:author="Author">
              <w:r w:rsidRPr="00622BC6">
                <w:rPr>
                  <w:rFonts w:cs="Arial"/>
                  <w:color w:val="000000"/>
                  <w:szCs w:val="18"/>
                </w:rPr>
                <w:t>219</w:t>
              </w:r>
            </w:ins>
          </w:p>
        </w:tc>
      </w:tr>
      <w:tr w:rsidR="0017239C" w:rsidRPr="00622BC6" w14:paraId="0F813D72" w14:textId="77777777" w:rsidTr="004E6DA2">
        <w:trPr>
          <w:cantSplit/>
          <w:trHeight w:val="190"/>
          <w:ins w:id="20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0D4966" w14:textId="77777777" w:rsidR="0017239C" w:rsidRPr="00622BC6" w:rsidRDefault="0017239C" w:rsidP="004E6DA2">
            <w:pPr>
              <w:pStyle w:val="tabletext00"/>
              <w:rPr>
                <w:ins w:id="204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5AE31" w14:textId="77777777" w:rsidR="0017239C" w:rsidRPr="00622BC6" w:rsidRDefault="0017239C" w:rsidP="004E6DA2">
            <w:pPr>
              <w:pStyle w:val="tabletext00"/>
              <w:jc w:val="center"/>
              <w:rPr>
                <w:ins w:id="2045" w:author="Author"/>
                <w:rFonts w:cs="Arial"/>
                <w:szCs w:val="18"/>
              </w:rPr>
            </w:pPr>
            <w:ins w:id="2046" w:author="Author">
              <w:r w:rsidRPr="00622BC6">
                <w:rPr>
                  <w:rFonts w:cs="Arial"/>
                  <w:szCs w:val="18"/>
                </w:rPr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842FF" w14:textId="77777777" w:rsidR="0017239C" w:rsidRPr="00622BC6" w:rsidRDefault="0017239C" w:rsidP="004E6DA2">
            <w:pPr>
              <w:pStyle w:val="tabletext00"/>
              <w:rPr>
                <w:ins w:id="2047" w:author="Author"/>
                <w:rFonts w:cs="Arial"/>
                <w:szCs w:val="18"/>
              </w:rPr>
            </w:pPr>
            <w:ins w:id="2048" w:author="Author">
              <w:r w:rsidRPr="00622BC6">
                <w:rPr>
                  <w:rFonts w:cs="Arial"/>
                  <w:szCs w:val="18"/>
                </w:rPr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F2F7E" w14:textId="77777777" w:rsidR="0017239C" w:rsidRPr="00622BC6" w:rsidRDefault="0017239C" w:rsidP="004E6DA2">
            <w:pPr>
              <w:pStyle w:val="tabletext00"/>
              <w:jc w:val="right"/>
              <w:rPr>
                <w:ins w:id="204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FDBC2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50" w:author="Author"/>
                <w:rFonts w:cs="Arial"/>
                <w:szCs w:val="18"/>
              </w:rPr>
            </w:pPr>
            <w:ins w:id="2051" w:author="Author">
              <w:r w:rsidRPr="00622BC6">
                <w:rPr>
                  <w:rFonts w:cs="Arial"/>
                  <w:color w:val="000000"/>
                  <w:szCs w:val="18"/>
                </w:rPr>
                <w:t>2958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290E86" w14:textId="77777777" w:rsidR="0017239C" w:rsidRPr="00622BC6" w:rsidRDefault="0017239C" w:rsidP="004E6DA2">
            <w:pPr>
              <w:pStyle w:val="tabletext00"/>
              <w:jc w:val="right"/>
              <w:rPr>
                <w:ins w:id="205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1EEE0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53" w:author="Author"/>
                <w:rFonts w:cs="Arial"/>
                <w:szCs w:val="18"/>
              </w:rPr>
            </w:pPr>
            <w:ins w:id="2054" w:author="Author">
              <w:r w:rsidRPr="00622BC6">
                <w:rPr>
                  <w:rFonts w:cs="Arial"/>
                  <w:color w:val="000000"/>
                  <w:szCs w:val="18"/>
                </w:rPr>
                <w:t>1181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EDAC8" w14:textId="77777777" w:rsidR="0017239C" w:rsidRPr="00622BC6" w:rsidRDefault="0017239C" w:rsidP="004E6DA2">
            <w:pPr>
              <w:pStyle w:val="tabletext00"/>
              <w:jc w:val="right"/>
              <w:rPr>
                <w:ins w:id="205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C331A" w14:textId="77777777" w:rsidR="0017239C" w:rsidRPr="00622BC6" w:rsidRDefault="0017239C" w:rsidP="004E6DA2">
            <w:pPr>
              <w:pStyle w:val="tabletext00"/>
              <w:rPr>
                <w:ins w:id="2056" w:author="Author"/>
                <w:rFonts w:cs="Arial"/>
                <w:szCs w:val="18"/>
              </w:rPr>
            </w:pPr>
            <w:ins w:id="2057" w:author="Author">
              <w:r w:rsidRPr="00622BC6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17239C" w:rsidRPr="00622BC6" w14:paraId="55981309" w14:textId="77777777" w:rsidTr="004E6DA2">
        <w:trPr>
          <w:cantSplit/>
          <w:trHeight w:val="190"/>
          <w:ins w:id="20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1EFF73" w14:textId="77777777" w:rsidR="0017239C" w:rsidRPr="00622BC6" w:rsidRDefault="0017239C" w:rsidP="004E6DA2">
            <w:pPr>
              <w:pStyle w:val="tabletext00"/>
              <w:rPr>
                <w:ins w:id="205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AD217" w14:textId="77777777" w:rsidR="0017239C" w:rsidRPr="00622BC6" w:rsidRDefault="0017239C" w:rsidP="004E6DA2">
            <w:pPr>
              <w:pStyle w:val="tabletext00"/>
              <w:jc w:val="center"/>
              <w:rPr>
                <w:ins w:id="2060" w:author="Author"/>
                <w:rFonts w:cs="Arial"/>
                <w:szCs w:val="18"/>
              </w:rPr>
            </w:pPr>
            <w:ins w:id="2061" w:author="Author">
              <w:r w:rsidRPr="00622BC6">
                <w:rPr>
                  <w:rFonts w:cs="Arial"/>
                  <w:szCs w:val="18"/>
                </w:rPr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AAB2C" w14:textId="77777777" w:rsidR="0017239C" w:rsidRPr="00622BC6" w:rsidRDefault="0017239C" w:rsidP="004E6DA2">
            <w:pPr>
              <w:pStyle w:val="tabletext00"/>
              <w:rPr>
                <w:ins w:id="2062" w:author="Author"/>
                <w:rFonts w:cs="Arial"/>
                <w:szCs w:val="18"/>
              </w:rPr>
            </w:pPr>
            <w:ins w:id="2063" w:author="Author">
              <w:r w:rsidRPr="00622BC6">
                <w:rPr>
                  <w:rFonts w:cs="Arial"/>
                  <w:szCs w:val="18"/>
                </w:rPr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5A9B4" w14:textId="77777777" w:rsidR="0017239C" w:rsidRPr="00622BC6" w:rsidRDefault="0017239C" w:rsidP="004E6DA2">
            <w:pPr>
              <w:pStyle w:val="tabletext00"/>
              <w:jc w:val="right"/>
              <w:rPr>
                <w:ins w:id="206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C157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65" w:author="Author"/>
                <w:rFonts w:cs="Arial"/>
                <w:szCs w:val="18"/>
              </w:rPr>
            </w:pPr>
            <w:ins w:id="2066" w:author="Author">
              <w:r w:rsidRPr="00622BC6">
                <w:rPr>
                  <w:rFonts w:cs="Arial"/>
                  <w:color w:val="000000"/>
                  <w:szCs w:val="18"/>
                </w:rPr>
                <w:t>2431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803D1D" w14:textId="77777777" w:rsidR="0017239C" w:rsidRPr="00622BC6" w:rsidRDefault="0017239C" w:rsidP="004E6DA2">
            <w:pPr>
              <w:pStyle w:val="tabletext00"/>
              <w:jc w:val="right"/>
              <w:rPr>
                <w:ins w:id="206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B554E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68" w:author="Author"/>
                <w:rFonts w:cs="Arial"/>
                <w:szCs w:val="18"/>
              </w:rPr>
            </w:pPr>
            <w:ins w:id="2069" w:author="Author">
              <w:r w:rsidRPr="00622BC6">
                <w:rPr>
                  <w:rFonts w:cs="Arial"/>
                  <w:color w:val="000000"/>
                  <w:szCs w:val="18"/>
                </w:rPr>
                <w:t>904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80EAC" w14:textId="77777777" w:rsidR="0017239C" w:rsidRPr="00622BC6" w:rsidRDefault="0017239C" w:rsidP="004E6DA2">
            <w:pPr>
              <w:pStyle w:val="tabletext00"/>
              <w:jc w:val="right"/>
              <w:rPr>
                <w:ins w:id="207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798A7" w14:textId="77777777" w:rsidR="0017239C" w:rsidRPr="00622BC6" w:rsidRDefault="0017239C" w:rsidP="004E6DA2">
            <w:pPr>
              <w:pStyle w:val="tabletext00"/>
              <w:rPr>
                <w:ins w:id="2071" w:author="Author"/>
                <w:rFonts w:cs="Arial"/>
                <w:szCs w:val="18"/>
              </w:rPr>
            </w:pPr>
            <w:ins w:id="2072" w:author="Author">
              <w:r w:rsidRPr="00622BC6">
                <w:rPr>
                  <w:rFonts w:cs="Arial"/>
                  <w:color w:val="000000"/>
                  <w:szCs w:val="18"/>
                </w:rPr>
                <w:t>285</w:t>
              </w:r>
            </w:ins>
          </w:p>
        </w:tc>
      </w:tr>
      <w:tr w:rsidR="0017239C" w:rsidRPr="00622BC6" w14:paraId="24DA1C74" w14:textId="77777777" w:rsidTr="004E6DA2">
        <w:trPr>
          <w:cantSplit/>
          <w:trHeight w:val="190"/>
          <w:ins w:id="20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1F2E57" w14:textId="77777777" w:rsidR="0017239C" w:rsidRPr="00622BC6" w:rsidRDefault="0017239C" w:rsidP="004E6DA2">
            <w:pPr>
              <w:pStyle w:val="tabletext00"/>
              <w:rPr>
                <w:ins w:id="207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192ED" w14:textId="77777777" w:rsidR="0017239C" w:rsidRPr="00622BC6" w:rsidRDefault="0017239C" w:rsidP="004E6DA2">
            <w:pPr>
              <w:pStyle w:val="tabletext00"/>
              <w:jc w:val="center"/>
              <w:rPr>
                <w:ins w:id="2075" w:author="Author"/>
                <w:rFonts w:cs="Arial"/>
                <w:szCs w:val="18"/>
              </w:rPr>
            </w:pPr>
            <w:ins w:id="2076" w:author="Author">
              <w:r w:rsidRPr="00622BC6">
                <w:rPr>
                  <w:rFonts w:cs="Arial"/>
                  <w:szCs w:val="18"/>
                </w:rPr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6757" w14:textId="77777777" w:rsidR="0017239C" w:rsidRPr="00622BC6" w:rsidRDefault="0017239C" w:rsidP="004E6DA2">
            <w:pPr>
              <w:pStyle w:val="tabletext00"/>
              <w:rPr>
                <w:ins w:id="2077" w:author="Author"/>
                <w:rFonts w:cs="Arial"/>
                <w:szCs w:val="18"/>
              </w:rPr>
            </w:pPr>
            <w:ins w:id="2078" w:author="Author">
              <w:r w:rsidRPr="00622BC6">
                <w:rPr>
                  <w:rFonts w:cs="Arial"/>
                  <w:szCs w:val="18"/>
                </w:rPr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BF34E5" w14:textId="77777777" w:rsidR="0017239C" w:rsidRPr="00622BC6" w:rsidRDefault="0017239C" w:rsidP="004E6DA2">
            <w:pPr>
              <w:pStyle w:val="tabletext00"/>
              <w:jc w:val="right"/>
              <w:rPr>
                <w:ins w:id="207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D092F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80" w:author="Author"/>
                <w:rFonts w:cs="Arial"/>
                <w:szCs w:val="18"/>
              </w:rPr>
            </w:pPr>
            <w:ins w:id="2081" w:author="Author">
              <w:r w:rsidRPr="00622BC6">
                <w:rPr>
                  <w:rFonts w:cs="Arial"/>
                  <w:color w:val="000000"/>
                  <w:szCs w:val="18"/>
                </w:rPr>
                <w:t>2111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641AA" w14:textId="77777777" w:rsidR="0017239C" w:rsidRPr="00622BC6" w:rsidRDefault="0017239C" w:rsidP="004E6DA2">
            <w:pPr>
              <w:pStyle w:val="tabletext00"/>
              <w:jc w:val="right"/>
              <w:rPr>
                <w:ins w:id="208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1FEA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83" w:author="Author"/>
                <w:rFonts w:cs="Arial"/>
                <w:szCs w:val="18"/>
              </w:rPr>
            </w:pPr>
            <w:ins w:id="2084" w:author="Author">
              <w:r w:rsidRPr="00622BC6">
                <w:rPr>
                  <w:rFonts w:cs="Arial"/>
                  <w:color w:val="000000"/>
                  <w:szCs w:val="18"/>
                </w:rPr>
                <w:t>800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456F0" w14:textId="77777777" w:rsidR="0017239C" w:rsidRPr="00622BC6" w:rsidRDefault="0017239C" w:rsidP="004E6DA2">
            <w:pPr>
              <w:pStyle w:val="tabletext00"/>
              <w:jc w:val="right"/>
              <w:rPr>
                <w:ins w:id="208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582D98" w14:textId="77777777" w:rsidR="0017239C" w:rsidRPr="00622BC6" w:rsidRDefault="0017239C" w:rsidP="004E6DA2">
            <w:pPr>
              <w:pStyle w:val="tabletext00"/>
              <w:rPr>
                <w:ins w:id="2086" w:author="Author"/>
                <w:rFonts w:cs="Arial"/>
                <w:szCs w:val="18"/>
              </w:rPr>
            </w:pPr>
            <w:ins w:id="2087" w:author="Author">
              <w:r w:rsidRPr="00622BC6">
                <w:rPr>
                  <w:rFonts w:cs="Arial"/>
                  <w:color w:val="000000"/>
                  <w:szCs w:val="18"/>
                </w:rPr>
                <w:t>231</w:t>
              </w:r>
            </w:ins>
          </w:p>
        </w:tc>
      </w:tr>
      <w:tr w:rsidR="0017239C" w:rsidRPr="00622BC6" w14:paraId="135DB0A7" w14:textId="77777777" w:rsidTr="004E6DA2">
        <w:trPr>
          <w:cantSplit/>
          <w:trHeight w:val="190"/>
          <w:ins w:id="20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8247E9" w14:textId="77777777" w:rsidR="0017239C" w:rsidRPr="00622BC6" w:rsidRDefault="0017239C" w:rsidP="004E6DA2">
            <w:pPr>
              <w:pStyle w:val="tabletext00"/>
              <w:rPr>
                <w:ins w:id="208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9135" w14:textId="77777777" w:rsidR="0017239C" w:rsidRPr="00622BC6" w:rsidRDefault="0017239C" w:rsidP="004E6DA2">
            <w:pPr>
              <w:pStyle w:val="tabletext00"/>
              <w:jc w:val="center"/>
              <w:rPr>
                <w:ins w:id="2090" w:author="Author"/>
                <w:rFonts w:cs="Arial"/>
                <w:szCs w:val="18"/>
              </w:rPr>
            </w:pPr>
            <w:ins w:id="2091" w:author="Author">
              <w:r w:rsidRPr="00622BC6">
                <w:rPr>
                  <w:rFonts w:cs="Arial"/>
                  <w:szCs w:val="18"/>
                </w:rPr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876BE" w14:textId="77777777" w:rsidR="0017239C" w:rsidRPr="00622BC6" w:rsidRDefault="0017239C" w:rsidP="004E6DA2">
            <w:pPr>
              <w:pStyle w:val="tabletext00"/>
              <w:rPr>
                <w:ins w:id="2092" w:author="Author"/>
                <w:rFonts w:cs="Arial"/>
                <w:szCs w:val="18"/>
              </w:rPr>
            </w:pPr>
            <w:ins w:id="2093" w:author="Author">
              <w:r w:rsidRPr="00622BC6">
                <w:rPr>
                  <w:rFonts w:cs="Arial"/>
                  <w:szCs w:val="18"/>
                </w:rPr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4044B9" w14:textId="77777777" w:rsidR="0017239C" w:rsidRPr="00622BC6" w:rsidRDefault="0017239C" w:rsidP="004E6DA2">
            <w:pPr>
              <w:pStyle w:val="tabletext00"/>
              <w:jc w:val="right"/>
              <w:rPr>
                <w:ins w:id="209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991DB0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95" w:author="Author"/>
                <w:rFonts w:cs="Arial"/>
                <w:szCs w:val="18"/>
              </w:rPr>
            </w:pPr>
            <w:ins w:id="2096" w:author="Author">
              <w:r w:rsidRPr="00622BC6">
                <w:rPr>
                  <w:rFonts w:cs="Arial"/>
                  <w:color w:val="000000"/>
                  <w:szCs w:val="18"/>
                </w:rPr>
                <w:t>2921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14B06A" w14:textId="77777777" w:rsidR="0017239C" w:rsidRPr="00622BC6" w:rsidRDefault="0017239C" w:rsidP="004E6DA2">
            <w:pPr>
              <w:pStyle w:val="tabletext00"/>
              <w:jc w:val="right"/>
              <w:rPr>
                <w:ins w:id="209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C0DDA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098" w:author="Author"/>
                <w:rFonts w:cs="Arial"/>
                <w:szCs w:val="18"/>
              </w:rPr>
            </w:pPr>
            <w:ins w:id="2099" w:author="Author">
              <w:r w:rsidRPr="00622BC6">
                <w:rPr>
                  <w:rFonts w:cs="Arial"/>
                  <w:color w:val="000000"/>
                  <w:szCs w:val="18"/>
                </w:rPr>
                <w:t>1231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40EFC" w14:textId="77777777" w:rsidR="0017239C" w:rsidRPr="00622BC6" w:rsidRDefault="0017239C" w:rsidP="004E6DA2">
            <w:pPr>
              <w:pStyle w:val="tabletext00"/>
              <w:jc w:val="right"/>
              <w:rPr>
                <w:ins w:id="210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BF9FAE" w14:textId="77777777" w:rsidR="0017239C" w:rsidRPr="00622BC6" w:rsidRDefault="0017239C" w:rsidP="004E6DA2">
            <w:pPr>
              <w:pStyle w:val="tabletext00"/>
              <w:rPr>
                <w:ins w:id="2101" w:author="Author"/>
                <w:rFonts w:cs="Arial"/>
                <w:szCs w:val="18"/>
              </w:rPr>
            </w:pPr>
            <w:ins w:id="2102" w:author="Author">
              <w:r w:rsidRPr="00622BC6">
                <w:rPr>
                  <w:rFonts w:cs="Arial"/>
                  <w:color w:val="000000"/>
                  <w:szCs w:val="18"/>
                </w:rPr>
                <w:t>224</w:t>
              </w:r>
            </w:ins>
          </w:p>
        </w:tc>
      </w:tr>
      <w:tr w:rsidR="0017239C" w:rsidRPr="00622BC6" w14:paraId="487F9F38" w14:textId="77777777" w:rsidTr="004E6DA2">
        <w:trPr>
          <w:cantSplit/>
          <w:trHeight w:val="190"/>
          <w:ins w:id="2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4EB35D" w14:textId="77777777" w:rsidR="0017239C" w:rsidRPr="00622BC6" w:rsidRDefault="0017239C" w:rsidP="004E6DA2">
            <w:pPr>
              <w:pStyle w:val="tabletext00"/>
              <w:rPr>
                <w:ins w:id="210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3AF35" w14:textId="77777777" w:rsidR="0017239C" w:rsidRPr="00622BC6" w:rsidRDefault="0017239C" w:rsidP="004E6DA2">
            <w:pPr>
              <w:pStyle w:val="tabletext00"/>
              <w:jc w:val="center"/>
              <w:rPr>
                <w:ins w:id="2105" w:author="Author"/>
                <w:rFonts w:cs="Arial"/>
                <w:szCs w:val="18"/>
              </w:rPr>
            </w:pPr>
            <w:ins w:id="2106" w:author="Author">
              <w:r w:rsidRPr="00622BC6">
                <w:rPr>
                  <w:rFonts w:cs="Arial"/>
                  <w:szCs w:val="18"/>
                </w:rPr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557A" w14:textId="77777777" w:rsidR="0017239C" w:rsidRPr="00622BC6" w:rsidRDefault="0017239C" w:rsidP="004E6DA2">
            <w:pPr>
              <w:pStyle w:val="tabletext00"/>
              <w:rPr>
                <w:ins w:id="2107" w:author="Author"/>
                <w:rFonts w:cs="Arial"/>
                <w:szCs w:val="18"/>
              </w:rPr>
            </w:pPr>
            <w:ins w:id="2108" w:author="Author">
              <w:r w:rsidRPr="00622BC6">
                <w:rPr>
                  <w:rFonts w:cs="Arial"/>
                  <w:szCs w:val="18"/>
                </w:rPr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CFF44" w14:textId="77777777" w:rsidR="0017239C" w:rsidRPr="00622BC6" w:rsidRDefault="0017239C" w:rsidP="004E6DA2">
            <w:pPr>
              <w:pStyle w:val="tabletext00"/>
              <w:jc w:val="right"/>
              <w:rPr>
                <w:ins w:id="210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9944A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10" w:author="Author"/>
                <w:rFonts w:cs="Arial"/>
                <w:szCs w:val="18"/>
              </w:rPr>
            </w:pPr>
            <w:ins w:id="2111" w:author="Author">
              <w:r w:rsidRPr="00622BC6">
                <w:rPr>
                  <w:rFonts w:cs="Arial"/>
                  <w:color w:val="000000"/>
                  <w:szCs w:val="18"/>
                </w:rPr>
                <w:t>1923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ACAC0" w14:textId="77777777" w:rsidR="0017239C" w:rsidRPr="00622BC6" w:rsidRDefault="0017239C" w:rsidP="004E6DA2">
            <w:pPr>
              <w:pStyle w:val="tabletext00"/>
              <w:jc w:val="right"/>
              <w:rPr>
                <w:ins w:id="211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F108D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13" w:author="Author"/>
                <w:rFonts w:cs="Arial"/>
                <w:szCs w:val="18"/>
              </w:rPr>
            </w:pPr>
            <w:ins w:id="2114" w:author="Author">
              <w:r w:rsidRPr="00622BC6">
                <w:rPr>
                  <w:rFonts w:cs="Arial"/>
                  <w:color w:val="000000"/>
                  <w:szCs w:val="18"/>
                </w:rPr>
                <w:t>850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EDA2FC" w14:textId="77777777" w:rsidR="0017239C" w:rsidRPr="00622BC6" w:rsidRDefault="0017239C" w:rsidP="004E6DA2">
            <w:pPr>
              <w:pStyle w:val="tabletext00"/>
              <w:jc w:val="right"/>
              <w:rPr>
                <w:ins w:id="211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9266D3" w14:textId="77777777" w:rsidR="0017239C" w:rsidRPr="00622BC6" w:rsidRDefault="0017239C" w:rsidP="004E6DA2">
            <w:pPr>
              <w:pStyle w:val="tabletext00"/>
              <w:rPr>
                <w:ins w:id="2116" w:author="Author"/>
                <w:rFonts w:cs="Arial"/>
                <w:szCs w:val="18"/>
              </w:rPr>
            </w:pPr>
            <w:ins w:id="2117" w:author="Author">
              <w:r w:rsidRPr="00622BC6">
                <w:rPr>
                  <w:rFonts w:cs="Arial"/>
                  <w:color w:val="000000"/>
                  <w:szCs w:val="18"/>
                </w:rPr>
                <w:t>207</w:t>
              </w:r>
            </w:ins>
          </w:p>
        </w:tc>
      </w:tr>
      <w:tr w:rsidR="0017239C" w:rsidRPr="00622BC6" w14:paraId="1A9BCA8C" w14:textId="77777777" w:rsidTr="004E6DA2">
        <w:trPr>
          <w:cantSplit/>
          <w:trHeight w:val="190"/>
          <w:ins w:id="2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0BF6C4" w14:textId="77777777" w:rsidR="0017239C" w:rsidRPr="00622BC6" w:rsidRDefault="0017239C" w:rsidP="004E6DA2">
            <w:pPr>
              <w:pStyle w:val="tabletext00"/>
              <w:rPr>
                <w:ins w:id="211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6ABB9" w14:textId="77777777" w:rsidR="0017239C" w:rsidRPr="00622BC6" w:rsidRDefault="0017239C" w:rsidP="004E6DA2">
            <w:pPr>
              <w:pStyle w:val="tabletext00"/>
              <w:jc w:val="center"/>
              <w:rPr>
                <w:ins w:id="2120" w:author="Author"/>
                <w:rFonts w:cs="Arial"/>
                <w:szCs w:val="18"/>
              </w:rPr>
            </w:pPr>
            <w:ins w:id="2121" w:author="Author">
              <w:r w:rsidRPr="00622BC6">
                <w:rPr>
                  <w:rFonts w:cs="Arial"/>
                  <w:szCs w:val="18"/>
                </w:rPr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6AEF9" w14:textId="77777777" w:rsidR="0017239C" w:rsidRPr="00622BC6" w:rsidRDefault="0017239C" w:rsidP="004E6DA2">
            <w:pPr>
              <w:pStyle w:val="tabletext00"/>
              <w:rPr>
                <w:ins w:id="2122" w:author="Author"/>
                <w:rFonts w:cs="Arial"/>
                <w:szCs w:val="18"/>
              </w:rPr>
            </w:pPr>
            <w:ins w:id="2123" w:author="Author">
              <w:r w:rsidRPr="00622BC6">
                <w:rPr>
                  <w:rFonts w:cs="Arial"/>
                  <w:szCs w:val="18"/>
                </w:rPr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36D56" w14:textId="77777777" w:rsidR="0017239C" w:rsidRPr="00622BC6" w:rsidRDefault="0017239C" w:rsidP="004E6DA2">
            <w:pPr>
              <w:pStyle w:val="tabletext00"/>
              <w:jc w:val="right"/>
              <w:rPr>
                <w:ins w:id="212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63EC7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25" w:author="Author"/>
                <w:rFonts w:cs="Arial"/>
                <w:szCs w:val="18"/>
              </w:rPr>
            </w:pPr>
            <w:ins w:id="2126" w:author="Author">
              <w:r w:rsidRPr="00622BC6">
                <w:rPr>
                  <w:rFonts w:cs="Arial"/>
                  <w:color w:val="000000"/>
                  <w:szCs w:val="18"/>
                </w:rPr>
                <w:t>2103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33D85" w14:textId="77777777" w:rsidR="0017239C" w:rsidRPr="00622BC6" w:rsidRDefault="0017239C" w:rsidP="004E6DA2">
            <w:pPr>
              <w:pStyle w:val="tabletext00"/>
              <w:jc w:val="right"/>
              <w:rPr>
                <w:ins w:id="212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1C005D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28" w:author="Author"/>
                <w:rFonts w:cs="Arial"/>
                <w:szCs w:val="18"/>
              </w:rPr>
            </w:pPr>
            <w:ins w:id="2129" w:author="Author">
              <w:r w:rsidRPr="00622BC6">
                <w:rPr>
                  <w:rFonts w:cs="Arial"/>
                  <w:color w:val="000000"/>
                  <w:szCs w:val="18"/>
                </w:rPr>
                <w:t>840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6E2F4" w14:textId="77777777" w:rsidR="0017239C" w:rsidRPr="00622BC6" w:rsidRDefault="0017239C" w:rsidP="004E6DA2">
            <w:pPr>
              <w:pStyle w:val="tabletext00"/>
              <w:jc w:val="right"/>
              <w:rPr>
                <w:ins w:id="213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7D6516" w14:textId="77777777" w:rsidR="0017239C" w:rsidRPr="00622BC6" w:rsidRDefault="0017239C" w:rsidP="004E6DA2">
            <w:pPr>
              <w:pStyle w:val="tabletext00"/>
              <w:rPr>
                <w:ins w:id="2131" w:author="Author"/>
                <w:rFonts w:cs="Arial"/>
                <w:szCs w:val="18"/>
              </w:rPr>
            </w:pPr>
            <w:ins w:id="2132" w:author="Author">
              <w:r w:rsidRPr="00622BC6">
                <w:rPr>
                  <w:rFonts w:cs="Arial"/>
                  <w:color w:val="000000"/>
                  <w:szCs w:val="18"/>
                </w:rPr>
                <w:t>323</w:t>
              </w:r>
            </w:ins>
          </w:p>
        </w:tc>
      </w:tr>
      <w:tr w:rsidR="0017239C" w:rsidRPr="00622BC6" w14:paraId="680D9231" w14:textId="77777777" w:rsidTr="004E6DA2">
        <w:trPr>
          <w:cantSplit/>
          <w:trHeight w:val="190"/>
          <w:ins w:id="2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B61042" w14:textId="77777777" w:rsidR="0017239C" w:rsidRPr="00622BC6" w:rsidRDefault="0017239C" w:rsidP="004E6DA2">
            <w:pPr>
              <w:pStyle w:val="tabletext00"/>
              <w:rPr>
                <w:ins w:id="213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AA50C" w14:textId="77777777" w:rsidR="0017239C" w:rsidRPr="00622BC6" w:rsidRDefault="0017239C" w:rsidP="004E6DA2">
            <w:pPr>
              <w:pStyle w:val="tabletext00"/>
              <w:jc w:val="center"/>
              <w:rPr>
                <w:ins w:id="2135" w:author="Author"/>
                <w:rFonts w:cs="Arial"/>
                <w:szCs w:val="18"/>
              </w:rPr>
            </w:pPr>
            <w:ins w:id="2136" w:author="Author">
              <w:r w:rsidRPr="00622BC6">
                <w:rPr>
                  <w:rFonts w:cs="Arial"/>
                  <w:szCs w:val="18"/>
                </w:rPr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A7483" w14:textId="77777777" w:rsidR="0017239C" w:rsidRPr="00622BC6" w:rsidRDefault="0017239C" w:rsidP="004E6DA2">
            <w:pPr>
              <w:pStyle w:val="tabletext00"/>
              <w:rPr>
                <w:ins w:id="2137" w:author="Author"/>
                <w:rFonts w:cs="Arial"/>
                <w:szCs w:val="18"/>
              </w:rPr>
            </w:pPr>
            <w:ins w:id="2138" w:author="Author">
              <w:r w:rsidRPr="00622BC6">
                <w:rPr>
                  <w:rFonts w:cs="Arial"/>
                  <w:szCs w:val="18"/>
                </w:rPr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46D15" w14:textId="77777777" w:rsidR="0017239C" w:rsidRPr="00622BC6" w:rsidRDefault="0017239C" w:rsidP="004E6DA2">
            <w:pPr>
              <w:pStyle w:val="tabletext00"/>
              <w:jc w:val="right"/>
              <w:rPr>
                <w:ins w:id="213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9678B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40" w:author="Author"/>
                <w:rFonts w:cs="Arial"/>
                <w:szCs w:val="18"/>
              </w:rPr>
            </w:pPr>
            <w:ins w:id="2141" w:author="Author">
              <w:r w:rsidRPr="00622BC6">
                <w:rPr>
                  <w:rFonts w:cs="Arial"/>
                  <w:color w:val="000000"/>
                  <w:szCs w:val="18"/>
                </w:rPr>
                <w:t>2541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5F9B7" w14:textId="77777777" w:rsidR="0017239C" w:rsidRPr="00622BC6" w:rsidRDefault="0017239C" w:rsidP="004E6DA2">
            <w:pPr>
              <w:pStyle w:val="tabletext00"/>
              <w:jc w:val="right"/>
              <w:rPr>
                <w:ins w:id="214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9C07E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43" w:author="Author"/>
                <w:rFonts w:cs="Arial"/>
                <w:szCs w:val="18"/>
              </w:rPr>
            </w:pPr>
            <w:ins w:id="2144" w:author="Author">
              <w:r w:rsidRPr="00622BC6">
                <w:rPr>
                  <w:rFonts w:cs="Arial"/>
                  <w:color w:val="000000"/>
                  <w:szCs w:val="18"/>
                </w:rPr>
                <w:t>1016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A618B" w14:textId="77777777" w:rsidR="0017239C" w:rsidRPr="00622BC6" w:rsidRDefault="0017239C" w:rsidP="004E6DA2">
            <w:pPr>
              <w:pStyle w:val="tabletext00"/>
              <w:jc w:val="right"/>
              <w:rPr>
                <w:ins w:id="214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CB4B7" w14:textId="77777777" w:rsidR="0017239C" w:rsidRPr="00622BC6" w:rsidRDefault="0017239C" w:rsidP="004E6DA2">
            <w:pPr>
              <w:pStyle w:val="tabletext00"/>
              <w:rPr>
                <w:ins w:id="2146" w:author="Author"/>
                <w:rFonts w:cs="Arial"/>
                <w:szCs w:val="18"/>
              </w:rPr>
            </w:pPr>
            <w:ins w:id="2147" w:author="Author">
              <w:r w:rsidRPr="00622BC6">
                <w:rPr>
                  <w:rFonts w:cs="Arial"/>
                  <w:color w:val="000000"/>
                  <w:szCs w:val="18"/>
                </w:rPr>
                <w:t>241</w:t>
              </w:r>
            </w:ins>
          </w:p>
        </w:tc>
      </w:tr>
      <w:tr w:rsidR="0017239C" w:rsidRPr="00622BC6" w14:paraId="2ED1602A" w14:textId="77777777" w:rsidTr="004E6DA2">
        <w:trPr>
          <w:cantSplit/>
          <w:trHeight w:val="190"/>
          <w:ins w:id="2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AE471B" w14:textId="77777777" w:rsidR="0017239C" w:rsidRPr="00622BC6" w:rsidRDefault="0017239C" w:rsidP="004E6DA2">
            <w:pPr>
              <w:pStyle w:val="tabletext00"/>
              <w:rPr>
                <w:ins w:id="214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AB778" w14:textId="77777777" w:rsidR="0017239C" w:rsidRPr="00622BC6" w:rsidRDefault="0017239C" w:rsidP="004E6DA2">
            <w:pPr>
              <w:pStyle w:val="tabletext00"/>
              <w:jc w:val="center"/>
              <w:rPr>
                <w:ins w:id="2150" w:author="Author"/>
                <w:rFonts w:cs="Arial"/>
                <w:szCs w:val="18"/>
              </w:rPr>
            </w:pPr>
            <w:ins w:id="2151" w:author="Author">
              <w:r w:rsidRPr="00622BC6">
                <w:rPr>
                  <w:rFonts w:cs="Arial"/>
                  <w:szCs w:val="18"/>
                </w:rPr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D365C" w14:textId="77777777" w:rsidR="0017239C" w:rsidRPr="00622BC6" w:rsidRDefault="0017239C" w:rsidP="004E6DA2">
            <w:pPr>
              <w:pStyle w:val="tabletext00"/>
              <w:rPr>
                <w:ins w:id="2152" w:author="Author"/>
                <w:rFonts w:cs="Arial"/>
                <w:szCs w:val="18"/>
              </w:rPr>
            </w:pPr>
            <w:ins w:id="2153" w:author="Author">
              <w:r w:rsidRPr="00622BC6">
                <w:rPr>
                  <w:rFonts w:cs="Arial"/>
                  <w:szCs w:val="18"/>
                </w:rPr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B3101" w14:textId="77777777" w:rsidR="0017239C" w:rsidRPr="00622BC6" w:rsidRDefault="0017239C" w:rsidP="004E6DA2">
            <w:pPr>
              <w:pStyle w:val="tabletext00"/>
              <w:jc w:val="right"/>
              <w:rPr>
                <w:ins w:id="215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43B51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55" w:author="Author"/>
                <w:rFonts w:cs="Arial"/>
                <w:szCs w:val="18"/>
              </w:rPr>
            </w:pPr>
            <w:ins w:id="2156" w:author="Author">
              <w:r w:rsidRPr="00622BC6">
                <w:rPr>
                  <w:rFonts w:cs="Arial"/>
                  <w:color w:val="000000"/>
                  <w:szCs w:val="18"/>
                </w:rPr>
                <w:t>2254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67F34" w14:textId="77777777" w:rsidR="0017239C" w:rsidRPr="00622BC6" w:rsidRDefault="0017239C" w:rsidP="004E6DA2">
            <w:pPr>
              <w:pStyle w:val="tabletext00"/>
              <w:jc w:val="right"/>
              <w:rPr>
                <w:ins w:id="215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ADDE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58" w:author="Author"/>
                <w:rFonts w:cs="Arial"/>
                <w:szCs w:val="18"/>
              </w:rPr>
            </w:pPr>
            <w:ins w:id="2159" w:author="Author">
              <w:r w:rsidRPr="00622BC6">
                <w:rPr>
                  <w:rFonts w:cs="Arial"/>
                  <w:color w:val="000000"/>
                  <w:szCs w:val="18"/>
                </w:rPr>
                <w:t>927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FFC67" w14:textId="77777777" w:rsidR="0017239C" w:rsidRPr="00622BC6" w:rsidRDefault="0017239C" w:rsidP="004E6DA2">
            <w:pPr>
              <w:pStyle w:val="tabletext00"/>
              <w:jc w:val="right"/>
              <w:rPr>
                <w:ins w:id="216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2BD34" w14:textId="77777777" w:rsidR="0017239C" w:rsidRPr="00622BC6" w:rsidRDefault="0017239C" w:rsidP="004E6DA2">
            <w:pPr>
              <w:pStyle w:val="tabletext00"/>
              <w:rPr>
                <w:ins w:id="2161" w:author="Author"/>
                <w:rFonts w:cs="Arial"/>
                <w:szCs w:val="18"/>
              </w:rPr>
            </w:pPr>
            <w:ins w:id="2162" w:author="Author">
              <w:r w:rsidRPr="00622BC6">
                <w:rPr>
                  <w:rFonts w:cs="Arial"/>
                  <w:color w:val="000000"/>
                  <w:szCs w:val="18"/>
                </w:rPr>
                <w:t>264</w:t>
              </w:r>
            </w:ins>
          </w:p>
        </w:tc>
      </w:tr>
      <w:tr w:rsidR="0017239C" w:rsidRPr="00622BC6" w14:paraId="193108D5" w14:textId="77777777" w:rsidTr="004E6DA2">
        <w:trPr>
          <w:cantSplit/>
          <w:trHeight w:val="190"/>
          <w:ins w:id="2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62F0CB" w14:textId="77777777" w:rsidR="0017239C" w:rsidRPr="00622BC6" w:rsidRDefault="0017239C" w:rsidP="004E6DA2">
            <w:pPr>
              <w:pStyle w:val="tabletext00"/>
              <w:rPr>
                <w:ins w:id="2164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C64CD" w14:textId="77777777" w:rsidR="0017239C" w:rsidRPr="00622BC6" w:rsidRDefault="0017239C" w:rsidP="004E6DA2">
            <w:pPr>
              <w:pStyle w:val="tabletext00"/>
              <w:jc w:val="center"/>
              <w:rPr>
                <w:ins w:id="2165" w:author="Author"/>
                <w:rFonts w:cs="Arial"/>
                <w:szCs w:val="18"/>
              </w:rPr>
            </w:pPr>
            <w:ins w:id="2166" w:author="Author">
              <w:r w:rsidRPr="00622BC6">
                <w:rPr>
                  <w:rFonts w:cs="Arial"/>
                  <w:szCs w:val="18"/>
                </w:rPr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3EA22" w14:textId="77777777" w:rsidR="0017239C" w:rsidRPr="00622BC6" w:rsidRDefault="0017239C" w:rsidP="004E6DA2">
            <w:pPr>
              <w:pStyle w:val="tabletext00"/>
              <w:rPr>
                <w:ins w:id="2167" w:author="Author"/>
                <w:rFonts w:cs="Arial"/>
                <w:szCs w:val="18"/>
              </w:rPr>
            </w:pPr>
            <w:ins w:id="2168" w:author="Author">
              <w:r w:rsidRPr="00622BC6">
                <w:rPr>
                  <w:rFonts w:cs="Arial"/>
                  <w:szCs w:val="18"/>
                </w:rPr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9F624" w14:textId="77777777" w:rsidR="0017239C" w:rsidRPr="00622BC6" w:rsidRDefault="0017239C" w:rsidP="004E6DA2">
            <w:pPr>
              <w:pStyle w:val="tabletext00"/>
              <w:jc w:val="right"/>
              <w:rPr>
                <w:ins w:id="2169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48A1C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70" w:author="Author"/>
                <w:rFonts w:cs="Arial"/>
                <w:szCs w:val="18"/>
              </w:rPr>
            </w:pPr>
            <w:ins w:id="2171" w:author="Author">
              <w:r w:rsidRPr="00622BC6">
                <w:rPr>
                  <w:rFonts w:cs="Arial"/>
                  <w:color w:val="000000"/>
                  <w:szCs w:val="18"/>
                </w:rPr>
                <w:t>2158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33580" w14:textId="77777777" w:rsidR="0017239C" w:rsidRPr="00622BC6" w:rsidRDefault="0017239C" w:rsidP="004E6DA2">
            <w:pPr>
              <w:pStyle w:val="tabletext00"/>
              <w:jc w:val="right"/>
              <w:rPr>
                <w:ins w:id="2172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86DD4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73" w:author="Author"/>
                <w:rFonts w:cs="Arial"/>
                <w:szCs w:val="18"/>
              </w:rPr>
            </w:pPr>
            <w:ins w:id="2174" w:author="Author">
              <w:r w:rsidRPr="00622BC6">
                <w:rPr>
                  <w:rFonts w:cs="Arial"/>
                  <w:color w:val="000000"/>
                  <w:szCs w:val="18"/>
                </w:rPr>
                <w:t>894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A4173" w14:textId="77777777" w:rsidR="0017239C" w:rsidRPr="00622BC6" w:rsidRDefault="0017239C" w:rsidP="004E6DA2">
            <w:pPr>
              <w:pStyle w:val="tabletext00"/>
              <w:jc w:val="right"/>
              <w:rPr>
                <w:ins w:id="2175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FD8DAE" w14:textId="77777777" w:rsidR="0017239C" w:rsidRPr="00622BC6" w:rsidRDefault="0017239C" w:rsidP="004E6DA2">
            <w:pPr>
              <w:pStyle w:val="tabletext00"/>
              <w:rPr>
                <w:ins w:id="2176" w:author="Author"/>
                <w:rFonts w:cs="Arial"/>
                <w:szCs w:val="18"/>
              </w:rPr>
            </w:pPr>
            <w:ins w:id="2177" w:author="Author">
              <w:r w:rsidRPr="00622BC6">
                <w:rPr>
                  <w:rFonts w:cs="Arial"/>
                  <w:color w:val="000000"/>
                  <w:szCs w:val="18"/>
                </w:rPr>
                <w:t>240</w:t>
              </w:r>
            </w:ins>
          </w:p>
        </w:tc>
      </w:tr>
      <w:tr w:rsidR="0017239C" w:rsidRPr="00622BC6" w14:paraId="0368A4C7" w14:textId="77777777" w:rsidTr="004E6DA2">
        <w:trPr>
          <w:cantSplit/>
          <w:trHeight w:val="190"/>
          <w:ins w:id="2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2C84D6" w14:textId="77777777" w:rsidR="0017239C" w:rsidRPr="00622BC6" w:rsidRDefault="0017239C" w:rsidP="004E6DA2">
            <w:pPr>
              <w:pStyle w:val="tabletext00"/>
              <w:rPr>
                <w:ins w:id="2179" w:author="Author"/>
                <w:rFonts w:cs="Arial"/>
                <w:szCs w:val="18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0B4BA" w14:textId="77777777" w:rsidR="0017239C" w:rsidRPr="00622BC6" w:rsidRDefault="0017239C" w:rsidP="004E6DA2">
            <w:pPr>
              <w:pStyle w:val="tabletext00"/>
              <w:jc w:val="center"/>
              <w:rPr>
                <w:ins w:id="2180" w:author="Author"/>
                <w:rFonts w:cs="Arial"/>
                <w:szCs w:val="18"/>
              </w:rPr>
            </w:pPr>
            <w:ins w:id="2181" w:author="Author">
              <w:r w:rsidRPr="00622BC6">
                <w:rPr>
                  <w:rFonts w:cs="Arial"/>
                  <w:szCs w:val="18"/>
                </w:rPr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1F2C7" w14:textId="77777777" w:rsidR="0017239C" w:rsidRPr="00622BC6" w:rsidRDefault="0017239C" w:rsidP="004E6DA2">
            <w:pPr>
              <w:pStyle w:val="tabletext00"/>
              <w:rPr>
                <w:ins w:id="2182" w:author="Author"/>
                <w:rFonts w:cs="Arial"/>
                <w:szCs w:val="18"/>
              </w:rPr>
            </w:pPr>
            <w:ins w:id="2183" w:author="Author">
              <w:r w:rsidRPr="00622BC6">
                <w:rPr>
                  <w:rFonts w:cs="Arial"/>
                  <w:szCs w:val="18"/>
                </w:rPr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DB8067" w14:textId="77777777" w:rsidR="0017239C" w:rsidRPr="00622BC6" w:rsidRDefault="0017239C" w:rsidP="004E6DA2">
            <w:pPr>
              <w:pStyle w:val="tabletext00"/>
              <w:jc w:val="right"/>
              <w:rPr>
                <w:ins w:id="2184" w:author="Author"/>
                <w:rFonts w:cs="Arial"/>
                <w:szCs w:val="18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9CD88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85" w:author="Author"/>
                <w:rFonts w:cs="Arial"/>
                <w:szCs w:val="18"/>
              </w:rPr>
            </w:pPr>
            <w:ins w:id="2186" w:author="Author">
              <w:r w:rsidRPr="00622BC6">
                <w:rPr>
                  <w:rFonts w:cs="Arial"/>
                  <w:color w:val="000000"/>
                  <w:szCs w:val="18"/>
                </w:rPr>
                <w:t>2005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E9347" w14:textId="77777777" w:rsidR="0017239C" w:rsidRPr="00622BC6" w:rsidRDefault="0017239C" w:rsidP="004E6DA2">
            <w:pPr>
              <w:pStyle w:val="tabletext00"/>
              <w:jc w:val="right"/>
              <w:rPr>
                <w:ins w:id="2187" w:author="Author"/>
                <w:rFonts w:cs="Arial"/>
                <w:szCs w:val="18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54DF76" w14:textId="77777777" w:rsidR="0017239C" w:rsidRPr="00622BC6" w:rsidRDefault="0017239C" w:rsidP="004E6DA2">
            <w:pPr>
              <w:pStyle w:val="tabletext00"/>
              <w:tabs>
                <w:tab w:val="decimal" w:pos="400"/>
              </w:tabs>
              <w:rPr>
                <w:ins w:id="2188" w:author="Author"/>
                <w:rFonts w:cs="Arial"/>
                <w:szCs w:val="18"/>
              </w:rPr>
            </w:pPr>
            <w:ins w:id="2189" w:author="Author">
              <w:r w:rsidRPr="00622BC6">
                <w:rPr>
                  <w:rFonts w:cs="Arial"/>
                  <w:color w:val="000000"/>
                  <w:szCs w:val="18"/>
                </w:rPr>
                <w:t>815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0D9572" w14:textId="77777777" w:rsidR="0017239C" w:rsidRPr="00622BC6" w:rsidRDefault="0017239C" w:rsidP="004E6DA2">
            <w:pPr>
              <w:pStyle w:val="tabletext00"/>
              <w:jc w:val="right"/>
              <w:rPr>
                <w:ins w:id="2190" w:author="Author"/>
                <w:rFonts w:cs="Arial"/>
                <w:szCs w:val="18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B1F9E" w14:textId="77777777" w:rsidR="0017239C" w:rsidRPr="00622BC6" w:rsidRDefault="0017239C" w:rsidP="004E6DA2">
            <w:pPr>
              <w:pStyle w:val="tabletext00"/>
              <w:rPr>
                <w:ins w:id="2191" w:author="Author"/>
                <w:rFonts w:cs="Arial"/>
                <w:szCs w:val="18"/>
              </w:rPr>
            </w:pPr>
            <w:ins w:id="2192" w:author="Author">
              <w:r w:rsidRPr="00622BC6">
                <w:rPr>
                  <w:rFonts w:cs="Arial"/>
                  <w:color w:val="000000"/>
                  <w:szCs w:val="18"/>
                </w:rPr>
                <w:t>223</w:t>
              </w:r>
            </w:ins>
          </w:p>
        </w:tc>
      </w:tr>
    </w:tbl>
    <w:p w14:paraId="7AACDAC9" w14:textId="4719A7A5" w:rsidR="0017239C" w:rsidRDefault="0017239C" w:rsidP="0017239C">
      <w:pPr>
        <w:pStyle w:val="tablecaption"/>
        <w:rPr>
          <w:rFonts w:cs="Arial"/>
          <w:szCs w:val="18"/>
        </w:rPr>
      </w:pPr>
      <w:ins w:id="2193" w:author="Author">
        <w:r w:rsidRPr="00622BC6">
          <w:rPr>
            <w:rFonts w:cs="Arial"/>
            <w:szCs w:val="18"/>
          </w:rPr>
          <w:t>Table 225.F.#3(LC) Zone-rating Table – Zone 48 (Eastern) Combinations Loss Costs</w:t>
        </w:r>
      </w:ins>
      <w:bookmarkEnd w:id="7"/>
    </w:p>
    <w:p w14:paraId="3E413DF5" w14:textId="67F2B1C0" w:rsidR="0017239C" w:rsidRDefault="0017239C" w:rsidP="0017239C">
      <w:pPr>
        <w:pStyle w:val="isonormal"/>
        <w:jc w:val="left"/>
      </w:pPr>
    </w:p>
    <w:p w14:paraId="01104348" w14:textId="77777777" w:rsidR="0017239C" w:rsidRDefault="0017239C" w:rsidP="0017239C">
      <w:pPr>
        <w:pStyle w:val="isonormal"/>
        <w:sectPr w:rsidR="0017239C" w:rsidSect="0017239C">
          <w:headerReference w:type="even" r:id="rId355"/>
          <w:headerReference w:type="default" r:id="rId356"/>
          <w:footerReference w:type="even" r:id="rId357"/>
          <w:footerReference w:type="default" r:id="rId358"/>
          <w:headerReference w:type="first" r:id="rId359"/>
          <w:footerReference w:type="first" r:id="rId36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7F1C6EB" w14:textId="77777777" w:rsidR="0017239C" w:rsidRPr="00712406" w:rsidRDefault="0017239C" w:rsidP="0017239C">
      <w:pPr>
        <w:pStyle w:val="boxrule"/>
        <w:rPr>
          <w:ins w:id="2194" w:author="Author"/>
        </w:rPr>
      </w:pPr>
      <w:ins w:id="2195" w:author="Author">
        <w:r w:rsidRPr="00712406">
          <w:lastRenderedPageBreak/>
          <w:t>249.  AUTO DEALERS – PREMIUM DEVELOPMENT FOR COMMON COVERAGES</w:t>
        </w:r>
      </w:ins>
    </w:p>
    <w:p w14:paraId="41691431" w14:textId="77777777" w:rsidR="0017239C" w:rsidRPr="00712406" w:rsidRDefault="0017239C" w:rsidP="0017239C">
      <w:pPr>
        <w:pStyle w:val="isonormal"/>
        <w:rPr>
          <w:ins w:id="219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  <w:tblPrChange w:id="2197" w:author="Author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00"/>
        <w:gridCol w:w="2170"/>
        <w:gridCol w:w="2630"/>
        <w:tblGridChange w:id="2198">
          <w:tblGrid>
            <w:gridCol w:w="200"/>
            <w:gridCol w:w="2170"/>
            <w:gridCol w:w="2630"/>
          </w:tblGrid>
        </w:tblGridChange>
      </w:tblGrid>
      <w:tr w:rsidR="0017239C" w:rsidRPr="00712406" w14:paraId="09AB69DB" w14:textId="77777777" w:rsidTr="0017239C">
        <w:trPr>
          <w:cantSplit/>
          <w:trHeight w:val="190"/>
          <w:ins w:id="2199" w:author="Author"/>
          <w:trPrChange w:id="2200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2201" w:author="Author">
              <w:tcPr>
                <w:tcW w:w="200" w:type="dxa"/>
              </w:tcPr>
            </w:tcPrChange>
          </w:tcPr>
          <w:p w14:paraId="7738738A" w14:textId="77777777" w:rsidR="0017239C" w:rsidRPr="00712406" w:rsidRDefault="0017239C" w:rsidP="004E6DA2">
            <w:pPr>
              <w:pStyle w:val="tablehead"/>
              <w:rPr>
                <w:ins w:id="220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  <w:tcPrChange w:id="2203" w:author="Author">
              <w:tcPr>
                <w:tcW w:w="48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  <w:hideMark/>
              </w:tcPr>
            </w:tcPrChange>
          </w:tcPr>
          <w:p w14:paraId="4BB569DF" w14:textId="77777777" w:rsidR="0017239C" w:rsidRPr="00712406" w:rsidRDefault="0017239C" w:rsidP="004E6DA2">
            <w:pPr>
              <w:pStyle w:val="tablehead"/>
              <w:rPr>
                <w:ins w:id="2204" w:author="Author"/>
              </w:rPr>
            </w:pPr>
            <w:ins w:id="2205" w:author="Author">
              <w:r w:rsidRPr="00712406">
                <w:t>Acts, Errors Or Omissions Base Loss Cost</w:t>
              </w:r>
            </w:ins>
          </w:p>
        </w:tc>
      </w:tr>
      <w:tr w:rsidR="0017239C" w:rsidRPr="00712406" w14:paraId="151C6FAD" w14:textId="77777777" w:rsidTr="0017239C">
        <w:trPr>
          <w:cantSplit/>
          <w:trHeight w:val="190"/>
          <w:ins w:id="2206" w:author="Author"/>
          <w:trPrChange w:id="2207" w:author="Author">
            <w:trPr>
              <w:cantSplit/>
              <w:trHeight w:val="190"/>
            </w:trPr>
          </w:trPrChange>
        </w:trPr>
        <w:tc>
          <w:tcPr>
            <w:tcW w:w="200" w:type="dxa"/>
            <w:tcPrChange w:id="2208" w:author="Author">
              <w:tcPr>
                <w:tcW w:w="200" w:type="dxa"/>
              </w:tcPr>
            </w:tcPrChange>
          </w:tcPr>
          <w:p w14:paraId="1008A1DF" w14:textId="77777777" w:rsidR="0017239C" w:rsidRPr="00712406" w:rsidRDefault="0017239C" w:rsidP="004E6DA2">
            <w:pPr>
              <w:pStyle w:val="tabletext11"/>
              <w:rPr>
                <w:ins w:id="2209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  <w:tcPrChange w:id="2210" w:author="Author">
              <w:tcPr>
                <w:tcW w:w="217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  <w:hideMark/>
              </w:tcPr>
            </w:tcPrChange>
          </w:tcPr>
          <w:p w14:paraId="36369B0A" w14:textId="77777777" w:rsidR="0017239C" w:rsidRPr="00712406" w:rsidRDefault="0017239C" w:rsidP="004E6DA2">
            <w:pPr>
              <w:pStyle w:val="tabletext11"/>
              <w:jc w:val="right"/>
              <w:rPr>
                <w:ins w:id="2211" w:author="Author"/>
              </w:rPr>
            </w:pPr>
            <w:ins w:id="2212" w:author="Author">
              <w:r w:rsidRPr="00712406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2213" w:author="Author">
              <w:tcPr>
                <w:tcW w:w="263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7E69CDB" w14:textId="77777777" w:rsidR="0017239C" w:rsidRPr="00712406" w:rsidRDefault="0017239C" w:rsidP="004E6DA2">
            <w:pPr>
              <w:pStyle w:val="tabletext11"/>
              <w:rPr>
                <w:ins w:id="2214" w:author="Author"/>
              </w:rPr>
            </w:pPr>
            <w:ins w:id="2215" w:author="Author">
              <w:r w:rsidRPr="00712406">
                <w:t>78</w:t>
              </w:r>
            </w:ins>
          </w:p>
        </w:tc>
      </w:tr>
    </w:tbl>
    <w:p w14:paraId="7EF50BD2" w14:textId="77777777" w:rsidR="0017239C" w:rsidRPr="00712406" w:rsidRDefault="0017239C" w:rsidP="0017239C">
      <w:pPr>
        <w:pStyle w:val="tablecaption"/>
        <w:rPr>
          <w:ins w:id="2216" w:author="Author"/>
        </w:rPr>
      </w:pPr>
      <w:ins w:id="2217" w:author="Author">
        <w:r w:rsidRPr="00712406">
          <w:t>Table 249.F.2.a.(LC) Acts, Errors Or Omissions Liability Coverages Loss Cost</w:t>
        </w:r>
      </w:ins>
    </w:p>
    <w:p w14:paraId="19D37E8A" w14:textId="77777777" w:rsidR="0017239C" w:rsidRPr="00712406" w:rsidRDefault="0017239C" w:rsidP="0017239C">
      <w:pPr>
        <w:pStyle w:val="isonormal"/>
        <w:rPr>
          <w:ins w:id="2218" w:author="Author"/>
        </w:rPr>
      </w:pPr>
    </w:p>
    <w:p w14:paraId="61AA225D" w14:textId="77777777" w:rsidR="0017239C" w:rsidRPr="00712406" w:rsidRDefault="0017239C" w:rsidP="0017239C">
      <w:pPr>
        <w:pStyle w:val="blocktext1"/>
        <w:rPr>
          <w:ins w:id="2219" w:author="Author"/>
        </w:rPr>
      </w:pPr>
      <w:ins w:id="2220" w:author="Author">
        <w:r w:rsidRPr="00712406">
          <w:t xml:space="preserve">Table </w:t>
        </w:r>
        <w:r w:rsidRPr="00712406">
          <w:rPr>
            <w:b/>
            <w:bCs/>
          </w:rPr>
          <w:t>2</w:t>
        </w:r>
        <w:r w:rsidRPr="00712406">
          <w:rPr>
            <w:b/>
          </w:rPr>
          <w:t>49.G.1.(LC)</w:t>
        </w:r>
        <w:r w:rsidRPr="00712406">
          <w:t xml:space="preserve"> is replaced by the following:</w:t>
        </w:r>
      </w:ins>
    </w:p>
    <w:p w14:paraId="56F52665" w14:textId="77777777" w:rsidR="0017239C" w:rsidRPr="00712406" w:rsidRDefault="0017239C" w:rsidP="0017239C">
      <w:pPr>
        <w:pStyle w:val="space4"/>
        <w:rPr>
          <w:ins w:id="222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2222" w:author="Author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2400"/>
        <w:gridCol w:w="1030"/>
        <w:gridCol w:w="320"/>
        <w:gridCol w:w="1050"/>
        <w:tblGridChange w:id="2223">
          <w:tblGrid>
            <w:gridCol w:w="200"/>
            <w:gridCol w:w="2400"/>
            <w:gridCol w:w="1030"/>
            <w:gridCol w:w="320"/>
            <w:gridCol w:w="1050"/>
          </w:tblGrid>
        </w:tblGridChange>
      </w:tblGrid>
      <w:tr w:rsidR="0017239C" w:rsidRPr="00712406" w14:paraId="790AE4F9" w14:textId="77777777" w:rsidTr="0017239C">
        <w:trPr>
          <w:cantSplit/>
          <w:trHeight w:val="190"/>
          <w:ins w:id="2224" w:author="Author"/>
          <w:trPrChange w:id="2225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2226" w:author="Author">
              <w:tcPr>
                <w:tcW w:w="200" w:type="dxa"/>
                <w:tcBorders>
                  <w:right w:val="single" w:sz="4" w:space="0" w:color="auto"/>
                </w:tcBorders>
              </w:tcPr>
            </w:tcPrChange>
          </w:tcPr>
          <w:p w14:paraId="15CEDE04" w14:textId="77777777" w:rsidR="0017239C" w:rsidRPr="00712406" w:rsidRDefault="0017239C" w:rsidP="004E6DA2">
            <w:pPr>
              <w:pStyle w:val="tablehead"/>
              <w:rPr>
                <w:ins w:id="2227" w:author="Author"/>
              </w:rPr>
            </w:pPr>
            <w:ins w:id="2228" w:author="Author">
              <w:r w:rsidRPr="00712406">
                <w:br/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29" w:author="Author">
              <w:tcPr>
                <w:tcW w:w="240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C27F374" w14:textId="77777777" w:rsidR="0017239C" w:rsidRPr="00712406" w:rsidRDefault="0017239C" w:rsidP="004E6DA2">
            <w:pPr>
              <w:pStyle w:val="tablehead"/>
              <w:rPr>
                <w:ins w:id="2230" w:author="Author"/>
              </w:rPr>
            </w:pPr>
            <w:ins w:id="2231" w:author="Author">
              <w:r w:rsidRPr="00712406">
                <w:br/>
                <w:t>Mileage</w:t>
              </w:r>
            </w:ins>
          </w:p>
        </w:tc>
        <w:tc>
          <w:tcPr>
            <w:tcW w:w="2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32" w:author="Author">
              <w:tcPr>
                <w:tcW w:w="240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3B3853A" w14:textId="77777777" w:rsidR="0017239C" w:rsidRPr="00712406" w:rsidRDefault="0017239C" w:rsidP="004E6DA2">
            <w:pPr>
              <w:pStyle w:val="tablehead"/>
              <w:rPr>
                <w:ins w:id="2233" w:author="Author"/>
              </w:rPr>
            </w:pPr>
            <w:ins w:id="2234" w:author="Author">
              <w:r w:rsidRPr="00712406">
                <w:t xml:space="preserve">Liability Base Loss Cost Per Driver, Per Trip </w:t>
              </w:r>
            </w:ins>
          </w:p>
        </w:tc>
      </w:tr>
      <w:tr w:rsidR="0017239C" w:rsidRPr="00712406" w14:paraId="700F5BED" w14:textId="77777777" w:rsidTr="0017239C">
        <w:trPr>
          <w:cantSplit/>
          <w:trHeight w:val="190"/>
          <w:ins w:id="2235" w:author="Author"/>
          <w:trPrChange w:id="2236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2237" w:author="Author">
              <w:tcPr>
                <w:tcW w:w="200" w:type="dxa"/>
                <w:tcBorders>
                  <w:right w:val="single" w:sz="4" w:space="0" w:color="auto"/>
                </w:tcBorders>
              </w:tcPr>
            </w:tcPrChange>
          </w:tcPr>
          <w:p w14:paraId="31FF1BAB" w14:textId="77777777" w:rsidR="0017239C" w:rsidRPr="00712406" w:rsidRDefault="0017239C" w:rsidP="004E6DA2">
            <w:pPr>
              <w:pStyle w:val="tabletext10"/>
              <w:rPr>
                <w:ins w:id="2238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239" w:author="Author">
              <w:tcPr>
                <w:tcW w:w="240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</w:tcPr>
            </w:tcPrChange>
          </w:tcPr>
          <w:p w14:paraId="22D548AA" w14:textId="77777777" w:rsidR="0017239C" w:rsidRPr="00712406" w:rsidRDefault="0017239C" w:rsidP="004E6DA2">
            <w:pPr>
              <w:pStyle w:val="tabletext10"/>
              <w:jc w:val="center"/>
              <w:rPr>
                <w:ins w:id="2240" w:author="Author"/>
              </w:rPr>
            </w:pPr>
            <w:ins w:id="2241" w:author="Author">
              <w:r w:rsidRPr="00712406">
                <w:t>51 – 200 Miles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</w:tcBorders>
            <w:tcPrChange w:id="2242" w:author="Author">
              <w:tcPr>
                <w:tcW w:w="1030" w:type="dxa"/>
                <w:tcBorders>
                  <w:top w:val="single" w:sz="4" w:space="0" w:color="auto"/>
                  <w:left w:val="single" w:sz="4" w:space="0" w:color="auto"/>
                </w:tcBorders>
              </w:tcPr>
            </w:tcPrChange>
          </w:tcPr>
          <w:p w14:paraId="6B51578E" w14:textId="77777777" w:rsidR="0017239C" w:rsidRPr="00712406" w:rsidRDefault="0017239C" w:rsidP="004E6DA2">
            <w:pPr>
              <w:pStyle w:val="tabletext10"/>
              <w:jc w:val="right"/>
              <w:rPr>
                <w:ins w:id="2243" w:author="Author"/>
              </w:rPr>
            </w:pPr>
            <w:ins w:id="2244" w:author="Author">
              <w:r w:rsidRPr="00712406">
                <w:t>$</w:t>
              </w:r>
            </w:ins>
          </w:p>
        </w:tc>
        <w:tc>
          <w:tcPr>
            <w:tcW w:w="320" w:type="dxa"/>
            <w:tcBorders>
              <w:top w:val="single" w:sz="6" w:space="0" w:color="auto"/>
            </w:tcBorders>
            <w:tcPrChange w:id="2245" w:author="Author">
              <w:tcPr>
                <w:tcW w:w="320" w:type="dxa"/>
                <w:tcBorders>
                  <w:top w:val="single" w:sz="4" w:space="0" w:color="auto"/>
                </w:tcBorders>
              </w:tcPr>
            </w:tcPrChange>
          </w:tcPr>
          <w:p w14:paraId="2A98CC76" w14:textId="77777777" w:rsidR="0017239C" w:rsidRPr="00712406" w:rsidRDefault="0017239C" w:rsidP="004E6DA2">
            <w:pPr>
              <w:pStyle w:val="tabletext10"/>
              <w:jc w:val="right"/>
              <w:rPr>
                <w:ins w:id="2246" w:author="Author"/>
              </w:rPr>
            </w:pPr>
            <w:ins w:id="2247" w:author="Author">
              <w:r w:rsidRPr="00712406">
                <w:t>7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right w:val="single" w:sz="6" w:space="0" w:color="auto"/>
            </w:tcBorders>
            <w:tcPrChange w:id="2248" w:author="Author">
              <w:tcPr>
                <w:tcW w:w="1010" w:type="dxa"/>
                <w:tcBorders>
                  <w:top w:val="single" w:sz="4" w:space="0" w:color="auto"/>
                  <w:left w:val="nil"/>
                  <w:right w:val="single" w:sz="4" w:space="0" w:color="auto"/>
                </w:tcBorders>
              </w:tcPr>
            </w:tcPrChange>
          </w:tcPr>
          <w:p w14:paraId="42E897AB" w14:textId="77777777" w:rsidR="0017239C" w:rsidRPr="00712406" w:rsidRDefault="0017239C" w:rsidP="004E6DA2">
            <w:pPr>
              <w:pStyle w:val="tabletext10"/>
              <w:tabs>
                <w:tab w:val="decimal" w:pos="160"/>
              </w:tabs>
              <w:rPr>
                <w:ins w:id="2249" w:author="Author"/>
              </w:rPr>
            </w:pPr>
          </w:p>
        </w:tc>
      </w:tr>
      <w:tr w:rsidR="0017239C" w:rsidRPr="00712406" w14:paraId="7B52DA00" w14:textId="77777777" w:rsidTr="0017239C">
        <w:trPr>
          <w:cantSplit/>
          <w:trHeight w:val="190"/>
          <w:ins w:id="2250" w:author="Author"/>
          <w:trPrChange w:id="2251" w:author="Author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6" w:space="0" w:color="auto"/>
            </w:tcBorders>
            <w:tcPrChange w:id="2252" w:author="Author">
              <w:tcPr>
                <w:tcW w:w="200" w:type="dxa"/>
                <w:tcBorders>
                  <w:right w:val="single" w:sz="4" w:space="0" w:color="auto"/>
                </w:tcBorders>
              </w:tcPr>
            </w:tcPrChange>
          </w:tcPr>
          <w:p w14:paraId="18468704" w14:textId="77777777" w:rsidR="0017239C" w:rsidRPr="00712406" w:rsidRDefault="0017239C" w:rsidP="004E6DA2">
            <w:pPr>
              <w:pStyle w:val="tabletext01"/>
              <w:rPr>
                <w:ins w:id="2253" w:author="Author"/>
              </w:rPr>
            </w:pPr>
          </w:p>
        </w:tc>
        <w:tc>
          <w:tcPr>
            <w:tcW w:w="24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254" w:author="Author">
              <w:tcPr>
                <w:tcW w:w="240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4B657ED" w14:textId="77777777" w:rsidR="0017239C" w:rsidRPr="00712406" w:rsidRDefault="0017239C" w:rsidP="004E6DA2">
            <w:pPr>
              <w:pStyle w:val="tabletext01"/>
              <w:jc w:val="center"/>
              <w:rPr>
                <w:ins w:id="2255" w:author="Author"/>
              </w:rPr>
            </w:pPr>
            <w:ins w:id="2256" w:author="Author">
              <w:r w:rsidRPr="00712406">
                <w:t>Over 200 Miles</w:t>
              </w:r>
            </w:ins>
          </w:p>
        </w:tc>
        <w:tc>
          <w:tcPr>
            <w:tcW w:w="1030" w:type="dxa"/>
            <w:tcBorders>
              <w:left w:val="single" w:sz="6" w:space="0" w:color="auto"/>
              <w:bottom w:val="single" w:sz="6" w:space="0" w:color="auto"/>
            </w:tcBorders>
            <w:tcPrChange w:id="2257" w:author="Author">
              <w:tcPr>
                <w:tcW w:w="1030" w:type="dxa"/>
                <w:tcBorders>
                  <w:left w:val="single" w:sz="4" w:space="0" w:color="auto"/>
                  <w:bottom w:val="single" w:sz="4" w:space="0" w:color="auto"/>
                </w:tcBorders>
              </w:tcPr>
            </w:tcPrChange>
          </w:tcPr>
          <w:p w14:paraId="42581722" w14:textId="77777777" w:rsidR="0017239C" w:rsidRPr="00712406" w:rsidRDefault="0017239C" w:rsidP="004E6DA2">
            <w:pPr>
              <w:pStyle w:val="tabletext01"/>
              <w:tabs>
                <w:tab w:val="decimal" w:pos="1260"/>
              </w:tabs>
              <w:rPr>
                <w:ins w:id="2258" w:author="Author"/>
              </w:rPr>
            </w:pPr>
          </w:p>
        </w:tc>
        <w:tc>
          <w:tcPr>
            <w:tcW w:w="320" w:type="dxa"/>
            <w:tcBorders>
              <w:bottom w:val="single" w:sz="6" w:space="0" w:color="auto"/>
            </w:tcBorders>
            <w:tcPrChange w:id="2259" w:author="Author">
              <w:tcPr>
                <w:tcW w:w="320" w:type="dxa"/>
                <w:tcBorders>
                  <w:bottom w:val="single" w:sz="4" w:space="0" w:color="auto"/>
                </w:tcBorders>
              </w:tcPr>
            </w:tcPrChange>
          </w:tcPr>
          <w:p w14:paraId="487C4CBE" w14:textId="77777777" w:rsidR="0017239C" w:rsidRPr="00712406" w:rsidRDefault="0017239C" w:rsidP="004E6DA2">
            <w:pPr>
              <w:pStyle w:val="tabletext01"/>
              <w:jc w:val="right"/>
              <w:rPr>
                <w:ins w:id="2260" w:author="Author"/>
              </w:rPr>
            </w:pPr>
            <w:ins w:id="2261" w:author="Author">
              <w:r w:rsidRPr="00712406">
                <w:t>10</w:t>
              </w:r>
            </w:ins>
          </w:p>
        </w:tc>
        <w:tc>
          <w:tcPr>
            <w:tcW w:w="1010" w:type="dxa"/>
            <w:tcBorders>
              <w:left w:val="nil"/>
              <w:bottom w:val="single" w:sz="6" w:space="0" w:color="auto"/>
              <w:right w:val="single" w:sz="6" w:space="0" w:color="auto"/>
            </w:tcBorders>
            <w:tcPrChange w:id="2262" w:author="Author">
              <w:tcPr>
                <w:tcW w:w="1010" w:type="dxa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398E33F" w14:textId="77777777" w:rsidR="0017239C" w:rsidRPr="00712406" w:rsidRDefault="0017239C" w:rsidP="004E6DA2">
            <w:pPr>
              <w:pStyle w:val="tabletext01"/>
              <w:tabs>
                <w:tab w:val="decimal" w:pos="1260"/>
              </w:tabs>
              <w:rPr>
                <w:ins w:id="2263" w:author="Author"/>
              </w:rPr>
            </w:pPr>
          </w:p>
        </w:tc>
      </w:tr>
    </w:tbl>
    <w:p w14:paraId="34822457" w14:textId="77777777" w:rsidR="0017239C" w:rsidRPr="00712406" w:rsidRDefault="0017239C" w:rsidP="0017239C">
      <w:pPr>
        <w:pStyle w:val="tablecaption"/>
        <w:rPr>
          <w:ins w:id="2264" w:author="Author"/>
        </w:rPr>
      </w:pPr>
      <w:ins w:id="2265" w:author="Author">
        <w:r w:rsidRPr="00712406">
          <w:t>Table 249.G.1.(LC) Pick Up Or Delivery Of Autos Loss Costs</w:t>
        </w:r>
      </w:ins>
    </w:p>
    <w:p w14:paraId="7FB8FEA2" w14:textId="77777777" w:rsidR="0017239C" w:rsidRPr="00712406" w:rsidRDefault="0017239C" w:rsidP="0017239C">
      <w:pPr>
        <w:pStyle w:val="isonormal"/>
        <w:rPr>
          <w:ins w:id="2266" w:author="Author"/>
        </w:rPr>
      </w:pPr>
    </w:p>
    <w:p w14:paraId="770D95AB" w14:textId="77777777" w:rsidR="0017239C" w:rsidRPr="00712406" w:rsidRDefault="0017239C" w:rsidP="0017239C">
      <w:pPr>
        <w:pStyle w:val="blocktext1"/>
        <w:rPr>
          <w:ins w:id="2267" w:author="Author"/>
        </w:rPr>
      </w:pPr>
      <w:ins w:id="2268" w:author="Author">
        <w:r w:rsidRPr="00712406">
          <w:t xml:space="preserve">Tables </w:t>
        </w:r>
        <w:r w:rsidRPr="00712406">
          <w:rPr>
            <w:b/>
          </w:rPr>
          <w:t>249.M.1.(LC)</w:t>
        </w:r>
        <w:r w:rsidRPr="00712406">
          <w:t xml:space="preserve"> and </w:t>
        </w:r>
        <w:r w:rsidRPr="00712406">
          <w:rPr>
            <w:b/>
          </w:rPr>
          <w:t>249.M.2.(LC)</w:t>
        </w:r>
        <w:r w:rsidRPr="00712406">
          <w:t xml:space="preserve"> are replaced by the following:</w:t>
        </w:r>
      </w:ins>
    </w:p>
    <w:p w14:paraId="5F33B509" w14:textId="77777777" w:rsidR="0017239C" w:rsidRPr="00712406" w:rsidRDefault="0017239C" w:rsidP="0017239C">
      <w:pPr>
        <w:pStyle w:val="space4"/>
        <w:rPr>
          <w:ins w:id="2269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0"/>
        <w:gridCol w:w="760"/>
        <w:gridCol w:w="200"/>
        <w:gridCol w:w="660"/>
        <w:gridCol w:w="140"/>
        <w:gridCol w:w="560"/>
        <w:gridCol w:w="140"/>
        <w:gridCol w:w="560"/>
        <w:gridCol w:w="140"/>
        <w:gridCol w:w="4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</w:tblGrid>
      <w:tr w:rsidR="0017239C" w:rsidRPr="00712406" w14:paraId="2E04E2DC" w14:textId="77777777" w:rsidTr="004E6DA2">
        <w:trPr>
          <w:cantSplit/>
          <w:trHeight w:val="190"/>
          <w:ins w:id="2270" w:author="Author"/>
        </w:trPr>
        <w:tc>
          <w:tcPr>
            <w:tcW w:w="200" w:type="dxa"/>
          </w:tcPr>
          <w:p w14:paraId="5DB4F41B" w14:textId="77777777" w:rsidR="0017239C" w:rsidRPr="00712406" w:rsidRDefault="0017239C" w:rsidP="004E6DA2">
            <w:pPr>
              <w:pStyle w:val="tablehead"/>
              <w:rPr>
                <w:ins w:id="2271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5A7D9" w14:textId="77777777" w:rsidR="0017239C" w:rsidRPr="00712406" w:rsidRDefault="0017239C" w:rsidP="004E6DA2">
            <w:pPr>
              <w:pStyle w:val="tablehead"/>
              <w:rPr>
                <w:ins w:id="2272" w:author="Author"/>
              </w:rPr>
            </w:pPr>
            <w:ins w:id="2273" w:author="Author">
              <w:r w:rsidRPr="00712406">
                <w:t xml:space="preserve">Individual Coverage Drive-away Collision Per Car, Per Trip </w:t>
              </w:r>
            </w:ins>
          </w:p>
        </w:tc>
      </w:tr>
      <w:tr w:rsidR="0017239C" w:rsidRPr="00712406" w14:paraId="39D29B6A" w14:textId="77777777" w:rsidTr="004E6DA2">
        <w:trPr>
          <w:cantSplit/>
          <w:trHeight w:val="190"/>
          <w:ins w:id="2274" w:author="Author"/>
        </w:trPr>
        <w:tc>
          <w:tcPr>
            <w:tcW w:w="200" w:type="dxa"/>
          </w:tcPr>
          <w:p w14:paraId="0C7FE027" w14:textId="77777777" w:rsidR="0017239C" w:rsidRPr="00712406" w:rsidRDefault="0017239C" w:rsidP="004E6DA2">
            <w:pPr>
              <w:pStyle w:val="tablehead"/>
              <w:rPr>
                <w:ins w:id="2275" w:author="Author"/>
              </w:rPr>
            </w:pPr>
          </w:p>
        </w:tc>
        <w:tc>
          <w:tcPr>
            <w:tcW w:w="178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0C6F490" w14:textId="77777777" w:rsidR="0017239C" w:rsidRPr="00712406" w:rsidRDefault="0017239C" w:rsidP="004E6DA2">
            <w:pPr>
              <w:pStyle w:val="tablehead"/>
              <w:rPr>
                <w:ins w:id="2276" w:author="Author"/>
              </w:rPr>
            </w:pPr>
            <w:ins w:id="2277" w:author="Author">
              <w:r w:rsidRPr="00712406">
                <w:t>Price New</w:t>
              </w:r>
            </w:ins>
            <w:r w:rsidRPr="00712406">
              <w:br/>
            </w:r>
            <w:ins w:id="2278" w:author="Author">
              <w:r w:rsidRPr="00712406">
                <w:t>At Factory</w:t>
              </w:r>
            </w:ins>
            <w:r w:rsidRPr="00712406">
              <w:br/>
            </w:r>
            <w:ins w:id="2279" w:author="Author">
              <w:r w:rsidRPr="00712406">
                <w:t>To Dealer</w:t>
              </w:r>
            </w:ins>
          </w:p>
        </w:tc>
        <w:tc>
          <w:tcPr>
            <w:tcW w:w="8300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0FB3A" w14:textId="77777777" w:rsidR="0017239C" w:rsidRPr="00712406" w:rsidRDefault="0017239C" w:rsidP="004E6DA2">
            <w:pPr>
              <w:pStyle w:val="tablehead"/>
              <w:rPr>
                <w:ins w:id="2280" w:author="Author"/>
              </w:rPr>
            </w:pPr>
            <w:ins w:id="2281" w:author="Author">
              <w:r w:rsidRPr="00712406">
                <w:t>Loss Costs For Mileage And Deductible – All Territories, Types, Makes And Age Groups</w:t>
              </w:r>
            </w:ins>
          </w:p>
        </w:tc>
      </w:tr>
      <w:tr w:rsidR="0017239C" w:rsidRPr="00712406" w14:paraId="10E5A4F8" w14:textId="77777777" w:rsidTr="004E6DA2">
        <w:trPr>
          <w:cantSplit/>
          <w:trHeight w:val="190"/>
          <w:ins w:id="2282" w:author="Author"/>
        </w:trPr>
        <w:tc>
          <w:tcPr>
            <w:tcW w:w="200" w:type="dxa"/>
          </w:tcPr>
          <w:p w14:paraId="5FA105F3" w14:textId="77777777" w:rsidR="0017239C" w:rsidRPr="00712406" w:rsidRDefault="0017239C" w:rsidP="004E6DA2">
            <w:pPr>
              <w:pStyle w:val="tablehead"/>
              <w:rPr>
                <w:ins w:id="2283" w:author="Author"/>
              </w:rPr>
            </w:pPr>
          </w:p>
        </w:tc>
        <w:tc>
          <w:tcPr>
            <w:tcW w:w="178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6E3051" w14:textId="77777777" w:rsidR="0017239C" w:rsidRPr="00712406" w:rsidRDefault="0017239C" w:rsidP="004E6DA2">
            <w:pPr>
              <w:pStyle w:val="tablehead"/>
              <w:rPr>
                <w:ins w:id="2284" w:author="Author"/>
              </w:rPr>
            </w:pP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062A1" w14:textId="77777777" w:rsidR="0017239C" w:rsidRPr="00712406" w:rsidRDefault="0017239C" w:rsidP="004E6DA2">
            <w:pPr>
              <w:pStyle w:val="tablehead"/>
              <w:rPr>
                <w:ins w:id="2285" w:author="Author"/>
              </w:rPr>
            </w:pPr>
            <w:ins w:id="2286" w:author="Author">
              <w:r w:rsidRPr="00712406">
                <w:t>0 – 500 Miles</w:t>
              </w:r>
            </w:ins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46DBE" w14:textId="77777777" w:rsidR="0017239C" w:rsidRPr="00712406" w:rsidRDefault="0017239C" w:rsidP="004E6DA2">
            <w:pPr>
              <w:pStyle w:val="tablehead"/>
              <w:rPr>
                <w:ins w:id="2287" w:author="Author"/>
              </w:rPr>
            </w:pPr>
            <w:ins w:id="2288" w:author="Author">
              <w:r w:rsidRPr="00712406">
                <w:t>501 – 1,000 Miles</w:t>
              </w:r>
            </w:ins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2CECB" w14:textId="77777777" w:rsidR="0017239C" w:rsidRPr="00712406" w:rsidRDefault="0017239C" w:rsidP="004E6DA2">
            <w:pPr>
              <w:pStyle w:val="tablehead"/>
              <w:rPr>
                <w:ins w:id="2289" w:author="Author"/>
              </w:rPr>
            </w:pPr>
            <w:ins w:id="2290" w:author="Author">
              <w:r w:rsidRPr="00712406">
                <w:t>1,001 – 1,500 Miles</w:t>
              </w:r>
            </w:ins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40CA4" w14:textId="77777777" w:rsidR="0017239C" w:rsidRPr="00712406" w:rsidRDefault="0017239C" w:rsidP="004E6DA2">
            <w:pPr>
              <w:pStyle w:val="tablehead"/>
              <w:rPr>
                <w:ins w:id="2291" w:author="Author"/>
              </w:rPr>
            </w:pPr>
            <w:ins w:id="2292" w:author="Author">
              <w:r w:rsidRPr="00712406">
                <w:t>Over 1,500 Miles</w:t>
              </w:r>
            </w:ins>
          </w:p>
        </w:tc>
      </w:tr>
      <w:tr w:rsidR="0017239C" w:rsidRPr="00712406" w14:paraId="062ED676" w14:textId="77777777" w:rsidTr="004E6DA2">
        <w:trPr>
          <w:cantSplit/>
          <w:trHeight w:val="190"/>
          <w:ins w:id="2293" w:author="Author"/>
        </w:trPr>
        <w:tc>
          <w:tcPr>
            <w:tcW w:w="200" w:type="dxa"/>
          </w:tcPr>
          <w:p w14:paraId="54F66E76" w14:textId="77777777" w:rsidR="0017239C" w:rsidRPr="00712406" w:rsidRDefault="0017239C" w:rsidP="004E6DA2">
            <w:pPr>
              <w:pStyle w:val="tablehead"/>
              <w:rPr>
                <w:ins w:id="2294" w:author="Author"/>
              </w:rPr>
            </w:pPr>
          </w:p>
        </w:tc>
        <w:tc>
          <w:tcPr>
            <w:tcW w:w="178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CF87515" w14:textId="77777777" w:rsidR="0017239C" w:rsidRPr="00712406" w:rsidRDefault="0017239C" w:rsidP="004E6DA2">
            <w:pPr>
              <w:pStyle w:val="tablehead"/>
              <w:rPr>
                <w:ins w:id="2295" w:author="Author"/>
              </w:rPr>
            </w:pP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2B05815" w14:textId="77777777" w:rsidR="0017239C" w:rsidRPr="00712406" w:rsidRDefault="0017239C" w:rsidP="004E6DA2">
            <w:pPr>
              <w:pStyle w:val="tablehead"/>
              <w:tabs>
                <w:tab w:val="decimal" w:pos="360"/>
              </w:tabs>
              <w:rPr>
                <w:ins w:id="2296" w:author="Author"/>
              </w:rPr>
            </w:pPr>
            <w:ins w:id="2297" w:author="Author">
              <w:r w:rsidRPr="00712406">
                <w:t>$100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</w:tcBorders>
          </w:tcPr>
          <w:p w14:paraId="322FF2F9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298" w:author="Author"/>
              </w:rPr>
            </w:pPr>
            <w:ins w:id="2299" w:author="Author">
              <w:r w:rsidRPr="00712406">
                <w:t>$250</w:t>
              </w:r>
            </w:ins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891006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00" w:author="Author"/>
              </w:rPr>
            </w:pPr>
            <w:ins w:id="2301" w:author="Author">
              <w:r w:rsidRPr="00712406">
                <w:t>$500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938A0A7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02" w:author="Author"/>
              </w:rPr>
            </w:pPr>
            <w:ins w:id="2303" w:author="Author">
              <w:r w:rsidRPr="00712406">
                <w:t>$100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</w:tcBorders>
          </w:tcPr>
          <w:p w14:paraId="1C7804DB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04" w:author="Author"/>
              </w:rPr>
            </w:pPr>
            <w:ins w:id="2305" w:author="Author">
              <w:r w:rsidRPr="00712406">
                <w:t>$250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5F0566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06" w:author="Author"/>
              </w:rPr>
            </w:pPr>
            <w:ins w:id="2307" w:author="Author">
              <w:r w:rsidRPr="00712406">
                <w:t>$500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F5EEA9B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08" w:author="Author"/>
              </w:rPr>
            </w:pPr>
            <w:ins w:id="2309" w:author="Author">
              <w:r w:rsidRPr="00712406">
                <w:t>$100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</w:tcBorders>
          </w:tcPr>
          <w:p w14:paraId="675AF9E6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10" w:author="Author"/>
              </w:rPr>
            </w:pPr>
            <w:ins w:id="2311" w:author="Author">
              <w:r w:rsidRPr="00712406">
                <w:t>$250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31D23C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12" w:author="Author"/>
              </w:rPr>
            </w:pPr>
            <w:ins w:id="2313" w:author="Author">
              <w:r w:rsidRPr="00712406">
                <w:t>$500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A5B0DEF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14" w:author="Author"/>
              </w:rPr>
            </w:pPr>
            <w:ins w:id="2315" w:author="Author">
              <w:r w:rsidRPr="00712406">
                <w:t>$100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</w:tcBorders>
          </w:tcPr>
          <w:p w14:paraId="32323DE7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16" w:author="Author"/>
              </w:rPr>
            </w:pPr>
            <w:ins w:id="2317" w:author="Author">
              <w:r w:rsidRPr="00712406">
                <w:t>$250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7D839C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318" w:author="Author"/>
              </w:rPr>
            </w:pPr>
            <w:ins w:id="2319" w:author="Author">
              <w:r w:rsidRPr="00712406">
                <w:t>$500</w:t>
              </w:r>
            </w:ins>
          </w:p>
        </w:tc>
      </w:tr>
      <w:tr w:rsidR="0017239C" w:rsidRPr="00712406" w14:paraId="03C555CA" w14:textId="77777777" w:rsidTr="004E6DA2">
        <w:trPr>
          <w:cantSplit/>
          <w:trHeight w:val="190"/>
          <w:ins w:id="2320" w:author="Author"/>
        </w:trPr>
        <w:tc>
          <w:tcPr>
            <w:tcW w:w="200" w:type="dxa"/>
          </w:tcPr>
          <w:p w14:paraId="4DE617BA" w14:textId="77777777" w:rsidR="0017239C" w:rsidRPr="00712406" w:rsidRDefault="0017239C" w:rsidP="004E6DA2">
            <w:pPr>
              <w:pStyle w:val="tabletext11"/>
              <w:rPr>
                <w:ins w:id="2321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291084" w14:textId="77777777" w:rsidR="0017239C" w:rsidRPr="00712406" w:rsidRDefault="0017239C" w:rsidP="004E6DA2">
            <w:pPr>
              <w:pStyle w:val="tabletext11"/>
              <w:rPr>
                <w:ins w:id="2322" w:author="Author"/>
              </w:rPr>
            </w:pPr>
            <w:ins w:id="2323" w:author="Author">
              <w:r w:rsidRPr="00712406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6B588B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324" w:author="Author"/>
              </w:rPr>
            </w:pPr>
            <w:ins w:id="2325" w:author="Author">
              <w:r w:rsidRPr="00712406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723095FF" w14:textId="77777777" w:rsidR="0017239C" w:rsidRPr="00712406" w:rsidRDefault="0017239C" w:rsidP="004E6DA2">
            <w:pPr>
              <w:pStyle w:val="tabletext11"/>
              <w:rPr>
                <w:ins w:id="2326" w:author="Author"/>
              </w:rPr>
            </w:pPr>
            <w:ins w:id="2327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F75F1B" w14:textId="77777777" w:rsidR="0017239C" w:rsidRPr="00712406" w:rsidRDefault="0017239C" w:rsidP="004E6DA2">
            <w:pPr>
              <w:pStyle w:val="tabletext11"/>
              <w:jc w:val="right"/>
              <w:rPr>
                <w:ins w:id="2328" w:author="Author"/>
              </w:rPr>
            </w:pPr>
            <w:ins w:id="2329" w:author="Author">
              <w:r w:rsidRPr="00712406">
                <w:t>7,500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08783C" w14:textId="77777777" w:rsidR="0017239C" w:rsidRPr="00712406" w:rsidRDefault="0017239C" w:rsidP="004E6DA2">
            <w:pPr>
              <w:pStyle w:val="tabletext11"/>
              <w:jc w:val="right"/>
              <w:rPr>
                <w:ins w:id="2330" w:author="Author"/>
              </w:rPr>
            </w:pPr>
            <w:ins w:id="2331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F95F13" w14:textId="77777777" w:rsidR="0017239C" w:rsidRPr="00712406" w:rsidRDefault="0017239C" w:rsidP="004E6DA2">
            <w:pPr>
              <w:pStyle w:val="tabletext11"/>
              <w:jc w:val="right"/>
              <w:rPr>
                <w:ins w:id="2332" w:author="Author"/>
              </w:rPr>
            </w:pPr>
            <w:ins w:id="2333" w:author="Author">
              <w:r w:rsidRPr="00712406">
                <w:t>4.05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DC14E78" w14:textId="77777777" w:rsidR="0017239C" w:rsidRPr="00712406" w:rsidRDefault="0017239C" w:rsidP="004E6DA2">
            <w:pPr>
              <w:pStyle w:val="tabletext11"/>
              <w:jc w:val="right"/>
              <w:rPr>
                <w:ins w:id="2334" w:author="Author"/>
              </w:rPr>
            </w:pPr>
            <w:ins w:id="2335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BEC2105" w14:textId="77777777" w:rsidR="0017239C" w:rsidRPr="00712406" w:rsidRDefault="0017239C" w:rsidP="004E6DA2">
            <w:pPr>
              <w:pStyle w:val="tabletext11"/>
              <w:jc w:val="right"/>
              <w:rPr>
                <w:ins w:id="2336" w:author="Author"/>
              </w:rPr>
            </w:pPr>
            <w:ins w:id="2337" w:author="Author">
              <w:r w:rsidRPr="00712406">
                <w:t>2.42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CBB84F8" w14:textId="77777777" w:rsidR="0017239C" w:rsidRPr="00712406" w:rsidRDefault="0017239C" w:rsidP="004E6DA2">
            <w:pPr>
              <w:pStyle w:val="tabletext11"/>
              <w:jc w:val="right"/>
              <w:rPr>
                <w:ins w:id="2338" w:author="Author"/>
              </w:rPr>
            </w:pPr>
            <w:ins w:id="2339" w:author="Author">
              <w:r w:rsidRPr="00712406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E91B39" w14:textId="77777777" w:rsidR="0017239C" w:rsidRPr="00712406" w:rsidRDefault="0017239C" w:rsidP="004E6DA2">
            <w:pPr>
              <w:pStyle w:val="tabletext11"/>
              <w:jc w:val="right"/>
              <w:rPr>
                <w:ins w:id="2340" w:author="Author"/>
              </w:rPr>
            </w:pPr>
            <w:ins w:id="2341" w:author="Author">
              <w:r w:rsidRPr="00712406">
                <w:t>1.82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640BC" w14:textId="77777777" w:rsidR="0017239C" w:rsidRPr="00712406" w:rsidRDefault="0017239C" w:rsidP="004E6DA2">
            <w:pPr>
              <w:pStyle w:val="tabletext11"/>
              <w:jc w:val="right"/>
              <w:rPr>
                <w:ins w:id="2342" w:author="Author"/>
              </w:rPr>
            </w:pPr>
            <w:ins w:id="2343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5AE3CC5" w14:textId="77777777" w:rsidR="0017239C" w:rsidRPr="00712406" w:rsidRDefault="0017239C" w:rsidP="004E6DA2">
            <w:pPr>
              <w:pStyle w:val="tabletext11"/>
              <w:jc w:val="right"/>
              <w:rPr>
                <w:ins w:id="2344" w:author="Author"/>
              </w:rPr>
            </w:pPr>
            <w:ins w:id="2345" w:author="Author">
              <w:r w:rsidRPr="00712406">
                <w:t>6.74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185E2E8E" w14:textId="77777777" w:rsidR="0017239C" w:rsidRPr="00712406" w:rsidRDefault="0017239C" w:rsidP="004E6DA2">
            <w:pPr>
              <w:pStyle w:val="tabletext11"/>
              <w:jc w:val="right"/>
              <w:rPr>
                <w:ins w:id="2346" w:author="Author"/>
              </w:rPr>
            </w:pPr>
            <w:ins w:id="2347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02CC105" w14:textId="77777777" w:rsidR="0017239C" w:rsidRPr="00712406" w:rsidRDefault="0017239C" w:rsidP="004E6DA2">
            <w:pPr>
              <w:pStyle w:val="tabletext11"/>
              <w:jc w:val="right"/>
              <w:rPr>
                <w:ins w:id="2348" w:author="Author"/>
              </w:rPr>
            </w:pPr>
            <w:ins w:id="2349" w:author="Author">
              <w:r w:rsidRPr="00712406">
                <w:t>4.05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FF5C8EF" w14:textId="77777777" w:rsidR="0017239C" w:rsidRPr="00712406" w:rsidRDefault="0017239C" w:rsidP="004E6DA2">
            <w:pPr>
              <w:pStyle w:val="tabletext11"/>
              <w:jc w:val="right"/>
              <w:rPr>
                <w:ins w:id="2350" w:author="Author"/>
              </w:rPr>
            </w:pPr>
            <w:ins w:id="2351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2A7D3A" w14:textId="77777777" w:rsidR="0017239C" w:rsidRPr="00712406" w:rsidRDefault="0017239C" w:rsidP="004E6DA2">
            <w:pPr>
              <w:pStyle w:val="tabletext11"/>
              <w:jc w:val="right"/>
              <w:rPr>
                <w:ins w:id="2352" w:author="Author"/>
              </w:rPr>
            </w:pPr>
            <w:ins w:id="2353" w:author="Author">
              <w:r w:rsidRPr="00712406">
                <w:t>3.03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12CC0C" w14:textId="77777777" w:rsidR="0017239C" w:rsidRPr="00712406" w:rsidRDefault="0017239C" w:rsidP="004E6DA2">
            <w:pPr>
              <w:pStyle w:val="tabletext11"/>
              <w:jc w:val="right"/>
              <w:rPr>
                <w:ins w:id="2354" w:author="Author"/>
              </w:rPr>
            </w:pPr>
            <w:ins w:id="2355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2AC81E" w14:textId="77777777" w:rsidR="0017239C" w:rsidRPr="00712406" w:rsidRDefault="0017239C" w:rsidP="004E6DA2">
            <w:pPr>
              <w:pStyle w:val="tabletext11"/>
              <w:jc w:val="right"/>
              <w:rPr>
                <w:ins w:id="2356" w:author="Author"/>
              </w:rPr>
            </w:pPr>
            <w:ins w:id="2357" w:author="Author">
              <w:r w:rsidRPr="00712406">
                <w:t>8.96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204C05FC" w14:textId="77777777" w:rsidR="0017239C" w:rsidRPr="00712406" w:rsidRDefault="0017239C" w:rsidP="004E6DA2">
            <w:pPr>
              <w:pStyle w:val="tabletext11"/>
              <w:jc w:val="right"/>
              <w:rPr>
                <w:ins w:id="2358" w:author="Author"/>
              </w:rPr>
            </w:pPr>
            <w:ins w:id="2359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1F8E5B48" w14:textId="77777777" w:rsidR="0017239C" w:rsidRPr="00712406" w:rsidRDefault="0017239C" w:rsidP="004E6DA2">
            <w:pPr>
              <w:pStyle w:val="tabletext11"/>
              <w:jc w:val="right"/>
              <w:rPr>
                <w:ins w:id="2360" w:author="Author"/>
              </w:rPr>
            </w:pPr>
            <w:ins w:id="2361" w:author="Author">
              <w:r w:rsidRPr="00712406">
                <w:t>5.38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509E9E" w14:textId="77777777" w:rsidR="0017239C" w:rsidRPr="00712406" w:rsidRDefault="0017239C" w:rsidP="004E6DA2">
            <w:pPr>
              <w:pStyle w:val="tabletext11"/>
              <w:jc w:val="right"/>
              <w:rPr>
                <w:ins w:id="2362" w:author="Author"/>
              </w:rPr>
            </w:pPr>
            <w:ins w:id="2363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E1D57C" w14:textId="77777777" w:rsidR="0017239C" w:rsidRPr="00712406" w:rsidRDefault="0017239C" w:rsidP="004E6DA2">
            <w:pPr>
              <w:pStyle w:val="tabletext11"/>
              <w:jc w:val="right"/>
              <w:rPr>
                <w:ins w:id="2364" w:author="Author"/>
              </w:rPr>
            </w:pPr>
            <w:ins w:id="2365" w:author="Author">
              <w:r w:rsidRPr="00712406">
                <w:t>4.03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7D7D5" w14:textId="77777777" w:rsidR="0017239C" w:rsidRPr="00712406" w:rsidRDefault="0017239C" w:rsidP="004E6DA2">
            <w:pPr>
              <w:pStyle w:val="tabletext11"/>
              <w:jc w:val="right"/>
              <w:rPr>
                <w:ins w:id="2366" w:author="Author"/>
              </w:rPr>
            </w:pPr>
            <w:ins w:id="2367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AFBB6D" w14:textId="77777777" w:rsidR="0017239C" w:rsidRPr="00712406" w:rsidRDefault="0017239C" w:rsidP="004E6DA2">
            <w:pPr>
              <w:pStyle w:val="tabletext11"/>
              <w:jc w:val="right"/>
              <w:rPr>
                <w:ins w:id="2368" w:author="Author"/>
              </w:rPr>
            </w:pPr>
            <w:ins w:id="2369" w:author="Author">
              <w:r w:rsidRPr="00712406">
                <w:t>11.22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39B63584" w14:textId="77777777" w:rsidR="0017239C" w:rsidRPr="00712406" w:rsidRDefault="0017239C" w:rsidP="004E6DA2">
            <w:pPr>
              <w:pStyle w:val="tabletext11"/>
              <w:jc w:val="right"/>
              <w:rPr>
                <w:ins w:id="2370" w:author="Author"/>
              </w:rPr>
            </w:pPr>
            <w:ins w:id="2371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1E2FD888" w14:textId="77777777" w:rsidR="0017239C" w:rsidRPr="00712406" w:rsidRDefault="0017239C" w:rsidP="004E6DA2">
            <w:pPr>
              <w:pStyle w:val="tabletext11"/>
              <w:jc w:val="right"/>
              <w:rPr>
                <w:ins w:id="2372" w:author="Author"/>
              </w:rPr>
            </w:pPr>
            <w:ins w:id="2373" w:author="Author">
              <w:r w:rsidRPr="00712406">
                <w:t>6.74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928923" w14:textId="77777777" w:rsidR="0017239C" w:rsidRPr="00712406" w:rsidRDefault="0017239C" w:rsidP="004E6DA2">
            <w:pPr>
              <w:pStyle w:val="tabletext11"/>
              <w:jc w:val="right"/>
              <w:rPr>
                <w:ins w:id="2374" w:author="Author"/>
              </w:rPr>
            </w:pPr>
            <w:ins w:id="2375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A3D23E" w14:textId="77777777" w:rsidR="0017239C" w:rsidRPr="00712406" w:rsidRDefault="0017239C" w:rsidP="004E6DA2">
            <w:pPr>
              <w:pStyle w:val="tabletext11"/>
              <w:jc w:val="right"/>
              <w:rPr>
                <w:ins w:id="2376" w:author="Author"/>
              </w:rPr>
            </w:pPr>
            <w:ins w:id="2377" w:author="Author">
              <w:r w:rsidRPr="00712406">
                <w:t>5.05</w:t>
              </w:r>
            </w:ins>
          </w:p>
        </w:tc>
      </w:tr>
      <w:tr w:rsidR="0017239C" w:rsidRPr="00712406" w14:paraId="3E7C421F" w14:textId="77777777" w:rsidTr="004E6DA2">
        <w:trPr>
          <w:cantSplit/>
          <w:trHeight w:val="190"/>
          <w:ins w:id="2378" w:author="Author"/>
        </w:trPr>
        <w:tc>
          <w:tcPr>
            <w:tcW w:w="200" w:type="dxa"/>
          </w:tcPr>
          <w:p w14:paraId="4478E1E0" w14:textId="77777777" w:rsidR="0017239C" w:rsidRPr="00712406" w:rsidRDefault="0017239C" w:rsidP="004E6DA2">
            <w:pPr>
              <w:pStyle w:val="tabletext11"/>
              <w:rPr>
                <w:ins w:id="2379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7E30C1" w14:textId="77777777" w:rsidR="0017239C" w:rsidRPr="00712406" w:rsidRDefault="0017239C" w:rsidP="004E6DA2">
            <w:pPr>
              <w:pStyle w:val="tabletext11"/>
              <w:rPr>
                <w:ins w:id="238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02148E9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381" w:author="Author"/>
              </w:rPr>
            </w:pPr>
            <w:ins w:id="2382" w:author="Author">
              <w:r w:rsidRPr="00712406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57F6E298" w14:textId="77777777" w:rsidR="0017239C" w:rsidRPr="00712406" w:rsidRDefault="0017239C" w:rsidP="004E6DA2">
            <w:pPr>
              <w:pStyle w:val="tabletext11"/>
              <w:rPr>
                <w:ins w:id="2383" w:author="Author"/>
              </w:rPr>
            </w:pPr>
            <w:ins w:id="2384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5FB3CA" w14:textId="77777777" w:rsidR="0017239C" w:rsidRPr="00712406" w:rsidRDefault="0017239C" w:rsidP="004E6DA2">
            <w:pPr>
              <w:pStyle w:val="tabletext11"/>
              <w:jc w:val="right"/>
              <w:rPr>
                <w:ins w:id="2385" w:author="Author"/>
              </w:rPr>
            </w:pPr>
            <w:ins w:id="2386" w:author="Author">
              <w:r w:rsidRPr="00712406">
                <w:t>15,000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812CAB" w14:textId="77777777" w:rsidR="0017239C" w:rsidRPr="00712406" w:rsidRDefault="0017239C" w:rsidP="004E6DA2">
            <w:pPr>
              <w:pStyle w:val="tabletext11"/>
              <w:jc w:val="center"/>
              <w:rPr>
                <w:ins w:id="238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D9B5F41" w14:textId="77777777" w:rsidR="0017239C" w:rsidRPr="00712406" w:rsidRDefault="0017239C" w:rsidP="004E6DA2">
            <w:pPr>
              <w:pStyle w:val="tabletext11"/>
              <w:jc w:val="right"/>
              <w:rPr>
                <w:ins w:id="2388" w:author="Author"/>
              </w:rPr>
            </w:pPr>
            <w:ins w:id="2389" w:author="Author">
              <w:r w:rsidRPr="00712406">
                <w:t>5.84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CA23739" w14:textId="77777777" w:rsidR="0017239C" w:rsidRPr="00712406" w:rsidRDefault="0017239C" w:rsidP="004E6DA2">
            <w:pPr>
              <w:pStyle w:val="tabletext11"/>
              <w:jc w:val="right"/>
              <w:rPr>
                <w:ins w:id="239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62D743B" w14:textId="77777777" w:rsidR="0017239C" w:rsidRPr="00712406" w:rsidRDefault="0017239C" w:rsidP="004E6DA2">
            <w:pPr>
              <w:pStyle w:val="tabletext11"/>
              <w:jc w:val="right"/>
              <w:rPr>
                <w:ins w:id="2391" w:author="Author"/>
              </w:rPr>
            </w:pPr>
            <w:ins w:id="2392" w:author="Author">
              <w:r w:rsidRPr="00712406">
                <w:t>3.51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D0ABD7" w14:textId="77777777" w:rsidR="0017239C" w:rsidRPr="00712406" w:rsidRDefault="0017239C" w:rsidP="004E6DA2">
            <w:pPr>
              <w:pStyle w:val="tabletext11"/>
              <w:jc w:val="right"/>
              <w:rPr>
                <w:ins w:id="2393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5D179F" w14:textId="77777777" w:rsidR="0017239C" w:rsidRPr="00712406" w:rsidRDefault="0017239C" w:rsidP="004E6DA2">
            <w:pPr>
              <w:pStyle w:val="tabletext11"/>
              <w:jc w:val="right"/>
              <w:rPr>
                <w:ins w:id="2394" w:author="Author"/>
              </w:rPr>
            </w:pPr>
            <w:ins w:id="2395" w:author="Author">
              <w:r w:rsidRPr="00712406">
                <w:t>2.63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5FF14C" w14:textId="77777777" w:rsidR="0017239C" w:rsidRPr="00712406" w:rsidRDefault="0017239C" w:rsidP="004E6DA2">
            <w:pPr>
              <w:pStyle w:val="tabletext11"/>
              <w:jc w:val="right"/>
              <w:rPr>
                <w:ins w:id="239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9B8D5D6" w14:textId="77777777" w:rsidR="0017239C" w:rsidRPr="00712406" w:rsidRDefault="0017239C" w:rsidP="004E6DA2">
            <w:pPr>
              <w:pStyle w:val="tabletext11"/>
              <w:jc w:val="right"/>
              <w:rPr>
                <w:ins w:id="2397" w:author="Author"/>
              </w:rPr>
            </w:pPr>
            <w:ins w:id="2398" w:author="Author">
              <w:r w:rsidRPr="00712406">
                <w:t>9.70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72F05BCA" w14:textId="77777777" w:rsidR="0017239C" w:rsidRPr="00712406" w:rsidRDefault="0017239C" w:rsidP="004E6DA2">
            <w:pPr>
              <w:pStyle w:val="tabletext11"/>
              <w:jc w:val="right"/>
              <w:rPr>
                <w:ins w:id="239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9FE478D" w14:textId="77777777" w:rsidR="0017239C" w:rsidRPr="00712406" w:rsidRDefault="0017239C" w:rsidP="004E6DA2">
            <w:pPr>
              <w:pStyle w:val="tabletext11"/>
              <w:jc w:val="right"/>
              <w:rPr>
                <w:ins w:id="2400" w:author="Author"/>
              </w:rPr>
            </w:pPr>
            <w:ins w:id="2401" w:author="Author">
              <w:r w:rsidRPr="00712406">
                <w:t>5.81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B0BA6BD" w14:textId="77777777" w:rsidR="0017239C" w:rsidRPr="00712406" w:rsidRDefault="0017239C" w:rsidP="004E6DA2">
            <w:pPr>
              <w:pStyle w:val="tabletext11"/>
              <w:jc w:val="right"/>
              <w:rPr>
                <w:ins w:id="240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089B8C" w14:textId="77777777" w:rsidR="0017239C" w:rsidRPr="00712406" w:rsidRDefault="0017239C" w:rsidP="004E6DA2">
            <w:pPr>
              <w:pStyle w:val="tabletext11"/>
              <w:jc w:val="right"/>
              <w:rPr>
                <w:ins w:id="2403" w:author="Author"/>
              </w:rPr>
            </w:pPr>
            <w:ins w:id="2404" w:author="Author">
              <w:r w:rsidRPr="00712406">
                <w:t>4.37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43F924" w14:textId="77777777" w:rsidR="0017239C" w:rsidRPr="00712406" w:rsidRDefault="0017239C" w:rsidP="004E6DA2">
            <w:pPr>
              <w:pStyle w:val="tabletext11"/>
              <w:jc w:val="right"/>
              <w:rPr>
                <w:ins w:id="240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B9A529" w14:textId="77777777" w:rsidR="0017239C" w:rsidRPr="00712406" w:rsidRDefault="0017239C" w:rsidP="004E6DA2">
            <w:pPr>
              <w:pStyle w:val="tabletext11"/>
              <w:jc w:val="right"/>
              <w:rPr>
                <w:ins w:id="2406" w:author="Author"/>
              </w:rPr>
            </w:pPr>
            <w:ins w:id="2407" w:author="Author">
              <w:r w:rsidRPr="00712406">
                <w:t>12.93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901C985" w14:textId="77777777" w:rsidR="0017239C" w:rsidRPr="00712406" w:rsidRDefault="0017239C" w:rsidP="004E6DA2">
            <w:pPr>
              <w:pStyle w:val="tabletext11"/>
              <w:jc w:val="right"/>
              <w:rPr>
                <w:ins w:id="240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649CD2EC" w14:textId="77777777" w:rsidR="0017239C" w:rsidRPr="00712406" w:rsidRDefault="0017239C" w:rsidP="004E6DA2">
            <w:pPr>
              <w:pStyle w:val="tabletext11"/>
              <w:jc w:val="right"/>
              <w:rPr>
                <w:ins w:id="2409" w:author="Author"/>
              </w:rPr>
            </w:pPr>
            <w:ins w:id="2410" w:author="Author">
              <w:r w:rsidRPr="00712406">
                <w:t>7.76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F549F3E" w14:textId="77777777" w:rsidR="0017239C" w:rsidRPr="00712406" w:rsidRDefault="0017239C" w:rsidP="004E6DA2">
            <w:pPr>
              <w:pStyle w:val="tabletext11"/>
              <w:jc w:val="right"/>
              <w:rPr>
                <w:ins w:id="241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6E02DD" w14:textId="77777777" w:rsidR="0017239C" w:rsidRPr="00712406" w:rsidRDefault="0017239C" w:rsidP="004E6DA2">
            <w:pPr>
              <w:pStyle w:val="tabletext11"/>
              <w:jc w:val="right"/>
              <w:rPr>
                <w:ins w:id="2412" w:author="Author"/>
              </w:rPr>
            </w:pPr>
            <w:ins w:id="2413" w:author="Author">
              <w:r w:rsidRPr="00712406">
                <w:t>5.82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709D25" w14:textId="77777777" w:rsidR="0017239C" w:rsidRPr="00712406" w:rsidRDefault="0017239C" w:rsidP="004E6DA2">
            <w:pPr>
              <w:pStyle w:val="tabletext11"/>
              <w:jc w:val="right"/>
              <w:rPr>
                <w:ins w:id="241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496B82" w14:textId="77777777" w:rsidR="0017239C" w:rsidRPr="00712406" w:rsidRDefault="0017239C" w:rsidP="004E6DA2">
            <w:pPr>
              <w:pStyle w:val="tabletext11"/>
              <w:jc w:val="right"/>
              <w:rPr>
                <w:ins w:id="2415" w:author="Author"/>
              </w:rPr>
            </w:pPr>
            <w:ins w:id="2416" w:author="Author">
              <w:r w:rsidRPr="00712406">
                <w:t>16.17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65AE369C" w14:textId="77777777" w:rsidR="0017239C" w:rsidRPr="00712406" w:rsidRDefault="0017239C" w:rsidP="004E6DA2">
            <w:pPr>
              <w:pStyle w:val="tabletext11"/>
              <w:jc w:val="right"/>
              <w:rPr>
                <w:ins w:id="241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6771FD73" w14:textId="77777777" w:rsidR="0017239C" w:rsidRPr="00712406" w:rsidRDefault="0017239C" w:rsidP="004E6DA2">
            <w:pPr>
              <w:pStyle w:val="tabletext11"/>
              <w:jc w:val="right"/>
              <w:rPr>
                <w:ins w:id="2418" w:author="Author"/>
              </w:rPr>
            </w:pPr>
            <w:ins w:id="2419" w:author="Author">
              <w:r w:rsidRPr="00712406">
                <w:t>9.70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B150B82" w14:textId="77777777" w:rsidR="0017239C" w:rsidRPr="00712406" w:rsidRDefault="0017239C" w:rsidP="004E6DA2">
            <w:pPr>
              <w:pStyle w:val="tabletext11"/>
              <w:jc w:val="right"/>
              <w:rPr>
                <w:ins w:id="242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672ED4" w14:textId="77777777" w:rsidR="0017239C" w:rsidRPr="00712406" w:rsidRDefault="0017239C" w:rsidP="004E6DA2">
            <w:pPr>
              <w:pStyle w:val="tabletext11"/>
              <w:jc w:val="right"/>
              <w:rPr>
                <w:ins w:id="2421" w:author="Author"/>
              </w:rPr>
            </w:pPr>
            <w:ins w:id="2422" w:author="Author">
              <w:r w:rsidRPr="00712406">
                <w:t>7.28</w:t>
              </w:r>
            </w:ins>
          </w:p>
        </w:tc>
      </w:tr>
      <w:tr w:rsidR="0017239C" w:rsidRPr="00712406" w14:paraId="59082DD5" w14:textId="77777777" w:rsidTr="004E6DA2">
        <w:trPr>
          <w:cantSplit/>
          <w:trHeight w:val="190"/>
          <w:ins w:id="2423" w:author="Author"/>
        </w:trPr>
        <w:tc>
          <w:tcPr>
            <w:tcW w:w="200" w:type="dxa"/>
          </w:tcPr>
          <w:p w14:paraId="40018790" w14:textId="77777777" w:rsidR="0017239C" w:rsidRPr="00712406" w:rsidRDefault="0017239C" w:rsidP="004E6DA2">
            <w:pPr>
              <w:pStyle w:val="tabletext11"/>
              <w:rPr>
                <w:ins w:id="2424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BA7329" w14:textId="77777777" w:rsidR="0017239C" w:rsidRPr="00712406" w:rsidRDefault="0017239C" w:rsidP="004E6DA2">
            <w:pPr>
              <w:pStyle w:val="tabletext11"/>
              <w:rPr>
                <w:ins w:id="242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CE0A930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426" w:author="Author"/>
              </w:rPr>
            </w:pPr>
            <w:ins w:id="2427" w:author="Author">
              <w:r w:rsidRPr="00712406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1C7603E" w14:textId="77777777" w:rsidR="0017239C" w:rsidRPr="00712406" w:rsidRDefault="0017239C" w:rsidP="004E6DA2">
            <w:pPr>
              <w:pStyle w:val="tabletext11"/>
              <w:rPr>
                <w:ins w:id="2428" w:author="Author"/>
              </w:rPr>
            </w:pPr>
            <w:ins w:id="2429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C40125" w14:textId="77777777" w:rsidR="0017239C" w:rsidRPr="00712406" w:rsidRDefault="0017239C" w:rsidP="004E6DA2">
            <w:pPr>
              <w:pStyle w:val="tabletext11"/>
              <w:jc w:val="right"/>
              <w:rPr>
                <w:ins w:id="2430" w:author="Author"/>
              </w:rPr>
            </w:pPr>
            <w:ins w:id="2431" w:author="Author">
              <w:r w:rsidRPr="00712406">
                <w:t>25,000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6C9B05" w14:textId="77777777" w:rsidR="0017239C" w:rsidRPr="00712406" w:rsidRDefault="0017239C" w:rsidP="004E6DA2">
            <w:pPr>
              <w:pStyle w:val="tabletext11"/>
              <w:jc w:val="center"/>
              <w:rPr>
                <w:ins w:id="243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B83D999" w14:textId="77777777" w:rsidR="0017239C" w:rsidRPr="00712406" w:rsidRDefault="0017239C" w:rsidP="004E6DA2">
            <w:pPr>
              <w:pStyle w:val="tabletext11"/>
              <w:jc w:val="right"/>
              <w:rPr>
                <w:ins w:id="2433" w:author="Author"/>
              </w:rPr>
            </w:pPr>
            <w:ins w:id="2434" w:author="Author">
              <w:r w:rsidRPr="00712406">
                <w:t>8.14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5C3F80B2" w14:textId="77777777" w:rsidR="0017239C" w:rsidRPr="00712406" w:rsidRDefault="0017239C" w:rsidP="004E6DA2">
            <w:pPr>
              <w:pStyle w:val="tabletext11"/>
              <w:jc w:val="right"/>
              <w:rPr>
                <w:ins w:id="243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B391CC3" w14:textId="77777777" w:rsidR="0017239C" w:rsidRPr="00712406" w:rsidRDefault="0017239C" w:rsidP="004E6DA2">
            <w:pPr>
              <w:pStyle w:val="tabletext11"/>
              <w:jc w:val="right"/>
              <w:rPr>
                <w:ins w:id="2436" w:author="Author"/>
              </w:rPr>
            </w:pPr>
            <w:ins w:id="2437" w:author="Author">
              <w:r w:rsidRPr="00712406">
                <w:t>4.87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110E21" w14:textId="77777777" w:rsidR="0017239C" w:rsidRPr="00712406" w:rsidRDefault="0017239C" w:rsidP="004E6DA2">
            <w:pPr>
              <w:pStyle w:val="tabletext11"/>
              <w:jc w:val="right"/>
              <w:rPr>
                <w:ins w:id="2438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57BEB0" w14:textId="77777777" w:rsidR="0017239C" w:rsidRPr="00712406" w:rsidRDefault="0017239C" w:rsidP="004E6DA2">
            <w:pPr>
              <w:pStyle w:val="tabletext11"/>
              <w:jc w:val="right"/>
              <w:rPr>
                <w:ins w:id="2439" w:author="Author"/>
              </w:rPr>
            </w:pPr>
            <w:ins w:id="2440" w:author="Author">
              <w:r w:rsidRPr="00712406">
                <w:t>3.66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B3057" w14:textId="77777777" w:rsidR="0017239C" w:rsidRPr="00712406" w:rsidRDefault="0017239C" w:rsidP="004E6DA2">
            <w:pPr>
              <w:pStyle w:val="tabletext11"/>
              <w:jc w:val="right"/>
              <w:rPr>
                <w:ins w:id="244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BA619C" w14:textId="77777777" w:rsidR="0017239C" w:rsidRPr="00712406" w:rsidRDefault="0017239C" w:rsidP="004E6DA2">
            <w:pPr>
              <w:pStyle w:val="tabletext11"/>
              <w:jc w:val="right"/>
              <w:rPr>
                <w:ins w:id="2442" w:author="Author"/>
              </w:rPr>
            </w:pPr>
            <w:ins w:id="2443" w:author="Author">
              <w:r w:rsidRPr="00712406">
                <w:t>13.49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D3F55A5" w14:textId="77777777" w:rsidR="0017239C" w:rsidRPr="00712406" w:rsidRDefault="0017239C" w:rsidP="004E6DA2">
            <w:pPr>
              <w:pStyle w:val="tabletext11"/>
              <w:jc w:val="right"/>
              <w:rPr>
                <w:ins w:id="244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11C568B8" w14:textId="77777777" w:rsidR="0017239C" w:rsidRPr="00712406" w:rsidRDefault="0017239C" w:rsidP="004E6DA2">
            <w:pPr>
              <w:pStyle w:val="tabletext11"/>
              <w:jc w:val="right"/>
              <w:rPr>
                <w:ins w:id="2445" w:author="Author"/>
              </w:rPr>
            </w:pPr>
            <w:ins w:id="2446" w:author="Author">
              <w:r w:rsidRPr="00712406">
                <w:t>8.11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4F2326" w14:textId="77777777" w:rsidR="0017239C" w:rsidRPr="00712406" w:rsidRDefault="0017239C" w:rsidP="004E6DA2">
            <w:pPr>
              <w:pStyle w:val="tabletext11"/>
              <w:jc w:val="right"/>
              <w:rPr>
                <w:ins w:id="244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044D82" w14:textId="77777777" w:rsidR="0017239C" w:rsidRPr="00712406" w:rsidRDefault="0017239C" w:rsidP="004E6DA2">
            <w:pPr>
              <w:pStyle w:val="tabletext11"/>
              <w:jc w:val="right"/>
              <w:rPr>
                <w:ins w:id="2448" w:author="Author"/>
              </w:rPr>
            </w:pPr>
            <w:ins w:id="2449" w:author="Author">
              <w:r w:rsidRPr="00712406">
                <w:t>6.07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1E52DD" w14:textId="77777777" w:rsidR="0017239C" w:rsidRPr="00712406" w:rsidRDefault="0017239C" w:rsidP="004E6DA2">
            <w:pPr>
              <w:pStyle w:val="tabletext11"/>
              <w:jc w:val="right"/>
              <w:rPr>
                <w:ins w:id="245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5DAB93" w14:textId="77777777" w:rsidR="0017239C" w:rsidRPr="00712406" w:rsidRDefault="0017239C" w:rsidP="004E6DA2">
            <w:pPr>
              <w:pStyle w:val="tabletext11"/>
              <w:jc w:val="right"/>
              <w:rPr>
                <w:ins w:id="2451" w:author="Author"/>
              </w:rPr>
            </w:pPr>
            <w:ins w:id="2452" w:author="Author">
              <w:r w:rsidRPr="00712406">
                <w:t>17.96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728BDE39" w14:textId="77777777" w:rsidR="0017239C" w:rsidRPr="00712406" w:rsidRDefault="0017239C" w:rsidP="004E6DA2">
            <w:pPr>
              <w:pStyle w:val="tabletext11"/>
              <w:jc w:val="right"/>
              <w:rPr>
                <w:ins w:id="2453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AD9254B" w14:textId="77777777" w:rsidR="0017239C" w:rsidRPr="00712406" w:rsidRDefault="0017239C" w:rsidP="004E6DA2">
            <w:pPr>
              <w:pStyle w:val="tabletext11"/>
              <w:jc w:val="right"/>
              <w:rPr>
                <w:ins w:id="2454" w:author="Author"/>
              </w:rPr>
            </w:pPr>
            <w:ins w:id="2455" w:author="Author">
              <w:r w:rsidRPr="00712406">
                <w:t>10.79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78A05C" w14:textId="77777777" w:rsidR="0017239C" w:rsidRPr="00712406" w:rsidRDefault="0017239C" w:rsidP="004E6DA2">
            <w:pPr>
              <w:pStyle w:val="tabletext11"/>
              <w:jc w:val="right"/>
              <w:rPr>
                <w:ins w:id="245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ACDBD6" w14:textId="77777777" w:rsidR="0017239C" w:rsidRPr="00712406" w:rsidRDefault="0017239C" w:rsidP="004E6DA2">
            <w:pPr>
              <w:pStyle w:val="tabletext11"/>
              <w:jc w:val="right"/>
              <w:rPr>
                <w:ins w:id="2457" w:author="Author"/>
              </w:rPr>
            </w:pPr>
            <w:ins w:id="2458" w:author="Author">
              <w:r w:rsidRPr="00712406">
                <w:t>8.08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7A88AB" w14:textId="77777777" w:rsidR="0017239C" w:rsidRPr="00712406" w:rsidRDefault="0017239C" w:rsidP="004E6DA2">
            <w:pPr>
              <w:pStyle w:val="tabletext11"/>
              <w:jc w:val="right"/>
              <w:rPr>
                <w:ins w:id="245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2D9DF7D" w14:textId="77777777" w:rsidR="0017239C" w:rsidRPr="00712406" w:rsidRDefault="0017239C" w:rsidP="004E6DA2">
            <w:pPr>
              <w:pStyle w:val="tabletext11"/>
              <w:jc w:val="right"/>
              <w:rPr>
                <w:ins w:id="2460" w:author="Author"/>
              </w:rPr>
            </w:pPr>
            <w:ins w:id="2461" w:author="Author">
              <w:r w:rsidRPr="00712406">
                <w:t>22.44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1B5F904F" w14:textId="77777777" w:rsidR="0017239C" w:rsidRPr="00712406" w:rsidRDefault="0017239C" w:rsidP="004E6DA2">
            <w:pPr>
              <w:pStyle w:val="tabletext11"/>
              <w:jc w:val="right"/>
              <w:rPr>
                <w:ins w:id="246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3C2FEEA2" w14:textId="77777777" w:rsidR="0017239C" w:rsidRPr="00712406" w:rsidRDefault="0017239C" w:rsidP="004E6DA2">
            <w:pPr>
              <w:pStyle w:val="tabletext11"/>
              <w:jc w:val="right"/>
              <w:rPr>
                <w:ins w:id="2463" w:author="Author"/>
              </w:rPr>
            </w:pPr>
            <w:ins w:id="2464" w:author="Author">
              <w:r w:rsidRPr="00712406">
                <w:t>13.48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E27EB7" w14:textId="77777777" w:rsidR="0017239C" w:rsidRPr="00712406" w:rsidRDefault="0017239C" w:rsidP="004E6DA2">
            <w:pPr>
              <w:pStyle w:val="tabletext11"/>
              <w:jc w:val="right"/>
              <w:rPr>
                <w:ins w:id="246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23FF5C" w14:textId="77777777" w:rsidR="0017239C" w:rsidRPr="00712406" w:rsidRDefault="0017239C" w:rsidP="004E6DA2">
            <w:pPr>
              <w:pStyle w:val="tabletext11"/>
              <w:jc w:val="right"/>
              <w:rPr>
                <w:ins w:id="2466" w:author="Author"/>
              </w:rPr>
            </w:pPr>
            <w:ins w:id="2467" w:author="Author">
              <w:r w:rsidRPr="00712406">
                <w:t>10.10</w:t>
              </w:r>
            </w:ins>
          </w:p>
        </w:tc>
      </w:tr>
      <w:tr w:rsidR="0017239C" w:rsidRPr="00712406" w14:paraId="2C2D0226" w14:textId="77777777" w:rsidTr="004E6DA2">
        <w:trPr>
          <w:cantSplit/>
          <w:trHeight w:val="190"/>
          <w:ins w:id="2468" w:author="Author"/>
        </w:trPr>
        <w:tc>
          <w:tcPr>
            <w:tcW w:w="200" w:type="dxa"/>
          </w:tcPr>
          <w:p w14:paraId="29D3342C" w14:textId="77777777" w:rsidR="0017239C" w:rsidRPr="00712406" w:rsidRDefault="0017239C" w:rsidP="004E6DA2">
            <w:pPr>
              <w:pStyle w:val="tabletext11"/>
              <w:rPr>
                <w:ins w:id="2469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855620" w14:textId="77777777" w:rsidR="0017239C" w:rsidRPr="00712406" w:rsidRDefault="0017239C" w:rsidP="004E6DA2">
            <w:pPr>
              <w:pStyle w:val="tabletext11"/>
              <w:rPr>
                <w:ins w:id="247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45D0CE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471" w:author="Author"/>
              </w:rPr>
            </w:pPr>
            <w:ins w:id="2472" w:author="Author">
              <w:r w:rsidRPr="00712406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5685E1A" w14:textId="77777777" w:rsidR="0017239C" w:rsidRPr="00712406" w:rsidRDefault="0017239C" w:rsidP="004E6DA2">
            <w:pPr>
              <w:pStyle w:val="tabletext11"/>
              <w:rPr>
                <w:ins w:id="2473" w:author="Author"/>
              </w:rPr>
            </w:pPr>
            <w:ins w:id="2474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EF0188" w14:textId="77777777" w:rsidR="0017239C" w:rsidRPr="00712406" w:rsidRDefault="0017239C" w:rsidP="004E6DA2">
            <w:pPr>
              <w:pStyle w:val="tabletext11"/>
              <w:jc w:val="right"/>
              <w:rPr>
                <w:ins w:id="2475" w:author="Author"/>
              </w:rPr>
            </w:pPr>
            <w:ins w:id="2476" w:author="Author">
              <w:r w:rsidRPr="00712406">
                <w:t>40,000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AA270" w14:textId="77777777" w:rsidR="0017239C" w:rsidRPr="00712406" w:rsidRDefault="0017239C" w:rsidP="004E6DA2">
            <w:pPr>
              <w:pStyle w:val="tabletext11"/>
              <w:jc w:val="center"/>
              <w:rPr>
                <w:ins w:id="247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BD6690B" w14:textId="77777777" w:rsidR="0017239C" w:rsidRPr="00712406" w:rsidRDefault="0017239C" w:rsidP="004E6DA2">
            <w:pPr>
              <w:pStyle w:val="tabletext11"/>
              <w:jc w:val="right"/>
              <w:rPr>
                <w:ins w:id="2478" w:author="Author"/>
              </w:rPr>
            </w:pPr>
            <w:ins w:id="2479" w:author="Author">
              <w:r w:rsidRPr="00712406">
                <w:t>9.86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6B88BA56" w14:textId="77777777" w:rsidR="0017239C" w:rsidRPr="00712406" w:rsidRDefault="0017239C" w:rsidP="004E6DA2">
            <w:pPr>
              <w:pStyle w:val="tabletext11"/>
              <w:jc w:val="right"/>
              <w:rPr>
                <w:ins w:id="248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7617272" w14:textId="77777777" w:rsidR="0017239C" w:rsidRPr="00712406" w:rsidRDefault="0017239C" w:rsidP="004E6DA2">
            <w:pPr>
              <w:pStyle w:val="tabletext11"/>
              <w:jc w:val="right"/>
              <w:rPr>
                <w:ins w:id="2481" w:author="Author"/>
              </w:rPr>
            </w:pPr>
            <w:ins w:id="2482" w:author="Author">
              <w:r w:rsidRPr="00712406">
                <w:t>5.92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0706D55" w14:textId="77777777" w:rsidR="0017239C" w:rsidRPr="00712406" w:rsidRDefault="0017239C" w:rsidP="004E6DA2">
            <w:pPr>
              <w:pStyle w:val="tabletext11"/>
              <w:jc w:val="right"/>
              <w:rPr>
                <w:ins w:id="2483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1F41B4" w14:textId="77777777" w:rsidR="0017239C" w:rsidRPr="00712406" w:rsidRDefault="0017239C" w:rsidP="004E6DA2">
            <w:pPr>
              <w:pStyle w:val="tabletext11"/>
              <w:jc w:val="right"/>
              <w:rPr>
                <w:ins w:id="2484" w:author="Author"/>
              </w:rPr>
            </w:pPr>
            <w:ins w:id="2485" w:author="Author">
              <w:r w:rsidRPr="00712406">
                <w:t>4.43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28588D" w14:textId="77777777" w:rsidR="0017239C" w:rsidRPr="00712406" w:rsidRDefault="0017239C" w:rsidP="004E6DA2">
            <w:pPr>
              <w:pStyle w:val="tabletext11"/>
              <w:jc w:val="right"/>
              <w:rPr>
                <w:ins w:id="248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DA01F9" w14:textId="77777777" w:rsidR="0017239C" w:rsidRPr="00712406" w:rsidRDefault="0017239C" w:rsidP="004E6DA2">
            <w:pPr>
              <w:pStyle w:val="tabletext11"/>
              <w:jc w:val="right"/>
              <w:rPr>
                <w:ins w:id="2487" w:author="Author"/>
              </w:rPr>
            </w:pPr>
            <w:ins w:id="2488" w:author="Author">
              <w:r w:rsidRPr="00712406">
                <w:t>16.40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628A84BF" w14:textId="77777777" w:rsidR="0017239C" w:rsidRPr="00712406" w:rsidRDefault="0017239C" w:rsidP="004E6DA2">
            <w:pPr>
              <w:pStyle w:val="tabletext11"/>
              <w:jc w:val="right"/>
              <w:rPr>
                <w:ins w:id="248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71384AD" w14:textId="77777777" w:rsidR="0017239C" w:rsidRPr="00712406" w:rsidRDefault="0017239C" w:rsidP="004E6DA2">
            <w:pPr>
              <w:pStyle w:val="tabletext11"/>
              <w:jc w:val="right"/>
              <w:rPr>
                <w:ins w:id="2490" w:author="Author"/>
              </w:rPr>
            </w:pPr>
            <w:ins w:id="2491" w:author="Author">
              <w:r w:rsidRPr="00712406">
                <w:t>9.86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2D5D343" w14:textId="77777777" w:rsidR="0017239C" w:rsidRPr="00712406" w:rsidRDefault="0017239C" w:rsidP="004E6DA2">
            <w:pPr>
              <w:pStyle w:val="tabletext11"/>
              <w:jc w:val="right"/>
              <w:rPr>
                <w:ins w:id="249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169945" w14:textId="77777777" w:rsidR="0017239C" w:rsidRPr="00712406" w:rsidRDefault="0017239C" w:rsidP="004E6DA2">
            <w:pPr>
              <w:pStyle w:val="tabletext11"/>
              <w:jc w:val="right"/>
              <w:rPr>
                <w:ins w:id="2493" w:author="Author"/>
              </w:rPr>
            </w:pPr>
            <w:ins w:id="2494" w:author="Author">
              <w:r w:rsidRPr="00712406">
                <w:t>7.38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29D12" w14:textId="77777777" w:rsidR="0017239C" w:rsidRPr="00712406" w:rsidRDefault="0017239C" w:rsidP="004E6DA2">
            <w:pPr>
              <w:pStyle w:val="tabletext11"/>
              <w:jc w:val="right"/>
              <w:rPr>
                <w:ins w:id="249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508D6F" w14:textId="77777777" w:rsidR="0017239C" w:rsidRPr="00712406" w:rsidRDefault="0017239C" w:rsidP="004E6DA2">
            <w:pPr>
              <w:pStyle w:val="tabletext11"/>
              <w:jc w:val="right"/>
              <w:rPr>
                <w:ins w:id="2496" w:author="Author"/>
              </w:rPr>
            </w:pPr>
            <w:ins w:id="2497" w:author="Author">
              <w:r w:rsidRPr="00712406">
                <w:t>21.82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5E4EC99E" w14:textId="77777777" w:rsidR="0017239C" w:rsidRPr="00712406" w:rsidRDefault="0017239C" w:rsidP="004E6DA2">
            <w:pPr>
              <w:pStyle w:val="tabletext11"/>
              <w:jc w:val="right"/>
              <w:rPr>
                <w:ins w:id="249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F999AA1" w14:textId="77777777" w:rsidR="0017239C" w:rsidRPr="00712406" w:rsidRDefault="0017239C" w:rsidP="004E6DA2">
            <w:pPr>
              <w:pStyle w:val="tabletext11"/>
              <w:jc w:val="right"/>
              <w:rPr>
                <w:ins w:id="2499" w:author="Author"/>
              </w:rPr>
            </w:pPr>
            <w:ins w:id="2500" w:author="Author">
              <w:r w:rsidRPr="00712406">
                <w:t>13.09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CDB901" w14:textId="77777777" w:rsidR="0017239C" w:rsidRPr="00712406" w:rsidRDefault="0017239C" w:rsidP="004E6DA2">
            <w:pPr>
              <w:pStyle w:val="tabletext11"/>
              <w:jc w:val="right"/>
              <w:rPr>
                <w:ins w:id="250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3F1CC6" w14:textId="77777777" w:rsidR="0017239C" w:rsidRPr="00712406" w:rsidRDefault="0017239C" w:rsidP="004E6DA2">
            <w:pPr>
              <w:pStyle w:val="tabletext11"/>
              <w:jc w:val="right"/>
              <w:rPr>
                <w:ins w:id="2502" w:author="Author"/>
              </w:rPr>
            </w:pPr>
            <w:ins w:id="2503" w:author="Author">
              <w:r w:rsidRPr="00712406">
                <w:t>9.82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3FC7BA" w14:textId="77777777" w:rsidR="0017239C" w:rsidRPr="00712406" w:rsidRDefault="0017239C" w:rsidP="004E6DA2">
            <w:pPr>
              <w:pStyle w:val="tabletext11"/>
              <w:jc w:val="right"/>
              <w:rPr>
                <w:ins w:id="250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ADDDE58" w14:textId="77777777" w:rsidR="0017239C" w:rsidRPr="00712406" w:rsidRDefault="0017239C" w:rsidP="004E6DA2">
            <w:pPr>
              <w:pStyle w:val="tabletext11"/>
              <w:jc w:val="right"/>
              <w:rPr>
                <w:ins w:id="2505" w:author="Author"/>
              </w:rPr>
            </w:pPr>
            <w:ins w:id="2506" w:author="Author">
              <w:r w:rsidRPr="00712406">
                <w:t>27.28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2CA7C384" w14:textId="77777777" w:rsidR="0017239C" w:rsidRPr="00712406" w:rsidRDefault="0017239C" w:rsidP="004E6DA2">
            <w:pPr>
              <w:pStyle w:val="tabletext11"/>
              <w:jc w:val="right"/>
              <w:rPr>
                <w:ins w:id="250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3B046802" w14:textId="77777777" w:rsidR="0017239C" w:rsidRPr="00712406" w:rsidRDefault="0017239C" w:rsidP="004E6DA2">
            <w:pPr>
              <w:pStyle w:val="tabletext11"/>
              <w:jc w:val="right"/>
              <w:rPr>
                <w:ins w:id="2508" w:author="Author"/>
              </w:rPr>
            </w:pPr>
            <w:ins w:id="2509" w:author="Author">
              <w:r w:rsidRPr="00712406">
                <w:t>16.37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16F263" w14:textId="77777777" w:rsidR="0017239C" w:rsidRPr="00712406" w:rsidRDefault="0017239C" w:rsidP="004E6DA2">
            <w:pPr>
              <w:pStyle w:val="tabletext11"/>
              <w:jc w:val="right"/>
              <w:rPr>
                <w:ins w:id="251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5D9BC1" w14:textId="77777777" w:rsidR="0017239C" w:rsidRPr="00712406" w:rsidRDefault="0017239C" w:rsidP="004E6DA2">
            <w:pPr>
              <w:pStyle w:val="tabletext11"/>
              <w:jc w:val="right"/>
              <w:rPr>
                <w:ins w:id="2511" w:author="Author"/>
              </w:rPr>
            </w:pPr>
            <w:ins w:id="2512" w:author="Author">
              <w:r w:rsidRPr="00712406">
                <w:t>12.28</w:t>
              </w:r>
            </w:ins>
          </w:p>
        </w:tc>
      </w:tr>
      <w:tr w:rsidR="0017239C" w:rsidRPr="00712406" w14:paraId="5F24FBDE" w14:textId="77777777" w:rsidTr="004E6DA2">
        <w:trPr>
          <w:cantSplit/>
          <w:trHeight w:val="190"/>
          <w:ins w:id="2513" w:author="Author"/>
        </w:trPr>
        <w:tc>
          <w:tcPr>
            <w:tcW w:w="200" w:type="dxa"/>
          </w:tcPr>
          <w:p w14:paraId="55B826C6" w14:textId="77777777" w:rsidR="0017239C" w:rsidRPr="00712406" w:rsidRDefault="0017239C" w:rsidP="004E6DA2">
            <w:pPr>
              <w:pStyle w:val="tabletext11"/>
              <w:rPr>
                <w:ins w:id="2514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B451E6" w14:textId="77777777" w:rsidR="0017239C" w:rsidRPr="00712406" w:rsidRDefault="0017239C" w:rsidP="004E6DA2">
            <w:pPr>
              <w:pStyle w:val="tabletext11"/>
              <w:rPr>
                <w:ins w:id="251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B6A178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516" w:author="Author"/>
              </w:rPr>
            </w:pPr>
            <w:ins w:id="2517" w:author="Author">
              <w:r w:rsidRPr="00712406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D5D6C48" w14:textId="77777777" w:rsidR="0017239C" w:rsidRPr="00712406" w:rsidRDefault="0017239C" w:rsidP="004E6DA2">
            <w:pPr>
              <w:pStyle w:val="tabletext11"/>
              <w:rPr>
                <w:ins w:id="2518" w:author="Author"/>
              </w:rPr>
            </w:pPr>
            <w:ins w:id="2519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0FF162" w14:textId="77777777" w:rsidR="0017239C" w:rsidRPr="00712406" w:rsidRDefault="0017239C" w:rsidP="004E6DA2">
            <w:pPr>
              <w:pStyle w:val="tabletext11"/>
              <w:jc w:val="right"/>
              <w:rPr>
                <w:ins w:id="2520" w:author="Author"/>
              </w:rPr>
            </w:pPr>
            <w:ins w:id="2521" w:author="Author">
              <w:r w:rsidRPr="00712406">
                <w:t>65,000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ABED4E" w14:textId="77777777" w:rsidR="0017239C" w:rsidRPr="00712406" w:rsidRDefault="0017239C" w:rsidP="004E6DA2">
            <w:pPr>
              <w:pStyle w:val="tabletext11"/>
              <w:jc w:val="center"/>
              <w:rPr>
                <w:ins w:id="252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8BBA5B9" w14:textId="77777777" w:rsidR="0017239C" w:rsidRPr="00712406" w:rsidRDefault="0017239C" w:rsidP="004E6DA2">
            <w:pPr>
              <w:pStyle w:val="tabletext11"/>
              <w:jc w:val="right"/>
              <w:rPr>
                <w:ins w:id="2523" w:author="Author"/>
              </w:rPr>
            </w:pPr>
            <w:ins w:id="2524" w:author="Author">
              <w:r w:rsidRPr="00712406">
                <w:t>13.79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31D182A0" w14:textId="77777777" w:rsidR="0017239C" w:rsidRPr="00712406" w:rsidRDefault="0017239C" w:rsidP="004E6DA2">
            <w:pPr>
              <w:pStyle w:val="tabletext11"/>
              <w:jc w:val="right"/>
              <w:rPr>
                <w:ins w:id="252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D8CF47D" w14:textId="77777777" w:rsidR="0017239C" w:rsidRPr="00712406" w:rsidRDefault="0017239C" w:rsidP="004E6DA2">
            <w:pPr>
              <w:pStyle w:val="tabletext11"/>
              <w:jc w:val="right"/>
              <w:rPr>
                <w:ins w:id="2526" w:author="Author"/>
              </w:rPr>
            </w:pPr>
            <w:ins w:id="2527" w:author="Author">
              <w:r w:rsidRPr="00712406">
                <w:t>8.28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38C3A60" w14:textId="77777777" w:rsidR="0017239C" w:rsidRPr="00712406" w:rsidRDefault="0017239C" w:rsidP="004E6DA2">
            <w:pPr>
              <w:pStyle w:val="tabletext11"/>
              <w:jc w:val="right"/>
              <w:rPr>
                <w:ins w:id="2528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A83BFC" w14:textId="77777777" w:rsidR="0017239C" w:rsidRPr="00712406" w:rsidRDefault="0017239C" w:rsidP="004E6DA2">
            <w:pPr>
              <w:pStyle w:val="tabletext11"/>
              <w:jc w:val="right"/>
              <w:rPr>
                <w:ins w:id="2529" w:author="Author"/>
              </w:rPr>
            </w:pPr>
            <w:ins w:id="2530" w:author="Author">
              <w:r w:rsidRPr="00712406">
                <w:t>6.21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1F47C" w14:textId="77777777" w:rsidR="0017239C" w:rsidRPr="00712406" w:rsidRDefault="0017239C" w:rsidP="004E6DA2">
            <w:pPr>
              <w:pStyle w:val="tabletext11"/>
              <w:jc w:val="right"/>
              <w:rPr>
                <w:ins w:id="253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5DD0CE4" w14:textId="77777777" w:rsidR="0017239C" w:rsidRPr="00712406" w:rsidRDefault="0017239C" w:rsidP="004E6DA2">
            <w:pPr>
              <w:pStyle w:val="tabletext11"/>
              <w:jc w:val="right"/>
              <w:rPr>
                <w:ins w:id="2532" w:author="Author"/>
              </w:rPr>
            </w:pPr>
            <w:ins w:id="2533" w:author="Author">
              <w:r w:rsidRPr="00712406">
                <w:t>22.95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C446A7B" w14:textId="77777777" w:rsidR="0017239C" w:rsidRPr="00712406" w:rsidRDefault="0017239C" w:rsidP="004E6DA2">
            <w:pPr>
              <w:pStyle w:val="tabletext11"/>
              <w:jc w:val="right"/>
              <w:rPr>
                <w:ins w:id="253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7B5E0D9" w14:textId="77777777" w:rsidR="0017239C" w:rsidRPr="00712406" w:rsidRDefault="0017239C" w:rsidP="004E6DA2">
            <w:pPr>
              <w:pStyle w:val="tabletext11"/>
              <w:jc w:val="right"/>
              <w:rPr>
                <w:ins w:id="2535" w:author="Author"/>
              </w:rPr>
            </w:pPr>
            <w:ins w:id="2536" w:author="Author">
              <w:r w:rsidRPr="00712406">
                <w:t>13.77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77FE1D1" w14:textId="77777777" w:rsidR="0017239C" w:rsidRPr="00712406" w:rsidRDefault="0017239C" w:rsidP="004E6DA2">
            <w:pPr>
              <w:pStyle w:val="tabletext11"/>
              <w:jc w:val="right"/>
              <w:rPr>
                <w:ins w:id="253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06C181" w14:textId="77777777" w:rsidR="0017239C" w:rsidRPr="00712406" w:rsidRDefault="0017239C" w:rsidP="004E6DA2">
            <w:pPr>
              <w:pStyle w:val="tabletext11"/>
              <w:jc w:val="right"/>
              <w:rPr>
                <w:ins w:id="2538" w:author="Author"/>
              </w:rPr>
            </w:pPr>
            <w:ins w:id="2539" w:author="Author">
              <w:r w:rsidRPr="00712406">
                <w:t>10.33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3A3CA4" w14:textId="77777777" w:rsidR="0017239C" w:rsidRPr="00712406" w:rsidRDefault="0017239C" w:rsidP="004E6DA2">
            <w:pPr>
              <w:pStyle w:val="tabletext11"/>
              <w:jc w:val="right"/>
              <w:rPr>
                <w:ins w:id="254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35440E" w14:textId="77777777" w:rsidR="0017239C" w:rsidRPr="00712406" w:rsidRDefault="0017239C" w:rsidP="004E6DA2">
            <w:pPr>
              <w:pStyle w:val="tabletext11"/>
              <w:jc w:val="right"/>
              <w:rPr>
                <w:ins w:id="2541" w:author="Author"/>
              </w:rPr>
            </w:pPr>
            <w:ins w:id="2542" w:author="Author">
              <w:r w:rsidRPr="00712406">
                <w:t>30.55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2580BD2E" w14:textId="77777777" w:rsidR="0017239C" w:rsidRPr="00712406" w:rsidRDefault="0017239C" w:rsidP="004E6DA2">
            <w:pPr>
              <w:pStyle w:val="tabletext11"/>
              <w:jc w:val="right"/>
              <w:rPr>
                <w:ins w:id="2543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6E65D5C" w14:textId="77777777" w:rsidR="0017239C" w:rsidRPr="00712406" w:rsidRDefault="0017239C" w:rsidP="004E6DA2">
            <w:pPr>
              <w:pStyle w:val="tabletext11"/>
              <w:jc w:val="right"/>
              <w:rPr>
                <w:ins w:id="2544" w:author="Author"/>
              </w:rPr>
            </w:pPr>
            <w:ins w:id="2545" w:author="Author">
              <w:r w:rsidRPr="00712406">
                <w:t>18.33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986F7B" w14:textId="77777777" w:rsidR="0017239C" w:rsidRPr="00712406" w:rsidRDefault="0017239C" w:rsidP="004E6DA2">
            <w:pPr>
              <w:pStyle w:val="tabletext11"/>
              <w:jc w:val="right"/>
              <w:rPr>
                <w:ins w:id="254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F9B274" w14:textId="77777777" w:rsidR="0017239C" w:rsidRPr="00712406" w:rsidRDefault="0017239C" w:rsidP="004E6DA2">
            <w:pPr>
              <w:pStyle w:val="tabletext11"/>
              <w:jc w:val="right"/>
              <w:rPr>
                <w:ins w:id="2547" w:author="Author"/>
              </w:rPr>
            </w:pPr>
            <w:ins w:id="2548" w:author="Author">
              <w:r w:rsidRPr="00712406">
                <w:t>13.75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3FCDC7" w14:textId="77777777" w:rsidR="0017239C" w:rsidRPr="00712406" w:rsidRDefault="0017239C" w:rsidP="004E6DA2">
            <w:pPr>
              <w:pStyle w:val="tabletext11"/>
              <w:jc w:val="right"/>
              <w:rPr>
                <w:ins w:id="254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C629A1" w14:textId="77777777" w:rsidR="0017239C" w:rsidRPr="00712406" w:rsidRDefault="0017239C" w:rsidP="004E6DA2">
            <w:pPr>
              <w:pStyle w:val="tabletext11"/>
              <w:jc w:val="right"/>
              <w:rPr>
                <w:ins w:id="2550" w:author="Author"/>
              </w:rPr>
            </w:pPr>
            <w:ins w:id="2551" w:author="Author">
              <w:r w:rsidRPr="00712406">
                <w:t>38.18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3D37D344" w14:textId="77777777" w:rsidR="0017239C" w:rsidRPr="00712406" w:rsidRDefault="0017239C" w:rsidP="004E6DA2">
            <w:pPr>
              <w:pStyle w:val="tabletext11"/>
              <w:jc w:val="right"/>
              <w:rPr>
                <w:ins w:id="255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21B0A003" w14:textId="77777777" w:rsidR="0017239C" w:rsidRPr="00712406" w:rsidRDefault="0017239C" w:rsidP="004E6DA2">
            <w:pPr>
              <w:pStyle w:val="tabletext11"/>
              <w:jc w:val="right"/>
              <w:rPr>
                <w:ins w:id="2553" w:author="Author"/>
              </w:rPr>
            </w:pPr>
            <w:ins w:id="2554" w:author="Author">
              <w:r w:rsidRPr="00712406">
                <w:t>22.91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FF7516F" w14:textId="77777777" w:rsidR="0017239C" w:rsidRPr="00712406" w:rsidRDefault="0017239C" w:rsidP="004E6DA2">
            <w:pPr>
              <w:pStyle w:val="tabletext11"/>
              <w:jc w:val="right"/>
              <w:rPr>
                <w:ins w:id="255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FBC799" w14:textId="77777777" w:rsidR="0017239C" w:rsidRPr="00712406" w:rsidRDefault="0017239C" w:rsidP="004E6DA2">
            <w:pPr>
              <w:pStyle w:val="tabletext11"/>
              <w:jc w:val="right"/>
              <w:rPr>
                <w:ins w:id="2556" w:author="Author"/>
              </w:rPr>
            </w:pPr>
            <w:ins w:id="2557" w:author="Author">
              <w:r w:rsidRPr="00712406">
                <w:t>17.18</w:t>
              </w:r>
            </w:ins>
          </w:p>
        </w:tc>
      </w:tr>
      <w:tr w:rsidR="0017239C" w:rsidRPr="00712406" w14:paraId="52874E27" w14:textId="77777777" w:rsidTr="004E6DA2">
        <w:trPr>
          <w:cantSplit/>
          <w:trHeight w:val="190"/>
          <w:ins w:id="2558" w:author="Author"/>
        </w:trPr>
        <w:tc>
          <w:tcPr>
            <w:tcW w:w="200" w:type="dxa"/>
          </w:tcPr>
          <w:p w14:paraId="28DF51D6" w14:textId="77777777" w:rsidR="0017239C" w:rsidRPr="00712406" w:rsidRDefault="0017239C" w:rsidP="004E6DA2">
            <w:pPr>
              <w:pStyle w:val="tabletext11"/>
              <w:rPr>
                <w:ins w:id="2559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533E95" w14:textId="77777777" w:rsidR="0017239C" w:rsidRPr="00712406" w:rsidRDefault="0017239C" w:rsidP="004E6DA2">
            <w:pPr>
              <w:pStyle w:val="tabletext11"/>
              <w:rPr>
                <w:ins w:id="2560" w:author="Author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94AAAE" w14:textId="77777777" w:rsidR="0017239C" w:rsidRPr="00712406" w:rsidRDefault="0017239C" w:rsidP="004E6DA2">
            <w:pPr>
              <w:pStyle w:val="tabletext11"/>
              <w:tabs>
                <w:tab w:val="decimal" w:pos="1360"/>
              </w:tabs>
              <w:rPr>
                <w:ins w:id="2561" w:author="Author"/>
              </w:rPr>
            </w:pPr>
            <w:ins w:id="2562" w:author="Author">
              <w:r w:rsidRPr="00712406">
                <w:t>Over $65,000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6492CE" w14:textId="77777777" w:rsidR="0017239C" w:rsidRPr="00712406" w:rsidRDefault="0017239C" w:rsidP="004E6DA2">
            <w:pPr>
              <w:pStyle w:val="tabletext11"/>
              <w:jc w:val="center"/>
              <w:rPr>
                <w:ins w:id="2563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D60A826" w14:textId="77777777" w:rsidR="0017239C" w:rsidRPr="00712406" w:rsidRDefault="0017239C" w:rsidP="004E6DA2">
            <w:pPr>
              <w:pStyle w:val="tabletext11"/>
              <w:jc w:val="right"/>
              <w:rPr>
                <w:ins w:id="2564" w:author="Author"/>
              </w:rPr>
            </w:pPr>
            <w:ins w:id="2565" w:author="Author">
              <w:r w:rsidRPr="00712406">
                <w:t>17.26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001FA64E" w14:textId="77777777" w:rsidR="0017239C" w:rsidRPr="00712406" w:rsidRDefault="0017239C" w:rsidP="004E6DA2">
            <w:pPr>
              <w:pStyle w:val="tabletext11"/>
              <w:jc w:val="right"/>
              <w:rPr>
                <w:ins w:id="256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93BB269" w14:textId="77777777" w:rsidR="0017239C" w:rsidRPr="00712406" w:rsidRDefault="0017239C" w:rsidP="004E6DA2">
            <w:pPr>
              <w:pStyle w:val="tabletext11"/>
              <w:jc w:val="right"/>
              <w:rPr>
                <w:ins w:id="2567" w:author="Author"/>
              </w:rPr>
            </w:pPr>
            <w:ins w:id="2568" w:author="Author">
              <w:r w:rsidRPr="00712406">
                <w:t>10.36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384933" w14:textId="77777777" w:rsidR="0017239C" w:rsidRPr="00712406" w:rsidRDefault="0017239C" w:rsidP="004E6DA2">
            <w:pPr>
              <w:pStyle w:val="tabletext11"/>
              <w:jc w:val="right"/>
              <w:rPr>
                <w:ins w:id="2569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5D16B3" w14:textId="77777777" w:rsidR="0017239C" w:rsidRPr="00712406" w:rsidRDefault="0017239C" w:rsidP="004E6DA2">
            <w:pPr>
              <w:pStyle w:val="tabletext11"/>
              <w:jc w:val="right"/>
              <w:rPr>
                <w:ins w:id="2570" w:author="Author"/>
              </w:rPr>
            </w:pPr>
            <w:ins w:id="2571" w:author="Author">
              <w:r w:rsidRPr="00712406">
                <w:t>7.77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3C9D75" w14:textId="77777777" w:rsidR="0017239C" w:rsidRPr="00712406" w:rsidRDefault="0017239C" w:rsidP="004E6DA2">
            <w:pPr>
              <w:pStyle w:val="tabletext11"/>
              <w:jc w:val="right"/>
              <w:rPr>
                <w:ins w:id="257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714F79" w14:textId="77777777" w:rsidR="0017239C" w:rsidRPr="00712406" w:rsidRDefault="0017239C" w:rsidP="004E6DA2">
            <w:pPr>
              <w:pStyle w:val="tabletext11"/>
              <w:jc w:val="right"/>
              <w:rPr>
                <w:ins w:id="2573" w:author="Author"/>
              </w:rPr>
            </w:pPr>
            <w:ins w:id="2574" w:author="Author">
              <w:r w:rsidRPr="00712406">
                <w:t>28.71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380290C0" w14:textId="77777777" w:rsidR="0017239C" w:rsidRPr="00712406" w:rsidRDefault="0017239C" w:rsidP="004E6DA2">
            <w:pPr>
              <w:pStyle w:val="tabletext11"/>
              <w:jc w:val="right"/>
              <w:rPr>
                <w:ins w:id="257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577EDA4" w14:textId="77777777" w:rsidR="0017239C" w:rsidRPr="00712406" w:rsidRDefault="0017239C" w:rsidP="004E6DA2">
            <w:pPr>
              <w:pStyle w:val="tabletext11"/>
              <w:jc w:val="right"/>
              <w:rPr>
                <w:ins w:id="2576" w:author="Author"/>
              </w:rPr>
            </w:pPr>
            <w:ins w:id="2577" w:author="Author">
              <w:r w:rsidRPr="00712406">
                <w:t>17.23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E488E3" w14:textId="77777777" w:rsidR="0017239C" w:rsidRPr="00712406" w:rsidRDefault="0017239C" w:rsidP="004E6DA2">
            <w:pPr>
              <w:pStyle w:val="tabletext11"/>
              <w:jc w:val="right"/>
              <w:rPr>
                <w:ins w:id="257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646446" w14:textId="77777777" w:rsidR="0017239C" w:rsidRPr="00712406" w:rsidRDefault="0017239C" w:rsidP="004E6DA2">
            <w:pPr>
              <w:pStyle w:val="tabletext11"/>
              <w:jc w:val="right"/>
              <w:rPr>
                <w:ins w:id="2579" w:author="Author"/>
              </w:rPr>
            </w:pPr>
            <w:ins w:id="2580" w:author="Author">
              <w:r w:rsidRPr="00712406">
                <w:t>28.71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67BC5A" w14:textId="77777777" w:rsidR="0017239C" w:rsidRPr="00712406" w:rsidRDefault="0017239C" w:rsidP="004E6DA2">
            <w:pPr>
              <w:pStyle w:val="tabletext11"/>
              <w:jc w:val="right"/>
              <w:rPr>
                <w:ins w:id="258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B1AA53" w14:textId="77777777" w:rsidR="0017239C" w:rsidRPr="00712406" w:rsidRDefault="0017239C" w:rsidP="004E6DA2">
            <w:pPr>
              <w:pStyle w:val="tabletext11"/>
              <w:jc w:val="right"/>
              <w:rPr>
                <w:ins w:id="2582" w:author="Author"/>
              </w:rPr>
            </w:pPr>
            <w:ins w:id="2583" w:author="Author">
              <w:r w:rsidRPr="00712406">
                <w:t>38.18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54E02611" w14:textId="77777777" w:rsidR="0017239C" w:rsidRPr="00712406" w:rsidRDefault="0017239C" w:rsidP="004E6DA2">
            <w:pPr>
              <w:pStyle w:val="tabletext11"/>
              <w:jc w:val="right"/>
              <w:rPr>
                <w:ins w:id="258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362133F1" w14:textId="77777777" w:rsidR="0017239C" w:rsidRPr="00712406" w:rsidRDefault="0017239C" w:rsidP="004E6DA2">
            <w:pPr>
              <w:pStyle w:val="tabletext11"/>
              <w:jc w:val="right"/>
              <w:rPr>
                <w:ins w:id="2585" w:author="Author"/>
              </w:rPr>
            </w:pPr>
            <w:ins w:id="2586" w:author="Author">
              <w:r w:rsidRPr="00712406">
                <w:t>22.91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D26F41" w14:textId="77777777" w:rsidR="0017239C" w:rsidRPr="00712406" w:rsidRDefault="0017239C" w:rsidP="004E6DA2">
            <w:pPr>
              <w:pStyle w:val="tabletext11"/>
              <w:jc w:val="right"/>
              <w:rPr>
                <w:ins w:id="258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02EE20" w14:textId="77777777" w:rsidR="0017239C" w:rsidRPr="00712406" w:rsidRDefault="0017239C" w:rsidP="004E6DA2">
            <w:pPr>
              <w:pStyle w:val="tabletext11"/>
              <w:jc w:val="right"/>
              <w:rPr>
                <w:ins w:id="2588" w:author="Author"/>
              </w:rPr>
            </w:pPr>
            <w:ins w:id="2589" w:author="Author">
              <w:r w:rsidRPr="00712406">
                <w:t>17.18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760F79" w14:textId="77777777" w:rsidR="0017239C" w:rsidRPr="00712406" w:rsidRDefault="0017239C" w:rsidP="004E6DA2">
            <w:pPr>
              <w:pStyle w:val="tabletext11"/>
              <w:jc w:val="right"/>
              <w:rPr>
                <w:ins w:id="259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3C8A99" w14:textId="77777777" w:rsidR="0017239C" w:rsidRPr="00712406" w:rsidRDefault="0017239C" w:rsidP="004E6DA2">
            <w:pPr>
              <w:pStyle w:val="tabletext11"/>
              <w:jc w:val="right"/>
              <w:rPr>
                <w:ins w:id="2591" w:author="Author"/>
              </w:rPr>
            </w:pPr>
            <w:ins w:id="2592" w:author="Author">
              <w:r w:rsidRPr="00712406">
                <w:t>47.72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729DC9CC" w14:textId="77777777" w:rsidR="0017239C" w:rsidRPr="00712406" w:rsidRDefault="0017239C" w:rsidP="004E6DA2">
            <w:pPr>
              <w:pStyle w:val="tabletext11"/>
              <w:jc w:val="right"/>
              <w:rPr>
                <w:ins w:id="2593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2A539C7C" w14:textId="77777777" w:rsidR="0017239C" w:rsidRPr="00712406" w:rsidRDefault="0017239C" w:rsidP="004E6DA2">
            <w:pPr>
              <w:pStyle w:val="tabletext11"/>
              <w:jc w:val="right"/>
              <w:rPr>
                <w:ins w:id="2594" w:author="Author"/>
              </w:rPr>
            </w:pPr>
            <w:ins w:id="2595" w:author="Author">
              <w:r w:rsidRPr="00712406">
                <w:t>29.63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A700CF" w14:textId="77777777" w:rsidR="0017239C" w:rsidRPr="00712406" w:rsidRDefault="0017239C" w:rsidP="004E6DA2">
            <w:pPr>
              <w:pStyle w:val="tabletext11"/>
              <w:jc w:val="right"/>
              <w:rPr>
                <w:ins w:id="259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D6F524" w14:textId="77777777" w:rsidR="0017239C" w:rsidRPr="00712406" w:rsidRDefault="0017239C" w:rsidP="004E6DA2">
            <w:pPr>
              <w:pStyle w:val="tabletext11"/>
              <w:jc w:val="right"/>
              <w:rPr>
                <w:ins w:id="2597" w:author="Author"/>
              </w:rPr>
            </w:pPr>
            <w:ins w:id="2598" w:author="Author">
              <w:r w:rsidRPr="00712406">
                <w:t>21.48</w:t>
              </w:r>
            </w:ins>
          </w:p>
        </w:tc>
      </w:tr>
    </w:tbl>
    <w:p w14:paraId="2BCE138C" w14:textId="77777777" w:rsidR="0017239C" w:rsidRPr="00712406" w:rsidRDefault="0017239C" w:rsidP="0017239C">
      <w:pPr>
        <w:pStyle w:val="tablecaption"/>
        <w:rPr>
          <w:ins w:id="2599" w:author="Author"/>
        </w:rPr>
      </w:pPr>
      <w:ins w:id="2600" w:author="Author">
        <w:r w:rsidRPr="00712406">
          <w:t>Table 249.M.1.(LC) Individual Coverage Drive-away Collision Loss Costs</w:t>
        </w:r>
      </w:ins>
    </w:p>
    <w:p w14:paraId="1BD0B27C" w14:textId="77777777" w:rsidR="0017239C" w:rsidRPr="00712406" w:rsidRDefault="0017239C" w:rsidP="0017239C">
      <w:pPr>
        <w:pStyle w:val="isonormal"/>
        <w:rPr>
          <w:ins w:id="2601" w:author="Author"/>
        </w:rPr>
      </w:pPr>
    </w:p>
    <w:p w14:paraId="305C039C" w14:textId="77777777" w:rsidR="0017239C" w:rsidRPr="00712406" w:rsidRDefault="0017239C">
      <w:pPr>
        <w:pStyle w:val="space8"/>
        <w:rPr>
          <w:ins w:id="2602" w:author="Author"/>
        </w:rPr>
        <w:pPrChange w:id="2603" w:author="Author">
          <w:pPr>
            <w:pStyle w:val="isonormal"/>
          </w:pPr>
        </w:pPrChange>
      </w:pPr>
    </w:p>
    <w:tbl>
      <w:tblPr>
        <w:tblW w:w="10280" w:type="dxa"/>
        <w:tblInd w:w="-11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0"/>
        <w:gridCol w:w="760"/>
        <w:gridCol w:w="200"/>
        <w:gridCol w:w="660"/>
        <w:gridCol w:w="140"/>
        <w:gridCol w:w="560"/>
        <w:gridCol w:w="140"/>
        <w:gridCol w:w="560"/>
        <w:gridCol w:w="140"/>
        <w:gridCol w:w="4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  <w:gridCol w:w="140"/>
        <w:gridCol w:w="560"/>
      </w:tblGrid>
      <w:tr w:rsidR="0017239C" w:rsidRPr="00712406" w14:paraId="39DB1673" w14:textId="77777777" w:rsidTr="004E6DA2">
        <w:trPr>
          <w:cantSplit/>
          <w:trHeight w:val="190"/>
          <w:ins w:id="2604" w:author="Author"/>
        </w:trPr>
        <w:tc>
          <w:tcPr>
            <w:tcW w:w="200" w:type="dxa"/>
          </w:tcPr>
          <w:p w14:paraId="550332DD" w14:textId="77777777" w:rsidR="0017239C" w:rsidRPr="00712406" w:rsidRDefault="0017239C" w:rsidP="004E6DA2">
            <w:pPr>
              <w:pStyle w:val="tablehead"/>
              <w:rPr>
                <w:ins w:id="2605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33527" w14:textId="77777777" w:rsidR="0017239C" w:rsidRPr="00712406" w:rsidRDefault="0017239C" w:rsidP="004E6DA2">
            <w:pPr>
              <w:pStyle w:val="tablehead"/>
              <w:rPr>
                <w:ins w:id="2606" w:author="Author"/>
              </w:rPr>
            </w:pPr>
            <w:ins w:id="2607" w:author="Author">
              <w:r w:rsidRPr="00712406">
                <w:t>Blanket Coverage Drive-away Collision Per Car, Per Trip</w:t>
              </w:r>
            </w:ins>
          </w:p>
        </w:tc>
      </w:tr>
      <w:tr w:rsidR="0017239C" w:rsidRPr="00712406" w14:paraId="44486EDE" w14:textId="77777777" w:rsidTr="004E6DA2">
        <w:trPr>
          <w:cantSplit/>
          <w:trHeight w:val="190"/>
          <w:ins w:id="2608" w:author="Author"/>
        </w:trPr>
        <w:tc>
          <w:tcPr>
            <w:tcW w:w="200" w:type="dxa"/>
          </w:tcPr>
          <w:p w14:paraId="24F9083B" w14:textId="77777777" w:rsidR="0017239C" w:rsidRPr="00712406" w:rsidRDefault="0017239C" w:rsidP="004E6DA2">
            <w:pPr>
              <w:pStyle w:val="tablehead"/>
              <w:rPr>
                <w:ins w:id="2609" w:author="Author"/>
              </w:rPr>
            </w:pPr>
          </w:p>
        </w:tc>
        <w:tc>
          <w:tcPr>
            <w:tcW w:w="178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0BD79BB" w14:textId="77777777" w:rsidR="0017239C" w:rsidRPr="00712406" w:rsidRDefault="0017239C" w:rsidP="004E6DA2">
            <w:pPr>
              <w:pStyle w:val="tablehead"/>
              <w:rPr>
                <w:ins w:id="2610" w:author="Author"/>
              </w:rPr>
            </w:pPr>
            <w:ins w:id="2611" w:author="Author">
              <w:r w:rsidRPr="00712406">
                <w:t>Price New</w:t>
              </w:r>
            </w:ins>
            <w:r w:rsidRPr="00712406">
              <w:br/>
            </w:r>
            <w:ins w:id="2612" w:author="Author">
              <w:r w:rsidRPr="00712406">
                <w:t>At Factory</w:t>
              </w:r>
            </w:ins>
            <w:r w:rsidRPr="00712406">
              <w:br/>
            </w:r>
            <w:ins w:id="2613" w:author="Author">
              <w:r w:rsidRPr="00712406">
                <w:t>To Dealer</w:t>
              </w:r>
            </w:ins>
          </w:p>
        </w:tc>
        <w:tc>
          <w:tcPr>
            <w:tcW w:w="8300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3BA8B" w14:textId="77777777" w:rsidR="0017239C" w:rsidRPr="00712406" w:rsidRDefault="0017239C" w:rsidP="004E6DA2">
            <w:pPr>
              <w:pStyle w:val="tablehead"/>
              <w:rPr>
                <w:ins w:id="2614" w:author="Author"/>
              </w:rPr>
            </w:pPr>
            <w:ins w:id="2615" w:author="Author">
              <w:r w:rsidRPr="00712406">
                <w:t>Loss Costs For Mileage And Deductible – All Territories, Types, Makes And Age Groups</w:t>
              </w:r>
            </w:ins>
          </w:p>
        </w:tc>
      </w:tr>
      <w:tr w:rsidR="0017239C" w:rsidRPr="00712406" w14:paraId="56F8D7FE" w14:textId="77777777" w:rsidTr="004E6DA2">
        <w:trPr>
          <w:cantSplit/>
          <w:trHeight w:val="190"/>
          <w:ins w:id="2616" w:author="Author"/>
        </w:trPr>
        <w:tc>
          <w:tcPr>
            <w:tcW w:w="200" w:type="dxa"/>
          </w:tcPr>
          <w:p w14:paraId="29D21025" w14:textId="77777777" w:rsidR="0017239C" w:rsidRPr="00712406" w:rsidRDefault="0017239C" w:rsidP="004E6DA2">
            <w:pPr>
              <w:pStyle w:val="tablehead"/>
              <w:rPr>
                <w:ins w:id="2617" w:author="Author"/>
              </w:rPr>
            </w:pPr>
          </w:p>
        </w:tc>
        <w:tc>
          <w:tcPr>
            <w:tcW w:w="178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C21894" w14:textId="77777777" w:rsidR="0017239C" w:rsidRPr="00712406" w:rsidRDefault="0017239C" w:rsidP="004E6DA2">
            <w:pPr>
              <w:pStyle w:val="tablehead"/>
              <w:rPr>
                <w:ins w:id="2618" w:author="Author"/>
              </w:rPr>
            </w:pPr>
          </w:p>
        </w:tc>
        <w:tc>
          <w:tcPr>
            <w:tcW w:w="2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5EE5D" w14:textId="77777777" w:rsidR="0017239C" w:rsidRPr="00712406" w:rsidRDefault="0017239C" w:rsidP="004E6DA2">
            <w:pPr>
              <w:pStyle w:val="tablehead"/>
              <w:rPr>
                <w:ins w:id="2619" w:author="Author"/>
              </w:rPr>
            </w:pPr>
            <w:ins w:id="2620" w:author="Author">
              <w:r w:rsidRPr="00712406">
                <w:t>51 – 500 Miles</w:t>
              </w:r>
            </w:ins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61E5B" w14:textId="77777777" w:rsidR="0017239C" w:rsidRPr="00712406" w:rsidRDefault="0017239C" w:rsidP="004E6DA2">
            <w:pPr>
              <w:pStyle w:val="tablehead"/>
              <w:rPr>
                <w:ins w:id="2621" w:author="Author"/>
              </w:rPr>
            </w:pPr>
            <w:ins w:id="2622" w:author="Author">
              <w:r w:rsidRPr="00712406">
                <w:t>501 – 1,000 Miles</w:t>
              </w:r>
            </w:ins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76838" w14:textId="77777777" w:rsidR="0017239C" w:rsidRPr="00712406" w:rsidRDefault="0017239C" w:rsidP="004E6DA2">
            <w:pPr>
              <w:pStyle w:val="tablehead"/>
              <w:rPr>
                <w:ins w:id="2623" w:author="Author"/>
              </w:rPr>
            </w:pPr>
            <w:ins w:id="2624" w:author="Author">
              <w:r w:rsidRPr="00712406">
                <w:t>1,001 – 1,500 Miles</w:t>
              </w:r>
            </w:ins>
          </w:p>
        </w:tc>
        <w:tc>
          <w:tcPr>
            <w:tcW w:w="21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6110D" w14:textId="77777777" w:rsidR="0017239C" w:rsidRPr="00712406" w:rsidRDefault="0017239C" w:rsidP="004E6DA2">
            <w:pPr>
              <w:pStyle w:val="tablehead"/>
              <w:rPr>
                <w:ins w:id="2625" w:author="Author"/>
              </w:rPr>
            </w:pPr>
            <w:ins w:id="2626" w:author="Author">
              <w:r w:rsidRPr="00712406">
                <w:t>Over 1,500 Miles</w:t>
              </w:r>
            </w:ins>
          </w:p>
        </w:tc>
      </w:tr>
      <w:tr w:rsidR="0017239C" w:rsidRPr="00712406" w14:paraId="2754F7F9" w14:textId="77777777" w:rsidTr="004E6DA2">
        <w:trPr>
          <w:cantSplit/>
          <w:trHeight w:val="190"/>
          <w:ins w:id="2627" w:author="Author"/>
        </w:trPr>
        <w:tc>
          <w:tcPr>
            <w:tcW w:w="200" w:type="dxa"/>
          </w:tcPr>
          <w:p w14:paraId="238314ED" w14:textId="77777777" w:rsidR="0017239C" w:rsidRPr="00712406" w:rsidRDefault="0017239C" w:rsidP="004E6DA2">
            <w:pPr>
              <w:pStyle w:val="tablehead"/>
              <w:rPr>
                <w:ins w:id="2628" w:author="Author"/>
              </w:rPr>
            </w:pPr>
          </w:p>
        </w:tc>
        <w:tc>
          <w:tcPr>
            <w:tcW w:w="178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C67FEB" w14:textId="77777777" w:rsidR="0017239C" w:rsidRPr="00712406" w:rsidRDefault="0017239C" w:rsidP="004E6DA2">
            <w:pPr>
              <w:pStyle w:val="tablehead"/>
              <w:rPr>
                <w:ins w:id="2629" w:author="Author"/>
              </w:rPr>
            </w:pP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8264093" w14:textId="77777777" w:rsidR="0017239C" w:rsidRPr="00712406" w:rsidRDefault="0017239C" w:rsidP="004E6DA2">
            <w:pPr>
              <w:pStyle w:val="tablehead"/>
              <w:tabs>
                <w:tab w:val="decimal" w:pos="360"/>
              </w:tabs>
              <w:rPr>
                <w:ins w:id="2630" w:author="Author"/>
              </w:rPr>
            </w:pPr>
            <w:ins w:id="2631" w:author="Author">
              <w:r w:rsidRPr="00712406">
                <w:t>$100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</w:tcBorders>
          </w:tcPr>
          <w:p w14:paraId="2E8817F4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32" w:author="Author"/>
              </w:rPr>
            </w:pPr>
            <w:ins w:id="2633" w:author="Author">
              <w:r w:rsidRPr="00712406">
                <w:t>$250</w:t>
              </w:r>
            </w:ins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0BA93C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34" w:author="Author"/>
              </w:rPr>
            </w:pPr>
            <w:ins w:id="2635" w:author="Author">
              <w:r w:rsidRPr="00712406">
                <w:t>$500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868221C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36" w:author="Author"/>
              </w:rPr>
            </w:pPr>
            <w:ins w:id="2637" w:author="Author">
              <w:r w:rsidRPr="00712406">
                <w:t>$100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</w:tcBorders>
          </w:tcPr>
          <w:p w14:paraId="4DF178AB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38" w:author="Author"/>
              </w:rPr>
            </w:pPr>
            <w:ins w:id="2639" w:author="Author">
              <w:r w:rsidRPr="00712406">
                <w:t>$250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AF128F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40" w:author="Author"/>
              </w:rPr>
            </w:pPr>
            <w:ins w:id="2641" w:author="Author">
              <w:r w:rsidRPr="00712406">
                <w:t>$500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E67DB01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42" w:author="Author"/>
              </w:rPr>
            </w:pPr>
            <w:ins w:id="2643" w:author="Author">
              <w:r w:rsidRPr="00712406">
                <w:t>$100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</w:tcBorders>
          </w:tcPr>
          <w:p w14:paraId="61499425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44" w:author="Author"/>
              </w:rPr>
            </w:pPr>
            <w:ins w:id="2645" w:author="Author">
              <w:r w:rsidRPr="00712406">
                <w:t>$250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C54707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46" w:author="Author"/>
              </w:rPr>
            </w:pPr>
            <w:ins w:id="2647" w:author="Author">
              <w:r w:rsidRPr="00712406">
                <w:t>$500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142AD7C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48" w:author="Author"/>
              </w:rPr>
            </w:pPr>
            <w:ins w:id="2649" w:author="Author">
              <w:r w:rsidRPr="00712406">
                <w:t>$100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</w:tcBorders>
          </w:tcPr>
          <w:p w14:paraId="06065501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50" w:author="Author"/>
              </w:rPr>
            </w:pPr>
            <w:ins w:id="2651" w:author="Author">
              <w:r w:rsidRPr="00712406">
                <w:t>$250</w:t>
              </w:r>
            </w:ins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F7AA81" w14:textId="77777777" w:rsidR="0017239C" w:rsidRPr="00712406" w:rsidRDefault="0017239C" w:rsidP="004E6DA2">
            <w:pPr>
              <w:pStyle w:val="tablehead"/>
              <w:tabs>
                <w:tab w:val="decimal" w:pos="500"/>
              </w:tabs>
              <w:jc w:val="left"/>
              <w:rPr>
                <w:ins w:id="2652" w:author="Author"/>
              </w:rPr>
            </w:pPr>
            <w:ins w:id="2653" w:author="Author">
              <w:r w:rsidRPr="00712406">
                <w:t>$500</w:t>
              </w:r>
            </w:ins>
          </w:p>
        </w:tc>
      </w:tr>
      <w:tr w:rsidR="0017239C" w:rsidRPr="00712406" w14:paraId="130512C0" w14:textId="77777777" w:rsidTr="004E6DA2">
        <w:trPr>
          <w:cantSplit/>
          <w:trHeight w:val="190"/>
          <w:ins w:id="2654" w:author="Author"/>
        </w:trPr>
        <w:tc>
          <w:tcPr>
            <w:tcW w:w="200" w:type="dxa"/>
          </w:tcPr>
          <w:p w14:paraId="01B9CE86" w14:textId="77777777" w:rsidR="0017239C" w:rsidRPr="00712406" w:rsidRDefault="0017239C" w:rsidP="004E6DA2">
            <w:pPr>
              <w:pStyle w:val="tabletext11"/>
              <w:rPr>
                <w:ins w:id="2655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348D98" w14:textId="77777777" w:rsidR="0017239C" w:rsidRPr="00712406" w:rsidRDefault="0017239C" w:rsidP="004E6DA2">
            <w:pPr>
              <w:pStyle w:val="tabletext11"/>
              <w:rPr>
                <w:ins w:id="2656" w:author="Author"/>
              </w:rPr>
            </w:pPr>
            <w:ins w:id="2657" w:author="Author">
              <w:r w:rsidRPr="00712406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B28F2CA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658" w:author="Author"/>
              </w:rPr>
            </w:pPr>
            <w:ins w:id="2659" w:author="Author">
              <w:r w:rsidRPr="00712406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CF6EF72" w14:textId="77777777" w:rsidR="0017239C" w:rsidRPr="00712406" w:rsidRDefault="0017239C" w:rsidP="004E6DA2">
            <w:pPr>
              <w:pStyle w:val="tabletext11"/>
              <w:rPr>
                <w:ins w:id="2660" w:author="Author"/>
              </w:rPr>
            </w:pPr>
            <w:ins w:id="2661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4CCDDD" w14:textId="77777777" w:rsidR="0017239C" w:rsidRPr="00712406" w:rsidRDefault="0017239C" w:rsidP="004E6DA2">
            <w:pPr>
              <w:pStyle w:val="tabletext11"/>
              <w:jc w:val="right"/>
              <w:rPr>
                <w:ins w:id="2662" w:author="Author"/>
              </w:rPr>
            </w:pPr>
            <w:ins w:id="2663" w:author="Author">
              <w:r w:rsidRPr="00712406">
                <w:t>7,500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2953D" w14:textId="77777777" w:rsidR="0017239C" w:rsidRPr="00712406" w:rsidRDefault="0017239C" w:rsidP="004E6DA2">
            <w:pPr>
              <w:pStyle w:val="tabletext11"/>
              <w:jc w:val="right"/>
              <w:rPr>
                <w:ins w:id="2664" w:author="Author"/>
              </w:rPr>
            </w:pPr>
            <w:ins w:id="2665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DA42BF6" w14:textId="77777777" w:rsidR="0017239C" w:rsidRPr="00712406" w:rsidRDefault="0017239C" w:rsidP="004E6DA2">
            <w:pPr>
              <w:pStyle w:val="tabletext11"/>
              <w:jc w:val="right"/>
              <w:rPr>
                <w:ins w:id="2666" w:author="Author"/>
              </w:rPr>
            </w:pPr>
            <w:ins w:id="2667" w:author="Author">
              <w:r w:rsidRPr="00712406">
                <w:t>2.07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7E375E4C" w14:textId="77777777" w:rsidR="0017239C" w:rsidRPr="00712406" w:rsidRDefault="0017239C" w:rsidP="004E6DA2">
            <w:pPr>
              <w:pStyle w:val="tabletext11"/>
              <w:jc w:val="right"/>
              <w:rPr>
                <w:ins w:id="2668" w:author="Author"/>
              </w:rPr>
            </w:pPr>
            <w:ins w:id="2669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2D2972F6" w14:textId="77777777" w:rsidR="0017239C" w:rsidRPr="00712406" w:rsidRDefault="0017239C" w:rsidP="004E6DA2">
            <w:pPr>
              <w:pStyle w:val="tabletext11"/>
              <w:jc w:val="right"/>
              <w:rPr>
                <w:ins w:id="2670" w:author="Author"/>
              </w:rPr>
            </w:pPr>
            <w:ins w:id="2671" w:author="Author">
              <w:r w:rsidRPr="00712406">
                <w:t>1.25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2C09D5" w14:textId="77777777" w:rsidR="0017239C" w:rsidRPr="00712406" w:rsidRDefault="0017239C" w:rsidP="004E6DA2">
            <w:pPr>
              <w:pStyle w:val="tabletext11"/>
              <w:jc w:val="right"/>
              <w:rPr>
                <w:ins w:id="2672" w:author="Author"/>
              </w:rPr>
            </w:pPr>
            <w:ins w:id="2673" w:author="Author">
              <w:r w:rsidRPr="00712406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81E846" w14:textId="77777777" w:rsidR="0017239C" w:rsidRPr="00712406" w:rsidRDefault="0017239C" w:rsidP="004E6DA2">
            <w:pPr>
              <w:pStyle w:val="tabletext11"/>
              <w:jc w:val="right"/>
              <w:rPr>
                <w:ins w:id="2674" w:author="Author"/>
              </w:rPr>
            </w:pPr>
            <w:ins w:id="2675" w:author="Author">
              <w:r w:rsidRPr="00712406">
                <w:t>0.93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B8B299" w14:textId="77777777" w:rsidR="0017239C" w:rsidRPr="00712406" w:rsidRDefault="0017239C" w:rsidP="004E6DA2">
            <w:pPr>
              <w:pStyle w:val="tabletext11"/>
              <w:jc w:val="right"/>
              <w:rPr>
                <w:ins w:id="2676" w:author="Author"/>
              </w:rPr>
            </w:pPr>
            <w:ins w:id="2677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8A88A72" w14:textId="77777777" w:rsidR="0017239C" w:rsidRPr="00712406" w:rsidRDefault="0017239C" w:rsidP="004E6DA2">
            <w:pPr>
              <w:pStyle w:val="tabletext11"/>
              <w:jc w:val="right"/>
              <w:rPr>
                <w:ins w:id="2678" w:author="Author"/>
              </w:rPr>
            </w:pPr>
            <w:ins w:id="2679" w:author="Author">
              <w:r w:rsidRPr="00712406">
                <w:t>3.39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74D422C9" w14:textId="77777777" w:rsidR="0017239C" w:rsidRPr="00712406" w:rsidRDefault="0017239C" w:rsidP="004E6DA2">
            <w:pPr>
              <w:pStyle w:val="tabletext11"/>
              <w:jc w:val="right"/>
              <w:rPr>
                <w:ins w:id="2680" w:author="Author"/>
              </w:rPr>
            </w:pPr>
            <w:ins w:id="2681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9475E1A" w14:textId="77777777" w:rsidR="0017239C" w:rsidRPr="00712406" w:rsidRDefault="0017239C" w:rsidP="004E6DA2">
            <w:pPr>
              <w:pStyle w:val="tabletext11"/>
              <w:jc w:val="right"/>
              <w:rPr>
                <w:ins w:id="2682" w:author="Author"/>
              </w:rPr>
            </w:pPr>
            <w:ins w:id="2683" w:author="Author">
              <w:r w:rsidRPr="00712406">
                <w:t>2.02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1F1C046" w14:textId="77777777" w:rsidR="0017239C" w:rsidRPr="00712406" w:rsidRDefault="0017239C" w:rsidP="004E6DA2">
            <w:pPr>
              <w:pStyle w:val="tabletext11"/>
              <w:jc w:val="right"/>
              <w:rPr>
                <w:ins w:id="2684" w:author="Author"/>
              </w:rPr>
            </w:pPr>
            <w:ins w:id="2685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69F315" w14:textId="77777777" w:rsidR="0017239C" w:rsidRPr="00712406" w:rsidRDefault="0017239C" w:rsidP="004E6DA2">
            <w:pPr>
              <w:pStyle w:val="tabletext11"/>
              <w:jc w:val="right"/>
              <w:rPr>
                <w:ins w:id="2686" w:author="Author"/>
              </w:rPr>
            </w:pPr>
            <w:ins w:id="2687" w:author="Author">
              <w:r w:rsidRPr="00712406">
                <w:t>1.53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9F2234" w14:textId="77777777" w:rsidR="0017239C" w:rsidRPr="00712406" w:rsidRDefault="0017239C" w:rsidP="004E6DA2">
            <w:pPr>
              <w:pStyle w:val="tabletext11"/>
              <w:jc w:val="right"/>
              <w:rPr>
                <w:ins w:id="2688" w:author="Author"/>
              </w:rPr>
            </w:pPr>
            <w:ins w:id="2689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4EFF9DD" w14:textId="77777777" w:rsidR="0017239C" w:rsidRPr="00712406" w:rsidRDefault="0017239C" w:rsidP="004E6DA2">
            <w:pPr>
              <w:pStyle w:val="tabletext11"/>
              <w:jc w:val="right"/>
              <w:rPr>
                <w:ins w:id="2690" w:author="Author"/>
              </w:rPr>
            </w:pPr>
            <w:ins w:id="2691" w:author="Author">
              <w:r w:rsidRPr="00712406">
                <w:t>4.52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75515D03" w14:textId="77777777" w:rsidR="0017239C" w:rsidRPr="00712406" w:rsidRDefault="0017239C" w:rsidP="004E6DA2">
            <w:pPr>
              <w:pStyle w:val="tabletext11"/>
              <w:jc w:val="right"/>
              <w:rPr>
                <w:ins w:id="2692" w:author="Author"/>
              </w:rPr>
            </w:pPr>
            <w:ins w:id="2693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D6A321A" w14:textId="77777777" w:rsidR="0017239C" w:rsidRPr="00712406" w:rsidRDefault="0017239C" w:rsidP="004E6DA2">
            <w:pPr>
              <w:pStyle w:val="tabletext11"/>
              <w:jc w:val="right"/>
              <w:rPr>
                <w:ins w:id="2694" w:author="Author"/>
              </w:rPr>
            </w:pPr>
            <w:ins w:id="2695" w:author="Author">
              <w:r w:rsidRPr="00712406">
                <w:t>2.72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10EC94" w14:textId="77777777" w:rsidR="0017239C" w:rsidRPr="00712406" w:rsidRDefault="0017239C" w:rsidP="004E6DA2">
            <w:pPr>
              <w:pStyle w:val="tabletext11"/>
              <w:jc w:val="right"/>
              <w:rPr>
                <w:ins w:id="2696" w:author="Author"/>
              </w:rPr>
            </w:pPr>
            <w:ins w:id="2697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50E180" w14:textId="77777777" w:rsidR="0017239C" w:rsidRPr="00712406" w:rsidRDefault="0017239C" w:rsidP="004E6DA2">
            <w:pPr>
              <w:pStyle w:val="tabletext11"/>
              <w:jc w:val="right"/>
              <w:rPr>
                <w:ins w:id="2698" w:author="Author"/>
              </w:rPr>
            </w:pPr>
            <w:ins w:id="2699" w:author="Author">
              <w:r w:rsidRPr="00712406">
                <w:t>2.04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E7CF88" w14:textId="77777777" w:rsidR="0017239C" w:rsidRPr="00712406" w:rsidRDefault="0017239C" w:rsidP="004E6DA2">
            <w:pPr>
              <w:pStyle w:val="tabletext11"/>
              <w:jc w:val="right"/>
              <w:rPr>
                <w:ins w:id="2700" w:author="Author"/>
              </w:rPr>
            </w:pPr>
            <w:ins w:id="2701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7115AB0" w14:textId="77777777" w:rsidR="0017239C" w:rsidRPr="00712406" w:rsidRDefault="0017239C" w:rsidP="004E6DA2">
            <w:pPr>
              <w:pStyle w:val="tabletext11"/>
              <w:jc w:val="right"/>
              <w:rPr>
                <w:ins w:id="2702" w:author="Author"/>
              </w:rPr>
            </w:pPr>
            <w:ins w:id="2703" w:author="Author">
              <w:r w:rsidRPr="00712406">
                <w:t>5.61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7FD0FA4F" w14:textId="77777777" w:rsidR="0017239C" w:rsidRPr="00712406" w:rsidRDefault="0017239C" w:rsidP="004E6DA2">
            <w:pPr>
              <w:pStyle w:val="tabletext11"/>
              <w:jc w:val="right"/>
              <w:rPr>
                <w:ins w:id="2704" w:author="Author"/>
              </w:rPr>
            </w:pPr>
            <w:ins w:id="2705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F1FA9E1" w14:textId="77777777" w:rsidR="0017239C" w:rsidRPr="00712406" w:rsidRDefault="0017239C" w:rsidP="004E6DA2">
            <w:pPr>
              <w:pStyle w:val="tabletext11"/>
              <w:jc w:val="right"/>
              <w:rPr>
                <w:ins w:id="2706" w:author="Author"/>
              </w:rPr>
            </w:pPr>
            <w:ins w:id="2707" w:author="Author">
              <w:r w:rsidRPr="00712406">
                <w:t>3.35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C4D5E8" w14:textId="77777777" w:rsidR="0017239C" w:rsidRPr="00712406" w:rsidRDefault="0017239C" w:rsidP="004E6DA2">
            <w:pPr>
              <w:pStyle w:val="tabletext11"/>
              <w:jc w:val="right"/>
              <w:rPr>
                <w:ins w:id="2708" w:author="Author"/>
              </w:rPr>
            </w:pPr>
            <w:ins w:id="2709" w:author="Author">
              <w:r w:rsidRPr="00712406">
                <w:t>$</w:t>
              </w:r>
            </w:ins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4F15D3" w14:textId="77777777" w:rsidR="0017239C" w:rsidRPr="00712406" w:rsidRDefault="0017239C" w:rsidP="004E6DA2">
            <w:pPr>
              <w:pStyle w:val="tabletext11"/>
              <w:jc w:val="right"/>
              <w:rPr>
                <w:ins w:id="2710" w:author="Author"/>
              </w:rPr>
            </w:pPr>
            <w:ins w:id="2711" w:author="Author">
              <w:r w:rsidRPr="00712406">
                <w:t>2.53</w:t>
              </w:r>
            </w:ins>
          </w:p>
        </w:tc>
      </w:tr>
      <w:tr w:rsidR="0017239C" w:rsidRPr="00712406" w14:paraId="70F22298" w14:textId="77777777" w:rsidTr="004E6DA2">
        <w:trPr>
          <w:cantSplit/>
          <w:trHeight w:val="190"/>
          <w:ins w:id="2712" w:author="Author"/>
        </w:trPr>
        <w:tc>
          <w:tcPr>
            <w:tcW w:w="200" w:type="dxa"/>
          </w:tcPr>
          <w:p w14:paraId="44AD1416" w14:textId="77777777" w:rsidR="0017239C" w:rsidRPr="00712406" w:rsidRDefault="0017239C" w:rsidP="004E6DA2">
            <w:pPr>
              <w:pStyle w:val="tabletext11"/>
              <w:rPr>
                <w:ins w:id="2713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E85CA5" w14:textId="77777777" w:rsidR="0017239C" w:rsidRPr="00712406" w:rsidRDefault="0017239C" w:rsidP="004E6DA2">
            <w:pPr>
              <w:pStyle w:val="tabletext11"/>
              <w:rPr>
                <w:ins w:id="271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36F8CF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715" w:author="Author"/>
              </w:rPr>
            </w:pPr>
            <w:ins w:id="2716" w:author="Author">
              <w:r w:rsidRPr="00712406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1EF4195C" w14:textId="77777777" w:rsidR="0017239C" w:rsidRPr="00712406" w:rsidRDefault="0017239C" w:rsidP="004E6DA2">
            <w:pPr>
              <w:pStyle w:val="tabletext11"/>
              <w:rPr>
                <w:ins w:id="2717" w:author="Author"/>
              </w:rPr>
            </w:pPr>
            <w:ins w:id="2718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7D9127" w14:textId="77777777" w:rsidR="0017239C" w:rsidRPr="00712406" w:rsidRDefault="0017239C" w:rsidP="004E6DA2">
            <w:pPr>
              <w:pStyle w:val="tabletext11"/>
              <w:jc w:val="right"/>
              <w:rPr>
                <w:ins w:id="2719" w:author="Author"/>
              </w:rPr>
            </w:pPr>
            <w:ins w:id="2720" w:author="Author">
              <w:r w:rsidRPr="00712406">
                <w:t>15,000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363786" w14:textId="77777777" w:rsidR="0017239C" w:rsidRPr="00712406" w:rsidRDefault="0017239C" w:rsidP="004E6DA2">
            <w:pPr>
              <w:pStyle w:val="tabletext11"/>
              <w:jc w:val="center"/>
              <w:rPr>
                <w:ins w:id="272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3FCC58D" w14:textId="77777777" w:rsidR="0017239C" w:rsidRPr="00712406" w:rsidRDefault="0017239C" w:rsidP="004E6DA2">
            <w:pPr>
              <w:pStyle w:val="tabletext11"/>
              <w:jc w:val="right"/>
              <w:rPr>
                <w:ins w:id="2722" w:author="Author"/>
              </w:rPr>
            </w:pPr>
            <w:ins w:id="2723" w:author="Author">
              <w:r w:rsidRPr="00712406">
                <w:t>2.92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333A311" w14:textId="77777777" w:rsidR="0017239C" w:rsidRPr="00712406" w:rsidRDefault="0017239C" w:rsidP="004E6DA2">
            <w:pPr>
              <w:pStyle w:val="tabletext11"/>
              <w:jc w:val="right"/>
              <w:rPr>
                <w:ins w:id="272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2F038BEF" w14:textId="77777777" w:rsidR="0017239C" w:rsidRPr="00712406" w:rsidRDefault="0017239C" w:rsidP="004E6DA2">
            <w:pPr>
              <w:pStyle w:val="tabletext11"/>
              <w:jc w:val="right"/>
              <w:rPr>
                <w:ins w:id="2725" w:author="Author"/>
              </w:rPr>
            </w:pPr>
            <w:ins w:id="2726" w:author="Author">
              <w:r w:rsidRPr="00712406">
                <w:t>1.75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61C119D" w14:textId="77777777" w:rsidR="0017239C" w:rsidRPr="00712406" w:rsidRDefault="0017239C" w:rsidP="004E6DA2">
            <w:pPr>
              <w:pStyle w:val="tabletext11"/>
              <w:jc w:val="right"/>
              <w:rPr>
                <w:ins w:id="2727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DC79F1" w14:textId="77777777" w:rsidR="0017239C" w:rsidRPr="00712406" w:rsidRDefault="0017239C" w:rsidP="004E6DA2">
            <w:pPr>
              <w:pStyle w:val="tabletext11"/>
              <w:jc w:val="right"/>
              <w:rPr>
                <w:ins w:id="2728" w:author="Author"/>
              </w:rPr>
            </w:pPr>
            <w:ins w:id="2729" w:author="Author">
              <w:r w:rsidRPr="00712406">
                <w:t>1.32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3EFE73" w14:textId="77777777" w:rsidR="0017239C" w:rsidRPr="00712406" w:rsidRDefault="0017239C" w:rsidP="004E6DA2">
            <w:pPr>
              <w:pStyle w:val="tabletext11"/>
              <w:jc w:val="right"/>
              <w:rPr>
                <w:ins w:id="273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1B44AD6" w14:textId="77777777" w:rsidR="0017239C" w:rsidRPr="00712406" w:rsidRDefault="0017239C" w:rsidP="004E6DA2">
            <w:pPr>
              <w:pStyle w:val="tabletext11"/>
              <w:jc w:val="right"/>
              <w:rPr>
                <w:ins w:id="2731" w:author="Author"/>
              </w:rPr>
            </w:pPr>
            <w:ins w:id="2732" w:author="Author">
              <w:r w:rsidRPr="00712406">
                <w:t>4.87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CA7AB0A" w14:textId="77777777" w:rsidR="0017239C" w:rsidRPr="00712406" w:rsidRDefault="0017239C" w:rsidP="004E6DA2">
            <w:pPr>
              <w:pStyle w:val="tabletext11"/>
              <w:jc w:val="right"/>
              <w:rPr>
                <w:ins w:id="2733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7597A6B" w14:textId="77777777" w:rsidR="0017239C" w:rsidRPr="00712406" w:rsidRDefault="0017239C" w:rsidP="004E6DA2">
            <w:pPr>
              <w:pStyle w:val="tabletext11"/>
              <w:jc w:val="right"/>
              <w:rPr>
                <w:ins w:id="2734" w:author="Author"/>
              </w:rPr>
            </w:pPr>
            <w:ins w:id="2735" w:author="Author">
              <w:r w:rsidRPr="00712406">
                <w:t>2.92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BA4845" w14:textId="77777777" w:rsidR="0017239C" w:rsidRPr="00712406" w:rsidRDefault="0017239C" w:rsidP="004E6DA2">
            <w:pPr>
              <w:pStyle w:val="tabletext11"/>
              <w:jc w:val="right"/>
              <w:rPr>
                <w:ins w:id="273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733A08" w14:textId="77777777" w:rsidR="0017239C" w:rsidRPr="00712406" w:rsidRDefault="0017239C" w:rsidP="004E6DA2">
            <w:pPr>
              <w:pStyle w:val="tabletext11"/>
              <w:jc w:val="right"/>
              <w:rPr>
                <w:ins w:id="2737" w:author="Author"/>
              </w:rPr>
            </w:pPr>
            <w:ins w:id="2738" w:author="Author">
              <w:r w:rsidRPr="00712406">
                <w:t>2.19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86433C" w14:textId="77777777" w:rsidR="0017239C" w:rsidRPr="00712406" w:rsidRDefault="0017239C" w:rsidP="004E6DA2">
            <w:pPr>
              <w:pStyle w:val="tabletext11"/>
              <w:jc w:val="right"/>
              <w:rPr>
                <w:ins w:id="273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FCE383A" w14:textId="77777777" w:rsidR="0017239C" w:rsidRPr="00712406" w:rsidRDefault="0017239C" w:rsidP="004E6DA2">
            <w:pPr>
              <w:pStyle w:val="tabletext11"/>
              <w:jc w:val="right"/>
              <w:rPr>
                <w:ins w:id="2740" w:author="Author"/>
              </w:rPr>
            </w:pPr>
            <w:ins w:id="2741" w:author="Author">
              <w:r w:rsidRPr="00712406">
                <w:t>6.47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654FE455" w14:textId="77777777" w:rsidR="0017239C" w:rsidRPr="00712406" w:rsidRDefault="0017239C" w:rsidP="004E6DA2">
            <w:pPr>
              <w:pStyle w:val="tabletext11"/>
              <w:jc w:val="right"/>
              <w:rPr>
                <w:ins w:id="274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4F773DC" w14:textId="77777777" w:rsidR="0017239C" w:rsidRPr="00712406" w:rsidRDefault="0017239C" w:rsidP="004E6DA2">
            <w:pPr>
              <w:pStyle w:val="tabletext11"/>
              <w:jc w:val="right"/>
              <w:rPr>
                <w:ins w:id="2743" w:author="Author"/>
              </w:rPr>
            </w:pPr>
            <w:ins w:id="2744" w:author="Author">
              <w:r w:rsidRPr="00712406">
                <w:t>3.90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2496BC" w14:textId="77777777" w:rsidR="0017239C" w:rsidRPr="00712406" w:rsidRDefault="0017239C" w:rsidP="004E6DA2">
            <w:pPr>
              <w:pStyle w:val="tabletext11"/>
              <w:jc w:val="right"/>
              <w:rPr>
                <w:ins w:id="274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B7A600" w14:textId="77777777" w:rsidR="0017239C" w:rsidRPr="00712406" w:rsidRDefault="0017239C" w:rsidP="004E6DA2">
            <w:pPr>
              <w:pStyle w:val="tabletext11"/>
              <w:jc w:val="right"/>
              <w:rPr>
                <w:ins w:id="2746" w:author="Author"/>
              </w:rPr>
            </w:pPr>
            <w:ins w:id="2747" w:author="Author">
              <w:r w:rsidRPr="00712406">
                <w:t>2.92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6849EF" w14:textId="77777777" w:rsidR="0017239C" w:rsidRPr="00712406" w:rsidRDefault="0017239C" w:rsidP="004E6DA2">
            <w:pPr>
              <w:pStyle w:val="tabletext11"/>
              <w:jc w:val="right"/>
              <w:rPr>
                <w:ins w:id="274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E919F0" w14:textId="77777777" w:rsidR="0017239C" w:rsidRPr="00712406" w:rsidRDefault="0017239C" w:rsidP="004E6DA2">
            <w:pPr>
              <w:pStyle w:val="tabletext11"/>
              <w:jc w:val="right"/>
              <w:rPr>
                <w:ins w:id="2749" w:author="Author"/>
              </w:rPr>
            </w:pPr>
            <w:ins w:id="2750" w:author="Author">
              <w:r w:rsidRPr="00712406">
                <w:t>8.11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2A94C3F0" w14:textId="77777777" w:rsidR="0017239C" w:rsidRPr="00712406" w:rsidRDefault="0017239C" w:rsidP="004E6DA2">
            <w:pPr>
              <w:pStyle w:val="tabletext11"/>
              <w:jc w:val="right"/>
              <w:rPr>
                <w:ins w:id="275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282D870F" w14:textId="77777777" w:rsidR="0017239C" w:rsidRPr="00712406" w:rsidRDefault="0017239C" w:rsidP="004E6DA2">
            <w:pPr>
              <w:pStyle w:val="tabletext11"/>
              <w:jc w:val="right"/>
              <w:rPr>
                <w:ins w:id="2752" w:author="Author"/>
              </w:rPr>
            </w:pPr>
            <w:ins w:id="2753" w:author="Author">
              <w:r w:rsidRPr="00712406">
                <w:t>4.87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A31F1E" w14:textId="77777777" w:rsidR="0017239C" w:rsidRPr="00712406" w:rsidRDefault="0017239C" w:rsidP="004E6DA2">
            <w:pPr>
              <w:pStyle w:val="tabletext11"/>
              <w:jc w:val="right"/>
              <w:rPr>
                <w:ins w:id="275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EDA57B" w14:textId="77777777" w:rsidR="0017239C" w:rsidRPr="00712406" w:rsidRDefault="0017239C" w:rsidP="004E6DA2">
            <w:pPr>
              <w:pStyle w:val="tabletext11"/>
              <w:jc w:val="right"/>
              <w:rPr>
                <w:ins w:id="2755" w:author="Author"/>
              </w:rPr>
            </w:pPr>
            <w:ins w:id="2756" w:author="Author">
              <w:r w:rsidRPr="00712406">
                <w:t>3.65</w:t>
              </w:r>
            </w:ins>
          </w:p>
        </w:tc>
      </w:tr>
      <w:tr w:rsidR="0017239C" w:rsidRPr="00712406" w14:paraId="43E3C01D" w14:textId="77777777" w:rsidTr="004E6DA2">
        <w:trPr>
          <w:cantSplit/>
          <w:trHeight w:val="190"/>
          <w:ins w:id="2757" w:author="Author"/>
        </w:trPr>
        <w:tc>
          <w:tcPr>
            <w:tcW w:w="200" w:type="dxa"/>
          </w:tcPr>
          <w:p w14:paraId="142602EE" w14:textId="77777777" w:rsidR="0017239C" w:rsidRPr="00712406" w:rsidRDefault="0017239C" w:rsidP="004E6DA2">
            <w:pPr>
              <w:pStyle w:val="tabletext11"/>
              <w:rPr>
                <w:ins w:id="2758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4B128C" w14:textId="77777777" w:rsidR="0017239C" w:rsidRPr="00712406" w:rsidRDefault="0017239C" w:rsidP="004E6DA2">
            <w:pPr>
              <w:pStyle w:val="tabletext11"/>
              <w:rPr>
                <w:ins w:id="275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132D2D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760" w:author="Author"/>
              </w:rPr>
            </w:pPr>
            <w:ins w:id="2761" w:author="Author">
              <w:r w:rsidRPr="00712406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2B8C02F" w14:textId="77777777" w:rsidR="0017239C" w:rsidRPr="00712406" w:rsidRDefault="0017239C" w:rsidP="004E6DA2">
            <w:pPr>
              <w:pStyle w:val="tabletext11"/>
              <w:rPr>
                <w:ins w:id="2762" w:author="Author"/>
              </w:rPr>
            </w:pPr>
            <w:ins w:id="2763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B1A4B0" w14:textId="77777777" w:rsidR="0017239C" w:rsidRPr="00712406" w:rsidRDefault="0017239C" w:rsidP="004E6DA2">
            <w:pPr>
              <w:pStyle w:val="tabletext11"/>
              <w:jc w:val="right"/>
              <w:rPr>
                <w:ins w:id="2764" w:author="Author"/>
              </w:rPr>
            </w:pPr>
            <w:ins w:id="2765" w:author="Author">
              <w:r w:rsidRPr="00712406">
                <w:t>25,000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07D712" w14:textId="77777777" w:rsidR="0017239C" w:rsidRPr="00712406" w:rsidRDefault="0017239C" w:rsidP="004E6DA2">
            <w:pPr>
              <w:pStyle w:val="tabletext11"/>
              <w:jc w:val="center"/>
              <w:rPr>
                <w:ins w:id="276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DD28CED" w14:textId="77777777" w:rsidR="0017239C" w:rsidRPr="00712406" w:rsidRDefault="0017239C" w:rsidP="004E6DA2">
            <w:pPr>
              <w:pStyle w:val="tabletext11"/>
              <w:jc w:val="right"/>
              <w:rPr>
                <w:ins w:id="2767" w:author="Author"/>
              </w:rPr>
            </w:pPr>
            <w:ins w:id="2768" w:author="Author">
              <w:r w:rsidRPr="00712406">
                <w:t>4.05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7175538F" w14:textId="77777777" w:rsidR="0017239C" w:rsidRPr="00712406" w:rsidRDefault="0017239C" w:rsidP="004E6DA2">
            <w:pPr>
              <w:pStyle w:val="tabletext11"/>
              <w:jc w:val="right"/>
              <w:rPr>
                <w:ins w:id="276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3D1391A1" w14:textId="77777777" w:rsidR="0017239C" w:rsidRPr="00712406" w:rsidRDefault="0017239C" w:rsidP="004E6DA2">
            <w:pPr>
              <w:pStyle w:val="tabletext11"/>
              <w:jc w:val="right"/>
              <w:rPr>
                <w:ins w:id="2770" w:author="Author"/>
              </w:rPr>
            </w:pPr>
            <w:ins w:id="2771" w:author="Author">
              <w:r w:rsidRPr="00712406">
                <w:t>2.42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2C6B0EB" w14:textId="77777777" w:rsidR="0017239C" w:rsidRPr="00712406" w:rsidRDefault="0017239C" w:rsidP="004E6DA2">
            <w:pPr>
              <w:pStyle w:val="tabletext11"/>
              <w:jc w:val="right"/>
              <w:rPr>
                <w:ins w:id="2772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7E02A3" w14:textId="77777777" w:rsidR="0017239C" w:rsidRPr="00712406" w:rsidRDefault="0017239C" w:rsidP="004E6DA2">
            <w:pPr>
              <w:pStyle w:val="tabletext11"/>
              <w:jc w:val="right"/>
              <w:rPr>
                <w:ins w:id="2773" w:author="Author"/>
              </w:rPr>
            </w:pPr>
            <w:ins w:id="2774" w:author="Author">
              <w:r w:rsidRPr="00712406">
                <w:t>1.82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37E3D4" w14:textId="77777777" w:rsidR="0017239C" w:rsidRPr="00712406" w:rsidRDefault="0017239C" w:rsidP="004E6DA2">
            <w:pPr>
              <w:pStyle w:val="tabletext11"/>
              <w:jc w:val="right"/>
              <w:rPr>
                <w:ins w:id="277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2C3A33" w14:textId="77777777" w:rsidR="0017239C" w:rsidRPr="00712406" w:rsidRDefault="0017239C" w:rsidP="004E6DA2">
            <w:pPr>
              <w:pStyle w:val="tabletext11"/>
              <w:jc w:val="right"/>
              <w:rPr>
                <w:ins w:id="2776" w:author="Author"/>
              </w:rPr>
            </w:pPr>
            <w:ins w:id="2777" w:author="Author">
              <w:r w:rsidRPr="00712406">
                <w:t>6.78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6C16582" w14:textId="77777777" w:rsidR="0017239C" w:rsidRPr="00712406" w:rsidRDefault="0017239C" w:rsidP="004E6DA2">
            <w:pPr>
              <w:pStyle w:val="tabletext11"/>
              <w:jc w:val="right"/>
              <w:rPr>
                <w:ins w:id="277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46001CC" w14:textId="77777777" w:rsidR="0017239C" w:rsidRPr="00712406" w:rsidRDefault="0017239C" w:rsidP="004E6DA2">
            <w:pPr>
              <w:pStyle w:val="tabletext11"/>
              <w:jc w:val="right"/>
              <w:rPr>
                <w:ins w:id="2779" w:author="Author"/>
              </w:rPr>
            </w:pPr>
            <w:ins w:id="2780" w:author="Author">
              <w:r w:rsidRPr="00712406">
                <w:t>4.05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231B337" w14:textId="77777777" w:rsidR="0017239C" w:rsidRPr="00712406" w:rsidRDefault="0017239C" w:rsidP="004E6DA2">
            <w:pPr>
              <w:pStyle w:val="tabletext11"/>
              <w:jc w:val="right"/>
              <w:rPr>
                <w:ins w:id="278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B54973" w14:textId="77777777" w:rsidR="0017239C" w:rsidRPr="00712406" w:rsidRDefault="0017239C" w:rsidP="004E6DA2">
            <w:pPr>
              <w:pStyle w:val="tabletext11"/>
              <w:jc w:val="right"/>
              <w:rPr>
                <w:ins w:id="2782" w:author="Author"/>
              </w:rPr>
            </w:pPr>
            <w:ins w:id="2783" w:author="Author">
              <w:r w:rsidRPr="00712406">
                <w:t>3.06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CFC661" w14:textId="77777777" w:rsidR="0017239C" w:rsidRPr="00712406" w:rsidRDefault="0017239C" w:rsidP="004E6DA2">
            <w:pPr>
              <w:pStyle w:val="tabletext11"/>
              <w:jc w:val="right"/>
              <w:rPr>
                <w:ins w:id="278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DFA259F" w14:textId="77777777" w:rsidR="0017239C" w:rsidRPr="00712406" w:rsidRDefault="0017239C" w:rsidP="004E6DA2">
            <w:pPr>
              <w:pStyle w:val="tabletext11"/>
              <w:jc w:val="right"/>
              <w:rPr>
                <w:ins w:id="2785" w:author="Author"/>
              </w:rPr>
            </w:pPr>
            <w:ins w:id="2786" w:author="Author">
              <w:r w:rsidRPr="00712406">
                <w:t>8.96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08208F3" w14:textId="77777777" w:rsidR="0017239C" w:rsidRPr="00712406" w:rsidRDefault="0017239C" w:rsidP="004E6DA2">
            <w:pPr>
              <w:pStyle w:val="tabletext11"/>
              <w:jc w:val="right"/>
              <w:rPr>
                <w:ins w:id="278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79E1C75" w14:textId="77777777" w:rsidR="0017239C" w:rsidRPr="00712406" w:rsidRDefault="0017239C" w:rsidP="004E6DA2">
            <w:pPr>
              <w:pStyle w:val="tabletext11"/>
              <w:jc w:val="right"/>
              <w:rPr>
                <w:ins w:id="2788" w:author="Author"/>
              </w:rPr>
            </w:pPr>
            <w:ins w:id="2789" w:author="Author">
              <w:r w:rsidRPr="00712406">
                <w:t>5.38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7B68799" w14:textId="77777777" w:rsidR="0017239C" w:rsidRPr="00712406" w:rsidRDefault="0017239C" w:rsidP="004E6DA2">
            <w:pPr>
              <w:pStyle w:val="tabletext11"/>
              <w:jc w:val="right"/>
              <w:rPr>
                <w:ins w:id="279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7CE347" w14:textId="77777777" w:rsidR="0017239C" w:rsidRPr="00712406" w:rsidRDefault="0017239C" w:rsidP="004E6DA2">
            <w:pPr>
              <w:pStyle w:val="tabletext11"/>
              <w:jc w:val="right"/>
              <w:rPr>
                <w:ins w:id="2791" w:author="Author"/>
              </w:rPr>
            </w:pPr>
            <w:ins w:id="2792" w:author="Author">
              <w:r w:rsidRPr="00712406">
                <w:t>4.03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80DCF" w14:textId="77777777" w:rsidR="0017239C" w:rsidRPr="00712406" w:rsidRDefault="0017239C" w:rsidP="004E6DA2">
            <w:pPr>
              <w:pStyle w:val="tabletext11"/>
              <w:jc w:val="right"/>
              <w:rPr>
                <w:ins w:id="2793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5A69112" w14:textId="77777777" w:rsidR="0017239C" w:rsidRPr="00712406" w:rsidRDefault="0017239C" w:rsidP="004E6DA2">
            <w:pPr>
              <w:pStyle w:val="tabletext11"/>
              <w:jc w:val="right"/>
              <w:rPr>
                <w:ins w:id="2794" w:author="Author"/>
              </w:rPr>
            </w:pPr>
            <w:ins w:id="2795" w:author="Author">
              <w:r w:rsidRPr="00712406">
                <w:t>11.22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22183556" w14:textId="77777777" w:rsidR="0017239C" w:rsidRPr="00712406" w:rsidRDefault="0017239C" w:rsidP="004E6DA2">
            <w:pPr>
              <w:pStyle w:val="tabletext11"/>
              <w:jc w:val="right"/>
              <w:rPr>
                <w:ins w:id="279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15C2D6E6" w14:textId="77777777" w:rsidR="0017239C" w:rsidRPr="00712406" w:rsidRDefault="0017239C" w:rsidP="004E6DA2">
            <w:pPr>
              <w:pStyle w:val="tabletext11"/>
              <w:jc w:val="right"/>
              <w:rPr>
                <w:ins w:id="2797" w:author="Author"/>
              </w:rPr>
            </w:pPr>
            <w:ins w:id="2798" w:author="Author">
              <w:r w:rsidRPr="00712406">
                <w:t>6.74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BAE0F0" w14:textId="77777777" w:rsidR="0017239C" w:rsidRPr="00712406" w:rsidRDefault="0017239C" w:rsidP="004E6DA2">
            <w:pPr>
              <w:pStyle w:val="tabletext11"/>
              <w:jc w:val="right"/>
              <w:rPr>
                <w:ins w:id="279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54378C" w14:textId="77777777" w:rsidR="0017239C" w:rsidRPr="00712406" w:rsidRDefault="0017239C" w:rsidP="004E6DA2">
            <w:pPr>
              <w:pStyle w:val="tabletext11"/>
              <w:jc w:val="right"/>
              <w:rPr>
                <w:ins w:id="2800" w:author="Author"/>
              </w:rPr>
            </w:pPr>
            <w:ins w:id="2801" w:author="Author">
              <w:r w:rsidRPr="00712406">
                <w:t>5.05</w:t>
              </w:r>
            </w:ins>
          </w:p>
        </w:tc>
      </w:tr>
      <w:tr w:rsidR="0017239C" w:rsidRPr="00712406" w14:paraId="3FD79236" w14:textId="77777777" w:rsidTr="004E6DA2">
        <w:trPr>
          <w:cantSplit/>
          <w:trHeight w:val="190"/>
          <w:ins w:id="2802" w:author="Author"/>
        </w:trPr>
        <w:tc>
          <w:tcPr>
            <w:tcW w:w="200" w:type="dxa"/>
          </w:tcPr>
          <w:p w14:paraId="134DF29A" w14:textId="77777777" w:rsidR="0017239C" w:rsidRPr="00712406" w:rsidRDefault="0017239C" w:rsidP="004E6DA2">
            <w:pPr>
              <w:pStyle w:val="tabletext11"/>
              <w:rPr>
                <w:ins w:id="2803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0BE29" w14:textId="77777777" w:rsidR="0017239C" w:rsidRPr="00712406" w:rsidRDefault="0017239C" w:rsidP="004E6DA2">
            <w:pPr>
              <w:pStyle w:val="tabletext11"/>
              <w:rPr>
                <w:ins w:id="280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6BF7ED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805" w:author="Author"/>
              </w:rPr>
            </w:pPr>
            <w:ins w:id="2806" w:author="Author">
              <w:r w:rsidRPr="00712406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B12E815" w14:textId="77777777" w:rsidR="0017239C" w:rsidRPr="00712406" w:rsidRDefault="0017239C" w:rsidP="004E6DA2">
            <w:pPr>
              <w:pStyle w:val="tabletext11"/>
              <w:rPr>
                <w:ins w:id="2807" w:author="Author"/>
              </w:rPr>
            </w:pPr>
            <w:ins w:id="2808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5E552E" w14:textId="77777777" w:rsidR="0017239C" w:rsidRPr="00712406" w:rsidRDefault="0017239C" w:rsidP="004E6DA2">
            <w:pPr>
              <w:pStyle w:val="tabletext11"/>
              <w:jc w:val="right"/>
              <w:rPr>
                <w:ins w:id="2809" w:author="Author"/>
              </w:rPr>
            </w:pPr>
            <w:ins w:id="2810" w:author="Author">
              <w:r w:rsidRPr="00712406">
                <w:t>40,000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F6A0BF" w14:textId="77777777" w:rsidR="0017239C" w:rsidRPr="00712406" w:rsidRDefault="0017239C" w:rsidP="004E6DA2">
            <w:pPr>
              <w:pStyle w:val="tabletext11"/>
              <w:jc w:val="center"/>
              <w:rPr>
                <w:ins w:id="281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081B3D3" w14:textId="77777777" w:rsidR="0017239C" w:rsidRPr="00712406" w:rsidRDefault="0017239C" w:rsidP="004E6DA2">
            <w:pPr>
              <w:pStyle w:val="tabletext11"/>
              <w:jc w:val="right"/>
              <w:rPr>
                <w:ins w:id="2812" w:author="Author"/>
              </w:rPr>
            </w:pPr>
            <w:ins w:id="2813" w:author="Author">
              <w:r w:rsidRPr="00712406">
                <w:t>4.95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ADC89FB" w14:textId="77777777" w:rsidR="0017239C" w:rsidRPr="00712406" w:rsidRDefault="0017239C" w:rsidP="004E6DA2">
            <w:pPr>
              <w:pStyle w:val="tabletext11"/>
              <w:jc w:val="right"/>
              <w:rPr>
                <w:ins w:id="281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9A64458" w14:textId="77777777" w:rsidR="0017239C" w:rsidRPr="00712406" w:rsidRDefault="0017239C" w:rsidP="004E6DA2">
            <w:pPr>
              <w:pStyle w:val="tabletext11"/>
              <w:jc w:val="right"/>
              <w:rPr>
                <w:ins w:id="2815" w:author="Author"/>
              </w:rPr>
            </w:pPr>
            <w:ins w:id="2816" w:author="Author">
              <w:r w:rsidRPr="00712406">
                <w:t>2.96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98957F" w14:textId="77777777" w:rsidR="0017239C" w:rsidRPr="00712406" w:rsidRDefault="0017239C" w:rsidP="004E6DA2">
            <w:pPr>
              <w:pStyle w:val="tabletext11"/>
              <w:jc w:val="right"/>
              <w:rPr>
                <w:ins w:id="2817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AC0572" w14:textId="77777777" w:rsidR="0017239C" w:rsidRPr="00712406" w:rsidRDefault="0017239C" w:rsidP="004E6DA2">
            <w:pPr>
              <w:pStyle w:val="tabletext11"/>
              <w:jc w:val="right"/>
              <w:rPr>
                <w:ins w:id="2818" w:author="Author"/>
              </w:rPr>
            </w:pPr>
            <w:ins w:id="2819" w:author="Author">
              <w:r w:rsidRPr="00712406">
                <w:t>2.23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59DE3A" w14:textId="77777777" w:rsidR="0017239C" w:rsidRPr="00712406" w:rsidRDefault="0017239C" w:rsidP="004E6DA2">
            <w:pPr>
              <w:pStyle w:val="tabletext11"/>
              <w:jc w:val="right"/>
              <w:rPr>
                <w:ins w:id="282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AF1B8E" w14:textId="77777777" w:rsidR="0017239C" w:rsidRPr="00712406" w:rsidRDefault="0017239C" w:rsidP="004E6DA2">
            <w:pPr>
              <w:pStyle w:val="tabletext11"/>
              <w:jc w:val="right"/>
              <w:rPr>
                <w:ins w:id="2821" w:author="Author"/>
              </w:rPr>
            </w:pPr>
            <w:ins w:id="2822" w:author="Author">
              <w:r w:rsidRPr="00712406">
                <w:t>8.22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16C0F12D" w14:textId="77777777" w:rsidR="0017239C" w:rsidRPr="00712406" w:rsidRDefault="0017239C" w:rsidP="004E6DA2">
            <w:pPr>
              <w:pStyle w:val="tabletext11"/>
              <w:jc w:val="right"/>
              <w:rPr>
                <w:ins w:id="2823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2F115FB" w14:textId="77777777" w:rsidR="0017239C" w:rsidRPr="00712406" w:rsidRDefault="0017239C" w:rsidP="004E6DA2">
            <w:pPr>
              <w:pStyle w:val="tabletext11"/>
              <w:jc w:val="right"/>
              <w:rPr>
                <w:ins w:id="2824" w:author="Author"/>
              </w:rPr>
            </w:pPr>
            <w:ins w:id="2825" w:author="Author">
              <w:r w:rsidRPr="00712406">
                <w:t>4.95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5E4EE5C" w14:textId="77777777" w:rsidR="0017239C" w:rsidRPr="00712406" w:rsidRDefault="0017239C" w:rsidP="004E6DA2">
            <w:pPr>
              <w:pStyle w:val="tabletext11"/>
              <w:jc w:val="right"/>
              <w:rPr>
                <w:ins w:id="282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9937C2" w14:textId="77777777" w:rsidR="0017239C" w:rsidRPr="00712406" w:rsidRDefault="0017239C" w:rsidP="004E6DA2">
            <w:pPr>
              <w:pStyle w:val="tabletext11"/>
              <w:jc w:val="right"/>
              <w:rPr>
                <w:ins w:id="2827" w:author="Author"/>
              </w:rPr>
            </w:pPr>
            <w:ins w:id="2828" w:author="Author">
              <w:r w:rsidRPr="00712406">
                <w:t>3.70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FCF375" w14:textId="77777777" w:rsidR="0017239C" w:rsidRPr="00712406" w:rsidRDefault="0017239C" w:rsidP="004E6DA2">
            <w:pPr>
              <w:pStyle w:val="tabletext11"/>
              <w:jc w:val="right"/>
              <w:rPr>
                <w:ins w:id="282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148B26" w14:textId="77777777" w:rsidR="0017239C" w:rsidRPr="00712406" w:rsidRDefault="0017239C" w:rsidP="004E6DA2">
            <w:pPr>
              <w:pStyle w:val="tabletext11"/>
              <w:jc w:val="right"/>
              <w:rPr>
                <w:ins w:id="2830" w:author="Author"/>
              </w:rPr>
            </w:pPr>
            <w:ins w:id="2831" w:author="Author">
              <w:r w:rsidRPr="00712406">
                <w:t>10.91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682AFAC2" w14:textId="77777777" w:rsidR="0017239C" w:rsidRPr="00712406" w:rsidRDefault="0017239C" w:rsidP="004E6DA2">
            <w:pPr>
              <w:pStyle w:val="tabletext11"/>
              <w:jc w:val="right"/>
              <w:rPr>
                <w:ins w:id="283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3E2C908" w14:textId="77777777" w:rsidR="0017239C" w:rsidRPr="00712406" w:rsidRDefault="0017239C" w:rsidP="004E6DA2">
            <w:pPr>
              <w:pStyle w:val="tabletext11"/>
              <w:jc w:val="right"/>
              <w:rPr>
                <w:ins w:id="2833" w:author="Author"/>
              </w:rPr>
            </w:pPr>
            <w:ins w:id="2834" w:author="Author">
              <w:r w:rsidRPr="00712406">
                <w:t>6.54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47089B" w14:textId="77777777" w:rsidR="0017239C" w:rsidRPr="00712406" w:rsidRDefault="0017239C" w:rsidP="004E6DA2">
            <w:pPr>
              <w:pStyle w:val="tabletext11"/>
              <w:jc w:val="right"/>
              <w:rPr>
                <w:ins w:id="283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21EDD6" w14:textId="77777777" w:rsidR="0017239C" w:rsidRPr="00712406" w:rsidRDefault="0017239C" w:rsidP="004E6DA2">
            <w:pPr>
              <w:pStyle w:val="tabletext11"/>
              <w:jc w:val="right"/>
              <w:rPr>
                <w:ins w:id="2836" w:author="Author"/>
              </w:rPr>
            </w:pPr>
            <w:ins w:id="2837" w:author="Author">
              <w:r w:rsidRPr="00712406">
                <w:t>4.91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AE082E" w14:textId="77777777" w:rsidR="0017239C" w:rsidRPr="00712406" w:rsidRDefault="0017239C" w:rsidP="004E6DA2">
            <w:pPr>
              <w:pStyle w:val="tabletext11"/>
              <w:jc w:val="right"/>
              <w:rPr>
                <w:ins w:id="283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57C9399" w14:textId="77777777" w:rsidR="0017239C" w:rsidRPr="00712406" w:rsidRDefault="0017239C" w:rsidP="004E6DA2">
            <w:pPr>
              <w:pStyle w:val="tabletext11"/>
              <w:jc w:val="right"/>
              <w:rPr>
                <w:ins w:id="2839" w:author="Author"/>
              </w:rPr>
            </w:pPr>
            <w:ins w:id="2840" w:author="Author">
              <w:r w:rsidRPr="00712406">
                <w:t>13.63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6737019D" w14:textId="77777777" w:rsidR="0017239C" w:rsidRPr="00712406" w:rsidRDefault="0017239C" w:rsidP="004E6DA2">
            <w:pPr>
              <w:pStyle w:val="tabletext11"/>
              <w:jc w:val="right"/>
              <w:rPr>
                <w:ins w:id="284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445C43E" w14:textId="77777777" w:rsidR="0017239C" w:rsidRPr="00712406" w:rsidRDefault="0017239C" w:rsidP="004E6DA2">
            <w:pPr>
              <w:pStyle w:val="tabletext11"/>
              <w:jc w:val="right"/>
              <w:rPr>
                <w:ins w:id="2842" w:author="Author"/>
              </w:rPr>
            </w:pPr>
            <w:ins w:id="2843" w:author="Author">
              <w:r w:rsidRPr="00712406">
                <w:t>8.18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86610E" w14:textId="77777777" w:rsidR="0017239C" w:rsidRPr="00712406" w:rsidRDefault="0017239C" w:rsidP="004E6DA2">
            <w:pPr>
              <w:pStyle w:val="tabletext11"/>
              <w:jc w:val="right"/>
              <w:rPr>
                <w:ins w:id="284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462A75" w14:textId="77777777" w:rsidR="0017239C" w:rsidRPr="00712406" w:rsidRDefault="0017239C" w:rsidP="004E6DA2">
            <w:pPr>
              <w:pStyle w:val="tabletext11"/>
              <w:jc w:val="right"/>
              <w:rPr>
                <w:ins w:id="2845" w:author="Author"/>
              </w:rPr>
            </w:pPr>
            <w:ins w:id="2846" w:author="Author">
              <w:r w:rsidRPr="00712406">
                <w:t>6.14</w:t>
              </w:r>
            </w:ins>
          </w:p>
        </w:tc>
      </w:tr>
      <w:tr w:rsidR="0017239C" w:rsidRPr="00712406" w14:paraId="3390D0D9" w14:textId="77777777" w:rsidTr="004E6DA2">
        <w:trPr>
          <w:cantSplit/>
          <w:trHeight w:val="190"/>
          <w:ins w:id="2847" w:author="Author"/>
        </w:trPr>
        <w:tc>
          <w:tcPr>
            <w:tcW w:w="200" w:type="dxa"/>
          </w:tcPr>
          <w:p w14:paraId="4C10F4F0" w14:textId="77777777" w:rsidR="0017239C" w:rsidRPr="00712406" w:rsidRDefault="0017239C" w:rsidP="004E6DA2">
            <w:pPr>
              <w:pStyle w:val="tabletext11"/>
              <w:rPr>
                <w:ins w:id="2848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91746D" w14:textId="77777777" w:rsidR="0017239C" w:rsidRPr="00712406" w:rsidRDefault="0017239C" w:rsidP="004E6DA2">
            <w:pPr>
              <w:pStyle w:val="tabletext11"/>
              <w:rPr>
                <w:ins w:id="284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2C6041" w14:textId="77777777" w:rsidR="0017239C" w:rsidRPr="00712406" w:rsidRDefault="0017239C" w:rsidP="004E6DA2">
            <w:pPr>
              <w:pStyle w:val="tabletext11"/>
              <w:tabs>
                <w:tab w:val="decimal" w:pos="560"/>
              </w:tabs>
              <w:rPr>
                <w:ins w:id="2850" w:author="Author"/>
              </w:rPr>
            </w:pPr>
            <w:ins w:id="2851" w:author="Author">
              <w:r w:rsidRPr="00712406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5754B3F" w14:textId="77777777" w:rsidR="0017239C" w:rsidRPr="00712406" w:rsidRDefault="0017239C" w:rsidP="004E6DA2">
            <w:pPr>
              <w:pStyle w:val="tabletext11"/>
              <w:rPr>
                <w:ins w:id="2852" w:author="Author"/>
              </w:rPr>
            </w:pPr>
            <w:ins w:id="2853" w:author="Author">
              <w:r w:rsidRPr="00712406">
                <w:t>–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D47B1D" w14:textId="77777777" w:rsidR="0017239C" w:rsidRPr="00712406" w:rsidRDefault="0017239C" w:rsidP="004E6DA2">
            <w:pPr>
              <w:pStyle w:val="tabletext11"/>
              <w:jc w:val="right"/>
              <w:rPr>
                <w:ins w:id="2854" w:author="Author"/>
              </w:rPr>
            </w:pPr>
            <w:ins w:id="2855" w:author="Author">
              <w:r w:rsidRPr="00712406">
                <w:t>65,000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3EF76" w14:textId="77777777" w:rsidR="0017239C" w:rsidRPr="00712406" w:rsidRDefault="0017239C" w:rsidP="004E6DA2">
            <w:pPr>
              <w:pStyle w:val="tabletext11"/>
              <w:jc w:val="center"/>
              <w:rPr>
                <w:ins w:id="285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186594E" w14:textId="77777777" w:rsidR="0017239C" w:rsidRPr="00712406" w:rsidRDefault="0017239C" w:rsidP="004E6DA2">
            <w:pPr>
              <w:pStyle w:val="tabletext11"/>
              <w:jc w:val="right"/>
              <w:rPr>
                <w:ins w:id="2857" w:author="Author"/>
              </w:rPr>
            </w:pPr>
            <w:ins w:id="2858" w:author="Author">
              <w:r w:rsidRPr="00712406">
                <w:t>6.94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4A1D0490" w14:textId="77777777" w:rsidR="0017239C" w:rsidRPr="00712406" w:rsidRDefault="0017239C" w:rsidP="004E6DA2">
            <w:pPr>
              <w:pStyle w:val="tabletext11"/>
              <w:jc w:val="right"/>
              <w:rPr>
                <w:ins w:id="285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644F2A2" w14:textId="77777777" w:rsidR="0017239C" w:rsidRPr="00712406" w:rsidRDefault="0017239C" w:rsidP="004E6DA2">
            <w:pPr>
              <w:pStyle w:val="tabletext11"/>
              <w:jc w:val="right"/>
              <w:rPr>
                <w:ins w:id="2860" w:author="Author"/>
              </w:rPr>
            </w:pPr>
            <w:ins w:id="2861" w:author="Author">
              <w:r w:rsidRPr="00712406">
                <w:t>4.16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1D2764" w14:textId="77777777" w:rsidR="0017239C" w:rsidRPr="00712406" w:rsidRDefault="0017239C" w:rsidP="004E6DA2">
            <w:pPr>
              <w:pStyle w:val="tabletext11"/>
              <w:jc w:val="right"/>
              <w:rPr>
                <w:ins w:id="2862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7CE871" w14:textId="77777777" w:rsidR="0017239C" w:rsidRPr="00712406" w:rsidRDefault="0017239C" w:rsidP="004E6DA2">
            <w:pPr>
              <w:pStyle w:val="tabletext11"/>
              <w:jc w:val="right"/>
              <w:rPr>
                <w:ins w:id="2863" w:author="Author"/>
              </w:rPr>
            </w:pPr>
            <w:ins w:id="2864" w:author="Author">
              <w:r w:rsidRPr="00712406">
                <w:t>3.12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EE0AF8" w14:textId="77777777" w:rsidR="0017239C" w:rsidRPr="00712406" w:rsidRDefault="0017239C" w:rsidP="004E6DA2">
            <w:pPr>
              <w:pStyle w:val="tabletext11"/>
              <w:jc w:val="right"/>
              <w:rPr>
                <w:ins w:id="286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827B6B7" w14:textId="77777777" w:rsidR="0017239C" w:rsidRPr="00712406" w:rsidRDefault="0017239C" w:rsidP="004E6DA2">
            <w:pPr>
              <w:pStyle w:val="tabletext11"/>
              <w:jc w:val="right"/>
              <w:rPr>
                <w:ins w:id="2866" w:author="Author"/>
              </w:rPr>
            </w:pPr>
            <w:ins w:id="2867" w:author="Author">
              <w:r w:rsidRPr="00712406">
                <w:t>11.49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26997687" w14:textId="77777777" w:rsidR="0017239C" w:rsidRPr="00712406" w:rsidRDefault="0017239C" w:rsidP="004E6DA2">
            <w:pPr>
              <w:pStyle w:val="tabletext11"/>
              <w:jc w:val="right"/>
              <w:rPr>
                <w:ins w:id="286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6864F02F" w14:textId="77777777" w:rsidR="0017239C" w:rsidRPr="00712406" w:rsidRDefault="0017239C" w:rsidP="004E6DA2">
            <w:pPr>
              <w:pStyle w:val="tabletext11"/>
              <w:jc w:val="right"/>
              <w:rPr>
                <w:ins w:id="2869" w:author="Author"/>
              </w:rPr>
            </w:pPr>
            <w:ins w:id="2870" w:author="Author">
              <w:r w:rsidRPr="00712406">
                <w:t>6.89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35F1E6F" w14:textId="77777777" w:rsidR="0017239C" w:rsidRPr="00712406" w:rsidRDefault="0017239C" w:rsidP="004E6DA2">
            <w:pPr>
              <w:pStyle w:val="tabletext11"/>
              <w:jc w:val="right"/>
              <w:rPr>
                <w:ins w:id="287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1F3641" w14:textId="77777777" w:rsidR="0017239C" w:rsidRPr="00712406" w:rsidRDefault="0017239C" w:rsidP="004E6DA2">
            <w:pPr>
              <w:pStyle w:val="tabletext11"/>
              <w:jc w:val="right"/>
              <w:rPr>
                <w:ins w:id="2872" w:author="Author"/>
              </w:rPr>
            </w:pPr>
            <w:ins w:id="2873" w:author="Author">
              <w:r w:rsidRPr="00712406">
                <w:t>5.17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7142B8" w14:textId="77777777" w:rsidR="0017239C" w:rsidRPr="00712406" w:rsidRDefault="0017239C" w:rsidP="004E6DA2">
            <w:pPr>
              <w:pStyle w:val="tabletext11"/>
              <w:jc w:val="right"/>
              <w:rPr>
                <w:ins w:id="287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193DED" w14:textId="77777777" w:rsidR="0017239C" w:rsidRPr="00712406" w:rsidRDefault="0017239C" w:rsidP="004E6DA2">
            <w:pPr>
              <w:pStyle w:val="tabletext11"/>
              <w:jc w:val="right"/>
              <w:rPr>
                <w:ins w:id="2875" w:author="Author"/>
              </w:rPr>
            </w:pPr>
            <w:ins w:id="2876" w:author="Author">
              <w:r w:rsidRPr="00712406">
                <w:t>15.27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6E695F99" w14:textId="77777777" w:rsidR="0017239C" w:rsidRPr="00712406" w:rsidRDefault="0017239C" w:rsidP="004E6DA2">
            <w:pPr>
              <w:pStyle w:val="tabletext11"/>
              <w:jc w:val="right"/>
              <w:rPr>
                <w:ins w:id="287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5B855AC1" w14:textId="77777777" w:rsidR="0017239C" w:rsidRPr="00712406" w:rsidRDefault="0017239C" w:rsidP="004E6DA2">
            <w:pPr>
              <w:pStyle w:val="tabletext11"/>
              <w:jc w:val="right"/>
              <w:rPr>
                <w:ins w:id="2878" w:author="Author"/>
              </w:rPr>
            </w:pPr>
            <w:ins w:id="2879" w:author="Author">
              <w:r w:rsidRPr="00712406">
                <w:t>9.16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5F786CA" w14:textId="77777777" w:rsidR="0017239C" w:rsidRPr="00712406" w:rsidRDefault="0017239C" w:rsidP="004E6DA2">
            <w:pPr>
              <w:pStyle w:val="tabletext11"/>
              <w:jc w:val="right"/>
              <w:rPr>
                <w:ins w:id="288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FAC3B5" w14:textId="77777777" w:rsidR="0017239C" w:rsidRPr="00712406" w:rsidRDefault="0017239C" w:rsidP="004E6DA2">
            <w:pPr>
              <w:pStyle w:val="tabletext11"/>
              <w:jc w:val="right"/>
              <w:rPr>
                <w:ins w:id="2881" w:author="Author"/>
              </w:rPr>
            </w:pPr>
            <w:ins w:id="2882" w:author="Author">
              <w:r w:rsidRPr="00712406">
                <w:t>6.87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32C5CD" w14:textId="77777777" w:rsidR="0017239C" w:rsidRPr="00712406" w:rsidRDefault="0017239C" w:rsidP="004E6DA2">
            <w:pPr>
              <w:pStyle w:val="tabletext11"/>
              <w:jc w:val="right"/>
              <w:rPr>
                <w:ins w:id="2883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4DB3B83" w14:textId="77777777" w:rsidR="0017239C" w:rsidRPr="00712406" w:rsidRDefault="0017239C" w:rsidP="004E6DA2">
            <w:pPr>
              <w:pStyle w:val="tabletext11"/>
              <w:jc w:val="right"/>
              <w:rPr>
                <w:ins w:id="2884" w:author="Author"/>
              </w:rPr>
            </w:pPr>
            <w:ins w:id="2885" w:author="Author">
              <w:r w:rsidRPr="00712406">
                <w:t>19.09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2986FBF7" w14:textId="77777777" w:rsidR="0017239C" w:rsidRPr="00712406" w:rsidRDefault="0017239C" w:rsidP="004E6DA2">
            <w:pPr>
              <w:pStyle w:val="tabletext11"/>
              <w:jc w:val="right"/>
              <w:rPr>
                <w:ins w:id="288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3A7CF15F" w14:textId="77777777" w:rsidR="0017239C" w:rsidRPr="00712406" w:rsidRDefault="0017239C" w:rsidP="004E6DA2">
            <w:pPr>
              <w:pStyle w:val="tabletext11"/>
              <w:jc w:val="right"/>
              <w:rPr>
                <w:ins w:id="2887" w:author="Author"/>
              </w:rPr>
            </w:pPr>
            <w:ins w:id="2888" w:author="Author">
              <w:r w:rsidRPr="00712406">
                <w:t>11.45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449DA7" w14:textId="77777777" w:rsidR="0017239C" w:rsidRPr="00712406" w:rsidRDefault="0017239C" w:rsidP="004E6DA2">
            <w:pPr>
              <w:pStyle w:val="tabletext11"/>
              <w:jc w:val="right"/>
              <w:rPr>
                <w:ins w:id="288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610F31" w14:textId="77777777" w:rsidR="0017239C" w:rsidRPr="00712406" w:rsidRDefault="0017239C" w:rsidP="004E6DA2">
            <w:pPr>
              <w:pStyle w:val="tabletext11"/>
              <w:jc w:val="right"/>
              <w:rPr>
                <w:ins w:id="2890" w:author="Author"/>
              </w:rPr>
            </w:pPr>
            <w:ins w:id="2891" w:author="Author">
              <w:r w:rsidRPr="00712406">
                <w:t>8.59</w:t>
              </w:r>
            </w:ins>
          </w:p>
        </w:tc>
      </w:tr>
      <w:tr w:rsidR="0017239C" w:rsidRPr="00712406" w14:paraId="7501413A" w14:textId="77777777" w:rsidTr="004E6DA2">
        <w:trPr>
          <w:cantSplit/>
          <w:trHeight w:val="190"/>
          <w:ins w:id="2892" w:author="Author"/>
        </w:trPr>
        <w:tc>
          <w:tcPr>
            <w:tcW w:w="200" w:type="dxa"/>
          </w:tcPr>
          <w:p w14:paraId="55A8ED06" w14:textId="77777777" w:rsidR="0017239C" w:rsidRPr="00712406" w:rsidRDefault="0017239C" w:rsidP="004E6DA2">
            <w:pPr>
              <w:pStyle w:val="tabletext11"/>
              <w:rPr>
                <w:ins w:id="2893" w:author="Author"/>
              </w:rPr>
            </w:pP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99D100" w14:textId="77777777" w:rsidR="0017239C" w:rsidRPr="00712406" w:rsidRDefault="0017239C" w:rsidP="004E6DA2">
            <w:pPr>
              <w:pStyle w:val="tabletext11"/>
              <w:rPr>
                <w:ins w:id="2894" w:author="Author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F3D454" w14:textId="77777777" w:rsidR="0017239C" w:rsidRPr="00712406" w:rsidRDefault="0017239C" w:rsidP="004E6DA2">
            <w:pPr>
              <w:pStyle w:val="tabletext11"/>
              <w:tabs>
                <w:tab w:val="decimal" w:pos="1360"/>
              </w:tabs>
              <w:rPr>
                <w:ins w:id="2895" w:author="Author"/>
              </w:rPr>
            </w:pPr>
            <w:ins w:id="2896" w:author="Author">
              <w:r w:rsidRPr="00712406">
                <w:t>Over $65,000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25607F" w14:textId="77777777" w:rsidR="0017239C" w:rsidRPr="00712406" w:rsidRDefault="0017239C" w:rsidP="004E6DA2">
            <w:pPr>
              <w:pStyle w:val="tabletext11"/>
              <w:jc w:val="center"/>
              <w:rPr>
                <w:ins w:id="289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0F3DB01" w14:textId="77777777" w:rsidR="0017239C" w:rsidRPr="00712406" w:rsidRDefault="0017239C" w:rsidP="004E6DA2">
            <w:pPr>
              <w:pStyle w:val="tabletext11"/>
              <w:jc w:val="right"/>
              <w:rPr>
                <w:ins w:id="2898" w:author="Author"/>
              </w:rPr>
            </w:pPr>
            <w:ins w:id="2899" w:author="Author">
              <w:r w:rsidRPr="00712406">
                <w:t>8.65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66257A5F" w14:textId="77777777" w:rsidR="0017239C" w:rsidRPr="00712406" w:rsidRDefault="0017239C" w:rsidP="004E6DA2">
            <w:pPr>
              <w:pStyle w:val="tabletext11"/>
              <w:jc w:val="right"/>
              <w:rPr>
                <w:ins w:id="290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46D47384" w14:textId="77777777" w:rsidR="0017239C" w:rsidRPr="00712406" w:rsidRDefault="0017239C" w:rsidP="004E6DA2">
            <w:pPr>
              <w:pStyle w:val="tabletext11"/>
              <w:jc w:val="right"/>
              <w:rPr>
                <w:ins w:id="2901" w:author="Author"/>
              </w:rPr>
            </w:pPr>
            <w:ins w:id="2902" w:author="Author">
              <w:r w:rsidRPr="00712406">
                <w:t>5.19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606319" w14:textId="77777777" w:rsidR="0017239C" w:rsidRPr="00712406" w:rsidRDefault="0017239C" w:rsidP="004E6DA2">
            <w:pPr>
              <w:pStyle w:val="tabletext11"/>
              <w:jc w:val="right"/>
              <w:rPr>
                <w:ins w:id="2903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C68F40" w14:textId="77777777" w:rsidR="0017239C" w:rsidRPr="00712406" w:rsidRDefault="0017239C" w:rsidP="004E6DA2">
            <w:pPr>
              <w:pStyle w:val="tabletext11"/>
              <w:jc w:val="right"/>
              <w:rPr>
                <w:ins w:id="2904" w:author="Author"/>
              </w:rPr>
            </w:pPr>
            <w:ins w:id="2905" w:author="Author">
              <w:r w:rsidRPr="00712406">
                <w:t>3.89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724392" w14:textId="77777777" w:rsidR="0017239C" w:rsidRPr="00712406" w:rsidRDefault="0017239C" w:rsidP="004E6DA2">
            <w:pPr>
              <w:pStyle w:val="tabletext11"/>
              <w:jc w:val="right"/>
              <w:rPr>
                <w:ins w:id="2906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D971027" w14:textId="77777777" w:rsidR="0017239C" w:rsidRPr="00712406" w:rsidRDefault="0017239C" w:rsidP="004E6DA2">
            <w:pPr>
              <w:pStyle w:val="tabletext11"/>
              <w:jc w:val="right"/>
              <w:rPr>
                <w:ins w:id="2907" w:author="Author"/>
              </w:rPr>
            </w:pPr>
            <w:ins w:id="2908" w:author="Author">
              <w:r w:rsidRPr="00712406">
                <w:t>14.38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57539962" w14:textId="77777777" w:rsidR="0017239C" w:rsidRPr="00712406" w:rsidRDefault="0017239C" w:rsidP="004E6DA2">
            <w:pPr>
              <w:pStyle w:val="tabletext11"/>
              <w:jc w:val="right"/>
              <w:rPr>
                <w:ins w:id="2909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3D303020" w14:textId="77777777" w:rsidR="0017239C" w:rsidRPr="00712406" w:rsidRDefault="0017239C" w:rsidP="004E6DA2">
            <w:pPr>
              <w:pStyle w:val="tabletext11"/>
              <w:jc w:val="right"/>
              <w:rPr>
                <w:ins w:id="2910" w:author="Author"/>
              </w:rPr>
            </w:pPr>
            <w:ins w:id="2911" w:author="Author">
              <w:r w:rsidRPr="00712406">
                <w:t>8.63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CB30833" w14:textId="77777777" w:rsidR="0017239C" w:rsidRPr="00712406" w:rsidRDefault="0017239C" w:rsidP="004E6DA2">
            <w:pPr>
              <w:pStyle w:val="tabletext11"/>
              <w:jc w:val="right"/>
              <w:rPr>
                <w:ins w:id="2912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4E7ECA" w14:textId="77777777" w:rsidR="0017239C" w:rsidRPr="00712406" w:rsidRDefault="0017239C" w:rsidP="004E6DA2">
            <w:pPr>
              <w:pStyle w:val="tabletext11"/>
              <w:jc w:val="right"/>
              <w:rPr>
                <w:ins w:id="2913" w:author="Author"/>
              </w:rPr>
            </w:pPr>
            <w:ins w:id="2914" w:author="Author">
              <w:r w:rsidRPr="00712406">
                <w:t>6.47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630BBD" w14:textId="77777777" w:rsidR="0017239C" w:rsidRPr="00712406" w:rsidRDefault="0017239C" w:rsidP="004E6DA2">
            <w:pPr>
              <w:pStyle w:val="tabletext11"/>
              <w:jc w:val="right"/>
              <w:rPr>
                <w:ins w:id="2915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BC60AFB" w14:textId="77777777" w:rsidR="0017239C" w:rsidRPr="00712406" w:rsidRDefault="0017239C" w:rsidP="004E6DA2">
            <w:pPr>
              <w:pStyle w:val="tabletext11"/>
              <w:jc w:val="right"/>
              <w:rPr>
                <w:ins w:id="2916" w:author="Author"/>
              </w:rPr>
            </w:pPr>
            <w:ins w:id="2917" w:author="Author">
              <w:r w:rsidRPr="00712406">
                <w:t>19.09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67A0174C" w14:textId="77777777" w:rsidR="0017239C" w:rsidRPr="00712406" w:rsidRDefault="0017239C" w:rsidP="004E6DA2">
            <w:pPr>
              <w:pStyle w:val="tabletext11"/>
              <w:jc w:val="right"/>
              <w:rPr>
                <w:ins w:id="2918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03AAAFD4" w14:textId="77777777" w:rsidR="0017239C" w:rsidRPr="00712406" w:rsidRDefault="0017239C" w:rsidP="004E6DA2">
            <w:pPr>
              <w:pStyle w:val="tabletext11"/>
              <w:jc w:val="right"/>
              <w:rPr>
                <w:ins w:id="2919" w:author="Author"/>
              </w:rPr>
            </w:pPr>
            <w:ins w:id="2920" w:author="Author">
              <w:r w:rsidRPr="00712406">
                <w:t>11.45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281D19" w14:textId="77777777" w:rsidR="0017239C" w:rsidRPr="00712406" w:rsidRDefault="0017239C" w:rsidP="004E6DA2">
            <w:pPr>
              <w:pStyle w:val="tabletext11"/>
              <w:jc w:val="right"/>
              <w:rPr>
                <w:ins w:id="2921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F1340F" w14:textId="77777777" w:rsidR="0017239C" w:rsidRPr="00712406" w:rsidRDefault="0017239C" w:rsidP="004E6DA2">
            <w:pPr>
              <w:pStyle w:val="tabletext11"/>
              <w:jc w:val="right"/>
              <w:rPr>
                <w:ins w:id="2922" w:author="Author"/>
              </w:rPr>
            </w:pPr>
            <w:ins w:id="2923" w:author="Author">
              <w:r w:rsidRPr="00712406">
                <w:t>8.59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66CD1C" w14:textId="77777777" w:rsidR="0017239C" w:rsidRPr="00712406" w:rsidRDefault="0017239C" w:rsidP="004E6DA2">
            <w:pPr>
              <w:pStyle w:val="tabletext11"/>
              <w:jc w:val="right"/>
              <w:rPr>
                <w:ins w:id="2924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D784B6" w14:textId="77777777" w:rsidR="0017239C" w:rsidRPr="00712406" w:rsidRDefault="0017239C" w:rsidP="004E6DA2">
            <w:pPr>
              <w:pStyle w:val="tabletext11"/>
              <w:jc w:val="right"/>
              <w:rPr>
                <w:ins w:id="2925" w:author="Author"/>
              </w:rPr>
            </w:pPr>
            <w:ins w:id="2926" w:author="Author">
              <w:r w:rsidRPr="00712406">
                <w:t>23.88</w:t>
              </w:r>
            </w:ins>
          </w:p>
        </w:tc>
        <w:tc>
          <w:tcPr>
            <w:tcW w:w="140" w:type="dxa"/>
            <w:tcBorders>
              <w:top w:val="single" w:sz="6" w:space="0" w:color="auto"/>
              <w:bottom w:val="single" w:sz="6" w:space="0" w:color="auto"/>
            </w:tcBorders>
          </w:tcPr>
          <w:p w14:paraId="180B1648" w14:textId="77777777" w:rsidR="0017239C" w:rsidRPr="00712406" w:rsidRDefault="0017239C" w:rsidP="004E6DA2">
            <w:pPr>
              <w:pStyle w:val="tabletext11"/>
              <w:jc w:val="right"/>
              <w:rPr>
                <w:ins w:id="2927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bottom w:val="single" w:sz="6" w:space="0" w:color="auto"/>
            </w:tcBorders>
          </w:tcPr>
          <w:p w14:paraId="7C628BAA" w14:textId="77777777" w:rsidR="0017239C" w:rsidRPr="00712406" w:rsidRDefault="0017239C" w:rsidP="004E6DA2">
            <w:pPr>
              <w:pStyle w:val="tabletext11"/>
              <w:jc w:val="right"/>
              <w:rPr>
                <w:ins w:id="2928" w:author="Author"/>
              </w:rPr>
            </w:pPr>
            <w:ins w:id="2929" w:author="Author">
              <w:r w:rsidRPr="00712406">
                <w:t>14.33</w:t>
              </w:r>
            </w:ins>
          </w:p>
        </w:tc>
        <w:tc>
          <w:tcPr>
            <w:tcW w:w="1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B94EBD8" w14:textId="77777777" w:rsidR="0017239C" w:rsidRPr="00712406" w:rsidRDefault="0017239C" w:rsidP="004E6DA2">
            <w:pPr>
              <w:pStyle w:val="tabletext11"/>
              <w:jc w:val="right"/>
              <w:rPr>
                <w:ins w:id="2930" w:author="Author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28BDAC" w14:textId="77777777" w:rsidR="0017239C" w:rsidRPr="00712406" w:rsidRDefault="0017239C" w:rsidP="004E6DA2">
            <w:pPr>
              <w:pStyle w:val="tabletext11"/>
              <w:jc w:val="right"/>
              <w:rPr>
                <w:ins w:id="2931" w:author="Author"/>
              </w:rPr>
            </w:pPr>
            <w:ins w:id="2932" w:author="Author">
              <w:r w:rsidRPr="00712406">
                <w:t>10.74</w:t>
              </w:r>
            </w:ins>
          </w:p>
        </w:tc>
      </w:tr>
    </w:tbl>
    <w:p w14:paraId="6499F31B" w14:textId="7A567A99" w:rsidR="0017239C" w:rsidRDefault="0017239C" w:rsidP="0017239C">
      <w:pPr>
        <w:pStyle w:val="tablecaption"/>
      </w:pPr>
      <w:ins w:id="2933" w:author="Author">
        <w:r w:rsidRPr="00712406">
          <w:t>Table 249.M.2.(LC) Blanket Coverage Drive-away Collision Loss Costs</w:t>
        </w:r>
      </w:ins>
    </w:p>
    <w:p w14:paraId="62AA2B41" w14:textId="354A3734" w:rsidR="0017239C" w:rsidRDefault="0017239C" w:rsidP="0017239C">
      <w:pPr>
        <w:pStyle w:val="isonormal"/>
        <w:jc w:val="left"/>
      </w:pPr>
    </w:p>
    <w:p w14:paraId="2A9914DC" w14:textId="77777777" w:rsidR="0017239C" w:rsidRDefault="0017239C" w:rsidP="0017239C">
      <w:pPr>
        <w:pStyle w:val="isonormal"/>
        <w:sectPr w:rsidR="0017239C" w:rsidSect="0017239C">
          <w:headerReference w:type="even" r:id="rId361"/>
          <w:headerReference w:type="default" r:id="rId362"/>
          <w:footerReference w:type="even" r:id="rId363"/>
          <w:footerReference w:type="default" r:id="rId364"/>
          <w:headerReference w:type="first" r:id="rId365"/>
          <w:footerReference w:type="first" r:id="rId366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DC20DF8" w14:textId="77777777" w:rsidR="0017239C" w:rsidRPr="00172D20" w:rsidRDefault="0017239C" w:rsidP="0017239C">
      <w:pPr>
        <w:pStyle w:val="boxrule"/>
        <w:rPr>
          <w:ins w:id="2934" w:author="Author"/>
        </w:rPr>
      </w:pPr>
      <w:ins w:id="2935" w:author="Author">
        <w:r w:rsidRPr="00172D20">
          <w:lastRenderedPageBreak/>
          <w:t>270.  FINANCED AUTOS</w:t>
        </w:r>
      </w:ins>
    </w:p>
    <w:p w14:paraId="289EB8F7" w14:textId="77777777" w:rsidR="0017239C" w:rsidRPr="00172D20" w:rsidRDefault="0017239C" w:rsidP="0017239C">
      <w:pPr>
        <w:pStyle w:val="isonormal"/>
        <w:rPr>
          <w:ins w:id="293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60"/>
        <w:gridCol w:w="213"/>
        <w:gridCol w:w="317"/>
        <w:gridCol w:w="460"/>
        <w:gridCol w:w="231"/>
        <w:gridCol w:w="299"/>
        <w:gridCol w:w="460"/>
        <w:gridCol w:w="249"/>
        <w:gridCol w:w="281"/>
        <w:gridCol w:w="460"/>
        <w:gridCol w:w="267"/>
        <w:gridCol w:w="263"/>
        <w:gridCol w:w="460"/>
        <w:gridCol w:w="285"/>
        <w:gridCol w:w="245"/>
        <w:gridCol w:w="460"/>
        <w:gridCol w:w="303"/>
        <w:gridCol w:w="317"/>
        <w:gridCol w:w="460"/>
        <w:gridCol w:w="231"/>
        <w:gridCol w:w="299"/>
        <w:gridCol w:w="460"/>
        <w:gridCol w:w="249"/>
      </w:tblGrid>
      <w:tr w:rsidR="0017239C" w:rsidRPr="00172D20" w14:paraId="63120985" w14:textId="77777777" w:rsidTr="004E6DA2">
        <w:trPr>
          <w:cantSplit/>
          <w:trHeight w:val="190"/>
          <w:ins w:id="2937" w:author="Author"/>
        </w:trPr>
        <w:tc>
          <w:tcPr>
            <w:tcW w:w="200" w:type="dxa"/>
          </w:tcPr>
          <w:p w14:paraId="6C2A9559" w14:textId="77777777" w:rsidR="0017239C" w:rsidRPr="00172D20" w:rsidRDefault="0017239C" w:rsidP="004E6DA2">
            <w:pPr>
              <w:pStyle w:val="tablehead"/>
              <w:rPr>
                <w:ins w:id="2938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8B06B52" w14:textId="77777777" w:rsidR="0017239C" w:rsidRPr="00172D20" w:rsidRDefault="0017239C" w:rsidP="004E6DA2">
            <w:pPr>
              <w:pStyle w:val="tablehead"/>
              <w:rPr>
                <w:ins w:id="2939" w:author="Author"/>
              </w:rPr>
            </w:pPr>
            <w:ins w:id="2940" w:author="Author">
              <w:r w:rsidRPr="00172D20">
                <w:t>Single Interest Coverage</w:t>
              </w:r>
            </w:ins>
          </w:p>
        </w:tc>
      </w:tr>
      <w:tr w:rsidR="0017239C" w:rsidRPr="00172D20" w14:paraId="1C5C389E" w14:textId="77777777" w:rsidTr="004E6DA2">
        <w:trPr>
          <w:cantSplit/>
          <w:trHeight w:val="190"/>
          <w:ins w:id="2941" w:author="Author"/>
        </w:trPr>
        <w:tc>
          <w:tcPr>
            <w:tcW w:w="200" w:type="dxa"/>
            <w:vMerge w:val="restart"/>
          </w:tcPr>
          <w:p w14:paraId="46042043" w14:textId="77777777" w:rsidR="0017239C" w:rsidRPr="00172D20" w:rsidRDefault="0017239C" w:rsidP="004E6DA2">
            <w:pPr>
              <w:pStyle w:val="tablehead"/>
              <w:rPr>
                <w:ins w:id="2942" w:author="Author"/>
              </w:rPr>
            </w:pPr>
            <w:ins w:id="2943" w:author="Author">
              <w:r w:rsidRPr="00172D20">
                <w:br/>
              </w:r>
              <w:r w:rsidRPr="00172D20">
                <w:br/>
              </w:r>
              <w:r w:rsidRPr="00172D20">
                <w:br/>
              </w:r>
              <w:r w:rsidRPr="00172D20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756883A" w14:textId="77777777" w:rsidR="0017239C" w:rsidRPr="00172D20" w:rsidRDefault="0017239C" w:rsidP="004E6DA2">
            <w:pPr>
              <w:pStyle w:val="tablehead"/>
              <w:rPr>
                <w:ins w:id="2944" w:author="Author"/>
              </w:rPr>
            </w:pPr>
            <w:ins w:id="2945" w:author="Author">
              <w:r w:rsidRPr="00172D20">
                <w:t>Original Unpaid</w:t>
              </w:r>
              <w:r w:rsidRPr="00172D20">
                <w:br/>
                <w:t>Balance Including</w:t>
              </w:r>
              <w:r w:rsidRPr="00172D20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B4E366" w14:textId="77777777" w:rsidR="0017239C" w:rsidRPr="00172D20" w:rsidRDefault="0017239C" w:rsidP="004E6DA2">
            <w:pPr>
              <w:pStyle w:val="tablehead"/>
              <w:rPr>
                <w:ins w:id="2946" w:author="Author"/>
              </w:rPr>
            </w:pPr>
            <w:ins w:id="2947" w:author="Author">
              <w:r w:rsidRPr="00172D20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84A116" w14:textId="77777777" w:rsidR="0017239C" w:rsidRPr="00172D20" w:rsidRDefault="0017239C" w:rsidP="004E6DA2">
            <w:pPr>
              <w:pStyle w:val="tablehead"/>
              <w:rPr>
                <w:ins w:id="2948" w:author="Author"/>
              </w:rPr>
            </w:pPr>
            <w:ins w:id="2949" w:author="Author">
              <w:r w:rsidRPr="00172D20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24AB72" w14:textId="77777777" w:rsidR="0017239C" w:rsidRPr="00172D20" w:rsidRDefault="0017239C" w:rsidP="004E6DA2">
            <w:pPr>
              <w:pStyle w:val="tablehead"/>
              <w:rPr>
                <w:ins w:id="2950" w:author="Author"/>
              </w:rPr>
            </w:pPr>
            <w:ins w:id="2951" w:author="Author">
              <w:r w:rsidRPr="00172D20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D2282D" w14:textId="77777777" w:rsidR="0017239C" w:rsidRPr="00172D20" w:rsidRDefault="0017239C" w:rsidP="004E6DA2">
            <w:pPr>
              <w:pStyle w:val="tablehead"/>
              <w:rPr>
                <w:ins w:id="2952" w:author="Author"/>
              </w:rPr>
            </w:pPr>
            <w:ins w:id="2953" w:author="Author">
              <w:r w:rsidRPr="00172D20">
                <w:t>Conversion,</w:t>
              </w:r>
              <w:r w:rsidRPr="00172D20">
                <w:br/>
                <w:t>Embezzlement</w:t>
              </w:r>
              <w:r w:rsidRPr="00172D20">
                <w:br/>
                <w:t>And Secretion</w:t>
              </w:r>
            </w:ins>
          </w:p>
        </w:tc>
      </w:tr>
      <w:tr w:rsidR="0017239C" w:rsidRPr="00172D20" w14:paraId="7518DB74" w14:textId="77777777" w:rsidTr="004E6DA2">
        <w:trPr>
          <w:cantSplit/>
          <w:trHeight w:val="190"/>
          <w:ins w:id="2954" w:author="Author"/>
        </w:trPr>
        <w:tc>
          <w:tcPr>
            <w:tcW w:w="200" w:type="dxa"/>
            <w:vMerge/>
          </w:tcPr>
          <w:p w14:paraId="18F4B8F4" w14:textId="77777777" w:rsidR="0017239C" w:rsidRPr="00172D20" w:rsidRDefault="0017239C" w:rsidP="004E6DA2">
            <w:pPr>
              <w:pStyle w:val="tablehead"/>
              <w:rPr>
                <w:ins w:id="2955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81AEA" w14:textId="77777777" w:rsidR="0017239C" w:rsidRPr="00172D20" w:rsidRDefault="0017239C" w:rsidP="004E6DA2">
            <w:pPr>
              <w:pStyle w:val="tablehead"/>
              <w:rPr>
                <w:ins w:id="2956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7EA3" w14:textId="77777777" w:rsidR="0017239C" w:rsidRPr="00172D20" w:rsidRDefault="0017239C" w:rsidP="004E6DA2">
            <w:pPr>
              <w:pStyle w:val="tablehead"/>
              <w:rPr>
                <w:ins w:id="2957" w:author="Author"/>
              </w:rPr>
            </w:pPr>
            <w:ins w:id="2958" w:author="Author">
              <w:r w:rsidRPr="00172D20">
                <w:br/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02853" w14:textId="77777777" w:rsidR="0017239C" w:rsidRPr="00172D20" w:rsidRDefault="0017239C" w:rsidP="004E6DA2">
            <w:pPr>
              <w:pStyle w:val="tablehead"/>
              <w:rPr>
                <w:ins w:id="2959" w:author="Author"/>
              </w:rPr>
            </w:pPr>
            <w:ins w:id="2960" w:author="Author">
              <w:r w:rsidRPr="00172D20">
                <w:br/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7F4B0" w14:textId="77777777" w:rsidR="0017239C" w:rsidRPr="00172D20" w:rsidRDefault="0017239C" w:rsidP="004E6DA2">
            <w:pPr>
              <w:pStyle w:val="tablehead"/>
              <w:rPr>
                <w:ins w:id="2961" w:author="Author"/>
              </w:rPr>
            </w:pPr>
            <w:ins w:id="2962" w:author="Author">
              <w:r w:rsidRPr="00172D20">
                <w:br/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B311" w14:textId="77777777" w:rsidR="0017239C" w:rsidRPr="00172D20" w:rsidRDefault="0017239C" w:rsidP="004E6DA2">
            <w:pPr>
              <w:pStyle w:val="tablehead"/>
              <w:rPr>
                <w:ins w:id="2963" w:author="Author"/>
              </w:rPr>
            </w:pPr>
            <w:ins w:id="2964" w:author="Author">
              <w:r w:rsidRPr="00172D20">
                <w:br/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C76AD" w14:textId="77777777" w:rsidR="0017239C" w:rsidRPr="00172D20" w:rsidRDefault="0017239C" w:rsidP="004E6DA2">
            <w:pPr>
              <w:pStyle w:val="tablehead"/>
              <w:rPr>
                <w:ins w:id="2965" w:author="Author"/>
              </w:rPr>
            </w:pPr>
            <w:ins w:id="2966" w:author="Author">
              <w:r w:rsidRPr="00172D20">
                <w:br/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1D372" w14:textId="77777777" w:rsidR="0017239C" w:rsidRPr="00172D20" w:rsidRDefault="0017239C" w:rsidP="004E6DA2">
            <w:pPr>
              <w:pStyle w:val="tablehead"/>
              <w:rPr>
                <w:ins w:id="2967" w:author="Author"/>
              </w:rPr>
            </w:pPr>
            <w:ins w:id="2968" w:author="Author">
              <w:r w:rsidRPr="00172D20">
                <w:br/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974FD" w14:textId="77777777" w:rsidR="0017239C" w:rsidRPr="00172D20" w:rsidRDefault="0017239C" w:rsidP="004E6DA2">
            <w:pPr>
              <w:pStyle w:val="tablehead"/>
              <w:rPr>
                <w:ins w:id="2969" w:author="Author"/>
              </w:rPr>
            </w:pPr>
            <w:ins w:id="2970" w:author="Author">
              <w:r w:rsidRPr="00172D20">
                <w:br/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C6B5" w14:textId="77777777" w:rsidR="0017239C" w:rsidRPr="00172D20" w:rsidRDefault="0017239C" w:rsidP="004E6DA2">
            <w:pPr>
              <w:pStyle w:val="tablehead"/>
              <w:rPr>
                <w:ins w:id="2971" w:author="Author"/>
              </w:rPr>
            </w:pPr>
            <w:ins w:id="2972" w:author="Author">
              <w:r w:rsidRPr="00172D20">
                <w:br/>
                <w:t>Used</w:t>
              </w:r>
            </w:ins>
          </w:p>
        </w:tc>
      </w:tr>
      <w:tr w:rsidR="0017239C" w:rsidRPr="00172D20" w14:paraId="1BDAC98A" w14:textId="77777777" w:rsidTr="004E6DA2">
        <w:trPr>
          <w:cantSplit/>
          <w:trHeight w:val="190"/>
          <w:ins w:id="2973" w:author="Author"/>
        </w:trPr>
        <w:tc>
          <w:tcPr>
            <w:tcW w:w="200" w:type="dxa"/>
          </w:tcPr>
          <w:p w14:paraId="55A7D8D7" w14:textId="77777777" w:rsidR="0017239C" w:rsidRPr="00172D20" w:rsidRDefault="0017239C" w:rsidP="004E6DA2">
            <w:pPr>
              <w:pStyle w:val="tabletext11"/>
              <w:rPr>
                <w:ins w:id="2974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233698EF" w14:textId="77777777" w:rsidR="0017239C" w:rsidRPr="00172D20" w:rsidRDefault="0017239C" w:rsidP="004E6DA2">
            <w:pPr>
              <w:pStyle w:val="tabletext11"/>
              <w:jc w:val="right"/>
              <w:rPr>
                <w:ins w:id="2975" w:author="Author"/>
              </w:rPr>
            </w:pPr>
            <w:ins w:id="2976" w:author="Author">
              <w:r w:rsidRPr="00172D20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095C0BA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2977" w:author="Author"/>
              </w:rPr>
            </w:pPr>
            <w:ins w:id="2978" w:author="Author">
              <w:r w:rsidRPr="00172D20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0C0F4005" w14:textId="77777777" w:rsidR="0017239C" w:rsidRPr="00172D20" w:rsidRDefault="0017239C" w:rsidP="004E6DA2">
            <w:pPr>
              <w:pStyle w:val="tabletext11"/>
              <w:rPr>
                <w:ins w:id="2979" w:author="Author"/>
              </w:rPr>
            </w:pPr>
            <w:ins w:id="2980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4017A5E2" w14:textId="77777777" w:rsidR="0017239C" w:rsidRPr="00172D20" w:rsidRDefault="0017239C" w:rsidP="004E6DA2">
            <w:pPr>
              <w:pStyle w:val="tabletext11"/>
              <w:rPr>
                <w:ins w:id="2981" w:author="Author"/>
              </w:rPr>
            </w:pPr>
            <w:ins w:id="2982" w:author="Author">
              <w:r w:rsidRPr="00172D20">
                <w:t>1,500</w:t>
              </w:r>
            </w:ins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66439891" w14:textId="77777777" w:rsidR="0017239C" w:rsidRPr="00172D20" w:rsidRDefault="0017239C" w:rsidP="004E6DA2">
            <w:pPr>
              <w:pStyle w:val="tabletext11"/>
              <w:jc w:val="right"/>
              <w:rPr>
                <w:ins w:id="2983" w:author="Author"/>
              </w:rPr>
            </w:pPr>
            <w:ins w:id="2984" w:author="Author">
              <w:r w:rsidRPr="00172D20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4A40E384" w14:textId="77777777" w:rsidR="0017239C" w:rsidRPr="00172D20" w:rsidRDefault="0017239C" w:rsidP="004E6DA2">
            <w:pPr>
              <w:pStyle w:val="tabletext11"/>
              <w:jc w:val="right"/>
              <w:rPr>
                <w:ins w:id="2985" w:author="Author"/>
              </w:rPr>
            </w:pPr>
            <w:ins w:id="2986" w:author="Author">
              <w:r w:rsidRPr="00172D20">
                <w:t>10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652DEC" w14:textId="77777777" w:rsidR="0017239C" w:rsidRPr="00172D20" w:rsidRDefault="0017239C" w:rsidP="004E6DA2">
            <w:pPr>
              <w:pStyle w:val="tabletext11"/>
              <w:rPr>
                <w:ins w:id="2987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629F90F2" w14:textId="77777777" w:rsidR="0017239C" w:rsidRPr="00172D20" w:rsidRDefault="0017239C" w:rsidP="004E6DA2">
            <w:pPr>
              <w:pStyle w:val="tabletext11"/>
              <w:jc w:val="right"/>
              <w:rPr>
                <w:ins w:id="2988" w:author="Author"/>
              </w:rPr>
            </w:pPr>
            <w:ins w:id="2989" w:author="Author">
              <w:r w:rsidRPr="00172D20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1E88886E" w14:textId="77777777" w:rsidR="0017239C" w:rsidRPr="00172D20" w:rsidRDefault="0017239C" w:rsidP="004E6DA2">
            <w:pPr>
              <w:pStyle w:val="tabletext11"/>
              <w:jc w:val="right"/>
              <w:rPr>
                <w:ins w:id="2990" w:author="Author"/>
              </w:rPr>
            </w:pPr>
            <w:ins w:id="2991" w:author="Author">
              <w:r w:rsidRPr="00172D20">
                <w:t>10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E6A8BE" w14:textId="77777777" w:rsidR="0017239C" w:rsidRPr="00172D20" w:rsidRDefault="0017239C" w:rsidP="004E6DA2">
            <w:pPr>
              <w:pStyle w:val="tabletext11"/>
              <w:jc w:val="right"/>
              <w:rPr>
                <w:ins w:id="2992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09E4777D" w14:textId="77777777" w:rsidR="0017239C" w:rsidRPr="00172D20" w:rsidRDefault="0017239C" w:rsidP="004E6DA2">
            <w:pPr>
              <w:pStyle w:val="tabletext11"/>
              <w:jc w:val="right"/>
              <w:rPr>
                <w:ins w:id="2993" w:author="Author"/>
              </w:rPr>
            </w:pPr>
            <w:ins w:id="2994" w:author="Author">
              <w:r w:rsidRPr="00172D20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1CC8B0A2" w14:textId="77777777" w:rsidR="0017239C" w:rsidRPr="00172D20" w:rsidRDefault="0017239C" w:rsidP="004E6DA2">
            <w:pPr>
              <w:pStyle w:val="tabletext11"/>
              <w:jc w:val="right"/>
              <w:rPr>
                <w:ins w:id="2995" w:author="Author"/>
              </w:rPr>
            </w:pPr>
            <w:ins w:id="2996" w:author="Author">
              <w:r w:rsidRPr="00172D20">
                <w:t>45</w:t>
              </w:r>
            </w:ins>
          </w:p>
        </w:tc>
        <w:tc>
          <w:tcPr>
            <w:tcW w:w="2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2CEF7F" w14:textId="77777777" w:rsidR="0017239C" w:rsidRPr="00172D20" w:rsidRDefault="0017239C" w:rsidP="004E6DA2">
            <w:pPr>
              <w:pStyle w:val="tabletext11"/>
              <w:jc w:val="right"/>
              <w:rPr>
                <w:ins w:id="299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08ECC145" w14:textId="77777777" w:rsidR="0017239C" w:rsidRPr="00172D20" w:rsidRDefault="0017239C" w:rsidP="004E6DA2">
            <w:pPr>
              <w:pStyle w:val="tabletext11"/>
              <w:jc w:val="right"/>
              <w:rPr>
                <w:ins w:id="2998" w:author="Author"/>
              </w:rPr>
            </w:pPr>
            <w:ins w:id="2999" w:author="Author">
              <w:r w:rsidRPr="00172D20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7DBF1747" w14:textId="77777777" w:rsidR="0017239C" w:rsidRPr="00172D20" w:rsidRDefault="0017239C" w:rsidP="004E6DA2">
            <w:pPr>
              <w:pStyle w:val="tabletext11"/>
              <w:jc w:val="right"/>
              <w:rPr>
                <w:ins w:id="3000" w:author="Author"/>
              </w:rPr>
            </w:pPr>
            <w:ins w:id="3001" w:author="Author">
              <w:r w:rsidRPr="00172D20">
                <w:t>47</w:t>
              </w:r>
            </w:ins>
          </w:p>
        </w:tc>
        <w:tc>
          <w:tcPr>
            <w:tcW w:w="2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ED0D3C" w14:textId="77777777" w:rsidR="0017239C" w:rsidRPr="00172D20" w:rsidRDefault="0017239C" w:rsidP="004E6DA2">
            <w:pPr>
              <w:pStyle w:val="tabletext11"/>
              <w:jc w:val="right"/>
              <w:rPr>
                <w:ins w:id="3002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6F2175CF" w14:textId="77777777" w:rsidR="0017239C" w:rsidRPr="00172D20" w:rsidRDefault="0017239C" w:rsidP="004E6DA2">
            <w:pPr>
              <w:pStyle w:val="tabletext11"/>
              <w:jc w:val="right"/>
              <w:rPr>
                <w:ins w:id="3003" w:author="Author"/>
              </w:rPr>
            </w:pPr>
            <w:ins w:id="3004" w:author="Author">
              <w:r w:rsidRPr="00172D20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71B17D2F" w14:textId="77777777" w:rsidR="0017239C" w:rsidRPr="00172D20" w:rsidRDefault="0017239C" w:rsidP="004E6DA2">
            <w:pPr>
              <w:pStyle w:val="tabletext11"/>
              <w:jc w:val="right"/>
              <w:rPr>
                <w:ins w:id="3005" w:author="Author"/>
              </w:rPr>
            </w:pPr>
            <w:ins w:id="3006" w:author="Author">
              <w:r w:rsidRPr="00172D20">
                <w:t>6</w:t>
              </w:r>
            </w:ins>
          </w:p>
        </w:tc>
        <w:tc>
          <w:tcPr>
            <w:tcW w:w="2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11C5EFF" w14:textId="77777777" w:rsidR="0017239C" w:rsidRPr="00172D20" w:rsidRDefault="0017239C" w:rsidP="004E6DA2">
            <w:pPr>
              <w:pStyle w:val="tabletext11"/>
              <w:jc w:val="right"/>
              <w:rPr>
                <w:ins w:id="3007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78753E44" w14:textId="77777777" w:rsidR="0017239C" w:rsidRPr="00172D20" w:rsidRDefault="0017239C" w:rsidP="004E6DA2">
            <w:pPr>
              <w:pStyle w:val="tabletext11"/>
              <w:jc w:val="right"/>
              <w:rPr>
                <w:ins w:id="3008" w:author="Author"/>
              </w:rPr>
            </w:pPr>
            <w:ins w:id="3009" w:author="Author">
              <w:r w:rsidRPr="00172D20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44E2AA8B" w14:textId="77777777" w:rsidR="0017239C" w:rsidRPr="00172D20" w:rsidRDefault="0017239C" w:rsidP="004E6DA2">
            <w:pPr>
              <w:pStyle w:val="tabletext11"/>
              <w:jc w:val="right"/>
              <w:rPr>
                <w:ins w:id="3010" w:author="Author"/>
              </w:rPr>
            </w:pPr>
            <w:ins w:id="3011" w:author="Author">
              <w:r w:rsidRPr="00172D20">
                <w:t>6</w:t>
              </w:r>
            </w:ins>
          </w:p>
        </w:tc>
        <w:tc>
          <w:tcPr>
            <w:tcW w:w="3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B56971" w14:textId="77777777" w:rsidR="0017239C" w:rsidRPr="00172D20" w:rsidRDefault="0017239C" w:rsidP="004E6DA2">
            <w:pPr>
              <w:pStyle w:val="tabletext11"/>
              <w:jc w:val="right"/>
              <w:rPr>
                <w:ins w:id="3012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389AF0D0" w14:textId="77777777" w:rsidR="0017239C" w:rsidRPr="00172D20" w:rsidRDefault="0017239C" w:rsidP="004E6DA2">
            <w:pPr>
              <w:pStyle w:val="tabletext11"/>
              <w:jc w:val="right"/>
              <w:rPr>
                <w:ins w:id="3013" w:author="Author"/>
              </w:rPr>
            </w:pPr>
            <w:ins w:id="3014" w:author="Author">
              <w:r w:rsidRPr="00172D20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2B153075" w14:textId="77777777" w:rsidR="0017239C" w:rsidRPr="00172D20" w:rsidRDefault="0017239C" w:rsidP="004E6DA2">
            <w:pPr>
              <w:pStyle w:val="tabletext11"/>
              <w:jc w:val="right"/>
              <w:rPr>
                <w:ins w:id="3015" w:author="Author"/>
              </w:rPr>
            </w:pPr>
            <w:ins w:id="3016" w:author="Author">
              <w:r w:rsidRPr="00172D20">
                <w:t>4</w:t>
              </w:r>
            </w:ins>
          </w:p>
        </w:tc>
        <w:tc>
          <w:tcPr>
            <w:tcW w:w="2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F0CAA0" w14:textId="77777777" w:rsidR="0017239C" w:rsidRPr="00172D20" w:rsidRDefault="0017239C" w:rsidP="004E6DA2">
            <w:pPr>
              <w:pStyle w:val="tabletext11"/>
              <w:jc w:val="right"/>
              <w:rPr>
                <w:ins w:id="3017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3E9A38F6" w14:textId="77777777" w:rsidR="0017239C" w:rsidRPr="00172D20" w:rsidRDefault="0017239C" w:rsidP="004E6DA2">
            <w:pPr>
              <w:pStyle w:val="tabletext11"/>
              <w:jc w:val="right"/>
              <w:rPr>
                <w:ins w:id="3018" w:author="Author"/>
              </w:rPr>
            </w:pPr>
            <w:ins w:id="3019" w:author="Author">
              <w:r w:rsidRPr="00172D20">
                <w:t>$</w:t>
              </w:r>
            </w:ins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3D88113B" w14:textId="77777777" w:rsidR="0017239C" w:rsidRPr="00172D20" w:rsidRDefault="0017239C" w:rsidP="004E6DA2">
            <w:pPr>
              <w:pStyle w:val="tabletext11"/>
              <w:jc w:val="right"/>
              <w:rPr>
                <w:ins w:id="3020" w:author="Author"/>
              </w:rPr>
            </w:pPr>
            <w:ins w:id="3021" w:author="Author">
              <w:r w:rsidRPr="00172D20">
                <w:t>5</w:t>
              </w:r>
            </w:ins>
          </w:p>
        </w:tc>
        <w:tc>
          <w:tcPr>
            <w:tcW w:w="2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09D270" w14:textId="77777777" w:rsidR="0017239C" w:rsidRPr="00172D20" w:rsidRDefault="0017239C" w:rsidP="004E6DA2">
            <w:pPr>
              <w:pStyle w:val="tabletext11"/>
              <w:jc w:val="right"/>
              <w:rPr>
                <w:ins w:id="3022" w:author="Author"/>
              </w:rPr>
            </w:pPr>
          </w:p>
        </w:tc>
      </w:tr>
      <w:tr w:rsidR="0017239C" w:rsidRPr="00172D20" w14:paraId="39579C73" w14:textId="77777777" w:rsidTr="004E6DA2">
        <w:trPr>
          <w:cantSplit/>
          <w:trHeight w:val="190"/>
          <w:ins w:id="3023" w:author="Author"/>
        </w:trPr>
        <w:tc>
          <w:tcPr>
            <w:tcW w:w="200" w:type="dxa"/>
          </w:tcPr>
          <w:p w14:paraId="3372651C" w14:textId="77777777" w:rsidR="0017239C" w:rsidRPr="00172D20" w:rsidRDefault="0017239C" w:rsidP="004E6DA2">
            <w:pPr>
              <w:pStyle w:val="tabletext11"/>
              <w:rPr>
                <w:ins w:id="302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69DC2EE" w14:textId="77777777" w:rsidR="0017239C" w:rsidRPr="00172D20" w:rsidRDefault="0017239C" w:rsidP="004E6DA2">
            <w:pPr>
              <w:pStyle w:val="tabletext11"/>
              <w:rPr>
                <w:ins w:id="3025" w:author="Author"/>
              </w:rPr>
            </w:pPr>
          </w:p>
        </w:tc>
        <w:tc>
          <w:tcPr>
            <w:tcW w:w="630" w:type="dxa"/>
          </w:tcPr>
          <w:p w14:paraId="2D4C038C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3026" w:author="Author"/>
              </w:rPr>
            </w:pPr>
            <w:ins w:id="3027" w:author="Author">
              <w:r w:rsidRPr="00172D20">
                <w:t>1,501</w:t>
              </w:r>
            </w:ins>
          </w:p>
        </w:tc>
        <w:tc>
          <w:tcPr>
            <w:tcW w:w="180" w:type="dxa"/>
          </w:tcPr>
          <w:p w14:paraId="5830D897" w14:textId="77777777" w:rsidR="0017239C" w:rsidRPr="00172D20" w:rsidRDefault="0017239C" w:rsidP="004E6DA2">
            <w:pPr>
              <w:pStyle w:val="tabletext11"/>
              <w:rPr>
                <w:ins w:id="3028" w:author="Author"/>
              </w:rPr>
            </w:pPr>
            <w:ins w:id="3029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4F204AD" w14:textId="77777777" w:rsidR="0017239C" w:rsidRPr="00172D20" w:rsidRDefault="0017239C" w:rsidP="004E6DA2">
            <w:pPr>
              <w:pStyle w:val="tabletext11"/>
              <w:rPr>
                <w:ins w:id="3030" w:author="Author"/>
              </w:rPr>
            </w:pPr>
            <w:ins w:id="3031" w:author="Author">
              <w:r w:rsidRPr="00172D20">
                <w:t>2,000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3AA494C" w14:textId="77777777" w:rsidR="0017239C" w:rsidRPr="00172D20" w:rsidRDefault="0017239C" w:rsidP="004E6DA2">
            <w:pPr>
              <w:pStyle w:val="tabletext11"/>
              <w:jc w:val="right"/>
              <w:rPr>
                <w:ins w:id="3032" w:author="Author"/>
              </w:rPr>
            </w:pPr>
          </w:p>
        </w:tc>
        <w:tc>
          <w:tcPr>
            <w:tcW w:w="460" w:type="dxa"/>
          </w:tcPr>
          <w:p w14:paraId="26CACA65" w14:textId="77777777" w:rsidR="0017239C" w:rsidRPr="00172D20" w:rsidRDefault="0017239C" w:rsidP="004E6DA2">
            <w:pPr>
              <w:pStyle w:val="tabletext11"/>
              <w:jc w:val="right"/>
              <w:rPr>
                <w:ins w:id="3033" w:author="Author"/>
              </w:rPr>
            </w:pPr>
            <w:ins w:id="3034" w:author="Author">
              <w:r w:rsidRPr="00172D20">
                <w:t>11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4CC339BD" w14:textId="77777777" w:rsidR="0017239C" w:rsidRPr="00172D20" w:rsidRDefault="0017239C" w:rsidP="004E6DA2">
            <w:pPr>
              <w:pStyle w:val="tabletext11"/>
              <w:rPr>
                <w:ins w:id="303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88AF893" w14:textId="77777777" w:rsidR="0017239C" w:rsidRPr="00172D20" w:rsidRDefault="0017239C" w:rsidP="004E6DA2">
            <w:pPr>
              <w:pStyle w:val="tabletext11"/>
              <w:jc w:val="right"/>
              <w:rPr>
                <w:ins w:id="3036" w:author="Author"/>
              </w:rPr>
            </w:pPr>
          </w:p>
        </w:tc>
        <w:tc>
          <w:tcPr>
            <w:tcW w:w="460" w:type="dxa"/>
          </w:tcPr>
          <w:p w14:paraId="066F1558" w14:textId="77777777" w:rsidR="0017239C" w:rsidRPr="00172D20" w:rsidRDefault="0017239C" w:rsidP="004E6DA2">
            <w:pPr>
              <w:pStyle w:val="tabletext11"/>
              <w:jc w:val="right"/>
              <w:rPr>
                <w:ins w:id="3037" w:author="Author"/>
              </w:rPr>
            </w:pPr>
            <w:ins w:id="3038" w:author="Author">
              <w:r w:rsidRPr="00172D20">
                <w:t>12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6E9280D8" w14:textId="77777777" w:rsidR="0017239C" w:rsidRPr="00172D20" w:rsidRDefault="0017239C" w:rsidP="004E6DA2">
            <w:pPr>
              <w:pStyle w:val="tabletext11"/>
              <w:jc w:val="right"/>
              <w:rPr>
                <w:ins w:id="303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565E14C" w14:textId="77777777" w:rsidR="0017239C" w:rsidRPr="00172D20" w:rsidRDefault="0017239C" w:rsidP="004E6DA2">
            <w:pPr>
              <w:pStyle w:val="tabletext11"/>
              <w:jc w:val="right"/>
              <w:rPr>
                <w:ins w:id="3040" w:author="Author"/>
              </w:rPr>
            </w:pPr>
          </w:p>
        </w:tc>
        <w:tc>
          <w:tcPr>
            <w:tcW w:w="460" w:type="dxa"/>
          </w:tcPr>
          <w:p w14:paraId="3080D9C8" w14:textId="77777777" w:rsidR="0017239C" w:rsidRPr="00172D20" w:rsidRDefault="0017239C" w:rsidP="004E6DA2">
            <w:pPr>
              <w:pStyle w:val="tabletext11"/>
              <w:jc w:val="right"/>
              <w:rPr>
                <w:ins w:id="3041" w:author="Author"/>
              </w:rPr>
            </w:pPr>
            <w:ins w:id="3042" w:author="Author">
              <w:r w:rsidRPr="00172D20">
                <w:t>50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5A2F97D6" w14:textId="77777777" w:rsidR="0017239C" w:rsidRPr="00172D20" w:rsidRDefault="0017239C" w:rsidP="004E6DA2">
            <w:pPr>
              <w:pStyle w:val="tabletext11"/>
              <w:jc w:val="right"/>
              <w:rPr>
                <w:ins w:id="30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E0BFD6" w14:textId="77777777" w:rsidR="0017239C" w:rsidRPr="00172D20" w:rsidRDefault="0017239C" w:rsidP="004E6DA2">
            <w:pPr>
              <w:pStyle w:val="tabletext11"/>
              <w:jc w:val="right"/>
              <w:rPr>
                <w:ins w:id="3044" w:author="Author"/>
              </w:rPr>
            </w:pPr>
          </w:p>
        </w:tc>
        <w:tc>
          <w:tcPr>
            <w:tcW w:w="460" w:type="dxa"/>
          </w:tcPr>
          <w:p w14:paraId="3F2C5F71" w14:textId="77777777" w:rsidR="0017239C" w:rsidRPr="00172D20" w:rsidRDefault="0017239C" w:rsidP="004E6DA2">
            <w:pPr>
              <w:pStyle w:val="tabletext11"/>
              <w:jc w:val="right"/>
              <w:rPr>
                <w:ins w:id="3045" w:author="Author"/>
              </w:rPr>
            </w:pPr>
            <w:ins w:id="3046" w:author="Author">
              <w:r w:rsidRPr="00172D20">
                <w:t>52</w:t>
              </w:r>
            </w:ins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24563EB4" w14:textId="77777777" w:rsidR="0017239C" w:rsidRPr="00172D20" w:rsidRDefault="0017239C" w:rsidP="004E6DA2">
            <w:pPr>
              <w:pStyle w:val="tabletext11"/>
              <w:jc w:val="right"/>
              <w:rPr>
                <w:ins w:id="304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BB05244" w14:textId="77777777" w:rsidR="0017239C" w:rsidRPr="00172D20" w:rsidRDefault="0017239C" w:rsidP="004E6DA2">
            <w:pPr>
              <w:pStyle w:val="tabletext11"/>
              <w:jc w:val="right"/>
              <w:rPr>
                <w:ins w:id="3048" w:author="Author"/>
              </w:rPr>
            </w:pPr>
          </w:p>
        </w:tc>
        <w:tc>
          <w:tcPr>
            <w:tcW w:w="460" w:type="dxa"/>
          </w:tcPr>
          <w:p w14:paraId="5650AA22" w14:textId="77777777" w:rsidR="0017239C" w:rsidRPr="00172D20" w:rsidRDefault="0017239C" w:rsidP="004E6DA2">
            <w:pPr>
              <w:pStyle w:val="tabletext11"/>
              <w:jc w:val="right"/>
              <w:rPr>
                <w:ins w:id="3049" w:author="Author"/>
              </w:rPr>
            </w:pPr>
            <w:ins w:id="3050" w:author="Author">
              <w:r w:rsidRPr="00172D20">
                <w:t>6</w:t>
              </w:r>
            </w:ins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6F9BB35D" w14:textId="77777777" w:rsidR="0017239C" w:rsidRPr="00172D20" w:rsidRDefault="0017239C" w:rsidP="004E6DA2">
            <w:pPr>
              <w:pStyle w:val="tabletext11"/>
              <w:jc w:val="right"/>
              <w:rPr>
                <w:ins w:id="305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33CEEE5" w14:textId="77777777" w:rsidR="0017239C" w:rsidRPr="00172D20" w:rsidRDefault="0017239C" w:rsidP="004E6DA2">
            <w:pPr>
              <w:pStyle w:val="tabletext11"/>
              <w:jc w:val="right"/>
              <w:rPr>
                <w:ins w:id="3052" w:author="Author"/>
              </w:rPr>
            </w:pPr>
          </w:p>
        </w:tc>
        <w:tc>
          <w:tcPr>
            <w:tcW w:w="460" w:type="dxa"/>
          </w:tcPr>
          <w:p w14:paraId="13A5A7A1" w14:textId="77777777" w:rsidR="0017239C" w:rsidRPr="00172D20" w:rsidRDefault="0017239C" w:rsidP="004E6DA2">
            <w:pPr>
              <w:pStyle w:val="tabletext11"/>
              <w:jc w:val="right"/>
              <w:rPr>
                <w:ins w:id="3053" w:author="Author"/>
              </w:rPr>
            </w:pPr>
            <w:ins w:id="3054" w:author="Author">
              <w:r w:rsidRPr="00172D20">
                <w:t>7</w:t>
              </w:r>
            </w:ins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551C7632" w14:textId="77777777" w:rsidR="0017239C" w:rsidRPr="00172D20" w:rsidRDefault="0017239C" w:rsidP="004E6DA2">
            <w:pPr>
              <w:pStyle w:val="tabletext11"/>
              <w:jc w:val="right"/>
              <w:rPr>
                <w:ins w:id="305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FEF4A89" w14:textId="77777777" w:rsidR="0017239C" w:rsidRPr="00172D20" w:rsidRDefault="0017239C" w:rsidP="004E6DA2">
            <w:pPr>
              <w:pStyle w:val="tabletext11"/>
              <w:jc w:val="right"/>
              <w:rPr>
                <w:ins w:id="3056" w:author="Author"/>
              </w:rPr>
            </w:pPr>
          </w:p>
        </w:tc>
        <w:tc>
          <w:tcPr>
            <w:tcW w:w="460" w:type="dxa"/>
          </w:tcPr>
          <w:p w14:paraId="5A0B3299" w14:textId="77777777" w:rsidR="0017239C" w:rsidRPr="00172D20" w:rsidRDefault="0017239C" w:rsidP="004E6DA2">
            <w:pPr>
              <w:pStyle w:val="tabletext11"/>
              <w:jc w:val="right"/>
              <w:rPr>
                <w:ins w:id="3057" w:author="Author"/>
              </w:rPr>
            </w:pPr>
            <w:ins w:id="3058" w:author="Author">
              <w:r w:rsidRPr="00172D20">
                <w:t>5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7AA106B3" w14:textId="77777777" w:rsidR="0017239C" w:rsidRPr="00172D20" w:rsidRDefault="0017239C" w:rsidP="004E6DA2">
            <w:pPr>
              <w:pStyle w:val="tabletext11"/>
              <w:jc w:val="right"/>
              <w:rPr>
                <w:ins w:id="305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E8AE92E" w14:textId="77777777" w:rsidR="0017239C" w:rsidRPr="00172D20" w:rsidRDefault="0017239C" w:rsidP="004E6DA2">
            <w:pPr>
              <w:pStyle w:val="tabletext11"/>
              <w:jc w:val="right"/>
              <w:rPr>
                <w:ins w:id="3060" w:author="Author"/>
              </w:rPr>
            </w:pPr>
          </w:p>
        </w:tc>
        <w:tc>
          <w:tcPr>
            <w:tcW w:w="460" w:type="dxa"/>
          </w:tcPr>
          <w:p w14:paraId="02204FC6" w14:textId="77777777" w:rsidR="0017239C" w:rsidRPr="00172D20" w:rsidRDefault="0017239C" w:rsidP="004E6DA2">
            <w:pPr>
              <w:pStyle w:val="tabletext11"/>
              <w:jc w:val="right"/>
              <w:rPr>
                <w:ins w:id="3061" w:author="Author"/>
              </w:rPr>
            </w:pPr>
            <w:ins w:id="3062" w:author="Author">
              <w:r w:rsidRPr="00172D20">
                <w:t>6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2CA10C0A" w14:textId="77777777" w:rsidR="0017239C" w:rsidRPr="00172D20" w:rsidRDefault="0017239C" w:rsidP="004E6DA2">
            <w:pPr>
              <w:pStyle w:val="tabletext11"/>
              <w:jc w:val="right"/>
              <w:rPr>
                <w:ins w:id="3063" w:author="Author"/>
              </w:rPr>
            </w:pPr>
          </w:p>
        </w:tc>
      </w:tr>
      <w:tr w:rsidR="0017239C" w:rsidRPr="00172D20" w14:paraId="792AEBE9" w14:textId="77777777" w:rsidTr="004E6DA2">
        <w:trPr>
          <w:cantSplit/>
          <w:trHeight w:val="190"/>
          <w:ins w:id="3064" w:author="Author"/>
        </w:trPr>
        <w:tc>
          <w:tcPr>
            <w:tcW w:w="200" w:type="dxa"/>
          </w:tcPr>
          <w:p w14:paraId="7119B6D3" w14:textId="77777777" w:rsidR="0017239C" w:rsidRPr="00172D20" w:rsidRDefault="0017239C" w:rsidP="004E6DA2">
            <w:pPr>
              <w:pStyle w:val="tabletext11"/>
              <w:rPr>
                <w:ins w:id="306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287AEB3" w14:textId="77777777" w:rsidR="0017239C" w:rsidRPr="00172D20" w:rsidRDefault="0017239C" w:rsidP="004E6DA2">
            <w:pPr>
              <w:pStyle w:val="tabletext11"/>
              <w:rPr>
                <w:ins w:id="3066" w:author="Author"/>
              </w:rPr>
            </w:pPr>
          </w:p>
        </w:tc>
        <w:tc>
          <w:tcPr>
            <w:tcW w:w="630" w:type="dxa"/>
          </w:tcPr>
          <w:p w14:paraId="2A45A7D3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3067" w:author="Author"/>
              </w:rPr>
            </w:pPr>
            <w:ins w:id="3068" w:author="Author">
              <w:r w:rsidRPr="00172D20">
                <w:t>2,001</w:t>
              </w:r>
            </w:ins>
          </w:p>
        </w:tc>
        <w:tc>
          <w:tcPr>
            <w:tcW w:w="180" w:type="dxa"/>
          </w:tcPr>
          <w:p w14:paraId="4D44163B" w14:textId="77777777" w:rsidR="0017239C" w:rsidRPr="00172D20" w:rsidRDefault="0017239C" w:rsidP="004E6DA2">
            <w:pPr>
              <w:pStyle w:val="tabletext11"/>
              <w:rPr>
                <w:ins w:id="3069" w:author="Author"/>
              </w:rPr>
            </w:pPr>
            <w:ins w:id="3070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815B857" w14:textId="77777777" w:rsidR="0017239C" w:rsidRPr="00172D20" w:rsidRDefault="0017239C" w:rsidP="004E6DA2">
            <w:pPr>
              <w:pStyle w:val="tabletext11"/>
              <w:rPr>
                <w:ins w:id="3071" w:author="Author"/>
              </w:rPr>
            </w:pPr>
            <w:ins w:id="3072" w:author="Author">
              <w:r w:rsidRPr="00172D20">
                <w:t>2,500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44DB275" w14:textId="77777777" w:rsidR="0017239C" w:rsidRPr="00172D20" w:rsidRDefault="0017239C" w:rsidP="004E6DA2">
            <w:pPr>
              <w:pStyle w:val="tabletext11"/>
              <w:jc w:val="right"/>
              <w:rPr>
                <w:ins w:id="3073" w:author="Author"/>
              </w:rPr>
            </w:pPr>
          </w:p>
        </w:tc>
        <w:tc>
          <w:tcPr>
            <w:tcW w:w="460" w:type="dxa"/>
          </w:tcPr>
          <w:p w14:paraId="33C3E59B" w14:textId="77777777" w:rsidR="0017239C" w:rsidRPr="00172D20" w:rsidRDefault="0017239C" w:rsidP="004E6DA2">
            <w:pPr>
              <w:pStyle w:val="tabletext11"/>
              <w:jc w:val="right"/>
              <w:rPr>
                <w:ins w:id="3074" w:author="Author"/>
              </w:rPr>
            </w:pPr>
            <w:ins w:id="3075" w:author="Author">
              <w:r w:rsidRPr="00172D20">
                <w:t>13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7D4C4080" w14:textId="77777777" w:rsidR="0017239C" w:rsidRPr="00172D20" w:rsidRDefault="0017239C" w:rsidP="004E6DA2">
            <w:pPr>
              <w:pStyle w:val="tabletext11"/>
              <w:rPr>
                <w:ins w:id="307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1535C7E" w14:textId="77777777" w:rsidR="0017239C" w:rsidRPr="00172D20" w:rsidRDefault="0017239C" w:rsidP="004E6DA2">
            <w:pPr>
              <w:pStyle w:val="tabletext11"/>
              <w:jc w:val="right"/>
              <w:rPr>
                <w:ins w:id="3077" w:author="Author"/>
              </w:rPr>
            </w:pPr>
          </w:p>
        </w:tc>
        <w:tc>
          <w:tcPr>
            <w:tcW w:w="460" w:type="dxa"/>
          </w:tcPr>
          <w:p w14:paraId="2610407E" w14:textId="77777777" w:rsidR="0017239C" w:rsidRPr="00172D20" w:rsidRDefault="0017239C" w:rsidP="004E6DA2">
            <w:pPr>
              <w:pStyle w:val="tabletext11"/>
              <w:jc w:val="right"/>
              <w:rPr>
                <w:ins w:id="3078" w:author="Author"/>
              </w:rPr>
            </w:pPr>
            <w:ins w:id="3079" w:author="Author">
              <w:r w:rsidRPr="00172D20">
                <w:t>14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5886D8D8" w14:textId="77777777" w:rsidR="0017239C" w:rsidRPr="00172D20" w:rsidRDefault="0017239C" w:rsidP="004E6DA2">
            <w:pPr>
              <w:pStyle w:val="tabletext11"/>
              <w:jc w:val="right"/>
              <w:rPr>
                <w:ins w:id="308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839C3B7" w14:textId="77777777" w:rsidR="0017239C" w:rsidRPr="00172D20" w:rsidRDefault="0017239C" w:rsidP="004E6DA2">
            <w:pPr>
              <w:pStyle w:val="tabletext11"/>
              <w:jc w:val="right"/>
              <w:rPr>
                <w:ins w:id="3081" w:author="Author"/>
              </w:rPr>
            </w:pPr>
          </w:p>
        </w:tc>
        <w:tc>
          <w:tcPr>
            <w:tcW w:w="460" w:type="dxa"/>
          </w:tcPr>
          <w:p w14:paraId="6B1616E0" w14:textId="77777777" w:rsidR="0017239C" w:rsidRPr="00172D20" w:rsidRDefault="0017239C" w:rsidP="004E6DA2">
            <w:pPr>
              <w:pStyle w:val="tabletext11"/>
              <w:jc w:val="right"/>
              <w:rPr>
                <w:ins w:id="3082" w:author="Author"/>
              </w:rPr>
            </w:pPr>
            <w:ins w:id="3083" w:author="Author">
              <w:r w:rsidRPr="00172D20">
                <w:t>58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49786F95" w14:textId="77777777" w:rsidR="0017239C" w:rsidRPr="00172D20" w:rsidRDefault="0017239C" w:rsidP="004E6DA2">
            <w:pPr>
              <w:pStyle w:val="tabletext11"/>
              <w:jc w:val="right"/>
              <w:rPr>
                <w:ins w:id="30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C5D89A9" w14:textId="77777777" w:rsidR="0017239C" w:rsidRPr="00172D20" w:rsidRDefault="0017239C" w:rsidP="004E6DA2">
            <w:pPr>
              <w:pStyle w:val="tabletext11"/>
              <w:jc w:val="right"/>
              <w:rPr>
                <w:ins w:id="3085" w:author="Author"/>
              </w:rPr>
            </w:pPr>
          </w:p>
        </w:tc>
        <w:tc>
          <w:tcPr>
            <w:tcW w:w="460" w:type="dxa"/>
          </w:tcPr>
          <w:p w14:paraId="1B76ECC4" w14:textId="77777777" w:rsidR="0017239C" w:rsidRPr="00172D20" w:rsidRDefault="0017239C" w:rsidP="004E6DA2">
            <w:pPr>
              <w:pStyle w:val="tabletext11"/>
              <w:jc w:val="right"/>
              <w:rPr>
                <w:ins w:id="3086" w:author="Author"/>
              </w:rPr>
            </w:pPr>
            <w:ins w:id="3087" w:author="Author">
              <w:r w:rsidRPr="00172D20">
                <w:t>60</w:t>
              </w:r>
            </w:ins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3C65E2E9" w14:textId="77777777" w:rsidR="0017239C" w:rsidRPr="00172D20" w:rsidRDefault="0017239C" w:rsidP="004E6DA2">
            <w:pPr>
              <w:pStyle w:val="tabletext11"/>
              <w:jc w:val="right"/>
              <w:rPr>
                <w:ins w:id="308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BBED7F7" w14:textId="77777777" w:rsidR="0017239C" w:rsidRPr="00172D20" w:rsidRDefault="0017239C" w:rsidP="004E6DA2">
            <w:pPr>
              <w:pStyle w:val="tabletext11"/>
              <w:jc w:val="right"/>
              <w:rPr>
                <w:ins w:id="3089" w:author="Author"/>
              </w:rPr>
            </w:pPr>
          </w:p>
        </w:tc>
        <w:tc>
          <w:tcPr>
            <w:tcW w:w="460" w:type="dxa"/>
          </w:tcPr>
          <w:p w14:paraId="536FF7F8" w14:textId="77777777" w:rsidR="0017239C" w:rsidRPr="00172D20" w:rsidRDefault="0017239C" w:rsidP="004E6DA2">
            <w:pPr>
              <w:pStyle w:val="tabletext11"/>
              <w:jc w:val="right"/>
              <w:rPr>
                <w:ins w:id="3090" w:author="Author"/>
              </w:rPr>
            </w:pPr>
            <w:ins w:id="3091" w:author="Author">
              <w:r w:rsidRPr="00172D20">
                <w:t>7</w:t>
              </w:r>
            </w:ins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0988CBC0" w14:textId="77777777" w:rsidR="0017239C" w:rsidRPr="00172D20" w:rsidRDefault="0017239C" w:rsidP="004E6DA2">
            <w:pPr>
              <w:pStyle w:val="tabletext11"/>
              <w:jc w:val="right"/>
              <w:rPr>
                <w:ins w:id="309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FFD3261" w14:textId="77777777" w:rsidR="0017239C" w:rsidRPr="00172D20" w:rsidRDefault="0017239C" w:rsidP="004E6DA2">
            <w:pPr>
              <w:pStyle w:val="tabletext11"/>
              <w:jc w:val="right"/>
              <w:rPr>
                <w:ins w:id="3093" w:author="Author"/>
              </w:rPr>
            </w:pPr>
          </w:p>
        </w:tc>
        <w:tc>
          <w:tcPr>
            <w:tcW w:w="460" w:type="dxa"/>
          </w:tcPr>
          <w:p w14:paraId="0F82A4D5" w14:textId="77777777" w:rsidR="0017239C" w:rsidRPr="00172D20" w:rsidRDefault="0017239C" w:rsidP="004E6DA2">
            <w:pPr>
              <w:pStyle w:val="tabletext11"/>
              <w:jc w:val="right"/>
              <w:rPr>
                <w:ins w:id="3094" w:author="Author"/>
              </w:rPr>
            </w:pPr>
            <w:ins w:id="3095" w:author="Author">
              <w:r w:rsidRPr="00172D20">
                <w:t>7</w:t>
              </w:r>
            </w:ins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21FA40F1" w14:textId="77777777" w:rsidR="0017239C" w:rsidRPr="00172D20" w:rsidRDefault="0017239C" w:rsidP="004E6DA2">
            <w:pPr>
              <w:pStyle w:val="tabletext11"/>
              <w:jc w:val="right"/>
              <w:rPr>
                <w:ins w:id="309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89A34EB" w14:textId="77777777" w:rsidR="0017239C" w:rsidRPr="00172D20" w:rsidRDefault="0017239C" w:rsidP="004E6DA2">
            <w:pPr>
              <w:pStyle w:val="tabletext11"/>
              <w:jc w:val="right"/>
              <w:rPr>
                <w:ins w:id="3097" w:author="Author"/>
              </w:rPr>
            </w:pPr>
          </w:p>
        </w:tc>
        <w:tc>
          <w:tcPr>
            <w:tcW w:w="460" w:type="dxa"/>
          </w:tcPr>
          <w:p w14:paraId="6EECED44" w14:textId="77777777" w:rsidR="0017239C" w:rsidRPr="00172D20" w:rsidRDefault="0017239C" w:rsidP="004E6DA2">
            <w:pPr>
              <w:pStyle w:val="tabletext11"/>
              <w:jc w:val="right"/>
              <w:rPr>
                <w:ins w:id="3098" w:author="Author"/>
              </w:rPr>
            </w:pPr>
            <w:ins w:id="3099" w:author="Author">
              <w:r w:rsidRPr="00172D20">
                <w:t>6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12573800" w14:textId="77777777" w:rsidR="0017239C" w:rsidRPr="00172D20" w:rsidRDefault="0017239C" w:rsidP="004E6DA2">
            <w:pPr>
              <w:pStyle w:val="tabletext11"/>
              <w:jc w:val="right"/>
              <w:rPr>
                <w:ins w:id="310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70C19DD" w14:textId="77777777" w:rsidR="0017239C" w:rsidRPr="00172D20" w:rsidRDefault="0017239C" w:rsidP="004E6DA2">
            <w:pPr>
              <w:pStyle w:val="tabletext11"/>
              <w:jc w:val="right"/>
              <w:rPr>
                <w:ins w:id="3101" w:author="Author"/>
              </w:rPr>
            </w:pPr>
          </w:p>
        </w:tc>
        <w:tc>
          <w:tcPr>
            <w:tcW w:w="460" w:type="dxa"/>
          </w:tcPr>
          <w:p w14:paraId="66490029" w14:textId="77777777" w:rsidR="0017239C" w:rsidRPr="00172D20" w:rsidRDefault="0017239C" w:rsidP="004E6DA2">
            <w:pPr>
              <w:pStyle w:val="tabletext11"/>
              <w:jc w:val="right"/>
              <w:rPr>
                <w:ins w:id="3102" w:author="Author"/>
              </w:rPr>
            </w:pPr>
            <w:ins w:id="3103" w:author="Author">
              <w:r w:rsidRPr="00172D20">
                <w:t>6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19980CAC" w14:textId="77777777" w:rsidR="0017239C" w:rsidRPr="00172D20" w:rsidRDefault="0017239C" w:rsidP="004E6DA2">
            <w:pPr>
              <w:pStyle w:val="tabletext11"/>
              <w:jc w:val="right"/>
              <w:rPr>
                <w:ins w:id="3104" w:author="Author"/>
              </w:rPr>
            </w:pPr>
          </w:p>
        </w:tc>
      </w:tr>
      <w:tr w:rsidR="0017239C" w:rsidRPr="00172D20" w14:paraId="6407EAF7" w14:textId="77777777" w:rsidTr="004E6DA2">
        <w:trPr>
          <w:cantSplit/>
          <w:trHeight w:val="190"/>
          <w:ins w:id="3105" w:author="Author"/>
        </w:trPr>
        <w:tc>
          <w:tcPr>
            <w:tcW w:w="200" w:type="dxa"/>
          </w:tcPr>
          <w:p w14:paraId="7EA94A25" w14:textId="77777777" w:rsidR="0017239C" w:rsidRPr="00172D20" w:rsidRDefault="0017239C" w:rsidP="004E6DA2">
            <w:pPr>
              <w:pStyle w:val="tabletext11"/>
              <w:rPr>
                <w:ins w:id="310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F8E5B10" w14:textId="77777777" w:rsidR="0017239C" w:rsidRPr="00172D20" w:rsidRDefault="0017239C" w:rsidP="004E6DA2">
            <w:pPr>
              <w:pStyle w:val="tabletext11"/>
              <w:rPr>
                <w:ins w:id="3107" w:author="Author"/>
              </w:rPr>
            </w:pPr>
          </w:p>
        </w:tc>
        <w:tc>
          <w:tcPr>
            <w:tcW w:w="630" w:type="dxa"/>
          </w:tcPr>
          <w:p w14:paraId="534844C3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3108" w:author="Author"/>
              </w:rPr>
            </w:pPr>
            <w:ins w:id="3109" w:author="Author">
              <w:r w:rsidRPr="00172D20">
                <w:t>2,501</w:t>
              </w:r>
            </w:ins>
          </w:p>
        </w:tc>
        <w:tc>
          <w:tcPr>
            <w:tcW w:w="180" w:type="dxa"/>
          </w:tcPr>
          <w:p w14:paraId="1682BF6A" w14:textId="77777777" w:rsidR="0017239C" w:rsidRPr="00172D20" w:rsidRDefault="0017239C" w:rsidP="004E6DA2">
            <w:pPr>
              <w:pStyle w:val="tabletext11"/>
              <w:rPr>
                <w:ins w:id="3110" w:author="Author"/>
              </w:rPr>
            </w:pPr>
            <w:ins w:id="3111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0F5FF6E" w14:textId="77777777" w:rsidR="0017239C" w:rsidRPr="00172D20" w:rsidRDefault="0017239C" w:rsidP="004E6DA2">
            <w:pPr>
              <w:pStyle w:val="tabletext11"/>
              <w:rPr>
                <w:ins w:id="3112" w:author="Author"/>
              </w:rPr>
            </w:pPr>
            <w:ins w:id="3113" w:author="Author">
              <w:r w:rsidRPr="00172D20">
                <w:t>3,000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854E218" w14:textId="77777777" w:rsidR="0017239C" w:rsidRPr="00172D20" w:rsidRDefault="0017239C" w:rsidP="004E6DA2">
            <w:pPr>
              <w:pStyle w:val="tabletext11"/>
              <w:jc w:val="right"/>
              <w:rPr>
                <w:ins w:id="3114" w:author="Author"/>
              </w:rPr>
            </w:pPr>
          </w:p>
        </w:tc>
        <w:tc>
          <w:tcPr>
            <w:tcW w:w="460" w:type="dxa"/>
          </w:tcPr>
          <w:p w14:paraId="1B72A955" w14:textId="77777777" w:rsidR="0017239C" w:rsidRPr="00172D20" w:rsidRDefault="0017239C" w:rsidP="004E6DA2">
            <w:pPr>
              <w:pStyle w:val="tabletext11"/>
              <w:jc w:val="right"/>
              <w:rPr>
                <w:ins w:id="3115" w:author="Author"/>
              </w:rPr>
            </w:pPr>
            <w:ins w:id="3116" w:author="Author">
              <w:r w:rsidRPr="00172D20">
                <w:t>15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18D6E9F6" w14:textId="77777777" w:rsidR="0017239C" w:rsidRPr="00172D20" w:rsidRDefault="0017239C" w:rsidP="004E6DA2">
            <w:pPr>
              <w:pStyle w:val="tabletext11"/>
              <w:rPr>
                <w:ins w:id="311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7DA522B" w14:textId="77777777" w:rsidR="0017239C" w:rsidRPr="00172D20" w:rsidRDefault="0017239C" w:rsidP="004E6DA2">
            <w:pPr>
              <w:pStyle w:val="tabletext11"/>
              <w:jc w:val="right"/>
              <w:rPr>
                <w:ins w:id="3118" w:author="Author"/>
              </w:rPr>
            </w:pPr>
          </w:p>
        </w:tc>
        <w:tc>
          <w:tcPr>
            <w:tcW w:w="460" w:type="dxa"/>
          </w:tcPr>
          <w:p w14:paraId="5D8F0041" w14:textId="77777777" w:rsidR="0017239C" w:rsidRPr="00172D20" w:rsidRDefault="0017239C" w:rsidP="004E6DA2">
            <w:pPr>
              <w:pStyle w:val="tabletext11"/>
              <w:jc w:val="right"/>
              <w:rPr>
                <w:ins w:id="3119" w:author="Author"/>
              </w:rPr>
            </w:pPr>
            <w:ins w:id="3120" w:author="Author">
              <w:r w:rsidRPr="00172D20">
                <w:t>15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5209A623" w14:textId="77777777" w:rsidR="0017239C" w:rsidRPr="00172D20" w:rsidRDefault="0017239C" w:rsidP="004E6DA2">
            <w:pPr>
              <w:pStyle w:val="tabletext11"/>
              <w:jc w:val="right"/>
              <w:rPr>
                <w:ins w:id="312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7377577" w14:textId="77777777" w:rsidR="0017239C" w:rsidRPr="00172D20" w:rsidRDefault="0017239C" w:rsidP="004E6DA2">
            <w:pPr>
              <w:pStyle w:val="tabletext11"/>
              <w:jc w:val="right"/>
              <w:rPr>
                <w:ins w:id="3122" w:author="Author"/>
              </w:rPr>
            </w:pPr>
          </w:p>
        </w:tc>
        <w:tc>
          <w:tcPr>
            <w:tcW w:w="460" w:type="dxa"/>
          </w:tcPr>
          <w:p w14:paraId="05A22D87" w14:textId="77777777" w:rsidR="0017239C" w:rsidRPr="00172D20" w:rsidRDefault="0017239C" w:rsidP="004E6DA2">
            <w:pPr>
              <w:pStyle w:val="tabletext11"/>
              <w:jc w:val="right"/>
              <w:rPr>
                <w:ins w:id="3123" w:author="Author"/>
              </w:rPr>
            </w:pPr>
            <w:ins w:id="3124" w:author="Author">
              <w:r w:rsidRPr="00172D20">
                <w:t>66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39B9389C" w14:textId="77777777" w:rsidR="0017239C" w:rsidRPr="00172D20" w:rsidRDefault="0017239C" w:rsidP="004E6DA2">
            <w:pPr>
              <w:pStyle w:val="tabletext11"/>
              <w:jc w:val="right"/>
              <w:rPr>
                <w:ins w:id="31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1BD84BA" w14:textId="77777777" w:rsidR="0017239C" w:rsidRPr="00172D20" w:rsidRDefault="0017239C" w:rsidP="004E6DA2">
            <w:pPr>
              <w:pStyle w:val="tabletext11"/>
              <w:jc w:val="right"/>
              <w:rPr>
                <w:ins w:id="3126" w:author="Author"/>
              </w:rPr>
            </w:pPr>
          </w:p>
        </w:tc>
        <w:tc>
          <w:tcPr>
            <w:tcW w:w="460" w:type="dxa"/>
          </w:tcPr>
          <w:p w14:paraId="2E99950F" w14:textId="77777777" w:rsidR="0017239C" w:rsidRPr="00172D20" w:rsidRDefault="0017239C" w:rsidP="004E6DA2">
            <w:pPr>
              <w:pStyle w:val="tabletext11"/>
              <w:jc w:val="right"/>
              <w:rPr>
                <w:ins w:id="3127" w:author="Author"/>
              </w:rPr>
            </w:pPr>
            <w:ins w:id="3128" w:author="Author">
              <w:r w:rsidRPr="00172D20">
                <w:t>69</w:t>
              </w:r>
            </w:ins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54F830D9" w14:textId="77777777" w:rsidR="0017239C" w:rsidRPr="00172D20" w:rsidRDefault="0017239C" w:rsidP="004E6DA2">
            <w:pPr>
              <w:pStyle w:val="tabletext11"/>
              <w:jc w:val="right"/>
              <w:rPr>
                <w:ins w:id="312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076CAD9" w14:textId="77777777" w:rsidR="0017239C" w:rsidRPr="00172D20" w:rsidRDefault="0017239C" w:rsidP="004E6DA2">
            <w:pPr>
              <w:pStyle w:val="tabletext11"/>
              <w:jc w:val="right"/>
              <w:rPr>
                <w:ins w:id="3130" w:author="Author"/>
              </w:rPr>
            </w:pPr>
          </w:p>
        </w:tc>
        <w:tc>
          <w:tcPr>
            <w:tcW w:w="460" w:type="dxa"/>
          </w:tcPr>
          <w:p w14:paraId="7850D4C0" w14:textId="77777777" w:rsidR="0017239C" w:rsidRPr="00172D20" w:rsidRDefault="0017239C" w:rsidP="004E6DA2">
            <w:pPr>
              <w:pStyle w:val="tabletext11"/>
              <w:jc w:val="right"/>
              <w:rPr>
                <w:ins w:id="3131" w:author="Author"/>
              </w:rPr>
            </w:pPr>
            <w:ins w:id="3132" w:author="Author">
              <w:r w:rsidRPr="00172D20">
                <w:t>8</w:t>
              </w:r>
            </w:ins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4FFEB57F" w14:textId="77777777" w:rsidR="0017239C" w:rsidRPr="00172D20" w:rsidRDefault="0017239C" w:rsidP="004E6DA2">
            <w:pPr>
              <w:pStyle w:val="tabletext11"/>
              <w:jc w:val="right"/>
              <w:rPr>
                <w:ins w:id="313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985AAC4" w14:textId="77777777" w:rsidR="0017239C" w:rsidRPr="00172D20" w:rsidRDefault="0017239C" w:rsidP="004E6DA2">
            <w:pPr>
              <w:pStyle w:val="tabletext11"/>
              <w:jc w:val="right"/>
              <w:rPr>
                <w:ins w:id="3134" w:author="Author"/>
              </w:rPr>
            </w:pPr>
          </w:p>
        </w:tc>
        <w:tc>
          <w:tcPr>
            <w:tcW w:w="460" w:type="dxa"/>
          </w:tcPr>
          <w:p w14:paraId="17F5150C" w14:textId="77777777" w:rsidR="0017239C" w:rsidRPr="00172D20" w:rsidRDefault="0017239C" w:rsidP="004E6DA2">
            <w:pPr>
              <w:pStyle w:val="tabletext11"/>
              <w:jc w:val="right"/>
              <w:rPr>
                <w:ins w:id="3135" w:author="Author"/>
              </w:rPr>
            </w:pPr>
            <w:ins w:id="3136" w:author="Author">
              <w:r w:rsidRPr="00172D20">
                <w:t>9</w:t>
              </w:r>
            </w:ins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303519F1" w14:textId="77777777" w:rsidR="0017239C" w:rsidRPr="00172D20" w:rsidRDefault="0017239C" w:rsidP="004E6DA2">
            <w:pPr>
              <w:pStyle w:val="tabletext11"/>
              <w:jc w:val="right"/>
              <w:rPr>
                <w:ins w:id="313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0310F51" w14:textId="77777777" w:rsidR="0017239C" w:rsidRPr="00172D20" w:rsidRDefault="0017239C" w:rsidP="004E6DA2">
            <w:pPr>
              <w:pStyle w:val="tabletext11"/>
              <w:jc w:val="right"/>
              <w:rPr>
                <w:ins w:id="3138" w:author="Author"/>
              </w:rPr>
            </w:pPr>
          </w:p>
        </w:tc>
        <w:tc>
          <w:tcPr>
            <w:tcW w:w="460" w:type="dxa"/>
          </w:tcPr>
          <w:p w14:paraId="752544F4" w14:textId="77777777" w:rsidR="0017239C" w:rsidRPr="00172D20" w:rsidRDefault="0017239C" w:rsidP="004E6DA2">
            <w:pPr>
              <w:pStyle w:val="tabletext11"/>
              <w:jc w:val="right"/>
              <w:rPr>
                <w:ins w:id="3139" w:author="Author"/>
              </w:rPr>
            </w:pPr>
            <w:ins w:id="3140" w:author="Author">
              <w:r w:rsidRPr="00172D20">
                <w:t>7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31D33D21" w14:textId="77777777" w:rsidR="0017239C" w:rsidRPr="00172D20" w:rsidRDefault="0017239C" w:rsidP="004E6DA2">
            <w:pPr>
              <w:pStyle w:val="tabletext11"/>
              <w:jc w:val="right"/>
              <w:rPr>
                <w:ins w:id="314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FDCDFDA" w14:textId="77777777" w:rsidR="0017239C" w:rsidRPr="00172D20" w:rsidRDefault="0017239C" w:rsidP="004E6DA2">
            <w:pPr>
              <w:pStyle w:val="tabletext11"/>
              <w:jc w:val="right"/>
              <w:rPr>
                <w:ins w:id="3142" w:author="Author"/>
              </w:rPr>
            </w:pPr>
          </w:p>
        </w:tc>
        <w:tc>
          <w:tcPr>
            <w:tcW w:w="460" w:type="dxa"/>
          </w:tcPr>
          <w:p w14:paraId="27845EE7" w14:textId="77777777" w:rsidR="0017239C" w:rsidRPr="00172D20" w:rsidRDefault="0017239C" w:rsidP="004E6DA2">
            <w:pPr>
              <w:pStyle w:val="tabletext11"/>
              <w:jc w:val="right"/>
              <w:rPr>
                <w:ins w:id="3143" w:author="Author"/>
              </w:rPr>
            </w:pPr>
            <w:ins w:id="3144" w:author="Author">
              <w:r w:rsidRPr="00172D20">
                <w:t>7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1C3979F2" w14:textId="77777777" w:rsidR="0017239C" w:rsidRPr="00172D20" w:rsidRDefault="0017239C" w:rsidP="004E6DA2">
            <w:pPr>
              <w:pStyle w:val="tabletext11"/>
              <w:jc w:val="right"/>
              <w:rPr>
                <w:ins w:id="3145" w:author="Author"/>
              </w:rPr>
            </w:pPr>
          </w:p>
        </w:tc>
      </w:tr>
      <w:tr w:rsidR="0017239C" w:rsidRPr="00172D20" w14:paraId="7A806D26" w14:textId="77777777" w:rsidTr="004E6DA2">
        <w:trPr>
          <w:cantSplit/>
          <w:trHeight w:val="190"/>
          <w:ins w:id="3146" w:author="Author"/>
        </w:trPr>
        <w:tc>
          <w:tcPr>
            <w:tcW w:w="200" w:type="dxa"/>
          </w:tcPr>
          <w:p w14:paraId="1ECDEC76" w14:textId="77777777" w:rsidR="0017239C" w:rsidRPr="00172D20" w:rsidRDefault="0017239C" w:rsidP="004E6DA2">
            <w:pPr>
              <w:pStyle w:val="tabletext11"/>
              <w:rPr>
                <w:ins w:id="314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CF51F77" w14:textId="77777777" w:rsidR="0017239C" w:rsidRPr="00172D20" w:rsidRDefault="0017239C" w:rsidP="004E6DA2">
            <w:pPr>
              <w:pStyle w:val="tabletext11"/>
              <w:rPr>
                <w:ins w:id="3148" w:author="Author"/>
              </w:rPr>
            </w:pPr>
          </w:p>
        </w:tc>
        <w:tc>
          <w:tcPr>
            <w:tcW w:w="630" w:type="dxa"/>
          </w:tcPr>
          <w:p w14:paraId="42C505B3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3149" w:author="Author"/>
              </w:rPr>
            </w:pPr>
            <w:ins w:id="3150" w:author="Author">
              <w:r w:rsidRPr="00172D20">
                <w:t>3,001</w:t>
              </w:r>
            </w:ins>
          </w:p>
        </w:tc>
        <w:tc>
          <w:tcPr>
            <w:tcW w:w="180" w:type="dxa"/>
          </w:tcPr>
          <w:p w14:paraId="1B788C55" w14:textId="77777777" w:rsidR="0017239C" w:rsidRPr="00172D20" w:rsidRDefault="0017239C" w:rsidP="004E6DA2">
            <w:pPr>
              <w:pStyle w:val="tabletext11"/>
              <w:rPr>
                <w:ins w:id="3151" w:author="Author"/>
              </w:rPr>
            </w:pPr>
            <w:ins w:id="3152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AAC465B" w14:textId="77777777" w:rsidR="0017239C" w:rsidRPr="00172D20" w:rsidRDefault="0017239C" w:rsidP="004E6DA2">
            <w:pPr>
              <w:pStyle w:val="tabletext11"/>
              <w:rPr>
                <w:ins w:id="3153" w:author="Author"/>
              </w:rPr>
            </w:pPr>
            <w:ins w:id="3154" w:author="Author">
              <w:r w:rsidRPr="00172D20">
                <w:t>3,500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E141B14" w14:textId="77777777" w:rsidR="0017239C" w:rsidRPr="00172D20" w:rsidRDefault="0017239C" w:rsidP="004E6DA2">
            <w:pPr>
              <w:pStyle w:val="tabletext11"/>
              <w:jc w:val="right"/>
              <w:rPr>
                <w:ins w:id="3155" w:author="Author"/>
              </w:rPr>
            </w:pPr>
          </w:p>
        </w:tc>
        <w:tc>
          <w:tcPr>
            <w:tcW w:w="460" w:type="dxa"/>
          </w:tcPr>
          <w:p w14:paraId="245F9839" w14:textId="77777777" w:rsidR="0017239C" w:rsidRPr="00172D20" w:rsidRDefault="0017239C" w:rsidP="004E6DA2">
            <w:pPr>
              <w:pStyle w:val="tabletext11"/>
              <w:jc w:val="right"/>
              <w:rPr>
                <w:ins w:id="3156" w:author="Author"/>
              </w:rPr>
            </w:pPr>
            <w:ins w:id="3157" w:author="Author">
              <w:r w:rsidRPr="00172D20">
                <w:t>17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25F80E7" w14:textId="77777777" w:rsidR="0017239C" w:rsidRPr="00172D20" w:rsidRDefault="0017239C" w:rsidP="004E6DA2">
            <w:pPr>
              <w:pStyle w:val="tabletext11"/>
              <w:rPr>
                <w:ins w:id="315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4E0C841" w14:textId="77777777" w:rsidR="0017239C" w:rsidRPr="00172D20" w:rsidRDefault="0017239C" w:rsidP="004E6DA2">
            <w:pPr>
              <w:pStyle w:val="tabletext11"/>
              <w:jc w:val="right"/>
              <w:rPr>
                <w:ins w:id="3159" w:author="Author"/>
              </w:rPr>
            </w:pPr>
          </w:p>
        </w:tc>
        <w:tc>
          <w:tcPr>
            <w:tcW w:w="460" w:type="dxa"/>
          </w:tcPr>
          <w:p w14:paraId="5E6F3124" w14:textId="77777777" w:rsidR="0017239C" w:rsidRPr="00172D20" w:rsidRDefault="0017239C" w:rsidP="004E6DA2">
            <w:pPr>
              <w:pStyle w:val="tabletext11"/>
              <w:jc w:val="right"/>
              <w:rPr>
                <w:ins w:id="3160" w:author="Author"/>
              </w:rPr>
            </w:pPr>
            <w:ins w:id="3161" w:author="Author">
              <w:r w:rsidRPr="00172D20">
                <w:t>18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6ABD2684" w14:textId="77777777" w:rsidR="0017239C" w:rsidRPr="00172D20" w:rsidRDefault="0017239C" w:rsidP="004E6DA2">
            <w:pPr>
              <w:pStyle w:val="tabletext11"/>
              <w:jc w:val="right"/>
              <w:rPr>
                <w:ins w:id="316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57B7A21" w14:textId="77777777" w:rsidR="0017239C" w:rsidRPr="00172D20" w:rsidRDefault="0017239C" w:rsidP="004E6DA2">
            <w:pPr>
              <w:pStyle w:val="tabletext11"/>
              <w:jc w:val="right"/>
              <w:rPr>
                <w:ins w:id="3163" w:author="Author"/>
              </w:rPr>
            </w:pPr>
          </w:p>
        </w:tc>
        <w:tc>
          <w:tcPr>
            <w:tcW w:w="460" w:type="dxa"/>
          </w:tcPr>
          <w:p w14:paraId="1D093E93" w14:textId="77777777" w:rsidR="0017239C" w:rsidRPr="00172D20" w:rsidRDefault="0017239C" w:rsidP="004E6DA2">
            <w:pPr>
              <w:pStyle w:val="tabletext11"/>
              <w:jc w:val="right"/>
              <w:rPr>
                <w:ins w:id="3164" w:author="Author"/>
              </w:rPr>
            </w:pPr>
            <w:ins w:id="3165" w:author="Author">
              <w:r w:rsidRPr="00172D20">
                <w:t>76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06B2472D" w14:textId="77777777" w:rsidR="0017239C" w:rsidRPr="00172D20" w:rsidRDefault="0017239C" w:rsidP="004E6DA2">
            <w:pPr>
              <w:pStyle w:val="tabletext11"/>
              <w:jc w:val="right"/>
              <w:rPr>
                <w:ins w:id="316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0613E8D" w14:textId="77777777" w:rsidR="0017239C" w:rsidRPr="00172D20" w:rsidRDefault="0017239C" w:rsidP="004E6DA2">
            <w:pPr>
              <w:pStyle w:val="tabletext11"/>
              <w:jc w:val="right"/>
              <w:rPr>
                <w:ins w:id="3167" w:author="Author"/>
              </w:rPr>
            </w:pPr>
          </w:p>
        </w:tc>
        <w:tc>
          <w:tcPr>
            <w:tcW w:w="460" w:type="dxa"/>
          </w:tcPr>
          <w:p w14:paraId="2DA9595A" w14:textId="77777777" w:rsidR="0017239C" w:rsidRPr="00172D20" w:rsidRDefault="0017239C" w:rsidP="004E6DA2">
            <w:pPr>
              <w:pStyle w:val="tabletext11"/>
              <w:jc w:val="right"/>
              <w:rPr>
                <w:ins w:id="3168" w:author="Author"/>
              </w:rPr>
            </w:pPr>
            <w:ins w:id="3169" w:author="Author">
              <w:r w:rsidRPr="00172D20">
                <w:t>80</w:t>
              </w:r>
            </w:ins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54D59907" w14:textId="77777777" w:rsidR="0017239C" w:rsidRPr="00172D20" w:rsidRDefault="0017239C" w:rsidP="004E6DA2">
            <w:pPr>
              <w:pStyle w:val="tabletext11"/>
              <w:jc w:val="right"/>
              <w:rPr>
                <w:ins w:id="317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15C86C6" w14:textId="77777777" w:rsidR="0017239C" w:rsidRPr="00172D20" w:rsidRDefault="0017239C" w:rsidP="004E6DA2">
            <w:pPr>
              <w:pStyle w:val="tabletext11"/>
              <w:jc w:val="right"/>
              <w:rPr>
                <w:ins w:id="3171" w:author="Author"/>
              </w:rPr>
            </w:pPr>
          </w:p>
        </w:tc>
        <w:tc>
          <w:tcPr>
            <w:tcW w:w="460" w:type="dxa"/>
          </w:tcPr>
          <w:p w14:paraId="75AB1C9D" w14:textId="77777777" w:rsidR="0017239C" w:rsidRPr="00172D20" w:rsidRDefault="0017239C" w:rsidP="004E6DA2">
            <w:pPr>
              <w:pStyle w:val="tabletext11"/>
              <w:jc w:val="right"/>
              <w:rPr>
                <w:ins w:id="3172" w:author="Author"/>
              </w:rPr>
            </w:pPr>
            <w:ins w:id="3173" w:author="Author">
              <w:r w:rsidRPr="00172D20">
                <w:t>9</w:t>
              </w:r>
            </w:ins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4075A633" w14:textId="77777777" w:rsidR="0017239C" w:rsidRPr="00172D20" w:rsidRDefault="0017239C" w:rsidP="004E6DA2">
            <w:pPr>
              <w:pStyle w:val="tabletext11"/>
              <w:jc w:val="right"/>
              <w:rPr>
                <w:ins w:id="317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C75D368" w14:textId="77777777" w:rsidR="0017239C" w:rsidRPr="00172D20" w:rsidRDefault="0017239C" w:rsidP="004E6DA2">
            <w:pPr>
              <w:pStyle w:val="tabletext11"/>
              <w:jc w:val="right"/>
              <w:rPr>
                <w:ins w:id="3175" w:author="Author"/>
              </w:rPr>
            </w:pPr>
          </w:p>
        </w:tc>
        <w:tc>
          <w:tcPr>
            <w:tcW w:w="460" w:type="dxa"/>
          </w:tcPr>
          <w:p w14:paraId="4F3C37AA" w14:textId="77777777" w:rsidR="0017239C" w:rsidRPr="00172D20" w:rsidRDefault="0017239C" w:rsidP="004E6DA2">
            <w:pPr>
              <w:pStyle w:val="tabletext11"/>
              <w:jc w:val="right"/>
              <w:rPr>
                <w:ins w:id="3176" w:author="Author"/>
              </w:rPr>
            </w:pPr>
            <w:ins w:id="3177" w:author="Author">
              <w:r w:rsidRPr="00172D20">
                <w:t>10</w:t>
              </w:r>
            </w:ins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54304A66" w14:textId="77777777" w:rsidR="0017239C" w:rsidRPr="00172D20" w:rsidRDefault="0017239C" w:rsidP="004E6DA2">
            <w:pPr>
              <w:pStyle w:val="tabletext11"/>
              <w:jc w:val="right"/>
              <w:rPr>
                <w:ins w:id="317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BA31C7F" w14:textId="77777777" w:rsidR="0017239C" w:rsidRPr="00172D20" w:rsidRDefault="0017239C" w:rsidP="004E6DA2">
            <w:pPr>
              <w:pStyle w:val="tabletext11"/>
              <w:jc w:val="right"/>
              <w:rPr>
                <w:ins w:id="3179" w:author="Author"/>
              </w:rPr>
            </w:pPr>
          </w:p>
        </w:tc>
        <w:tc>
          <w:tcPr>
            <w:tcW w:w="460" w:type="dxa"/>
          </w:tcPr>
          <w:p w14:paraId="1B890E21" w14:textId="77777777" w:rsidR="0017239C" w:rsidRPr="00172D20" w:rsidRDefault="0017239C" w:rsidP="004E6DA2">
            <w:pPr>
              <w:pStyle w:val="tabletext11"/>
              <w:jc w:val="right"/>
              <w:rPr>
                <w:ins w:id="3180" w:author="Author"/>
              </w:rPr>
            </w:pPr>
            <w:ins w:id="3181" w:author="Author">
              <w:r w:rsidRPr="00172D20">
                <w:t>8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73EFC13B" w14:textId="77777777" w:rsidR="0017239C" w:rsidRPr="00172D20" w:rsidRDefault="0017239C" w:rsidP="004E6DA2">
            <w:pPr>
              <w:pStyle w:val="tabletext11"/>
              <w:jc w:val="right"/>
              <w:rPr>
                <w:ins w:id="318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FD4EBF2" w14:textId="77777777" w:rsidR="0017239C" w:rsidRPr="00172D20" w:rsidRDefault="0017239C" w:rsidP="004E6DA2">
            <w:pPr>
              <w:pStyle w:val="tabletext11"/>
              <w:jc w:val="right"/>
              <w:rPr>
                <w:ins w:id="3183" w:author="Author"/>
              </w:rPr>
            </w:pPr>
          </w:p>
        </w:tc>
        <w:tc>
          <w:tcPr>
            <w:tcW w:w="460" w:type="dxa"/>
          </w:tcPr>
          <w:p w14:paraId="366C71F7" w14:textId="77777777" w:rsidR="0017239C" w:rsidRPr="00172D20" w:rsidRDefault="0017239C" w:rsidP="004E6DA2">
            <w:pPr>
              <w:pStyle w:val="tabletext11"/>
              <w:jc w:val="right"/>
              <w:rPr>
                <w:ins w:id="3184" w:author="Author"/>
              </w:rPr>
            </w:pPr>
            <w:ins w:id="3185" w:author="Author">
              <w:r w:rsidRPr="00172D20">
                <w:t>9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795CDC68" w14:textId="77777777" w:rsidR="0017239C" w:rsidRPr="00172D20" w:rsidRDefault="0017239C" w:rsidP="004E6DA2">
            <w:pPr>
              <w:pStyle w:val="tabletext11"/>
              <w:jc w:val="right"/>
              <w:rPr>
                <w:ins w:id="3186" w:author="Author"/>
              </w:rPr>
            </w:pPr>
          </w:p>
        </w:tc>
      </w:tr>
      <w:tr w:rsidR="0017239C" w:rsidRPr="00172D20" w14:paraId="2418C9A4" w14:textId="77777777" w:rsidTr="004E6DA2">
        <w:trPr>
          <w:cantSplit/>
          <w:trHeight w:val="190"/>
          <w:ins w:id="3187" w:author="Author"/>
        </w:trPr>
        <w:tc>
          <w:tcPr>
            <w:tcW w:w="200" w:type="dxa"/>
          </w:tcPr>
          <w:p w14:paraId="2BE8563F" w14:textId="77777777" w:rsidR="0017239C" w:rsidRPr="00172D20" w:rsidRDefault="0017239C" w:rsidP="004E6DA2">
            <w:pPr>
              <w:pStyle w:val="tabletext11"/>
              <w:rPr>
                <w:ins w:id="318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B418A14" w14:textId="77777777" w:rsidR="0017239C" w:rsidRPr="00172D20" w:rsidRDefault="0017239C" w:rsidP="004E6DA2">
            <w:pPr>
              <w:pStyle w:val="tabletext11"/>
              <w:rPr>
                <w:ins w:id="3189" w:author="Author"/>
              </w:rPr>
            </w:pPr>
          </w:p>
        </w:tc>
        <w:tc>
          <w:tcPr>
            <w:tcW w:w="630" w:type="dxa"/>
          </w:tcPr>
          <w:p w14:paraId="6C5AD6E9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3190" w:author="Author"/>
              </w:rPr>
            </w:pPr>
            <w:ins w:id="3191" w:author="Author">
              <w:r w:rsidRPr="00172D20">
                <w:t>3,501</w:t>
              </w:r>
            </w:ins>
          </w:p>
        </w:tc>
        <w:tc>
          <w:tcPr>
            <w:tcW w:w="180" w:type="dxa"/>
          </w:tcPr>
          <w:p w14:paraId="73F3AAF1" w14:textId="77777777" w:rsidR="0017239C" w:rsidRPr="00172D20" w:rsidRDefault="0017239C" w:rsidP="004E6DA2">
            <w:pPr>
              <w:pStyle w:val="tabletext11"/>
              <w:rPr>
                <w:ins w:id="3192" w:author="Author"/>
              </w:rPr>
            </w:pPr>
            <w:ins w:id="3193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5F1DAF5" w14:textId="77777777" w:rsidR="0017239C" w:rsidRPr="00172D20" w:rsidRDefault="0017239C" w:rsidP="004E6DA2">
            <w:pPr>
              <w:pStyle w:val="tabletext11"/>
              <w:rPr>
                <w:ins w:id="3194" w:author="Author"/>
              </w:rPr>
            </w:pPr>
            <w:ins w:id="3195" w:author="Author">
              <w:r w:rsidRPr="00172D20">
                <w:t>4,000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A69C924" w14:textId="77777777" w:rsidR="0017239C" w:rsidRPr="00172D20" w:rsidRDefault="0017239C" w:rsidP="004E6DA2">
            <w:pPr>
              <w:pStyle w:val="tabletext11"/>
              <w:jc w:val="right"/>
              <w:rPr>
                <w:ins w:id="3196" w:author="Author"/>
              </w:rPr>
            </w:pPr>
          </w:p>
        </w:tc>
        <w:tc>
          <w:tcPr>
            <w:tcW w:w="460" w:type="dxa"/>
          </w:tcPr>
          <w:p w14:paraId="17561F48" w14:textId="77777777" w:rsidR="0017239C" w:rsidRPr="00172D20" w:rsidRDefault="0017239C" w:rsidP="004E6DA2">
            <w:pPr>
              <w:pStyle w:val="tabletext11"/>
              <w:jc w:val="right"/>
              <w:rPr>
                <w:ins w:id="3197" w:author="Author"/>
              </w:rPr>
            </w:pPr>
            <w:ins w:id="3198" w:author="Author">
              <w:r w:rsidRPr="00172D20">
                <w:t>19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5DFABF48" w14:textId="77777777" w:rsidR="0017239C" w:rsidRPr="00172D20" w:rsidRDefault="0017239C" w:rsidP="004E6DA2">
            <w:pPr>
              <w:pStyle w:val="tabletext11"/>
              <w:rPr>
                <w:ins w:id="319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7891AD9" w14:textId="77777777" w:rsidR="0017239C" w:rsidRPr="00172D20" w:rsidRDefault="0017239C" w:rsidP="004E6DA2">
            <w:pPr>
              <w:pStyle w:val="tabletext11"/>
              <w:jc w:val="right"/>
              <w:rPr>
                <w:ins w:id="3200" w:author="Author"/>
              </w:rPr>
            </w:pPr>
          </w:p>
        </w:tc>
        <w:tc>
          <w:tcPr>
            <w:tcW w:w="460" w:type="dxa"/>
          </w:tcPr>
          <w:p w14:paraId="61D7F409" w14:textId="77777777" w:rsidR="0017239C" w:rsidRPr="00172D20" w:rsidRDefault="0017239C" w:rsidP="004E6DA2">
            <w:pPr>
              <w:pStyle w:val="tabletext11"/>
              <w:jc w:val="right"/>
              <w:rPr>
                <w:ins w:id="3201" w:author="Author"/>
              </w:rPr>
            </w:pPr>
            <w:ins w:id="3202" w:author="Author">
              <w:r w:rsidRPr="00172D20">
                <w:t>20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34B9EB31" w14:textId="77777777" w:rsidR="0017239C" w:rsidRPr="00172D20" w:rsidRDefault="0017239C" w:rsidP="004E6DA2">
            <w:pPr>
              <w:pStyle w:val="tabletext11"/>
              <w:jc w:val="right"/>
              <w:rPr>
                <w:ins w:id="320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B807C2F" w14:textId="77777777" w:rsidR="0017239C" w:rsidRPr="00172D20" w:rsidRDefault="0017239C" w:rsidP="004E6DA2">
            <w:pPr>
              <w:pStyle w:val="tabletext11"/>
              <w:jc w:val="right"/>
              <w:rPr>
                <w:ins w:id="3204" w:author="Author"/>
              </w:rPr>
            </w:pPr>
          </w:p>
        </w:tc>
        <w:tc>
          <w:tcPr>
            <w:tcW w:w="460" w:type="dxa"/>
          </w:tcPr>
          <w:p w14:paraId="6B28F88E" w14:textId="77777777" w:rsidR="0017239C" w:rsidRPr="00172D20" w:rsidRDefault="0017239C" w:rsidP="004E6DA2">
            <w:pPr>
              <w:pStyle w:val="tabletext11"/>
              <w:jc w:val="right"/>
              <w:rPr>
                <w:ins w:id="3205" w:author="Author"/>
              </w:rPr>
            </w:pPr>
            <w:ins w:id="3206" w:author="Author">
              <w:r w:rsidRPr="00172D20">
                <w:t>85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1DD4457E" w14:textId="77777777" w:rsidR="0017239C" w:rsidRPr="00172D20" w:rsidRDefault="0017239C" w:rsidP="004E6DA2">
            <w:pPr>
              <w:pStyle w:val="tabletext11"/>
              <w:jc w:val="right"/>
              <w:rPr>
                <w:ins w:id="320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37AA772" w14:textId="77777777" w:rsidR="0017239C" w:rsidRPr="00172D20" w:rsidRDefault="0017239C" w:rsidP="004E6DA2">
            <w:pPr>
              <w:pStyle w:val="tabletext11"/>
              <w:jc w:val="right"/>
              <w:rPr>
                <w:ins w:id="3208" w:author="Author"/>
              </w:rPr>
            </w:pPr>
          </w:p>
        </w:tc>
        <w:tc>
          <w:tcPr>
            <w:tcW w:w="460" w:type="dxa"/>
          </w:tcPr>
          <w:p w14:paraId="4376B4DA" w14:textId="77777777" w:rsidR="0017239C" w:rsidRPr="00172D20" w:rsidRDefault="0017239C" w:rsidP="004E6DA2">
            <w:pPr>
              <w:pStyle w:val="tabletext11"/>
              <w:jc w:val="right"/>
              <w:rPr>
                <w:ins w:id="3209" w:author="Author"/>
              </w:rPr>
            </w:pPr>
            <w:ins w:id="3210" w:author="Author">
              <w:r w:rsidRPr="00172D20">
                <w:t>90</w:t>
              </w:r>
            </w:ins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3C04F386" w14:textId="77777777" w:rsidR="0017239C" w:rsidRPr="00172D20" w:rsidRDefault="0017239C" w:rsidP="004E6DA2">
            <w:pPr>
              <w:pStyle w:val="tabletext11"/>
              <w:jc w:val="right"/>
              <w:rPr>
                <w:ins w:id="321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4FF3DD6" w14:textId="77777777" w:rsidR="0017239C" w:rsidRPr="00172D20" w:rsidRDefault="0017239C" w:rsidP="004E6DA2">
            <w:pPr>
              <w:pStyle w:val="tabletext11"/>
              <w:jc w:val="right"/>
              <w:rPr>
                <w:ins w:id="3212" w:author="Author"/>
              </w:rPr>
            </w:pPr>
          </w:p>
        </w:tc>
        <w:tc>
          <w:tcPr>
            <w:tcW w:w="460" w:type="dxa"/>
          </w:tcPr>
          <w:p w14:paraId="6EF412A1" w14:textId="77777777" w:rsidR="0017239C" w:rsidRPr="00172D20" w:rsidRDefault="0017239C" w:rsidP="004E6DA2">
            <w:pPr>
              <w:pStyle w:val="tabletext11"/>
              <w:jc w:val="right"/>
              <w:rPr>
                <w:ins w:id="3213" w:author="Author"/>
              </w:rPr>
            </w:pPr>
            <w:ins w:id="3214" w:author="Author">
              <w:r w:rsidRPr="00172D20">
                <w:t>10</w:t>
              </w:r>
            </w:ins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247BAD2A" w14:textId="77777777" w:rsidR="0017239C" w:rsidRPr="00172D20" w:rsidRDefault="0017239C" w:rsidP="004E6DA2">
            <w:pPr>
              <w:pStyle w:val="tabletext11"/>
              <w:jc w:val="right"/>
              <w:rPr>
                <w:ins w:id="321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7AEF5B5" w14:textId="77777777" w:rsidR="0017239C" w:rsidRPr="00172D20" w:rsidRDefault="0017239C" w:rsidP="004E6DA2">
            <w:pPr>
              <w:pStyle w:val="tabletext11"/>
              <w:jc w:val="right"/>
              <w:rPr>
                <w:ins w:id="3216" w:author="Author"/>
              </w:rPr>
            </w:pPr>
          </w:p>
        </w:tc>
        <w:tc>
          <w:tcPr>
            <w:tcW w:w="460" w:type="dxa"/>
          </w:tcPr>
          <w:p w14:paraId="4E14E53D" w14:textId="77777777" w:rsidR="0017239C" w:rsidRPr="00172D20" w:rsidRDefault="0017239C" w:rsidP="004E6DA2">
            <w:pPr>
              <w:pStyle w:val="tabletext11"/>
              <w:jc w:val="right"/>
              <w:rPr>
                <w:ins w:id="3217" w:author="Author"/>
              </w:rPr>
            </w:pPr>
            <w:ins w:id="3218" w:author="Author">
              <w:r w:rsidRPr="00172D20">
                <w:t>11</w:t>
              </w:r>
            </w:ins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12AB2FC0" w14:textId="77777777" w:rsidR="0017239C" w:rsidRPr="00172D20" w:rsidRDefault="0017239C" w:rsidP="004E6DA2">
            <w:pPr>
              <w:pStyle w:val="tabletext11"/>
              <w:jc w:val="right"/>
              <w:rPr>
                <w:ins w:id="321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C53A361" w14:textId="77777777" w:rsidR="0017239C" w:rsidRPr="00172D20" w:rsidRDefault="0017239C" w:rsidP="004E6DA2">
            <w:pPr>
              <w:pStyle w:val="tabletext11"/>
              <w:jc w:val="right"/>
              <w:rPr>
                <w:ins w:id="3220" w:author="Author"/>
              </w:rPr>
            </w:pPr>
          </w:p>
        </w:tc>
        <w:tc>
          <w:tcPr>
            <w:tcW w:w="460" w:type="dxa"/>
          </w:tcPr>
          <w:p w14:paraId="3FAF96C8" w14:textId="77777777" w:rsidR="0017239C" w:rsidRPr="00172D20" w:rsidRDefault="0017239C" w:rsidP="004E6DA2">
            <w:pPr>
              <w:pStyle w:val="tabletext11"/>
              <w:jc w:val="right"/>
              <w:rPr>
                <w:ins w:id="3221" w:author="Author"/>
              </w:rPr>
            </w:pPr>
            <w:ins w:id="3222" w:author="Author">
              <w:r w:rsidRPr="00172D20">
                <w:t>9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E3848A1" w14:textId="77777777" w:rsidR="0017239C" w:rsidRPr="00172D20" w:rsidRDefault="0017239C" w:rsidP="004E6DA2">
            <w:pPr>
              <w:pStyle w:val="tabletext11"/>
              <w:jc w:val="right"/>
              <w:rPr>
                <w:ins w:id="322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0471763" w14:textId="77777777" w:rsidR="0017239C" w:rsidRPr="00172D20" w:rsidRDefault="0017239C" w:rsidP="004E6DA2">
            <w:pPr>
              <w:pStyle w:val="tabletext11"/>
              <w:jc w:val="right"/>
              <w:rPr>
                <w:ins w:id="3224" w:author="Author"/>
              </w:rPr>
            </w:pPr>
          </w:p>
        </w:tc>
        <w:tc>
          <w:tcPr>
            <w:tcW w:w="460" w:type="dxa"/>
          </w:tcPr>
          <w:p w14:paraId="22591512" w14:textId="77777777" w:rsidR="0017239C" w:rsidRPr="00172D20" w:rsidRDefault="0017239C" w:rsidP="004E6DA2">
            <w:pPr>
              <w:pStyle w:val="tabletext11"/>
              <w:jc w:val="right"/>
              <w:rPr>
                <w:ins w:id="3225" w:author="Author"/>
              </w:rPr>
            </w:pPr>
            <w:ins w:id="3226" w:author="Author">
              <w:r w:rsidRPr="00172D20">
                <w:t>9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4E8A20CA" w14:textId="77777777" w:rsidR="0017239C" w:rsidRPr="00172D20" w:rsidRDefault="0017239C" w:rsidP="004E6DA2">
            <w:pPr>
              <w:pStyle w:val="tabletext11"/>
              <w:jc w:val="right"/>
              <w:rPr>
                <w:ins w:id="3227" w:author="Author"/>
              </w:rPr>
            </w:pPr>
          </w:p>
        </w:tc>
      </w:tr>
      <w:tr w:rsidR="0017239C" w:rsidRPr="00172D20" w14:paraId="7291F641" w14:textId="77777777" w:rsidTr="004E6DA2">
        <w:trPr>
          <w:cantSplit/>
          <w:trHeight w:val="190"/>
          <w:ins w:id="3228" w:author="Author"/>
        </w:trPr>
        <w:tc>
          <w:tcPr>
            <w:tcW w:w="200" w:type="dxa"/>
          </w:tcPr>
          <w:p w14:paraId="65FC4D67" w14:textId="77777777" w:rsidR="0017239C" w:rsidRPr="00172D20" w:rsidRDefault="0017239C" w:rsidP="004E6DA2">
            <w:pPr>
              <w:pStyle w:val="tabletext11"/>
              <w:rPr>
                <w:ins w:id="322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32446F" w14:textId="77777777" w:rsidR="0017239C" w:rsidRPr="00172D20" w:rsidRDefault="0017239C" w:rsidP="004E6DA2">
            <w:pPr>
              <w:pStyle w:val="tabletext11"/>
              <w:rPr>
                <w:ins w:id="3230" w:author="Author"/>
              </w:rPr>
            </w:pPr>
          </w:p>
        </w:tc>
        <w:tc>
          <w:tcPr>
            <w:tcW w:w="630" w:type="dxa"/>
          </w:tcPr>
          <w:p w14:paraId="72780BE5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3231" w:author="Author"/>
              </w:rPr>
            </w:pPr>
            <w:ins w:id="3232" w:author="Author">
              <w:r w:rsidRPr="00172D20">
                <w:t>4,001</w:t>
              </w:r>
            </w:ins>
          </w:p>
        </w:tc>
        <w:tc>
          <w:tcPr>
            <w:tcW w:w="180" w:type="dxa"/>
          </w:tcPr>
          <w:p w14:paraId="026D4B87" w14:textId="77777777" w:rsidR="0017239C" w:rsidRPr="00172D20" w:rsidRDefault="0017239C" w:rsidP="004E6DA2">
            <w:pPr>
              <w:pStyle w:val="tabletext11"/>
              <w:rPr>
                <w:ins w:id="3233" w:author="Author"/>
              </w:rPr>
            </w:pPr>
            <w:ins w:id="3234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5F72CEC" w14:textId="77777777" w:rsidR="0017239C" w:rsidRPr="00172D20" w:rsidRDefault="0017239C" w:rsidP="004E6DA2">
            <w:pPr>
              <w:pStyle w:val="tabletext11"/>
              <w:rPr>
                <w:ins w:id="3235" w:author="Author"/>
              </w:rPr>
            </w:pPr>
            <w:ins w:id="3236" w:author="Author">
              <w:r w:rsidRPr="00172D20">
                <w:t>4,500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66831A06" w14:textId="77777777" w:rsidR="0017239C" w:rsidRPr="00172D20" w:rsidRDefault="0017239C" w:rsidP="004E6DA2">
            <w:pPr>
              <w:pStyle w:val="tabletext11"/>
              <w:jc w:val="right"/>
              <w:rPr>
                <w:ins w:id="3237" w:author="Author"/>
              </w:rPr>
            </w:pPr>
          </w:p>
        </w:tc>
        <w:tc>
          <w:tcPr>
            <w:tcW w:w="460" w:type="dxa"/>
          </w:tcPr>
          <w:p w14:paraId="4E8A432D" w14:textId="77777777" w:rsidR="0017239C" w:rsidRPr="00172D20" w:rsidRDefault="0017239C" w:rsidP="004E6DA2">
            <w:pPr>
              <w:pStyle w:val="tabletext11"/>
              <w:jc w:val="right"/>
              <w:rPr>
                <w:ins w:id="3238" w:author="Author"/>
              </w:rPr>
            </w:pPr>
            <w:ins w:id="3239" w:author="Author">
              <w:r w:rsidRPr="00172D20">
                <w:t>20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293FFDE0" w14:textId="77777777" w:rsidR="0017239C" w:rsidRPr="00172D20" w:rsidRDefault="0017239C" w:rsidP="004E6DA2">
            <w:pPr>
              <w:pStyle w:val="tabletext11"/>
              <w:rPr>
                <w:ins w:id="324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6FB3CC4" w14:textId="77777777" w:rsidR="0017239C" w:rsidRPr="00172D20" w:rsidRDefault="0017239C" w:rsidP="004E6DA2">
            <w:pPr>
              <w:pStyle w:val="tabletext11"/>
              <w:jc w:val="right"/>
              <w:rPr>
                <w:ins w:id="3241" w:author="Author"/>
              </w:rPr>
            </w:pPr>
          </w:p>
        </w:tc>
        <w:tc>
          <w:tcPr>
            <w:tcW w:w="460" w:type="dxa"/>
          </w:tcPr>
          <w:p w14:paraId="3F56DC22" w14:textId="77777777" w:rsidR="0017239C" w:rsidRPr="00172D20" w:rsidRDefault="0017239C" w:rsidP="004E6DA2">
            <w:pPr>
              <w:pStyle w:val="tabletext11"/>
              <w:jc w:val="right"/>
              <w:rPr>
                <w:ins w:id="3242" w:author="Author"/>
              </w:rPr>
            </w:pPr>
            <w:ins w:id="3243" w:author="Author">
              <w:r w:rsidRPr="00172D20">
                <w:t>22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0247CF49" w14:textId="77777777" w:rsidR="0017239C" w:rsidRPr="00172D20" w:rsidRDefault="0017239C" w:rsidP="004E6DA2">
            <w:pPr>
              <w:pStyle w:val="tabletext11"/>
              <w:jc w:val="right"/>
              <w:rPr>
                <w:ins w:id="324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7E7C936" w14:textId="77777777" w:rsidR="0017239C" w:rsidRPr="00172D20" w:rsidRDefault="0017239C" w:rsidP="004E6DA2">
            <w:pPr>
              <w:pStyle w:val="tabletext11"/>
              <w:jc w:val="right"/>
              <w:rPr>
                <w:ins w:id="3245" w:author="Author"/>
              </w:rPr>
            </w:pPr>
          </w:p>
        </w:tc>
        <w:tc>
          <w:tcPr>
            <w:tcW w:w="460" w:type="dxa"/>
          </w:tcPr>
          <w:p w14:paraId="321EDE1C" w14:textId="77777777" w:rsidR="0017239C" w:rsidRPr="00172D20" w:rsidRDefault="0017239C" w:rsidP="004E6DA2">
            <w:pPr>
              <w:pStyle w:val="tabletext11"/>
              <w:jc w:val="right"/>
              <w:rPr>
                <w:ins w:id="3246" w:author="Author"/>
              </w:rPr>
            </w:pPr>
            <w:ins w:id="3247" w:author="Author">
              <w:r w:rsidRPr="00172D20">
                <w:t>92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653B9935" w14:textId="77777777" w:rsidR="0017239C" w:rsidRPr="00172D20" w:rsidRDefault="0017239C" w:rsidP="004E6DA2">
            <w:pPr>
              <w:pStyle w:val="tabletext11"/>
              <w:jc w:val="right"/>
              <w:rPr>
                <w:ins w:id="324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A717992" w14:textId="77777777" w:rsidR="0017239C" w:rsidRPr="00172D20" w:rsidRDefault="0017239C" w:rsidP="004E6DA2">
            <w:pPr>
              <w:pStyle w:val="tabletext11"/>
              <w:jc w:val="right"/>
              <w:rPr>
                <w:ins w:id="3249" w:author="Author"/>
              </w:rPr>
            </w:pPr>
          </w:p>
        </w:tc>
        <w:tc>
          <w:tcPr>
            <w:tcW w:w="460" w:type="dxa"/>
          </w:tcPr>
          <w:p w14:paraId="2E519E6C" w14:textId="77777777" w:rsidR="0017239C" w:rsidRPr="00172D20" w:rsidRDefault="0017239C" w:rsidP="004E6DA2">
            <w:pPr>
              <w:pStyle w:val="tabletext11"/>
              <w:jc w:val="right"/>
              <w:rPr>
                <w:ins w:id="3250" w:author="Author"/>
              </w:rPr>
            </w:pPr>
            <w:ins w:id="3251" w:author="Author">
              <w:r w:rsidRPr="00172D20">
                <w:t>97</w:t>
              </w:r>
            </w:ins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0C375A8C" w14:textId="77777777" w:rsidR="0017239C" w:rsidRPr="00172D20" w:rsidRDefault="0017239C" w:rsidP="004E6DA2">
            <w:pPr>
              <w:pStyle w:val="tabletext11"/>
              <w:jc w:val="right"/>
              <w:rPr>
                <w:ins w:id="325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2996102" w14:textId="77777777" w:rsidR="0017239C" w:rsidRPr="00172D20" w:rsidRDefault="0017239C" w:rsidP="004E6DA2">
            <w:pPr>
              <w:pStyle w:val="tabletext11"/>
              <w:jc w:val="right"/>
              <w:rPr>
                <w:ins w:id="3253" w:author="Author"/>
              </w:rPr>
            </w:pPr>
          </w:p>
        </w:tc>
        <w:tc>
          <w:tcPr>
            <w:tcW w:w="460" w:type="dxa"/>
          </w:tcPr>
          <w:p w14:paraId="112B73C1" w14:textId="77777777" w:rsidR="0017239C" w:rsidRPr="00172D20" w:rsidRDefault="0017239C" w:rsidP="004E6DA2">
            <w:pPr>
              <w:pStyle w:val="tabletext11"/>
              <w:jc w:val="right"/>
              <w:rPr>
                <w:ins w:id="3254" w:author="Author"/>
              </w:rPr>
            </w:pPr>
            <w:ins w:id="3255" w:author="Author">
              <w:r w:rsidRPr="00172D20">
                <w:t>11</w:t>
              </w:r>
            </w:ins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4B04676A" w14:textId="77777777" w:rsidR="0017239C" w:rsidRPr="00172D20" w:rsidRDefault="0017239C" w:rsidP="004E6DA2">
            <w:pPr>
              <w:pStyle w:val="tabletext11"/>
              <w:jc w:val="right"/>
              <w:rPr>
                <w:ins w:id="325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3001F1C" w14:textId="77777777" w:rsidR="0017239C" w:rsidRPr="00172D20" w:rsidRDefault="0017239C" w:rsidP="004E6DA2">
            <w:pPr>
              <w:pStyle w:val="tabletext11"/>
              <w:jc w:val="right"/>
              <w:rPr>
                <w:ins w:id="3257" w:author="Author"/>
              </w:rPr>
            </w:pPr>
          </w:p>
        </w:tc>
        <w:tc>
          <w:tcPr>
            <w:tcW w:w="460" w:type="dxa"/>
          </w:tcPr>
          <w:p w14:paraId="36B6213B" w14:textId="77777777" w:rsidR="0017239C" w:rsidRPr="00172D20" w:rsidRDefault="0017239C" w:rsidP="004E6DA2">
            <w:pPr>
              <w:pStyle w:val="tabletext11"/>
              <w:jc w:val="right"/>
              <w:rPr>
                <w:ins w:id="3258" w:author="Author"/>
              </w:rPr>
            </w:pPr>
            <w:ins w:id="3259" w:author="Author">
              <w:r w:rsidRPr="00172D20">
                <w:t>12</w:t>
              </w:r>
            </w:ins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0425A6C9" w14:textId="77777777" w:rsidR="0017239C" w:rsidRPr="00172D20" w:rsidRDefault="0017239C" w:rsidP="004E6DA2">
            <w:pPr>
              <w:pStyle w:val="tabletext11"/>
              <w:jc w:val="right"/>
              <w:rPr>
                <w:ins w:id="326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37C290A" w14:textId="77777777" w:rsidR="0017239C" w:rsidRPr="00172D20" w:rsidRDefault="0017239C" w:rsidP="004E6DA2">
            <w:pPr>
              <w:pStyle w:val="tabletext11"/>
              <w:jc w:val="right"/>
              <w:rPr>
                <w:ins w:id="3261" w:author="Author"/>
              </w:rPr>
            </w:pPr>
          </w:p>
        </w:tc>
        <w:tc>
          <w:tcPr>
            <w:tcW w:w="460" w:type="dxa"/>
          </w:tcPr>
          <w:p w14:paraId="3D3F2B11" w14:textId="77777777" w:rsidR="0017239C" w:rsidRPr="00172D20" w:rsidRDefault="0017239C" w:rsidP="004E6DA2">
            <w:pPr>
              <w:pStyle w:val="tabletext11"/>
              <w:jc w:val="right"/>
              <w:rPr>
                <w:ins w:id="3262" w:author="Author"/>
              </w:rPr>
            </w:pPr>
            <w:ins w:id="3263" w:author="Author">
              <w:r w:rsidRPr="00172D20">
                <w:t>9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3B63FB20" w14:textId="77777777" w:rsidR="0017239C" w:rsidRPr="00172D20" w:rsidRDefault="0017239C" w:rsidP="004E6DA2">
            <w:pPr>
              <w:pStyle w:val="tabletext11"/>
              <w:jc w:val="right"/>
              <w:rPr>
                <w:ins w:id="326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5A5CD33" w14:textId="77777777" w:rsidR="0017239C" w:rsidRPr="00172D20" w:rsidRDefault="0017239C" w:rsidP="004E6DA2">
            <w:pPr>
              <w:pStyle w:val="tabletext11"/>
              <w:jc w:val="right"/>
              <w:rPr>
                <w:ins w:id="3265" w:author="Author"/>
              </w:rPr>
            </w:pPr>
          </w:p>
        </w:tc>
        <w:tc>
          <w:tcPr>
            <w:tcW w:w="460" w:type="dxa"/>
          </w:tcPr>
          <w:p w14:paraId="44BDD772" w14:textId="77777777" w:rsidR="0017239C" w:rsidRPr="00172D20" w:rsidRDefault="0017239C" w:rsidP="004E6DA2">
            <w:pPr>
              <w:pStyle w:val="tabletext11"/>
              <w:jc w:val="right"/>
              <w:rPr>
                <w:ins w:id="3266" w:author="Author"/>
              </w:rPr>
            </w:pPr>
            <w:ins w:id="3267" w:author="Author">
              <w:r w:rsidRPr="00172D20">
                <w:t>10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41FF19EA" w14:textId="77777777" w:rsidR="0017239C" w:rsidRPr="00172D20" w:rsidRDefault="0017239C" w:rsidP="004E6DA2">
            <w:pPr>
              <w:pStyle w:val="tabletext11"/>
              <w:jc w:val="right"/>
              <w:rPr>
                <w:ins w:id="3268" w:author="Author"/>
              </w:rPr>
            </w:pPr>
          </w:p>
        </w:tc>
      </w:tr>
      <w:tr w:rsidR="0017239C" w:rsidRPr="00172D20" w14:paraId="40AE0BFC" w14:textId="77777777" w:rsidTr="004E6DA2">
        <w:trPr>
          <w:cantSplit/>
          <w:trHeight w:val="190"/>
          <w:ins w:id="3269" w:author="Author"/>
        </w:trPr>
        <w:tc>
          <w:tcPr>
            <w:tcW w:w="200" w:type="dxa"/>
          </w:tcPr>
          <w:p w14:paraId="64A10A0E" w14:textId="77777777" w:rsidR="0017239C" w:rsidRPr="00172D20" w:rsidRDefault="0017239C" w:rsidP="004E6DA2">
            <w:pPr>
              <w:pStyle w:val="tabletext11"/>
              <w:rPr>
                <w:ins w:id="327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10BB167" w14:textId="77777777" w:rsidR="0017239C" w:rsidRPr="00172D20" w:rsidRDefault="0017239C" w:rsidP="004E6DA2">
            <w:pPr>
              <w:pStyle w:val="tabletext11"/>
              <w:rPr>
                <w:ins w:id="3271" w:author="Author"/>
              </w:rPr>
            </w:pPr>
          </w:p>
        </w:tc>
        <w:tc>
          <w:tcPr>
            <w:tcW w:w="630" w:type="dxa"/>
          </w:tcPr>
          <w:p w14:paraId="08A168A1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3272" w:author="Author"/>
              </w:rPr>
            </w:pPr>
            <w:ins w:id="3273" w:author="Author">
              <w:r w:rsidRPr="00172D20">
                <w:t>4,501</w:t>
              </w:r>
            </w:ins>
          </w:p>
        </w:tc>
        <w:tc>
          <w:tcPr>
            <w:tcW w:w="180" w:type="dxa"/>
          </w:tcPr>
          <w:p w14:paraId="3337A269" w14:textId="77777777" w:rsidR="0017239C" w:rsidRPr="00172D20" w:rsidRDefault="0017239C" w:rsidP="004E6DA2">
            <w:pPr>
              <w:pStyle w:val="tabletext11"/>
              <w:rPr>
                <w:ins w:id="3274" w:author="Author"/>
              </w:rPr>
            </w:pPr>
            <w:ins w:id="3275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85E5947" w14:textId="77777777" w:rsidR="0017239C" w:rsidRPr="00172D20" w:rsidRDefault="0017239C" w:rsidP="004E6DA2">
            <w:pPr>
              <w:pStyle w:val="tabletext11"/>
              <w:rPr>
                <w:ins w:id="3276" w:author="Author"/>
              </w:rPr>
            </w:pPr>
            <w:ins w:id="3277" w:author="Author">
              <w:r w:rsidRPr="00172D20">
                <w:t>5,000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693EF67" w14:textId="77777777" w:rsidR="0017239C" w:rsidRPr="00172D20" w:rsidRDefault="0017239C" w:rsidP="004E6DA2">
            <w:pPr>
              <w:pStyle w:val="tabletext11"/>
              <w:jc w:val="right"/>
              <w:rPr>
                <w:ins w:id="3278" w:author="Author"/>
              </w:rPr>
            </w:pPr>
          </w:p>
        </w:tc>
        <w:tc>
          <w:tcPr>
            <w:tcW w:w="460" w:type="dxa"/>
          </w:tcPr>
          <w:p w14:paraId="045430F1" w14:textId="77777777" w:rsidR="0017239C" w:rsidRPr="00172D20" w:rsidRDefault="0017239C" w:rsidP="004E6DA2">
            <w:pPr>
              <w:pStyle w:val="tabletext11"/>
              <w:jc w:val="right"/>
              <w:rPr>
                <w:ins w:id="3279" w:author="Author"/>
              </w:rPr>
            </w:pPr>
            <w:ins w:id="3280" w:author="Author">
              <w:r w:rsidRPr="00172D20">
                <w:t>24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2CE63DF5" w14:textId="77777777" w:rsidR="0017239C" w:rsidRPr="00172D20" w:rsidRDefault="0017239C" w:rsidP="004E6DA2">
            <w:pPr>
              <w:pStyle w:val="tabletext11"/>
              <w:rPr>
                <w:ins w:id="328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7E3A085" w14:textId="77777777" w:rsidR="0017239C" w:rsidRPr="00172D20" w:rsidRDefault="0017239C" w:rsidP="004E6DA2">
            <w:pPr>
              <w:pStyle w:val="tabletext11"/>
              <w:jc w:val="right"/>
              <w:rPr>
                <w:ins w:id="3282" w:author="Author"/>
              </w:rPr>
            </w:pPr>
          </w:p>
        </w:tc>
        <w:tc>
          <w:tcPr>
            <w:tcW w:w="460" w:type="dxa"/>
          </w:tcPr>
          <w:p w14:paraId="1291D0DB" w14:textId="77777777" w:rsidR="0017239C" w:rsidRPr="00172D20" w:rsidRDefault="0017239C" w:rsidP="004E6DA2">
            <w:pPr>
              <w:pStyle w:val="tabletext11"/>
              <w:jc w:val="right"/>
              <w:rPr>
                <w:ins w:id="3283" w:author="Author"/>
              </w:rPr>
            </w:pPr>
            <w:ins w:id="3284" w:author="Author">
              <w:r w:rsidRPr="00172D20">
                <w:t>25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7F06206B" w14:textId="77777777" w:rsidR="0017239C" w:rsidRPr="00172D20" w:rsidRDefault="0017239C" w:rsidP="004E6DA2">
            <w:pPr>
              <w:pStyle w:val="tabletext11"/>
              <w:jc w:val="right"/>
              <w:rPr>
                <w:ins w:id="328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916B849" w14:textId="77777777" w:rsidR="0017239C" w:rsidRPr="00172D20" w:rsidRDefault="0017239C" w:rsidP="004E6DA2">
            <w:pPr>
              <w:pStyle w:val="tabletext11"/>
              <w:jc w:val="right"/>
              <w:rPr>
                <w:ins w:id="3286" w:author="Author"/>
              </w:rPr>
            </w:pPr>
          </w:p>
        </w:tc>
        <w:tc>
          <w:tcPr>
            <w:tcW w:w="460" w:type="dxa"/>
          </w:tcPr>
          <w:p w14:paraId="67A89578" w14:textId="77777777" w:rsidR="0017239C" w:rsidRPr="00172D20" w:rsidRDefault="0017239C" w:rsidP="004E6DA2">
            <w:pPr>
              <w:pStyle w:val="tabletext11"/>
              <w:jc w:val="right"/>
              <w:rPr>
                <w:ins w:id="3287" w:author="Author"/>
              </w:rPr>
            </w:pPr>
            <w:ins w:id="3288" w:author="Author">
              <w:r w:rsidRPr="00172D20">
                <w:t>107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497B0B56" w14:textId="77777777" w:rsidR="0017239C" w:rsidRPr="00172D20" w:rsidRDefault="0017239C" w:rsidP="004E6DA2">
            <w:pPr>
              <w:pStyle w:val="tabletext11"/>
              <w:jc w:val="right"/>
              <w:rPr>
                <w:ins w:id="32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06ECDEB" w14:textId="77777777" w:rsidR="0017239C" w:rsidRPr="00172D20" w:rsidRDefault="0017239C" w:rsidP="004E6DA2">
            <w:pPr>
              <w:pStyle w:val="tabletext11"/>
              <w:jc w:val="right"/>
              <w:rPr>
                <w:ins w:id="3290" w:author="Author"/>
              </w:rPr>
            </w:pPr>
          </w:p>
        </w:tc>
        <w:tc>
          <w:tcPr>
            <w:tcW w:w="460" w:type="dxa"/>
          </w:tcPr>
          <w:p w14:paraId="05DE6486" w14:textId="77777777" w:rsidR="0017239C" w:rsidRPr="00172D20" w:rsidRDefault="0017239C" w:rsidP="004E6DA2">
            <w:pPr>
              <w:pStyle w:val="tabletext11"/>
              <w:jc w:val="right"/>
              <w:rPr>
                <w:ins w:id="3291" w:author="Author"/>
              </w:rPr>
            </w:pPr>
            <w:ins w:id="3292" w:author="Author">
              <w:r w:rsidRPr="00172D20">
                <w:t>112</w:t>
              </w:r>
            </w:ins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3FC32C57" w14:textId="77777777" w:rsidR="0017239C" w:rsidRPr="00172D20" w:rsidRDefault="0017239C" w:rsidP="004E6DA2">
            <w:pPr>
              <w:pStyle w:val="tabletext11"/>
              <w:jc w:val="right"/>
              <w:rPr>
                <w:ins w:id="329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D88E045" w14:textId="77777777" w:rsidR="0017239C" w:rsidRPr="00172D20" w:rsidRDefault="0017239C" w:rsidP="004E6DA2">
            <w:pPr>
              <w:pStyle w:val="tabletext11"/>
              <w:jc w:val="right"/>
              <w:rPr>
                <w:ins w:id="3294" w:author="Author"/>
              </w:rPr>
            </w:pPr>
          </w:p>
        </w:tc>
        <w:tc>
          <w:tcPr>
            <w:tcW w:w="460" w:type="dxa"/>
          </w:tcPr>
          <w:p w14:paraId="471088AA" w14:textId="77777777" w:rsidR="0017239C" w:rsidRPr="00172D20" w:rsidRDefault="0017239C" w:rsidP="004E6DA2">
            <w:pPr>
              <w:pStyle w:val="tabletext11"/>
              <w:jc w:val="right"/>
              <w:rPr>
                <w:ins w:id="3295" w:author="Author"/>
              </w:rPr>
            </w:pPr>
            <w:ins w:id="3296" w:author="Author">
              <w:r w:rsidRPr="00172D20">
                <w:t>13</w:t>
              </w:r>
            </w:ins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6057B42D" w14:textId="77777777" w:rsidR="0017239C" w:rsidRPr="00172D20" w:rsidRDefault="0017239C" w:rsidP="004E6DA2">
            <w:pPr>
              <w:pStyle w:val="tabletext11"/>
              <w:jc w:val="right"/>
              <w:rPr>
                <w:ins w:id="329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FA81B0F" w14:textId="77777777" w:rsidR="0017239C" w:rsidRPr="00172D20" w:rsidRDefault="0017239C" w:rsidP="004E6DA2">
            <w:pPr>
              <w:pStyle w:val="tabletext11"/>
              <w:jc w:val="right"/>
              <w:rPr>
                <w:ins w:id="3298" w:author="Author"/>
              </w:rPr>
            </w:pPr>
          </w:p>
        </w:tc>
        <w:tc>
          <w:tcPr>
            <w:tcW w:w="460" w:type="dxa"/>
          </w:tcPr>
          <w:p w14:paraId="0F22D9D5" w14:textId="77777777" w:rsidR="0017239C" w:rsidRPr="00172D20" w:rsidRDefault="0017239C" w:rsidP="004E6DA2">
            <w:pPr>
              <w:pStyle w:val="tabletext11"/>
              <w:jc w:val="right"/>
              <w:rPr>
                <w:ins w:id="3299" w:author="Author"/>
              </w:rPr>
            </w:pPr>
            <w:ins w:id="3300" w:author="Author">
              <w:r w:rsidRPr="00172D20">
                <w:t>14</w:t>
              </w:r>
            </w:ins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470B6984" w14:textId="77777777" w:rsidR="0017239C" w:rsidRPr="00172D20" w:rsidRDefault="0017239C" w:rsidP="004E6DA2">
            <w:pPr>
              <w:pStyle w:val="tabletext11"/>
              <w:jc w:val="right"/>
              <w:rPr>
                <w:ins w:id="330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BDBBC14" w14:textId="77777777" w:rsidR="0017239C" w:rsidRPr="00172D20" w:rsidRDefault="0017239C" w:rsidP="004E6DA2">
            <w:pPr>
              <w:pStyle w:val="tabletext11"/>
              <w:jc w:val="right"/>
              <w:rPr>
                <w:ins w:id="3302" w:author="Author"/>
              </w:rPr>
            </w:pPr>
          </w:p>
        </w:tc>
        <w:tc>
          <w:tcPr>
            <w:tcW w:w="460" w:type="dxa"/>
          </w:tcPr>
          <w:p w14:paraId="57CB1DE9" w14:textId="77777777" w:rsidR="0017239C" w:rsidRPr="00172D20" w:rsidRDefault="0017239C" w:rsidP="004E6DA2">
            <w:pPr>
              <w:pStyle w:val="tabletext11"/>
              <w:jc w:val="right"/>
              <w:rPr>
                <w:ins w:id="3303" w:author="Author"/>
              </w:rPr>
            </w:pPr>
            <w:ins w:id="3304" w:author="Author">
              <w:r w:rsidRPr="00172D20">
                <w:t>11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26475AE6" w14:textId="77777777" w:rsidR="0017239C" w:rsidRPr="00172D20" w:rsidRDefault="0017239C" w:rsidP="004E6DA2">
            <w:pPr>
              <w:pStyle w:val="tabletext11"/>
              <w:jc w:val="right"/>
              <w:rPr>
                <w:ins w:id="330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A76E892" w14:textId="77777777" w:rsidR="0017239C" w:rsidRPr="00172D20" w:rsidRDefault="0017239C" w:rsidP="004E6DA2">
            <w:pPr>
              <w:pStyle w:val="tabletext11"/>
              <w:jc w:val="right"/>
              <w:rPr>
                <w:ins w:id="3306" w:author="Author"/>
              </w:rPr>
            </w:pPr>
          </w:p>
        </w:tc>
        <w:tc>
          <w:tcPr>
            <w:tcW w:w="460" w:type="dxa"/>
          </w:tcPr>
          <w:p w14:paraId="5EC4F9A9" w14:textId="77777777" w:rsidR="0017239C" w:rsidRPr="00172D20" w:rsidRDefault="0017239C" w:rsidP="004E6DA2">
            <w:pPr>
              <w:pStyle w:val="tabletext11"/>
              <w:jc w:val="right"/>
              <w:rPr>
                <w:ins w:id="3307" w:author="Author"/>
              </w:rPr>
            </w:pPr>
            <w:ins w:id="3308" w:author="Author">
              <w:r w:rsidRPr="00172D20">
                <w:t>12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45AAB351" w14:textId="77777777" w:rsidR="0017239C" w:rsidRPr="00172D20" w:rsidRDefault="0017239C" w:rsidP="004E6DA2">
            <w:pPr>
              <w:pStyle w:val="tabletext11"/>
              <w:jc w:val="right"/>
              <w:rPr>
                <w:ins w:id="3309" w:author="Author"/>
              </w:rPr>
            </w:pPr>
          </w:p>
        </w:tc>
      </w:tr>
      <w:tr w:rsidR="0017239C" w:rsidRPr="00172D20" w14:paraId="7E93EC7B" w14:textId="77777777" w:rsidTr="004E6DA2">
        <w:trPr>
          <w:cantSplit/>
          <w:trHeight w:val="190"/>
          <w:ins w:id="3310" w:author="Author"/>
        </w:trPr>
        <w:tc>
          <w:tcPr>
            <w:tcW w:w="200" w:type="dxa"/>
          </w:tcPr>
          <w:p w14:paraId="700E890D" w14:textId="77777777" w:rsidR="0017239C" w:rsidRPr="00172D20" w:rsidRDefault="0017239C" w:rsidP="004E6DA2">
            <w:pPr>
              <w:pStyle w:val="tabletext11"/>
              <w:rPr>
                <w:ins w:id="331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8ACB500" w14:textId="77777777" w:rsidR="0017239C" w:rsidRPr="00172D20" w:rsidRDefault="0017239C" w:rsidP="004E6DA2">
            <w:pPr>
              <w:pStyle w:val="tabletext11"/>
              <w:rPr>
                <w:ins w:id="3312" w:author="Author"/>
              </w:rPr>
            </w:pPr>
          </w:p>
        </w:tc>
        <w:tc>
          <w:tcPr>
            <w:tcW w:w="630" w:type="dxa"/>
          </w:tcPr>
          <w:p w14:paraId="14A8B5D1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3313" w:author="Author"/>
              </w:rPr>
            </w:pPr>
            <w:ins w:id="3314" w:author="Author">
              <w:r w:rsidRPr="00172D20">
                <w:t>5,001</w:t>
              </w:r>
            </w:ins>
          </w:p>
        </w:tc>
        <w:tc>
          <w:tcPr>
            <w:tcW w:w="180" w:type="dxa"/>
          </w:tcPr>
          <w:p w14:paraId="2753CD4C" w14:textId="77777777" w:rsidR="0017239C" w:rsidRPr="00172D20" w:rsidRDefault="0017239C" w:rsidP="004E6DA2">
            <w:pPr>
              <w:pStyle w:val="tabletext11"/>
              <w:rPr>
                <w:ins w:id="3315" w:author="Author"/>
              </w:rPr>
            </w:pPr>
            <w:ins w:id="3316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4F7A331" w14:textId="77777777" w:rsidR="0017239C" w:rsidRPr="00172D20" w:rsidRDefault="0017239C" w:rsidP="004E6DA2">
            <w:pPr>
              <w:pStyle w:val="tabletext11"/>
              <w:rPr>
                <w:ins w:id="3317" w:author="Author"/>
              </w:rPr>
            </w:pPr>
            <w:ins w:id="3318" w:author="Author">
              <w:r w:rsidRPr="00172D20">
                <w:t>6,000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B3C6CB0" w14:textId="77777777" w:rsidR="0017239C" w:rsidRPr="00172D20" w:rsidRDefault="0017239C" w:rsidP="004E6DA2">
            <w:pPr>
              <w:pStyle w:val="tabletext11"/>
              <w:jc w:val="right"/>
              <w:rPr>
                <w:ins w:id="3319" w:author="Author"/>
              </w:rPr>
            </w:pPr>
          </w:p>
        </w:tc>
        <w:tc>
          <w:tcPr>
            <w:tcW w:w="460" w:type="dxa"/>
          </w:tcPr>
          <w:p w14:paraId="18226645" w14:textId="77777777" w:rsidR="0017239C" w:rsidRPr="00172D20" w:rsidRDefault="0017239C" w:rsidP="004E6DA2">
            <w:pPr>
              <w:pStyle w:val="tabletext11"/>
              <w:jc w:val="right"/>
              <w:rPr>
                <w:ins w:id="3320" w:author="Author"/>
              </w:rPr>
            </w:pPr>
            <w:ins w:id="3321" w:author="Author">
              <w:r w:rsidRPr="00172D20">
                <w:t>28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7ABA1FBB" w14:textId="77777777" w:rsidR="0017239C" w:rsidRPr="00172D20" w:rsidRDefault="0017239C" w:rsidP="004E6DA2">
            <w:pPr>
              <w:pStyle w:val="tabletext11"/>
              <w:rPr>
                <w:ins w:id="332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16051C0" w14:textId="77777777" w:rsidR="0017239C" w:rsidRPr="00172D20" w:rsidRDefault="0017239C" w:rsidP="004E6DA2">
            <w:pPr>
              <w:pStyle w:val="tabletext11"/>
              <w:jc w:val="right"/>
              <w:rPr>
                <w:ins w:id="3323" w:author="Author"/>
              </w:rPr>
            </w:pPr>
          </w:p>
        </w:tc>
        <w:tc>
          <w:tcPr>
            <w:tcW w:w="460" w:type="dxa"/>
          </w:tcPr>
          <w:p w14:paraId="772D26A9" w14:textId="77777777" w:rsidR="0017239C" w:rsidRPr="00172D20" w:rsidRDefault="0017239C" w:rsidP="004E6DA2">
            <w:pPr>
              <w:pStyle w:val="tabletext11"/>
              <w:jc w:val="right"/>
              <w:rPr>
                <w:ins w:id="3324" w:author="Author"/>
              </w:rPr>
            </w:pPr>
            <w:ins w:id="3325" w:author="Author">
              <w:r w:rsidRPr="00172D20">
                <w:t>29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1A312186" w14:textId="77777777" w:rsidR="0017239C" w:rsidRPr="00172D20" w:rsidRDefault="0017239C" w:rsidP="004E6DA2">
            <w:pPr>
              <w:pStyle w:val="tabletext11"/>
              <w:jc w:val="right"/>
              <w:rPr>
                <w:ins w:id="332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9DFDC88" w14:textId="77777777" w:rsidR="0017239C" w:rsidRPr="00172D20" w:rsidRDefault="0017239C" w:rsidP="004E6DA2">
            <w:pPr>
              <w:pStyle w:val="tabletext11"/>
              <w:jc w:val="right"/>
              <w:rPr>
                <w:ins w:id="3327" w:author="Author"/>
              </w:rPr>
            </w:pPr>
          </w:p>
        </w:tc>
        <w:tc>
          <w:tcPr>
            <w:tcW w:w="460" w:type="dxa"/>
          </w:tcPr>
          <w:p w14:paraId="4C1C38DA" w14:textId="77777777" w:rsidR="0017239C" w:rsidRPr="00172D20" w:rsidRDefault="0017239C" w:rsidP="004E6DA2">
            <w:pPr>
              <w:pStyle w:val="tabletext11"/>
              <w:jc w:val="right"/>
              <w:rPr>
                <w:ins w:id="3328" w:author="Author"/>
              </w:rPr>
            </w:pPr>
            <w:ins w:id="3329" w:author="Author">
              <w:r w:rsidRPr="00172D20">
                <w:t>125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71BDEF2A" w14:textId="77777777" w:rsidR="0017239C" w:rsidRPr="00172D20" w:rsidRDefault="0017239C" w:rsidP="004E6DA2">
            <w:pPr>
              <w:pStyle w:val="tabletext11"/>
              <w:jc w:val="right"/>
              <w:rPr>
                <w:ins w:id="33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E8D14A6" w14:textId="77777777" w:rsidR="0017239C" w:rsidRPr="00172D20" w:rsidRDefault="0017239C" w:rsidP="004E6DA2">
            <w:pPr>
              <w:pStyle w:val="tabletext11"/>
              <w:jc w:val="right"/>
              <w:rPr>
                <w:ins w:id="3331" w:author="Author"/>
              </w:rPr>
            </w:pPr>
          </w:p>
        </w:tc>
        <w:tc>
          <w:tcPr>
            <w:tcW w:w="460" w:type="dxa"/>
          </w:tcPr>
          <w:p w14:paraId="255DD77C" w14:textId="77777777" w:rsidR="0017239C" w:rsidRPr="00172D20" w:rsidRDefault="0017239C" w:rsidP="004E6DA2">
            <w:pPr>
              <w:pStyle w:val="tabletext11"/>
              <w:jc w:val="right"/>
              <w:rPr>
                <w:ins w:id="3332" w:author="Author"/>
              </w:rPr>
            </w:pPr>
            <w:ins w:id="3333" w:author="Author">
              <w:r w:rsidRPr="00172D20">
                <w:t>132</w:t>
              </w:r>
            </w:ins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1C2065D9" w14:textId="77777777" w:rsidR="0017239C" w:rsidRPr="00172D20" w:rsidRDefault="0017239C" w:rsidP="004E6DA2">
            <w:pPr>
              <w:pStyle w:val="tabletext11"/>
              <w:jc w:val="right"/>
              <w:rPr>
                <w:ins w:id="333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1EFF958" w14:textId="77777777" w:rsidR="0017239C" w:rsidRPr="00172D20" w:rsidRDefault="0017239C" w:rsidP="004E6DA2">
            <w:pPr>
              <w:pStyle w:val="tabletext11"/>
              <w:jc w:val="right"/>
              <w:rPr>
                <w:ins w:id="3335" w:author="Author"/>
              </w:rPr>
            </w:pPr>
          </w:p>
        </w:tc>
        <w:tc>
          <w:tcPr>
            <w:tcW w:w="460" w:type="dxa"/>
          </w:tcPr>
          <w:p w14:paraId="0E3D71B3" w14:textId="77777777" w:rsidR="0017239C" w:rsidRPr="00172D20" w:rsidRDefault="0017239C" w:rsidP="004E6DA2">
            <w:pPr>
              <w:pStyle w:val="tabletext11"/>
              <w:jc w:val="right"/>
              <w:rPr>
                <w:ins w:id="3336" w:author="Author"/>
              </w:rPr>
            </w:pPr>
            <w:ins w:id="3337" w:author="Author">
              <w:r w:rsidRPr="00172D20">
                <w:t>15</w:t>
              </w:r>
            </w:ins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663F9380" w14:textId="77777777" w:rsidR="0017239C" w:rsidRPr="00172D20" w:rsidRDefault="0017239C" w:rsidP="004E6DA2">
            <w:pPr>
              <w:pStyle w:val="tabletext11"/>
              <w:jc w:val="right"/>
              <w:rPr>
                <w:ins w:id="333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00A8D89" w14:textId="77777777" w:rsidR="0017239C" w:rsidRPr="00172D20" w:rsidRDefault="0017239C" w:rsidP="004E6DA2">
            <w:pPr>
              <w:pStyle w:val="tabletext11"/>
              <w:jc w:val="right"/>
              <w:rPr>
                <w:ins w:id="3339" w:author="Author"/>
              </w:rPr>
            </w:pPr>
          </w:p>
        </w:tc>
        <w:tc>
          <w:tcPr>
            <w:tcW w:w="460" w:type="dxa"/>
          </w:tcPr>
          <w:p w14:paraId="1FE49A29" w14:textId="77777777" w:rsidR="0017239C" w:rsidRPr="00172D20" w:rsidRDefault="0017239C" w:rsidP="004E6DA2">
            <w:pPr>
              <w:pStyle w:val="tabletext11"/>
              <w:jc w:val="right"/>
              <w:rPr>
                <w:ins w:id="3340" w:author="Author"/>
              </w:rPr>
            </w:pPr>
            <w:ins w:id="3341" w:author="Author">
              <w:r w:rsidRPr="00172D20">
                <w:t>16</w:t>
              </w:r>
            </w:ins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1FFAE51F" w14:textId="77777777" w:rsidR="0017239C" w:rsidRPr="00172D20" w:rsidRDefault="0017239C" w:rsidP="004E6DA2">
            <w:pPr>
              <w:pStyle w:val="tabletext11"/>
              <w:jc w:val="right"/>
              <w:rPr>
                <w:ins w:id="334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734A203" w14:textId="77777777" w:rsidR="0017239C" w:rsidRPr="00172D20" w:rsidRDefault="0017239C" w:rsidP="004E6DA2">
            <w:pPr>
              <w:pStyle w:val="tabletext11"/>
              <w:jc w:val="right"/>
              <w:rPr>
                <w:ins w:id="3343" w:author="Author"/>
              </w:rPr>
            </w:pPr>
          </w:p>
        </w:tc>
        <w:tc>
          <w:tcPr>
            <w:tcW w:w="460" w:type="dxa"/>
          </w:tcPr>
          <w:p w14:paraId="39383F6E" w14:textId="77777777" w:rsidR="0017239C" w:rsidRPr="00172D20" w:rsidRDefault="0017239C" w:rsidP="004E6DA2">
            <w:pPr>
              <w:pStyle w:val="tabletext11"/>
              <w:jc w:val="right"/>
              <w:rPr>
                <w:ins w:id="3344" w:author="Author"/>
              </w:rPr>
            </w:pPr>
            <w:ins w:id="3345" w:author="Author">
              <w:r w:rsidRPr="00172D20">
                <w:t>13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3DE63FFE" w14:textId="77777777" w:rsidR="0017239C" w:rsidRPr="00172D20" w:rsidRDefault="0017239C" w:rsidP="004E6DA2">
            <w:pPr>
              <w:pStyle w:val="tabletext11"/>
              <w:jc w:val="right"/>
              <w:rPr>
                <w:ins w:id="334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531D5BB" w14:textId="77777777" w:rsidR="0017239C" w:rsidRPr="00172D20" w:rsidRDefault="0017239C" w:rsidP="004E6DA2">
            <w:pPr>
              <w:pStyle w:val="tabletext11"/>
              <w:jc w:val="right"/>
              <w:rPr>
                <w:ins w:id="3347" w:author="Author"/>
              </w:rPr>
            </w:pPr>
          </w:p>
        </w:tc>
        <w:tc>
          <w:tcPr>
            <w:tcW w:w="460" w:type="dxa"/>
          </w:tcPr>
          <w:p w14:paraId="23E13456" w14:textId="77777777" w:rsidR="0017239C" w:rsidRPr="00172D20" w:rsidRDefault="0017239C" w:rsidP="004E6DA2">
            <w:pPr>
              <w:pStyle w:val="tabletext11"/>
              <w:jc w:val="right"/>
              <w:rPr>
                <w:ins w:id="3348" w:author="Author"/>
              </w:rPr>
            </w:pPr>
            <w:ins w:id="3349" w:author="Author">
              <w:r w:rsidRPr="00172D20">
                <w:t>14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11A19313" w14:textId="77777777" w:rsidR="0017239C" w:rsidRPr="00172D20" w:rsidRDefault="0017239C" w:rsidP="004E6DA2">
            <w:pPr>
              <w:pStyle w:val="tabletext11"/>
              <w:jc w:val="right"/>
              <w:rPr>
                <w:ins w:id="3350" w:author="Author"/>
              </w:rPr>
            </w:pPr>
          </w:p>
        </w:tc>
      </w:tr>
      <w:tr w:rsidR="0017239C" w:rsidRPr="00172D20" w14:paraId="5176B74A" w14:textId="77777777" w:rsidTr="004E6DA2">
        <w:trPr>
          <w:cantSplit/>
          <w:trHeight w:val="190"/>
          <w:ins w:id="3351" w:author="Author"/>
        </w:trPr>
        <w:tc>
          <w:tcPr>
            <w:tcW w:w="200" w:type="dxa"/>
          </w:tcPr>
          <w:p w14:paraId="0BE42DD0" w14:textId="77777777" w:rsidR="0017239C" w:rsidRPr="00172D20" w:rsidRDefault="0017239C" w:rsidP="004E6DA2">
            <w:pPr>
              <w:pStyle w:val="tabletext11"/>
              <w:rPr>
                <w:ins w:id="335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BBE333E" w14:textId="77777777" w:rsidR="0017239C" w:rsidRPr="00172D20" w:rsidRDefault="0017239C" w:rsidP="004E6DA2">
            <w:pPr>
              <w:pStyle w:val="tabletext11"/>
              <w:rPr>
                <w:ins w:id="3353" w:author="Author"/>
              </w:rPr>
            </w:pPr>
          </w:p>
        </w:tc>
        <w:tc>
          <w:tcPr>
            <w:tcW w:w="630" w:type="dxa"/>
          </w:tcPr>
          <w:p w14:paraId="5AC0B195" w14:textId="77777777" w:rsidR="0017239C" w:rsidRPr="00172D20" w:rsidRDefault="0017239C" w:rsidP="004E6DA2">
            <w:pPr>
              <w:pStyle w:val="tabletext11"/>
              <w:tabs>
                <w:tab w:val="decimal" w:pos="505"/>
              </w:tabs>
              <w:jc w:val="right"/>
              <w:rPr>
                <w:ins w:id="3354" w:author="Author"/>
              </w:rPr>
            </w:pPr>
            <w:ins w:id="3355" w:author="Author">
              <w:r w:rsidRPr="00172D20">
                <w:t>6,001</w:t>
              </w:r>
            </w:ins>
          </w:p>
        </w:tc>
        <w:tc>
          <w:tcPr>
            <w:tcW w:w="180" w:type="dxa"/>
          </w:tcPr>
          <w:p w14:paraId="2D6975B9" w14:textId="77777777" w:rsidR="0017239C" w:rsidRPr="00172D20" w:rsidRDefault="0017239C" w:rsidP="004E6DA2">
            <w:pPr>
              <w:pStyle w:val="tabletext11"/>
              <w:rPr>
                <w:ins w:id="3356" w:author="Author"/>
              </w:rPr>
            </w:pPr>
            <w:ins w:id="3357" w:author="Author">
              <w:r w:rsidRPr="00172D20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1D616D2" w14:textId="77777777" w:rsidR="0017239C" w:rsidRPr="00172D20" w:rsidRDefault="0017239C" w:rsidP="004E6DA2">
            <w:pPr>
              <w:pStyle w:val="tabletext11"/>
              <w:rPr>
                <w:ins w:id="3358" w:author="Author"/>
              </w:rPr>
            </w:pPr>
            <w:ins w:id="3359" w:author="Author">
              <w:r w:rsidRPr="00172D20">
                <w:t>8,000</w:t>
              </w:r>
            </w:ins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D363D3F" w14:textId="77777777" w:rsidR="0017239C" w:rsidRPr="00172D20" w:rsidRDefault="0017239C" w:rsidP="004E6DA2">
            <w:pPr>
              <w:pStyle w:val="tabletext11"/>
              <w:jc w:val="right"/>
              <w:rPr>
                <w:ins w:id="3360" w:author="Author"/>
              </w:rPr>
            </w:pPr>
          </w:p>
        </w:tc>
        <w:tc>
          <w:tcPr>
            <w:tcW w:w="460" w:type="dxa"/>
          </w:tcPr>
          <w:p w14:paraId="34D87440" w14:textId="77777777" w:rsidR="0017239C" w:rsidRPr="00172D20" w:rsidRDefault="0017239C" w:rsidP="004E6DA2">
            <w:pPr>
              <w:pStyle w:val="tabletext11"/>
              <w:jc w:val="right"/>
              <w:rPr>
                <w:ins w:id="3361" w:author="Author"/>
              </w:rPr>
            </w:pPr>
            <w:ins w:id="3362" w:author="Author">
              <w:r w:rsidRPr="00172D20">
                <w:t>37</w:t>
              </w:r>
            </w:ins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6EF09756" w14:textId="77777777" w:rsidR="0017239C" w:rsidRPr="00172D20" w:rsidRDefault="0017239C" w:rsidP="004E6DA2">
            <w:pPr>
              <w:pStyle w:val="tabletext11"/>
              <w:rPr>
                <w:ins w:id="336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EEAA126" w14:textId="77777777" w:rsidR="0017239C" w:rsidRPr="00172D20" w:rsidRDefault="0017239C" w:rsidP="004E6DA2">
            <w:pPr>
              <w:pStyle w:val="tabletext11"/>
              <w:jc w:val="right"/>
              <w:rPr>
                <w:ins w:id="3364" w:author="Author"/>
              </w:rPr>
            </w:pPr>
          </w:p>
        </w:tc>
        <w:tc>
          <w:tcPr>
            <w:tcW w:w="460" w:type="dxa"/>
          </w:tcPr>
          <w:p w14:paraId="2A34FFA7" w14:textId="77777777" w:rsidR="0017239C" w:rsidRPr="00172D20" w:rsidRDefault="0017239C" w:rsidP="004E6DA2">
            <w:pPr>
              <w:pStyle w:val="tabletext11"/>
              <w:jc w:val="right"/>
              <w:rPr>
                <w:ins w:id="3365" w:author="Author"/>
              </w:rPr>
            </w:pPr>
            <w:ins w:id="3366" w:author="Author">
              <w:r w:rsidRPr="00172D20">
                <w:t>38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E408322" w14:textId="77777777" w:rsidR="0017239C" w:rsidRPr="00172D20" w:rsidRDefault="0017239C" w:rsidP="004E6DA2">
            <w:pPr>
              <w:pStyle w:val="tabletext11"/>
              <w:jc w:val="right"/>
              <w:rPr>
                <w:ins w:id="336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BF3848C" w14:textId="77777777" w:rsidR="0017239C" w:rsidRPr="00172D20" w:rsidRDefault="0017239C" w:rsidP="004E6DA2">
            <w:pPr>
              <w:pStyle w:val="tabletext11"/>
              <w:jc w:val="right"/>
              <w:rPr>
                <w:ins w:id="3368" w:author="Author"/>
              </w:rPr>
            </w:pPr>
          </w:p>
        </w:tc>
        <w:tc>
          <w:tcPr>
            <w:tcW w:w="460" w:type="dxa"/>
          </w:tcPr>
          <w:p w14:paraId="6830B67D" w14:textId="77777777" w:rsidR="0017239C" w:rsidRPr="00172D20" w:rsidRDefault="0017239C" w:rsidP="004E6DA2">
            <w:pPr>
              <w:pStyle w:val="tabletext11"/>
              <w:jc w:val="right"/>
              <w:rPr>
                <w:ins w:id="3369" w:author="Author"/>
              </w:rPr>
            </w:pPr>
            <w:ins w:id="3370" w:author="Author">
              <w:r w:rsidRPr="00172D20">
                <w:t>165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2FD5CC20" w14:textId="77777777" w:rsidR="0017239C" w:rsidRPr="00172D20" w:rsidRDefault="0017239C" w:rsidP="004E6DA2">
            <w:pPr>
              <w:pStyle w:val="tabletext11"/>
              <w:jc w:val="right"/>
              <w:rPr>
                <w:ins w:id="337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804C4FD" w14:textId="77777777" w:rsidR="0017239C" w:rsidRPr="00172D20" w:rsidRDefault="0017239C" w:rsidP="004E6DA2">
            <w:pPr>
              <w:pStyle w:val="tabletext11"/>
              <w:jc w:val="right"/>
              <w:rPr>
                <w:ins w:id="3372" w:author="Author"/>
              </w:rPr>
            </w:pPr>
          </w:p>
        </w:tc>
        <w:tc>
          <w:tcPr>
            <w:tcW w:w="460" w:type="dxa"/>
          </w:tcPr>
          <w:p w14:paraId="2A05DDD3" w14:textId="77777777" w:rsidR="0017239C" w:rsidRPr="00172D20" w:rsidRDefault="0017239C" w:rsidP="004E6DA2">
            <w:pPr>
              <w:pStyle w:val="tabletext11"/>
              <w:jc w:val="right"/>
              <w:rPr>
                <w:ins w:id="3373" w:author="Author"/>
              </w:rPr>
            </w:pPr>
            <w:ins w:id="3374" w:author="Author">
              <w:r w:rsidRPr="00172D20">
                <w:t>173</w:t>
              </w:r>
            </w:ins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3E1BBF2B" w14:textId="77777777" w:rsidR="0017239C" w:rsidRPr="00172D20" w:rsidRDefault="0017239C" w:rsidP="004E6DA2">
            <w:pPr>
              <w:pStyle w:val="tabletext11"/>
              <w:jc w:val="right"/>
              <w:rPr>
                <w:ins w:id="337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981B474" w14:textId="77777777" w:rsidR="0017239C" w:rsidRPr="00172D20" w:rsidRDefault="0017239C" w:rsidP="004E6DA2">
            <w:pPr>
              <w:pStyle w:val="tabletext11"/>
              <w:jc w:val="right"/>
              <w:rPr>
                <w:ins w:id="3376" w:author="Author"/>
              </w:rPr>
            </w:pPr>
          </w:p>
        </w:tc>
        <w:tc>
          <w:tcPr>
            <w:tcW w:w="460" w:type="dxa"/>
          </w:tcPr>
          <w:p w14:paraId="0FF4AC32" w14:textId="77777777" w:rsidR="0017239C" w:rsidRPr="00172D20" w:rsidRDefault="0017239C" w:rsidP="004E6DA2">
            <w:pPr>
              <w:pStyle w:val="tabletext11"/>
              <w:jc w:val="right"/>
              <w:rPr>
                <w:ins w:id="3377" w:author="Author"/>
              </w:rPr>
            </w:pPr>
            <w:ins w:id="3378" w:author="Author">
              <w:r w:rsidRPr="00172D20">
                <w:t>20</w:t>
              </w:r>
            </w:ins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387EBCC7" w14:textId="77777777" w:rsidR="0017239C" w:rsidRPr="00172D20" w:rsidRDefault="0017239C" w:rsidP="004E6DA2">
            <w:pPr>
              <w:pStyle w:val="tabletext11"/>
              <w:jc w:val="right"/>
              <w:rPr>
                <w:ins w:id="337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11CE420" w14:textId="77777777" w:rsidR="0017239C" w:rsidRPr="00172D20" w:rsidRDefault="0017239C" w:rsidP="004E6DA2">
            <w:pPr>
              <w:pStyle w:val="tabletext11"/>
              <w:jc w:val="right"/>
              <w:rPr>
                <w:ins w:id="3380" w:author="Author"/>
              </w:rPr>
            </w:pPr>
          </w:p>
        </w:tc>
        <w:tc>
          <w:tcPr>
            <w:tcW w:w="460" w:type="dxa"/>
          </w:tcPr>
          <w:p w14:paraId="7C68848D" w14:textId="77777777" w:rsidR="0017239C" w:rsidRPr="00172D20" w:rsidRDefault="0017239C" w:rsidP="004E6DA2">
            <w:pPr>
              <w:pStyle w:val="tabletext11"/>
              <w:jc w:val="right"/>
              <w:rPr>
                <w:ins w:id="3381" w:author="Author"/>
              </w:rPr>
            </w:pPr>
            <w:ins w:id="3382" w:author="Author">
              <w:r w:rsidRPr="00172D20">
                <w:t>22</w:t>
              </w:r>
            </w:ins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50B208D6" w14:textId="77777777" w:rsidR="0017239C" w:rsidRPr="00172D20" w:rsidRDefault="0017239C" w:rsidP="004E6DA2">
            <w:pPr>
              <w:pStyle w:val="tabletext11"/>
              <w:jc w:val="right"/>
              <w:rPr>
                <w:ins w:id="338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909DE12" w14:textId="77777777" w:rsidR="0017239C" w:rsidRPr="00172D20" w:rsidRDefault="0017239C" w:rsidP="004E6DA2">
            <w:pPr>
              <w:pStyle w:val="tabletext11"/>
              <w:jc w:val="right"/>
              <w:rPr>
                <w:ins w:id="3384" w:author="Author"/>
              </w:rPr>
            </w:pPr>
          </w:p>
        </w:tc>
        <w:tc>
          <w:tcPr>
            <w:tcW w:w="460" w:type="dxa"/>
          </w:tcPr>
          <w:p w14:paraId="6A993AB1" w14:textId="77777777" w:rsidR="0017239C" w:rsidRPr="00172D20" w:rsidRDefault="0017239C" w:rsidP="004E6DA2">
            <w:pPr>
              <w:pStyle w:val="tabletext11"/>
              <w:jc w:val="right"/>
              <w:rPr>
                <w:ins w:id="3385" w:author="Author"/>
              </w:rPr>
            </w:pPr>
            <w:ins w:id="3386" w:author="Author">
              <w:r w:rsidRPr="00172D20">
                <w:t>17</w:t>
              </w:r>
            </w:ins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136D968F" w14:textId="77777777" w:rsidR="0017239C" w:rsidRPr="00172D20" w:rsidRDefault="0017239C" w:rsidP="004E6DA2">
            <w:pPr>
              <w:pStyle w:val="tabletext11"/>
              <w:jc w:val="right"/>
              <w:rPr>
                <w:ins w:id="338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E35A1E5" w14:textId="77777777" w:rsidR="0017239C" w:rsidRPr="00172D20" w:rsidRDefault="0017239C" w:rsidP="004E6DA2">
            <w:pPr>
              <w:pStyle w:val="tabletext11"/>
              <w:jc w:val="right"/>
              <w:rPr>
                <w:ins w:id="3388" w:author="Author"/>
              </w:rPr>
            </w:pPr>
          </w:p>
        </w:tc>
        <w:tc>
          <w:tcPr>
            <w:tcW w:w="460" w:type="dxa"/>
          </w:tcPr>
          <w:p w14:paraId="1A90C601" w14:textId="77777777" w:rsidR="0017239C" w:rsidRPr="00172D20" w:rsidRDefault="0017239C" w:rsidP="004E6DA2">
            <w:pPr>
              <w:pStyle w:val="tabletext11"/>
              <w:jc w:val="right"/>
              <w:rPr>
                <w:ins w:id="3389" w:author="Author"/>
              </w:rPr>
            </w:pPr>
            <w:ins w:id="3390" w:author="Author">
              <w:r w:rsidRPr="00172D20">
                <w:t>18</w:t>
              </w:r>
            </w:ins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3F08D8EC" w14:textId="77777777" w:rsidR="0017239C" w:rsidRPr="00172D20" w:rsidRDefault="0017239C" w:rsidP="004E6DA2">
            <w:pPr>
              <w:pStyle w:val="tabletext11"/>
              <w:jc w:val="right"/>
              <w:rPr>
                <w:ins w:id="3391" w:author="Author"/>
              </w:rPr>
            </w:pPr>
          </w:p>
        </w:tc>
      </w:tr>
      <w:tr w:rsidR="0017239C" w:rsidRPr="00172D20" w14:paraId="44FFAB8B" w14:textId="77777777" w:rsidTr="004E6DA2">
        <w:trPr>
          <w:cantSplit/>
          <w:trHeight w:val="190"/>
          <w:ins w:id="3392" w:author="Author"/>
        </w:trPr>
        <w:tc>
          <w:tcPr>
            <w:tcW w:w="200" w:type="dxa"/>
          </w:tcPr>
          <w:p w14:paraId="52627EC1" w14:textId="77777777" w:rsidR="0017239C" w:rsidRPr="00172D20" w:rsidRDefault="0017239C" w:rsidP="004E6DA2">
            <w:pPr>
              <w:pStyle w:val="tabletext11"/>
              <w:rPr>
                <w:ins w:id="3393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58908" w14:textId="77777777" w:rsidR="0017239C" w:rsidRPr="00172D20" w:rsidRDefault="0017239C" w:rsidP="004E6DA2">
            <w:pPr>
              <w:pStyle w:val="tabletext11"/>
              <w:rPr>
                <w:ins w:id="3394" w:author="Author"/>
              </w:rPr>
            </w:pPr>
            <w:ins w:id="3395" w:author="Author">
              <w:r w:rsidRPr="00172D20">
                <w:t>Over 8,000 per $100</w:t>
              </w:r>
            </w:ins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1486C65C" w14:textId="77777777" w:rsidR="0017239C" w:rsidRPr="00172D20" w:rsidRDefault="0017239C" w:rsidP="004E6DA2">
            <w:pPr>
              <w:pStyle w:val="tabletext11"/>
              <w:jc w:val="right"/>
              <w:rPr>
                <w:ins w:id="3396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117471B8" w14:textId="77777777" w:rsidR="0017239C" w:rsidRPr="00172D20" w:rsidRDefault="0017239C" w:rsidP="004E6DA2">
            <w:pPr>
              <w:pStyle w:val="tabletext11"/>
              <w:jc w:val="right"/>
              <w:rPr>
                <w:ins w:id="3397" w:author="Author"/>
              </w:rPr>
            </w:pPr>
            <w:ins w:id="3398" w:author="Author">
              <w:r w:rsidRPr="00172D20">
                <w:t>0.52</w:t>
              </w:r>
            </w:ins>
          </w:p>
        </w:tc>
        <w:tc>
          <w:tcPr>
            <w:tcW w:w="1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3B5F75" w14:textId="77777777" w:rsidR="0017239C" w:rsidRPr="00172D20" w:rsidRDefault="0017239C" w:rsidP="004E6DA2">
            <w:pPr>
              <w:pStyle w:val="tabletext11"/>
              <w:rPr>
                <w:ins w:id="339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6FC9ED82" w14:textId="77777777" w:rsidR="0017239C" w:rsidRPr="00172D20" w:rsidRDefault="0017239C" w:rsidP="004E6DA2">
            <w:pPr>
              <w:pStyle w:val="tabletext11"/>
              <w:jc w:val="right"/>
              <w:rPr>
                <w:ins w:id="3400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30A9848C" w14:textId="77777777" w:rsidR="0017239C" w:rsidRPr="00172D20" w:rsidRDefault="0017239C" w:rsidP="004E6DA2">
            <w:pPr>
              <w:pStyle w:val="tabletext11"/>
              <w:jc w:val="right"/>
              <w:rPr>
                <w:ins w:id="3401" w:author="Author"/>
              </w:rPr>
            </w:pPr>
            <w:ins w:id="3402" w:author="Author">
              <w:r w:rsidRPr="00172D20">
                <w:t>0.54</w:t>
              </w:r>
            </w:ins>
          </w:p>
        </w:tc>
        <w:tc>
          <w:tcPr>
            <w:tcW w:w="23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4EAD1F" w14:textId="77777777" w:rsidR="0017239C" w:rsidRPr="00172D20" w:rsidRDefault="0017239C" w:rsidP="004E6DA2">
            <w:pPr>
              <w:pStyle w:val="tabletext11"/>
              <w:jc w:val="right"/>
              <w:rPr>
                <w:ins w:id="340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4F547C4A" w14:textId="77777777" w:rsidR="0017239C" w:rsidRPr="00172D20" w:rsidRDefault="0017239C" w:rsidP="004E6DA2">
            <w:pPr>
              <w:pStyle w:val="tabletext11"/>
              <w:jc w:val="right"/>
              <w:rPr>
                <w:ins w:id="3404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773110CD" w14:textId="77777777" w:rsidR="0017239C" w:rsidRPr="00172D20" w:rsidRDefault="0017239C" w:rsidP="004E6DA2">
            <w:pPr>
              <w:pStyle w:val="tabletext11"/>
              <w:jc w:val="right"/>
              <w:rPr>
                <w:ins w:id="3405" w:author="Author"/>
              </w:rPr>
            </w:pPr>
            <w:ins w:id="3406" w:author="Author">
              <w:r w:rsidRPr="00172D20">
                <w:t>2.34</w:t>
              </w:r>
            </w:ins>
          </w:p>
        </w:tc>
        <w:tc>
          <w:tcPr>
            <w:tcW w:w="2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5E7439" w14:textId="77777777" w:rsidR="0017239C" w:rsidRPr="00172D20" w:rsidRDefault="0017239C" w:rsidP="004E6DA2">
            <w:pPr>
              <w:pStyle w:val="tabletext11"/>
              <w:jc w:val="right"/>
              <w:rPr>
                <w:ins w:id="340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329D69FA" w14:textId="77777777" w:rsidR="0017239C" w:rsidRPr="00172D20" w:rsidRDefault="0017239C" w:rsidP="004E6DA2">
            <w:pPr>
              <w:pStyle w:val="tabletext11"/>
              <w:jc w:val="right"/>
              <w:rPr>
                <w:ins w:id="3408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5BF7694B" w14:textId="77777777" w:rsidR="0017239C" w:rsidRPr="00172D20" w:rsidRDefault="0017239C" w:rsidP="004E6DA2">
            <w:pPr>
              <w:pStyle w:val="tabletext11"/>
              <w:jc w:val="right"/>
              <w:rPr>
                <w:ins w:id="3409" w:author="Author"/>
              </w:rPr>
            </w:pPr>
            <w:ins w:id="3410" w:author="Author">
              <w:r w:rsidRPr="00172D20">
                <w:t>2.45</w:t>
              </w:r>
            </w:ins>
          </w:p>
        </w:tc>
        <w:tc>
          <w:tcPr>
            <w:tcW w:w="26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8F5B68" w14:textId="77777777" w:rsidR="0017239C" w:rsidRPr="00172D20" w:rsidRDefault="0017239C" w:rsidP="004E6DA2">
            <w:pPr>
              <w:pStyle w:val="tabletext11"/>
              <w:jc w:val="right"/>
              <w:rPr>
                <w:ins w:id="341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3FB2739B" w14:textId="77777777" w:rsidR="0017239C" w:rsidRPr="00172D20" w:rsidRDefault="0017239C" w:rsidP="004E6DA2">
            <w:pPr>
              <w:pStyle w:val="tabletext11"/>
              <w:jc w:val="right"/>
              <w:rPr>
                <w:ins w:id="3412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3C09DE72" w14:textId="77777777" w:rsidR="0017239C" w:rsidRPr="00172D20" w:rsidRDefault="0017239C" w:rsidP="004E6DA2">
            <w:pPr>
              <w:pStyle w:val="tabletext11"/>
              <w:jc w:val="right"/>
              <w:rPr>
                <w:ins w:id="3413" w:author="Author"/>
              </w:rPr>
            </w:pPr>
            <w:ins w:id="3414" w:author="Author">
              <w:r w:rsidRPr="00172D20">
                <w:t>0.28</w:t>
              </w:r>
            </w:ins>
          </w:p>
        </w:tc>
        <w:tc>
          <w:tcPr>
            <w:tcW w:w="28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A78CC9" w14:textId="77777777" w:rsidR="0017239C" w:rsidRPr="00172D20" w:rsidRDefault="0017239C" w:rsidP="004E6DA2">
            <w:pPr>
              <w:pStyle w:val="tabletext11"/>
              <w:jc w:val="right"/>
              <w:rPr>
                <w:ins w:id="341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73D0DEE5" w14:textId="77777777" w:rsidR="0017239C" w:rsidRPr="00172D20" w:rsidRDefault="0017239C" w:rsidP="004E6DA2">
            <w:pPr>
              <w:pStyle w:val="tabletext11"/>
              <w:jc w:val="right"/>
              <w:rPr>
                <w:ins w:id="3416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2F03FC44" w14:textId="77777777" w:rsidR="0017239C" w:rsidRPr="00172D20" w:rsidRDefault="0017239C" w:rsidP="004E6DA2">
            <w:pPr>
              <w:pStyle w:val="tabletext11"/>
              <w:jc w:val="right"/>
              <w:rPr>
                <w:ins w:id="3417" w:author="Author"/>
              </w:rPr>
            </w:pPr>
            <w:ins w:id="3418" w:author="Author">
              <w:r w:rsidRPr="00172D20">
                <w:t>0.30</w:t>
              </w:r>
            </w:ins>
          </w:p>
        </w:tc>
        <w:tc>
          <w:tcPr>
            <w:tcW w:w="30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F186F5" w14:textId="77777777" w:rsidR="0017239C" w:rsidRPr="00172D20" w:rsidRDefault="0017239C" w:rsidP="004E6DA2">
            <w:pPr>
              <w:pStyle w:val="tabletext11"/>
              <w:jc w:val="right"/>
              <w:rPr>
                <w:ins w:id="341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3AD33F11" w14:textId="77777777" w:rsidR="0017239C" w:rsidRPr="00172D20" w:rsidRDefault="0017239C" w:rsidP="004E6DA2">
            <w:pPr>
              <w:pStyle w:val="tabletext11"/>
              <w:jc w:val="right"/>
              <w:rPr>
                <w:ins w:id="3420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552755C0" w14:textId="77777777" w:rsidR="0017239C" w:rsidRPr="00172D20" w:rsidRDefault="0017239C" w:rsidP="004E6DA2">
            <w:pPr>
              <w:pStyle w:val="tabletext11"/>
              <w:jc w:val="right"/>
              <w:rPr>
                <w:ins w:id="3421" w:author="Author"/>
              </w:rPr>
            </w:pPr>
            <w:ins w:id="3422" w:author="Author">
              <w:r w:rsidRPr="00172D20">
                <w:t>0.24</w:t>
              </w:r>
            </w:ins>
          </w:p>
        </w:tc>
        <w:tc>
          <w:tcPr>
            <w:tcW w:w="23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1119A23" w14:textId="77777777" w:rsidR="0017239C" w:rsidRPr="00172D20" w:rsidRDefault="0017239C" w:rsidP="004E6DA2">
            <w:pPr>
              <w:pStyle w:val="tabletext11"/>
              <w:jc w:val="right"/>
              <w:rPr>
                <w:ins w:id="342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7B53266D" w14:textId="77777777" w:rsidR="0017239C" w:rsidRPr="00172D20" w:rsidRDefault="0017239C" w:rsidP="004E6DA2">
            <w:pPr>
              <w:pStyle w:val="tabletext11"/>
              <w:jc w:val="right"/>
              <w:rPr>
                <w:ins w:id="3424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3FF60B26" w14:textId="77777777" w:rsidR="0017239C" w:rsidRPr="00172D20" w:rsidRDefault="0017239C" w:rsidP="004E6DA2">
            <w:pPr>
              <w:pStyle w:val="tabletext11"/>
              <w:jc w:val="right"/>
              <w:rPr>
                <w:ins w:id="3425" w:author="Author"/>
              </w:rPr>
            </w:pPr>
            <w:ins w:id="3426" w:author="Author">
              <w:r w:rsidRPr="00172D20">
                <w:t>0.26</w:t>
              </w:r>
            </w:ins>
          </w:p>
        </w:tc>
        <w:tc>
          <w:tcPr>
            <w:tcW w:w="2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168BD7" w14:textId="77777777" w:rsidR="0017239C" w:rsidRPr="00172D20" w:rsidRDefault="0017239C" w:rsidP="004E6DA2">
            <w:pPr>
              <w:pStyle w:val="tabletext11"/>
              <w:jc w:val="right"/>
              <w:rPr>
                <w:ins w:id="3427" w:author="Author"/>
              </w:rPr>
            </w:pPr>
          </w:p>
        </w:tc>
      </w:tr>
    </w:tbl>
    <w:p w14:paraId="7B349084" w14:textId="3525B686" w:rsidR="0017239C" w:rsidRDefault="0017239C" w:rsidP="0017239C">
      <w:pPr>
        <w:pStyle w:val="tablecaption"/>
      </w:pPr>
      <w:ins w:id="3428" w:author="Author">
        <w:r w:rsidRPr="00172D20">
          <w:t>Table 270.C.2.c.(1)(LC) Single Interest Coverage Loss Costs</w:t>
        </w:r>
      </w:ins>
    </w:p>
    <w:p w14:paraId="02D7F8F7" w14:textId="3276DDBE" w:rsidR="0017239C" w:rsidRDefault="0017239C" w:rsidP="0017239C">
      <w:pPr>
        <w:pStyle w:val="isonormal"/>
        <w:jc w:val="left"/>
      </w:pPr>
    </w:p>
    <w:p w14:paraId="5EFEB447" w14:textId="77777777" w:rsidR="0017239C" w:rsidRDefault="0017239C" w:rsidP="0017239C">
      <w:pPr>
        <w:pStyle w:val="isonormal"/>
        <w:sectPr w:rsidR="0017239C" w:rsidSect="0017239C">
          <w:headerReference w:type="even" r:id="rId367"/>
          <w:headerReference w:type="default" r:id="rId368"/>
          <w:footerReference w:type="even" r:id="rId369"/>
          <w:footerReference w:type="default" r:id="rId370"/>
          <w:headerReference w:type="first" r:id="rId371"/>
          <w:footerReference w:type="first" r:id="rId372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C56EF44" w14:textId="77777777" w:rsidR="0017239C" w:rsidRPr="00E149B3" w:rsidRDefault="0017239C" w:rsidP="0017239C">
      <w:pPr>
        <w:pStyle w:val="boxrule"/>
        <w:rPr>
          <w:ins w:id="3429" w:author="Author"/>
        </w:rPr>
      </w:pPr>
      <w:ins w:id="3430" w:author="Author">
        <w:r w:rsidRPr="00E149B3">
          <w:lastRenderedPageBreak/>
          <w:t>277.  MOTORCYCLES</w:t>
        </w:r>
      </w:ins>
    </w:p>
    <w:p w14:paraId="5E25FDFC" w14:textId="77777777" w:rsidR="0017239C" w:rsidRPr="00E149B3" w:rsidRDefault="0017239C" w:rsidP="0017239C">
      <w:pPr>
        <w:pStyle w:val="blocktext1"/>
        <w:rPr>
          <w:ins w:id="3431" w:author="Author"/>
        </w:rPr>
      </w:pPr>
      <w:ins w:id="3432" w:author="Author">
        <w:r w:rsidRPr="00E149B3">
          <w:t xml:space="preserve">Table </w:t>
        </w:r>
        <w:r w:rsidRPr="00E149B3">
          <w:rPr>
            <w:b/>
          </w:rPr>
          <w:t>277.B.6.a.(LC)</w:t>
        </w:r>
        <w:r w:rsidRPr="00E149B3">
          <w:t xml:space="preserve"> is replaced by the following:</w:t>
        </w:r>
      </w:ins>
    </w:p>
    <w:p w14:paraId="728D972B" w14:textId="77777777" w:rsidR="0017239C" w:rsidRPr="00E149B3" w:rsidRDefault="0017239C" w:rsidP="0017239C">
      <w:pPr>
        <w:pStyle w:val="space4"/>
        <w:rPr>
          <w:ins w:id="343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770"/>
        <w:gridCol w:w="840"/>
        <w:gridCol w:w="1190"/>
      </w:tblGrid>
      <w:tr w:rsidR="0017239C" w:rsidRPr="00E149B3" w14:paraId="061A211D" w14:textId="77777777" w:rsidTr="004E6DA2">
        <w:trPr>
          <w:cantSplit/>
          <w:trHeight w:val="190"/>
          <w:ins w:id="3434" w:author="Author"/>
        </w:trPr>
        <w:tc>
          <w:tcPr>
            <w:tcW w:w="200" w:type="dxa"/>
          </w:tcPr>
          <w:p w14:paraId="3CED38AB" w14:textId="77777777" w:rsidR="0017239C" w:rsidRPr="00E149B3" w:rsidRDefault="0017239C" w:rsidP="004E6DA2">
            <w:pPr>
              <w:pStyle w:val="tablehead"/>
              <w:rPr>
                <w:ins w:id="3435" w:author="Author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3CF43" w14:textId="77777777" w:rsidR="0017239C" w:rsidRPr="00E149B3" w:rsidRDefault="0017239C" w:rsidP="004E6DA2">
            <w:pPr>
              <w:pStyle w:val="tablehead"/>
              <w:rPr>
                <w:ins w:id="3436" w:author="Author"/>
              </w:rPr>
            </w:pPr>
            <w:ins w:id="3437" w:author="Author">
              <w:r w:rsidRPr="00E149B3">
                <w:br/>
                <w:t>Coverage</w:t>
              </w:r>
            </w:ins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20B1" w14:textId="77777777" w:rsidR="0017239C" w:rsidRPr="00E149B3" w:rsidRDefault="0017239C" w:rsidP="004E6DA2">
            <w:pPr>
              <w:pStyle w:val="tablehead"/>
              <w:rPr>
                <w:ins w:id="3438" w:author="Author"/>
              </w:rPr>
            </w:pPr>
            <w:ins w:id="3439" w:author="Author">
              <w:r w:rsidRPr="00E149B3">
                <w:t>Loss Cost Per $100</w:t>
              </w:r>
              <w:r w:rsidRPr="00E149B3">
                <w:br/>
                <w:t>Of Insurance</w:t>
              </w:r>
            </w:ins>
          </w:p>
        </w:tc>
      </w:tr>
      <w:tr w:rsidR="0017239C" w:rsidRPr="00E149B3" w14:paraId="4E645C89" w14:textId="77777777" w:rsidTr="004E6DA2">
        <w:trPr>
          <w:cantSplit/>
          <w:trHeight w:val="190"/>
          <w:ins w:id="3440" w:author="Author"/>
        </w:trPr>
        <w:tc>
          <w:tcPr>
            <w:tcW w:w="200" w:type="dxa"/>
          </w:tcPr>
          <w:p w14:paraId="3374FDEC" w14:textId="77777777" w:rsidR="0017239C" w:rsidRPr="00E149B3" w:rsidRDefault="0017239C" w:rsidP="004E6DA2">
            <w:pPr>
              <w:pStyle w:val="tabletext11"/>
              <w:rPr>
                <w:ins w:id="3441" w:author="Author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E1CE7" w14:textId="77777777" w:rsidR="0017239C" w:rsidRPr="00E149B3" w:rsidRDefault="0017239C" w:rsidP="004E6DA2">
            <w:pPr>
              <w:pStyle w:val="tabletext11"/>
              <w:rPr>
                <w:ins w:id="3442" w:author="Author"/>
              </w:rPr>
            </w:pPr>
            <w:ins w:id="3443" w:author="Author">
              <w:r w:rsidRPr="00E149B3">
                <w:t xml:space="preserve">Fire 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E79F6A" w14:textId="77777777" w:rsidR="0017239C" w:rsidRPr="00E149B3" w:rsidRDefault="0017239C" w:rsidP="004E6DA2">
            <w:pPr>
              <w:pStyle w:val="tabletext11"/>
              <w:jc w:val="right"/>
              <w:rPr>
                <w:ins w:id="3444" w:author="Author"/>
              </w:rPr>
            </w:pPr>
            <w:ins w:id="3445" w:author="Author">
              <w:r w:rsidRPr="00E149B3">
                <w:t>$</w:t>
              </w:r>
            </w:ins>
          </w:p>
        </w:tc>
        <w:tc>
          <w:tcPr>
            <w:tcW w:w="119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DB62A6" w14:textId="77777777" w:rsidR="0017239C" w:rsidRPr="00E149B3" w:rsidRDefault="0017239C" w:rsidP="004E6DA2">
            <w:pPr>
              <w:pStyle w:val="tabletext11"/>
              <w:tabs>
                <w:tab w:val="decimal" w:pos="130"/>
              </w:tabs>
              <w:rPr>
                <w:ins w:id="3446" w:author="Author"/>
              </w:rPr>
            </w:pPr>
            <w:ins w:id="3447" w:author="Author">
              <w:r w:rsidRPr="00E149B3">
                <w:t>0.37</w:t>
              </w:r>
            </w:ins>
          </w:p>
        </w:tc>
      </w:tr>
      <w:tr w:rsidR="0017239C" w:rsidRPr="00E149B3" w14:paraId="4419F7EE" w14:textId="77777777" w:rsidTr="004E6DA2">
        <w:trPr>
          <w:cantSplit/>
          <w:trHeight w:val="190"/>
          <w:ins w:id="3448" w:author="Author"/>
        </w:trPr>
        <w:tc>
          <w:tcPr>
            <w:tcW w:w="200" w:type="dxa"/>
          </w:tcPr>
          <w:p w14:paraId="7B3ED2B3" w14:textId="77777777" w:rsidR="0017239C" w:rsidRPr="00E149B3" w:rsidRDefault="0017239C" w:rsidP="004E6DA2">
            <w:pPr>
              <w:pStyle w:val="tabletext11"/>
              <w:rPr>
                <w:ins w:id="3449" w:author="Author"/>
              </w:rPr>
            </w:pPr>
          </w:p>
        </w:tc>
        <w:tc>
          <w:tcPr>
            <w:tcW w:w="27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6228D" w14:textId="77777777" w:rsidR="0017239C" w:rsidRPr="00E149B3" w:rsidRDefault="0017239C" w:rsidP="004E6DA2">
            <w:pPr>
              <w:pStyle w:val="tabletext11"/>
              <w:rPr>
                <w:ins w:id="3450" w:author="Author"/>
              </w:rPr>
            </w:pPr>
            <w:ins w:id="3451" w:author="Author">
              <w:r w:rsidRPr="00E149B3">
                <w:t>Fire And Theft</w:t>
              </w:r>
            </w:ins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084913" w14:textId="77777777" w:rsidR="0017239C" w:rsidRPr="00E149B3" w:rsidRDefault="0017239C" w:rsidP="004E6DA2">
            <w:pPr>
              <w:pStyle w:val="tabletext11"/>
              <w:rPr>
                <w:ins w:id="3452" w:author="Author"/>
              </w:rPr>
            </w:pPr>
          </w:p>
        </w:tc>
        <w:tc>
          <w:tcPr>
            <w:tcW w:w="119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E82D2C" w14:textId="77777777" w:rsidR="0017239C" w:rsidRPr="00E149B3" w:rsidRDefault="0017239C" w:rsidP="004E6DA2">
            <w:pPr>
              <w:pStyle w:val="tabletext11"/>
              <w:tabs>
                <w:tab w:val="decimal" w:pos="130"/>
              </w:tabs>
              <w:rPr>
                <w:ins w:id="3453" w:author="Author"/>
              </w:rPr>
            </w:pPr>
            <w:ins w:id="3454" w:author="Author">
              <w:r w:rsidRPr="00E149B3">
                <w:t>1.23</w:t>
              </w:r>
            </w:ins>
          </w:p>
        </w:tc>
      </w:tr>
    </w:tbl>
    <w:p w14:paraId="15259CD8" w14:textId="0F92D7C3" w:rsidR="0017239C" w:rsidRDefault="0017239C" w:rsidP="0017239C">
      <w:pPr>
        <w:pStyle w:val="tablecaption"/>
      </w:pPr>
      <w:ins w:id="3455" w:author="Author">
        <w:r w:rsidRPr="00E149B3">
          <w:t>Table 277.B.6.a.(LC) Motorcycles Fire, Fire And Theft Physical Damage Loss Costs</w:t>
        </w:r>
      </w:ins>
    </w:p>
    <w:p w14:paraId="0F6C0898" w14:textId="3E925DE6" w:rsidR="0017239C" w:rsidRDefault="0017239C" w:rsidP="0017239C">
      <w:pPr>
        <w:pStyle w:val="isonormal"/>
        <w:jc w:val="left"/>
      </w:pPr>
    </w:p>
    <w:p w14:paraId="14D4FBA2" w14:textId="77777777" w:rsidR="0017239C" w:rsidRDefault="0017239C" w:rsidP="0017239C">
      <w:pPr>
        <w:pStyle w:val="isonormal"/>
        <w:sectPr w:rsidR="0017239C" w:rsidSect="0017239C">
          <w:headerReference w:type="even" r:id="rId373"/>
          <w:headerReference w:type="default" r:id="rId374"/>
          <w:footerReference w:type="even" r:id="rId375"/>
          <w:footerReference w:type="default" r:id="rId376"/>
          <w:headerReference w:type="first" r:id="rId377"/>
          <w:footerReference w:type="first" r:id="rId37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9C62C19" w14:textId="77777777" w:rsidR="0017239C" w:rsidRPr="00255CFB" w:rsidRDefault="0017239C" w:rsidP="0017239C">
      <w:pPr>
        <w:pStyle w:val="boxrule"/>
        <w:rPr>
          <w:ins w:id="3456" w:author="Author"/>
        </w:rPr>
      </w:pPr>
      <w:ins w:id="3457" w:author="Author">
        <w:r w:rsidRPr="00255CFB">
          <w:lastRenderedPageBreak/>
          <w:t>289.  NON-OWNERSHIP LIABILITY</w:t>
        </w:r>
      </w:ins>
    </w:p>
    <w:p w14:paraId="5296A867" w14:textId="77777777" w:rsidR="0017239C" w:rsidRPr="00255CFB" w:rsidRDefault="0017239C" w:rsidP="0017239C">
      <w:pPr>
        <w:pStyle w:val="isonormal"/>
        <w:rPr>
          <w:ins w:id="3458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17239C" w:rsidRPr="00255CFB" w14:paraId="02AB810F" w14:textId="77777777" w:rsidTr="004E6DA2">
        <w:trPr>
          <w:cantSplit/>
          <w:trHeight w:val="190"/>
          <w:ins w:id="3459" w:author="Author"/>
        </w:trPr>
        <w:tc>
          <w:tcPr>
            <w:tcW w:w="200" w:type="dxa"/>
          </w:tcPr>
          <w:p w14:paraId="78C751C7" w14:textId="77777777" w:rsidR="0017239C" w:rsidRPr="00255CFB" w:rsidRDefault="0017239C" w:rsidP="004E6DA2">
            <w:pPr>
              <w:pStyle w:val="tablehead"/>
              <w:rPr>
                <w:ins w:id="346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941BF" w14:textId="77777777" w:rsidR="0017239C" w:rsidRPr="00255CFB" w:rsidRDefault="0017239C" w:rsidP="004E6DA2">
            <w:pPr>
              <w:pStyle w:val="tablehead"/>
              <w:rPr>
                <w:ins w:id="3461" w:author="Author"/>
              </w:rPr>
            </w:pPr>
            <w:ins w:id="3462" w:author="Author">
              <w:r w:rsidRPr="00255CFB">
                <w:t>Class</w:t>
              </w:r>
              <w:r w:rsidRPr="00255CFB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BF901" w14:textId="77777777" w:rsidR="0017239C" w:rsidRPr="00255CFB" w:rsidRDefault="0017239C" w:rsidP="004E6DA2">
            <w:pPr>
              <w:pStyle w:val="tablehead"/>
              <w:rPr>
                <w:ins w:id="3463" w:author="Author"/>
              </w:rPr>
            </w:pPr>
            <w:ins w:id="3464" w:author="Author">
              <w:r w:rsidRPr="00255CFB">
                <w:t>Total Number Of</w:t>
              </w:r>
              <w:r w:rsidRPr="00255CFB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C732F" w14:textId="77777777" w:rsidR="0017239C" w:rsidRPr="00255CFB" w:rsidRDefault="0017239C" w:rsidP="004E6DA2">
            <w:pPr>
              <w:pStyle w:val="tablehead"/>
              <w:rPr>
                <w:ins w:id="3465" w:author="Author"/>
              </w:rPr>
            </w:pPr>
            <w:ins w:id="3466" w:author="Author">
              <w:r w:rsidRPr="00255CFB">
                <w:t xml:space="preserve">Liability Base </w:t>
              </w:r>
              <w:r w:rsidRPr="00255CFB">
                <w:br/>
                <w:t>Loss Cost</w:t>
              </w:r>
            </w:ins>
          </w:p>
        </w:tc>
      </w:tr>
      <w:tr w:rsidR="0017239C" w:rsidRPr="00255CFB" w14:paraId="29712F8D" w14:textId="77777777" w:rsidTr="004E6DA2">
        <w:trPr>
          <w:cantSplit/>
          <w:trHeight w:val="190"/>
          <w:ins w:id="3467" w:author="Author"/>
        </w:trPr>
        <w:tc>
          <w:tcPr>
            <w:tcW w:w="200" w:type="dxa"/>
          </w:tcPr>
          <w:p w14:paraId="0882CBA8" w14:textId="77777777" w:rsidR="0017239C" w:rsidRPr="00255CFB" w:rsidRDefault="0017239C" w:rsidP="004E6DA2">
            <w:pPr>
              <w:pStyle w:val="tabletext11"/>
              <w:rPr>
                <w:ins w:id="346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BB025" w14:textId="77777777" w:rsidR="0017239C" w:rsidRPr="00255CFB" w:rsidRDefault="0017239C" w:rsidP="004E6DA2">
            <w:pPr>
              <w:pStyle w:val="tabletext11"/>
              <w:jc w:val="center"/>
              <w:rPr>
                <w:ins w:id="3469" w:author="Author"/>
              </w:rPr>
            </w:pPr>
            <w:ins w:id="3470" w:author="Author">
              <w:r w:rsidRPr="00255CFB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D314A2E" w14:textId="77777777" w:rsidR="0017239C" w:rsidRPr="00255CFB" w:rsidRDefault="0017239C" w:rsidP="004E6DA2">
            <w:pPr>
              <w:pStyle w:val="tabletext11"/>
              <w:jc w:val="right"/>
              <w:rPr>
                <w:ins w:id="3471" w:author="Author"/>
              </w:rPr>
            </w:pPr>
            <w:ins w:id="3472" w:author="Author">
              <w:r w:rsidRPr="00255CFB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76F7B3FE" w14:textId="77777777" w:rsidR="0017239C" w:rsidRPr="00255CFB" w:rsidRDefault="0017239C" w:rsidP="004E6DA2">
            <w:pPr>
              <w:pStyle w:val="tabletext11"/>
              <w:jc w:val="both"/>
              <w:rPr>
                <w:ins w:id="3473" w:author="Author"/>
              </w:rPr>
            </w:pPr>
            <w:ins w:id="3474" w:author="Author">
              <w:r w:rsidRPr="00255CFB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17C10160" w14:textId="77777777" w:rsidR="0017239C" w:rsidRPr="00255CFB" w:rsidRDefault="0017239C" w:rsidP="004E6DA2">
            <w:pPr>
              <w:pStyle w:val="tabletext11"/>
              <w:jc w:val="right"/>
              <w:rPr>
                <w:ins w:id="3475" w:author="Author"/>
              </w:rPr>
            </w:pPr>
            <w:ins w:id="3476" w:author="Author">
              <w:r w:rsidRPr="00255CFB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5E7B24" w14:textId="77777777" w:rsidR="0017239C" w:rsidRPr="00255CFB" w:rsidRDefault="0017239C" w:rsidP="004E6DA2">
            <w:pPr>
              <w:pStyle w:val="tabletext11"/>
              <w:rPr>
                <w:ins w:id="347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DA707EA" w14:textId="77777777" w:rsidR="0017239C" w:rsidRPr="00255CFB" w:rsidRDefault="0017239C" w:rsidP="004E6DA2">
            <w:pPr>
              <w:pStyle w:val="tabletext11"/>
              <w:jc w:val="right"/>
              <w:rPr>
                <w:ins w:id="3478" w:author="Author"/>
              </w:rPr>
            </w:pPr>
            <w:ins w:id="3479" w:author="Author">
              <w:r w:rsidRPr="00255CFB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BE7952A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jc w:val="right"/>
              <w:rPr>
                <w:ins w:id="3480" w:author="Author"/>
              </w:rPr>
            </w:pPr>
            <w:ins w:id="3481" w:author="Author">
              <w:r w:rsidRPr="00255CFB">
                <w:t>61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E526172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rPr>
                <w:ins w:id="3482" w:author="Author"/>
              </w:rPr>
            </w:pPr>
          </w:p>
        </w:tc>
      </w:tr>
      <w:tr w:rsidR="0017239C" w:rsidRPr="00255CFB" w14:paraId="0E8B1DB2" w14:textId="77777777" w:rsidTr="004E6DA2">
        <w:trPr>
          <w:cantSplit/>
          <w:trHeight w:val="190"/>
          <w:ins w:id="3483" w:author="Author"/>
        </w:trPr>
        <w:tc>
          <w:tcPr>
            <w:tcW w:w="200" w:type="dxa"/>
          </w:tcPr>
          <w:p w14:paraId="763A0598" w14:textId="77777777" w:rsidR="0017239C" w:rsidRPr="00255CFB" w:rsidRDefault="0017239C" w:rsidP="004E6DA2">
            <w:pPr>
              <w:pStyle w:val="tabletext11"/>
              <w:rPr>
                <w:ins w:id="348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AF57C1A" w14:textId="77777777" w:rsidR="0017239C" w:rsidRPr="00255CFB" w:rsidRDefault="0017239C" w:rsidP="004E6DA2">
            <w:pPr>
              <w:pStyle w:val="tabletext11"/>
              <w:jc w:val="center"/>
              <w:rPr>
                <w:ins w:id="3485" w:author="Author"/>
              </w:rPr>
            </w:pPr>
            <w:ins w:id="3486" w:author="Author">
              <w:r w:rsidRPr="00255CFB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6A6A9DE" w14:textId="77777777" w:rsidR="0017239C" w:rsidRPr="00255CFB" w:rsidRDefault="0017239C" w:rsidP="004E6DA2">
            <w:pPr>
              <w:pStyle w:val="tabletext11"/>
              <w:jc w:val="right"/>
              <w:rPr>
                <w:ins w:id="3487" w:author="Author"/>
              </w:rPr>
            </w:pPr>
            <w:ins w:id="3488" w:author="Author">
              <w:r w:rsidRPr="00255CFB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2CF7ADE" w14:textId="77777777" w:rsidR="0017239C" w:rsidRPr="00255CFB" w:rsidRDefault="0017239C" w:rsidP="004E6DA2">
            <w:pPr>
              <w:pStyle w:val="tabletext11"/>
              <w:jc w:val="both"/>
              <w:rPr>
                <w:ins w:id="3489" w:author="Author"/>
              </w:rPr>
            </w:pPr>
            <w:ins w:id="3490" w:author="Author">
              <w:r w:rsidRPr="00255CF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CA992F4" w14:textId="77777777" w:rsidR="0017239C" w:rsidRPr="00255CFB" w:rsidRDefault="0017239C" w:rsidP="004E6DA2">
            <w:pPr>
              <w:pStyle w:val="tabletext11"/>
              <w:jc w:val="right"/>
              <w:rPr>
                <w:ins w:id="3491" w:author="Author"/>
              </w:rPr>
            </w:pPr>
            <w:ins w:id="3492" w:author="Author">
              <w:r w:rsidRPr="00255CFB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0778198" w14:textId="77777777" w:rsidR="0017239C" w:rsidRPr="00255CFB" w:rsidRDefault="0017239C" w:rsidP="004E6DA2">
            <w:pPr>
              <w:pStyle w:val="tabletext11"/>
              <w:rPr>
                <w:ins w:id="349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3B36DBA" w14:textId="77777777" w:rsidR="0017239C" w:rsidRPr="00255CFB" w:rsidRDefault="0017239C" w:rsidP="004E6DA2">
            <w:pPr>
              <w:pStyle w:val="tabletext11"/>
              <w:rPr>
                <w:ins w:id="349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5853351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jc w:val="right"/>
              <w:rPr>
                <w:ins w:id="3495" w:author="Author"/>
              </w:rPr>
            </w:pPr>
            <w:ins w:id="3496" w:author="Author">
              <w:r w:rsidRPr="00255CFB">
                <w:t>130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20E6D7C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rPr>
                <w:ins w:id="3497" w:author="Author"/>
              </w:rPr>
            </w:pPr>
          </w:p>
        </w:tc>
      </w:tr>
      <w:tr w:rsidR="0017239C" w:rsidRPr="00255CFB" w14:paraId="3D92969F" w14:textId="77777777" w:rsidTr="004E6DA2">
        <w:trPr>
          <w:cantSplit/>
          <w:trHeight w:val="190"/>
          <w:ins w:id="3498" w:author="Author"/>
        </w:trPr>
        <w:tc>
          <w:tcPr>
            <w:tcW w:w="200" w:type="dxa"/>
          </w:tcPr>
          <w:p w14:paraId="09FEDB82" w14:textId="77777777" w:rsidR="0017239C" w:rsidRPr="00255CFB" w:rsidRDefault="0017239C" w:rsidP="004E6DA2">
            <w:pPr>
              <w:pStyle w:val="tabletext11"/>
              <w:rPr>
                <w:ins w:id="349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137B34A" w14:textId="77777777" w:rsidR="0017239C" w:rsidRPr="00255CFB" w:rsidRDefault="0017239C" w:rsidP="004E6DA2">
            <w:pPr>
              <w:pStyle w:val="tabletext11"/>
              <w:jc w:val="center"/>
              <w:rPr>
                <w:ins w:id="3500" w:author="Author"/>
              </w:rPr>
            </w:pPr>
            <w:ins w:id="3501" w:author="Author">
              <w:r w:rsidRPr="00255CFB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0E5E60A" w14:textId="77777777" w:rsidR="0017239C" w:rsidRPr="00255CFB" w:rsidRDefault="0017239C" w:rsidP="004E6DA2">
            <w:pPr>
              <w:pStyle w:val="tabletext11"/>
              <w:jc w:val="right"/>
              <w:rPr>
                <w:ins w:id="3502" w:author="Author"/>
              </w:rPr>
            </w:pPr>
            <w:ins w:id="3503" w:author="Author">
              <w:r w:rsidRPr="00255CFB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EB6E467" w14:textId="77777777" w:rsidR="0017239C" w:rsidRPr="00255CFB" w:rsidRDefault="0017239C" w:rsidP="004E6DA2">
            <w:pPr>
              <w:pStyle w:val="tabletext11"/>
              <w:jc w:val="both"/>
              <w:rPr>
                <w:ins w:id="3504" w:author="Author"/>
              </w:rPr>
            </w:pPr>
            <w:ins w:id="3505" w:author="Author">
              <w:r w:rsidRPr="00255CF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96503EF" w14:textId="77777777" w:rsidR="0017239C" w:rsidRPr="00255CFB" w:rsidRDefault="0017239C" w:rsidP="004E6DA2">
            <w:pPr>
              <w:pStyle w:val="tabletext11"/>
              <w:jc w:val="right"/>
              <w:rPr>
                <w:ins w:id="3506" w:author="Author"/>
              </w:rPr>
            </w:pPr>
            <w:ins w:id="3507" w:author="Author">
              <w:r w:rsidRPr="00255CFB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354AA5C" w14:textId="77777777" w:rsidR="0017239C" w:rsidRPr="00255CFB" w:rsidRDefault="0017239C" w:rsidP="004E6DA2">
            <w:pPr>
              <w:pStyle w:val="tabletext11"/>
              <w:rPr>
                <w:ins w:id="350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21870A7" w14:textId="77777777" w:rsidR="0017239C" w:rsidRPr="00255CFB" w:rsidRDefault="0017239C" w:rsidP="004E6DA2">
            <w:pPr>
              <w:pStyle w:val="tabletext11"/>
              <w:rPr>
                <w:ins w:id="350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EA6796E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jc w:val="right"/>
              <w:rPr>
                <w:ins w:id="3510" w:author="Author"/>
              </w:rPr>
            </w:pPr>
            <w:ins w:id="3511" w:author="Author">
              <w:r w:rsidRPr="00255CFB">
                <w:t>209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38D44BB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rPr>
                <w:ins w:id="3512" w:author="Author"/>
              </w:rPr>
            </w:pPr>
          </w:p>
        </w:tc>
      </w:tr>
      <w:tr w:rsidR="0017239C" w:rsidRPr="00255CFB" w14:paraId="5C825F7B" w14:textId="77777777" w:rsidTr="004E6DA2">
        <w:trPr>
          <w:cantSplit/>
          <w:trHeight w:val="190"/>
          <w:ins w:id="3513" w:author="Author"/>
        </w:trPr>
        <w:tc>
          <w:tcPr>
            <w:tcW w:w="200" w:type="dxa"/>
          </w:tcPr>
          <w:p w14:paraId="3BA91FB0" w14:textId="77777777" w:rsidR="0017239C" w:rsidRPr="00255CFB" w:rsidRDefault="0017239C" w:rsidP="004E6DA2">
            <w:pPr>
              <w:pStyle w:val="tabletext11"/>
              <w:rPr>
                <w:ins w:id="351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231792E" w14:textId="77777777" w:rsidR="0017239C" w:rsidRPr="00255CFB" w:rsidRDefault="0017239C" w:rsidP="004E6DA2">
            <w:pPr>
              <w:pStyle w:val="tabletext11"/>
              <w:jc w:val="center"/>
              <w:rPr>
                <w:ins w:id="3515" w:author="Author"/>
              </w:rPr>
            </w:pPr>
            <w:ins w:id="3516" w:author="Author">
              <w:r w:rsidRPr="00255CFB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F02B62D" w14:textId="77777777" w:rsidR="0017239C" w:rsidRPr="00255CFB" w:rsidRDefault="0017239C" w:rsidP="004E6DA2">
            <w:pPr>
              <w:pStyle w:val="tabletext11"/>
              <w:jc w:val="right"/>
              <w:rPr>
                <w:ins w:id="3517" w:author="Author"/>
              </w:rPr>
            </w:pPr>
            <w:ins w:id="3518" w:author="Author">
              <w:r w:rsidRPr="00255CFB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613955E" w14:textId="77777777" w:rsidR="0017239C" w:rsidRPr="00255CFB" w:rsidRDefault="0017239C" w:rsidP="004E6DA2">
            <w:pPr>
              <w:pStyle w:val="tabletext11"/>
              <w:jc w:val="both"/>
              <w:rPr>
                <w:ins w:id="3519" w:author="Author"/>
              </w:rPr>
            </w:pPr>
            <w:ins w:id="3520" w:author="Author">
              <w:r w:rsidRPr="00255CF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85619C0" w14:textId="77777777" w:rsidR="0017239C" w:rsidRPr="00255CFB" w:rsidRDefault="0017239C" w:rsidP="004E6DA2">
            <w:pPr>
              <w:pStyle w:val="tabletext11"/>
              <w:jc w:val="right"/>
              <w:rPr>
                <w:ins w:id="3521" w:author="Author"/>
              </w:rPr>
            </w:pPr>
            <w:ins w:id="3522" w:author="Author">
              <w:r w:rsidRPr="00255CFB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A26DC74" w14:textId="77777777" w:rsidR="0017239C" w:rsidRPr="00255CFB" w:rsidRDefault="0017239C" w:rsidP="004E6DA2">
            <w:pPr>
              <w:pStyle w:val="tabletext11"/>
              <w:rPr>
                <w:ins w:id="352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FE411CD" w14:textId="77777777" w:rsidR="0017239C" w:rsidRPr="00255CFB" w:rsidRDefault="0017239C" w:rsidP="004E6DA2">
            <w:pPr>
              <w:pStyle w:val="tabletext11"/>
              <w:rPr>
                <w:ins w:id="352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B8BC023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jc w:val="right"/>
              <w:rPr>
                <w:ins w:id="3525" w:author="Author"/>
              </w:rPr>
            </w:pPr>
            <w:ins w:id="3526" w:author="Author">
              <w:r w:rsidRPr="00255CFB">
                <w:t>354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B56D050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rPr>
                <w:ins w:id="3527" w:author="Author"/>
              </w:rPr>
            </w:pPr>
          </w:p>
        </w:tc>
      </w:tr>
      <w:tr w:rsidR="0017239C" w:rsidRPr="00255CFB" w14:paraId="2719590D" w14:textId="77777777" w:rsidTr="004E6DA2">
        <w:trPr>
          <w:cantSplit/>
          <w:trHeight w:val="190"/>
          <w:ins w:id="3528" w:author="Author"/>
        </w:trPr>
        <w:tc>
          <w:tcPr>
            <w:tcW w:w="200" w:type="dxa"/>
          </w:tcPr>
          <w:p w14:paraId="1095EA65" w14:textId="77777777" w:rsidR="0017239C" w:rsidRPr="00255CFB" w:rsidRDefault="0017239C" w:rsidP="004E6DA2">
            <w:pPr>
              <w:pStyle w:val="tabletext11"/>
              <w:rPr>
                <w:ins w:id="352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24DF011" w14:textId="77777777" w:rsidR="0017239C" w:rsidRPr="00255CFB" w:rsidRDefault="0017239C" w:rsidP="004E6DA2">
            <w:pPr>
              <w:pStyle w:val="tabletext11"/>
              <w:jc w:val="center"/>
              <w:rPr>
                <w:ins w:id="3530" w:author="Author"/>
              </w:rPr>
            </w:pPr>
            <w:ins w:id="3531" w:author="Author">
              <w:r w:rsidRPr="00255CFB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2FFB209" w14:textId="77777777" w:rsidR="0017239C" w:rsidRPr="00255CFB" w:rsidRDefault="0017239C" w:rsidP="004E6DA2">
            <w:pPr>
              <w:pStyle w:val="tabletext11"/>
              <w:jc w:val="right"/>
              <w:rPr>
                <w:ins w:id="3532" w:author="Author"/>
              </w:rPr>
            </w:pPr>
            <w:ins w:id="3533" w:author="Author">
              <w:r w:rsidRPr="00255CFB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65DF8C3" w14:textId="77777777" w:rsidR="0017239C" w:rsidRPr="00255CFB" w:rsidRDefault="0017239C" w:rsidP="004E6DA2">
            <w:pPr>
              <w:pStyle w:val="tabletext11"/>
              <w:jc w:val="both"/>
              <w:rPr>
                <w:ins w:id="3534" w:author="Author"/>
              </w:rPr>
            </w:pPr>
            <w:ins w:id="3535" w:author="Author">
              <w:r w:rsidRPr="00255CF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E1CFD1F" w14:textId="77777777" w:rsidR="0017239C" w:rsidRPr="00255CFB" w:rsidRDefault="0017239C" w:rsidP="004E6DA2">
            <w:pPr>
              <w:pStyle w:val="tabletext11"/>
              <w:jc w:val="right"/>
              <w:rPr>
                <w:ins w:id="3536" w:author="Author"/>
              </w:rPr>
            </w:pPr>
            <w:ins w:id="3537" w:author="Author">
              <w:r w:rsidRPr="00255CFB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9277584" w14:textId="77777777" w:rsidR="0017239C" w:rsidRPr="00255CFB" w:rsidRDefault="0017239C" w:rsidP="004E6DA2">
            <w:pPr>
              <w:pStyle w:val="tabletext11"/>
              <w:rPr>
                <w:ins w:id="353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9D407F8" w14:textId="77777777" w:rsidR="0017239C" w:rsidRPr="00255CFB" w:rsidRDefault="0017239C" w:rsidP="004E6DA2">
            <w:pPr>
              <w:pStyle w:val="tabletext11"/>
              <w:rPr>
                <w:ins w:id="3539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64285B7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jc w:val="right"/>
              <w:rPr>
                <w:ins w:id="3540" w:author="Author"/>
              </w:rPr>
            </w:pPr>
            <w:ins w:id="3541" w:author="Author">
              <w:r w:rsidRPr="00255CFB">
                <w:t>924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110A867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rPr>
                <w:ins w:id="3542" w:author="Author"/>
              </w:rPr>
            </w:pPr>
          </w:p>
        </w:tc>
      </w:tr>
      <w:tr w:rsidR="0017239C" w:rsidRPr="00255CFB" w14:paraId="6723FA2C" w14:textId="77777777" w:rsidTr="004E6DA2">
        <w:trPr>
          <w:cantSplit/>
          <w:trHeight w:val="190"/>
          <w:ins w:id="3543" w:author="Author"/>
        </w:trPr>
        <w:tc>
          <w:tcPr>
            <w:tcW w:w="200" w:type="dxa"/>
          </w:tcPr>
          <w:p w14:paraId="127A1547" w14:textId="77777777" w:rsidR="0017239C" w:rsidRPr="00255CFB" w:rsidRDefault="0017239C" w:rsidP="004E6DA2">
            <w:pPr>
              <w:pStyle w:val="tabletext11"/>
              <w:rPr>
                <w:ins w:id="3544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08EF831" w14:textId="77777777" w:rsidR="0017239C" w:rsidRPr="00255CFB" w:rsidRDefault="0017239C" w:rsidP="004E6DA2">
            <w:pPr>
              <w:pStyle w:val="tabletext11"/>
              <w:jc w:val="center"/>
              <w:rPr>
                <w:ins w:id="3545" w:author="Author"/>
              </w:rPr>
            </w:pPr>
            <w:ins w:id="3546" w:author="Author">
              <w:r w:rsidRPr="00255CFB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7D460DE" w14:textId="77777777" w:rsidR="0017239C" w:rsidRPr="00255CFB" w:rsidRDefault="0017239C" w:rsidP="004E6DA2">
            <w:pPr>
              <w:pStyle w:val="tabletext11"/>
              <w:jc w:val="right"/>
              <w:rPr>
                <w:ins w:id="3547" w:author="Author"/>
              </w:rPr>
            </w:pPr>
            <w:ins w:id="3548" w:author="Author">
              <w:r w:rsidRPr="00255CFB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995023B" w14:textId="77777777" w:rsidR="0017239C" w:rsidRPr="00255CFB" w:rsidRDefault="0017239C" w:rsidP="004E6DA2">
            <w:pPr>
              <w:pStyle w:val="tabletext11"/>
              <w:jc w:val="both"/>
              <w:rPr>
                <w:ins w:id="3549" w:author="Author"/>
              </w:rPr>
            </w:pPr>
            <w:ins w:id="3550" w:author="Author">
              <w:r w:rsidRPr="00255CFB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4838C9E" w14:textId="77777777" w:rsidR="0017239C" w:rsidRPr="00255CFB" w:rsidRDefault="0017239C" w:rsidP="004E6DA2">
            <w:pPr>
              <w:pStyle w:val="tabletext11"/>
              <w:jc w:val="right"/>
              <w:rPr>
                <w:ins w:id="3551" w:author="Author"/>
              </w:rPr>
            </w:pPr>
            <w:ins w:id="3552" w:author="Author">
              <w:r w:rsidRPr="00255CFB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5B6548E" w14:textId="77777777" w:rsidR="0017239C" w:rsidRPr="00255CFB" w:rsidRDefault="0017239C" w:rsidP="004E6DA2">
            <w:pPr>
              <w:pStyle w:val="tabletext11"/>
              <w:rPr>
                <w:ins w:id="355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ED6862F" w14:textId="77777777" w:rsidR="0017239C" w:rsidRPr="00255CFB" w:rsidRDefault="0017239C" w:rsidP="004E6DA2">
            <w:pPr>
              <w:pStyle w:val="tabletext11"/>
              <w:rPr>
                <w:ins w:id="3554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6E66E33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jc w:val="right"/>
              <w:rPr>
                <w:ins w:id="3555" w:author="Author"/>
              </w:rPr>
            </w:pPr>
            <w:ins w:id="3556" w:author="Author">
              <w:r w:rsidRPr="00255CFB">
                <w:t>2,125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11E6C0C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rPr>
                <w:ins w:id="3557" w:author="Author"/>
              </w:rPr>
            </w:pPr>
          </w:p>
        </w:tc>
      </w:tr>
      <w:tr w:rsidR="0017239C" w:rsidRPr="00255CFB" w14:paraId="6522A7C8" w14:textId="77777777" w:rsidTr="004E6DA2">
        <w:trPr>
          <w:cantSplit/>
          <w:trHeight w:val="190"/>
          <w:ins w:id="3558" w:author="Author"/>
        </w:trPr>
        <w:tc>
          <w:tcPr>
            <w:tcW w:w="200" w:type="dxa"/>
          </w:tcPr>
          <w:p w14:paraId="6A4166D0" w14:textId="77777777" w:rsidR="0017239C" w:rsidRPr="00255CFB" w:rsidRDefault="0017239C" w:rsidP="004E6DA2">
            <w:pPr>
              <w:pStyle w:val="tabletext11"/>
              <w:rPr>
                <w:ins w:id="3559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22AED" w14:textId="77777777" w:rsidR="0017239C" w:rsidRPr="00255CFB" w:rsidRDefault="0017239C" w:rsidP="004E6DA2">
            <w:pPr>
              <w:pStyle w:val="tabletext11"/>
              <w:jc w:val="center"/>
              <w:rPr>
                <w:ins w:id="3560" w:author="Author"/>
              </w:rPr>
            </w:pPr>
            <w:ins w:id="3561" w:author="Author">
              <w:r w:rsidRPr="00255CFB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05BF7B" w14:textId="77777777" w:rsidR="0017239C" w:rsidRPr="00255CFB" w:rsidRDefault="0017239C" w:rsidP="004E6DA2">
            <w:pPr>
              <w:pStyle w:val="tabletext11"/>
              <w:jc w:val="right"/>
              <w:rPr>
                <w:ins w:id="3562" w:author="Author"/>
              </w:rPr>
            </w:pPr>
            <w:ins w:id="3563" w:author="Author">
              <w:r w:rsidRPr="00255CFB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58FB56A" w14:textId="77777777" w:rsidR="0017239C" w:rsidRPr="00255CFB" w:rsidRDefault="0017239C" w:rsidP="004E6DA2">
            <w:pPr>
              <w:pStyle w:val="tabletext11"/>
              <w:jc w:val="right"/>
              <w:rPr>
                <w:ins w:id="3564" w:author="Author"/>
              </w:rPr>
            </w:pPr>
            <w:ins w:id="3565" w:author="Author">
              <w:r w:rsidRPr="00255CFB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2F7447" w14:textId="77777777" w:rsidR="0017239C" w:rsidRPr="00255CFB" w:rsidRDefault="0017239C" w:rsidP="004E6DA2">
            <w:pPr>
              <w:pStyle w:val="tabletext11"/>
              <w:rPr>
                <w:ins w:id="356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88CC0A6" w14:textId="77777777" w:rsidR="0017239C" w:rsidRPr="00255CFB" w:rsidRDefault="0017239C" w:rsidP="004E6DA2">
            <w:pPr>
              <w:pStyle w:val="tabletext11"/>
              <w:rPr>
                <w:ins w:id="3567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AC79FFB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jc w:val="right"/>
              <w:rPr>
                <w:ins w:id="3568" w:author="Author"/>
              </w:rPr>
            </w:pPr>
            <w:ins w:id="3569" w:author="Author">
              <w:r w:rsidRPr="00255CFB">
                <w:t>4,478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514DCD" w14:textId="77777777" w:rsidR="0017239C" w:rsidRPr="00255CFB" w:rsidRDefault="0017239C" w:rsidP="004E6DA2">
            <w:pPr>
              <w:pStyle w:val="tabletext11"/>
              <w:tabs>
                <w:tab w:val="decimal" w:pos="340"/>
              </w:tabs>
              <w:rPr>
                <w:ins w:id="3570" w:author="Author"/>
              </w:rPr>
            </w:pPr>
          </w:p>
        </w:tc>
      </w:tr>
    </w:tbl>
    <w:p w14:paraId="1029209E" w14:textId="0B9FC06E" w:rsidR="0017239C" w:rsidRDefault="0017239C" w:rsidP="0017239C">
      <w:pPr>
        <w:pStyle w:val="tablecaption"/>
      </w:pPr>
      <w:ins w:id="3571" w:author="Author">
        <w:r w:rsidRPr="00255CFB">
          <w:t>Table 289.B.2.a.(1)(a)(LC) Other Than Auto Service Operations Loss Costs</w:t>
        </w:r>
      </w:ins>
    </w:p>
    <w:p w14:paraId="0AA5FEF3" w14:textId="1D327297" w:rsidR="0017239C" w:rsidRDefault="0017239C" w:rsidP="0017239C">
      <w:pPr>
        <w:pStyle w:val="isonormal"/>
        <w:jc w:val="left"/>
      </w:pPr>
    </w:p>
    <w:p w14:paraId="727F42C2" w14:textId="77777777" w:rsidR="0017239C" w:rsidRDefault="0017239C" w:rsidP="0017239C">
      <w:pPr>
        <w:pStyle w:val="isonormal"/>
        <w:sectPr w:rsidR="0017239C" w:rsidSect="0017239C">
          <w:headerReference w:type="even" r:id="rId379"/>
          <w:headerReference w:type="default" r:id="rId380"/>
          <w:footerReference w:type="even" r:id="rId381"/>
          <w:footerReference w:type="default" r:id="rId382"/>
          <w:headerReference w:type="first" r:id="rId383"/>
          <w:footerReference w:type="first" r:id="rId384"/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1730FE85" w14:textId="77777777" w:rsidR="0017239C" w:rsidRPr="008C167E" w:rsidRDefault="0017239C" w:rsidP="0017239C">
      <w:pPr>
        <w:pStyle w:val="boxrule"/>
        <w:rPr>
          <w:ins w:id="3572" w:author="Author"/>
        </w:rPr>
      </w:pPr>
      <w:ins w:id="3573" w:author="Author">
        <w:r w:rsidRPr="008C167E">
          <w:lastRenderedPageBreak/>
          <w:t>290.  HIRED AUTOS</w:t>
        </w:r>
      </w:ins>
    </w:p>
    <w:p w14:paraId="4DA0F97A" w14:textId="77777777" w:rsidR="0017239C" w:rsidRPr="008C167E" w:rsidRDefault="0017239C" w:rsidP="0017239C">
      <w:pPr>
        <w:pStyle w:val="isonormal"/>
        <w:rPr>
          <w:ins w:id="357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17239C" w:rsidRPr="008C167E" w14:paraId="2A134A6B" w14:textId="77777777" w:rsidTr="004E6DA2">
        <w:trPr>
          <w:cantSplit/>
          <w:trHeight w:val="190"/>
          <w:ins w:id="3575" w:author="Author"/>
        </w:trPr>
        <w:tc>
          <w:tcPr>
            <w:tcW w:w="200" w:type="dxa"/>
          </w:tcPr>
          <w:p w14:paraId="338F89E6" w14:textId="77777777" w:rsidR="0017239C" w:rsidRPr="008C167E" w:rsidRDefault="0017239C" w:rsidP="004E6DA2">
            <w:pPr>
              <w:pStyle w:val="tablehead"/>
              <w:rPr>
                <w:ins w:id="3576" w:author="Author"/>
              </w:rPr>
            </w:pPr>
            <w:ins w:id="3577" w:author="Author">
              <w:r w:rsidRPr="008C167E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AA0876" w14:textId="77777777" w:rsidR="0017239C" w:rsidRPr="008C167E" w:rsidRDefault="0017239C" w:rsidP="004E6DA2">
            <w:pPr>
              <w:pStyle w:val="tablehead"/>
              <w:rPr>
                <w:ins w:id="3578" w:author="Author"/>
              </w:rPr>
            </w:pPr>
            <w:ins w:id="3579" w:author="Author">
              <w:r w:rsidRPr="008C167E">
                <w:t>Cost Of Hire Basis – All Territories</w:t>
              </w:r>
              <w:r w:rsidRPr="008C167E">
                <w:br/>
                <w:t xml:space="preserve">Liability Base Loss Cost </w:t>
              </w:r>
            </w:ins>
          </w:p>
        </w:tc>
      </w:tr>
      <w:tr w:rsidR="0017239C" w:rsidRPr="008C167E" w14:paraId="7A9E3FE8" w14:textId="77777777" w:rsidTr="004E6DA2">
        <w:trPr>
          <w:cantSplit/>
          <w:trHeight w:val="190"/>
          <w:ins w:id="3580" w:author="Author"/>
        </w:trPr>
        <w:tc>
          <w:tcPr>
            <w:tcW w:w="200" w:type="dxa"/>
          </w:tcPr>
          <w:p w14:paraId="411AC383" w14:textId="77777777" w:rsidR="0017239C" w:rsidRPr="008C167E" w:rsidRDefault="0017239C" w:rsidP="004E6DA2">
            <w:pPr>
              <w:pStyle w:val="tabletext11"/>
              <w:rPr>
                <w:ins w:id="3581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ACB4DDC" w14:textId="77777777" w:rsidR="0017239C" w:rsidRPr="008C167E" w:rsidRDefault="0017239C" w:rsidP="004E6DA2">
            <w:pPr>
              <w:pStyle w:val="tabletext11"/>
              <w:jc w:val="right"/>
              <w:rPr>
                <w:ins w:id="3582" w:author="Author"/>
              </w:rPr>
            </w:pPr>
            <w:ins w:id="3583" w:author="Author">
              <w:r w:rsidRPr="008C167E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476BF86" w14:textId="77777777" w:rsidR="0017239C" w:rsidRPr="008C167E" w:rsidRDefault="0017239C" w:rsidP="004E6DA2">
            <w:pPr>
              <w:pStyle w:val="tabletext11"/>
              <w:rPr>
                <w:ins w:id="3584" w:author="Author"/>
              </w:rPr>
            </w:pPr>
            <w:ins w:id="3585" w:author="Author">
              <w:r w:rsidRPr="008C167E">
                <w:t>1.23</w:t>
              </w:r>
            </w:ins>
          </w:p>
        </w:tc>
      </w:tr>
    </w:tbl>
    <w:p w14:paraId="3362DB2E" w14:textId="3B35C0B4" w:rsidR="0017239C" w:rsidRDefault="0017239C" w:rsidP="0017239C">
      <w:pPr>
        <w:pStyle w:val="tablecaption"/>
      </w:pPr>
      <w:ins w:id="3586" w:author="Author">
        <w:r w:rsidRPr="008C167E">
          <w:t>Table 290.B.3.a.(1)(LC) Cost Of Hire Basis Liability Loss Cost</w:t>
        </w:r>
      </w:ins>
    </w:p>
    <w:p w14:paraId="182E987A" w14:textId="4E9C470D" w:rsidR="0017239C" w:rsidRDefault="0017239C" w:rsidP="0017239C">
      <w:pPr>
        <w:pStyle w:val="isonormal"/>
        <w:jc w:val="left"/>
      </w:pPr>
    </w:p>
    <w:p w14:paraId="369B21F2" w14:textId="77777777" w:rsidR="0017239C" w:rsidRDefault="0017239C" w:rsidP="0017239C">
      <w:pPr>
        <w:pStyle w:val="isonormal"/>
        <w:sectPr w:rsidR="0017239C" w:rsidSect="0017239C">
          <w:headerReference w:type="even" r:id="rId385"/>
          <w:headerReference w:type="default" r:id="rId386"/>
          <w:footerReference w:type="even" r:id="rId387"/>
          <w:footerReference w:type="default" r:id="rId388"/>
          <w:headerReference w:type="first" r:id="rId389"/>
          <w:footerReference w:type="first" r:id="rId390"/>
          <w:pgSz w:w="12240" w:h="15840" w:code="1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87222B1" w14:textId="77777777" w:rsidR="0017239C" w:rsidRPr="00703083" w:rsidRDefault="0017239C" w:rsidP="0017239C">
      <w:pPr>
        <w:pStyle w:val="boxrule"/>
        <w:rPr>
          <w:ins w:id="3587" w:author="Author"/>
        </w:rPr>
      </w:pPr>
      <w:ins w:id="3588" w:author="Author">
        <w:r w:rsidRPr="00703083">
          <w:lastRenderedPageBreak/>
          <w:t>293.  NO-FAULT COVERAGES</w:t>
        </w:r>
      </w:ins>
    </w:p>
    <w:p w14:paraId="4DA9E213" w14:textId="77777777" w:rsidR="0017239C" w:rsidRPr="00703083" w:rsidRDefault="0017239C" w:rsidP="0017239C">
      <w:pPr>
        <w:pStyle w:val="isonormal"/>
        <w:rPr>
          <w:ins w:id="358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17239C" w:rsidRPr="00703083" w14:paraId="6D78FA60" w14:textId="77777777" w:rsidTr="004E6DA2">
        <w:trPr>
          <w:cantSplit/>
          <w:trHeight w:val="190"/>
          <w:ins w:id="3590" w:author="Author"/>
        </w:trPr>
        <w:tc>
          <w:tcPr>
            <w:tcW w:w="200" w:type="dxa"/>
          </w:tcPr>
          <w:p w14:paraId="0952E3D3" w14:textId="77777777" w:rsidR="0017239C" w:rsidRPr="00703083" w:rsidRDefault="0017239C" w:rsidP="004E6DA2">
            <w:pPr>
              <w:pStyle w:val="tablehead"/>
              <w:rPr>
                <w:ins w:id="3591" w:author="Author"/>
              </w:rPr>
            </w:pPr>
            <w:ins w:id="3592" w:author="Author">
              <w:r w:rsidRPr="00703083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ABEDD" w14:textId="77777777" w:rsidR="0017239C" w:rsidRPr="00703083" w:rsidRDefault="0017239C" w:rsidP="004E6DA2">
            <w:pPr>
              <w:pStyle w:val="tablehead"/>
              <w:rPr>
                <w:ins w:id="3593" w:author="Author"/>
              </w:rPr>
            </w:pPr>
            <w:ins w:id="3594" w:author="Author">
              <w:r w:rsidRPr="00703083">
                <w:t xml:space="preserve">$10,000 Limit Loss Cost Per </w:t>
              </w:r>
              <w:r w:rsidRPr="00703083">
                <w:br/>
                <w:t>Auto Or Auto Dealer Rating Unit</w:t>
              </w:r>
            </w:ins>
          </w:p>
        </w:tc>
      </w:tr>
      <w:tr w:rsidR="0017239C" w:rsidRPr="00703083" w14:paraId="36F09660" w14:textId="77777777" w:rsidTr="004E6DA2">
        <w:trPr>
          <w:cantSplit/>
          <w:trHeight w:val="190"/>
          <w:ins w:id="3595" w:author="Author"/>
        </w:trPr>
        <w:tc>
          <w:tcPr>
            <w:tcW w:w="200" w:type="dxa"/>
          </w:tcPr>
          <w:p w14:paraId="552A29C3" w14:textId="77777777" w:rsidR="0017239C" w:rsidRPr="00703083" w:rsidRDefault="0017239C" w:rsidP="004E6DA2">
            <w:pPr>
              <w:pStyle w:val="tablehead"/>
              <w:rPr>
                <w:ins w:id="359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10577" w14:textId="77777777" w:rsidR="0017239C" w:rsidRPr="00703083" w:rsidRDefault="0017239C" w:rsidP="004E6DA2">
            <w:pPr>
              <w:pStyle w:val="tabletext11"/>
              <w:jc w:val="right"/>
              <w:rPr>
                <w:ins w:id="3597" w:author="Author"/>
              </w:rPr>
            </w:pPr>
            <w:ins w:id="3598" w:author="Author">
              <w:r w:rsidRPr="00703083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B8816" w14:textId="77777777" w:rsidR="0017239C" w:rsidRPr="00703083" w:rsidRDefault="0017239C" w:rsidP="004E6DA2">
            <w:pPr>
              <w:pStyle w:val="tabletext11"/>
              <w:rPr>
                <w:ins w:id="3599" w:author="Author"/>
              </w:rPr>
            </w:pPr>
            <w:ins w:id="3600" w:author="Author">
              <w:r w:rsidRPr="00703083">
                <w:t>0.62</w:t>
              </w:r>
            </w:ins>
          </w:p>
        </w:tc>
      </w:tr>
    </w:tbl>
    <w:p w14:paraId="46C5A74F" w14:textId="77777777" w:rsidR="0017239C" w:rsidRPr="00703083" w:rsidRDefault="0017239C" w:rsidP="0017239C">
      <w:pPr>
        <w:pStyle w:val="tablecaption"/>
        <w:rPr>
          <w:ins w:id="3601" w:author="Author"/>
        </w:rPr>
      </w:pPr>
      <w:ins w:id="3602" w:author="Author">
        <w:r w:rsidRPr="00703083">
          <w:t xml:space="preserve">Table 293.C.3.(LC) Extended Medical Expense Benefits Loss Cost </w:t>
        </w:r>
      </w:ins>
    </w:p>
    <w:p w14:paraId="27B051A6" w14:textId="77777777" w:rsidR="0017239C" w:rsidRPr="00703083" w:rsidRDefault="0017239C" w:rsidP="0017239C">
      <w:pPr>
        <w:pStyle w:val="isonormal"/>
        <w:rPr>
          <w:ins w:id="3603" w:author="Author"/>
        </w:rPr>
      </w:pPr>
    </w:p>
    <w:p w14:paraId="32391FE0" w14:textId="77777777" w:rsidR="0017239C" w:rsidRPr="00703083" w:rsidRDefault="0017239C" w:rsidP="0017239C">
      <w:pPr>
        <w:pStyle w:val="space8"/>
        <w:rPr>
          <w:ins w:id="3604" w:author="Author"/>
        </w:rPr>
      </w:pPr>
    </w:p>
    <w:tbl>
      <w:tblPr>
        <w:tblW w:w="1029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368"/>
        <w:gridCol w:w="1008"/>
        <w:gridCol w:w="260"/>
        <w:gridCol w:w="434"/>
        <w:gridCol w:w="314"/>
        <w:gridCol w:w="200"/>
        <w:gridCol w:w="656"/>
        <w:gridCol w:w="152"/>
        <w:gridCol w:w="298"/>
        <w:gridCol w:w="360"/>
        <w:gridCol w:w="360"/>
        <w:gridCol w:w="180"/>
        <w:gridCol w:w="630"/>
        <w:gridCol w:w="188"/>
        <w:gridCol w:w="172"/>
        <w:gridCol w:w="690"/>
        <w:gridCol w:w="120"/>
        <w:gridCol w:w="270"/>
        <w:gridCol w:w="600"/>
        <w:gridCol w:w="6"/>
        <w:gridCol w:w="204"/>
        <w:gridCol w:w="180"/>
        <w:gridCol w:w="630"/>
        <w:gridCol w:w="182"/>
        <w:gridCol w:w="220"/>
        <w:gridCol w:w="588"/>
        <w:gridCol w:w="180"/>
      </w:tblGrid>
      <w:tr w:rsidR="0017239C" w:rsidRPr="00703083" w14:paraId="377483A8" w14:textId="77777777" w:rsidTr="004E6DA2">
        <w:trPr>
          <w:cantSplit/>
          <w:trHeight w:val="190"/>
          <w:ins w:id="36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8B4A8" w14:textId="77777777" w:rsidR="0017239C" w:rsidRPr="00703083" w:rsidRDefault="0017239C" w:rsidP="004E6DA2">
            <w:pPr>
              <w:pStyle w:val="tablehead"/>
              <w:rPr>
                <w:ins w:id="3606" w:author="Author"/>
              </w:rPr>
            </w:pPr>
          </w:p>
        </w:tc>
        <w:tc>
          <w:tcPr>
            <w:tcW w:w="10090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77A88" w14:textId="77777777" w:rsidR="0017239C" w:rsidRPr="00703083" w:rsidRDefault="0017239C" w:rsidP="004E6DA2">
            <w:pPr>
              <w:pStyle w:val="tablehead"/>
              <w:rPr>
                <w:ins w:id="3607" w:author="Author"/>
              </w:rPr>
            </w:pPr>
            <w:ins w:id="3608" w:author="Author">
              <w:r w:rsidRPr="00703083">
                <w:t>Added Personal Injury Protection</w:t>
              </w:r>
              <w:r w:rsidRPr="00703083">
                <w:br/>
                <w:t>Income Continuation And Essential Services Benefits</w:t>
              </w:r>
            </w:ins>
          </w:p>
        </w:tc>
      </w:tr>
      <w:tr w:rsidR="0017239C" w:rsidRPr="00703083" w14:paraId="420051D9" w14:textId="77777777" w:rsidTr="004E6DA2">
        <w:trPr>
          <w:cantSplit/>
          <w:trHeight w:val="190"/>
          <w:ins w:id="3609" w:author="Author"/>
        </w:trPr>
        <w:tc>
          <w:tcPr>
            <w:tcW w:w="200" w:type="dxa"/>
            <w:vMerge w:val="restart"/>
            <w:tcBorders>
              <w:top w:val="nil"/>
              <w:left w:val="nil"/>
              <w:right w:val="single" w:sz="6" w:space="0" w:color="auto"/>
            </w:tcBorders>
          </w:tcPr>
          <w:p w14:paraId="0BEB8C1E" w14:textId="77777777" w:rsidR="0017239C" w:rsidRPr="00703083" w:rsidRDefault="0017239C" w:rsidP="004E6DA2">
            <w:pPr>
              <w:pStyle w:val="tablehead"/>
              <w:rPr>
                <w:ins w:id="3610" w:author="Author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6B0455" w14:textId="77777777" w:rsidR="0017239C" w:rsidRPr="00703083" w:rsidRDefault="0017239C" w:rsidP="004E6DA2">
            <w:pPr>
              <w:pStyle w:val="tablehead"/>
              <w:rPr>
                <w:ins w:id="3611" w:author="Author"/>
              </w:rPr>
            </w:pPr>
            <w:ins w:id="3612" w:author="Author"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  <w:t>Option</w:t>
              </w:r>
            </w:ins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921BE1" w14:textId="77777777" w:rsidR="0017239C" w:rsidRPr="00703083" w:rsidRDefault="0017239C" w:rsidP="004E6DA2">
            <w:pPr>
              <w:pStyle w:val="tablehead"/>
              <w:rPr>
                <w:ins w:id="3613" w:author="Author"/>
              </w:rPr>
            </w:pPr>
            <w:ins w:id="3614" w:author="Author"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  <w:t>PIP</w:t>
              </w:r>
              <w:r w:rsidRPr="00703083">
                <w:br/>
                <w:t>Limit</w:t>
              </w:r>
              <w:r w:rsidRPr="00703083">
                <w:br/>
                <w:t>Code</w:t>
              </w:r>
            </w:ins>
          </w:p>
        </w:tc>
        <w:tc>
          <w:tcPr>
            <w:tcW w:w="100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4448E7" w14:textId="77777777" w:rsidR="0017239C" w:rsidRPr="00703083" w:rsidRDefault="0017239C" w:rsidP="004E6DA2">
            <w:pPr>
              <w:pStyle w:val="tablehead"/>
              <w:rPr>
                <w:ins w:id="3615" w:author="Author"/>
              </w:rPr>
            </w:pPr>
            <w:ins w:id="3616" w:author="Author"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  <w:t>Weekly Income Benefit</w:t>
              </w:r>
            </w:ins>
          </w:p>
        </w:tc>
        <w:tc>
          <w:tcPr>
            <w:tcW w:w="100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AD884F" w14:textId="77777777" w:rsidR="0017239C" w:rsidRPr="00703083" w:rsidRDefault="0017239C" w:rsidP="004E6DA2">
            <w:pPr>
              <w:pStyle w:val="tablehead"/>
              <w:rPr>
                <w:ins w:id="3617" w:author="Author"/>
              </w:rPr>
            </w:pPr>
            <w:ins w:id="3618" w:author="Author"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  <w:t>Total</w:t>
              </w:r>
              <w:r w:rsidRPr="00703083">
                <w:br/>
                <w:t>Aggregate</w:t>
              </w:r>
              <w:r w:rsidRPr="00703083">
                <w:br/>
                <w:t>Income</w:t>
              </w:r>
              <w:r w:rsidRPr="00703083">
                <w:br/>
                <w:t>Benefit</w:t>
              </w:r>
            </w:ins>
          </w:p>
        </w:tc>
        <w:tc>
          <w:tcPr>
            <w:tcW w:w="10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52EFA0" w14:textId="77777777" w:rsidR="0017239C" w:rsidRPr="00703083" w:rsidRDefault="0017239C" w:rsidP="004E6DA2">
            <w:pPr>
              <w:pStyle w:val="tablehead"/>
              <w:rPr>
                <w:ins w:id="3619" w:author="Author"/>
              </w:rPr>
            </w:pPr>
            <w:ins w:id="3620" w:author="Author"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  <w:t>Per Day Essential</w:t>
              </w:r>
              <w:r w:rsidRPr="00703083">
                <w:br/>
                <w:t>Service</w:t>
              </w:r>
              <w:r w:rsidRPr="00703083">
                <w:br/>
                <w:t>Benefit</w:t>
              </w:r>
            </w:ins>
          </w:p>
        </w:tc>
        <w:tc>
          <w:tcPr>
            <w:tcW w:w="99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BFBE6C" w14:textId="77777777" w:rsidR="0017239C" w:rsidRPr="00703083" w:rsidRDefault="0017239C" w:rsidP="004E6DA2">
            <w:pPr>
              <w:pStyle w:val="tablehead"/>
              <w:rPr>
                <w:ins w:id="3621" w:author="Author"/>
              </w:rPr>
            </w:pPr>
            <w:ins w:id="3622" w:author="Author">
              <w:r w:rsidRPr="00703083">
                <w:br/>
              </w:r>
              <w:r w:rsidRPr="00703083">
                <w:br/>
                <w:t>Total</w:t>
              </w:r>
              <w:r w:rsidRPr="00703083">
                <w:br/>
                <w:t>Aggregate Essential</w:t>
              </w:r>
              <w:r w:rsidRPr="00703083">
                <w:br/>
                <w:t>Services</w:t>
              </w:r>
              <w:r w:rsidRPr="00703083">
                <w:br/>
                <w:t>Benefit</w:t>
              </w:r>
            </w:ins>
          </w:p>
        </w:tc>
        <w:tc>
          <w:tcPr>
            <w:tcW w:w="9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F8DAED" w14:textId="77777777" w:rsidR="0017239C" w:rsidRPr="00703083" w:rsidRDefault="0017239C" w:rsidP="004E6DA2">
            <w:pPr>
              <w:pStyle w:val="tablehead"/>
              <w:rPr>
                <w:ins w:id="3623" w:author="Author"/>
              </w:rPr>
            </w:pPr>
            <w:ins w:id="3624" w:author="Author"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  <w:t>Death</w:t>
              </w:r>
              <w:r w:rsidRPr="00703083">
                <w:br/>
                <w:t>Benefit</w:t>
              </w:r>
            </w:ins>
          </w:p>
        </w:tc>
        <w:tc>
          <w:tcPr>
            <w:tcW w:w="108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F37797" w14:textId="77777777" w:rsidR="0017239C" w:rsidRPr="00703083" w:rsidRDefault="0017239C" w:rsidP="004E6DA2">
            <w:pPr>
              <w:pStyle w:val="tablehead"/>
              <w:rPr>
                <w:ins w:id="3625" w:author="Author"/>
              </w:rPr>
            </w:pPr>
            <w:ins w:id="3626" w:author="Author"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</w:r>
              <w:r w:rsidRPr="00703083">
                <w:br/>
                <w:t>Funeral</w:t>
              </w:r>
              <w:r w:rsidRPr="00703083">
                <w:br/>
                <w:t>Benefit</w:t>
              </w:r>
            </w:ins>
          </w:p>
        </w:tc>
        <w:tc>
          <w:tcPr>
            <w:tcW w:w="19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3F85E5" w14:textId="77777777" w:rsidR="0017239C" w:rsidRPr="00703083" w:rsidRDefault="0017239C" w:rsidP="004E6DA2">
            <w:pPr>
              <w:pStyle w:val="tablehead"/>
              <w:rPr>
                <w:ins w:id="3627" w:author="Author"/>
              </w:rPr>
            </w:pPr>
            <w:ins w:id="3628" w:author="Author">
              <w:r w:rsidRPr="00703083">
                <w:t>Loss Costs</w:t>
              </w:r>
            </w:ins>
          </w:p>
        </w:tc>
      </w:tr>
      <w:tr w:rsidR="0017239C" w:rsidRPr="00703083" w14:paraId="75C14B9B" w14:textId="77777777" w:rsidTr="004E6DA2">
        <w:trPr>
          <w:cantSplit/>
          <w:trHeight w:val="190"/>
          <w:ins w:id="3629" w:author="Author"/>
        </w:trPr>
        <w:tc>
          <w:tcPr>
            <w:tcW w:w="20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2150B964" w14:textId="77777777" w:rsidR="0017239C" w:rsidRPr="00703083" w:rsidRDefault="0017239C" w:rsidP="004E6DA2">
            <w:pPr>
              <w:pStyle w:val="tablehead"/>
              <w:rPr>
                <w:ins w:id="3630" w:author="Author"/>
              </w:rPr>
            </w:pPr>
          </w:p>
        </w:tc>
        <w:tc>
          <w:tcPr>
            <w:tcW w:w="100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E4F6B7" w14:textId="77777777" w:rsidR="0017239C" w:rsidRPr="00703083" w:rsidRDefault="0017239C" w:rsidP="004E6DA2">
            <w:pPr>
              <w:pStyle w:val="tablehead"/>
              <w:rPr>
                <w:ins w:id="3631" w:author="Author"/>
              </w:rPr>
            </w:pPr>
          </w:p>
        </w:tc>
        <w:tc>
          <w:tcPr>
            <w:tcW w:w="10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D98599" w14:textId="77777777" w:rsidR="0017239C" w:rsidRPr="00703083" w:rsidRDefault="0017239C" w:rsidP="004E6DA2">
            <w:pPr>
              <w:pStyle w:val="tablehead"/>
              <w:rPr>
                <w:ins w:id="3632" w:author="Author"/>
              </w:rPr>
            </w:pPr>
          </w:p>
        </w:tc>
        <w:tc>
          <w:tcPr>
            <w:tcW w:w="100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E7247C" w14:textId="77777777" w:rsidR="0017239C" w:rsidRPr="00703083" w:rsidRDefault="0017239C" w:rsidP="004E6DA2">
            <w:pPr>
              <w:pStyle w:val="tablehead"/>
              <w:rPr>
                <w:ins w:id="3633" w:author="Author"/>
              </w:rPr>
            </w:pPr>
          </w:p>
        </w:tc>
        <w:tc>
          <w:tcPr>
            <w:tcW w:w="100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6F8415" w14:textId="77777777" w:rsidR="0017239C" w:rsidRPr="00703083" w:rsidRDefault="0017239C" w:rsidP="004E6DA2">
            <w:pPr>
              <w:pStyle w:val="tablehead"/>
              <w:rPr>
                <w:ins w:id="3634" w:author="Author"/>
              </w:rPr>
            </w:pPr>
          </w:p>
        </w:tc>
        <w:tc>
          <w:tcPr>
            <w:tcW w:w="101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2B0E12" w14:textId="77777777" w:rsidR="0017239C" w:rsidRPr="00703083" w:rsidRDefault="0017239C" w:rsidP="004E6DA2">
            <w:pPr>
              <w:pStyle w:val="tablehead"/>
              <w:rPr>
                <w:ins w:id="3635" w:author="Author"/>
              </w:rPr>
            </w:pPr>
          </w:p>
        </w:tc>
        <w:tc>
          <w:tcPr>
            <w:tcW w:w="998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C78682" w14:textId="77777777" w:rsidR="0017239C" w:rsidRPr="00703083" w:rsidRDefault="0017239C" w:rsidP="004E6DA2">
            <w:pPr>
              <w:pStyle w:val="tablehead"/>
              <w:rPr>
                <w:ins w:id="3636" w:author="Author"/>
              </w:rPr>
            </w:pPr>
          </w:p>
        </w:tc>
        <w:tc>
          <w:tcPr>
            <w:tcW w:w="9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7FE505" w14:textId="77777777" w:rsidR="0017239C" w:rsidRPr="00703083" w:rsidRDefault="0017239C" w:rsidP="004E6DA2">
            <w:pPr>
              <w:pStyle w:val="tablehead"/>
              <w:rPr>
                <w:ins w:id="3637" w:author="Author"/>
              </w:rPr>
            </w:pPr>
          </w:p>
        </w:tc>
        <w:tc>
          <w:tcPr>
            <w:tcW w:w="108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81C8B5" w14:textId="77777777" w:rsidR="0017239C" w:rsidRPr="00703083" w:rsidRDefault="0017239C" w:rsidP="004E6DA2">
            <w:pPr>
              <w:pStyle w:val="tablehead"/>
              <w:rPr>
                <w:ins w:id="3638" w:author="Author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FDA412" w14:textId="77777777" w:rsidR="0017239C" w:rsidRPr="00703083" w:rsidRDefault="0017239C" w:rsidP="004E6DA2">
            <w:pPr>
              <w:pStyle w:val="tablehead"/>
              <w:rPr>
                <w:ins w:id="3639" w:author="Author"/>
              </w:rPr>
            </w:pPr>
            <w:ins w:id="3640" w:author="Author">
              <w:r w:rsidRPr="00703083">
                <w:br/>
                <w:t>First</w:t>
              </w:r>
              <w:r w:rsidRPr="00703083">
                <w:br/>
                <w:t>Auto Or Auto Dealer Rating Unit</w:t>
              </w:r>
            </w:ins>
          </w:p>
        </w:tc>
        <w:tc>
          <w:tcPr>
            <w:tcW w:w="9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8BF19F" w14:textId="77777777" w:rsidR="0017239C" w:rsidRPr="00703083" w:rsidRDefault="0017239C" w:rsidP="004E6DA2">
            <w:pPr>
              <w:pStyle w:val="tablehead"/>
              <w:rPr>
                <w:ins w:id="3641" w:author="Author"/>
              </w:rPr>
            </w:pPr>
            <w:ins w:id="3642" w:author="Author">
              <w:r w:rsidRPr="00703083">
                <w:t>Each</w:t>
              </w:r>
              <w:r w:rsidRPr="00703083">
                <w:br/>
                <w:t>Additional</w:t>
              </w:r>
              <w:r w:rsidRPr="00703083">
                <w:br/>
                <w:t>Auto Or Auto Dealer Rating Unit</w:t>
              </w:r>
            </w:ins>
          </w:p>
        </w:tc>
      </w:tr>
      <w:tr w:rsidR="0017239C" w:rsidRPr="00703083" w14:paraId="043EDC92" w14:textId="77777777" w:rsidTr="004E6DA2">
        <w:trPr>
          <w:cantSplit/>
          <w:trHeight w:val="190"/>
          <w:ins w:id="3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7A43" w14:textId="77777777" w:rsidR="0017239C" w:rsidRPr="00703083" w:rsidRDefault="0017239C" w:rsidP="004E6DA2">
            <w:pPr>
              <w:pStyle w:val="tabletext00"/>
              <w:rPr>
                <w:ins w:id="3644" w:author="Author"/>
              </w:rPr>
            </w:pP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625270A" w14:textId="77777777" w:rsidR="0017239C" w:rsidRPr="00703083" w:rsidRDefault="0017239C" w:rsidP="004E6DA2">
            <w:pPr>
              <w:pStyle w:val="tabletext00"/>
              <w:jc w:val="right"/>
              <w:rPr>
                <w:ins w:id="3645" w:author="Author"/>
              </w:rPr>
            </w:pPr>
            <w:ins w:id="3646" w:author="Author">
              <w:r w:rsidRPr="00703083">
                <w:t>1</w:t>
              </w:r>
            </w:ins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A57AE83" w14:textId="77777777" w:rsidR="0017239C" w:rsidRPr="00703083" w:rsidRDefault="0017239C" w:rsidP="004E6DA2">
            <w:pPr>
              <w:pStyle w:val="tabletext00"/>
              <w:jc w:val="center"/>
              <w:rPr>
                <w:ins w:id="3647" w:author="Author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CE7F13" w14:textId="77777777" w:rsidR="0017239C" w:rsidRPr="00703083" w:rsidRDefault="0017239C" w:rsidP="004E6DA2">
            <w:pPr>
              <w:pStyle w:val="tabletext00"/>
              <w:jc w:val="center"/>
              <w:rPr>
                <w:ins w:id="3648" w:author="Author"/>
              </w:rPr>
            </w:pPr>
            <w:ins w:id="3649" w:author="Author">
              <w:r w:rsidRPr="00703083">
                <w:t>02</w:t>
              </w:r>
            </w:ins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CEDF18A" w14:textId="77777777" w:rsidR="0017239C" w:rsidRPr="00703083" w:rsidRDefault="0017239C" w:rsidP="004E6DA2">
            <w:pPr>
              <w:pStyle w:val="tabletext00"/>
              <w:jc w:val="right"/>
              <w:rPr>
                <w:ins w:id="3650" w:author="Author"/>
              </w:rPr>
            </w:pPr>
            <w:ins w:id="3651" w:author="Author">
              <w:r w:rsidRPr="00703083">
                <w:t>$</w:t>
              </w:r>
            </w:ins>
          </w:p>
        </w:tc>
        <w:tc>
          <w:tcPr>
            <w:tcW w:w="434" w:type="dxa"/>
            <w:tcBorders>
              <w:top w:val="single" w:sz="6" w:space="0" w:color="auto"/>
              <w:bottom w:val="nil"/>
            </w:tcBorders>
          </w:tcPr>
          <w:p w14:paraId="7F581BB6" w14:textId="77777777" w:rsidR="0017239C" w:rsidRPr="00703083" w:rsidRDefault="0017239C" w:rsidP="004E6DA2">
            <w:pPr>
              <w:pStyle w:val="tabletext00"/>
              <w:jc w:val="right"/>
              <w:rPr>
                <w:ins w:id="3652" w:author="Author"/>
              </w:rPr>
            </w:pPr>
            <w:ins w:id="3653" w:author="Author">
              <w:r w:rsidRPr="00703083">
                <w:t>100</w:t>
              </w:r>
            </w:ins>
          </w:p>
        </w:tc>
        <w:tc>
          <w:tcPr>
            <w:tcW w:w="31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22C1A90" w14:textId="77777777" w:rsidR="0017239C" w:rsidRPr="00703083" w:rsidRDefault="0017239C" w:rsidP="004E6DA2">
            <w:pPr>
              <w:pStyle w:val="tabletext00"/>
              <w:jc w:val="center"/>
              <w:rPr>
                <w:ins w:id="36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103F37C" w14:textId="77777777" w:rsidR="0017239C" w:rsidRPr="00703083" w:rsidRDefault="0017239C">
            <w:pPr>
              <w:pStyle w:val="tabletext00"/>
              <w:jc w:val="right"/>
              <w:rPr>
                <w:ins w:id="3655" w:author="Author"/>
              </w:rPr>
              <w:pPrChange w:id="3656" w:author="Author">
                <w:pPr>
                  <w:pStyle w:val="tabletext00"/>
                  <w:tabs>
                    <w:tab w:val="decimal" w:pos="736"/>
                  </w:tabs>
                  <w:jc w:val="right"/>
                </w:pPr>
              </w:pPrChange>
            </w:pPr>
            <w:ins w:id="3657" w:author="Author">
              <w:r w:rsidRPr="00703083">
                <w:t>$</w:t>
              </w:r>
            </w:ins>
          </w:p>
        </w:tc>
        <w:tc>
          <w:tcPr>
            <w:tcW w:w="656" w:type="dxa"/>
            <w:tcBorders>
              <w:top w:val="single" w:sz="6" w:space="0" w:color="auto"/>
              <w:left w:val="nil"/>
              <w:bottom w:val="nil"/>
            </w:tcBorders>
          </w:tcPr>
          <w:p w14:paraId="2FA0A88D" w14:textId="77777777" w:rsidR="0017239C" w:rsidRPr="00703083" w:rsidRDefault="0017239C" w:rsidP="004E6DA2">
            <w:pPr>
              <w:pStyle w:val="tabletext00"/>
              <w:jc w:val="right"/>
              <w:rPr>
                <w:ins w:id="3658" w:author="Author"/>
              </w:rPr>
            </w:pPr>
            <w:ins w:id="3659" w:author="Author">
              <w:r w:rsidRPr="00703083">
                <w:t>10,400</w:t>
              </w:r>
            </w:ins>
          </w:p>
        </w:tc>
        <w:tc>
          <w:tcPr>
            <w:tcW w:w="15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16EEE28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rPr>
                <w:ins w:id="3660" w:author="Author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7B35291" w14:textId="77777777" w:rsidR="0017239C" w:rsidRPr="00703083" w:rsidRDefault="0017239C">
            <w:pPr>
              <w:pStyle w:val="tabletext00"/>
              <w:jc w:val="right"/>
              <w:rPr>
                <w:ins w:id="3661" w:author="Author"/>
              </w:rPr>
              <w:pPrChange w:id="3662" w:author="Author">
                <w:pPr>
                  <w:pStyle w:val="tabletext00"/>
                  <w:tabs>
                    <w:tab w:val="decimal" w:pos="500"/>
                  </w:tabs>
                  <w:jc w:val="right"/>
                </w:pPr>
              </w:pPrChange>
            </w:pPr>
            <w:ins w:id="3663" w:author="Author">
              <w:r w:rsidRPr="00703083">
                <w:t>$</w:t>
              </w:r>
            </w:ins>
          </w:p>
        </w:tc>
        <w:tc>
          <w:tcPr>
            <w:tcW w:w="360" w:type="dxa"/>
            <w:tcBorders>
              <w:top w:val="single" w:sz="6" w:space="0" w:color="auto"/>
              <w:bottom w:val="nil"/>
            </w:tcBorders>
          </w:tcPr>
          <w:p w14:paraId="15735CF2" w14:textId="77777777" w:rsidR="0017239C" w:rsidRPr="00703083" w:rsidRDefault="0017239C" w:rsidP="004E6DA2">
            <w:pPr>
              <w:pStyle w:val="tabletext00"/>
              <w:jc w:val="right"/>
              <w:rPr>
                <w:ins w:id="3664" w:author="Author"/>
              </w:rPr>
            </w:pPr>
            <w:ins w:id="3665" w:author="Author">
              <w:r w:rsidRPr="00703083">
                <w:t>12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5C16258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666" w:author="Author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6E686CF" w14:textId="77777777" w:rsidR="0017239C" w:rsidRPr="00703083" w:rsidRDefault="0017239C">
            <w:pPr>
              <w:pStyle w:val="tabletext00"/>
              <w:jc w:val="right"/>
              <w:rPr>
                <w:ins w:id="3667" w:author="Author"/>
              </w:rPr>
              <w:pPrChange w:id="3668" w:author="Author">
                <w:pPr>
                  <w:pStyle w:val="tabletext00"/>
                  <w:tabs>
                    <w:tab w:val="decimal" w:pos="830"/>
                  </w:tabs>
                </w:pPr>
              </w:pPrChange>
            </w:pPr>
            <w:ins w:id="3669" w:author="Author">
              <w:r w:rsidRPr="00703083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  <w:bottom w:val="nil"/>
            </w:tcBorders>
          </w:tcPr>
          <w:p w14:paraId="34CE9FEC" w14:textId="77777777" w:rsidR="0017239C" w:rsidRPr="00703083" w:rsidRDefault="0017239C" w:rsidP="004E6DA2">
            <w:pPr>
              <w:pStyle w:val="tabletext00"/>
              <w:jc w:val="right"/>
              <w:rPr>
                <w:ins w:id="3670" w:author="Author"/>
              </w:rPr>
            </w:pPr>
            <w:ins w:id="3671" w:author="Author">
              <w:r w:rsidRPr="00703083">
                <w:t>8,760</w:t>
              </w:r>
            </w:ins>
          </w:p>
        </w:tc>
        <w:tc>
          <w:tcPr>
            <w:tcW w:w="18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5D9E9B6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672" w:author="Author"/>
              </w:rPr>
            </w:pPr>
          </w:p>
        </w:tc>
        <w:tc>
          <w:tcPr>
            <w:tcW w:w="172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3E7E82C" w14:textId="77777777" w:rsidR="0017239C" w:rsidRPr="00703083" w:rsidRDefault="0017239C" w:rsidP="004E6DA2">
            <w:pPr>
              <w:pStyle w:val="tabletext00"/>
              <w:jc w:val="right"/>
              <w:rPr>
                <w:ins w:id="3673" w:author="Author"/>
              </w:rPr>
            </w:pPr>
            <w:ins w:id="3674" w:author="Author">
              <w:r w:rsidRPr="00703083">
                <w:t>$</w:t>
              </w:r>
            </w:ins>
          </w:p>
        </w:tc>
        <w:tc>
          <w:tcPr>
            <w:tcW w:w="690" w:type="dxa"/>
            <w:tcBorders>
              <w:top w:val="single" w:sz="6" w:space="0" w:color="auto"/>
              <w:bottom w:val="nil"/>
            </w:tcBorders>
          </w:tcPr>
          <w:p w14:paraId="32C2BFF8" w14:textId="77777777" w:rsidR="0017239C" w:rsidRPr="00703083" w:rsidRDefault="0017239C" w:rsidP="004E6DA2">
            <w:pPr>
              <w:pStyle w:val="tabletext00"/>
              <w:jc w:val="right"/>
              <w:rPr>
                <w:ins w:id="3675" w:author="Author"/>
              </w:rPr>
            </w:pPr>
            <w:ins w:id="3676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44B5AB7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677" w:author="Author"/>
              </w:rPr>
            </w:pPr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9E42594" w14:textId="77777777" w:rsidR="0017239C" w:rsidRPr="00703083" w:rsidRDefault="0017239C" w:rsidP="004E6DA2">
            <w:pPr>
              <w:pStyle w:val="tabletext00"/>
              <w:jc w:val="right"/>
              <w:rPr>
                <w:ins w:id="3678" w:author="Author"/>
              </w:rPr>
            </w:pPr>
            <w:ins w:id="3679" w:author="Author">
              <w:r w:rsidRPr="00703083">
                <w:t>$</w:t>
              </w:r>
            </w:ins>
          </w:p>
        </w:tc>
        <w:tc>
          <w:tcPr>
            <w:tcW w:w="606" w:type="dxa"/>
            <w:gridSpan w:val="2"/>
            <w:tcBorders>
              <w:top w:val="single" w:sz="6" w:space="0" w:color="auto"/>
              <w:bottom w:val="nil"/>
            </w:tcBorders>
          </w:tcPr>
          <w:p w14:paraId="1082656D" w14:textId="77777777" w:rsidR="0017239C" w:rsidRPr="00703083" w:rsidRDefault="0017239C" w:rsidP="004E6DA2">
            <w:pPr>
              <w:pStyle w:val="tabletext00"/>
              <w:jc w:val="right"/>
              <w:rPr>
                <w:ins w:id="3680" w:author="Author"/>
              </w:rPr>
            </w:pPr>
            <w:ins w:id="3681" w:author="Author">
              <w:r w:rsidRPr="00703083">
                <w:t>2,000</w:t>
              </w:r>
            </w:ins>
          </w:p>
        </w:tc>
        <w:tc>
          <w:tcPr>
            <w:tcW w:w="2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579C516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682" w:author="Author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B8AC990" w14:textId="77777777" w:rsidR="0017239C" w:rsidRPr="00703083" w:rsidRDefault="0017239C" w:rsidP="004E6DA2">
            <w:pPr>
              <w:pStyle w:val="tabletext00"/>
              <w:jc w:val="right"/>
              <w:rPr>
                <w:ins w:id="3683" w:author="Author"/>
              </w:rPr>
            </w:pPr>
            <w:ins w:id="3684" w:author="Author">
              <w:r w:rsidRPr="00703083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nil"/>
              <w:bottom w:val="nil"/>
            </w:tcBorders>
          </w:tcPr>
          <w:p w14:paraId="76637ACB" w14:textId="77777777" w:rsidR="0017239C" w:rsidRPr="00703083" w:rsidRDefault="0017239C" w:rsidP="004E6DA2">
            <w:pPr>
              <w:pStyle w:val="tabletext00"/>
              <w:jc w:val="right"/>
              <w:rPr>
                <w:ins w:id="3685" w:author="Author"/>
              </w:rPr>
            </w:pPr>
            <w:ins w:id="3686" w:author="Author">
              <w:r w:rsidRPr="00703083">
                <w:t>3.03</w:t>
              </w:r>
            </w:ins>
          </w:p>
        </w:tc>
        <w:tc>
          <w:tcPr>
            <w:tcW w:w="18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16AA3A6" w14:textId="77777777" w:rsidR="0017239C" w:rsidRPr="00703083" w:rsidRDefault="0017239C" w:rsidP="004E6DA2">
            <w:pPr>
              <w:pStyle w:val="tabletext00"/>
              <w:tabs>
                <w:tab w:val="decimal" w:pos="206"/>
              </w:tabs>
              <w:rPr>
                <w:ins w:id="3687" w:author="Author"/>
              </w:rPr>
            </w:pPr>
          </w:p>
        </w:tc>
        <w:tc>
          <w:tcPr>
            <w:tcW w:w="2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314F257" w14:textId="77777777" w:rsidR="0017239C" w:rsidRPr="00703083" w:rsidRDefault="0017239C" w:rsidP="004E6DA2">
            <w:pPr>
              <w:pStyle w:val="tabletext00"/>
              <w:jc w:val="right"/>
              <w:rPr>
                <w:ins w:id="3688" w:author="Author"/>
              </w:rPr>
            </w:pPr>
            <w:ins w:id="3689" w:author="Author">
              <w:r w:rsidRPr="00703083">
                <w:t>$</w:t>
              </w:r>
            </w:ins>
          </w:p>
        </w:tc>
        <w:tc>
          <w:tcPr>
            <w:tcW w:w="588" w:type="dxa"/>
            <w:tcBorders>
              <w:top w:val="single" w:sz="6" w:space="0" w:color="auto"/>
              <w:bottom w:val="nil"/>
            </w:tcBorders>
          </w:tcPr>
          <w:p w14:paraId="65A1E80B" w14:textId="77777777" w:rsidR="0017239C" w:rsidRPr="00703083" w:rsidRDefault="0017239C" w:rsidP="004E6DA2">
            <w:pPr>
              <w:pStyle w:val="tabletext00"/>
              <w:jc w:val="right"/>
              <w:rPr>
                <w:ins w:id="3690" w:author="Author"/>
              </w:rPr>
            </w:pPr>
            <w:ins w:id="3691" w:author="Author">
              <w:r w:rsidRPr="00703083">
                <w:t>1.81</w:t>
              </w:r>
            </w:ins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F4FD22E" w14:textId="77777777" w:rsidR="0017239C" w:rsidRPr="00703083" w:rsidRDefault="0017239C" w:rsidP="004E6DA2">
            <w:pPr>
              <w:pStyle w:val="tabletext00"/>
              <w:rPr>
                <w:ins w:id="3692" w:author="Author"/>
              </w:rPr>
            </w:pPr>
          </w:p>
        </w:tc>
      </w:tr>
      <w:tr w:rsidR="0017239C" w:rsidRPr="00703083" w14:paraId="7319AC1B" w14:textId="77777777" w:rsidTr="004E6DA2">
        <w:trPr>
          <w:cantSplit/>
          <w:trHeight w:val="190"/>
          <w:ins w:id="36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86CE" w14:textId="77777777" w:rsidR="0017239C" w:rsidRPr="00703083" w:rsidRDefault="0017239C" w:rsidP="004E6DA2">
            <w:pPr>
              <w:pStyle w:val="tabletext00"/>
              <w:rPr>
                <w:ins w:id="3694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7B608EC2" w14:textId="77777777" w:rsidR="0017239C" w:rsidRPr="00703083" w:rsidRDefault="0017239C" w:rsidP="004E6DA2">
            <w:pPr>
              <w:pStyle w:val="tabletext00"/>
              <w:jc w:val="right"/>
              <w:rPr>
                <w:ins w:id="3695" w:author="Author"/>
              </w:rPr>
            </w:pPr>
            <w:ins w:id="3696" w:author="Author">
              <w:r w:rsidRPr="00703083">
                <w:t>2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1A77B" w14:textId="77777777" w:rsidR="0017239C" w:rsidRPr="00703083" w:rsidRDefault="0017239C" w:rsidP="004E6DA2">
            <w:pPr>
              <w:pStyle w:val="tabletext00"/>
              <w:jc w:val="center"/>
              <w:rPr>
                <w:ins w:id="3697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2EF07" w14:textId="77777777" w:rsidR="0017239C" w:rsidRPr="00703083" w:rsidRDefault="0017239C" w:rsidP="004E6DA2">
            <w:pPr>
              <w:pStyle w:val="tabletext00"/>
              <w:jc w:val="center"/>
              <w:rPr>
                <w:ins w:id="3698" w:author="Author"/>
              </w:rPr>
            </w:pPr>
            <w:ins w:id="3699" w:author="Author">
              <w:r w:rsidRPr="00703083">
                <w:t>03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CE8B51D" w14:textId="77777777" w:rsidR="0017239C" w:rsidRPr="00703083" w:rsidRDefault="0017239C" w:rsidP="004E6DA2">
            <w:pPr>
              <w:pStyle w:val="tabletext00"/>
              <w:jc w:val="right"/>
              <w:rPr>
                <w:ins w:id="3700" w:author="Author"/>
              </w:rPr>
            </w:pPr>
            <w:ins w:id="3701" w:author="Author">
              <w:r w:rsidRPr="00703083">
                <w:t>125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8DDA5" w14:textId="77777777" w:rsidR="0017239C" w:rsidRPr="00703083" w:rsidRDefault="0017239C" w:rsidP="004E6DA2">
            <w:pPr>
              <w:pStyle w:val="tabletext00"/>
              <w:jc w:val="center"/>
              <w:rPr>
                <w:ins w:id="3702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5DBE10C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jc w:val="right"/>
              <w:rPr>
                <w:ins w:id="3703" w:author="Author"/>
              </w:rPr>
            </w:pPr>
            <w:ins w:id="3704" w:author="Author">
              <w:r w:rsidRPr="00703083">
                <w:t>13,000</w:t>
              </w:r>
            </w:ins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8EF6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rPr>
                <w:ins w:id="3705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05A21BF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jc w:val="right"/>
              <w:rPr>
                <w:ins w:id="3706" w:author="Author"/>
              </w:rPr>
            </w:pPr>
            <w:ins w:id="3707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86EE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708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3BE63E6" w14:textId="77777777" w:rsidR="0017239C" w:rsidRPr="00703083" w:rsidRDefault="0017239C" w:rsidP="004E6DA2">
            <w:pPr>
              <w:pStyle w:val="tabletext00"/>
              <w:jc w:val="right"/>
              <w:rPr>
                <w:ins w:id="3709" w:author="Author"/>
              </w:rPr>
            </w:pPr>
            <w:ins w:id="3710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701A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711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3D897E5" w14:textId="77777777" w:rsidR="0017239C" w:rsidRPr="00703083" w:rsidRDefault="0017239C" w:rsidP="004E6DA2">
            <w:pPr>
              <w:pStyle w:val="tabletext00"/>
              <w:jc w:val="right"/>
              <w:rPr>
                <w:ins w:id="3712" w:author="Author"/>
              </w:rPr>
            </w:pPr>
            <w:ins w:id="3713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80F19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714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6" w:space="0" w:color="auto"/>
              <w:bottom w:val="nil"/>
            </w:tcBorders>
          </w:tcPr>
          <w:p w14:paraId="627802EE" w14:textId="77777777" w:rsidR="0017239C" w:rsidRPr="00703083" w:rsidRDefault="0017239C" w:rsidP="004E6DA2">
            <w:pPr>
              <w:pStyle w:val="tabletext00"/>
              <w:jc w:val="right"/>
              <w:rPr>
                <w:ins w:id="3715" w:author="Author"/>
              </w:rPr>
            </w:pPr>
            <w:ins w:id="3716" w:author="Author">
              <w:r w:rsidRPr="00703083">
                <w:t>2,000</w:t>
              </w:r>
            </w:ins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3DED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717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F5824B" w14:textId="77777777" w:rsidR="0017239C" w:rsidRPr="00703083" w:rsidRDefault="0017239C" w:rsidP="004E6DA2">
            <w:pPr>
              <w:pStyle w:val="tabletext00"/>
              <w:jc w:val="right"/>
              <w:rPr>
                <w:ins w:id="3718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63943EE0" w14:textId="77777777" w:rsidR="0017239C" w:rsidRPr="00703083" w:rsidRDefault="0017239C" w:rsidP="004E6DA2">
            <w:pPr>
              <w:pStyle w:val="tabletext00"/>
              <w:jc w:val="right"/>
              <w:rPr>
                <w:ins w:id="3719" w:author="Author"/>
              </w:rPr>
            </w:pPr>
            <w:ins w:id="3720" w:author="Author">
              <w:r w:rsidRPr="00703083">
                <w:t>6.04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0A17" w14:textId="77777777" w:rsidR="0017239C" w:rsidRPr="00703083" w:rsidRDefault="0017239C" w:rsidP="004E6DA2">
            <w:pPr>
              <w:pStyle w:val="tabletext00"/>
              <w:tabs>
                <w:tab w:val="decimal" w:pos="206"/>
              </w:tabs>
              <w:rPr>
                <w:ins w:id="3721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6" w:space="0" w:color="auto"/>
              <w:bottom w:val="nil"/>
            </w:tcBorders>
          </w:tcPr>
          <w:p w14:paraId="45B8F1B7" w14:textId="77777777" w:rsidR="0017239C" w:rsidRPr="00703083" w:rsidRDefault="0017239C" w:rsidP="004E6DA2">
            <w:pPr>
              <w:pStyle w:val="tabletext00"/>
              <w:jc w:val="right"/>
              <w:rPr>
                <w:ins w:id="3722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631DDFC1" w14:textId="77777777" w:rsidR="0017239C" w:rsidRPr="00703083" w:rsidRDefault="0017239C" w:rsidP="004E6DA2">
            <w:pPr>
              <w:pStyle w:val="tabletext00"/>
              <w:jc w:val="right"/>
              <w:rPr>
                <w:ins w:id="3723" w:author="Author"/>
              </w:rPr>
            </w:pPr>
            <w:ins w:id="3724" w:author="Author">
              <w:r w:rsidRPr="00703083">
                <w:t>3.63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DECFF" w14:textId="77777777" w:rsidR="0017239C" w:rsidRPr="00703083" w:rsidRDefault="0017239C" w:rsidP="004E6DA2">
            <w:pPr>
              <w:pStyle w:val="tabletext00"/>
              <w:rPr>
                <w:ins w:id="3725" w:author="Author"/>
              </w:rPr>
            </w:pPr>
          </w:p>
        </w:tc>
      </w:tr>
      <w:tr w:rsidR="0017239C" w:rsidRPr="00703083" w14:paraId="2F34659C" w14:textId="77777777" w:rsidTr="004E6DA2">
        <w:trPr>
          <w:cantSplit/>
          <w:trHeight w:val="190"/>
          <w:ins w:id="37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C6DDD" w14:textId="77777777" w:rsidR="0017239C" w:rsidRPr="00703083" w:rsidRDefault="0017239C" w:rsidP="004E6DA2">
            <w:pPr>
              <w:pStyle w:val="tabletext00"/>
              <w:rPr>
                <w:ins w:id="3727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1B3F7A0D" w14:textId="77777777" w:rsidR="0017239C" w:rsidRPr="00703083" w:rsidRDefault="0017239C" w:rsidP="004E6DA2">
            <w:pPr>
              <w:pStyle w:val="tabletext00"/>
              <w:jc w:val="right"/>
              <w:rPr>
                <w:ins w:id="3728" w:author="Author"/>
              </w:rPr>
            </w:pPr>
            <w:ins w:id="3729" w:author="Author">
              <w:r w:rsidRPr="00703083">
                <w:t>3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9F220" w14:textId="77777777" w:rsidR="0017239C" w:rsidRPr="00703083" w:rsidRDefault="0017239C" w:rsidP="004E6DA2">
            <w:pPr>
              <w:pStyle w:val="tabletext00"/>
              <w:jc w:val="center"/>
              <w:rPr>
                <w:ins w:id="3730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AB8AC" w14:textId="77777777" w:rsidR="0017239C" w:rsidRPr="00703083" w:rsidRDefault="0017239C" w:rsidP="004E6DA2">
            <w:pPr>
              <w:pStyle w:val="tabletext00"/>
              <w:jc w:val="center"/>
              <w:rPr>
                <w:ins w:id="3731" w:author="Author"/>
              </w:rPr>
            </w:pPr>
            <w:ins w:id="3732" w:author="Author">
              <w:r w:rsidRPr="00703083">
                <w:t>04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D5B92D9" w14:textId="77777777" w:rsidR="0017239C" w:rsidRPr="00703083" w:rsidRDefault="0017239C" w:rsidP="004E6DA2">
            <w:pPr>
              <w:pStyle w:val="tabletext00"/>
              <w:jc w:val="right"/>
              <w:rPr>
                <w:ins w:id="3733" w:author="Author"/>
              </w:rPr>
            </w:pPr>
            <w:ins w:id="3734" w:author="Author">
              <w:r w:rsidRPr="00703083">
                <w:t>175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D6C0B" w14:textId="77777777" w:rsidR="0017239C" w:rsidRPr="00703083" w:rsidRDefault="0017239C" w:rsidP="004E6DA2">
            <w:pPr>
              <w:pStyle w:val="tabletext00"/>
              <w:jc w:val="center"/>
              <w:rPr>
                <w:ins w:id="3735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CC6BA56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jc w:val="right"/>
              <w:rPr>
                <w:ins w:id="3736" w:author="Author"/>
              </w:rPr>
            </w:pPr>
            <w:ins w:id="3737" w:author="Author">
              <w:r w:rsidRPr="00703083">
                <w:t>18,200</w:t>
              </w:r>
            </w:ins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5500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rPr>
                <w:ins w:id="3738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BB4C016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jc w:val="right"/>
              <w:rPr>
                <w:ins w:id="3739" w:author="Author"/>
              </w:rPr>
            </w:pPr>
            <w:ins w:id="3740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D2BB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741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555EF07" w14:textId="77777777" w:rsidR="0017239C" w:rsidRPr="00703083" w:rsidRDefault="0017239C" w:rsidP="004E6DA2">
            <w:pPr>
              <w:pStyle w:val="tabletext00"/>
              <w:jc w:val="right"/>
              <w:rPr>
                <w:ins w:id="3742" w:author="Author"/>
              </w:rPr>
            </w:pPr>
            <w:ins w:id="3743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FC7FF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744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4684B71" w14:textId="77777777" w:rsidR="0017239C" w:rsidRPr="00703083" w:rsidRDefault="0017239C" w:rsidP="004E6DA2">
            <w:pPr>
              <w:pStyle w:val="tabletext00"/>
              <w:jc w:val="right"/>
              <w:rPr>
                <w:ins w:id="3745" w:author="Author"/>
              </w:rPr>
            </w:pPr>
            <w:ins w:id="3746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304AC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747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6" w:space="0" w:color="auto"/>
              <w:bottom w:val="nil"/>
            </w:tcBorders>
          </w:tcPr>
          <w:p w14:paraId="7A76ED0F" w14:textId="77777777" w:rsidR="0017239C" w:rsidRPr="00703083" w:rsidRDefault="0017239C" w:rsidP="004E6DA2">
            <w:pPr>
              <w:pStyle w:val="tabletext00"/>
              <w:jc w:val="right"/>
              <w:rPr>
                <w:ins w:id="3748" w:author="Author"/>
              </w:rPr>
            </w:pPr>
            <w:ins w:id="3749" w:author="Author">
              <w:r w:rsidRPr="00703083">
                <w:t>2,000</w:t>
              </w:r>
            </w:ins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4997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750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210A7B" w14:textId="77777777" w:rsidR="0017239C" w:rsidRPr="00703083" w:rsidRDefault="0017239C" w:rsidP="004E6DA2">
            <w:pPr>
              <w:pStyle w:val="tabletext00"/>
              <w:jc w:val="right"/>
              <w:rPr>
                <w:ins w:id="3751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269C0EB7" w14:textId="77777777" w:rsidR="0017239C" w:rsidRPr="00703083" w:rsidRDefault="0017239C" w:rsidP="004E6DA2">
            <w:pPr>
              <w:pStyle w:val="tabletext00"/>
              <w:jc w:val="right"/>
              <w:rPr>
                <w:ins w:id="3752" w:author="Author"/>
              </w:rPr>
            </w:pPr>
            <w:ins w:id="3753" w:author="Author">
              <w:r w:rsidRPr="00703083">
                <w:t>7.26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4A09" w14:textId="77777777" w:rsidR="0017239C" w:rsidRPr="00703083" w:rsidRDefault="0017239C" w:rsidP="004E6DA2">
            <w:pPr>
              <w:pStyle w:val="tabletext00"/>
              <w:tabs>
                <w:tab w:val="decimal" w:pos="206"/>
              </w:tabs>
              <w:rPr>
                <w:ins w:id="3754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6" w:space="0" w:color="auto"/>
              <w:bottom w:val="nil"/>
            </w:tcBorders>
          </w:tcPr>
          <w:p w14:paraId="693E2704" w14:textId="77777777" w:rsidR="0017239C" w:rsidRPr="00703083" w:rsidRDefault="0017239C" w:rsidP="004E6DA2">
            <w:pPr>
              <w:pStyle w:val="tabletext00"/>
              <w:jc w:val="right"/>
              <w:rPr>
                <w:ins w:id="3755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106BA5F0" w14:textId="77777777" w:rsidR="0017239C" w:rsidRPr="00703083" w:rsidRDefault="0017239C" w:rsidP="004E6DA2">
            <w:pPr>
              <w:pStyle w:val="tabletext00"/>
              <w:jc w:val="right"/>
              <w:rPr>
                <w:ins w:id="3756" w:author="Author"/>
              </w:rPr>
            </w:pPr>
            <w:ins w:id="3757" w:author="Author">
              <w:r w:rsidRPr="00703083">
                <w:t>4.23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9A7BB" w14:textId="77777777" w:rsidR="0017239C" w:rsidRPr="00703083" w:rsidRDefault="0017239C" w:rsidP="004E6DA2">
            <w:pPr>
              <w:pStyle w:val="tabletext00"/>
              <w:rPr>
                <w:ins w:id="3758" w:author="Author"/>
              </w:rPr>
            </w:pPr>
          </w:p>
        </w:tc>
      </w:tr>
      <w:tr w:rsidR="0017239C" w:rsidRPr="00703083" w14:paraId="62731CE3" w14:textId="77777777" w:rsidTr="004E6DA2">
        <w:trPr>
          <w:cantSplit/>
          <w:trHeight w:val="190"/>
          <w:ins w:id="37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ADFC0" w14:textId="77777777" w:rsidR="0017239C" w:rsidRPr="00703083" w:rsidRDefault="0017239C" w:rsidP="004E6DA2">
            <w:pPr>
              <w:pStyle w:val="tabletext00"/>
              <w:rPr>
                <w:ins w:id="3760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6FD68690" w14:textId="77777777" w:rsidR="0017239C" w:rsidRPr="00703083" w:rsidRDefault="0017239C" w:rsidP="004E6DA2">
            <w:pPr>
              <w:pStyle w:val="tabletext00"/>
              <w:jc w:val="right"/>
              <w:rPr>
                <w:ins w:id="3761" w:author="Author"/>
              </w:rPr>
            </w:pPr>
            <w:ins w:id="3762" w:author="Author">
              <w:r w:rsidRPr="00703083">
                <w:t>4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53CE6" w14:textId="77777777" w:rsidR="0017239C" w:rsidRPr="00703083" w:rsidRDefault="0017239C" w:rsidP="004E6DA2">
            <w:pPr>
              <w:pStyle w:val="tabletext00"/>
              <w:jc w:val="center"/>
              <w:rPr>
                <w:ins w:id="3763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DFD53" w14:textId="77777777" w:rsidR="0017239C" w:rsidRPr="00703083" w:rsidRDefault="0017239C" w:rsidP="004E6DA2">
            <w:pPr>
              <w:pStyle w:val="tabletext00"/>
              <w:jc w:val="center"/>
              <w:rPr>
                <w:ins w:id="3764" w:author="Author"/>
              </w:rPr>
            </w:pPr>
            <w:ins w:id="3765" w:author="Author">
              <w:r w:rsidRPr="00703083">
                <w:t>05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95C34B6" w14:textId="77777777" w:rsidR="0017239C" w:rsidRPr="00703083" w:rsidRDefault="0017239C" w:rsidP="004E6DA2">
            <w:pPr>
              <w:pStyle w:val="tabletext00"/>
              <w:jc w:val="right"/>
              <w:rPr>
                <w:ins w:id="3766" w:author="Author"/>
              </w:rPr>
            </w:pPr>
            <w:ins w:id="3767" w:author="Author">
              <w:r w:rsidRPr="00703083">
                <w:t>250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28F8" w14:textId="77777777" w:rsidR="0017239C" w:rsidRPr="00703083" w:rsidRDefault="0017239C" w:rsidP="004E6DA2">
            <w:pPr>
              <w:pStyle w:val="tabletext00"/>
              <w:jc w:val="center"/>
              <w:rPr>
                <w:ins w:id="3768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AB39FDE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jc w:val="right"/>
              <w:rPr>
                <w:ins w:id="3769" w:author="Author"/>
              </w:rPr>
            </w:pPr>
            <w:ins w:id="3770" w:author="Author">
              <w:r w:rsidRPr="00703083">
                <w:t>26,000</w:t>
              </w:r>
            </w:ins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8BF18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rPr>
                <w:ins w:id="3771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297E572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jc w:val="right"/>
              <w:rPr>
                <w:ins w:id="3772" w:author="Author"/>
              </w:rPr>
            </w:pPr>
            <w:ins w:id="3773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0548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774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AB95DD8" w14:textId="77777777" w:rsidR="0017239C" w:rsidRPr="00703083" w:rsidRDefault="0017239C" w:rsidP="004E6DA2">
            <w:pPr>
              <w:pStyle w:val="tabletext00"/>
              <w:jc w:val="right"/>
              <w:rPr>
                <w:ins w:id="3775" w:author="Author"/>
              </w:rPr>
            </w:pPr>
            <w:ins w:id="3776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0B45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777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A87542C" w14:textId="77777777" w:rsidR="0017239C" w:rsidRPr="00703083" w:rsidRDefault="0017239C" w:rsidP="004E6DA2">
            <w:pPr>
              <w:pStyle w:val="tabletext00"/>
              <w:jc w:val="right"/>
              <w:rPr>
                <w:ins w:id="3778" w:author="Author"/>
              </w:rPr>
            </w:pPr>
            <w:ins w:id="3779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EA5B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780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6" w:space="0" w:color="auto"/>
              <w:bottom w:val="nil"/>
            </w:tcBorders>
          </w:tcPr>
          <w:p w14:paraId="5B8FA51C" w14:textId="77777777" w:rsidR="0017239C" w:rsidRPr="00703083" w:rsidRDefault="0017239C" w:rsidP="004E6DA2">
            <w:pPr>
              <w:pStyle w:val="tabletext00"/>
              <w:jc w:val="right"/>
              <w:rPr>
                <w:ins w:id="3781" w:author="Author"/>
              </w:rPr>
            </w:pPr>
            <w:ins w:id="3782" w:author="Author">
              <w:r w:rsidRPr="00703083">
                <w:t>2,000</w:t>
              </w:r>
            </w:ins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0D59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783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12D193" w14:textId="77777777" w:rsidR="0017239C" w:rsidRPr="00703083" w:rsidRDefault="0017239C" w:rsidP="004E6DA2">
            <w:pPr>
              <w:pStyle w:val="tabletext00"/>
              <w:jc w:val="right"/>
              <w:rPr>
                <w:ins w:id="3784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1AFE9765" w14:textId="77777777" w:rsidR="0017239C" w:rsidRPr="00703083" w:rsidRDefault="0017239C" w:rsidP="004E6DA2">
            <w:pPr>
              <w:pStyle w:val="tabletext00"/>
              <w:jc w:val="right"/>
              <w:rPr>
                <w:ins w:id="3785" w:author="Author"/>
              </w:rPr>
            </w:pPr>
            <w:ins w:id="3786" w:author="Author">
              <w:r w:rsidRPr="00703083">
                <w:t>9.07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D0DD" w14:textId="77777777" w:rsidR="0017239C" w:rsidRPr="00703083" w:rsidRDefault="0017239C" w:rsidP="004E6DA2">
            <w:pPr>
              <w:pStyle w:val="tabletext00"/>
              <w:tabs>
                <w:tab w:val="decimal" w:pos="206"/>
              </w:tabs>
              <w:rPr>
                <w:ins w:id="3787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6" w:space="0" w:color="auto"/>
              <w:bottom w:val="nil"/>
            </w:tcBorders>
          </w:tcPr>
          <w:p w14:paraId="6B137996" w14:textId="77777777" w:rsidR="0017239C" w:rsidRPr="00703083" w:rsidRDefault="0017239C" w:rsidP="004E6DA2">
            <w:pPr>
              <w:pStyle w:val="tabletext00"/>
              <w:jc w:val="right"/>
              <w:rPr>
                <w:ins w:id="3788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652C5E62" w14:textId="77777777" w:rsidR="0017239C" w:rsidRPr="00703083" w:rsidRDefault="0017239C" w:rsidP="004E6DA2">
            <w:pPr>
              <w:pStyle w:val="tabletext00"/>
              <w:jc w:val="right"/>
              <w:rPr>
                <w:ins w:id="3789" w:author="Author"/>
              </w:rPr>
            </w:pPr>
            <w:ins w:id="3790" w:author="Author">
              <w:r w:rsidRPr="00703083">
                <w:t>5.44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CF35" w14:textId="77777777" w:rsidR="0017239C" w:rsidRPr="00703083" w:rsidRDefault="0017239C" w:rsidP="004E6DA2">
            <w:pPr>
              <w:pStyle w:val="tabletext00"/>
              <w:rPr>
                <w:ins w:id="3791" w:author="Author"/>
              </w:rPr>
            </w:pPr>
          </w:p>
        </w:tc>
      </w:tr>
      <w:tr w:rsidR="0017239C" w:rsidRPr="00703083" w14:paraId="794CC4FC" w14:textId="77777777" w:rsidTr="004E6DA2">
        <w:trPr>
          <w:cantSplit/>
          <w:trHeight w:val="190"/>
          <w:ins w:id="37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1B62" w14:textId="77777777" w:rsidR="0017239C" w:rsidRPr="00703083" w:rsidRDefault="0017239C" w:rsidP="004E6DA2">
            <w:pPr>
              <w:pStyle w:val="tabletext00"/>
              <w:rPr>
                <w:ins w:id="3793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1EAF8686" w14:textId="77777777" w:rsidR="0017239C" w:rsidRPr="00703083" w:rsidRDefault="0017239C" w:rsidP="004E6DA2">
            <w:pPr>
              <w:pStyle w:val="tabletext00"/>
              <w:jc w:val="right"/>
              <w:rPr>
                <w:ins w:id="3794" w:author="Author"/>
              </w:rPr>
            </w:pPr>
            <w:ins w:id="3795" w:author="Author">
              <w:r w:rsidRPr="00703083">
                <w:t>5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88956" w14:textId="77777777" w:rsidR="0017239C" w:rsidRPr="00703083" w:rsidRDefault="0017239C" w:rsidP="004E6DA2">
            <w:pPr>
              <w:pStyle w:val="tabletext00"/>
              <w:jc w:val="center"/>
              <w:rPr>
                <w:ins w:id="3796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8D18" w14:textId="77777777" w:rsidR="0017239C" w:rsidRPr="00703083" w:rsidRDefault="0017239C" w:rsidP="004E6DA2">
            <w:pPr>
              <w:pStyle w:val="tabletext00"/>
              <w:jc w:val="center"/>
              <w:rPr>
                <w:ins w:id="3797" w:author="Author"/>
              </w:rPr>
            </w:pPr>
            <w:ins w:id="3798" w:author="Author">
              <w:r w:rsidRPr="00703083">
                <w:t>06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6B6BE4A" w14:textId="77777777" w:rsidR="0017239C" w:rsidRPr="00703083" w:rsidRDefault="0017239C" w:rsidP="004E6DA2">
            <w:pPr>
              <w:pStyle w:val="tabletext00"/>
              <w:jc w:val="right"/>
              <w:rPr>
                <w:ins w:id="3799" w:author="Author"/>
              </w:rPr>
            </w:pPr>
            <w:ins w:id="3800" w:author="Author">
              <w:r w:rsidRPr="00703083">
                <w:t>400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FE5E" w14:textId="77777777" w:rsidR="0017239C" w:rsidRPr="00703083" w:rsidRDefault="0017239C" w:rsidP="004E6DA2">
            <w:pPr>
              <w:pStyle w:val="tabletext00"/>
              <w:jc w:val="center"/>
              <w:rPr>
                <w:ins w:id="3801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3611BB0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jc w:val="right"/>
              <w:rPr>
                <w:ins w:id="3802" w:author="Author"/>
              </w:rPr>
            </w:pPr>
            <w:ins w:id="3803" w:author="Author">
              <w:r w:rsidRPr="00703083">
                <w:t>41,600</w:t>
              </w:r>
            </w:ins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09FA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rPr>
                <w:ins w:id="3804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83B89E6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jc w:val="right"/>
              <w:rPr>
                <w:ins w:id="3805" w:author="Author"/>
              </w:rPr>
            </w:pPr>
            <w:ins w:id="3806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5FA5F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807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F02E2BC" w14:textId="77777777" w:rsidR="0017239C" w:rsidRPr="00703083" w:rsidRDefault="0017239C" w:rsidP="004E6DA2">
            <w:pPr>
              <w:pStyle w:val="tabletext00"/>
              <w:jc w:val="right"/>
              <w:rPr>
                <w:ins w:id="3808" w:author="Author"/>
              </w:rPr>
            </w:pPr>
            <w:ins w:id="3809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0012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810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32C67BD" w14:textId="77777777" w:rsidR="0017239C" w:rsidRPr="00703083" w:rsidRDefault="0017239C" w:rsidP="004E6DA2">
            <w:pPr>
              <w:pStyle w:val="tabletext00"/>
              <w:jc w:val="right"/>
              <w:rPr>
                <w:ins w:id="3811" w:author="Author"/>
              </w:rPr>
            </w:pPr>
            <w:ins w:id="3812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49626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813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6" w:space="0" w:color="auto"/>
              <w:bottom w:val="nil"/>
            </w:tcBorders>
          </w:tcPr>
          <w:p w14:paraId="64511D7F" w14:textId="77777777" w:rsidR="0017239C" w:rsidRPr="00703083" w:rsidRDefault="0017239C" w:rsidP="004E6DA2">
            <w:pPr>
              <w:pStyle w:val="tabletext00"/>
              <w:jc w:val="right"/>
              <w:rPr>
                <w:ins w:id="3814" w:author="Author"/>
              </w:rPr>
            </w:pPr>
            <w:ins w:id="3815" w:author="Author">
              <w:r w:rsidRPr="00703083">
                <w:t>2,000</w:t>
              </w:r>
            </w:ins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8E58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816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928D72" w14:textId="77777777" w:rsidR="0017239C" w:rsidRPr="00703083" w:rsidRDefault="0017239C" w:rsidP="004E6DA2">
            <w:pPr>
              <w:pStyle w:val="tabletext00"/>
              <w:jc w:val="right"/>
              <w:rPr>
                <w:ins w:id="3817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3449598F" w14:textId="77777777" w:rsidR="0017239C" w:rsidRPr="00703083" w:rsidRDefault="0017239C" w:rsidP="004E6DA2">
            <w:pPr>
              <w:pStyle w:val="tabletext00"/>
              <w:jc w:val="right"/>
              <w:rPr>
                <w:ins w:id="3818" w:author="Author"/>
              </w:rPr>
            </w:pPr>
            <w:ins w:id="3819" w:author="Author">
              <w:r w:rsidRPr="00703083">
                <w:t>15.71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8243" w14:textId="77777777" w:rsidR="0017239C" w:rsidRPr="00703083" w:rsidRDefault="0017239C" w:rsidP="004E6DA2">
            <w:pPr>
              <w:pStyle w:val="tabletext00"/>
              <w:tabs>
                <w:tab w:val="decimal" w:pos="206"/>
              </w:tabs>
              <w:rPr>
                <w:ins w:id="3820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6" w:space="0" w:color="auto"/>
              <w:bottom w:val="nil"/>
            </w:tcBorders>
          </w:tcPr>
          <w:p w14:paraId="247B30D7" w14:textId="77777777" w:rsidR="0017239C" w:rsidRPr="00703083" w:rsidRDefault="0017239C" w:rsidP="004E6DA2">
            <w:pPr>
              <w:pStyle w:val="tabletext00"/>
              <w:jc w:val="right"/>
              <w:rPr>
                <w:ins w:id="3821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250D5C2F" w14:textId="77777777" w:rsidR="0017239C" w:rsidRPr="00703083" w:rsidRDefault="0017239C" w:rsidP="004E6DA2">
            <w:pPr>
              <w:pStyle w:val="tabletext00"/>
              <w:jc w:val="right"/>
              <w:rPr>
                <w:ins w:id="3822" w:author="Author"/>
              </w:rPr>
            </w:pPr>
            <w:ins w:id="3823" w:author="Author">
              <w:r w:rsidRPr="00703083">
                <w:t>9.07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33C5" w14:textId="77777777" w:rsidR="0017239C" w:rsidRPr="00703083" w:rsidRDefault="0017239C" w:rsidP="004E6DA2">
            <w:pPr>
              <w:pStyle w:val="tabletext00"/>
              <w:rPr>
                <w:ins w:id="3824" w:author="Author"/>
              </w:rPr>
            </w:pPr>
          </w:p>
        </w:tc>
      </w:tr>
      <w:tr w:rsidR="0017239C" w:rsidRPr="00703083" w14:paraId="69571CC9" w14:textId="77777777" w:rsidTr="004E6DA2">
        <w:trPr>
          <w:cantSplit/>
          <w:trHeight w:val="190"/>
          <w:ins w:id="38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DEF23" w14:textId="77777777" w:rsidR="0017239C" w:rsidRPr="00703083" w:rsidRDefault="0017239C" w:rsidP="004E6DA2">
            <w:pPr>
              <w:pStyle w:val="tabletext00"/>
              <w:rPr>
                <w:ins w:id="3826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2A3BC14C" w14:textId="77777777" w:rsidR="0017239C" w:rsidRPr="00703083" w:rsidRDefault="0017239C" w:rsidP="004E6DA2">
            <w:pPr>
              <w:pStyle w:val="tabletext00"/>
              <w:jc w:val="right"/>
              <w:rPr>
                <w:ins w:id="3827" w:author="Author"/>
              </w:rPr>
            </w:pPr>
            <w:ins w:id="3828" w:author="Author">
              <w:r w:rsidRPr="00703083">
                <w:t>6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34132" w14:textId="77777777" w:rsidR="0017239C" w:rsidRPr="00703083" w:rsidRDefault="0017239C" w:rsidP="004E6DA2">
            <w:pPr>
              <w:pStyle w:val="tabletext00"/>
              <w:jc w:val="center"/>
              <w:rPr>
                <w:ins w:id="3829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0B08" w14:textId="77777777" w:rsidR="0017239C" w:rsidRPr="00703083" w:rsidRDefault="0017239C" w:rsidP="004E6DA2">
            <w:pPr>
              <w:pStyle w:val="tabletext00"/>
              <w:jc w:val="center"/>
              <w:rPr>
                <w:ins w:id="3830" w:author="Author"/>
              </w:rPr>
            </w:pPr>
            <w:ins w:id="3831" w:author="Author">
              <w:r w:rsidRPr="00703083">
                <w:t>10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3491304" w14:textId="77777777" w:rsidR="0017239C" w:rsidRPr="00703083" w:rsidRDefault="0017239C" w:rsidP="004E6DA2">
            <w:pPr>
              <w:pStyle w:val="tabletext00"/>
              <w:jc w:val="right"/>
              <w:rPr>
                <w:ins w:id="3832" w:author="Author"/>
              </w:rPr>
            </w:pPr>
            <w:ins w:id="3833" w:author="Author">
              <w:r w:rsidRPr="00703083">
                <w:t>500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B4384" w14:textId="77777777" w:rsidR="0017239C" w:rsidRPr="00703083" w:rsidRDefault="0017239C" w:rsidP="004E6DA2">
            <w:pPr>
              <w:pStyle w:val="tabletext00"/>
              <w:jc w:val="center"/>
              <w:rPr>
                <w:ins w:id="3834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F09E83D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jc w:val="right"/>
              <w:rPr>
                <w:ins w:id="3835" w:author="Author"/>
              </w:rPr>
            </w:pPr>
            <w:ins w:id="3836" w:author="Author">
              <w:r w:rsidRPr="00703083">
                <w:t>52,000</w:t>
              </w:r>
            </w:ins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2900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rPr>
                <w:ins w:id="3837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874D1B8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jc w:val="right"/>
              <w:rPr>
                <w:ins w:id="3838" w:author="Author"/>
              </w:rPr>
            </w:pPr>
            <w:ins w:id="3839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E6F30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840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D1C5B48" w14:textId="77777777" w:rsidR="0017239C" w:rsidRPr="00703083" w:rsidRDefault="0017239C" w:rsidP="004E6DA2">
            <w:pPr>
              <w:pStyle w:val="tabletext00"/>
              <w:jc w:val="right"/>
              <w:rPr>
                <w:ins w:id="3841" w:author="Author"/>
              </w:rPr>
            </w:pPr>
            <w:ins w:id="3842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A0A4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843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1AD71FE" w14:textId="77777777" w:rsidR="0017239C" w:rsidRPr="00703083" w:rsidRDefault="0017239C" w:rsidP="004E6DA2">
            <w:pPr>
              <w:pStyle w:val="tabletext00"/>
              <w:jc w:val="right"/>
              <w:rPr>
                <w:ins w:id="3844" w:author="Author"/>
              </w:rPr>
            </w:pPr>
            <w:ins w:id="3845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02E1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846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6" w:space="0" w:color="auto"/>
              <w:bottom w:val="nil"/>
            </w:tcBorders>
          </w:tcPr>
          <w:p w14:paraId="79AA30E6" w14:textId="77777777" w:rsidR="0017239C" w:rsidRPr="00703083" w:rsidRDefault="0017239C" w:rsidP="004E6DA2">
            <w:pPr>
              <w:pStyle w:val="tabletext00"/>
              <w:jc w:val="right"/>
              <w:rPr>
                <w:ins w:id="3847" w:author="Author"/>
              </w:rPr>
            </w:pPr>
            <w:ins w:id="3848" w:author="Author">
              <w:r w:rsidRPr="00703083">
                <w:t>2,000</w:t>
              </w:r>
            </w:ins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2EC7B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849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D6E728" w14:textId="77777777" w:rsidR="0017239C" w:rsidRPr="00703083" w:rsidRDefault="0017239C" w:rsidP="004E6DA2">
            <w:pPr>
              <w:pStyle w:val="tabletext00"/>
              <w:jc w:val="right"/>
              <w:rPr>
                <w:ins w:id="3850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666E8D0C" w14:textId="77777777" w:rsidR="0017239C" w:rsidRPr="00703083" w:rsidRDefault="0017239C" w:rsidP="004E6DA2">
            <w:pPr>
              <w:pStyle w:val="tabletext00"/>
              <w:jc w:val="right"/>
              <w:rPr>
                <w:ins w:id="3851" w:author="Author"/>
              </w:rPr>
            </w:pPr>
            <w:ins w:id="3852" w:author="Author">
              <w:r w:rsidRPr="00703083">
                <w:t>22.96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5E2F2" w14:textId="77777777" w:rsidR="0017239C" w:rsidRPr="00703083" w:rsidRDefault="0017239C" w:rsidP="004E6DA2">
            <w:pPr>
              <w:pStyle w:val="tabletext00"/>
              <w:tabs>
                <w:tab w:val="decimal" w:pos="206"/>
              </w:tabs>
              <w:rPr>
                <w:ins w:id="3853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6" w:space="0" w:color="auto"/>
              <w:bottom w:val="nil"/>
            </w:tcBorders>
          </w:tcPr>
          <w:p w14:paraId="5A8032BB" w14:textId="77777777" w:rsidR="0017239C" w:rsidRPr="00703083" w:rsidRDefault="0017239C" w:rsidP="004E6DA2">
            <w:pPr>
              <w:pStyle w:val="tabletext00"/>
              <w:jc w:val="right"/>
              <w:rPr>
                <w:ins w:id="3854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03272174" w14:textId="77777777" w:rsidR="0017239C" w:rsidRPr="00703083" w:rsidRDefault="0017239C" w:rsidP="004E6DA2">
            <w:pPr>
              <w:pStyle w:val="tabletext00"/>
              <w:jc w:val="right"/>
              <w:rPr>
                <w:ins w:id="3855" w:author="Author"/>
              </w:rPr>
            </w:pPr>
            <w:ins w:id="3856" w:author="Author">
              <w:r w:rsidRPr="00703083">
                <w:t>13.30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19BD" w14:textId="77777777" w:rsidR="0017239C" w:rsidRPr="00703083" w:rsidRDefault="0017239C" w:rsidP="004E6DA2">
            <w:pPr>
              <w:pStyle w:val="tabletext00"/>
              <w:rPr>
                <w:ins w:id="3857" w:author="Author"/>
              </w:rPr>
            </w:pPr>
          </w:p>
        </w:tc>
      </w:tr>
      <w:tr w:rsidR="0017239C" w:rsidRPr="00703083" w14:paraId="7C560AD9" w14:textId="77777777" w:rsidTr="004E6DA2">
        <w:trPr>
          <w:cantSplit/>
          <w:trHeight w:val="190"/>
          <w:ins w:id="38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8338B" w14:textId="77777777" w:rsidR="0017239C" w:rsidRPr="00703083" w:rsidRDefault="0017239C" w:rsidP="004E6DA2">
            <w:pPr>
              <w:pStyle w:val="tabletext00"/>
              <w:rPr>
                <w:ins w:id="3859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45DE443F" w14:textId="77777777" w:rsidR="0017239C" w:rsidRPr="00703083" w:rsidRDefault="0017239C" w:rsidP="004E6DA2">
            <w:pPr>
              <w:pStyle w:val="tabletext00"/>
              <w:jc w:val="right"/>
              <w:rPr>
                <w:ins w:id="3860" w:author="Author"/>
              </w:rPr>
            </w:pPr>
            <w:ins w:id="3861" w:author="Author">
              <w:r w:rsidRPr="00703083">
                <w:t>7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FC2D" w14:textId="77777777" w:rsidR="0017239C" w:rsidRPr="00703083" w:rsidRDefault="0017239C" w:rsidP="004E6DA2">
            <w:pPr>
              <w:pStyle w:val="tabletext00"/>
              <w:jc w:val="center"/>
              <w:rPr>
                <w:ins w:id="3862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0933BA3" w14:textId="77777777" w:rsidR="0017239C" w:rsidRPr="00703083" w:rsidRDefault="0017239C" w:rsidP="004E6DA2">
            <w:pPr>
              <w:pStyle w:val="tabletext00"/>
              <w:jc w:val="center"/>
              <w:rPr>
                <w:ins w:id="3863" w:author="Author"/>
              </w:rPr>
            </w:pPr>
            <w:ins w:id="3864" w:author="Author">
              <w:r w:rsidRPr="00703083">
                <w:t>11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B63CEA1" w14:textId="77777777" w:rsidR="0017239C" w:rsidRPr="00703083" w:rsidRDefault="0017239C" w:rsidP="004E6DA2">
            <w:pPr>
              <w:pStyle w:val="tabletext00"/>
              <w:jc w:val="right"/>
              <w:rPr>
                <w:ins w:id="3865" w:author="Author"/>
              </w:rPr>
            </w:pPr>
            <w:ins w:id="3866" w:author="Author">
              <w:r w:rsidRPr="00703083">
                <w:t>600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DE6B" w14:textId="77777777" w:rsidR="0017239C" w:rsidRPr="00703083" w:rsidRDefault="0017239C" w:rsidP="004E6DA2">
            <w:pPr>
              <w:pStyle w:val="tabletext00"/>
              <w:jc w:val="center"/>
              <w:rPr>
                <w:ins w:id="3867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9335FE0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jc w:val="right"/>
              <w:rPr>
                <w:ins w:id="3868" w:author="Author"/>
              </w:rPr>
            </w:pPr>
            <w:ins w:id="3869" w:author="Author">
              <w:r w:rsidRPr="00703083">
                <w:t>62,400</w:t>
              </w:r>
            </w:ins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1E645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rPr>
                <w:ins w:id="3870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51BD35C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jc w:val="right"/>
              <w:rPr>
                <w:ins w:id="3871" w:author="Author"/>
              </w:rPr>
            </w:pPr>
            <w:ins w:id="3872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858A6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873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4BDA541" w14:textId="77777777" w:rsidR="0017239C" w:rsidRPr="00703083" w:rsidRDefault="0017239C" w:rsidP="004E6DA2">
            <w:pPr>
              <w:pStyle w:val="tabletext00"/>
              <w:jc w:val="right"/>
              <w:rPr>
                <w:ins w:id="3874" w:author="Author"/>
              </w:rPr>
            </w:pPr>
            <w:ins w:id="3875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99D5C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876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69697BA" w14:textId="77777777" w:rsidR="0017239C" w:rsidRPr="00703083" w:rsidRDefault="0017239C" w:rsidP="004E6DA2">
            <w:pPr>
              <w:pStyle w:val="tabletext00"/>
              <w:jc w:val="right"/>
              <w:rPr>
                <w:ins w:id="3877" w:author="Author"/>
              </w:rPr>
            </w:pPr>
            <w:ins w:id="3878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7BB73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879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6" w:space="0" w:color="auto"/>
              <w:bottom w:val="nil"/>
            </w:tcBorders>
          </w:tcPr>
          <w:p w14:paraId="7CEEEE6F" w14:textId="77777777" w:rsidR="0017239C" w:rsidRPr="00703083" w:rsidRDefault="0017239C" w:rsidP="004E6DA2">
            <w:pPr>
              <w:pStyle w:val="tabletext00"/>
              <w:jc w:val="right"/>
              <w:rPr>
                <w:ins w:id="3880" w:author="Author"/>
              </w:rPr>
            </w:pPr>
            <w:ins w:id="3881" w:author="Author">
              <w:r w:rsidRPr="00703083">
                <w:t>2,000</w:t>
              </w:r>
            </w:ins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E1959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882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A5F6371" w14:textId="77777777" w:rsidR="0017239C" w:rsidRPr="00703083" w:rsidRDefault="0017239C" w:rsidP="004E6DA2">
            <w:pPr>
              <w:pStyle w:val="tabletext00"/>
              <w:jc w:val="right"/>
              <w:rPr>
                <w:ins w:id="3883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6876C67B" w14:textId="77777777" w:rsidR="0017239C" w:rsidRPr="00703083" w:rsidRDefault="0017239C" w:rsidP="004E6DA2">
            <w:pPr>
              <w:pStyle w:val="tabletext00"/>
              <w:jc w:val="right"/>
              <w:rPr>
                <w:ins w:id="3884" w:author="Author"/>
              </w:rPr>
            </w:pPr>
            <w:ins w:id="3885" w:author="Author">
              <w:r w:rsidRPr="00703083">
                <w:t>27.80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541F" w14:textId="77777777" w:rsidR="0017239C" w:rsidRPr="00703083" w:rsidRDefault="0017239C" w:rsidP="004E6DA2">
            <w:pPr>
              <w:pStyle w:val="tabletext00"/>
              <w:tabs>
                <w:tab w:val="decimal" w:pos="206"/>
              </w:tabs>
              <w:rPr>
                <w:ins w:id="3886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6" w:space="0" w:color="auto"/>
              <w:bottom w:val="nil"/>
            </w:tcBorders>
          </w:tcPr>
          <w:p w14:paraId="0E0CF145" w14:textId="77777777" w:rsidR="0017239C" w:rsidRPr="00703083" w:rsidRDefault="0017239C" w:rsidP="004E6DA2">
            <w:pPr>
              <w:pStyle w:val="tabletext00"/>
              <w:jc w:val="right"/>
              <w:rPr>
                <w:ins w:id="3887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2190ACE6" w14:textId="77777777" w:rsidR="0017239C" w:rsidRPr="00703083" w:rsidRDefault="0017239C" w:rsidP="004E6DA2">
            <w:pPr>
              <w:pStyle w:val="tabletext00"/>
              <w:jc w:val="right"/>
              <w:rPr>
                <w:ins w:id="3888" w:author="Author"/>
              </w:rPr>
            </w:pPr>
            <w:ins w:id="3889" w:author="Author">
              <w:r w:rsidRPr="00703083">
                <w:t>15.71</w:t>
              </w:r>
            </w:ins>
          </w:p>
        </w:tc>
        <w:tc>
          <w:tcPr>
            <w:tcW w:w="180" w:type="dxa"/>
            <w:tcBorders>
              <w:top w:val="nil"/>
              <w:left w:val="nil"/>
              <w:right w:val="single" w:sz="6" w:space="0" w:color="auto"/>
            </w:tcBorders>
          </w:tcPr>
          <w:p w14:paraId="4645BC4F" w14:textId="77777777" w:rsidR="0017239C" w:rsidRPr="00703083" w:rsidRDefault="0017239C" w:rsidP="004E6DA2">
            <w:pPr>
              <w:pStyle w:val="tabletext00"/>
              <w:rPr>
                <w:ins w:id="3890" w:author="Author"/>
              </w:rPr>
            </w:pPr>
          </w:p>
        </w:tc>
      </w:tr>
      <w:tr w:rsidR="0017239C" w:rsidRPr="00703083" w14:paraId="30002234" w14:textId="77777777" w:rsidTr="004E6DA2">
        <w:trPr>
          <w:cantSplit/>
          <w:trHeight w:val="190"/>
          <w:ins w:id="38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B131B" w14:textId="77777777" w:rsidR="0017239C" w:rsidRPr="00703083" w:rsidRDefault="0017239C" w:rsidP="004E6DA2">
            <w:pPr>
              <w:pStyle w:val="tabletext00"/>
              <w:rPr>
                <w:ins w:id="3892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</w:tcBorders>
          </w:tcPr>
          <w:p w14:paraId="5448B86B" w14:textId="77777777" w:rsidR="0017239C" w:rsidRPr="00703083" w:rsidRDefault="0017239C" w:rsidP="004E6DA2">
            <w:pPr>
              <w:pStyle w:val="tabletext00"/>
              <w:jc w:val="right"/>
              <w:rPr>
                <w:ins w:id="3893" w:author="Author"/>
              </w:rPr>
            </w:pPr>
            <w:ins w:id="3894" w:author="Author">
              <w:r w:rsidRPr="00703083">
                <w:t>8</w:t>
              </w:r>
            </w:ins>
          </w:p>
        </w:tc>
        <w:tc>
          <w:tcPr>
            <w:tcW w:w="368" w:type="dxa"/>
            <w:tcBorders>
              <w:top w:val="nil"/>
              <w:left w:val="nil"/>
              <w:right w:val="single" w:sz="6" w:space="0" w:color="auto"/>
            </w:tcBorders>
          </w:tcPr>
          <w:p w14:paraId="04D7B0E6" w14:textId="77777777" w:rsidR="0017239C" w:rsidRPr="00703083" w:rsidRDefault="0017239C" w:rsidP="004E6DA2">
            <w:pPr>
              <w:pStyle w:val="tabletext00"/>
              <w:jc w:val="center"/>
              <w:rPr>
                <w:ins w:id="3895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1AA1ABB" w14:textId="77777777" w:rsidR="0017239C" w:rsidRPr="00703083" w:rsidRDefault="0017239C" w:rsidP="004E6DA2">
            <w:pPr>
              <w:pStyle w:val="tabletext00"/>
              <w:jc w:val="center"/>
              <w:rPr>
                <w:ins w:id="3896" w:author="Author"/>
              </w:rPr>
            </w:pPr>
            <w:ins w:id="3897" w:author="Author">
              <w:r w:rsidRPr="00703083">
                <w:t>12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</w:tcBorders>
          </w:tcPr>
          <w:p w14:paraId="55D05418" w14:textId="77777777" w:rsidR="0017239C" w:rsidRPr="00703083" w:rsidRDefault="0017239C" w:rsidP="004E6DA2">
            <w:pPr>
              <w:pStyle w:val="tabletext00"/>
              <w:jc w:val="right"/>
              <w:rPr>
                <w:ins w:id="3898" w:author="Author"/>
              </w:rPr>
            </w:pPr>
            <w:ins w:id="3899" w:author="Author">
              <w:r w:rsidRPr="00703083">
                <w:t>700</w:t>
              </w:r>
            </w:ins>
          </w:p>
        </w:tc>
        <w:tc>
          <w:tcPr>
            <w:tcW w:w="314" w:type="dxa"/>
            <w:tcBorders>
              <w:top w:val="nil"/>
              <w:left w:val="nil"/>
              <w:right w:val="single" w:sz="6" w:space="0" w:color="auto"/>
            </w:tcBorders>
          </w:tcPr>
          <w:p w14:paraId="34370698" w14:textId="77777777" w:rsidR="0017239C" w:rsidRPr="00703083" w:rsidRDefault="0017239C" w:rsidP="004E6DA2">
            <w:pPr>
              <w:pStyle w:val="tabletext00"/>
              <w:jc w:val="center"/>
              <w:rPr>
                <w:ins w:id="3900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6" w:space="0" w:color="auto"/>
            </w:tcBorders>
          </w:tcPr>
          <w:p w14:paraId="3E04C1F2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jc w:val="right"/>
              <w:rPr>
                <w:ins w:id="3901" w:author="Author"/>
              </w:rPr>
            </w:pPr>
            <w:ins w:id="3902" w:author="Author">
              <w:r w:rsidRPr="00703083">
                <w:t>72,800</w:t>
              </w:r>
            </w:ins>
          </w:p>
        </w:tc>
        <w:tc>
          <w:tcPr>
            <w:tcW w:w="152" w:type="dxa"/>
            <w:tcBorders>
              <w:top w:val="nil"/>
              <w:left w:val="nil"/>
              <w:right w:val="single" w:sz="6" w:space="0" w:color="auto"/>
            </w:tcBorders>
          </w:tcPr>
          <w:p w14:paraId="57913AC1" w14:textId="77777777" w:rsidR="0017239C" w:rsidRPr="00703083" w:rsidRDefault="0017239C" w:rsidP="004E6DA2">
            <w:pPr>
              <w:pStyle w:val="tabletext00"/>
              <w:tabs>
                <w:tab w:val="decimal" w:pos="736"/>
              </w:tabs>
              <w:rPr>
                <w:ins w:id="3903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</w:tcBorders>
          </w:tcPr>
          <w:p w14:paraId="7987CFC8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jc w:val="right"/>
              <w:rPr>
                <w:ins w:id="3904" w:author="Author"/>
              </w:rPr>
            </w:pPr>
            <w:ins w:id="3905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right w:val="single" w:sz="6" w:space="0" w:color="auto"/>
            </w:tcBorders>
          </w:tcPr>
          <w:p w14:paraId="6A3B2B68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906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</w:tcBorders>
          </w:tcPr>
          <w:p w14:paraId="7AFD2971" w14:textId="77777777" w:rsidR="0017239C" w:rsidRPr="00703083" w:rsidRDefault="0017239C" w:rsidP="004E6DA2">
            <w:pPr>
              <w:pStyle w:val="tabletext00"/>
              <w:jc w:val="right"/>
              <w:rPr>
                <w:ins w:id="3907" w:author="Author"/>
              </w:rPr>
            </w:pPr>
            <w:ins w:id="3908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right w:val="single" w:sz="6" w:space="0" w:color="auto"/>
            </w:tcBorders>
          </w:tcPr>
          <w:p w14:paraId="5D2BCD22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909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</w:tcBorders>
          </w:tcPr>
          <w:p w14:paraId="74697F91" w14:textId="77777777" w:rsidR="0017239C" w:rsidRPr="00703083" w:rsidRDefault="0017239C" w:rsidP="004E6DA2">
            <w:pPr>
              <w:pStyle w:val="tabletext00"/>
              <w:jc w:val="right"/>
              <w:rPr>
                <w:ins w:id="3910" w:author="Author"/>
              </w:rPr>
            </w:pPr>
            <w:ins w:id="3911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right w:val="single" w:sz="6" w:space="0" w:color="auto"/>
            </w:tcBorders>
          </w:tcPr>
          <w:p w14:paraId="0E4FE54D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912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6" w:space="0" w:color="auto"/>
            </w:tcBorders>
          </w:tcPr>
          <w:p w14:paraId="2A1C65C2" w14:textId="77777777" w:rsidR="0017239C" w:rsidRPr="00703083" w:rsidRDefault="0017239C" w:rsidP="004E6DA2">
            <w:pPr>
              <w:pStyle w:val="tabletext00"/>
              <w:jc w:val="right"/>
              <w:rPr>
                <w:ins w:id="3913" w:author="Author"/>
              </w:rPr>
            </w:pPr>
            <w:ins w:id="3914" w:author="Author">
              <w:r w:rsidRPr="00703083">
                <w:t>2,000</w:t>
              </w:r>
            </w:ins>
          </w:p>
        </w:tc>
        <w:tc>
          <w:tcPr>
            <w:tcW w:w="204" w:type="dxa"/>
            <w:tcBorders>
              <w:top w:val="nil"/>
              <w:left w:val="nil"/>
              <w:right w:val="single" w:sz="6" w:space="0" w:color="auto"/>
            </w:tcBorders>
          </w:tcPr>
          <w:p w14:paraId="1E789274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915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6" w:space="0" w:color="auto"/>
              <w:right w:val="nil"/>
            </w:tcBorders>
          </w:tcPr>
          <w:p w14:paraId="129730DA" w14:textId="77777777" w:rsidR="0017239C" w:rsidRPr="00703083" w:rsidRDefault="0017239C" w:rsidP="004E6DA2">
            <w:pPr>
              <w:pStyle w:val="tabletext00"/>
              <w:jc w:val="right"/>
              <w:rPr>
                <w:ins w:id="3916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</w:tcBorders>
          </w:tcPr>
          <w:p w14:paraId="4D39E453" w14:textId="77777777" w:rsidR="0017239C" w:rsidRPr="00703083" w:rsidRDefault="0017239C" w:rsidP="004E6DA2">
            <w:pPr>
              <w:pStyle w:val="tabletext00"/>
              <w:jc w:val="right"/>
              <w:rPr>
                <w:ins w:id="3917" w:author="Author"/>
              </w:rPr>
            </w:pPr>
            <w:ins w:id="3918" w:author="Author">
              <w:r w:rsidRPr="00703083">
                <w:t>33.24</w:t>
              </w:r>
            </w:ins>
          </w:p>
        </w:tc>
        <w:tc>
          <w:tcPr>
            <w:tcW w:w="182" w:type="dxa"/>
            <w:tcBorders>
              <w:top w:val="nil"/>
              <w:left w:val="nil"/>
              <w:right w:val="single" w:sz="6" w:space="0" w:color="auto"/>
            </w:tcBorders>
          </w:tcPr>
          <w:p w14:paraId="40F928C8" w14:textId="77777777" w:rsidR="0017239C" w:rsidRPr="00703083" w:rsidRDefault="0017239C" w:rsidP="004E6DA2">
            <w:pPr>
              <w:pStyle w:val="tabletext00"/>
              <w:tabs>
                <w:tab w:val="decimal" w:pos="206"/>
              </w:tabs>
              <w:rPr>
                <w:ins w:id="3919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6" w:space="0" w:color="auto"/>
            </w:tcBorders>
          </w:tcPr>
          <w:p w14:paraId="319E5853" w14:textId="77777777" w:rsidR="0017239C" w:rsidRPr="00703083" w:rsidRDefault="0017239C" w:rsidP="004E6DA2">
            <w:pPr>
              <w:pStyle w:val="tabletext00"/>
              <w:jc w:val="right"/>
              <w:rPr>
                <w:ins w:id="3920" w:author="Author"/>
              </w:rPr>
            </w:pPr>
          </w:p>
        </w:tc>
        <w:tc>
          <w:tcPr>
            <w:tcW w:w="588" w:type="dxa"/>
            <w:tcBorders>
              <w:top w:val="nil"/>
            </w:tcBorders>
          </w:tcPr>
          <w:p w14:paraId="22AF2F90" w14:textId="77777777" w:rsidR="0017239C" w:rsidRPr="00703083" w:rsidRDefault="0017239C" w:rsidP="004E6DA2">
            <w:pPr>
              <w:pStyle w:val="tabletext00"/>
              <w:jc w:val="right"/>
              <w:rPr>
                <w:ins w:id="3921" w:author="Author"/>
              </w:rPr>
            </w:pPr>
            <w:ins w:id="3922" w:author="Author">
              <w:r w:rsidRPr="00703083">
                <w:t>19.34</w:t>
              </w:r>
            </w:ins>
          </w:p>
        </w:tc>
        <w:tc>
          <w:tcPr>
            <w:tcW w:w="180" w:type="dxa"/>
            <w:tcBorders>
              <w:top w:val="nil"/>
              <w:left w:val="nil"/>
              <w:right w:val="single" w:sz="6" w:space="0" w:color="auto"/>
            </w:tcBorders>
          </w:tcPr>
          <w:p w14:paraId="35C05EC3" w14:textId="77777777" w:rsidR="0017239C" w:rsidRPr="00703083" w:rsidRDefault="0017239C" w:rsidP="004E6DA2">
            <w:pPr>
              <w:pStyle w:val="tabletext00"/>
              <w:rPr>
                <w:ins w:id="3923" w:author="Author"/>
              </w:rPr>
            </w:pPr>
          </w:p>
        </w:tc>
      </w:tr>
      <w:tr w:rsidR="0017239C" w:rsidRPr="00703083" w14:paraId="2846B478" w14:textId="77777777" w:rsidTr="004E6DA2">
        <w:trPr>
          <w:cantSplit/>
          <w:trHeight w:val="190"/>
          <w:ins w:id="39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E3AF" w14:textId="77777777" w:rsidR="0017239C" w:rsidRPr="00703083" w:rsidRDefault="0017239C" w:rsidP="004E6DA2">
            <w:pPr>
              <w:pStyle w:val="tabletext00"/>
              <w:jc w:val="right"/>
              <w:rPr>
                <w:ins w:id="3925" w:author="Author"/>
              </w:rPr>
            </w:pPr>
          </w:p>
        </w:tc>
        <w:tc>
          <w:tcPr>
            <w:tcW w:w="640" w:type="dxa"/>
            <w:tcBorders>
              <w:left w:val="single" w:sz="6" w:space="0" w:color="auto"/>
              <w:bottom w:val="nil"/>
            </w:tcBorders>
          </w:tcPr>
          <w:p w14:paraId="25276C4B" w14:textId="77777777" w:rsidR="0017239C" w:rsidRPr="00703083" w:rsidRDefault="0017239C" w:rsidP="004E6DA2">
            <w:pPr>
              <w:pStyle w:val="tabletext00"/>
              <w:jc w:val="right"/>
              <w:rPr>
                <w:ins w:id="3926" w:author="Author"/>
              </w:rPr>
            </w:pPr>
            <w:ins w:id="3927" w:author="Author">
              <w:r w:rsidRPr="00703083">
                <w:t>9</w:t>
              </w:r>
            </w:ins>
          </w:p>
        </w:tc>
        <w:tc>
          <w:tcPr>
            <w:tcW w:w="368" w:type="dxa"/>
            <w:tcBorders>
              <w:left w:val="nil"/>
              <w:bottom w:val="nil"/>
              <w:right w:val="single" w:sz="6" w:space="0" w:color="auto"/>
            </w:tcBorders>
          </w:tcPr>
          <w:p w14:paraId="74724A2A" w14:textId="77777777" w:rsidR="0017239C" w:rsidRPr="00703083" w:rsidRDefault="0017239C" w:rsidP="004E6DA2">
            <w:pPr>
              <w:pStyle w:val="tabletext00"/>
              <w:rPr>
                <w:ins w:id="3928" w:author="Author"/>
              </w:rPr>
            </w:pPr>
          </w:p>
        </w:tc>
        <w:tc>
          <w:tcPr>
            <w:tcW w:w="1008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F94340D" w14:textId="77777777" w:rsidR="0017239C" w:rsidRPr="00703083" w:rsidRDefault="0017239C" w:rsidP="004E6DA2">
            <w:pPr>
              <w:pStyle w:val="tabletext00"/>
              <w:jc w:val="center"/>
              <w:rPr>
                <w:ins w:id="3929" w:author="Author"/>
              </w:rPr>
            </w:pPr>
            <w:ins w:id="3930" w:author="Author">
              <w:r w:rsidRPr="00703083">
                <w:t>13</w:t>
              </w:r>
            </w:ins>
          </w:p>
        </w:tc>
        <w:tc>
          <w:tcPr>
            <w:tcW w:w="694" w:type="dxa"/>
            <w:gridSpan w:val="2"/>
            <w:tcBorders>
              <w:left w:val="single" w:sz="6" w:space="0" w:color="auto"/>
              <w:bottom w:val="nil"/>
            </w:tcBorders>
          </w:tcPr>
          <w:p w14:paraId="539DCE3B" w14:textId="77777777" w:rsidR="0017239C" w:rsidRPr="00703083" w:rsidRDefault="0017239C" w:rsidP="004E6DA2">
            <w:pPr>
              <w:pStyle w:val="tabletext00"/>
              <w:jc w:val="right"/>
              <w:rPr>
                <w:ins w:id="3931" w:author="Author"/>
              </w:rPr>
            </w:pPr>
            <w:ins w:id="3932" w:author="Author">
              <w:r w:rsidRPr="00703083">
                <w:t>100</w:t>
              </w:r>
            </w:ins>
          </w:p>
        </w:tc>
        <w:tc>
          <w:tcPr>
            <w:tcW w:w="314" w:type="dxa"/>
            <w:tcBorders>
              <w:left w:val="nil"/>
              <w:bottom w:val="nil"/>
              <w:right w:val="single" w:sz="6" w:space="0" w:color="auto"/>
            </w:tcBorders>
          </w:tcPr>
          <w:p w14:paraId="67FDA2C5" w14:textId="77777777" w:rsidR="0017239C" w:rsidRPr="00703083" w:rsidRDefault="0017239C" w:rsidP="004E6DA2">
            <w:pPr>
              <w:pStyle w:val="tabletext00"/>
              <w:tabs>
                <w:tab w:val="decimal" w:pos="544"/>
              </w:tabs>
              <w:rPr>
                <w:ins w:id="3933" w:author="Author"/>
              </w:rPr>
            </w:pPr>
          </w:p>
        </w:tc>
        <w:tc>
          <w:tcPr>
            <w:tcW w:w="1008" w:type="dxa"/>
            <w:gridSpan w:val="3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85A4AA5" w14:textId="77777777" w:rsidR="0017239C" w:rsidRPr="00703083" w:rsidRDefault="0017239C" w:rsidP="004E6DA2">
            <w:pPr>
              <w:pStyle w:val="tabletext00"/>
              <w:jc w:val="center"/>
              <w:rPr>
                <w:ins w:id="3934" w:author="Author"/>
              </w:rPr>
            </w:pPr>
            <w:ins w:id="3935" w:author="Author">
              <w:r w:rsidRPr="00703083">
                <w:t>Unlimited</w:t>
              </w:r>
            </w:ins>
          </w:p>
        </w:tc>
        <w:tc>
          <w:tcPr>
            <w:tcW w:w="658" w:type="dxa"/>
            <w:gridSpan w:val="2"/>
            <w:tcBorders>
              <w:left w:val="single" w:sz="6" w:space="0" w:color="auto"/>
              <w:bottom w:val="nil"/>
            </w:tcBorders>
          </w:tcPr>
          <w:p w14:paraId="0AEE3EB6" w14:textId="77777777" w:rsidR="0017239C" w:rsidRPr="00703083" w:rsidRDefault="0017239C" w:rsidP="004E6DA2">
            <w:pPr>
              <w:pStyle w:val="tabletext00"/>
              <w:jc w:val="right"/>
              <w:rPr>
                <w:ins w:id="3936" w:author="Author"/>
              </w:rPr>
            </w:pPr>
            <w:ins w:id="3937" w:author="Author">
              <w:r w:rsidRPr="00703083">
                <w:t>12</w:t>
              </w:r>
            </w:ins>
          </w:p>
        </w:tc>
        <w:tc>
          <w:tcPr>
            <w:tcW w:w="360" w:type="dxa"/>
            <w:tcBorders>
              <w:left w:val="nil"/>
              <w:bottom w:val="nil"/>
              <w:right w:val="single" w:sz="6" w:space="0" w:color="auto"/>
            </w:tcBorders>
          </w:tcPr>
          <w:p w14:paraId="70E88A61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938" w:author="Author"/>
              </w:rPr>
            </w:pPr>
          </w:p>
        </w:tc>
        <w:tc>
          <w:tcPr>
            <w:tcW w:w="810" w:type="dxa"/>
            <w:gridSpan w:val="2"/>
            <w:tcBorders>
              <w:left w:val="single" w:sz="6" w:space="0" w:color="auto"/>
              <w:bottom w:val="nil"/>
            </w:tcBorders>
          </w:tcPr>
          <w:p w14:paraId="2411A945" w14:textId="77777777" w:rsidR="0017239C" w:rsidRPr="00703083" w:rsidRDefault="0017239C" w:rsidP="004E6DA2">
            <w:pPr>
              <w:pStyle w:val="tabletext00"/>
              <w:jc w:val="right"/>
              <w:rPr>
                <w:ins w:id="3939" w:author="Author"/>
              </w:rPr>
            </w:pPr>
            <w:ins w:id="3940" w:author="Author">
              <w:r w:rsidRPr="00703083">
                <w:t>8,760</w:t>
              </w:r>
            </w:ins>
          </w:p>
        </w:tc>
        <w:tc>
          <w:tcPr>
            <w:tcW w:w="188" w:type="dxa"/>
            <w:tcBorders>
              <w:left w:val="nil"/>
              <w:bottom w:val="nil"/>
              <w:right w:val="single" w:sz="6" w:space="0" w:color="auto"/>
            </w:tcBorders>
          </w:tcPr>
          <w:p w14:paraId="5497839F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941" w:author="Author"/>
              </w:rPr>
            </w:pPr>
          </w:p>
        </w:tc>
        <w:tc>
          <w:tcPr>
            <w:tcW w:w="862" w:type="dxa"/>
            <w:gridSpan w:val="2"/>
            <w:tcBorders>
              <w:left w:val="single" w:sz="6" w:space="0" w:color="auto"/>
              <w:bottom w:val="nil"/>
            </w:tcBorders>
          </w:tcPr>
          <w:p w14:paraId="53A15682" w14:textId="77777777" w:rsidR="0017239C" w:rsidRPr="00703083" w:rsidRDefault="0017239C" w:rsidP="004E6DA2">
            <w:pPr>
              <w:pStyle w:val="tabletext00"/>
              <w:jc w:val="right"/>
              <w:rPr>
                <w:ins w:id="3942" w:author="Author"/>
              </w:rPr>
            </w:pPr>
            <w:ins w:id="3943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left w:val="nil"/>
              <w:bottom w:val="nil"/>
              <w:right w:val="single" w:sz="6" w:space="0" w:color="auto"/>
            </w:tcBorders>
          </w:tcPr>
          <w:p w14:paraId="6F809AB5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944" w:author="Author"/>
              </w:rPr>
            </w:pPr>
          </w:p>
        </w:tc>
        <w:tc>
          <w:tcPr>
            <w:tcW w:w="870" w:type="dxa"/>
            <w:gridSpan w:val="2"/>
            <w:tcBorders>
              <w:left w:val="single" w:sz="6" w:space="0" w:color="auto"/>
              <w:bottom w:val="nil"/>
            </w:tcBorders>
          </w:tcPr>
          <w:p w14:paraId="33BBF7A8" w14:textId="77777777" w:rsidR="0017239C" w:rsidRPr="00703083" w:rsidRDefault="0017239C" w:rsidP="004E6DA2">
            <w:pPr>
              <w:pStyle w:val="tabletext00"/>
              <w:jc w:val="right"/>
              <w:rPr>
                <w:ins w:id="3945" w:author="Author"/>
              </w:rPr>
            </w:pPr>
            <w:ins w:id="3946" w:author="Author">
              <w:r w:rsidRPr="00703083">
                <w:t>2,000</w:t>
              </w:r>
            </w:ins>
          </w:p>
        </w:tc>
        <w:tc>
          <w:tcPr>
            <w:tcW w:w="210" w:type="dxa"/>
            <w:gridSpan w:val="2"/>
            <w:tcBorders>
              <w:left w:val="nil"/>
              <w:bottom w:val="nil"/>
              <w:right w:val="single" w:sz="6" w:space="0" w:color="auto"/>
            </w:tcBorders>
          </w:tcPr>
          <w:p w14:paraId="4D18C312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947" w:author="Author"/>
              </w:rPr>
            </w:pPr>
          </w:p>
        </w:tc>
        <w:tc>
          <w:tcPr>
            <w:tcW w:w="180" w:type="dxa"/>
            <w:tcBorders>
              <w:left w:val="single" w:sz="6" w:space="0" w:color="auto"/>
              <w:bottom w:val="nil"/>
            </w:tcBorders>
          </w:tcPr>
          <w:p w14:paraId="4A00579D" w14:textId="77777777" w:rsidR="0017239C" w:rsidRPr="00703083" w:rsidRDefault="0017239C" w:rsidP="004E6DA2">
            <w:pPr>
              <w:pStyle w:val="tabletext00"/>
              <w:jc w:val="right"/>
              <w:rPr>
                <w:ins w:id="3948" w:author="Author"/>
              </w:rPr>
            </w:pPr>
          </w:p>
        </w:tc>
        <w:tc>
          <w:tcPr>
            <w:tcW w:w="630" w:type="dxa"/>
            <w:tcBorders>
              <w:bottom w:val="nil"/>
            </w:tcBorders>
          </w:tcPr>
          <w:p w14:paraId="0A2E0638" w14:textId="77777777" w:rsidR="0017239C" w:rsidRPr="00703083" w:rsidRDefault="0017239C" w:rsidP="004E6DA2">
            <w:pPr>
              <w:pStyle w:val="tabletext00"/>
              <w:jc w:val="right"/>
              <w:rPr>
                <w:ins w:id="3949" w:author="Author"/>
              </w:rPr>
            </w:pPr>
            <w:ins w:id="3950" w:author="Author">
              <w:r w:rsidRPr="00703083">
                <w:t>9.07</w:t>
              </w:r>
            </w:ins>
          </w:p>
        </w:tc>
        <w:tc>
          <w:tcPr>
            <w:tcW w:w="182" w:type="dxa"/>
            <w:tcBorders>
              <w:left w:val="nil"/>
              <w:bottom w:val="nil"/>
              <w:right w:val="single" w:sz="6" w:space="0" w:color="auto"/>
            </w:tcBorders>
          </w:tcPr>
          <w:p w14:paraId="22B14034" w14:textId="77777777" w:rsidR="0017239C" w:rsidRPr="00703083" w:rsidRDefault="0017239C" w:rsidP="004E6DA2">
            <w:pPr>
              <w:pStyle w:val="tabletext00"/>
              <w:tabs>
                <w:tab w:val="decimal" w:pos="206"/>
              </w:tabs>
              <w:rPr>
                <w:ins w:id="3951" w:author="Author"/>
              </w:rPr>
            </w:pPr>
          </w:p>
        </w:tc>
        <w:tc>
          <w:tcPr>
            <w:tcW w:w="220" w:type="dxa"/>
            <w:tcBorders>
              <w:left w:val="single" w:sz="6" w:space="0" w:color="auto"/>
              <w:bottom w:val="nil"/>
              <w:right w:val="nil"/>
            </w:tcBorders>
          </w:tcPr>
          <w:p w14:paraId="04F8C4AA" w14:textId="77777777" w:rsidR="0017239C" w:rsidRPr="00703083" w:rsidRDefault="0017239C" w:rsidP="004E6DA2">
            <w:pPr>
              <w:pStyle w:val="tabletext00"/>
              <w:jc w:val="right"/>
              <w:rPr>
                <w:ins w:id="3952" w:author="Author"/>
              </w:rPr>
            </w:pPr>
          </w:p>
        </w:tc>
        <w:tc>
          <w:tcPr>
            <w:tcW w:w="588" w:type="dxa"/>
            <w:tcBorders>
              <w:left w:val="nil"/>
              <w:bottom w:val="nil"/>
            </w:tcBorders>
          </w:tcPr>
          <w:p w14:paraId="569D62F5" w14:textId="77777777" w:rsidR="0017239C" w:rsidRPr="00703083" w:rsidRDefault="0017239C" w:rsidP="004E6DA2">
            <w:pPr>
              <w:pStyle w:val="tabletext00"/>
              <w:jc w:val="right"/>
              <w:rPr>
                <w:ins w:id="3953" w:author="Author"/>
              </w:rPr>
            </w:pPr>
            <w:ins w:id="3954" w:author="Author">
              <w:r w:rsidRPr="00703083">
                <w:t>5.44</w:t>
              </w:r>
            </w:ins>
          </w:p>
        </w:tc>
        <w:tc>
          <w:tcPr>
            <w:tcW w:w="180" w:type="dxa"/>
            <w:tcBorders>
              <w:left w:val="nil"/>
              <w:bottom w:val="nil"/>
              <w:right w:val="single" w:sz="6" w:space="0" w:color="auto"/>
            </w:tcBorders>
          </w:tcPr>
          <w:p w14:paraId="6EEA297E" w14:textId="77777777" w:rsidR="0017239C" w:rsidRPr="00703083" w:rsidRDefault="0017239C" w:rsidP="004E6DA2">
            <w:pPr>
              <w:pStyle w:val="tabletext00"/>
              <w:rPr>
                <w:ins w:id="3955" w:author="Author"/>
              </w:rPr>
            </w:pPr>
          </w:p>
        </w:tc>
      </w:tr>
      <w:tr w:rsidR="0017239C" w:rsidRPr="00703083" w14:paraId="5E4B79C7" w14:textId="77777777" w:rsidTr="004E6DA2">
        <w:trPr>
          <w:cantSplit/>
          <w:trHeight w:val="190"/>
          <w:ins w:id="39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63670" w14:textId="77777777" w:rsidR="0017239C" w:rsidRPr="00703083" w:rsidRDefault="0017239C" w:rsidP="004E6DA2">
            <w:pPr>
              <w:pStyle w:val="tabletext00"/>
              <w:rPr>
                <w:ins w:id="3957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26E32E2C" w14:textId="77777777" w:rsidR="0017239C" w:rsidRPr="00703083" w:rsidRDefault="0017239C" w:rsidP="004E6DA2">
            <w:pPr>
              <w:pStyle w:val="tabletext00"/>
              <w:jc w:val="right"/>
              <w:rPr>
                <w:ins w:id="3958" w:author="Author"/>
              </w:rPr>
            </w:pPr>
            <w:ins w:id="3959" w:author="Author">
              <w:r w:rsidRPr="00703083">
                <w:t>10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F0C66" w14:textId="77777777" w:rsidR="0017239C" w:rsidRPr="00703083" w:rsidRDefault="0017239C" w:rsidP="004E6DA2">
            <w:pPr>
              <w:pStyle w:val="tabletext00"/>
              <w:jc w:val="center"/>
              <w:rPr>
                <w:ins w:id="3960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B8AA8" w14:textId="77777777" w:rsidR="0017239C" w:rsidRPr="00703083" w:rsidRDefault="0017239C" w:rsidP="004E6DA2">
            <w:pPr>
              <w:pStyle w:val="tabletext00"/>
              <w:jc w:val="center"/>
              <w:rPr>
                <w:ins w:id="3961" w:author="Author"/>
              </w:rPr>
            </w:pPr>
            <w:ins w:id="3962" w:author="Author">
              <w:r w:rsidRPr="00703083">
                <w:t>14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E43348E" w14:textId="77777777" w:rsidR="0017239C" w:rsidRPr="00703083" w:rsidRDefault="0017239C" w:rsidP="004E6DA2">
            <w:pPr>
              <w:pStyle w:val="tabletext00"/>
              <w:jc w:val="right"/>
              <w:rPr>
                <w:ins w:id="3963" w:author="Author"/>
              </w:rPr>
            </w:pPr>
            <w:ins w:id="3964" w:author="Author">
              <w:r w:rsidRPr="00703083">
                <w:t>125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3082" w14:textId="77777777" w:rsidR="0017239C" w:rsidRPr="00703083" w:rsidRDefault="0017239C" w:rsidP="004E6DA2">
            <w:pPr>
              <w:pStyle w:val="tabletext00"/>
              <w:tabs>
                <w:tab w:val="decimal" w:pos="544"/>
              </w:tabs>
              <w:rPr>
                <w:ins w:id="3965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CE0F" w14:textId="77777777" w:rsidR="0017239C" w:rsidRPr="00703083" w:rsidRDefault="0017239C" w:rsidP="004E6DA2">
            <w:pPr>
              <w:pStyle w:val="tabletext00"/>
              <w:jc w:val="center"/>
              <w:rPr>
                <w:ins w:id="3966" w:author="Author"/>
              </w:rPr>
            </w:pPr>
            <w:ins w:id="3967" w:author="Author">
              <w:r w:rsidRPr="00703083">
                <w:t>Unlimited</w:t>
              </w:r>
            </w:ins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BBEDF67" w14:textId="77777777" w:rsidR="0017239C" w:rsidRPr="00703083" w:rsidRDefault="0017239C" w:rsidP="004E6DA2">
            <w:pPr>
              <w:pStyle w:val="tabletext00"/>
              <w:jc w:val="right"/>
              <w:rPr>
                <w:ins w:id="3968" w:author="Author"/>
              </w:rPr>
            </w:pPr>
            <w:ins w:id="3969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D56FA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3970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D4E5F4F" w14:textId="77777777" w:rsidR="0017239C" w:rsidRPr="00703083" w:rsidRDefault="0017239C" w:rsidP="004E6DA2">
            <w:pPr>
              <w:pStyle w:val="tabletext00"/>
              <w:jc w:val="right"/>
              <w:rPr>
                <w:ins w:id="3971" w:author="Author"/>
              </w:rPr>
            </w:pPr>
            <w:ins w:id="3972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0CCE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3973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716E9AB" w14:textId="77777777" w:rsidR="0017239C" w:rsidRPr="00703083" w:rsidRDefault="0017239C" w:rsidP="004E6DA2">
            <w:pPr>
              <w:pStyle w:val="tabletext00"/>
              <w:jc w:val="right"/>
              <w:rPr>
                <w:ins w:id="3974" w:author="Author"/>
              </w:rPr>
            </w:pPr>
            <w:ins w:id="3975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F0CC0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3976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D691477" w14:textId="77777777" w:rsidR="0017239C" w:rsidRPr="00703083" w:rsidRDefault="0017239C" w:rsidP="004E6DA2">
            <w:pPr>
              <w:pStyle w:val="tabletext00"/>
              <w:jc w:val="right"/>
              <w:rPr>
                <w:ins w:id="3977" w:author="Author"/>
              </w:rPr>
            </w:pPr>
            <w:ins w:id="3978" w:author="Author">
              <w:r w:rsidRPr="00703083">
                <w:t>2,000</w:t>
              </w:r>
            </w:ins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2F698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3979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AFAE522" w14:textId="77777777" w:rsidR="0017239C" w:rsidRPr="00703083" w:rsidRDefault="0017239C" w:rsidP="004E6DA2">
            <w:pPr>
              <w:pStyle w:val="tabletext00"/>
              <w:jc w:val="right"/>
              <w:rPr>
                <w:ins w:id="3980" w:author="Author"/>
              </w:rPr>
            </w:pPr>
            <w:ins w:id="3981" w:author="Author">
              <w:r w:rsidRPr="00703083">
                <w:t>18.13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20DF" w14:textId="77777777" w:rsidR="0017239C" w:rsidRPr="00703083" w:rsidRDefault="0017239C" w:rsidP="004E6DA2">
            <w:pPr>
              <w:pStyle w:val="tabletext00"/>
              <w:tabs>
                <w:tab w:val="decimal" w:pos="606"/>
              </w:tabs>
              <w:rPr>
                <w:ins w:id="3982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F3ADB7B" w14:textId="77777777" w:rsidR="0017239C" w:rsidRPr="00703083" w:rsidRDefault="0017239C" w:rsidP="004E6DA2">
            <w:pPr>
              <w:pStyle w:val="tabletext00"/>
              <w:jc w:val="right"/>
              <w:rPr>
                <w:ins w:id="3983" w:author="Author"/>
              </w:rPr>
            </w:pPr>
            <w:ins w:id="3984" w:author="Author">
              <w:r w:rsidRPr="00703083">
                <w:t>10.27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0109" w14:textId="77777777" w:rsidR="0017239C" w:rsidRPr="00703083" w:rsidRDefault="0017239C" w:rsidP="004E6DA2">
            <w:pPr>
              <w:pStyle w:val="tabletext00"/>
              <w:rPr>
                <w:ins w:id="3985" w:author="Author"/>
              </w:rPr>
            </w:pPr>
          </w:p>
        </w:tc>
      </w:tr>
      <w:tr w:rsidR="0017239C" w:rsidRPr="00703083" w14:paraId="42C490EF" w14:textId="77777777" w:rsidTr="004E6DA2">
        <w:trPr>
          <w:cantSplit/>
          <w:trHeight w:val="190"/>
          <w:ins w:id="39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BA63" w14:textId="77777777" w:rsidR="0017239C" w:rsidRPr="00703083" w:rsidRDefault="0017239C" w:rsidP="004E6DA2">
            <w:pPr>
              <w:pStyle w:val="tabletext00"/>
              <w:rPr>
                <w:ins w:id="3987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5B7A1B70" w14:textId="77777777" w:rsidR="0017239C" w:rsidRPr="00703083" w:rsidRDefault="0017239C" w:rsidP="004E6DA2">
            <w:pPr>
              <w:pStyle w:val="tabletext00"/>
              <w:jc w:val="right"/>
              <w:rPr>
                <w:ins w:id="3988" w:author="Author"/>
              </w:rPr>
            </w:pPr>
            <w:ins w:id="3989" w:author="Author">
              <w:r w:rsidRPr="00703083">
                <w:t>11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8FB8" w14:textId="77777777" w:rsidR="0017239C" w:rsidRPr="00703083" w:rsidRDefault="0017239C" w:rsidP="004E6DA2">
            <w:pPr>
              <w:pStyle w:val="tabletext00"/>
              <w:jc w:val="center"/>
              <w:rPr>
                <w:ins w:id="3990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58598" w14:textId="77777777" w:rsidR="0017239C" w:rsidRPr="00703083" w:rsidRDefault="0017239C" w:rsidP="004E6DA2">
            <w:pPr>
              <w:pStyle w:val="tabletext00"/>
              <w:jc w:val="center"/>
              <w:rPr>
                <w:ins w:id="3991" w:author="Author"/>
              </w:rPr>
            </w:pPr>
            <w:ins w:id="3992" w:author="Author">
              <w:r w:rsidRPr="00703083">
                <w:t>15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F230CE1" w14:textId="77777777" w:rsidR="0017239C" w:rsidRPr="00703083" w:rsidRDefault="0017239C" w:rsidP="004E6DA2">
            <w:pPr>
              <w:pStyle w:val="tabletext00"/>
              <w:jc w:val="right"/>
              <w:rPr>
                <w:ins w:id="3993" w:author="Author"/>
              </w:rPr>
            </w:pPr>
            <w:ins w:id="3994" w:author="Author">
              <w:r w:rsidRPr="00703083">
                <w:t>175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0CE6" w14:textId="77777777" w:rsidR="0017239C" w:rsidRPr="00703083" w:rsidRDefault="0017239C" w:rsidP="004E6DA2">
            <w:pPr>
              <w:pStyle w:val="tabletext00"/>
              <w:tabs>
                <w:tab w:val="decimal" w:pos="544"/>
              </w:tabs>
              <w:rPr>
                <w:ins w:id="3995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5A273" w14:textId="77777777" w:rsidR="0017239C" w:rsidRPr="00703083" w:rsidRDefault="0017239C" w:rsidP="004E6DA2">
            <w:pPr>
              <w:pStyle w:val="tabletext00"/>
              <w:jc w:val="center"/>
              <w:rPr>
                <w:ins w:id="3996" w:author="Author"/>
              </w:rPr>
            </w:pPr>
            <w:ins w:id="3997" w:author="Author">
              <w:r w:rsidRPr="00703083">
                <w:t>Unlimited</w:t>
              </w:r>
            </w:ins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0562040" w14:textId="77777777" w:rsidR="0017239C" w:rsidRPr="00703083" w:rsidRDefault="0017239C" w:rsidP="004E6DA2">
            <w:pPr>
              <w:pStyle w:val="tabletext00"/>
              <w:jc w:val="right"/>
              <w:rPr>
                <w:ins w:id="3998" w:author="Author"/>
              </w:rPr>
            </w:pPr>
            <w:ins w:id="3999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FDE23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4000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899C8F9" w14:textId="77777777" w:rsidR="0017239C" w:rsidRPr="00703083" w:rsidRDefault="0017239C" w:rsidP="004E6DA2">
            <w:pPr>
              <w:pStyle w:val="tabletext00"/>
              <w:jc w:val="right"/>
              <w:rPr>
                <w:ins w:id="4001" w:author="Author"/>
              </w:rPr>
            </w:pPr>
            <w:ins w:id="4002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AD49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4003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A677F2A" w14:textId="77777777" w:rsidR="0017239C" w:rsidRPr="00703083" w:rsidRDefault="0017239C" w:rsidP="004E6DA2">
            <w:pPr>
              <w:pStyle w:val="tabletext00"/>
              <w:jc w:val="right"/>
              <w:rPr>
                <w:ins w:id="4004" w:author="Author"/>
              </w:rPr>
            </w:pPr>
            <w:ins w:id="4005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708F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4006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398F2EC" w14:textId="77777777" w:rsidR="0017239C" w:rsidRPr="00703083" w:rsidRDefault="0017239C" w:rsidP="004E6DA2">
            <w:pPr>
              <w:pStyle w:val="tabletext00"/>
              <w:jc w:val="right"/>
              <w:rPr>
                <w:ins w:id="4007" w:author="Author"/>
              </w:rPr>
            </w:pPr>
            <w:ins w:id="4008" w:author="Author">
              <w:r w:rsidRPr="00703083">
                <w:t>2,000</w:t>
              </w:r>
            </w:ins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BFA77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4009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9B45994" w14:textId="77777777" w:rsidR="0017239C" w:rsidRPr="00703083" w:rsidRDefault="0017239C" w:rsidP="004E6DA2">
            <w:pPr>
              <w:pStyle w:val="tabletext00"/>
              <w:jc w:val="right"/>
              <w:rPr>
                <w:ins w:id="4010" w:author="Author"/>
              </w:rPr>
            </w:pPr>
            <w:ins w:id="4011" w:author="Author">
              <w:r w:rsidRPr="00703083">
                <w:t>21.76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D855E" w14:textId="77777777" w:rsidR="0017239C" w:rsidRPr="00703083" w:rsidRDefault="0017239C" w:rsidP="004E6DA2">
            <w:pPr>
              <w:pStyle w:val="tabletext00"/>
              <w:tabs>
                <w:tab w:val="decimal" w:pos="606"/>
              </w:tabs>
              <w:rPr>
                <w:ins w:id="4012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B5231A1" w14:textId="77777777" w:rsidR="0017239C" w:rsidRPr="00703083" w:rsidRDefault="0017239C" w:rsidP="004E6DA2">
            <w:pPr>
              <w:pStyle w:val="tabletext00"/>
              <w:jc w:val="right"/>
              <w:rPr>
                <w:ins w:id="4013" w:author="Author"/>
              </w:rPr>
            </w:pPr>
            <w:ins w:id="4014" w:author="Author">
              <w:r w:rsidRPr="00703083">
                <w:t>12.09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6B618" w14:textId="77777777" w:rsidR="0017239C" w:rsidRPr="00703083" w:rsidRDefault="0017239C" w:rsidP="004E6DA2">
            <w:pPr>
              <w:pStyle w:val="tabletext00"/>
              <w:rPr>
                <w:ins w:id="4015" w:author="Author"/>
              </w:rPr>
            </w:pPr>
          </w:p>
        </w:tc>
      </w:tr>
      <w:tr w:rsidR="0017239C" w:rsidRPr="00703083" w14:paraId="7F07EC0D" w14:textId="77777777" w:rsidTr="004E6DA2">
        <w:trPr>
          <w:cantSplit/>
          <w:trHeight w:val="190"/>
          <w:ins w:id="40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EEFA" w14:textId="77777777" w:rsidR="0017239C" w:rsidRPr="00703083" w:rsidRDefault="0017239C" w:rsidP="004E6DA2">
            <w:pPr>
              <w:pStyle w:val="tabletext00"/>
              <w:rPr>
                <w:ins w:id="4017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2DF4B19B" w14:textId="77777777" w:rsidR="0017239C" w:rsidRPr="00703083" w:rsidRDefault="0017239C" w:rsidP="004E6DA2">
            <w:pPr>
              <w:pStyle w:val="tabletext00"/>
              <w:jc w:val="right"/>
              <w:rPr>
                <w:ins w:id="4018" w:author="Author"/>
              </w:rPr>
            </w:pPr>
            <w:ins w:id="4019" w:author="Author">
              <w:r w:rsidRPr="00703083">
                <w:t>12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5769" w14:textId="77777777" w:rsidR="0017239C" w:rsidRPr="00703083" w:rsidRDefault="0017239C" w:rsidP="004E6DA2">
            <w:pPr>
              <w:pStyle w:val="tabletext00"/>
              <w:jc w:val="center"/>
              <w:rPr>
                <w:ins w:id="4020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114B" w14:textId="77777777" w:rsidR="0017239C" w:rsidRPr="00703083" w:rsidRDefault="0017239C" w:rsidP="004E6DA2">
            <w:pPr>
              <w:pStyle w:val="tabletext00"/>
              <w:jc w:val="center"/>
              <w:rPr>
                <w:ins w:id="4021" w:author="Author"/>
              </w:rPr>
            </w:pPr>
            <w:ins w:id="4022" w:author="Author">
              <w:r w:rsidRPr="00703083">
                <w:t>16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1B01BED" w14:textId="77777777" w:rsidR="0017239C" w:rsidRPr="00703083" w:rsidRDefault="0017239C" w:rsidP="004E6DA2">
            <w:pPr>
              <w:pStyle w:val="tabletext00"/>
              <w:jc w:val="right"/>
              <w:rPr>
                <w:ins w:id="4023" w:author="Author"/>
              </w:rPr>
            </w:pPr>
            <w:ins w:id="4024" w:author="Author">
              <w:r w:rsidRPr="00703083">
                <w:t>250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16FB" w14:textId="77777777" w:rsidR="0017239C" w:rsidRPr="00703083" w:rsidRDefault="0017239C" w:rsidP="004E6DA2">
            <w:pPr>
              <w:pStyle w:val="tabletext00"/>
              <w:tabs>
                <w:tab w:val="decimal" w:pos="544"/>
              </w:tabs>
              <w:rPr>
                <w:ins w:id="4025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A8AC2" w14:textId="77777777" w:rsidR="0017239C" w:rsidRPr="00703083" w:rsidRDefault="0017239C" w:rsidP="004E6DA2">
            <w:pPr>
              <w:pStyle w:val="tabletext00"/>
              <w:jc w:val="center"/>
              <w:rPr>
                <w:ins w:id="4026" w:author="Author"/>
              </w:rPr>
            </w:pPr>
            <w:ins w:id="4027" w:author="Author">
              <w:r w:rsidRPr="00703083">
                <w:t>Unlimited</w:t>
              </w:r>
            </w:ins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229EA59" w14:textId="77777777" w:rsidR="0017239C" w:rsidRPr="00703083" w:rsidRDefault="0017239C" w:rsidP="004E6DA2">
            <w:pPr>
              <w:pStyle w:val="tabletext00"/>
              <w:jc w:val="right"/>
              <w:rPr>
                <w:ins w:id="4028" w:author="Author"/>
              </w:rPr>
            </w:pPr>
            <w:ins w:id="4029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0492D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4030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4D40BF4" w14:textId="77777777" w:rsidR="0017239C" w:rsidRPr="00703083" w:rsidRDefault="0017239C" w:rsidP="004E6DA2">
            <w:pPr>
              <w:pStyle w:val="tabletext00"/>
              <w:jc w:val="right"/>
              <w:rPr>
                <w:ins w:id="4031" w:author="Author"/>
              </w:rPr>
            </w:pPr>
            <w:ins w:id="4032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69DB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4033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D78C4B6" w14:textId="77777777" w:rsidR="0017239C" w:rsidRPr="00703083" w:rsidRDefault="0017239C" w:rsidP="004E6DA2">
            <w:pPr>
              <w:pStyle w:val="tabletext00"/>
              <w:jc w:val="right"/>
              <w:rPr>
                <w:ins w:id="4034" w:author="Author"/>
              </w:rPr>
            </w:pPr>
            <w:ins w:id="4035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3EE6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4036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2BCF405" w14:textId="77777777" w:rsidR="0017239C" w:rsidRPr="00703083" w:rsidRDefault="0017239C" w:rsidP="004E6DA2">
            <w:pPr>
              <w:pStyle w:val="tabletext00"/>
              <w:jc w:val="right"/>
              <w:rPr>
                <w:ins w:id="4037" w:author="Author"/>
              </w:rPr>
            </w:pPr>
            <w:ins w:id="4038" w:author="Author">
              <w:r w:rsidRPr="00703083">
                <w:t>2,000</w:t>
              </w:r>
            </w:ins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A1DF5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4039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18C3E69" w14:textId="77777777" w:rsidR="0017239C" w:rsidRPr="00703083" w:rsidRDefault="0017239C" w:rsidP="004E6DA2">
            <w:pPr>
              <w:pStyle w:val="tabletext00"/>
              <w:jc w:val="right"/>
              <w:rPr>
                <w:ins w:id="4040" w:author="Author"/>
              </w:rPr>
            </w:pPr>
            <w:ins w:id="4041" w:author="Author">
              <w:r w:rsidRPr="00703083">
                <w:t>27.20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3061A" w14:textId="77777777" w:rsidR="0017239C" w:rsidRPr="00703083" w:rsidRDefault="0017239C" w:rsidP="004E6DA2">
            <w:pPr>
              <w:pStyle w:val="tabletext00"/>
              <w:tabs>
                <w:tab w:val="decimal" w:pos="606"/>
              </w:tabs>
              <w:rPr>
                <w:ins w:id="4042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24E09FB" w14:textId="77777777" w:rsidR="0017239C" w:rsidRPr="00703083" w:rsidRDefault="0017239C" w:rsidP="004E6DA2">
            <w:pPr>
              <w:pStyle w:val="tabletext00"/>
              <w:jc w:val="right"/>
              <w:rPr>
                <w:ins w:id="4043" w:author="Author"/>
              </w:rPr>
            </w:pPr>
            <w:ins w:id="4044" w:author="Author">
              <w:r w:rsidRPr="00703083">
                <w:t>15.71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C9CF" w14:textId="77777777" w:rsidR="0017239C" w:rsidRPr="00703083" w:rsidRDefault="0017239C" w:rsidP="004E6DA2">
            <w:pPr>
              <w:pStyle w:val="tabletext00"/>
              <w:rPr>
                <w:ins w:id="4045" w:author="Author"/>
              </w:rPr>
            </w:pPr>
          </w:p>
        </w:tc>
      </w:tr>
      <w:tr w:rsidR="0017239C" w:rsidRPr="00703083" w14:paraId="6C28F38C" w14:textId="77777777" w:rsidTr="004E6DA2">
        <w:trPr>
          <w:cantSplit/>
          <w:trHeight w:val="190"/>
          <w:ins w:id="40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7B777" w14:textId="77777777" w:rsidR="0017239C" w:rsidRPr="00703083" w:rsidRDefault="0017239C" w:rsidP="004E6DA2">
            <w:pPr>
              <w:pStyle w:val="tabletext00"/>
              <w:rPr>
                <w:ins w:id="4047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53463D1A" w14:textId="77777777" w:rsidR="0017239C" w:rsidRPr="00703083" w:rsidRDefault="0017239C" w:rsidP="004E6DA2">
            <w:pPr>
              <w:pStyle w:val="tabletext00"/>
              <w:jc w:val="right"/>
              <w:rPr>
                <w:ins w:id="4048" w:author="Author"/>
              </w:rPr>
            </w:pPr>
            <w:ins w:id="4049" w:author="Author">
              <w:r w:rsidRPr="00703083">
                <w:t>13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E570" w14:textId="77777777" w:rsidR="0017239C" w:rsidRPr="00703083" w:rsidRDefault="0017239C" w:rsidP="004E6DA2">
            <w:pPr>
              <w:pStyle w:val="tabletext00"/>
              <w:jc w:val="center"/>
              <w:rPr>
                <w:ins w:id="4050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8CF1B" w14:textId="77777777" w:rsidR="0017239C" w:rsidRPr="00703083" w:rsidRDefault="0017239C" w:rsidP="004E6DA2">
            <w:pPr>
              <w:pStyle w:val="tabletext00"/>
              <w:jc w:val="center"/>
              <w:rPr>
                <w:ins w:id="4051" w:author="Author"/>
              </w:rPr>
            </w:pPr>
            <w:ins w:id="4052" w:author="Author">
              <w:r w:rsidRPr="00703083">
                <w:t>17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03E1B59" w14:textId="77777777" w:rsidR="0017239C" w:rsidRPr="00703083" w:rsidRDefault="0017239C" w:rsidP="004E6DA2">
            <w:pPr>
              <w:pStyle w:val="tabletext00"/>
              <w:jc w:val="right"/>
              <w:rPr>
                <w:ins w:id="4053" w:author="Author"/>
              </w:rPr>
            </w:pPr>
            <w:ins w:id="4054" w:author="Author">
              <w:r w:rsidRPr="00703083">
                <w:t>400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E552" w14:textId="77777777" w:rsidR="0017239C" w:rsidRPr="00703083" w:rsidRDefault="0017239C" w:rsidP="004E6DA2">
            <w:pPr>
              <w:pStyle w:val="tabletext00"/>
              <w:tabs>
                <w:tab w:val="decimal" w:pos="544"/>
              </w:tabs>
              <w:rPr>
                <w:ins w:id="4055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5947" w14:textId="77777777" w:rsidR="0017239C" w:rsidRPr="00703083" w:rsidRDefault="0017239C" w:rsidP="004E6DA2">
            <w:pPr>
              <w:pStyle w:val="tabletext00"/>
              <w:jc w:val="center"/>
              <w:rPr>
                <w:ins w:id="4056" w:author="Author"/>
              </w:rPr>
            </w:pPr>
            <w:ins w:id="4057" w:author="Author">
              <w:r w:rsidRPr="00703083">
                <w:t>Unlimited</w:t>
              </w:r>
            </w:ins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6A32BC87" w14:textId="77777777" w:rsidR="0017239C" w:rsidRPr="00703083" w:rsidRDefault="0017239C" w:rsidP="004E6DA2">
            <w:pPr>
              <w:pStyle w:val="tabletext00"/>
              <w:jc w:val="right"/>
              <w:rPr>
                <w:ins w:id="4058" w:author="Author"/>
              </w:rPr>
            </w:pPr>
            <w:ins w:id="4059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768AD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4060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AF79953" w14:textId="77777777" w:rsidR="0017239C" w:rsidRPr="00703083" w:rsidRDefault="0017239C" w:rsidP="004E6DA2">
            <w:pPr>
              <w:pStyle w:val="tabletext00"/>
              <w:jc w:val="right"/>
              <w:rPr>
                <w:ins w:id="4061" w:author="Author"/>
              </w:rPr>
            </w:pPr>
            <w:ins w:id="4062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F540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4063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6EA4189" w14:textId="77777777" w:rsidR="0017239C" w:rsidRPr="00703083" w:rsidRDefault="0017239C" w:rsidP="004E6DA2">
            <w:pPr>
              <w:pStyle w:val="tabletext00"/>
              <w:jc w:val="right"/>
              <w:rPr>
                <w:ins w:id="4064" w:author="Author"/>
              </w:rPr>
            </w:pPr>
            <w:ins w:id="4065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01D4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4066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A1012C8" w14:textId="77777777" w:rsidR="0017239C" w:rsidRPr="00703083" w:rsidRDefault="0017239C" w:rsidP="004E6DA2">
            <w:pPr>
              <w:pStyle w:val="tabletext00"/>
              <w:jc w:val="right"/>
              <w:rPr>
                <w:ins w:id="4067" w:author="Author"/>
              </w:rPr>
            </w:pPr>
            <w:ins w:id="4068" w:author="Author">
              <w:r w:rsidRPr="00703083">
                <w:t>2,000</w:t>
              </w:r>
            </w:ins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6AA8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4069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8E18D5D" w14:textId="77777777" w:rsidR="0017239C" w:rsidRPr="00703083" w:rsidRDefault="0017239C" w:rsidP="004E6DA2">
            <w:pPr>
              <w:pStyle w:val="tabletext00"/>
              <w:jc w:val="right"/>
              <w:rPr>
                <w:ins w:id="4070" w:author="Author"/>
              </w:rPr>
            </w:pPr>
            <w:ins w:id="4071" w:author="Author">
              <w:r w:rsidRPr="00703083">
                <w:t>47.13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1CEC" w14:textId="77777777" w:rsidR="0017239C" w:rsidRPr="00703083" w:rsidRDefault="0017239C" w:rsidP="004E6DA2">
            <w:pPr>
              <w:pStyle w:val="tabletext00"/>
              <w:tabs>
                <w:tab w:val="decimal" w:pos="606"/>
              </w:tabs>
              <w:rPr>
                <w:ins w:id="4072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2D7788E" w14:textId="77777777" w:rsidR="0017239C" w:rsidRPr="00703083" w:rsidRDefault="0017239C" w:rsidP="004E6DA2">
            <w:pPr>
              <w:pStyle w:val="tabletext00"/>
              <w:jc w:val="right"/>
              <w:rPr>
                <w:ins w:id="4073" w:author="Author"/>
              </w:rPr>
            </w:pPr>
            <w:ins w:id="4074" w:author="Author">
              <w:r w:rsidRPr="00703083">
                <w:t>26.59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ABEF" w14:textId="77777777" w:rsidR="0017239C" w:rsidRPr="00703083" w:rsidRDefault="0017239C" w:rsidP="004E6DA2">
            <w:pPr>
              <w:pStyle w:val="tabletext00"/>
              <w:rPr>
                <w:ins w:id="4075" w:author="Author"/>
              </w:rPr>
            </w:pPr>
          </w:p>
        </w:tc>
      </w:tr>
      <w:tr w:rsidR="0017239C" w:rsidRPr="00703083" w14:paraId="62352B10" w14:textId="77777777" w:rsidTr="004E6DA2">
        <w:trPr>
          <w:cantSplit/>
          <w:trHeight w:val="190"/>
          <w:ins w:id="40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2848" w14:textId="77777777" w:rsidR="0017239C" w:rsidRPr="00703083" w:rsidRDefault="0017239C" w:rsidP="004E6DA2">
            <w:pPr>
              <w:pStyle w:val="tabletext00"/>
              <w:rPr>
                <w:ins w:id="4077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725A5E0B" w14:textId="77777777" w:rsidR="0017239C" w:rsidRPr="00703083" w:rsidRDefault="0017239C" w:rsidP="004E6DA2">
            <w:pPr>
              <w:pStyle w:val="tabletext00"/>
              <w:jc w:val="right"/>
              <w:rPr>
                <w:ins w:id="4078" w:author="Author"/>
              </w:rPr>
            </w:pPr>
            <w:ins w:id="4079" w:author="Author">
              <w:r w:rsidRPr="00703083">
                <w:t>14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D0FF" w14:textId="77777777" w:rsidR="0017239C" w:rsidRPr="00703083" w:rsidRDefault="0017239C" w:rsidP="004E6DA2">
            <w:pPr>
              <w:pStyle w:val="tabletext00"/>
              <w:jc w:val="center"/>
              <w:rPr>
                <w:ins w:id="4080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C89FF" w14:textId="77777777" w:rsidR="0017239C" w:rsidRPr="00703083" w:rsidRDefault="0017239C" w:rsidP="004E6DA2">
            <w:pPr>
              <w:pStyle w:val="tabletext00"/>
              <w:jc w:val="center"/>
              <w:rPr>
                <w:ins w:id="4081" w:author="Author"/>
              </w:rPr>
            </w:pPr>
            <w:ins w:id="4082" w:author="Author">
              <w:r w:rsidRPr="00703083">
                <w:t>18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4E6E0CA" w14:textId="77777777" w:rsidR="0017239C" w:rsidRPr="00703083" w:rsidRDefault="0017239C" w:rsidP="004E6DA2">
            <w:pPr>
              <w:pStyle w:val="tabletext00"/>
              <w:jc w:val="right"/>
              <w:rPr>
                <w:ins w:id="4083" w:author="Author"/>
              </w:rPr>
            </w:pPr>
            <w:ins w:id="4084" w:author="Author">
              <w:r w:rsidRPr="00703083">
                <w:t>500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A8776" w14:textId="77777777" w:rsidR="0017239C" w:rsidRPr="00703083" w:rsidRDefault="0017239C" w:rsidP="004E6DA2">
            <w:pPr>
              <w:pStyle w:val="tabletext00"/>
              <w:tabs>
                <w:tab w:val="decimal" w:pos="544"/>
              </w:tabs>
              <w:rPr>
                <w:ins w:id="4085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B128" w14:textId="77777777" w:rsidR="0017239C" w:rsidRPr="00703083" w:rsidRDefault="0017239C" w:rsidP="004E6DA2">
            <w:pPr>
              <w:pStyle w:val="tabletext00"/>
              <w:jc w:val="center"/>
              <w:rPr>
                <w:ins w:id="4086" w:author="Author"/>
              </w:rPr>
            </w:pPr>
            <w:ins w:id="4087" w:author="Author">
              <w:r w:rsidRPr="00703083">
                <w:t>Unlimited</w:t>
              </w:r>
            </w:ins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308059A" w14:textId="77777777" w:rsidR="0017239C" w:rsidRPr="00703083" w:rsidRDefault="0017239C" w:rsidP="004E6DA2">
            <w:pPr>
              <w:pStyle w:val="tabletext00"/>
              <w:jc w:val="right"/>
              <w:rPr>
                <w:ins w:id="4088" w:author="Author"/>
              </w:rPr>
            </w:pPr>
            <w:ins w:id="4089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B606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4090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312A5D2" w14:textId="77777777" w:rsidR="0017239C" w:rsidRPr="00703083" w:rsidRDefault="0017239C" w:rsidP="004E6DA2">
            <w:pPr>
              <w:pStyle w:val="tabletext00"/>
              <w:jc w:val="right"/>
              <w:rPr>
                <w:ins w:id="4091" w:author="Author"/>
              </w:rPr>
            </w:pPr>
            <w:ins w:id="4092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0587C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4093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49FF55CD" w14:textId="77777777" w:rsidR="0017239C" w:rsidRPr="00703083" w:rsidRDefault="0017239C" w:rsidP="004E6DA2">
            <w:pPr>
              <w:pStyle w:val="tabletext00"/>
              <w:jc w:val="right"/>
              <w:rPr>
                <w:ins w:id="4094" w:author="Author"/>
              </w:rPr>
            </w:pPr>
            <w:ins w:id="4095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B819F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4096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9F89D08" w14:textId="77777777" w:rsidR="0017239C" w:rsidRPr="00703083" w:rsidRDefault="0017239C" w:rsidP="004E6DA2">
            <w:pPr>
              <w:pStyle w:val="tabletext00"/>
              <w:jc w:val="right"/>
              <w:rPr>
                <w:ins w:id="4097" w:author="Author"/>
              </w:rPr>
            </w:pPr>
            <w:ins w:id="4098" w:author="Author">
              <w:r w:rsidRPr="00703083">
                <w:t>2,000</w:t>
              </w:r>
            </w:ins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27CD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4099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7ADCD2E3" w14:textId="77777777" w:rsidR="0017239C" w:rsidRPr="00703083" w:rsidRDefault="0017239C" w:rsidP="004E6DA2">
            <w:pPr>
              <w:pStyle w:val="tabletext00"/>
              <w:jc w:val="right"/>
              <w:rPr>
                <w:ins w:id="4100" w:author="Author"/>
              </w:rPr>
            </w:pPr>
            <w:ins w:id="4101" w:author="Author">
              <w:r w:rsidRPr="00703083">
                <w:t>68.89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527E" w14:textId="77777777" w:rsidR="0017239C" w:rsidRPr="00703083" w:rsidRDefault="0017239C" w:rsidP="004E6DA2">
            <w:pPr>
              <w:pStyle w:val="tabletext00"/>
              <w:tabs>
                <w:tab w:val="decimal" w:pos="606"/>
              </w:tabs>
              <w:rPr>
                <w:ins w:id="4102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22D06159" w14:textId="77777777" w:rsidR="0017239C" w:rsidRPr="00703083" w:rsidRDefault="0017239C" w:rsidP="004E6DA2">
            <w:pPr>
              <w:pStyle w:val="tabletext00"/>
              <w:jc w:val="right"/>
              <w:rPr>
                <w:ins w:id="4103" w:author="Author"/>
              </w:rPr>
            </w:pPr>
            <w:ins w:id="4104" w:author="Author">
              <w:r w:rsidRPr="00703083">
                <w:t>39.29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684D" w14:textId="77777777" w:rsidR="0017239C" w:rsidRPr="00703083" w:rsidRDefault="0017239C" w:rsidP="004E6DA2">
            <w:pPr>
              <w:pStyle w:val="tabletext00"/>
              <w:rPr>
                <w:ins w:id="4105" w:author="Author"/>
              </w:rPr>
            </w:pPr>
          </w:p>
        </w:tc>
      </w:tr>
      <w:tr w:rsidR="0017239C" w:rsidRPr="00703083" w14:paraId="07F792CC" w14:textId="77777777" w:rsidTr="004E6DA2">
        <w:trPr>
          <w:cantSplit/>
          <w:trHeight w:val="190"/>
          <w:ins w:id="41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1DD87" w14:textId="77777777" w:rsidR="0017239C" w:rsidRPr="00703083" w:rsidRDefault="0017239C" w:rsidP="004E6DA2">
            <w:pPr>
              <w:pStyle w:val="tabletext00"/>
              <w:rPr>
                <w:ins w:id="4107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nil"/>
            </w:tcBorders>
          </w:tcPr>
          <w:p w14:paraId="245C6048" w14:textId="77777777" w:rsidR="0017239C" w:rsidRPr="00703083" w:rsidRDefault="0017239C" w:rsidP="004E6DA2">
            <w:pPr>
              <w:pStyle w:val="tabletext00"/>
              <w:jc w:val="right"/>
              <w:rPr>
                <w:ins w:id="4108" w:author="Author"/>
              </w:rPr>
            </w:pPr>
            <w:ins w:id="4109" w:author="Author">
              <w:r w:rsidRPr="00703083">
                <w:t>15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674A4" w14:textId="77777777" w:rsidR="0017239C" w:rsidRPr="00703083" w:rsidRDefault="0017239C" w:rsidP="004E6DA2">
            <w:pPr>
              <w:pStyle w:val="tabletext00"/>
              <w:jc w:val="center"/>
              <w:rPr>
                <w:ins w:id="4110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559D2" w14:textId="77777777" w:rsidR="0017239C" w:rsidRPr="00703083" w:rsidRDefault="0017239C" w:rsidP="004E6DA2">
            <w:pPr>
              <w:pStyle w:val="tabletext00"/>
              <w:jc w:val="center"/>
              <w:rPr>
                <w:ins w:id="4111" w:author="Author"/>
              </w:rPr>
            </w:pPr>
            <w:ins w:id="4112" w:author="Author">
              <w:r w:rsidRPr="00703083">
                <w:t>19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823A781" w14:textId="77777777" w:rsidR="0017239C" w:rsidRPr="00703083" w:rsidRDefault="0017239C" w:rsidP="004E6DA2">
            <w:pPr>
              <w:pStyle w:val="tabletext00"/>
              <w:jc w:val="right"/>
              <w:rPr>
                <w:ins w:id="4113" w:author="Author"/>
              </w:rPr>
            </w:pPr>
            <w:ins w:id="4114" w:author="Author">
              <w:r w:rsidRPr="00703083">
                <w:t>600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CE04" w14:textId="77777777" w:rsidR="0017239C" w:rsidRPr="00703083" w:rsidRDefault="0017239C" w:rsidP="004E6DA2">
            <w:pPr>
              <w:pStyle w:val="tabletext00"/>
              <w:tabs>
                <w:tab w:val="decimal" w:pos="544"/>
              </w:tabs>
              <w:rPr>
                <w:ins w:id="4115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343D" w14:textId="77777777" w:rsidR="0017239C" w:rsidRPr="00703083" w:rsidRDefault="0017239C" w:rsidP="004E6DA2">
            <w:pPr>
              <w:pStyle w:val="tabletext00"/>
              <w:jc w:val="center"/>
              <w:rPr>
                <w:ins w:id="4116" w:author="Author"/>
              </w:rPr>
            </w:pPr>
            <w:ins w:id="4117" w:author="Author">
              <w:r w:rsidRPr="00703083">
                <w:t>Unlimited</w:t>
              </w:r>
            </w:ins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0621D843" w14:textId="77777777" w:rsidR="0017239C" w:rsidRPr="00703083" w:rsidRDefault="0017239C" w:rsidP="004E6DA2">
            <w:pPr>
              <w:pStyle w:val="tabletext00"/>
              <w:jc w:val="right"/>
              <w:rPr>
                <w:ins w:id="4118" w:author="Author"/>
              </w:rPr>
            </w:pPr>
            <w:ins w:id="4119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23C7C" w14:textId="77777777" w:rsidR="0017239C" w:rsidRPr="00703083" w:rsidRDefault="0017239C" w:rsidP="004E6DA2">
            <w:pPr>
              <w:pStyle w:val="tabletext00"/>
              <w:tabs>
                <w:tab w:val="decimal" w:pos="500"/>
              </w:tabs>
              <w:rPr>
                <w:ins w:id="4120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</w:tcBorders>
          </w:tcPr>
          <w:p w14:paraId="48873916" w14:textId="77777777" w:rsidR="0017239C" w:rsidRPr="00703083" w:rsidRDefault="0017239C" w:rsidP="004E6DA2">
            <w:pPr>
              <w:pStyle w:val="tabletext00"/>
              <w:jc w:val="right"/>
              <w:rPr>
                <w:ins w:id="4121" w:author="Author"/>
              </w:rPr>
            </w:pPr>
            <w:ins w:id="4122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EB3F" w14:textId="77777777" w:rsidR="0017239C" w:rsidRPr="00703083" w:rsidRDefault="0017239C" w:rsidP="004E6DA2">
            <w:pPr>
              <w:pStyle w:val="tabletext00"/>
              <w:tabs>
                <w:tab w:val="decimal" w:pos="830"/>
              </w:tabs>
              <w:rPr>
                <w:ins w:id="4123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</w:tcBorders>
          </w:tcPr>
          <w:p w14:paraId="263E72BB" w14:textId="77777777" w:rsidR="0017239C" w:rsidRPr="00703083" w:rsidRDefault="0017239C" w:rsidP="004E6DA2">
            <w:pPr>
              <w:pStyle w:val="tabletext00"/>
              <w:jc w:val="right"/>
              <w:rPr>
                <w:ins w:id="4124" w:author="Author"/>
              </w:rPr>
            </w:pPr>
            <w:ins w:id="4125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4352B" w14:textId="77777777" w:rsidR="0017239C" w:rsidRPr="00703083" w:rsidRDefault="0017239C" w:rsidP="004E6DA2">
            <w:pPr>
              <w:pStyle w:val="tabletext00"/>
              <w:tabs>
                <w:tab w:val="decimal" w:pos="712"/>
              </w:tabs>
              <w:rPr>
                <w:ins w:id="4126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3638862B" w14:textId="77777777" w:rsidR="0017239C" w:rsidRPr="00703083" w:rsidRDefault="0017239C" w:rsidP="004E6DA2">
            <w:pPr>
              <w:pStyle w:val="tabletext00"/>
              <w:jc w:val="right"/>
              <w:rPr>
                <w:ins w:id="4127" w:author="Author"/>
              </w:rPr>
            </w:pPr>
            <w:ins w:id="4128" w:author="Author">
              <w:r w:rsidRPr="00703083">
                <w:t>2,000</w:t>
              </w:r>
            </w:ins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E767" w14:textId="77777777" w:rsidR="0017239C" w:rsidRPr="00703083" w:rsidRDefault="0017239C" w:rsidP="004E6DA2">
            <w:pPr>
              <w:pStyle w:val="tabletext00"/>
              <w:tabs>
                <w:tab w:val="decimal" w:pos="704"/>
              </w:tabs>
              <w:rPr>
                <w:ins w:id="4129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12DD34B6" w14:textId="77777777" w:rsidR="0017239C" w:rsidRPr="00703083" w:rsidRDefault="0017239C" w:rsidP="004E6DA2">
            <w:pPr>
              <w:pStyle w:val="tabletext00"/>
              <w:jc w:val="right"/>
              <w:rPr>
                <w:ins w:id="4130" w:author="Author"/>
              </w:rPr>
            </w:pPr>
            <w:ins w:id="4131" w:author="Author">
              <w:r w:rsidRPr="00703083">
                <w:t>83.39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D8DF" w14:textId="77777777" w:rsidR="0017239C" w:rsidRPr="00703083" w:rsidRDefault="0017239C" w:rsidP="004E6DA2">
            <w:pPr>
              <w:pStyle w:val="tabletext00"/>
              <w:tabs>
                <w:tab w:val="decimal" w:pos="606"/>
              </w:tabs>
              <w:rPr>
                <w:ins w:id="4132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6" w:space="0" w:color="auto"/>
              <w:bottom w:val="nil"/>
            </w:tcBorders>
          </w:tcPr>
          <w:p w14:paraId="51FBCA0A" w14:textId="77777777" w:rsidR="0017239C" w:rsidRPr="00703083" w:rsidRDefault="0017239C" w:rsidP="004E6DA2">
            <w:pPr>
              <w:pStyle w:val="tabletext00"/>
              <w:jc w:val="right"/>
              <w:rPr>
                <w:ins w:id="4133" w:author="Author"/>
              </w:rPr>
            </w:pPr>
            <w:ins w:id="4134" w:author="Author">
              <w:r w:rsidRPr="00703083">
                <w:t>47.13</w:t>
              </w:r>
            </w:ins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B21B" w14:textId="77777777" w:rsidR="0017239C" w:rsidRPr="00703083" w:rsidRDefault="0017239C" w:rsidP="004E6DA2">
            <w:pPr>
              <w:pStyle w:val="tabletext00"/>
              <w:rPr>
                <w:ins w:id="4135" w:author="Author"/>
              </w:rPr>
            </w:pPr>
          </w:p>
        </w:tc>
      </w:tr>
      <w:tr w:rsidR="0017239C" w:rsidRPr="00703083" w14:paraId="3D0B4414" w14:textId="77777777" w:rsidTr="004E6DA2">
        <w:trPr>
          <w:cantSplit/>
          <w:trHeight w:val="190"/>
          <w:ins w:id="41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75F8C" w14:textId="77777777" w:rsidR="0017239C" w:rsidRPr="00703083" w:rsidRDefault="0017239C" w:rsidP="004E6DA2">
            <w:pPr>
              <w:pStyle w:val="tabletext00"/>
              <w:rPr>
                <w:ins w:id="4137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EA9439E" w14:textId="77777777" w:rsidR="0017239C" w:rsidRPr="00703083" w:rsidRDefault="0017239C" w:rsidP="004E6DA2">
            <w:pPr>
              <w:pStyle w:val="tabletext00"/>
              <w:jc w:val="right"/>
              <w:rPr>
                <w:ins w:id="4138" w:author="Author"/>
              </w:rPr>
            </w:pPr>
            <w:ins w:id="4139" w:author="Author">
              <w:r w:rsidRPr="00703083">
                <w:t>16</w:t>
              </w:r>
            </w:ins>
          </w:p>
        </w:tc>
        <w:tc>
          <w:tcPr>
            <w:tcW w:w="3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93E25C" w14:textId="77777777" w:rsidR="0017239C" w:rsidRPr="00703083" w:rsidRDefault="0017239C" w:rsidP="004E6DA2">
            <w:pPr>
              <w:pStyle w:val="tabletext00"/>
              <w:jc w:val="center"/>
              <w:rPr>
                <w:ins w:id="4140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FB4B9" w14:textId="77777777" w:rsidR="0017239C" w:rsidRPr="00703083" w:rsidRDefault="0017239C" w:rsidP="004E6DA2">
            <w:pPr>
              <w:pStyle w:val="tabletext00"/>
              <w:jc w:val="center"/>
              <w:rPr>
                <w:ins w:id="4141" w:author="Author"/>
              </w:rPr>
            </w:pPr>
            <w:ins w:id="4142" w:author="Author">
              <w:r w:rsidRPr="00703083">
                <w:t>20</w:t>
              </w:r>
            </w:ins>
          </w:p>
        </w:tc>
        <w:tc>
          <w:tcPr>
            <w:tcW w:w="6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4A4D3C1" w14:textId="77777777" w:rsidR="0017239C" w:rsidRPr="00703083" w:rsidRDefault="0017239C" w:rsidP="004E6DA2">
            <w:pPr>
              <w:pStyle w:val="tabletext00"/>
              <w:jc w:val="right"/>
              <w:rPr>
                <w:ins w:id="4143" w:author="Author"/>
              </w:rPr>
            </w:pPr>
            <w:ins w:id="4144" w:author="Author">
              <w:r w:rsidRPr="00703083">
                <w:t>700</w:t>
              </w:r>
            </w:ins>
          </w:p>
        </w:tc>
        <w:tc>
          <w:tcPr>
            <w:tcW w:w="3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5C75F2" w14:textId="77777777" w:rsidR="0017239C" w:rsidRPr="00703083" w:rsidRDefault="0017239C" w:rsidP="004E6DA2">
            <w:pPr>
              <w:pStyle w:val="tabletext00"/>
              <w:tabs>
                <w:tab w:val="decimal" w:pos="544"/>
              </w:tabs>
              <w:rPr>
                <w:ins w:id="4145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58ECC" w14:textId="77777777" w:rsidR="0017239C" w:rsidRPr="00703083" w:rsidRDefault="0017239C" w:rsidP="004E6DA2">
            <w:pPr>
              <w:pStyle w:val="tabletext00"/>
              <w:jc w:val="center"/>
              <w:rPr>
                <w:ins w:id="4146" w:author="Author"/>
              </w:rPr>
            </w:pPr>
            <w:ins w:id="4147" w:author="Author">
              <w:r w:rsidRPr="00703083">
                <w:t>Unlimited</w:t>
              </w:r>
            </w:ins>
          </w:p>
        </w:tc>
        <w:tc>
          <w:tcPr>
            <w:tcW w:w="6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BE3DF55" w14:textId="77777777" w:rsidR="0017239C" w:rsidRPr="00703083" w:rsidRDefault="0017239C" w:rsidP="004E6DA2">
            <w:pPr>
              <w:pStyle w:val="tabletext00"/>
              <w:jc w:val="right"/>
              <w:rPr>
                <w:ins w:id="4148" w:author="Author"/>
              </w:rPr>
            </w:pPr>
            <w:ins w:id="4149" w:author="Author">
              <w:r w:rsidRPr="00703083">
                <w:t>20</w:t>
              </w:r>
            </w:ins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FB94B2" w14:textId="77777777" w:rsidR="0017239C" w:rsidRPr="00703083" w:rsidRDefault="0017239C" w:rsidP="004E6DA2">
            <w:pPr>
              <w:pStyle w:val="tabletext00"/>
              <w:jc w:val="right"/>
              <w:rPr>
                <w:ins w:id="4150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184622F" w14:textId="77777777" w:rsidR="0017239C" w:rsidRPr="00703083" w:rsidRDefault="0017239C" w:rsidP="004E6DA2">
            <w:pPr>
              <w:pStyle w:val="tabletext00"/>
              <w:jc w:val="right"/>
              <w:rPr>
                <w:ins w:id="4151" w:author="Author"/>
              </w:rPr>
            </w:pPr>
            <w:ins w:id="4152" w:author="Author">
              <w:r w:rsidRPr="00703083">
                <w:t>14,600</w:t>
              </w:r>
            </w:ins>
          </w:p>
        </w:tc>
        <w:tc>
          <w:tcPr>
            <w:tcW w:w="1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B75FAB" w14:textId="77777777" w:rsidR="0017239C" w:rsidRPr="00703083" w:rsidRDefault="0017239C" w:rsidP="004E6DA2">
            <w:pPr>
              <w:pStyle w:val="tabletext00"/>
              <w:jc w:val="right"/>
              <w:rPr>
                <w:ins w:id="4153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BDDFE9B" w14:textId="77777777" w:rsidR="0017239C" w:rsidRPr="00703083" w:rsidRDefault="0017239C" w:rsidP="004E6DA2">
            <w:pPr>
              <w:pStyle w:val="tabletext00"/>
              <w:jc w:val="right"/>
              <w:rPr>
                <w:ins w:id="4154" w:author="Author"/>
              </w:rPr>
            </w:pPr>
            <w:ins w:id="4155" w:author="Author">
              <w:r w:rsidRPr="00703083">
                <w:t>10,000</w:t>
              </w:r>
            </w:ins>
          </w:p>
        </w:tc>
        <w:tc>
          <w:tcPr>
            <w:tcW w:w="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7D83A9" w14:textId="77777777" w:rsidR="0017239C" w:rsidRPr="00703083" w:rsidRDefault="0017239C" w:rsidP="004E6DA2">
            <w:pPr>
              <w:pStyle w:val="tabletext00"/>
              <w:jc w:val="right"/>
              <w:rPr>
                <w:ins w:id="4156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030ADE7" w14:textId="77777777" w:rsidR="0017239C" w:rsidRPr="00703083" w:rsidRDefault="0017239C" w:rsidP="004E6DA2">
            <w:pPr>
              <w:pStyle w:val="tabletext00"/>
              <w:jc w:val="right"/>
              <w:rPr>
                <w:ins w:id="4157" w:author="Author"/>
              </w:rPr>
            </w:pPr>
            <w:ins w:id="4158" w:author="Author">
              <w:r w:rsidRPr="00703083">
                <w:t>2,000</w:t>
              </w:r>
            </w:ins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8C6A03" w14:textId="77777777" w:rsidR="0017239C" w:rsidRPr="00703083" w:rsidRDefault="0017239C" w:rsidP="004E6DA2">
            <w:pPr>
              <w:pStyle w:val="tabletext00"/>
              <w:jc w:val="right"/>
              <w:rPr>
                <w:ins w:id="4159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3CBA891" w14:textId="77777777" w:rsidR="0017239C" w:rsidRPr="00703083" w:rsidRDefault="0017239C" w:rsidP="004E6DA2">
            <w:pPr>
              <w:pStyle w:val="tabletext00"/>
              <w:jc w:val="right"/>
              <w:rPr>
                <w:ins w:id="4160" w:author="Author"/>
              </w:rPr>
            </w:pPr>
            <w:ins w:id="4161" w:author="Author">
              <w:r w:rsidRPr="00703083">
                <w:t>99.72</w:t>
              </w:r>
            </w:ins>
          </w:p>
        </w:tc>
        <w:tc>
          <w:tcPr>
            <w:tcW w:w="18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0E9459" w14:textId="77777777" w:rsidR="0017239C" w:rsidRPr="00703083" w:rsidRDefault="0017239C" w:rsidP="004E6DA2">
            <w:pPr>
              <w:pStyle w:val="tabletext00"/>
              <w:jc w:val="right"/>
              <w:rPr>
                <w:ins w:id="4162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55DF3B8" w14:textId="77777777" w:rsidR="0017239C" w:rsidRPr="00703083" w:rsidRDefault="0017239C" w:rsidP="004E6DA2">
            <w:pPr>
              <w:pStyle w:val="tabletext00"/>
              <w:jc w:val="right"/>
              <w:rPr>
                <w:ins w:id="4163" w:author="Author"/>
              </w:rPr>
            </w:pPr>
            <w:ins w:id="4164" w:author="Author">
              <w:r w:rsidRPr="00703083">
                <w:t>56.80</w:t>
              </w:r>
            </w:ins>
          </w:p>
        </w:tc>
        <w:tc>
          <w:tcPr>
            <w:tcW w:w="18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605BCE6E" w14:textId="77777777" w:rsidR="0017239C" w:rsidRPr="00703083" w:rsidRDefault="0017239C" w:rsidP="004E6DA2">
            <w:pPr>
              <w:pStyle w:val="tabletext00"/>
              <w:rPr>
                <w:ins w:id="4165" w:author="Author"/>
              </w:rPr>
            </w:pPr>
          </w:p>
        </w:tc>
      </w:tr>
    </w:tbl>
    <w:p w14:paraId="743F7F3D" w14:textId="77777777" w:rsidR="0017239C" w:rsidRPr="00703083" w:rsidRDefault="0017239C" w:rsidP="0017239C">
      <w:pPr>
        <w:pStyle w:val="tablecaption"/>
        <w:rPr>
          <w:ins w:id="4166" w:author="Author"/>
        </w:rPr>
      </w:pPr>
      <w:ins w:id="4167" w:author="Author">
        <w:r w:rsidRPr="00703083">
          <w:t>Table 293.D.1.(LC) Added Personal Injury Protection Loss Costs</w:t>
        </w:r>
      </w:ins>
    </w:p>
    <w:p w14:paraId="43014E68" w14:textId="77777777" w:rsidR="0017239C" w:rsidRPr="00703083" w:rsidRDefault="0017239C" w:rsidP="0017239C">
      <w:pPr>
        <w:pStyle w:val="isonormal"/>
        <w:rPr>
          <w:ins w:id="4168" w:author="Author"/>
        </w:rPr>
      </w:pPr>
    </w:p>
    <w:p w14:paraId="2429C061" w14:textId="77777777" w:rsidR="0017239C" w:rsidRPr="00703083" w:rsidRDefault="0017239C" w:rsidP="0017239C">
      <w:pPr>
        <w:pStyle w:val="space8"/>
        <w:rPr>
          <w:ins w:id="416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17239C" w:rsidRPr="00703083" w14:paraId="1C916197" w14:textId="77777777" w:rsidTr="004E6DA2">
        <w:trPr>
          <w:cantSplit/>
          <w:trHeight w:val="190"/>
          <w:ins w:id="4170" w:author="Author"/>
        </w:trPr>
        <w:tc>
          <w:tcPr>
            <w:tcW w:w="200" w:type="dxa"/>
          </w:tcPr>
          <w:p w14:paraId="70C5FF7C" w14:textId="77777777" w:rsidR="0017239C" w:rsidRPr="00703083" w:rsidRDefault="0017239C" w:rsidP="004E6DA2">
            <w:pPr>
              <w:pStyle w:val="tablehead"/>
              <w:rPr>
                <w:ins w:id="4171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7255D" w14:textId="77777777" w:rsidR="0017239C" w:rsidRPr="00703083" w:rsidRDefault="0017239C" w:rsidP="004E6DA2">
            <w:pPr>
              <w:pStyle w:val="tablehead"/>
              <w:rPr>
                <w:ins w:id="4172" w:author="Author"/>
              </w:rPr>
            </w:pPr>
            <w:ins w:id="4173" w:author="Author">
              <w:r w:rsidRPr="00703083">
                <w:t>Loss Cost For Each Resident Relative</w:t>
              </w:r>
            </w:ins>
          </w:p>
        </w:tc>
      </w:tr>
      <w:tr w:rsidR="0017239C" w:rsidRPr="00703083" w14:paraId="7F7D5366" w14:textId="77777777" w:rsidTr="004E6DA2">
        <w:trPr>
          <w:cantSplit/>
          <w:trHeight w:val="190"/>
          <w:ins w:id="4174" w:author="Author"/>
        </w:trPr>
        <w:tc>
          <w:tcPr>
            <w:tcW w:w="200" w:type="dxa"/>
          </w:tcPr>
          <w:p w14:paraId="10599AA0" w14:textId="77777777" w:rsidR="0017239C" w:rsidRPr="00703083" w:rsidRDefault="0017239C" w:rsidP="004E6DA2">
            <w:pPr>
              <w:pStyle w:val="tabletext11"/>
              <w:rPr>
                <w:ins w:id="4175" w:author="Author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DAB83" w14:textId="77777777" w:rsidR="0017239C" w:rsidRPr="00703083" w:rsidRDefault="0017239C" w:rsidP="004E6DA2">
            <w:pPr>
              <w:pStyle w:val="tabletext11"/>
              <w:jc w:val="right"/>
              <w:rPr>
                <w:ins w:id="4176" w:author="Author"/>
              </w:rPr>
            </w:pPr>
            <w:ins w:id="4177" w:author="Author">
              <w:r w:rsidRPr="00703083">
                <w:t>$</w:t>
              </w:r>
            </w:ins>
          </w:p>
        </w:tc>
        <w:tc>
          <w:tcPr>
            <w:tcW w:w="2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F9B40E" w14:textId="77777777" w:rsidR="0017239C" w:rsidRPr="00703083" w:rsidRDefault="0017239C" w:rsidP="004E6DA2">
            <w:pPr>
              <w:pStyle w:val="tabletext11"/>
              <w:rPr>
                <w:ins w:id="4178" w:author="Author"/>
              </w:rPr>
            </w:pPr>
            <w:ins w:id="4179" w:author="Author">
              <w:r w:rsidRPr="00703083">
                <w:t>4.83</w:t>
              </w:r>
            </w:ins>
          </w:p>
        </w:tc>
      </w:tr>
    </w:tbl>
    <w:p w14:paraId="05F579DA" w14:textId="77777777" w:rsidR="0017239C" w:rsidRPr="00703083" w:rsidRDefault="0017239C" w:rsidP="0017239C">
      <w:pPr>
        <w:pStyle w:val="tablecaption"/>
        <w:rPr>
          <w:ins w:id="4180" w:author="Author"/>
        </w:rPr>
      </w:pPr>
      <w:ins w:id="4181" w:author="Author">
        <w:r w:rsidRPr="00703083">
          <w:t>Table 293.D.2.(LC) Resident Relative Added Personal Injury Protection Loss Cost</w:t>
        </w:r>
      </w:ins>
    </w:p>
    <w:p w14:paraId="3550552C" w14:textId="77777777" w:rsidR="0017239C" w:rsidRPr="00703083" w:rsidRDefault="0017239C" w:rsidP="0017239C">
      <w:pPr>
        <w:pStyle w:val="isonormal"/>
        <w:rPr>
          <w:ins w:id="4182" w:author="Author"/>
        </w:rPr>
      </w:pPr>
    </w:p>
    <w:p w14:paraId="65E03C91" w14:textId="77777777" w:rsidR="0017239C" w:rsidRPr="00703083" w:rsidRDefault="0017239C" w:rsidP="0017239C">
      <w:pPr>
        <w:pStyle w:val="space8"/>
        <w:rPr>
          <w:ins w:id="418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17239C" w:rsidRPr="00703083" w14:paraId="68A3A57F" w14:textId="77777777" w:rsidTr="004E6DA2">
        <w:trPr>
          <w:cantSplit/>
          <w:trHeight w:val="190"/>
          <w:ins w:id="4184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68080BB" w14:textId="77777777" w:rsidR="0017239C" w:rsidRPr="00703083" w:rsidRDefault="0017239C" w:rsidP="004E6DA2">
            <w:pPr>
              <w:pStyle w:val="tablehead"/>
              <w:rPr>
                <w:ins w:id="418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78203" w14:textId="77777777" w:rsidR="0017239C" w:rsidRPr="00703083" w:rsidRDefault="0017239C" w:rsidP="004E6DA2">
            <w:pPr>
              <w:pStyle w:val="tablehead"/>
              <w:rPr>
                <w:ins w:id="4186" w:author="Author"/>
              </w:rPr>
            </w:pPr>
            <w:ins w:id="4187" w:author="Author">
              <w:r w:rsidRPr="00703083">
                <w:t>Loss Cost For Each Named Individual</w:t>
              </w:r>
            </w:ins>
          </w:p>
        </w:tc>
      </w:tr>
      <w:tr w:rsidR="0017239C" w:rsidRPr="00703083" w14:paraId="1182C7C2" w14:textId="77777777" w:rsidTr="004E6DA2">
        <w:trPr>
          <w:cantSplit/>
          <w:trHeight w:val="190"/>
          <w:ins w:id="4188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910F571" w14:textId="77777777" w:rsidR="0017239C" w:rsidRPr="00703083" w:rsidRDefault="0017239C" w:rsidP="004E6DA2">
            <w:pPr>
              <w:pStyle w:val="tabletext11"/>
              <w:jc w:val="center"/>
              <w:rPr>
                <w:ins w:id="4189" w:author="Author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A4D700" w14:textId="77777777" w:rsidR="0017239C" w:rsidRPr="00703083" w:rsidRDefault="0017239C" w:rsidP="004E6DA2">
            <w:pPr>
              <w:pStyle w:val="tabletext11"/>
              <w:jc w:val="right"/>
              <w:rPr>
                <w:ins w:id="4190" w:author="Author"/>
              </w:rPr>
            </w:pPr>
            <w:ins w:id="4191" w:author="Author">
              <w:r w:rsidRPr="00703083">
                <w:t>$</w:t>
              </w:r>
            </w:ins>
          </w:p>
        </w:tc>
        <w:tc>
          <w:tcPr>
            <w:tcW w:w="2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D90ADF" w14:textId="77777777" w:rsidR="0017239C" w:rsidRPr="00703083" w:rsidRDefault="0017239C" w:rsidP="004E6DA2">
            <w:pPr>
              <w:pStyle w:val="tabletext11"/>
              <w:rPr>
                <w:ins w:id="4192" w:author="Author"/>
              </w:rPr>
            </w:pPr>
            <w:ins w:id="4193" w:author="Author">
              <w:r w:rsidRPr="00703083">
                <w:t>1.25</w:t>
              </w:r>
            </w:ins>
          </w:p>
        </w:tc>
      </w:tr>
    </w:tbl>
    <w:p w14:paraId="5C5EA98B" w14:textId="4E3611D4" w:rsidR="0017239C" w:rsidRDefault="0017239C" w:rsidP="0017239C">
      <w:pPr>
        <w:pStyle w:val="tablecaption"/>
      </w:pPr>
      <w:ins w:id="4194" w:author="Author">
        <w:r w:rsidRPr="00703083">
          <w:t>Table 293.E.1.(LC) Broadened Personal Injury Protection Loss Cost</w:t>
        </w:r>
      </w:ins>
    </w:p>
    <w:p w14:paraId="0B56D35A" w14:textId="1CF6D54D" w:rsidR="0017239C" w:rsidRDefault="0017239C" w:rsidP="0017239C">
      <w:pPr>
        <w:pStyle w:val="isonormal"/>
        <w:jc w:val="left"/>
      </w:pPr>
    </w:p>
    <w:p w14:paraId="7172A327" w14:textId="77777777" w:rsidR="0017239C" w:rsidRDefault="0017239C" w:rsidP="0017239C">
      <w:pPr>
        <w:pStyle w:val="isonormal"/>
        <w:sectPr w:rsidR="0017239C" w:rsidSect="0017239C">
          <w:headerReference w:type="even" r:id="rId391"/>
          <w:headerReference w:type="default" r:id="rId392"/>
          <w:footerReference w:type="even" r:id="rId393"/>
          <w:footerReference w:type="default" r:id="rId394"/>
          <w:headerReference w:type="first" r:id="rId395"/>
          <w:footerReference w:type="first" r:id="rId396"/>
          <w:pgSz w:w="12240" w:h="15840"/>
          <w:pgMar w:top="1400" w:right="960" w:bottom="1560" w:left="1200" w:header="0" w:footer="480" w:gutter="0"/>
          <w:cols w:space="0"/>
          <w:noEndnote/>
          <w:docGrid w:linePitch="272"/>
        </w:sectPr>
      </w:pPr>
    </w:p>
    <w:p w14:paraId="55E9FA64" w14:textId="77777777" w:rsidR="0017239C" w:rsidRPr="00AB2CE0" w:rsidRDefault="0017239C" w:rsidP="0017239C">
      <w:pPr>
        <w:pStyle w:val="boxrule"/>
        <w:rPr>
          <w:ins w:id="4195" w:author="Author"/>
        </w:rPr>
      </w:pPr>
      <w:ins w:id="4196" w:author="Author">
        <w:r w:rsidRPr="00AB2CE0">
          <w:lastRenderedPageBreak/>
          <w:t>297.  UNINSURED MOTORISTS INSURANCE</w:t>
        </w:r>
      </w:ins>
    </w:p>
    <w:p w14:paraId="0C37A579" w14:textId="77777777" w:rsidR="0017239C" w:rsidRPr="00AB2CE0" w:rsidRDefault="0017239C" w:rsidP="0017239C">
      <w:pPr>
        <w:pStyle w:val="isonormal"/>
        <w:rPr>
          <w:ins w:id="4197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17239C" w:rsidRPr="00AB2CE0" w14:paraId="375AD524" w14:textId="77777777" w:rsidTr="004E6DA2">
        <w:trPr>
          <w:cantSplit/>
          <w:trHeight w:val="190"/>
          <w:ins w:id="4198" w:author="Author"/>
        </w:trPr>
        <w:tc>
          <w:tcPr>
            <w:tcW w:w="200" w:type="dxa"/>
          </w:tcPr>
          <w:p w14:paraId="4DD3CFF3" w14:textId="77777777" w:rsidR="0017239C" w:rsidRPr="00AB2CE0" w:rsidRDefault="0017239C" w:rsidP="004E6DA2">
            <w:pPr>
              <w:pStyle w:val="tabletext11"/>
              <w:rPr>
                <w:ins w:id="4199" w:author="Author"/>
              </w:rPr>
            </w:pPr>
            <w:ins w:id="4200" w:author="Author">
              <w:r w:rsidRPr="00AB2CE0">
                <w:br/>
              </w:r>
            </w:ins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D7192" w14:textId="77777777" w:rsidR="0017239C" w:rsidRPr="00AB2CE0" w:rsidRDefault="0017239C" w:rsidP="004E6DA2">
            <w:pPr>
              <w:pStyle w:val="tablehead"/>
              <w:rPr>
                <w:ins w:id="4201" w:author="Author"/>
              </w:rPr>
            </w:pPr>
            <w:ins w:id="4202" w:author="Author">
              <w:r w:rsidRPr="00AB2CE0">
                <w:t xml:space="preserve">Uninsured And Underinsured Motorists Bodily Injury </w:t>
              </w:r>
              <w:r w:rsidRPr="00AB2CE0">
                <w:br/>
                <w:t>And Property Damage</w:t>
              </w:r>
            </w:ins>
          </w:p>
        </w:tc>
      </w:tr>
      <w:tr w:rsidR="0017239C" w:rsidRPr="00AB2CE0" w14:paraId="51D27EBF" w14:textId="77777777" w:rsidTr="004E6DA2">
        <w:trPr>
          <w:cantSplit/>
          <w:trHeight w:val="190"/>
          <w:ins w:id="4203" w:author="Author"/>
        </w:trPr>
        <w:tc>
          <w:tcPr>
            <w:tcW w:w="200" w:type="dxa"/>
          </w:tcPr>
          <w:p w14:paraId="32AF9D85" w14:textId="77777777" w:rsidR="0017239C" w:rsidRPr="00AB2CE0" w:rsidRDefault="0017239C" w:rsidP="004E6DA2">
            <w:pPr>
              <w:pStyle w:val="tablehead"/>
              <w:rPr>
                <w:ins w:id="4204" w:author="Author"/>
              </w:rPr>
            </w:pPr>
            <w:ins w:id="4205" w:author="Author">
              <w:r w:rsidRPr="00AB2CE0">
                <w:br/>
              </w:r>
              <w:r w:rsidRPr="00AB2CE0">
                <w:br/>
              </w:r>
              <w:r w:rsidRPr="00AB2CE0">
                <w:br/>
              </w:r>
              <w:r w:rsidRPr="00AB2CE0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3AD02F" w14:textId="77777777" w:rsidR="0017239C" w:rsidRPr="00AB2CE0" w:rsidRDefault="0017239C" w:rsidP="004E6DA2">
            <w:pPr>
              <w:pStyle w:val="tablehead"/>
              <w:rPr>
                <w:ins w:id="4206" w:author="Author"/>
              </w:rPr>
            </w:pPr>
            <w:ins w:id="4207" w:author="Author">
              <w:r w:rsidRPr="00AB2CE0"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515EE2" w14:textId="77777777" w:rsidR="0017239C" w:rsidRPr="00AB2CE0" w:rsidRDefault="0017239C" w:rsidP="004E6DA2">
            <w:pPr>
              <w:pStyle w:val="tablehead"/>
              <w:rPr>
                <w:ins w:id="4208" w:author="Author"/>
              </w:rPr>
            </w:pPr>
            <w:ins w:id="4209" w:author="Author">
              <w:r w:rsidRPr="00AB2CE0">
                <w:t>Private</w:t>
              </w:r>
              <w:r w:rsidRPr="00AB2CE0">
                <w:br/>
                <w:t>Passenger</w:t>
              </w:r>
              <w:r w:rsidRPr="00AB2CE0">
                <w:br/>
                <w:t>Types</w:t>
              </w:r>
              <w:r w:rsidRPr="00AB2CE0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B1ECB3" w14:textId="77777777" w:rsidR="0017239C" w:rsidRPr="00AB2CE0" w:rsidRDefault="0017239C" w:rsidP="004E6DA2">
            <w:pPr>
              <w:pStyle w:val="tablehead"/>
              <w:rPr>
                <w:ins w:id="4210" w:author="Author"/>
              </w:rPr>
            </w:pPr>
            <w:ins w:id="4211" w:author="Author">
              <w:r w:rsidRPr="00AB2CE0">
                <w:t>Other Than</w:t>
              </w:r>
              <w:r w:rsidRPr="00AB2CE0">
                <w:br/>
                <w:t>Private</w:t>
              </w:r>
              <w:r w:rsidRPr="00AB2CE0">
                <w:br/>
                <w:t>Passenger</w:t>
              </w:r>
              <w:r w:rsidRPr="00AB2CE0">
                <w:br/>
                <w:t>Types</w:t>
              </w:r>
              <w:r w:rsidRPr="00AB2CE0">
                <w:br/>
                <w:t>Per Exposure</w:t>
              </w:r>
            </w:ins>
          </w:p>
        </w:tc>
      </w:tr>
      <w:tr w:rsidR="0017239C" w:rsidRPr="00AB2CE0" w14:paraId="5B804A3A" w14:textId="77777777" w:rsidTr="004E6DA2">
        <w:trPr>
          <w:cantSplit/>
          <w:trHeight w:val="190"/>
          <w:ins w:id="4212" w:author="Author"/>
        </w:trPr>
        <w:tc>
          <w:tcPr>
            <w:tcW w:w="200" w:type="dxa"/>
          </w:tcPr>
          <w:p w14:paraId="135538A3" w14:textId="77777777" w:rsidR="0017239C" w:rsidRPr="00AB2CE0" w:rsidRDefault="0017239C" w:rsidP="004E6DA2">
            <w:pPr>
              <w:pStyle w:val="tabletext11"/>
              <w:rPr>
                <w:ins w:id="42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6A711F" w14:textId="77777777" w:rsidR="0017239C" w:rsidRPr="00AB2CE0" w:rsidRDefault="0017239C" w:rsidP="004E6DA2">
            <w:pPr>
              <w:pStyle w:val="tabletext11"/>
              <w:jc w:val="right"/>
              <w:rPr>
                <w:ins w:id="4214" w:author="Author"/>
              </w:rPr>
            </w:pPr>
            <w:ins w:id="4215" w:author="Author">
              <w:r w:rsidRPr="00AB2CE0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29D09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216" w:author="Author"/>
              </w:rPr>
            </w:pPr>
            <w:ins w:id="4217" w:author="Author">
              <w:r w:rsidRPr="00AB2CE0">
                <w:t>35,000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CF35E5" w14:textId="77777777" w:rsidR="0017239C" w:rsidRPr="00AB2CE0" w:rsidRDefault="0017239C" w:rsidP="004E6DA2">
            <w:pPr>
              <w:pStyle w:val="tabletext11"/>
              <w:tabs>
                <w:tab w:val="decimal" w:pos="113"/>
              </w:tabs>
              <w:jc w:val="right"/>
              <w:rPr>
                <w:ins w:id="4218" w:author="Author"/>
              </w:rPr>
            </w:pPr>
            <w:ins w:id="4219" w:author="Author">
              <w:r w:rsidRPr="00AB2CE0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33A93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20" w:author="Author"/>
                <w:rFonts w:cs="Arial"/>
                <w:szCs w:val="18"/>
              </w:rPr>
            </w:pPr>
            <w:ins w:id="4221" w:author="Author">
              <w:r w:rsidRPr="00AB2CE0">
                <w:rPr>
                  <w:rFonts w:cs="Arial"/>
                  <w:color w:val="000000"/>
                  <w:szCs w:val="18"/>
                </w:rPr>
                <w:t>16.48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FB15F0" w14:textId="77777777" w:rsidR="0017239C" w:rsidRPr="00AB2CE0" w:rsidRDefault="0017239C" w:rsidP="004E6DA2">
            <w:pPr>
              <w:pStyle w:val="tabletext11"/>
              <w:tabs>
                <w:tab w:val="decimal" w:pos="-63"/>
              </w:tabs>
              <w:jc w:val="right"/>
              <w:rPr>
                <w:ins w:id="4222" w:author="Author"/>
                <w:rFonts w:cs="Arial"/>
                <w:szCs w:val="18"/>
              </w:rPr>
            </w:pPr>
            <w:ins w:id="4223" w:author="Author">
              <w:r w:rsidRPr="00AB2CE0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855E53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24" w:author="Author"/>
                <w:rFonts w:cs="Arial"/>
                <w:szCs w:val="18"/>
              </w:rPr>
            </w:pPr>
            <w:ins w:id="4225" w:author="Author">
              <w:r w:rsidRPr="00AB2CE0">
                <w:rPr>
                  <w:rFonts w:cs="Arial"/>
                  <w:color w:val="000000"/>
                  <w:szCs w:val="18"/>
                </w:rPr>
                <w:t>14.07</w:t>
              </w:r>
            </w:ins>
          </w:p>
        </w:tc>
      </w:tr>
      <w:tr w:rsidR="0017239C" w:rsidRPr="00AB2CE0" w14:paraId="12BBF8EF" w14:textId="77777777" w:rsidTr="004E6DA2">
        <w:trPr>
          <w:cantSplit/>
          <w:trHeight w:val="190"/>
          <w:ins w:id="4226" w:author="Author"/>
        </w:trPr>
        <w:tc>
          <w:tcPr>
            <w:tcW w:w="200" w:type="dxa"/>
          </w:tcPr>
          <w:p w14:paraId="63AC7620" w14:textId="77777777" w:rsidR="0017239C" w:rsidRPr="00AB2CE0" w:rsidRDefault="0017239C" w:rsidP="004E6DA2">
            <w:pPr>
              <w:pStyle w:val="tabletext11"/>
              <w:rPr>
                <w:ins w:id="42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3C8868" w14:textId="77777777" w:rsidR="0017239C" w:rsidRPr="00AB2CE0" w:rsidRDefault="0017239C" w:rsidP="004E6DA2">
            <w:pPr>
              <w:pStyle w:val="tabletext11"/>
              <w:jc w:val="center"/>
              <w:rPr>
                <w:ins w:id="42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9F55E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229" w:author="Author"/>
              </w:rPr>
            </w:pPr>
            <w:ins w:id="4230" w:author="Author">
              <w:r w:rsidRPr="00AB2CE0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56ED17" w14:textId="77777777" w:rsidR="0017239C" w:rsidRPr="00AB2CE0" w:rsidRDefault="0017239C" w:rsidP="004E6DA2">
            <w:pPr>
              <w:pStyle w:val="tabletext11"/>
              <w:jc w:val="center"/>
              <w:rPr>
                <w:ins w:id="42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2724E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32" w:author="Author"/>
                <w:rFonts w:cs="Arial"/>
                <w:szCs w:val="18"/>
              </w:rPr>
            </w:pPr>
            <w:ins w:id="4233" w:author="Author">
              <w:r w:rsidRPr="00AB2CE0">
                <w:rPr>
                  <w:rFonts w:cs="Arial"/>
                  <w:color w:val="000000"/>
                  <w:szCs w:val="18"/>
                </w:rPr>
                <w:t>20.30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80A34" w14:textId="77777777" w:rsidR="0017239C" w:rsidRPr="00AB2CE0" w:rsidRDefault="0017239C" w:rsidP="004E6DA2">
            <w:pPr>
              <w:pStyle w:val="tabletext11"/>
              <w:jc w:val="center"/>
              <w:rPr>
                <w:ins w:id="4234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2C4E12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35" w:author="Author"/>
                <w:rFonts w:cs="Arial"/>
                <w:color w:val="000000"/>
                <w:szCs w:val="18"/>
              </w:rPr>
            </w:pPr>
            <w:ins w:id="4236" w:author="Author">
              <w:r w:rsidRPr="00AB2CE0">
                <w:rPr>
                  <w:rFonts w:cs="Arial"/>
                  <w:color w:val="000000"/>
                  <w:szCs w:val="18"/>
                </w:rPr>
                <w:t>16.85</w:t>
              </w:r>
            </w:ins>
          </w:p>
        </w:tc>
      </w:tr>
      <w:tr w:rsidR="0017239C" w:rsidRPr="00AB2CE0" w14:paraId="55292C93" w14:textId="77777777" w:rsidTr="004E6DA2">
        <w:trPr>
          <w:cantSplit/>
          <w:trHeight w:val="190"/>
          <w:ins w:id="4237" w:author="Author"/>
        </w:trPr>
        <w:tc>
          <w:tcPr>
            <w:tcW w:w="200" w:type="dxa"/>
          </w:tcPr>
          <w:p w14:paraId="5049ADFB" w14:textId="77777777" w:rsidR="0017239C" w:rsidRPr="00AB2CE0" w:rsidRDefault="0017239C" w:rsidP="004E6DA2">
            <w:pPr>
              <w:pStyle w:val="tabletext11"/>
              <w:rPr>
                <w:ins w:id="42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A46920" w14:textId="77777777" w:rsidR="0017239C" w:rsidRPr="00AB2CE0" w:rsidRDefault="0017239C" w:rsidP="004E6DA2">
            <w:pPr>
              <w:pStyle w:val="tabletext11"/>
              <w:jc w:val="center"/>
              <w:rPr>
                <w:ins w:id="42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BC86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240" w:author="Author"/>
              </w:rPr>
            </w:pPr>
            <w:ins w:id="4241" w:author="Author">
              <w:r w:rsidRPr="00AB2CE0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8A60F4" w14:textId="77777777" w:rsidR="0017239C" w:rsidRPr="00AB2CE0" w:rsidRDefault="0017239C" w:rsidP="004E6DA2">
            <w:pPr>
              <w:pStyle w:val="tabletext11"/>
              <w:jc w:val="center"/>
              <w:rPr>
                <w:ins w:id="42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66FA5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43" w:author="Author"/>
                <w:rFonts w:cs="Arial"/>
                <w:szCs w:val="18"/>
              </w:rPr>
            </w:pPr>
            <w:ins w:id="4244" w:author="Author">
              <w:r w:rsidRPr="00AB2CE0">
                <w:rPr>
                  <w:rFonts w:cs="Arial"/>
                  <w:color w:val="000000"/>
                  <w:szCs w:val="18"/>
                </w:rPr>
                <w:t>27.74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E5E236" w14:textId="77777777" w:rsidR="0017239C" w:rsidRPr="00AB2CE0" w:rsidRDefault="0017239C" w:rsidP="004E6DA2">
            <w:pPr>
              <w:pStyle w:val="tabletext11"/>
              <w:jc w:val="center"/>
              <w:rPr>
                <w:ins w:id="4245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40037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46" w:author="Author"/>
                <w:rFonts w:cs="Arial"/>
                <w:color w:val="000000"/>
                <w:szCs w:val="18"/>
              </w:rPr>
            </w:pPr>
            <w:ins w:id="4247" w:author="Author">
              <w:r w:rsidRPr="00AB2CE0">
                <w:rPr>
                  <w:rFonts w:cs="Arial"/>
                  <w:color w:val="000000"/>
                  <w:szCs w:val="18"/>
                </w:rPr>
                <w:t>22.20</w:t>
              </w:r>
            </w:ins>
          </w:p>
        </w:tc>
      </w:tr>
      <w:tr w:rsidR="0017239C" w:rsidRPr="00AB2CE0" w14:paraId="29C8FF63" w14:textId="77777777" w:rsidTr="004E6DA2">
        <w:trPr>
          <w:cantSplit/>
          <w:trHeight w:val="190"/>
          <w:ins w:id="4248" w:author="Author"/>
        </w:trPr>
        <w:tc>
          <w:tcPr>
            <w:tcW w:w="200" w:type="dxa"/>
          </w:tcPr>
          <w:p w14:paraId="279FE124" w14:textId="77777777" w:rsidR="0017239C" w:rsidRPr="00AB2CE0" w:rsidRDefault="0017239C" w:rsidP="004E6DA2">
            <w:pPr>
              <w:pStyle w:val="tabletext11"/>
              <w:rPr>
                <w:ins w:id="42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8CDE79" w14:textId="77777777" w:rsidR="0017239C" w:rsidRPr="00AB2CE0" w:rsidRDefault="0017239C" w:rsidP="004E6DA2">
            <w:pPr>
              <w:pStyle w:val="tabletext11"/>
              <w:jc w:val="center"/>
              <w:rPr>
                <w:ins w:id="42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F8ADF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251" w:author="Author"/>
              </w:rPr>
            </w:pPr>
            <w:ins w:id="4252" w:author="Author">
              <w:r w:rsidRPr="00AB2CE0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F485A" w14:textId="77777777" w:rsidR="0017239C" w:rsidRPr="00AB2CE0" w:rsidRDefault="0017239C" w:rsidP="004E6DA2">
            <w:pPr>
              <w:pStyle w:val="tabletext11"/>
              <w:jc w:val="center"/>
              <w:rPr>
                <w:ins w:id="42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79F81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54" w:author="Author"/>
                <w:rFonts w:cs="Arial"/>
                <w:szCs w:val="18"/>
              </w:rPr>
            </w:pPr>
            <w:ins w:id="4255" w:author="Author">
              <w:r w:rsidRPr="00AB2CE0">
                <w:rPr>
                  <w:rFonts w:cs="Arial"/>
                  <w:color w:val="000000"/>
                  <w:szCs w:val="18"/>
                </w:rPr>
                <w:t>32.00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BEE69D" w14:textId="77777777" w:rsidR="0017239C" w:rsidRPr="00AB2CE0" w:rsidRDefault="0017239C" w:rsidP="004E6DA2">
            <w:pPr>
              <w:pStyle w:val="tabletext11"/>
              <w:jc w:val="center"/>
              <w:rPr>
                <w:ins w:id="4256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1EB34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57" w:author="Author"/>
                <w:rFonts w:cs="Arial"/>
                <w:color w:val="000000"/>
                <w:szCs w:val="18"/>
              </w:rPr>
            </w:pPr>
            <w:ins w:id="4258" w:author="Author">
              <w:r w:rsidRPr="00AB2CE0">
                <w:rPr>
                  <w:rFonts w:cs="Arial"/>
                  <w:color w:val="000000"/>
                  <w:szCs w:val="18"/>
                </w:rPr>
                <w:t>25.12</w:t>
              </w:r>
            </w:ins>
          </w:p>
        </w:tc>
      </w:tr>
      <w:tr w:rsidR="0017239C" w:rsidRPr="00AB2CE0" w14:paraId="26615747" w14:textId="77777777" w:rsidTr="004E6DA2">
        <w:trPr>
          <w:cantSplit/>
          <w:trHeight w:val="190"/>
          <w:ins w:id="4259" w:author="Author"/>
        </w:trPr>
        <w:tc>
          <w:tcPr>
            <w:tcW w:w="200" w:type="dxa"/>
          </w:tcPr>
          <w:p w14:paraId="1EFA361C" w14:textId="77777777" w:rsidR="0017239C" w:rsidRPr="00AB2CE0" w:rsidRDefault="0017239C" w:rsidP="004E6DA2">
            <w:pPr>
              <w:pStyle w:val="tabletext11"/>
              <w:rPr>
                <w:ins w:id="42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A8C09" w14:textId="77777777" w:rsidR="0017239C" w:rsidRPr="00AB2CE0" w:rsidRDefault="0017239C" w:rsidP="004E6DA2">
            <w:pPr>
              <w:pStyle w:val="tabletext11"/>
              <w:jc w:val="center"/>
              <w:rPr>
                <w:ins w:id="42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B3A7E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262" w:author="Author"/>
              </w:rPr>
            </w:pPr>
            <w:ins w:id="4263" w:author="Author">
              <w:r w:rsidRPr="00AB2CE0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5FCC1C" w14:textId="77777777" w:rsidR="0017239C" w:rsidRPr="00AB2CE0" w:rsidRDefault="0017239C" w:rsidP="004E6DA2">
            <w:pPr>
              <w:pStyle w:val="tabletext11"/>
              <w:jc w:val="center"/>
              <w:rPr>
                <w:ins w:id="42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6544B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65" w:author="Author"/>
                <w:rFonts w:cs="Arial"/>
                <w:szCs w:val="18"/>
              </w:rPr>
            </w:pPr>
            <w:ins w:id="4266" w:author="Author">
              <w:r w:rsidRPr="00AB2CE0">
                <w:rPr>
                  <w:rFonts w:cs="Arial"/>
                  <w:color w:val="000000"/>
                  <w:szCs w:val="18"/>
                </w:rPr>
                <w:t>37.00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7CA07C" w14:textId="77777777" w:rsidR="0017239C" w:rsidRPr="00AB2CE0" w:rsidRDefault="0017239C" w:rsidP="004E6DA2">
            <w:pPr>
              <w:pStyle w:val="tabletext11"/>
              <w:jc w:val="center"/>
              <w:rPr>
                <w:ins w:id="4267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5635B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68" w:author="Author"/>
                <w:rFonts w:cs="Arial"/>
                <w:color w:val="000000"/>
                <w:szCs w:val="18"/>
              </w:rPr>
            </w:pPr>
            <w:ins w:id="4269" w:author="Author">
              <w:r w:rsidRPr="00AB2CE0">
                <w:rPr>
                  <w:rFonts w:cs="Arial"/>
                  <w:color w:val="000000"/>
                  <w:szCs w:val="18"/>
                </w:rPr>
                <w:t>28.48</w:t>
              </w:r>
            </w:ins>
          </w:p>
        </w:tc>
      </w:tr>
      <w:tr w:rsidR="0017239C" w:rsidRPr="00AB2CE0" w14:paraId="45AD3192" w14:textId="77777777" w:rsidTr="004E6DA2">
        <w:trPr>
          <w:cantSplit/>
          <w:trHeight w:val="190"/>
          <w:ins w:id="4270" w:author="Author"/>
        </w:trPr>
        <w:tc>
          <w:tcPr>
            <w:tcW w:w="200" w:type="dxa"/>
          </w:tcPr>
          <w:p w14:paraId="7F5E0D21" w14:textId="77777777" w:rsidR="0017239C" w:rsidRPr="00AB2CE0" w:rsidRDefault="0017239C" w:rsidP="004E6DA2">
            <w:pPr>
              <w:pStyle w:val="tabletext11"/>
              <w:rPr>
                <w:ins w:id="42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2A9460" w14:textId="77777777" w:rsidR="0017239C" w:rsidRPr="00AB2CE0" w:rsidRDefault="0017239C" w:rsidP="004E6DA2">
            <w:pPr>
              <w:pStyle w:val="tabletext11"/>
              <w:jc w:val="center"/>
              <w:rPr>
                <w:ins w:id="42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AFFF7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273" w:author="Author"/>
              </w:rPr>
            </w:pPr>
            <w:ins w:id="4274" w:author="Author">
              <w:r w:rsidRPr="00AB2CE0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A7F73" w14:textId="77777777" w:rsidR="0017239C" w:rsidRPr="00AB2CE0" w:rsidRDefault="0017239C" w:rsidP="004E6DA2">
            <w:pPr>
              <w:pStyle w:val="tabletext11"/>
              <w:jc w:val="center"/>
              <w:rPr>
                <w:ins w:id="42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4814A7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76" w:author="Author"/>
                <w:rFonts w:cs="Arial"/>
                <w:szCs w:val="18"/>
              </w:rPr>
            </w:pPr>
            <w:ins w:id="4277" w:author="Author">
              <w:r w:rsidRPr="00AB2CE0">
                <w:rPr>
                  <w:rFonts w:cs="Arial"/>
                  <w:color w:val="000000"/>
                  <w:szCs w:val="18"/>
                </w:rPr>
                <w:t>44.01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4D1526" w14:textId="77777777" w:rsidR="0017239C" w:rsidRPr="00AB2CE0" w:rsidRDefault="0017239C" w:rsidP="004E6DA2">
            <w:pPr>
              <w:pStyle w:val="tabletext11"/>
              <w:jc w:val="center"/>
              <w:rPr>
                <w:ins w:id="4278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3126E0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79" w:author="Author"/>
                <w:rFonts w:cs="Arial"/>
                <w:color w:val="000000"/>
                <w:szCs w:val="18"/>
              </w:rPr>
            </w:pPr>
            <w:ins w:id="4280" w:author="Author">
              <w:r w:rsidRPr="00AB2CE0">
                <w:rPr>
                  <w:rFonts w:cs="Arial"/>
                  <w:color w:val="000000"/>
                  <w:szCs w:val="18"/>
                </w:rPr>
                <w:t>33.19</w:t>
              </w:r>
            </w:ins>
          </w:p>
        </w:tc>
      </w:tr>
      <w:tr w:rsidR="0017239C" w:rsidRPr="00AB2CE0" w14:paraId="31F052BB" w14:textId="77777777" w:rsidTr="004E6DA2">
        <w:trPr>
          <w:cantSplit/>
          <w:trHeight w:val="190"/>
          <w:ins w:id="4281" w:author="Author"/>
        </w:trPr>
        <w:tc>
          <w:tcPr>
            <w:tcW w:w="200" w:type="dxa"/>
          </w:tcPr>
          <w:p w14:paraId="205391D9" w14:textId="77777777" w:rsidR="0017239C" w:rsidRPr="00AB2CE0" w:rsidRDefault="0017239C" w:rsidP="004E6DA2">
            <w:pPr>
              <w:pStyle w:val="tabletext11"/>
              <w:rPr>
                <w:ins w:id="42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EE336" w14:textId="77777777" w:rsidR="0017239C" w:rsidRPr="00AB2CE0" w:rsidRDefault="0017239C" w:rsidP="004E6DA2">
            <w:pPr>
              <w:pStyle w:val="tabletext11"/>
              <w:jc w:val="center"/>
              <w:rPr>
                <w:ins w:id="42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F5CFD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284" w:author="Author"/>
              </w:rPr>
            </w:pPr>
            <w:ins w:id="4285" w:author="Author">
              <w:r w:rsidRPr="00AB2CE0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0F55F6" w14:textId="77777777" w:rsidR="0017239C" w:rsidRPr="00AB2CE0" w:rsidRDefault="0017239C" w:rsidP="004E6DA2">
            <w:pPr>
              <w:pStyle w:val="tabletext11"/>
              <w:jc w:val="center"/>
              <w:rPr>
                <w:ins w:id="42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1A88B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87" w:author="Author"/>
                <w:rFonts w:cs="Arial"/>
                <w:szCs w:val="18"/>
              </w:rPr>
            </w:pPr>
            <w:ins w:id="4288" w:author="Author">
              <w:r w:rsidRPr="00AB2CE0">
                <w:rPr>
                  <w:rFonts w:cs="Arial"/>
                  <w:color w:val="000000"/>
                  <w:szCs w:val="18"/>
                </w:rPr>
                <w:t>50.03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8B9ECF" w14:textId="77777777" w:rsidR="0017239C" w:rsidRPr="00AB2CE0" w:rsidRDefault="0017239C" w:rsidP="004E6DA2">
            <w:pPr>
              <w:pStyle w:val="tabletext11"/>
              <w:jc w:val="center"/>
              <w:rPr>
                <w:ins w:id="4289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83B85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90" w:author="Author"/>
                <w:rFonts w:cs="Arial"/>
                <w:color w:val="000000"/>
                <w:szCs w:val="18"/>
              </w:rPr>
            </w:pPr>
            <w:ins w:id="4291" w:author="Author">
              <w:r w:rsidRPr="00AB2CE0">
                <w:rPr>
                  <w:rFonts w:cs="Arial"/>
                  <w:color w:val="000000"/>
                  <w:szCs w:val="18"/>
                </w:rPr>
                <w:t>37.29</w:t>
              </w:r>
            </w:ins>
          </w:p>
        </w:tc>
      </w:tr>
      <w:tr w:rsidR="0017239C" w:rsidRPr="00AB2CE0" w14:paraId="718E5D65" w14:textId="77777777" w:rsidTr="004E6DA2">
        <w:trPr>
          <w:cantSplit/>
          <w:trHeight w:val="190"/>
          <w:ins w:id="4292" w:author="Author"/>
        </w:trPr>
        <w:tc>
          <w:tcPr>
            <w:tcW w:w="200" w:type="dxa"/>
          </w:tcPr>
          <w:p w14:paraId="6BA29BAF" w14:textId="77777777" w:rsidR="0017239C" w:rsidRPr="00AB2CE0" w:rsidRDefault="0017239C" w:rsidP="004E6DA2">
            <w:pPr>
              <w:pStyle w:val="tabletext11"/>
              <w:rPr>
                <w:ins w:id="42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B7AEA" w14:textId="77777777" w:rsidR="0017239C" w:rsidRPr="00AB2CE0" w:rsidRDefault="0017239C" w:rsidP="004E6DA2">
            <w:pPr>
              <w:pStyle w:val="tabletext11"/>
              <w:jc w:val="center"/>
              <w:rPr>
                <w:ins w:id="42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74409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295" w:author="Author"/>
              </w:rPr>
            </w:pPr>
            <w:ins w:id="4296" w:author="Author">
              <w:r w:rsidRPr="00AB2CE0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2A1617" w14:textId="77777777" w:rsidR="0017239C" w:rsidRPr="00AB2CE0" w:rsidRDefault="0017239C" w:rsidP="004E6DA2">
            <w:pPr>
              <w:pStyle w:val="tabletext11"/>
              <w:jc w:val="center"/>
              <w:rPr>
                <w:ins w:id="42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E3DE9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298" w:author="Author"/>
                <w:rFonts w:cs="Arial"/>
                <w:szCs w:val="18"/>
              </w:rPr>
            </w:pPr>
            <w:ins w:id="4299" w:author="Author">
              <w:r w:rsidRPr="00AB2CE0">
                <w:rPr>
                  <w:rFonts w:cs="Arial"/>
                  <w:color w:val="000000"/>
                  <w:szCs w:val="18"/>
                </w:rPr>
                <w:t>55.63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B9C70B" w14:textId="77777777" w:rsidR="0017239C" w:rsidRPr="00AB2CE0" w:rsidRDefault="0017239C" w:rsidP="004E6DA2">
            <w:pPr>
              <w:pStyle w:val="tabletext11"/>
              <w:jc w:val="center"/>
              <w:rPr>
                <w:ins w:id="4300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5E210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01" w:author="Author"/>
                <w:rFonts w:cs="Arial"/>
                <w:color w:val="000000"/>
                <w:szCs w:val="18"/>
              </w:rPr>
            </w:pPr>
            <w:ins w:id="4302" w:author="Author">
              <w:r w:rsidRPr="00AB2CE0">
                <w:rPr>
                  <w:rFonts w:cs="Arial"/>
                  <w:color w:val="000000"/>
                  <w:szCs w:val="18"/>
                </w:rPr>
                <w:t>40.99</w:t>
              </w:r>
            </w:ins>
          </w:p>
        </w:tc>
      </w:tr>
      <w:tr w:rsidR="0017239C" w:rsidRPr="00AB2CE0" w14:paraId="62D0333F" w14:textId="77777777" w:rsidTr="004E6DA2">
        <w:trPr>
          <w:cantSplit/>
          <w:trHeight w:val="190"/>
          <w:ins w:id="4303" w:author="Author"/>
        </w:trPr>
        <w:tc>
          <w:tcPr>
            <w:tcW w:w="200" w:type="dxa"/>
          </w:tcPr>
          <w:p w14:paraId="7DA1E6DF" w14:textId="77777777" w:rsidR="0017239C" w:rsidRPr="00AB2CE0" w:rsidRDefault="0017239C" w:rsidP="004E6DA2">
            <w:pPr>
              <w:pStyle w:val="tabletext11"/>
              <w:rPr>
                <w:ins w:id="43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22EA87" w14:textId="77777777" w:rsidR="0017239C" w:rsidRPr="00AB2CE0" w:rsidRDefault="0017239C" w:rsidP="004E6DA2">
            <w:pPr>
              <w:pStyle w:val="tabletext11"/>
              <w:jc w:val="center"/>
              <w:rPr>
                <w:ins w:id="43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C1E14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306" w:author="Author"/>
              </w:rPr>
            </w:pPr>
            <w:ins w:id="4307" w:author="Author">
              <w:r w:rsidRPr="00AB2CE0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AA15C" w14:textId="77777777" w:rsidR="0017239C" w:rsidRPr="00AB2CE0" w:rsidRDefault="0017239C" w:rsidP="004E6DA2">
            <w:pPr>
              <w:pStyle w:val="tabletext11"/>
              <w:jc w:val="center"/>
              <w:rPr>
                <w:ins w:id="43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D13D2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09" w:author="Author"/>
                <w:rFonts w:cs="Arial"/>
                <w:szCs w:val="18"/>
              </w:rPr>
            </w:pPr>
            <w:ins w:id="4310" w:author="Author">
              <w:r w:rsidRPr="00AB2CE0">
                <w:rPr>
                  <w:rFonts w:cs="Arial"/>
                  <w:color w:val="000000"/>
                  <w:szCs w:val="18"/>
                </w:rPr>
                <w:t>60.37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E517B" w14:textId="77777777" w:rsidR="0017239C" w:rsidRPr="00AB2CE0" w:rsidRDefault="0017239C" w:rsidP="004E6DA2">
            <w:pPr>
              <w:pStyle w:val="tabletext11"/>
              <w:jc w:val="center"/>
              <w:rPr>
                <w:ins w:id="4311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8AEA1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12" w:author="Author"/>
                <w:rFonts w:cs="Arial"/>
                <w:color w:val="000000"/>
                <w:szCs w:val="18"/>
              </w:rPr>
            </w:pPr>
            <w:ins w:id="4313" w:author="Author">
              <w:r w:rsidRPr="00AB2CE0">
                <w:rPr>
                  <w:rFonts w:cs="Arial"/>
                  <w:color w:val="000000"/>
                  <w:szCs w:val="18"/>
                </w:rPr>
                <w:t>44.17</w:t>
              </w:r>
            </w:ins>
          </w:p>
        </w:tc>
      </w:tr>
      <w:tr w:rsidR="0017239C" w:rsidRPr="00AB2CE0" w14:paraId="6B1B0B5E" w14:textId="77777777" w:rsidTr="004E6DA2">
        <w:trPr>
          <w:cantSplit/>
          <w:trHeight w:val="190"/>
          <w:ins w:id="4314" w:author="Author"/>
        </w:trPr>
        <w:tc>
          <w:tcPr>
            <w:tcW w:w="200" w:type="dxa"/>
          </w:tcPr>
          <w:p w14:paraId="684AF324" w14:textId="77777777" w:rsidR="0017239C" w:rsidRPr="00AB2CE0" w:rsidRDefault="0017239C" w:rsidP="004E6DA2">
            <w:pPr>
              <w:pStyle w:val="tabletext11"/>
              <w:rPr>
                <w:ins w:id="43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5EA491" w14:textId="77777777" w:rsidR="0017239C" w:rsidRPr="00AB2CE0" w:rsidRDefault="0017239C" w:rsidP="004E6DA2">
            <w:pPr>
              <w:pStyle w:val="tabletext11"/>
              <w:jc w:val="center"/>
              <w:rPr>
                <w:ins w:id="43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C0526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317" w:author="Author"/>
              </w:rPr>
            </w:pPr>
            <w:ins w:id="4318" w:author="Author">
              <w:r w:rsidRPr="00AB2CE0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BE5EAB" w14:textId="77777777" w:rsidR="0017239C" w:rsidRPr="00AB2CE0" w:rsidRDefault="0017239C" w:rsidP="004E6DA2">
            <w:pPr>
              <w:pStyle w:val="tabletext11"/>
              <w:jc w:val="center"/>
              <w:rPr>
                <w:ins w:id="43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2941E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20" w:author="Author"/>
                <w:rFonts w:cs="Arial"/>
                <w:szCs w:val="18"/>
              </w:rPr>
            </w:pPr>
            <w:ins w:id="4321" w:author="Author">
              <w:r w:rsidRPr="00AB2CE0">
                <w:rPr>
                  <w:rFonts w:cs="Arial"/>
                  <w:color w:val="000000"/>
                  <w:szCs w:val="18"/>
                </w:rPr>
                <w:t>65.12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394679" w14:textId="77777777" w:rsidR="0017239C" w:rsidRPr="00AB2CE0" w:rsidRDefault="0017239C" w:rsidP="004E6DA2">
            <w:pPr>
              <w:pStyle w:val="tabletext11"/>
              <w:jc w:val="center"/>
              <w:rPr>
                <w:ins w:id="4322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1684C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23" w:author="Author"/>
                <w:rFonts w:cs="Arial"/>
                <w:color w:val="000000"/>
                <w:szCs w:val="18"/>
              </w:rPr>
            </w:pPr>
            <w:ins w:id="4324" w:author="Author">
              <w:r w:rsidRPr="00AB2CE0">
                <w:rPr>
                  <w:rFonts w:cs="Arial"/>
                  <w:color w:val="000000"/>
                  <w:szCs w:val="18"/>
                </w:rPr>
                <w:t>47.32</w:t>
              </w:r>
            </w:ins>
          </w:p>
        </w:tc>
      </w:tr>
      <w:tr w:rsidR="0017239C" w:rsidRPr="00AB2CE0" w14:paraId="6BA93422" w14:textId="77777777" w:rsidTr="004E6DA2">
        <w:trPr>
          <w:cantSplit/>
          <w:trHeight w:val="190"/>
          <w:ins w:id="4325" w:author="Author"/>
        </w:trPr>
        <w:tc>
          <w:tcPr>
            <w:tcW w:w="200" w:type="dxa"/>
          </w:tcPr>
          <w:p w14:paraId="078FF43C" w14:textId="77777777" w:rsidR="0017239C" w:rsidRPr="00AB2CE0" w:rsidRDefault="0017239C" w:rsidP="004E6DA2">
            <w:pPr>
              <w:pStyle w:val="tabletext11"/>
              <w:rPr>
                <w:ins w:id="43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99689B" w14:textId="77777777" w:rsidR="0017239C" w:rsidRPr="00AB2CE0" w:rsidRDefault="0017239C" w:rsidP="004E6DA2">
            <w:pPr>
              <w:pStyle w:val="tabletext11"/>
              <w:jc w:val="center"/>
              <w:rPr>
                <w:ins w:id="43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ECEBC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328" w:author="Author"/>
              </w:rPr>
            </w:pPr>
            <w:ins w:id="4329" w:author="Author">
              <w:r w:rsidRPr="00AB2CE0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5DE6A1" w14:textId="77777777" w:rsidR="0017239C" w:rsidRPr="00AB2CE0" w:rsidRDefault="0017239C" w:rsidP="004E6DA2">
            <w:pPr>
              <w:pStyle w:val="tabletext11"/>
              <w:jc w:val="center"/>
              <w:rPr>
                <w:ins w:id="43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56A5C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31" w:author="Author"/>
                <w:rFonts w:cs="Arial"/>
                <w:szCs w:val="18"/>
              </w:rPr>
            </w:pPr>
            <w:ins w:id="4332" w:author="Author">
              <w:r w:rsidRPr="00AB2CE0">
                <w:rPr>
                  <w:rFonts w:cs="Arial"/>
                  <w:color w:val="000000"/>
                  <w:szCs w:val="18"/>
                </w:rPr>
                <w:t>72.84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AE03EC" w14:textId="77777777" w:rsidR="0017239C" w:rsidRPr="00AB2CE0" w:rsidRDefault="0017239C" w:rsidP="004E6DA2">
            <w:pPr>
              <w:pStyle w:val="tabletext11"/>
              <w:jc w:val="center"/>
              <w:rPr>
                <w:ins w:id="4333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9268F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34" w:author="Author"/>
                <w:rFonts w:cs="Arial"/>
                <w:color w:val="000000"/>
                <w:szCs w:val="18"/>
              </w:rPr>
            </w:pPr>
            <w:ins w:id="4335" w:author="Author">
              <w:r w:rsidRPr="00AB2CE0">
                <w:rPr>
                  <w:rFonts w:cs="Arial"/>
                  <w:color w:val="000000"/>
                  <w:szCs w:val="18"/>
                </w:rPr>
                <w:t>52.45</w:t>
              </w:r>
            </w:ins>
          </w:p>
        </w:tc>
      </w:tr>
      <w:tr w:rsidR="0017239C" w:rsidRPr="00AB2CE0" w14:paraId="5D0A34BD" w14:textId="77777777" w:rsidTr="004E6DA2">
        <w:trPr>
          <w:cantSplit/>
          <w:trHeight w:val="190"/>
          <w:ins w:id="4336" w:author="Author"/>
        </w:trPr>
        <w:tc>
          <w:tcPr>
            <w:tcW w:w="200" w:type="dxa"/>
          </w:tcPr>
          <w:p w14:paraId="5541E3AD" w14:textId="77777777" w:rsidR="0017239C" w:rsidRPr="00AB2CE0" w:rsidRDefault="0017239C" w:rsidP="004E6DA2">
            <w:pPr>
              <w:pStyle w:val="tabletext11"/>
              <w:rPr>
                <w:ins w:id="43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C85044" w14:textId="77777777" w:rsidR="0017239C" w:rsidRPr="00AB2CE0" w:rsidRDefault="0017239C" w:rsidP="004E6DA2">
            <w:pPr>
              <w:pStyle w:val="tabletext11"/>
              <w:jc w:val="center"/>
              <w:rPr>
                <w:ins w:id="43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C3A8A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339" w:author="Author"/>
              </w:rPr>
            </w:pPr>
            <w:ins w:id="4340" w:author="Author">
              <w:r w:rsidRPr="00AB2CE0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1E80F3" w14:textId="77777777" w:rsidR="0017239C" w:rsidRPr="00AB2CE0" w:rsidRDefault="0017239C" w:rsidP="004E6DA2">
            <w:pPr>
              <w:pStyle w:val="tabletext11"/>
              <w:jc w:val="center"/>
              <w:rPr>
                <w:ins w:id="43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45A253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42" w:author="Author"/>
                <w:rFonts w:cs="Arial"/>
                <w:szCs w:val="18"/>
              </w:rPr>
            </w:pPr>
            <w:ins w:id="4343" w:author="Author">
              <w:r w:rsidRPr="00AB2CE0">
                <w:rPr>
                  <w:rFonts w:cs="Arial"/>
                  <w:color w:val="000000"/>
                  <w:szCs w:val="18"/>
                </w:rPr>
                <w:t>82.28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11EE6" w14:textId="77777777" w:rsidR="0017239C" w:rsidRPr="00AB2CE0" w:rsidRDefault="0017239C" w:rsidP="004E6DA2">
            <w:pPr>
              <w:pStyle w:val="tabletext11"/>
              <w:jc w:val="center"/>
              <w:rPr>
                <w:ins w:id="4344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BB21BE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45" w:author="Author"/>
                <w:rFonts w:cs="Arial"/>
                <w:color w:val="000000"/>
                <w:szCs w:val="18"/>
              </w:rPr>
            </w:pPr>
            <w:ins w:id="4346" w:author="Author">
              <w:r w:rsidRPr="00AB2CE0">
                <w:rPr>
                  <w:rFonts w:cs="Arial"/>
                  <w:color w:val="000000"/>
                  <w:szCs w:val="18"/>
                </w:rPr>
                <w:t>58.67</w:t>
              </w:r>
            </w:ins>
          </w:p>
        </w:tc>
      </w:tr>
      <w:tr w:rsidR="0017239C" w:rsidRPr="00AB2CE0" w14:paraId="63F571A7" w14:textId="77777777" w:rsidTr="004E6DA2">
        <w:trPr>
          <w:cantSplit/>
          <w:trHeight w:val="190"/>
          <w:ins w:id="4347" w:author="Author"/>
        </w:trPr>
        <w:tc>
          <w:tcPr>
            <w:tcW w:w="200" w:type="dxa"/>
          </w:tcPr>
          <w:p w14:paraId="6B9611C5" w14:textId="77777777" w:rsidR="0017239C" w:rsidRPr="00AB2CE0" w:rsidRDefault="0017239C" w:rsidP="004E6DA2">
            <w:pPr>
              <w:pStyle w:val="tabletext11"/>
              <w:rPr>
                <w:ins w:id="43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34ADF8" w14:textId="77777777" w:rsidR="0017239C" w:rsidRPr="00AB2CE0" w:rsidRDefault="0017239C" w:rsidP="004E6DA2">
            <w:pPr>
              <w:pStyle w:val="tabletext11"/>
              <w:jc w:val="center"/>
              <w:rPr>
                <w:ins w:id="434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30997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350" w:author="Author"/>
              </w:rPr>
            </w:pPr>
            <w:ins w:id="4351" w:author="Author">
              <w:r w:rsidRPr="00AB2CE0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93C17D" w14:textId="77777777" w:rsidR="0017239C" w:rsidRPr="00AB2CE0" w:rsidRDefault="0017239C" w:rsidP="004E6DA2">
            <w:pPr>
              <w:pStyle w:val="tabletext11"/>
              <w:jc w:val="center"/>
              <w:rPr>
                <w:ins w:id="43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2DE3C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53" w:author="Author"/>
                <w:rFonts w:cs="Arial"/>
                <w:szCs w:val="18"/>
              </w:rPr>
            </w:pPr>
            <w:ins w:id="4354" w:author="Author">
              <w:r w:rsidRPr="00AB2CE0">
                <w:rPr>
                  <w:rFonts w:cs="Arial"/>
                  <w:color w:val="000000"/>
                  <w:szCs w:val="18"/>
                </w:rPr>
                <w:t>91.03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C46729" w14:textId="77777777" w:rsidR="0017239C" w:rsidRPr="00AB2CE0" w:rsidRDefault="0017239C" w:rsidP="004E6DA2">
            <w:pPr>
              <w:pStyle w:val="tabletext11"/>
              <w:jc w:val="center"/>
              <w:rPr>
                <w:ins w:id="4355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64EAF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56" w:author="Author"/>
                <w:rFonts w:cs="Arial"/>
                <w:color w:val="000000"/>
                <w:szCs w:val="18"/>
              </w:rPr>
            </w:pPr>
            <w:ins w:id="4357" w:author="Author">
              <w:r w:rsidRPr="00AB2CE0">
                <w:rPr>
                  <w:rFonts w:cs="Arial"/>
                  <w:color w:val="000000"/>
                  <w:szCs w:val="18"/>
                </w:rPr>
                <w:t>64.47</w:t>
              </w:r>
            </w:ins>
          </w:p>
        </w:tc>
      </w:tr>
      <w:tr w:rsidR="0017239C" w:rsidRPr="00AB2CE0" w14:paraId="50183E00" w14:textId="77777777" w:rsidTr="004E6DA2">
        <w:trPr>
          <w:cantSplit/>
          <w:trHeight w:val="190"/>
          <w:ins w:id="4358" w:author="Author"/>
        </w:trPr>
        <w:tc>
          <w:tcPr>
            <w:tcW w:w="200" w:type="dxa"/>
          </w:tcPr>
          <w:p w14:paraId="5A160AF4" w14:textId="77777777" w:rsidR="0017239C" w:rsidRPr="00AB2CE0" w:rsidRDefault="0017239C" w:rsidP="004E6DA2">
            <w:pPr>
              <w:pStyle w:val="tabletext11"/>
              <w:rPr>
                <w:ins w:id="43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AF1313" w14:textId="77777777" w:rsidR="0017239C" w:rsidRPr="00AB2CE0" w:rsidRDefault="0017239C" w:rsidP="004E6DA2">
            <w:pPr>
              <w:pStyle w:val="tabletext11"/>
              <w:jc w:val="center"/>
              <w:rPr>
                <w:ins w:id="43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B90F9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361" w:author="Author"/>
              </w:rPr>
            </w:pPr>
            <w:ins w:id="4362" w:author="Author">
              <w:r w:rsidRPr="00AB2CE0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758ED4" w14:textId="77777777" w:rsidR="0017239C" w:rsidRPr="00AB2CE0" w:rsidRDefault="0017239C" w:rsidP="004E6DA2">
            <w:pPr>
              <w:pStyle w:val="tabletext11"/>
              <w:jc w:val="center"/>
              <w:rPr>
                <w:ins w:id="436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F523D8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64" w:author="Author"/>
                <w:rFonts w:cs="Arial"/>
                <w:szCs w:val="18"/>
              </w:rPr>
            </w:pPr>
            <w:ins w:id="4365" w:author="Author">
              <w:r w:rsidRPr="00AB2CE0">
                <w:rPr>
                  <w:rFonts w:cs="Arial"/>
                  <w:color w:val="000000"/>
                  <w:szCs w:val="18"/>
                </w:rPr>
                <w:t>101.49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6D0496" w14:textId="77777777" w:rsidR="0017239C" w:rsidRPr="00AB2CE0" w:rsidRDefault="0017239C" w:rsidP="004E6DA2">
            <w:pPr>
              <w:pStyle w:val="tabletext11"/>
              <w:jc w:val="center"/>
              <w:rPr>
                <w:ins w:id="4366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55D6A5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67" w:author="Author"/>
                <w:rFonts w:cs="Arial"/>
                <w:color w:val="000000"/>
                <w:szCs w:val="18"/>
              </w:rPr>
            </w:pPr>
            <w:ins w:id="4368" w:author="Author">
              <w:r w:rsidRPr="00AB2CE0">
                <w:rPr>
                  <w:rFonts w:cs="Arial"/>
                  <w:color w:val="000000"/>
                  <w:szCs w:val="18"/>
                </w:rPr>
                <w:t>71.39</w:t>
              </w:r>
            </w:ins>
          </w:p>
        </w:tc>
      </w:tr>
      <w:tr w:rsidR="0017239C" w:rsidRPr="00AB2CE0" w14:paraId="5911F894" w14:textId="77777777" w:rsidTr="004E6DA2">
        <w:trPr>
          <w:cantSplit/>
          <w:trHeight w:val="190"/>
          <w:ins w:id="4369" w:author="Author"/>
        </w:trPr>
        <w:tc>
          <w:tcPr>
            <w:tcW w:w="200" w:type="dxa"/>
          </w:tcPr>
          <w:p w14:paraId="4D0F5978" w14:textId="77777777" w:rsidR="0017239C" w:rsidRPr="00AB2CE0" w:rsidRDefault="0017239C" w:rsidP="004E6DA2">
            <w:pPr>
              <w:pStyle w:val="tabletext11"/>
              <w:rPr>
                <w:ins w:id="43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E837C5" w14:textId="77777777" w:rsidR="0017239C" w:rsidRPr="00AB2CE0" w:rsidRDefault="0017239C" w:rsidP="004E6DA2">
            <w:pPr>
              <w:pStyle w:val="tabletext11"/>
              <w:jc w:val="center"/>
              <w:rPr>
                <w:ins w:id="43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5EFA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372" w:author="Author"/>
              </w:rPr>
            </w:pPr>
            <w:ins w:id="4373" w:author="Author">
              <w:r w:rsidRPr="00AB2CE0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387190" w14:textId="77777777" w:rsidR="0017239C" w:rsidRPr="00AB2CE0" w:rsidRDefault="0017239C" w:rsidP="004E6DA2">
            <w:pPr>
              <w:pStyle w:val="tabletext11"/>
              <w:jc w:val="center"/>
              <w:rPr>
                <w:ins w:id="437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98BDD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75" w:author="Author"/>
                <w:rFonts w:cs="Arial"/>
                <w:szCs w:val="18"/>
              </w:rPr>
            </w:pPr>
            <w:ins w:id="4376" w:author="Author">
              <w:r w:rsidRPr="00AB2CE0">
                <w:rPr>
                  <w:rFonts w:cs="Arial"/>
                  <w:color w:val="000000"/>
                  <w:szCs w:val="18"/>
                </w:rPr>
                <w:t>124.52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275C00" w14:textId="77777777" w:rsidR="0017239C" w:rsidRPr="00AB2CE0" w:rsidRDefault="0017239C" w:rsidP="004E6DA2">
            <w:pPr>
              <w:pStyle w:val="tabletext11"/>
              <w:jc w:val="center"/>
              <w:rPr>
                <w:ins w:id="4377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1471C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78" w:author="Author"/>
                <w:rFonts w:cs="Arial"/>
                <w:color w:val="000000"/>
                <w:szCs w:val="18"/>
              </w:rPr>
            </w:pPr>
            <w:ins w:id="4379" w:author="Author">
              <w:r w:rsidRPr="00AB2CE0">
                <w:rPr>
                  <w:rFonts w:cs="Arial"/>
                  <w:color w:val="000000"/>
                  <w:szCs w:val="18"/>
                </w:rPr>
                <w:t>86.50</w:t>
              </w:r>
            </w:ins>
          </w:p>
        </w:tc>
      </w:tr>
      <w:tr w:rsidR="0017239C" w:rsidRPr="00AB2CE0" w14:paraId="0A5A57AA" w14:textId="77777777" w:rsidTr="004E6DA2">
        <w:trPr>
          <w:cantSplit/>
          <w:trHeight w:val="190"/>
          <w:ins w:id="4380" w:author="Author"/>
        </w:trPr>
        <w:tc>
          <w:tcPr>
            <w:tcW w:w="200" w:type="dxa"/>
          </w:tcPr>
          <w:p w14:paraId="217A25E7" w14:textId="77777777" w:rsidR="0017239C" w:rsidRPr="00AB2CE0" w:rsidRDefault="0017239C" w:rsidP="004E6DA2">
            <w:pPr>
              <w:pStyle w:val="tabletext11"/>
              <w:rPr>
                <w:ins w:id="43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0CC41D" w14:textId="77777777" w:rsidR="0017239C" w:rsidRPr="00AB2CE0" w:rsidRDefault="0017239C" w:rsidP="004E6DA2">
            <w:pPr>
              <w:pStyle w:val="tabletext11"/>
              <w:jc w:val="center"/>
              <w:rPr>
                <w:ins w:id="43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C8B64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383" w:author="Author"/>
              </w:rPr>
            </w:pPr>
            <w:ins w:id="4384" w:author="Author">
              <w:r w:rsidRPr="00AB2CE0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0C42A9" w14:textId="77777777" w:rsidR="0017239C" w:rsidRPr="00AB2CE0" w:rsidRDefault="0017239C" w:rsidP="004E6DA2">
            <w:pPr>
              <w:pStyle w:val="tabletext11"/>
              <w:jc w:val="center"/>
              <w:rPr>
                <w:ins w:id="438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6243D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86" w:author="Author"/>
                <w:rFonts w:cs="Arial"/>
                <w:szCs w:val="18"/>
              </w:rPr>
            </w:pPr>
            <w:ins w:id="4387" w:author="Author">
              <w:r w:rsidRPr="00AB2CE0">
                <w:rPr>
                  <w:rFonts w:cs="Arial"/>
                  <w:color w:val="000000"/>
                  <w:szCs w:val="18"/>
                </w:rPr>
                <w:t>138.91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88FFA5" w14:textId="77777777" w:rsidR="0017239C" w:rsidRPr="00AB2CE0" w:rsidRDefault="0017239C" w:rsidP="004E6DA2">
            <w:pPr>
              <w:pStyle w:val="tabletext11"/>
              <w:jc w:val="center"/>
              <w:rPr>
                <w:ins w:id="4388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C41B5A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389" w:author="Author"/>
                <w:rFonts w:cs="Arial"/>
                <w:szCs w:val="18"/>
              </w:rPr>
            </w:pPr>
            <w:ins w:id="4390" w:author="Author">
              <w:r w:rsidRPr="00AB2CE0">
                <w:rPr>
                  <w:rFonts w:cs="Arial"/>
                  <w:color w:val="000000"/>
                  <w:szCs w:val="18"/>
                </w:rPr>
                <w:t>95.95</w:t>
              </w:r>
            </w:ins>
          </w:p>
        </w:tc>
      </w:tr>
    </w:tbl>
    <w:p w14:paraId="46E1D3EC" w14:textId="77777777" w:rsidR="0017239C" w:rsidRPr="00AB2CE0" w:rsidRDefault="0017239C" w:rsidP="0017239C">
      <w:pPr>
        <w:pStyle w:val="tablecaption"/>
        <w:rPr>
          <w:ins w:id="4391" w:author="Author"/>
        </w:rPr>
      </w:pPr>
      <w:ins w:id="4392" w:author="Author">
        <w:r w:rsidRPr="00AB2CE0">
          <w:t>Table 297.B.3.a.(1)(LC) Single Limits Uninsured And Underinsured Motorists Bodily Injury And Property Damage Coverage Loss Costs</w:t>
        </w:r>
      </w:ins>
    </w:p>
    <w:p w14:paraId="608BE34B" w14:textId="77777777" w:rsidR="0017239C" w:rsidRPr="00AB2CE0" w:rsidRDefault="0017239C" w:rsidP="0017239C">
      <w:pPr>
        <w:pStyle w:val="isonormal"/>
        <w:rPr>
          <w:ins w:id="4393" w:author="Author"/>
        </w:rPr>
      </w:pPr>
    </w:p>
    <w:p w14:paraId="719B96ED" w14:textId="77777777" w:rsidR="0017239C" w:rsidRPr="00AB2CE0" w:rsidRDefault="0017239C" w:rsidP="0017239C">
      <w:pPr>
        <w:pStyle w:val="space8"/>
        <w:rPr>
          <w:ins w:id="439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17239C" w:rsidRPr="00AB2CE0" w14:paraId="3E872A08" w14:textId="77777777" w:rsidTr="004E6DA2">
        <w:trPr>
          <w:cantSplit/>
          <w:trHeight w:val="190"/>
          <w:ins w:id="4395" w:author="Author"/>
        </w:trPr>
        <w:tc>
          <w:tcPr>
            <w:tcW w:w="200" w:type="dxa"/>
          </w:tcPr>
          <w:p w14:paraId="78F9E467" w14:textId="77777777" w:rsidR="0017239C" w:rsidRPr="00AB2CE0" w:rsidRDefault="0017239C" w:rsidP="004E6DA2">
            <w:pPr>
              <w:pStyle w:val="tabletext11"/>
              <w:rPr>
                <w:ins w:id="439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C293F" w14:textId="77777777" w:rsidR="0017239C" w:rsidRPr="00AB2CE0" w:rsidRDefault="0017239C" w:rsidP="004E6DA2">
            <w:pPr>
              <w:pStyle w:val="tablehead"/>
              <w:rPr>
                <w:ins w:id="4397" w:author="Author"/>
              </w:rPr>
            </w:pPr>
            <w:ins w:id="4398" w:author="Author">
              <w:r w:rsidRPr="00AB2CE0">
                <w:t>Uninsured And Underinsured Motorists Bodily Injury</w:t>
              </w:r>
            </w:ins>
          </w:p>
        </w:tc>
      </w:tr>
      <w:tr w:rsidR="0017239C" w:rsidRPr="00AB2CE0" w14:paraId="339FDF50" w14:textId="77777777" w:rsidTr="004E6DA2">
        <w:trPr>
          <w:cantSplit/>
          <w:trHeight w:val="190"/>
          <w:ins w:id="4399" w:author="Author"/>
        </w:trPr>
        <w:tc>
          <w:tcPr>
            <w:tcW w:w="200" w:type="dxa"/>
          </w:tcPr>
          <w:p w14:paraId="62644E12" w14:textId="77777777" w:rsidR="0017239C" w:rsidRPr="00AB2CE0" w:rsidRDefault="0017239C" w:rsidP="004E6DA2">
            <w:pPr>
              <w:pStyle w:val="tabletext11"/>
              <w:rPr>
                <w:ins w:id="4400" w:author="Author"/>
              </w:rPr>
            </w:pPr>
            <w:ins w:id="4401" w:author="Author">
              <w:r w:rsidRPr="00AB2CE0">
                <w:br/>
              </w:r>
              <w:r w:rsidRPr="00AB2CE0">
                <w:br/>
              </w:r>
              <w:r w:rsidRPr="00AB2CE0">
                <w:br/>
              </w:r>
              <w:r w:rsidRPr="00AB2CE0">
                <w:br/>
              </w:r>
            </w:ins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13E839" w14:textId="77777777" w:rsidR="0017239C" w:rsidRPr="00AB2CE0" w:rsidRDefault="0017239C" w:rsidP="004E6DA2">
            <w:pPr>
              <w:pStyle w:val="tablehead"/>
              <w:rPr>
                <w:ins w:id="4402" w:author="Author"/>
              </w:rPr>
            </w:pPr>
            <w:ins w:id="4403" w:author="Author">
              <w:r w:rsidRPr="00AB2CE0">
                <w:t>Bodily</w:t>
              </w:r>
              <w:r w:rsidRPr="00AB2CE0">
                <w:br/>
                <w:t>Injury</w:t>
              </w:r>
              <w:r w:rsidRPr="00AB2CE0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C0AAD3" w14:textId="77777777" w:rsidR="0017239C" w:rsidRPr="00AB2CE0" w:rsidRDefault="0017239C" w:rsidP="004E6DA2">
            <w:pPr>
              <w:pStyle w:val="tablehead"/>
              <w:rPr>
                <w:ins w:id="4404" w:author="Author"/>
              </w:rPr>
            </w:pPr>
            <w:ins w:id="4405" w:author="Author">
              <w:r w:rsidRPr="00AB2CE0">
                <w:t>Private</w:t>
              </w:r>
              <w:r w:rsidRPr="00AB2CE0">
                <w:br/>
                <w:t>Passenger</w:t>
              </w:r>
              <w:r w:rsidRPr="00AB2CE0">
                <w:br/>
                <w:t>Types</w:t>
              </w:r>
              <w:r w:rsidRPr="00AB2CE0">
                <w:br/>
                <w:t>Per 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662B81" w14:textId="77777777" w:rsidR="0017239C" w:rsidRPr="00AB2CE0" w:rsidRDefault="0017239C" w:rsidP="004E6DA2">
            <w:pPr>
              <w:pStyle w:val="tablehead"/>
              <w:rPr>
                <w:ins w:id="4406" w:author="Author"/>
              </w:rPr>
            </w:pPr>
            <w:ins w:id="4407" w:author="Author">
              <w:r w:rsidRPr="00AB2CE0">
                <w:t>Other Than</w:t>
              </w:r>
              <w:r w:rsidRPr="00AB2CE0">
                <w:br/>
                <w:t>Private</w:t>
              </w:r>
              <w:r w:rsidRPr="00AB2CE0">
                <w:br/>
                <w:t>Passenger</w:t>
              </w:r>
              <w:r w:rsidRPr="00AB2CE0">
                <w:br/>
                <w:t>Types</w:t>
              </w:r>
              <w:r w:rsidRPr="00AB2CE0">
                <w:br/>
                <w:t>Per Exposure</w:t>
              </w:r>
            </w:ins>
          </w:p>
        </w:tc>
      </w:tr>
      <w:tr w:rsidR="0017239C" w:rsidRPr="00AB2CE0" w14:paraId="67F5F51D" w14:textId="77777777" w:rsidTr="004E6DA2">
        <w:trPr>
          <w:cantSplit/>
          <w:trHeight w:val="190"/>
          <w:ins w:id="4408" w:author="Author"/>
        </w:trPr>
        <w:tc>
          <w:tcPr>
            <w:tcW w:w="200" w:type="dxa"/>
          </w:tcPr>
          <w:p w14:paraId="1746C5AC" w14:textId="77777777" w:rsidR="0017239C" w:rsidRPr="00AB2CE0" w:rsidRDefault="0017239C" w:rsidP="004E6DA2">
            <w:pPr>
              <w:pStyle w:val="tabletext11"/>
              <w:rPr>
                <w:ins w:id="44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1A2783" w14:textId="77777777" w:rsidR="0017239C" w:rsidRPr="00AB2CE0" w:rsidRDefault="0017239C" w:rsidP="004E6DA2">
            <w:pPr>
              <w:pStyle w:val="tabletext11"/>
              <w:jc w:val="right"/>
              <w:rPr>
                <w:ins w:id="4410" w:author="Author"/>
              </w:rPr>
            </w:pPr>
            <w:ins w:id="4411" w:author="Author">
              <w:r w:rsidRPr="00AB2CE0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A7FC4" w14:textId="77777777" w:rsidR="0017239C" w:rsidRPr="00AB2CE0" w:rsidRDefault="0017239C" w:rsidP="004E6DA2">
            <w:pPr>
              <w:pStyle w:val="tabletext11"/>
              <w:jc w:val="right"/>
              <w:rPr>
                <w:ins w:id="4412" w:author="Author"/>
              </w:rPr>
            </w:pPr>
            <w:ins w:id="4413" w:author="Author">
              <w:r w:rsidRPr="00AB2CE0">
                <w:t>15,000/30,000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B45E5E" w14:textId="77777777" w:rsidR="0017239C" w:rsidRPr="00AB2CE0" w:rsidRDefault="0017239C" w:rsidP="004E6DA2">
            <w:pPr>
              <w:pStyle w:val="tabletext11"/>
              <w:jc w:val="right"/>
              <w:rPr>
                <w:ins w:id="4414" w:author="Author"/>
              </w:rPr>
            </w:pPr>
            <w:ins w:id="4415" w:author="Author">
              <w:r w:rsidRPr="00AB2CE0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4FFA8" w14:textId="77777777" w:rsidR="0017239C" w:rsidRPr="00AB2CE0" w:rsidRDefault="0017239C" w:rsidP="004E6DA2">
            <w:pPr>
              <w:pStyle w:val="tabletext11"/>
              <w:tabs>
                <w:tab w:val="decimal" w:pos="400"/>
              </w:tabs>
              <w:rPr>
                <w:ins w:id="4416" w:author="Author"/>
                <w:rFonts w:cs="Arial"/>
                <w:szCs w:val="18"/>
              </w:rPr>
            </w:pPr>
            <w:ins w:id="4417" w:author="Author">
              <w:r w:rsidRPr="00AB2CE0">
                <w:rPr>
                  <w:rFonts w:cs="Arial"/>
                  <w:color w:val="000000"/>
                  <w:szCs w:val="18"/>
                </w:rPr>
                <w:t>8.14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20C31F" w14:textId="77777777" w:rsidR="0017239C" w:rsidRPr="00AB2CE0" w:rsidRDefault="0017239C" w:rsidP="004E6DA2">
            <w:pPr>
              <w:pStyle w:val="tabletext11"/>
              <w:jc w:val="right"/>
              <w:rPr>
                <w:ins w:id="4418" w:author="Author"/>
              </w:rPr>
            </w:pPr>
            <w:ins w:id="4419" w:author="Author">
              <w:r w:rsidRPr="00AB2CE0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A5619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420" w:author="Author"/>
                <w:rFonts w:cs="Arial"/>
                <w:color w:val="000000"/>
                <w:szCs w:val="18"/>
              </w:rPr>
            </w:pPr>
            <w:ins w:id="4421" w:author="Author">
              <w:r w:rsidRPr="00AB2CE0">
                <w:rPr>
                  <w:rFonts w:cs="Arial"/>
                  <w:color w:val="000000"/>
                  <w:szCs w:val="18"/>
                </w:rPr>
                <w:t>6.80</w:t>
              </w:r>
            </w:ins>
          </w:p>
        </w:tc>
      </w:tr>
      <w:tr w:rsidR="0017239C" w:rsidRPr="00AB2CE0" w14:paraId="79672937" w14:textId="77777777" w:rsidTr="004E6DA2">
        <w:trPr>
          <w:cantSplit/>
          <w:trHeight w:val="190"/>
          <w:ins w:id="4422" w:author="Author"/>
        </w:trPr>
        <w:tc>
          <w:tcPr>
            <w:tcW w:w="200" w:type="dxa"/>
          </w:tcPr>
          <w:p w14:paraId="61C95970" w14:textId="77777777" w:rsidR="0017239C" w:rsidRPr="00AB2CE0" w:rsidRDefault="0017239C" w:rsidP="004E6DA2">
            <w:pPr>
              <w:pStyle w:val="tabletext11"/>
              <w:rPr>
                <w:ins w:id="44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78F9DA" w14:textId="77777777" w:rsidR="0017239C" w:rsidRPr="00AB2CE0" w:rsidRDefault="0017239C" w:rsidP="004E6DA2">
            <w:pPr>
              <w:pStyle w:val="tabletext11"/>
              <w:jc w:val="center"/>
              <w:rPr>
                <w:ins w:id="442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5E3B5" w14:textId="77777777" w:rsidR="0017239C" w:rsidRPr="00AB2CE0" w:rsidRDefault="0017239C" w:rsidP="004E6DA2">
            <w:pPr>
              <w:pStyle w:val="tabletext11"/>
              <w:jc w:val="right"/>
              <w:rPr>
                <w:ins w:id="4425" w:author="Author"/>
              </w:rPr>
            </w:pPr>
            <w:ins w:id="4426" w:author="Author">
              <w:r w:rsidRPr="00AB2CE0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CD637B" w14:textId="77777777" w:rsidR="0017239C" w:rsidRPr="00AB2CE0" w:rsidRDefault="0017239C" w:rsidP="004E6DA2">
            <w:pPr>
              <w:pStyle w:val="tabletext11"/>
              <w:jc w:val="right"/>
              <w:rPr>
                <w:ins w:id="442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6E3F86" w14:textId="77777777" w:rsidR="0017239C" w:rsidRPr="00AB2CE0" w:rsidRDefault="0017239C" w:rsidP="004E6DA2">
            <w:pPr>
              <w:pStyle w:val="tabletext11"/>
              <w:tabs>
                <w:tab w:val="decimal" w:pos="400"/>
              </w:tabs>
              <w:rPr>
                <w:ins w:id="4428" w:author="Author"/>
                <w:rFonts w:cs="Arial"/>
                <w:szCs w:val="18"/>
              </w:rPr>
            </w:pPr>
            <w:ins w:id="4429" w:author="Author">
              <w:r w:rsidRPr="00AB2CE0">
                <w:rPr>
                  <w:rFonts w:cs="Arial"/>
                  <w:color w:val="000000"/>
                  <w:szCs w:val="18"/>
                </w:rPr>
                <w:t>12.02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87C95B" w14:textId="77777777" w:rsidR="0017239C" w:rsidRPr="00AB2CE0" w:rsidRDefault="0017239C" w:rsidP="004E6DA2">
            <w:pPr>
              <w:pStyle w:val="tabletext11"/>
              <w:jc w:val="right"/>
              <w:rPr>
                <w:ins w:id="443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445B16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431" w:author="Author"/>
                <w:rFonts w:cs="Arial"/>
                <w:color w:val="000000"/>
                <w:szCs w:val="18"/>
              </w:rPr>
            </w:pPr>
            <w:ins w:id="4432" w:author="Author">
              <w:r w:rsidRPr="00AB2CE0">
                <w:rPr>
                  <w:rFonts w:cs="Arial"/>
                  <w:color w:val="000000"/>
                  <w:szCs w:val="18"/>
                </w:rPr>
                <w:t>9.75</w:t>
              </w:r>
            </w:ins>
          </w:p>
        </w:tc>
      </w:tr>
      <w:tr w:rsidR="0017239C" w:rsidRPr="00AB2CE0" w14:paraId="406953DF" w14:textId="77777777" w:rsidTr="004E6DA2">
        <w:trPr>
          <w:cantSplit/>
          <w:trHeight w:val="190"/>
          <w:ins w:id="4433" w:author="Author"/>
        </w:trPr>
        <w:tc>
          <w:tcPr>
            <w:tcW w:w="200" w:type="dxa"/>
          </w:tcPr>
          <w:p w14:paraId="05A5151A" w14:textId="77777777" w:rsidR="0017239C" w:rsidRPr="00AB2CE0" w:rsidRDefault="0017239C" w:rsidP="004E6DA2">
            <w:pPr>
              <w:pStyle w:val="tabletext11"/>
              <w:rPr>
                <w:ins w:id="44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272C23" w14:textId="77777777" w:rsidR="0017239C" w:rsidRPr="00AB2CE0" w:rsidRDefault="0017239C" w:rsidP="004E6DA2">
            <w:pPr>
              <w:pStyle w:val="tabletext11"/>
              <w:jc w:val="center"/>
              <w:rPr>
                <w:ins w:id="443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4FC33" w14:textId="77777777" w:rsidR="0017239C" w:rsidRPr="00AB2CE0" w:rsidRDefault="0017239C" w:rsidP="004E6DA2">
            <w:pPr>
              <w:pStyle w:val="tabletext11"/>
              <w:jc w:val="right"/>
              <w:rPr>
                <w:ins w:id="4436" w:author="Author"/>
              </w:rPr>
            </w:pPr>
            <w:ins w:id="4437" w:author="Author">
              <w:r w:rsidRPr="00AB2CE0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DC274A" w14:textId="77777777" w:rsidR="0017239C" w:rsidRPr="00AB2CE0" w:rsidRDefault="0017239C" w:rsidP="004E6DA2">
            <w:pPr>
              <w:pStyle w:val="tabletext11"/>
              <w:jc w:val="right"/>
              <w:rPr>
                <w:ins w:id="443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C17E7" w14:textId="77777777" w:rsidR="0017239C" w:rsidRPr="00AB2CE0" w:rsidRDefault="0017239C" w:rsidP="004E6DA2">
            <w:pPr>
              <w:pStyle w:val="tabletext11"/>
              <w:tabs>
                <w:tab w:val="decimal" w:pos="400"/>
              </w:tabs>
              <w:rPr>
                <w:ins w:id="4439" w:author="Author"/>
                <w:rFonts w:cs="Arial"/>
                <w:szCs w:val="18"/>
              </w:rPr>
            </w:pPr>
            <w:ins w:id="4440" w:author="Author">
              <w:r w:rsidRPr="00AB2CE0">
                <w:rPr>
                  <w:rFonts w:cs="Arial"/>
                  <w:color w:val="000000"/>
                  <w:szCs w:val="18"/>
                </w:rPr>
                <w:t>18.92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8DC07A" w14:textId="77777777" w:rsidR="0017239C" w:rsidRPr="00AB2CE0" w:rsidRDefault="0017239C" w:rsidP="004E6DA2">
            <w:pPr>
              <w:pStyle w:val="tabletext11"/>
              <w:jc w:val="right"/>
              <w:rPr>
                <w:ins w:id="444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1DCDB5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442" w:author="Author"/>
                <w:rFonts w:cs="Arial"/>
                <w:color w:val="000000"/>
                <w:szCs w:val="18"/>
              </w:rPr>
            </w:pPr>
            <w:ins w:id="4443" w:author="Author">
              <w:r w:rsidRPr="00AB2CE0">
                <w:rPr>
                  <w:rFonts w:cs="Arial"/>
                  <w:color w:val="000000"/>
                  <w:szCs w:val="18"/>
                </w:rPr>
                <w:t>14.81</w:t>
              </w:r>
            </w:ins>
          </w:p>
        </w:tc>
      </w:tr>
      <w:tr w:rsidR="0017239C" w:rsidRPr="00AB2CE0" w14:paraId="231EECC8" w14:textId="77777777" w:rsidTr="004E6DA2">
        <w:trPr>
          <w:cantSplit/>
          <w:trHeight w:val="190"/>
          <w:ins w:id="4444" w:author="Author"/>
        </w:trPr>
        <w:tc>
          <w:tcPr>
            <w:tcW w:w="200" w:type="dxa"/>
          </w:tcPr>
          <w:p w14:paraId="23C377EB" w14:textId="77777777" w:rsidR="0017239C" w:rsidRPr="00AB2CE0" w:rsidRDefault="0017239C" w:rsidP="004E6DA2">
            <w:pPr>
              <w:pStyle w:val="tabletext11"/>
              <w:rPr>
                <w:ins w:id="44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C270C" w14:textId="77777777" w:rsidR="0017239C" w:rsidRPr="00AB2CE0" w:rsidRDefault="0017239C" w:rsidP="004E6DA2">
            <w:pPr>
              <w:pStyle w:val="tabletext11"/>
              <w:jc w:val="right"/>
              <w:rPr>
                <w:ins w:id="444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2C56F" w14:textId="77777777" w:rsidR="0017239C" w:rsidRPr="00AB2CE0" w:rsidRDefault="0017239C" w:rsidP="004E6DA2">
            <w:pPr>
              <w:pStyle w:val="tabletext11"/>
              <w:jc w:val="right"/>
              <w:rPr>
                <w:ins w:id="4447" w:author="Author"/>
              </w:rPr>
            </w:pPr>
            <w:ins w:id="4448" w:author="Author">
              <w:r w:rsidRPr="00AB2CE0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ED1780" w14:textId="77777777" w:rsidR="0017239C" w:rsidRPr="00AB2CE0" w:rsidRDefault="0017239C" w:rsidP="004E6DA2">
            <w:pPr>
              <w:pStyle w:val="tabletext11"/>
              <w:jc w:val="right"/>
              <w:rPr>
                <w:ins w:id="444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B8414" w14:textId="77777777" w:rsidR="0017239C" w:rsidRPr="00AB2CE0" w:rsidRDefault="0017239C" w:rsidP="004E6DA2">
            <w:pPr>
              <w:pStyle w:val="tabletext11"/>
              <w:tabs>
                <w:tab w:val="decimal" w:pos="400"/>
              </w:tabs>
              <w:rPr>
                <w:ins w:id="4450" w:author="Author"/>
                <w:rFonts w:cs="Arial"/>
                <w:szCs w:val="18"/>
              </w:rPr>
            </w:pPr>
            <w:ins w:id="4451" w:author="Author">
              <w:r w:rsidRPr="00AB2CE0">
                <w:rPr>
                  <w:rFonts w:cs="Arial"/>
                  <w:color w:val="000000"/>
                  <w:szCs w:val="18"/>
                </w:rPr>
                <w:t>27.89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F6F9C3" w14:textId="77777777" w:rsidR="0017239C" w:rsidRPr="00AB2CE0" w:rsidRDefault="0017239C" w:rsidP="004E6DA2">
            <w:pPr>
              <w:pStyle w:val="tabletext11"/>
              <w:jc w:val="right"/>
              <w:rPr>
                <w:ins w:id="445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D8897B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453" w:author="Author"/>
                <w:rFonts w:cs="Arial"/>
                <w:color w:val="000000"/>
                <w:szCs w:val="18"/>
              </w:rPr>
            </w:pPr>
            <w:ins w:id="4454" w:author="Author">
              <w:r w:rsidRPr="00AB2CE0">
                <w:rPr>
                  <w:rFonts w:cs="Arial"/>
                  <w:color w:val="000000"/>
                  <w:szCs w:val="18"/>
                </w:rPr>
                <w:t>21.13</w:t>
              </w:r>
            </w:ins>
          </w:p>
        </w:tc>
      </w:tr>
      <w:tr w:rsidR="0017239C" w:rsidRPr="00AB2CE0" w14:paraId="7D4379EF" w14:textId="77777777" w:rsidTr="004E6DA2">
        <w:trPr>
          <w:cantSplit/>
          <w:trHeight w:val="190"/>
          <w:ins w:id="4455" w:author="Author"/>
        </w:trPr>
        <w:tc>
          <w:tcPr>
            <w:tcW w:w="200" w:type="dxa"/>
          </w:tcPr>
          <w:p w14:paraId="746E77DD" w14:textId="77777777" w:rsidR="0017239C" w:rsidRPr="00AB2CE0" w:rsidRDefault="0017239C" w:rsidP="004E6DA2">
            <w:pPr>
              <w:pStyle w:val="tabletext11"/>
              <w:rPr>
                <w:ins w:id="44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F956DD" w14:textId="77777777" w:rsidR="0017239C" w:rsidRPr="00AB2CE0" w:rsidRDefault="0017239C" w:rsidP="004E6DA2">
            <w:pPr>
              <w:pStyle w:val="tabletext11"/>
              <w:jc w:val="center"/>
              <w:rPr>
                <w:ins w:id="445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6469D" w14:textId="77777777" w:rsidR="0017239C" w:rsidRPr="00AB2CE0" w:rsidRDefault="0017239C" w:rsidP="004E6DA2">
            <w:pPr>
              <w:pStyle w:val="tabletext11"/>
              <w:jc w:val="right"/>
              <w:rPr>
                <w:ins w:id="4458" w:author="Author"/>
              </w:rPr>
            </w:pPr>
            <w:ins w:id="4459" w:author="Author">
              <w:r w:rsidRPr="00AB2CE0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4F9ED7" w14:textId="77777777" w:rsidR="0017239C" w:rsidRPr="00AB2CE0" w:rsidRDefault="0017239C" w:rsidP="004E6DA2">
            <w:pPr>
              <w:pStyle w:val="tabletext11"/>
              <w:jc w:val="right"/>
              <w:rPr>
                <w:ins w:id="446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8DABF2" w14:textId="77777777" w:rsidR="0017239C" w:rsidRPr="00AB2CE0" w:rsidRDefault="0017239C" w:rsidP="004E6DA2">
            <w:pPr>
              <w:pStyle w:val="tabletext11"/>
              <w:tabs>
                <w:tab w:val="decimal" w:pos="400"/>
              </w:tabs>
              <w:rPr>
                <w:ins w:id="4461" w:author="Author"/>
                <w:rFonts w:cs="Arial"/>
                <w:szCs w:val="18"/>
              </w:rPr>
            </w:pPr>
            <w:ins w:id="4462" w:author="Author">
              <w:r w:rsidRPr="00AB2CE0">
                <w:rPr>
                  <w:rFonts w:cs="Arial"/>
                  <w:color w:val="000000"/>
                  <w:szCs w:val="18"/>
                </w:rPr>
                <w:t>49.47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A36EA" w14:textId="77777777" w:rsidR="0017239C" w:rsidRPr="00AB2CE0" w:rsidRDefault="0017239C" w:rsidP="004E6DA2">
            <w:pPr>
              <w:pStyle w:val="tabletext11"/>
              <w:jc w:val="right"/>
              <w:rPr>
                <w:ins w:id="446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953DF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464" w:author="Author"/>
                <w:rFonts w:cs="Arial"/>
                <w:color w:val="000000"/>
                <w:szCs w:val="18"/>
              </w:rPr>
            </w:pPr>
            <w:ins w:id="4465" w:author="Author">
              <w:r w:rsidRPr="00AB2CE0">
                <w:rPr>
                  <w:rFonts w:cs="Arial"/>
                  <w:color w:val="000000"/>
                  <w:szCs w:val="18"/>
                </w:rPr>
                <w:t>35.67</w:t>
              </w:r>
            </w:ins>
          </w:p>
        </w:tc>
      </w:tr>
      <w:tr w:rsidR="0017239C" w:rsidRPr="00AB2CE0" w14:paraId="5AEA1B07" w14:textId="77777777" w:rsidTr="004E6DA2">
        <w:trPr>
          <w:cantSplit/>
          <w:trHeight w:val="190"/>
          <w:ins w:id="4466" w:author="Author"/>
        </w:trPr>
        <w:tc>
          <w:tcPr>
            <w:tcW w:w="200" w:type="dxa"/>
          </w:tcPr>
          <w:p w14:paraId="20A9C38E" w14:textId="77777777" w:rsidR="0017239C" w:rsidRPr="00AB2CE0" w:rsidRDefault="0017239C" w:rsidP="004E6DA2">
            <w:pPr>
              <w:pStyle w:val="tabletext11"/>
              <w:rPr>
                <w:ins w:id="44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BFF0A2" w14:textId="77777777" w:rsidR="0017239C" w:rsidRPr="00AB2CE0" w:rsidRDefault="0017239C" w:rsidP="004E6DA2">
            <w:pPr>
              <w:pStyle w:val="tabletext11"/>
              <w:jc w:val="center"/>
              <w:rPr>
                <w:ins w:id="446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F4CB7" w14:textId="77777777" w:rsidR="0017239C" w:rsidRPr="00AB2CE0" w:rsidRDefault="0017239C" w:rsidP="004E6DA2">
            <w:pPr>
              <w:pStyle w:val="tabletext11"/>
              <w:jc w:val="right"/>
              <w:rPr>
                <w:ins w:id="4469" w:author="Author"/>
              </w:rPr>
            </w:pPr>
            <w:ins w:id="4470" w:author="Author">
              <w:r w:rsidRPr="00AB2CE0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AF0ED4" w14:textId="77777777" w:rsidR="0017239C" w:rsidRPr="00AB2CE0" w:rsidRDefault="0017239C" w:rsidP="004E6DA2">
            <w:pPr>
              <w:pStyle w:val="tabletext11"/>
              <w:jc w:val="right"/>
              <w:rPr>
                <w:ins w:id="447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8A8B8" w14:textId="77777777" w:rsidR="0017239C" w:rsidRPr="00AB2CE0" w:rsidRDefault="0017239C" w:rsidP="004E6DA2">
            <w:pPr>
              <w:pStyle w:val="tabletext11"/>
              <w:tabs>
                <w:tab w:val="decimal" w:pos="400"/>
              </w:tabs>
              <w:rPr>
                <w:ins w:id="4472" w:author="Author"/>
                <w:rFonts w:cs="Arial"/>
                <w:szCs w:val="18"/>
              </w:rPr>
            </w:pPr>
            <w:ins w:id="4473" w:author="Author">
              <w:r w:rsidRPr="00AB2CE0">
                <w:rPr>
                  <w:rFonts w:cs="Arial"/>
                  <w:color w:val="000000"/>
                  <w:szCs w:val="18"/>
                </w:rPr>
                <w:t>72.73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CD5C2E" w14:textId="77777777" w:rsidR="0017239C" w:rsidRPr="00AB2CE0" w:rsidRDefault="0017239C" w:rsidP="004E6DA2">
            <w:pPr>
              <w:pStyle w:val="tabletext11"/>
              <w:jc w:val="right"/>
              <w:rPr>
                <w:ins w:id="447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63989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475" w:author="Author"/>
                <w:rFonts w:cs="Arial"/>
                <w:color w:val="000000"/>
                <w:szCs w:val="18"/>
              </w:rPr>
            </w:pPr>
            <w:ins w:id="4476" w:author="Author">
              <w:r w:rsidRPr="00AB2CE0">
                <w:rPr>
                  <w:rFonts w:cs="Arial"/>
                  <w:color w:val="000000"/>
                  <w:szCs w:val="18"/>
                </w:rPr>
                <w:t>51.10</w:t>
              </w:r>
            </w:ins>
          </w:p>
        </w:tc>
      </w:tr>
    </w:tbl>
    <w:p w14:paraId="621BC8B6" w14:textId="77777777" w:rsidR="0017239C" w:rsidRPr="00AB2CE0" w:rsidRDefault="0017239C" w:rsidP="0017239C">
      <w:pPr>
        <w:pStyle w:val="tablecaption"/>
        <w:rPr>
          <w:ins w:id="4477" w:author="Author"/>
        </w:rPr>
      </w:pPr>
      <w:ins w:id="4478" w:author="Author">
        <w:r w:rsidRPr="00AB2CE0">
          <w:t>Table 297.B.3.a.(2)(LC) Split Limits Uninsured And Underinsured Motorists Bodily Injury Coverage Loss Costs</w:t>
        </w:r>
      </w:ins>
    </w:p>
    <w:p w14:paraId="5EEFE0E8" w14:textId="77777777" w:rsidR="0017239C" w:rsidRPr="00AB2CE0" w:rsidRDefault="0017239C" w:rsidP="0017239C">
      <w:pPr>
        <w:pStyle w:val="isonormal"/>
        <w:rPr>
          <w:ins w:id="4479" w:author="Author"/>
        </w:rPr>
      </w:pPr>
    </w:p>
    <w:p w14:paraId="3394089C" w14:textId="77777777" w:rsidR="0017239C" w:rsidRPr="00AB2CE0" w:rsidRDefault="0017239C" w:rsidP="0017239C">
      <w:pPr>
        <w:pStyle w:val="space8"/>
        <w:rPr>
          <w:ins w:id="448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17239C" w:rsidRPr="00AB2CE0" w14:paraId="2BE24698" w14:textId="77777777" w:rsidTr="004E6DA2">
        <w:trPr>
          <w:cantSplit/>
          <w:trHeight w:val="190"/>
          <w:ins w:id="4481" w:author="Author"/>
        </w:trPr>
        <w:tc>
          <w:tcPr>
            <w:tcW w:w="200" w:type="dxa"/>
          </w:tcPr>
          <w:p w14:paraId="511B2AD4" w14:textId="77777777" w:rsidR="0017239C" w:rsidRPr="00AB2CE0" w:rsidRDefault="0017239C" w:rsidP="004E6DA2">
            <w:pPr>
              <w:pStyle w:val="tabletext11"/>
              <w:rPr>
                <w:ins w:id="4482" w:author="Author"/>
              </w:rPr>
            </w:pPr>
            <w:ins w:id="4483" w:author="Author">
              <w:r w:rsidRPr="00AB2CE0">
                <w:br/>
              </w:r>
            </w:ins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46DEE9" w14:textId="77777777" w:rsidR="0017239C" w:rsidRPr="00AB2CE0" w:rsidRDefault="0017239C" w:rsidP="004E6DA2">
            <w:pPr>
              <w:pStyle w:val="tablehead"/>
              <w:rPr>
                <w:ins w:id="4484" w:author="Author"/>
              </w:rPr>
            </w:pPr>
            <w:ins w:id="4485" w:author="Author">
              <w:r w:rsidRPr="00AB2CE0">
                <w:t>Uninsured And Underinsured Motorists Property Damage</w:t>
              </w:r>
            </w:ins>
          </w:p>
        </w:tc>
      </w:tr>
      <w:tr w:rsidR="0017239C" w:rsidRPr="00AB2CE0" w14:paraId="291F4990" w14:textId="77777777" w:rsidTr="004E6DA2">
        <w:trPr>
          <w:cantSplit/>
          <w:trHeight w:val="190"/>
          <w:ins w:id="4486" w:author="Author"/>
        </w:trPr>
        <w:tc>
          <w:tcPr>
            <w:tcW w:w="200" w:type="dxa"/>
            <w:hideMark/>
          </w:tcPr>
          <w:p w14:paraId="22BB06AB" w14:textId="77777777" w:rsidR="0017239C" w:rsidRPr="00AB2CE0" w:rsidRDefault="0017239C" w:rsidP="004E6DA2">
            <w:pPr>
              <w:pStyle w:val="tablehead"/>
              <w:rPr>
                <w:ins w:id="4487" w:author="Author"/>
              </w:rPr>
            </w:pPr>
            <w:ins w:id="4488" w:author="Author">
              <w:r w:rsidRPr="00AB2CE0">
                <w:br/>
              </w:r>
              <w:r w:rsidRPr="00AB2CE0">
                <w:br/>
              </w:r>
              <w:r w:rsidRPr="00AB2CE0">
                <w:br/>
              </w:r>
              <w:r w:rsidRPr="00AB2CE0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FB929A" w14:textId="77777777" w:rsidR="0017239C" w:rsidRPr="00AB2CE0" w:rsidRDefault="0017239C" w:rsidP="004E6DA2">
            <w:pPr>
              <w:pStyle w:val="tablehead"/>
              <w:rPr>
                <w:ins w:id="4489" w:author="Author"/>
              </w:rPr>
            </w:pPr>
            <w:ins w:id="4490" w:author="Author">
              <w:r w:rsidRPr="00AB2CE0">
                <w:t>Property Damage</w:t>
              </w:r>
              <w:r w:rsidRPr="00AB2CE0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341EE5" w14:textId="77777777" w:rsidR="0017239C" w:rsidRPr="00AB2CE0" w:rsidRDefault="0017239C" w:rsidP="004E6DA2">
            <w:pPr>
              <w:pStyle w:val="tablehead"/>
              <w:rPr>
                <w:ins w:id="4491" w:author="Author"/>
              </w:rPr>
            </w:pPr>
            <w:ins w:id="4492" w:author="Author">
              <w:r w:rsidRPr="00AB2CE0">
                <w:t>Private</w:t>
              </w:r>
              <w:r w:rsidRPr="00AB2CE0">
                <w:br/>
                <w:t>Passenger</w:t>
              </w:r>
              <w:r w:rsidRPr="00AB2CE0">
                <w:br/>
                <w:t>Types Per</w:t>
              </w:r>
              <w:r w:rsidRPr="00AB2CE0">
                <w:br/>
                <w:t>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922842" w14:textId="77777777" w:rsidR="0017239C" w:rsidRPr="00AB2CE0" w:rsidRDefault="0017239C" w:rsidP="004E6DA2">
            <w:pPr>
              <w:pStyle w:val="tablehead"/>
              <w:rPr>
                <w:ins w:id="4493" w:author="Author"/>
              </w:rPr>
            </w:pPr>
            <w:ins w:id="4494" w:author="Author">
              <w:r w:rsidRPr="00AB2CE0">
                <w:t>Other Than</w:t>
              </w:r>
              <w:r w:rsidRPr="00AB2CE0">
                <w:br/>
                <w:t>Private</w:t>
              </w:r>
              <w:r w:rsidRPr="00AB2CE0">
                <w:br/>
                <w:t>Passenger</w:t>
              </w:r>
              <w:r w:rsidRPr="00AB2CE0">
                <w:br/>
                <w:t>Types Per</w:t>
              </w:r>
              <w:r w:rsidRPr="00AB2CE0">
                <w:br/>
                <w:t>Exposure</w:t>
              </w:r>
            </w:ins>
          </w:p>
        </w:tc>
      </w:tr>
      <w:tr w:rsidR="0017239C" w:rsidRPr="00AB2CE0" w14:paraId="11AD9580" w14:textId="77777777" w:rsidTr="004E6DA2">
        <w:trPr>
          <w:cantSplit/>
          <w:trHeight w:val="190"/>
          <w:ins w:id="4495" w:author="Author"/>
        </w:trPr>
        <w:tc>
          <w:tcPr>
            <w:tcW w:w="200" w:type="dxa"/>
          </w:tcPr>
          <w:p w14:paraId="3055EE22" w14:textId="77777777" w:rsidR="0017239C" w:rsidRPr="00AB2CE0" w:rsidRDefault="0017239C" w:rsidP="004E6DA2">
            <w:pPr>
              <w:pStyle w:val="tabletext11"/>
              <w:rPr>
                <w:ins w:id="44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B9D5981" w14:textId="77777777" w:rsidR="0017239C" w:rsidRPr="00AB2CE0" w:rsidRDefault="0017239C" w:rsidP="004E6DA2">
            <w:pPr>
              <w:pStyle w:val="tabletext11"/>
              <w:jc w:val="right"/>
              <w:rPr>
                <w:ins w:id="4497" w:author="Author"/>
              </w:rPr>
            </w:pPr>
            <w:ins w:id="4498" w:author="Author">
              <w:r w:rsidRPr="00AB2CE0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E7F8AD3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499" w:author="Author"/>
              </w:rPr>
            </w:pPr>
            <w:ins w:id="4500" w:author="Author">
              <w:r w:rsidRPr="00AB2CE0">
                <w:t>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DFD75ED" w14:textId="77777777" w:rsidR="0017239C" w:rsidRPr="00AB2CE0" w:rsidRDefault="0017239C" w:rsidP="004E6DA2">
            <w:pPr>
              <w:pStyle w:val="tabletext11"/>
              <w:jc w:val="right"/>
              <w:rPr>
                <w:ins w:id="4501" w:author="Author"/>
              </w:rPr>
            </w:pPr>
            <w:ins w:id="4502" w:author="Author">
              <w:r w:rsidRPr="00AB2CE0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A1E48F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03" w:author="Author"/>
              </w:rPr>
            </w:pPr>
            <w:ins w:id="4504" w:author="Author">
              <w:r w:rsidRPr="00AB2CE0">
                <w:t>2.01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0CA0529" w14:textId="77777777" w:rsidR="0017239C" w:rsidRPr="00AB2CE0" w:rsidRDefault="0017239C" w:rsidP="004E6DA2">
            <w:pPr>
              <w:pStyle w:val="tabletext11"/>
              <w:jc w:val="right"/>
              <w:rPr>
                <w:ins w:id="4505" w:author="Author"/>
              </w:rPr>
            </w:pPr>
            <w:ins w:id="4506" w:author="Author">
              <w:r w:rsidRPr="00AB2CE0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134CD1C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07" w:author="Author"/>
              </w:rPr>
            </w:pPr>
            <w:ins w:id="4508" w:author="Author">
              <w:r w:rsidRPr="00AB2CE0">
                <w:t>2.66</w:t>
              </w:r>
            </w:ins>
          </w:p>
        </w:tc>
      </w:tr>
      <w:tr w:rsidR="0017239C" w:rsidRPr="00AB2CE0" w14:paraId="389C85CC" w14:textId="77777777" w:rsidTr="004E6DA2">
        <w:trPr>
          <w:cantSplit/>
          <w:trHeight w:val="190"/>
          <w:ins w:id="4509" w:author="Author"/>
        </w:trPr>
        <w:tc>
          <w:tcPr>
            <w:tcW w:w="200" w:type="dxa"/>
          </w:tcPr>
          <w:p w14:paraId="4B4CF962" w14:textId="77777777" w:rsidR="0017239C" w:rsidRPr="00AB2CE0" w:rsidRDefault="0017239C" w:rsidP="004E6DA2">
            <w:pPr>
              <w:pStyle w:val="tabletext11"/>
              <w:rPr>
                <w:ins w:id="45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08130B" w14:textId="77777777" w:rsidR="0017239C" w:rsidRPr="00AB2CE0" w:rsidRDefault="0017239C" w:rsidP="004E6DA2">
            <w:pPr>
              <w:pStyle w:val="tabletext11"/>
              <w:jc w:val="center"/>
              <w:rPr>
                <w:ins w:id="451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7CF8328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512" w:author="Author"/>
              </w:rPr>
            </w:pPr>
            <w:ins w:id="4513" w:author="Author">
              <w:r w:rsidRPr="00AB2CE0">
                <w:t>10,000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78086" w14:textId="77777777" w:rsidR="0017239C" w:rsidRPr="00AB2CE0" w:rsidRDefault="0017239C" w:rsidP="004E6DA2">
            <w:pPr>
              <w:pStyle w:val="tabletext11"/>
              <w:jc w:val="right"/>
              <w:rPr>
                <w:ins w:id="451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23AA392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15" w:author="Author"/>
              </w:rPr>
            </w:pPr>
            <w:ins w:id="4516" w:author="Author">
              <w:r w:rsidRPr="00AB2CE0">
                <w:t>3.03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1DA7F" w14:textId="77777777" w:rsidR="0017239C" w:rsidRPr="00AB2CE0" w:rsidRDefault="0017239C" w:rsidP="004E6DA2">
            <w:pPr>
              <w:pStyle w:val="tabletext11"/>
              <w:jc w:val="right"/>
              <w:rPr>
                <w:ins w:id="45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2483EC2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18" w:author="Author"/>
              </w:rPr>
            </w:pPr>
            <w:ins w:id="4519" w:author="Author">
              <w:r w:rsidRPr="00AB2CE0">
                <w:t>3.60</w:t>
              </w:r>
            </w:ins>
          </w:p>
        </w:tc>
      </w:tr>
      <w:tr w:rsidR="0017239C" w:rsidRPr="00AB2CE0" w14:paraId="546844AC" w14:textId="77777777" w:rsidTr="004E6DA2">
        <w:trPr>
          <w:cantSplit/>
          <w:trHeight w:val="190"/>
          <w:ins w:id="4520" w:author="Author"/>
        </w:trPr>
        <w:tc>
          <w:tcPr>
            <w:tcW w:w="200" w:type="dxa"/>
          </w:tcPr>
          <w:p w14:paraId="67C5BD79" w14:textId="77777777" w:rsidR="0017239C" w:rsidRPr="00AB2CE0" w:rsidRDefault="0017239C" w:rsidP="004E6DA2">
            <w:pPr>
              <w:pStyle w:val="tabletext11"/>
              <w:rPr>
                <w:ins w:id="45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02A70C" w14:textId="77777777" w:rsidR="0017239C" w:rsidRPr="00AB2CE0" w:rsidRDefault="0017239C" w:rsidP="004E6DA2">
            <w:pPr>
              <w:pStyle w:val="tabletext11"/>
              <w:jc w:val="center"/>
              <w:rPr>
                <w:ins w:id="452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8CF33E8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523" w:author="Author"/>
              </w:rPr>
            </w:pPr>
            <w:ins w:id="4524" w:author="Author">
              <w:r w:rsidRPr="00AB2CE0">
                <w:t>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6F5C5" w14:textId="77777777" w:rsidR="0017239C" w:rsidRPr="00AB2CE0" w:rsidRDefault="0017239C" w:rsidP="004E6DA2">
            <w:pPr>
              <w:pStyle w:val="tabletext11"/>
              <w:jc w:val="right"/>
              <w:rPr>
                <w:ins w:id="452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60F39AA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26" w:author="Author"/>
              </w:rPr>
            </w:pPr>
            <w:ins w:id="4527" w:author="Author">
              <w:r w:rsidRPr="00AB2CE0">
                <w:t>4.17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242A51" w14:textId="77777777" w:rsidR="0017239C" w:rsidRPr="00AB2CE0" w:rsidRDefault="0017239C" w:rsidP="004E6DA2">
            <w:pPr>
              <w:pStyle w:val="tabletext11"/>
              <w:jc w:val="right"/>
              <w:rPr>
                <w:ins w:id="45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3782D22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29" w:author="Author"/>
              </w:rPr>
            </w:pPr>
            <w:ins w:id="4530" w:author="Author">
              <w:r w:rsidRPr="00AB2CE0">
                <w:t>4.53</w:t>
              </w:r>
            </w:ins>
          </w:p>
        </w:tc>
      </w:tr>
      <w:tr w:rsidR="0017239C" w:rsidRPr="00AB2CE0" w14:paraId="4E8A4DE7" w14:textId="77777777" w:rsidTr="004E6DA2">
        <w:trPr>
          <w:cantSplit/>
          <w:trHeight w:val="190"/>
          <w:ins w:id="4531" w:author="Author"/>
        </w:trPr>
        <w:tc>
          <w:tcPr>
            <w:tcW w:w="200" w:type="dxa"/>
          </w:tcPr>
          <w:p w14:paraId="3F1F53B9" w14:textId="77777777" w:rsidR="0017239C" w:rsidRPr="00AB2CE0" w:rsidRDefault="0017239C" w:rsidP="004E6DA2">
            <w:pPr>
              <w:pStyle w:val="tabletext11"/>
              <w:rPr>
                <w:ins w:id="45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BC6DC" w14:textId="77777777" w:rsidR="0017239C" w:rsidRPr="00AB2CE0" w:rsidRDefault="0017239C" w:rsidP="004E6DA2">
            <w:pPr>
              <w:pStyle w:val="tabletext11"/>
              <w:jc w:val="center"/>
              <w:rPr>
                <w:ins w:id="453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D68B9EB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534" w:author="Author"/>
              </w:rPr>
            </w:pPr>
            <w:ins w:id="4535" w:author="Author">
              <w:r w:rsidRPr="00AB2CE0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13799" w14:textId="77777777" w:rsidR="0017239C" w:rsidRPr="00AB2CE0" w:rsidRDefault="0017239C" w:rsidP="004E6DA2">
            <w:pPr>
              <w:pStyle w:val="tabletext11"/>
              <w:jc w:val="right"/>
              <w:rPr>
                <w:ins w:id="453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AAED083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37" w:author="Author"/>
              </w:rPr>
            </w:pPr>
            <w:ins w:id="4538" w:author="Author">
              <w:r w:rsidRPr="00AB2CE0">
                <w:t>5.47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81E297" w14:textId="77777777" w:rsidR="0017239C" w:rsidRPr="00AB2CE0" w:rsidRDefault="0017239C" w:rsidP="004E6DA2">
            <w:pPr>
              <w:pStyle w:val="tabletext11"/>
              <w:jc w:val="right"/>
              <w:rPr>
                <w:ins w:id="45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4DEB31D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40" w:author="Author"/>
              </w:rPr>
            </w:pPr>
            <w:ins w:id="4541" w:author="Author">
              <w:r w:rsidRPr="00AB2CE0">
                <w:t>5.49</w:t>
              </w:r>
            </w:ins>
          </w:p>
        </w:tc>
      </w:tr>
      <w:tr w:rsidR="0017239C" w:rsidRPr="00AB2CE0" w14:paraId="1932AE47" w14:textId="77777777" w:rsidTr="004E6DA2">
        <w:trPr>
          <w:cantSplit/>
          <w:trHeight w:val="190"/>
          <w:ins w:id="4542" w:author="Author"/>
        </w:trPr>
        <w:tc>
          <w:tcPr>
            <w:tcW w:w="200" w:type="dxa"/>
          </w:tcPr>
          <w:p w14:paraId="2ADB861D" w14:textId="77777777" w:rsidR="0017239C" w:rsidRPr="00AB2CE0" w:rsidRDefault="0017239C" w:rsidP="004E6DA2">
            <w:pPr>
              <w:pStyle w:val="tabletext11"/>
              <w:rPr>
                <w:ins w:id="45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B4CF4A" w14:textId="77777777" w:rsidR="0017239C" w:rsidRPr="00AB2CE0" w:rsidRDefault="0017239C" w:rsidP="004E6DA2">
            <w:pPr>
              <w:pStyle w:val="tabletext11"/>
              <w:jc w:val="center"/>
              <w:rPr>
                <w:ins w:id="454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D813209" w14:textId="77777777" w:rsidR="0017239C" w:rsidRPr="00AB2CE0" w:rsidRDefault="0017239C" w:rsidP="004E6DA2">
            <w:pPr>
              <w:pStyle w:val="tabletext11"/>
              <w:tabs>
                <w:tab w:val="decimal" w:pos="970"/>
              </w:tabs>
              <w:rPr>
                <w:ins w:id="4545" w:author="Author"/>
              </w:rPr>
            </w:pPr>
            <w:ins w:id="4546" w:author="Author">
              <w:r w:rsidRPr="00AB2CE0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9492D" w14:textId="77777777" w:rsidR="0017239C" w:rsidRPr="00AB2CE0" w:rsidRDefault="0017239C" w:rsidP="004E6DA2">
            <w:pPr>
              <w:pStyle w:val="tabletext11"/>
              <w:jc w:val="right"/>
              <w:rPr>
                <w:ins w:id="454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2292F3E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48" w:author="Author"/>
              </w:rPr>
            </w:pPr>
            <w:ins w:id="4549" w:author="Author">
              <w:r w:rsidRPr="00AB2CE0">
                <w:t>6.57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64CF1" w14:textId="77777777" w:rsidR="0017239C" w:rsidRPr="00AB2CE0" w:rsidRDefault="0017239C" w:rsidP="004E6DA2">
            <w:pPr>
              <w:pStyle w:val="tabletext11"/>
              <w:jc w:val="right"/>
              <w:rPr>
                <w:ins w:id="45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9C29749" w14:textId="77777777" w:rsidR="0017239C" w:rsidRPr="00AB2CE0" w:rsidRDefault="0017239C" w:rsidP="004E6DA2">
            <w:pPr>
              <w:pStyle w:val="tabletext11"/>
              <w:tabs>
                <w:tab w:val="decimal" w:pos="430"/>
              </w:tabs>
              <w:rPr>
                <w:ins w:id="4551" w:author="Author"/>
              </w:rPr>
            </w:pPr>
            <w:ins w:id="4552" w:author="Author">
              <w:r w:rsidRPr="00AB2CE0">
                <w:t>6.31</w:t>
              </w:r>
            </w:ins>
          </w:p>
        </w:tc>
      </w:tr>
    </w:tbl>
    <w:p w14:paraId="48549CB4" w14:textId="77777777" w:rsidR="0017239C" w:rsidRPr="00AB2CE0" w:rsidRDefault="0017239C" w:rsidP="0017239C">
      <w:pPr>
        <w:pStyle w:val="tablecaption"/>
        <w:rPr>
          <w:ins w:id="4553" w:author="Author"/>
        </w:rPr>
      </w:pPr>
      <w:ins w:id="4554" w:author="Author">
        <w:r w:rsidRPr="00AB2CE0">
          <w:t>Table 297.B.3.a.(3)(LC) Split Limits Uninsured And Underinsured Motorists Property Damage Coverage Loss Costs</w:t>
        </w:r>
      </w:ins>
    </w:p>
    <w:p w14:paraId="710C8718" w14:textId="77777777" w:rsidR="0017239C" w:rsidRPr="00AB2CE0" w:rsidRDefault="0017239C" w:rsidP="0017239C">
      <w:pPr>
        <w:pStyle w:val="isonormal"/>
        <w:rPr>
          <w:ins w:id="4555" w:author="Author"/>
        </w:rPr>
      </w:pPr>
    </w:p>
    <w:p w14:paraId="08A79E88" w14:textId="77777777" w:rsidR="0017239C" w:rsidRPr="00AB2CE0" w:rsidRDefault="0017239C" w:rsidP="0017239C">
      <w:pPr>
        <w:pStyle w:val="space8"/>
        <w:rPr>
          <w:ins w:id="4556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17239C" w:rsidRPr="00AB2CE0" w14:paraId="25D7AA81" w14:textId="77777777" w:rsidTr="004E6DA2">
        <w:trPr>
          <w:trHeight w:val="190"/>
          <w:ins w:id="4557" w:author="Author"/>
        </w:trPr>
        <w:tc>
          <w:tcPr>
            <w:tcW w:w="210" w:type="dxa"/>
          </w:tcPr>
          <w:p w14:paraId="21796FCB" w14:textId="77777777" w:rsidR="0017239C" w:rsidRPr="00AB2CE0" w:rsidRDefault="0017239C" w:rsidP="004E6DA2">
            <w:pPr>
              <w:pStyle w:val="tablehead"/>
              <w:rPr>
                <w:ins w:id="455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C294EA" w14:textId="77777777" w:rsidR="0017239C" w:rsidRPr="00AB2CE0" w:rsidRDefault="0017239C" w:rsidP="004E6DA2">
            <w:pPr>
              <w:pStyle w:val="tablehead"/>
              <w:rPr>
                <w:ins w:id="4559" w:author="Author"/>
              </w:rPr>
            </w:pPr>
            <w:ins w:id="4560" w:author="Author">
              <w:r w:rsidRPr="00AB2CE0">
                <w:t>Loss Cost</w:t>
              </w:r>
            </w:ins>
          </w:p>
        </w:tc>
      </w:tr>
      <w:tr w:rsidR="0017239C" w:rsidRPr="00AB2CE0" w14:paraId="6BF2919B" w14:textId="77777777" w:rsidTr="004E6DA2">
        <w:trPr>
          <w:trHeight w:val="190"/>
          <w:ins w:id="4561" w:author="Author"/>
        </w:trPr>
        <w:tc>
          <w:tcPr>
            <w:tcW w:w="210" w:type="dxa"/>
          </w:tcPr>
          <w:p w14:paraId="5DB4D401" w14:textId="77777777" w:rsidR="0017239C" w:rsidRPr="00AB2CE0" w:rsidRDefault="0017239C" w:rsidP="004E6DA2">
            <w:pPr>
              <w:pStyle w:val="tabletext11"/>
              <w:rPr>
                <w:ins w:id="4562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60C97" w14:textId="77777777" w:rsidR="0017239C" w:rsidRPr="00AB2CE0" w:rsidRDefault="0017239C" w:rsidP="004E6DA2">
            <w:pPr>
              <w:pStyle w:val="tabletext11"/>
              <w:jc w:val="right"/>
              <w:rPr>
                <w:ins w:id="4563" w:author="Author"/>
              </w:rPr>
            </w:pPr>
            <w:ins w:id="4564" w:author="Author">
              <w:r w:rsidRPr="00AB2CE0">
                <w:t>$</w:t>
              </w:r>
            </w:ins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8E0215" w14:textId="77777777" w:rsidR="0017239C" w:rsidRPr="00AB2CE0" w:rsidRDefault="0017239C" w:rsidP="004E6DA2">
            <w:pPr>
              <w:pStyle w:val="tabletext11"/>
              <w:rPr>
                <w:ins w:id="4565" w:author="Author"/>
              </w:rPr>
            </w:pPr>
            <w:ins w:id="4566" w:author="Author">
              <w:r w:rsidRPr="00AB2CE0">
                <w:rPr>
                  <w:noProof/>
                </w:rPr>
                <w:t>1.25</w:t>
              </w:r>
            </w:ins>
          </w:p>
        </w:tc>
      </w:tr>
    </w:tbl>
    <w:p w14:paraId="4461A7E4" w14:textId="5CD84683" w:rsidR="00C73484" w:rsidRDefault="0017239C" w:rsidP="0017239C">
      <w:pPr>
        <w:pStyle w:val="tablecaption"/>
      </w:pPr>
      <w:ins w:id="4567" w:author="Author">
        <w:r w:rsidRPr="00AB2CE0">
          <w:t>Table 297.B.4.(LC) Individual Named Insured Loss Cost</w:t>
        </w:r>
      </w:ins>
    </w:p>
    <w:p w14:paraId="7771BEFC" w14:textId="77777777" w:rsidR="00C73484" w:rsidRPr="00B32739" w:rsidDel="00C62DD4" w:rsidRDefault="00C73484" w:rsidP="00C73484">
      <w:pPr>
        <w:pStyle w:val="boxrule"/>
        <w:rPr>
          <w:del w:id="4568" w:author="Author"/>
        </w:rPr>
      </w:pPr>
      <w:r>
        <w:br w:type="page"/>
      </w:r>
      <w:bookmarkStart w:id="4569" w:name="_Hlk155885845"/>
      <w:del w:id="4570" w:author="Author">
        <w:r w:rsidRPr="00B32739" w:rsidDel="00C62DD4">
          <w:lastRenderedPageBreak/>
          <w:delText>25.  PREMIUM DEVELOPMENT – ZONE-RATED AUTOS</w:delText>
        </w:r>
      </w:del>
    </w:p>
    <w:p w14:paraId="61B8B3A5" w14:textId="77777777" w:rsidR="00C73484" w:rsidRPr="00B32739" w:rsidDel="00C62DD4" w:rsidRDefault="00C73484" w:rsidP="00C73484">
      <w:pPr>
        <w:pStyle w:val="isonormal"/>
        <w:suppressAutoHyphens/>
        <w:rPr>
          <w:del w:id="457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C73484" w:rsidRPr="00B32739" w:rsidDel="00C62DD4" w14:paraId="18B6C089" w14:textId="77777777" w:rsidTr="004E6DA2">
        <w:trPr>
          <w:cantSplit/>
          <w:trHeight w:val="190"/>
          <w:del w:id="4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D0A294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4573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9AEE1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4574" w:author="Author"/>
              </w:rPr>
            </w:pPr>
            <w:del w:id="4575" w:author="Author">
              <w:r w:rsidRPr="00B32739" w:rsidDel="00C62DD4">
                <w:delText>Zone-rating Table – Zone 26 (New York City) Combinations</w:delText>
              </w:r>
            </w:del>
          </w:p>
        </w:tc>
      </w:tr>
      <w:tr w:rsidR="00C73484" w:rsidRPr="00B32739" w:rsidDel="00C62DD4" w14:paraId="1AFC763F" w14:textId="77777777" w:rsidTr="004E6DA2">
        <w:trPr>
          <w:cantSplit/>
          <w:trHeight w:val="190"/>
          <w:del w:id="45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051698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4577" w:author="Author"/>
              </w:rPr>
            </w:pPr>
            <w:del w:id="4578" w:author="Author">
              <w:r w:rsidRPr="00B32739" w:rsidDel="00C62DD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0A25A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4579" w:author="Author"/>
              </w:rPr>
            </w:pPr>
            <w:del w:id="4580" w:author="Author">
              <w:r w:rsidRPr="00B32739" w:rsidDel="00C62DD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14E6E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4581" w:author="Author"/>
              </w:rPr>
            </w:pPr>
            <w:del w:id="4582" w:author="Author">
              <w:r w:rsidRPr="00B32739" w:rsidDel="00C62DD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AB5FE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4583" w:author="Author"/>
              </w:rPr>
            </w:pPr>
            <w:del w:id="4584" w:author="Author">
              <w:r w:rsidRPr="00B32739" w:rsidDel="00C62DD4">
                <w:delText xml:space="preserve">$100,000 </w:delText>
              </w:r>
              <w:r w:rsidRPr="00B32739" w:rsidDel="00C62DD4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4978F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4585" w:author="Author"/>
              </w:rPr>
            </w:pPr>
            <w:del w:id="4586" w:author="Author">
              <w:r w:rsidRPr="00B32739" w:rsidDel="00C62DD4">
                <w:delText>$500</w:delText>
              </w:r>
              <w:r w:rsidRPr="00B32739" w:rsidDel="00C62DD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70AF6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4587" w:author="Author"/>
              </w:rPr>
            </w:pPr>
            <w:del w:id="4588" w:author="Author">
              <w:r w:rsidRPr="00B32739" w:rsidDel="00C62DD4">
                <w:delText>$500 Deductible</w:delText>
              </w:r>
              <w:r w:rsidRPr="00B32739" w:rsidDel="00C62DD4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C5A2E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4589" w:author="Author"/>
              </w:rPr>
            </w:pPr>
            <w:del w:id="4590" w:author="Author">
              <w:r w:rsidRPr="00B32739" w:rsidDel="00C62DD4">
                <w:delText>$500 Deductible</w:delText>
              </w:r>
              <w:r w:rsidRPr="00B32739" w:rsidDel="00C62DD4">
                <w:br/>
                <w:delText>Comprehensive</w:delText>
              </w:r>
            </w:del>
          </w:p>
        </w:tc>
      </w:tr>
      <w:tr w:rsidR="00C73484" w:rsidRPr="00B32739" w:rsidDel="00C62DD4" w14:paraId="102FEDDA" w14:textId="77777777" w:rsidTr="004E6DA2">
        <w:trPr>
          <w:cantSplit/>
          <w:trHeight w:val="190"/>
          <w:del w:id="45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51191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5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B7445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593" w:author="Author"/>
              </w:rPr>
            </w:pPr>
            <w:del w:id="4594" w:author="Author">
              <w:r w:rsidRPr="00B32739" w:rsidDel="00C62DD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865C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595" w:author="Author"/>
              </w:rPr>
            </w:pPr>
            <w:del w:id="4596" w:author="Author">
              <w:r w:rsidRPr="00B32739" w:rsidDel="00C62DD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4DCD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597" w:author="Author"/>
              </w:rPr>
            </w:pPr>
            <w:del w:id="4598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9908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599" w:author="Author"/>
              </w:rPr>
            </w:pPr>
            <w:del w:id="460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981A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01" w:author="Author"/>
              </w:rPr>
            </w:pPr>
            <w:del w:id="4602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EAC0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03" w:author="Author"/>
              </w:rPr>
            </w:pPr>
            <w:del w:id="460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A0DF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05" w:author="Author"/>
              </w:rPr>
            </w:pPr>
            <w:del w:id="4606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58D0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07" w:author="Author"/>
              </w:rPr>
            </w:pPr>
            <w:del w:id="460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FFB0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09" w:author="Author"/>
              </w:rPr>
            </w:pPr>
            <w:del w:id="4610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EA2F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11" w:author="Author"/>
              </w:rPr>
            </w:pPr>
            <w:del w:id="461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0295889C" w14:textId="77777777" w:rsidTr="004E6DA2">
        <w:trPr>
          <w:cantSplit/>
          <w:trHeight w:val="190"/>
          <w:del w:id="46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C4762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655B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615" w:author="Author"/>
              </w:rPr>
            </w:pPr>
            <w:del w:id="4616" w:author="Author">
              <w:r w:rsidRPr="00B32739" w:rsidDel="00C62DD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4391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17" w:author="Author"/>
              </w:rPr>
            </w:pPr>
            <w:del w:id="4618" w:author="Author">
              <w:r w:rsidRPr="00B32739" w:rsidDel="00C62DD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54FADE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CF62B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20" w:author="Author"/>
              </w:rPr>
            </w:pPr>
            <w:del w:id="462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0BD51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B74F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23" w:author="Author"/>
              </w:rPr>
            </w:pPr>
            <w:del w:id="462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C2900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D33A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26" w:author="Author"/>
              </w:rPr>
            </w:pPr>
            <w:del w:id="462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52EA2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EDB06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29" w:author="Author"/>
              </w:rPr>
            </w:pPr>
            <w:del w:id="463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2B0D6E6C" w14:textId="77777777" w:rsidTr="004E6DA2">
        <w:trPr>
          <w:cantSplit/>
          <w:trHeight w:val="190"/>
          <w:del w:id="46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A681B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A45E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633" w:author="Author"/>
              </w:rPr>
            </w:pPr>
            <w:del w:id="4634" w:author="Author">
              <w:r w:rsidRPr="00B32739" w:rsidDel="00C62DD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8C79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35" w:author="Author"/>
              </w:rPr>
            </w:pPr>
            <w:del w:id="4636" w:author="Author">
              <w:r w:rsidRPr="00B32739" w:rsidDel="00C62DD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3EFFA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E2317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38" w:author="Author"/>
              </w:rPr>
            </w:pPr>
            <w:del w:id="463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D90518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93D9A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41" w:author="Author"/>
              </w:rPr>
            </w:pPr>
            <w:del w:id="464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124F1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71C4C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44" w:author="Author"/>
              </w:rPr>
            </w:pPr>
            <w:del w:id="464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96FDC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396D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47" w:author="Author"/>
              </w:rPr>
            </w:pPr>
            <w:del w:id="464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C73484" w:rsidRPr="00B32739" w:rsidDel="00C62DD4" w14:paraId="1BE82C44" w14:textId="77777777" w:rsidTr="004E6DA2">
        <w:trPr>
          <w:cantSplit/>
          <w:trHeight w:val="190"/>
          <w:del w:id="46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51FC4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8F25D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651" w:author="Author"/>
              </w:rPr>
            </w:pPr>
            <w:del w:id="4652" w:author="Author">
              <w:r w:rsidRPr="00B32739" w:rsidDel="00C62DD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68BD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53" w:author="Author"/>
              </w:rPr>
            </w:pPr>
            <w:del w:id="4654" w:author="Author">
              <w:r w:rsidRPr="00B32739" w:rsidDel="00C62DD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AF777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7118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56" w:author="Author"/>
              </w:rPr>
            </w:pPr>
            <w:del w:id="465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4B9620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F39B7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59" w:author="Author"/>
              </w:rPr>
            </w:pPr>
            <w:del w:id="466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9FD8A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486AB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62" w:author="Author"/>
              </w:rPr>
            </w:pPr>
            <w:del w:id="466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33EB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0ECC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65" w:author="Author"/>
              </w:rPr>
            </w:pPr>
            <w:del w:id="466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73130C07" w14:textId="77777777" w:rsidTr="004E6DA2">
        <w:trPr>
          <w:cantSplit/>
          <w:trHeight w:val="190"/>
          <w:del w:id="46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F6F95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8EAE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669" w:author="Author"/>
              </w:rPr>
            </w:pPr>
            <w:del w:id="4670" w:author="Author">
              <w:r w:rsidRPr="00B32739" w:rsidDel="00C62DD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9824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71" w:author="Author"/>
              </w:rPr>
            </w:pPr>
            <w:del w:id="4672" w:author="Author">
              <w:r w:rsidRPr="00B32739" w:rsidDel="00C62DD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36D0A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E993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74" w:author="Author"/>
              </w:rPr>
            </w:pPr>
            <w:del w:id="467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79907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78B7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77" w:author="Author"/>
              </w:rPr>
            </w:pPr>
            <w:del w:id="467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9DCEC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1DEB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80" w:author="Author"/>
              </w:rPr>
            </w:pPr>
            <w:del w:id="468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99DE1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E9B00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83" w:author="Author"/>
              </w:rPr>
            </w:pPr>
            <w:del w:id="468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1FDF9BE1" w14:textId="77777777" w:rsidTr="004E6DA2">
        <w:trPr>
          <w:cantSplit/>
          <w:trHeight w:val="190"/>
          <w:del w:id="46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C162C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6437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687" w:author="Author"/>
              </w:rPr>
            </w:pPr>
            <w:del w:id="4688" w:author="Author">
              <w:r w:rsidRPr="00B32739" w:rsidDel="00C62DD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7967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89" w:author="Author"/>
              </w:rPr>
            </w:pPr>
            <w:del w:id="4690" w:author="Author">
              <w:r w:rsidRPr="00B32739" w:rsidDel="00C62DD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FA3D90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8AE5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92" w:author="Author"/>
              </w:rPr>
            </w:pPr>
            <w:del w:id="469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D420A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F6A97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95" w:author="Author"/>
              </w:rPr>
            </w:pPr>
            <w:del w:id="469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CF6C6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6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DA9A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698" w:author="Author"/>
              </w:rPr>
            </w:pPr>
            <w:del w:id="469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8E1E1B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CA12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01" w:author="Author"/>
              </w:rPr>
            </w:pPr>
            <w:del w:id="470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21840D4A" w14:textId="77777777" w:rsidTr="004E6DA2">
        <w:trPr>
          <w:cantSplit/>
          <w:trHeight w:val="190"/>
          <w:del w:id="47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6BD57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9F29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705" w:author="Author"/>
              </w:rPr>
            </w:pPr>
            <w:del w:id="4706" w:author="Author">
              <w:r w:rsidRPr="00B32739" w:rsidDel="00C62DD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ED4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07" w:author="Author"/>
              </w:rPr>
            </w:pPr>
            <w:del w:id="4708" w:author="Author">
              <w:r w:rsidRPr="00B32739" w:rsidDel="00C62DD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99E07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5B0E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10" w:author="Author"/>
              </w:rPr>
            </w:pPr>
            <w:del w:id="471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A0DFD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91FD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13" w:author="Author"/>
              </w:rPr>
            </w:pPr>
            <w:del w:id="471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074CE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F076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16" w:author="Author"/>
              </w:rPr>
            </w:pPr>
            <w:del w:id="471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E6CA69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F6EA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19" w:author="Author"/>
              </w:rPr>
            </w:pPr>
            <w:del w:id="472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0C904001" w14:textId="77777777" w:rsidTr="004E6DA2">
        <w:trPr>
          <w:cantSplit/>
          <w:trHeight w:val="190"/>
          <w:del w:id="47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FE962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3B1A1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723" w:author="Author"/>
              </w:rPr>
            </w:pPr>
            <w:del w:id="4724" w:author="Author">
              <w:r w:rsidRPr="00B32739" w:rsidDel="00C62DD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6EA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25" w:author="Author"/>
              </w:rPr>
            </w:pPr>
            <w:del w:id="4726" w:author="Author">
              <w:r w:rsidRPr="00B32739" w:rsidDel="00C62DD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6C4F4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ABA6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28" w:author="Author"/>
              </w:rPr>
            </w:pPr>
            <w:del w:id="472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3EBAB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D030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31" w:author="Author"/>
              </w:rPr>
            </w:pPr>
            <w:del w:id="473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B8E3A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2508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34" w:author="Author"/>
              </w:rPr>
            </w:pPr>
            <w:del w:id="473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D8941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B583D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37" w:author="Author"/>
              </w:rPr>
            </w:pPr>
            <w:del w:id="473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2952BC48" w14:textId="77777777" w:rsidTr="004E6DA2">
        <w:trPr>
          <w:cantSplit/>
          <w:trHeight w:val="190"/>
          <w:del w:id="47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F418D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C075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741" w:author="Author"/>
              </w:rPr>
            </w:pPr>
            <w:del w:id="4742" w:author="Author">
              <w:r w:rsidRPr="00B32739" w:rsidDel="00C62DD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6311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43" w:author="Author"/>
              </w:rPr>
            </w:pPr>
            <w:del w:id="4744" w:author="Author">
              <w:r w:rsidRPr="00B32739" w:rsidDel="00C62DD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876A22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7F86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46" w:author="Author"/>
              </w:rPr>
            </w:pPr>
            <w:del w:id="474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425F4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D7C3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49" w:author="Author"/>
              </w:rPr>
            </w:pPr>
            <w:del w:id="475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A3DD0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3CFA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52" w:author="Author"/>
              </w:rPr>
            </w:pPr>
            <w:del w:id="475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21C3C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0BD8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55" w:author="Author"/>
              </w:rPr>
            </w:pPr>
            <w:del w:id="475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1B5BFC94" w14:textId="77777777" w:rsidTr="004E6DA2">
        <w:trPr>
          <w:cantSplit/>
          <w:trHeight w:val="190"/>
          <w:del w:id="47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0DD56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06938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759" w:author="Author"/>
              </w:rPr>
            </w:pPr>
            <w:del w:id="4760" w:author="Author">
              <w:r w:rsidRPr="00B32739" w:rsidDel="00C62DD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167E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61" w:author="Author"/>
              </w:rPr>
            </w:pPr>
            <w:del w:id="4762" w:author="Author">
              <w:r w:rsidRPr="00B32739" w:rsidDel="00C62DD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84BEB9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9A2EE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64" w:author="Author"/>
              </w:rPr>
            </w:pPr>
            <w:del w:id="476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05A04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3315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67" w:author="Author"/>
              </w:rPr>
            </w:pPr>
            <w:del w:id="476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5E7C29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2319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70" w:author="Author"/>
              </w:rPr>
            </w:pPr>
            <w:del w:id="477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D45F6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D5A3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73" w:author="Author"/>
              </w:rPr>
            </w:pPr>
            <w:del w:id="477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C73484" w:rsidRPr="00B32739" w:rsidDel="00C62DD4" w14:paraId="1E278529" w14:textId="77777777" w:rsidTr="004E6DA2">
        <w:trPr>
          <w:cantSplit/>
          <w:trHeight w:val="190"/>
          <w:del w:id="47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F57D8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C792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777" w:author="Author"/>
              </w:rPr>
            </w:pPr>
            <w:del w:id="4778" w:author="Author">
              <w:r w:rsidRPr="00B32739" w:rsidDel="00C62DD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FDAD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79" w:author="Author"/>
              </w:rPr>
            </w:pPr>
            <w:del w:id="4780" w:author="Author">
              <w:r w:rsidRPr="00B32739" w:rsidDel="00C62DD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1AC9D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CFF6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82" w:author="Author"/>
              </w:rPr>
            </w:pPr>
            <w:del w:id="478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39E561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9F4D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85" w:author="Author"/>
              </w:rPr>
            </w:pPr>
            <w:del w:id="478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11D9C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D928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88" w:author="Author"/>
              </w:rPr>
            </w:pPr>
            <w:del w:id="478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4BCF1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5659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91" w:author="Author"/>
              </w:rPr>
            </w:pPr>
            <w:del w:id="479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406548BF" w14:textId="77777777" w:rsidTr="004E6DA2">
        <w:trPr>
          <w:cantSplit/>
          <w:trHeight w:val="190"/>
          <w:del w:id="47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2C42E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02715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795" w:author="Author"/>
              </w:rPr>
            </w:pPr>
            <w:del w:id="4796" w:author="Author">
              <w:r w:rsidRPr="00B32739" w:rsidDel="00C62DD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8384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797" w:author="Author"/>
              </w:rPr>
            </w:pPr>
            <w:del w:id="4798" w:author="Author">
              <w:r w:rsidRPr="00B32739" w:rsidDel="00C62DD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52F77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7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EC98F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00" w:author="Author"/>
              </w:rPr>
            </w:pPr>
            <w:del w:id="480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B5754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00E8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03" w:author="Author"/>
              </w:rPr>
            </w:pPr>
            <w:del w:id="480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1B7CE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92CA6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06" w:author="Author"/>
              </w:rPr>
            </w:pPr>
            <w:del w:id="480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96AFB1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FE4B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09" w:author="Author"/>
              </w:rPr>
            </w:pPr>
            <w:del w:id="481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C73484" w:rsidRPr="00B32739" w:rsidDel="00C62DD4" w14:paraId="027C5627" w14:textId="77777777" w:rsidTr="004E6DA2">
        <w:trPr>
          <w:cantSplit/>
          <w:trHeight w:val="190"/>
          <w:del w:id="48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A4973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8D11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813" w:author="Author"/>
              </w:rPr>
            </w:pPr>
            <w:del w:id="4814" w:author="Author">
              <w:r w:rsidRPr="00B32739" w:rsidDel="00C62DD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9881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15" w:author="Author"/>
              </w:rPr>
            </w:pPr>
            <w:del w:id="4816" w:author="Author">
              <w:r w:rsidRPr="00B32739" w:rsidDel="00C62DD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35B6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A9899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18" w:author="Author"/>
              </w:rPr>
            </w:pPr>
            <w:del w:id="481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10CA3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2B609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21" w:author="Author"/>
              </w:rPr>
            </w:pPr>
            <w:del w:id="482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25B0A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F63C0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24" w:author="Author"/>
              </w:rPr>
            </w:pPr>
            <w:del w:id="482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D689D4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7498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27" w:author="Author"/>
              </w:rPr>
            </w:pPr>
            <w:del w:id="482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00F2A3FE" w14:textId="77777777" w:rsidTr="004E6DA2">
        <w:trPr>
          <w:cantSplit/>
          <w:trHeight w:val="190"/>
          <w:del w:id="48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01B9A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D4C2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831" w:author="Author"/>
              </w:rPr>
            </w:pPr>
            <w:del w:id="4832" w:author="Author">
              <w:r w:rsidRPr="00B32739" w:rsidDel="00C62DD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FACB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33" w:author="Author"/>
              </w:rPr>
            </w:pPr>
            <w:del w:id="4834" w:author="Author">
              <w:r w:rsidRPr="00B32739" w:rsidDel="00C62DD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B1D0E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91C3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36" w:author="Author"/>
              </w:rPr>
            </w:pPr>
            <w:del w:id="483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AD68F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FA70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39" w:author="Author"/>
              </w:rPr>
            </w:pPr>
            <w:del w:id="484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D7FB0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637E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42" w:author="Author"/>
              </w:rPr>
            </w:pPr>
            <w:del w:id="484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D5C46A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F606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45" w:author="Author"/>
              </w:rPr>
            </w:pPr>
            <w:del w:id="484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2517CD9A" w14:textId="77777777" w:rsidTr="004E6DA2">
        <w:trPr>
          <w:cantSplit/>
          <w:trHeight w:val="190"/>
          <w:del w:id="48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8A06E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7147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849" w:author="Author"/>
              </w:rPr>
            </w:pPr>
            <w:del w:id="4850" w:author="Author">
              <w:r w:rsidRPr="00B32739" w:rsidDel="00C62DD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93B7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51" w:author="Author"/>
              </w:rPr>
            </w:pPr>
            <w:del w:id="4852" w:author="Author">
              <w:r w:rsidRPr="00B32739" w:rsidDel="00C62DD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0A8E4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1426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54" w:author="Author"/>
              </w:rPr>
            </w:pPr>
            <w:del w:id="485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75CAED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BACF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57" w:author="Author"/>
              </w:rPr>
            </w:pPr>
            <w:del w:id="485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186C0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54DF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60" w:author="Author"/>
              </w:rPr>
            </w:pPr>
            <w:del w:id="486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BDD00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1A23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63" w:author="Author"/>
              </w:rPr>
            </w:pPr>
            <w:del w:id="486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478CACB4" w14:textId="77777777" w:rsidTr="004E6DA2">
        <w:trPr>
          <w:cantSplit/>
          <w:trHeight w:val="190"/>
          <w:del w:id="48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374F5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5E2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867" w:author="Author"/>
              </w:rPr>
            </w:pPr>
            <w:del w:id="4868" w:author="Author">
              <w:r w:rsidRPr="00B32739" w:rsidDel="00C62DD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8A63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69" w:author="Author"/>
              </w:rPr>
            </w:pPr>
            <w:del w:id="4870" w:author="Author">
              <w:r w:rsidRPr="00B32739" w:rsidDel="00C62DD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5D329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9D37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72" w:author="Author"/>
              </w:rPr>
            </w:pPr>
            <w:del w:id="487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E37B6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267E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75" w:author="Author"/>
              </w:rPr>
            </w:pPr>
            <w:del w:id="487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58CCF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B83C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78" w:author="Author"/>
              </w:rPr>
            </w:pPr>
            <w:del w:id="487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BB730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80E6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81" w:author="Author"/>
              </w:rPr>
            </w:pPr>
            <w:del w:id="488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5DC906B3" w14:textId="77777777" w:rsidTr="004E6DA2">
        <w:trPr>
          <w:cantSplit/>
          <w:trHeight w:val="190"/>
          <w:del w:id="48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CA4CD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2603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885" w:author="Author"/>
              </w:rPr>
            </w:pPr>
            <w:del w:id="4886" w:author="Author">
              <w:r w:rsidRPr="00B32739" w:rsidDel="00C62DD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314D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87" w:author="Author"/>
              </w:rPr>
            </w:pPr>
            <w:del w:id="4888" w:author="Author">
              <w:r w:rsidRPr="00B32739" w:rsidDel="00C62DD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23990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B1A2D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90" w:author="Author"/>
              </w:rPr>
            </w:pPr>
            <w:del w:id="489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C0E61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83EA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93" w:author="Author"/>
              </w:rPr>
            </w:pPr>
            <w:del w:id="489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899346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C778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96" w:author="Author"/>
              </w:rPr>
            </w:pPr>
            <w:del w:id="489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01AE7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8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8FB96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899" w:author="Author"/>
              </w:rPr>
            </w:pPr>
            <w:del w:id="490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0E5BA2BA" w14:textId="77777777" w:rsidTr="004E6DA2">
        <w:trPr>
          <w:cantSplit/>
          <w:trHeight w:val="190"/>
          <w:del w:id="49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12F02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A397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903" w:author="Author"/>
              </w:rPr>
            </w:pPr>
            <w:del w:id="4904" w:author="Author">
              <w:r w:rsidRPr="00B32739" w:rsidDel="00C62DD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7C42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05" w:author="Author"/>
              </w:rPr>
            </w:pPr>
            <w:del w:id="4906" w:author="Author">
              <w:r w:rsidRPr="00B32739" w:rsidDel="00C62DD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2BEB8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73CB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08" w:author="Author"/>
              </w:rPr>
            </w:pPr>
            <w:del w:id="490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E1D5F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9F3F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11" w:author="Author"/>
              </w:rPr>
            </w:pPr>
            <w:del w:id="491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70399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5E5C4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14" w:author="Author"/>
              </w:rPr>
            </w:pPr>
            <w:del w:id="491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06E46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4869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17" w:author="Author"/>
              </w:rPr>
            </w:pPr>
            <w:del w:id="491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C73484" w:rsidRPr="00B32739" w:rsidDel="00C62DD4" w14:paraId="02170599" w14:textId="77777777" w:rsidTr="004E6DA2">
        <w:trPr>
          <w:cantSplit/>
          <w:trHeight w:val="190"/>
          <w:del w:id="49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7E6D9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E5620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921" w:author="Author"/>
              </w:rPr>
            </w:pPr>
            <w:del w:id="4922" w:author="Author">
              <w:r w:rsidRPr="00B32739" w:rsidDel="00C62DD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AEC9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23" w:author="Author"/>
              </w:rPr>
            </w:pPr>
            <w:del w:id="4924" w:author="Author">
              <w:r w:rsidRPr="00B32739" w:rsidDel="00C62DD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1D3CE2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9776F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26" w:author="Author"/>
              </w:rPr>
            </w:pPr>
            <w:del w:id="492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BBDDA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3870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29" w:author="Author"/>
              </w:rPr>
            </w:pPr>
            <w:del w:id="493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BCF908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7557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32" w:author="Author"/>
              </w:rPr>
            </w:pPr>
            <w:del w:id="493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C7983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66C5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35" w:author="Author"/>
              </w:rPr>
            </w:pPr>
            <w:del w:id="493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3484" w:rsidRPr="00B32739" w:rsidDel="00C62DD4" w14:paraId="71594CF8" w14:textId="77777777" w:rsidTr="004E6DA2">
        <w:trPr>
          <w:cantSplit/>
          <w:trHeight w:val="190"/>
          <w:del w:id="49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3E76B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CB31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939" w:author="Author"/>
              </w:rPr>
            </w:pPr>
            <w:del w:id="4940" w:author="Author">
              <w:r w:rsidRPr="00B32739" w:rsidDel="00C62DD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FE9E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41" w:author="Author"/>
              </w:rPr>
            </w:pPr>
            <w:del w:id="4942" w:author="Author">
              <w:r w:rsidRPr="00B32739" w:rsidDel="00C62DD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CC12C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F89B4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44" w:author="Author"/>
              </w:rPr>
            </w:pPr>
            <w:del w:id="494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68F35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C2B9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47" w:author="Author"/>
              </w:rPr>
            </w:pPr>
            <w:del w:id="494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30474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BFE9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50" w:author="Author"/>
              </w:rPr>
            </w:pPr>
            <w:del w:id="495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0D1869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255C7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53" w:author="Author"/>
              </w:rPr>
            </w:pPr>
            <w:del w:id="495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3484" w:rsidRPr="00B32739" w:rsidDel="00C62DD4" w14:paraId="391F8E50" w14:textId="77777777" w:rsidTr="004E6DA2">
        <w:trPr>
          <w:cantSplit/>
          <w:trHeight w:val="190"/>
          <w:del w:id="49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EABD1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49331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957" w:author="Author"/>
              </w:rPr>
            </w:pPr>
            <w:del w:id="4958" w:author="Author">
              <w:r w:rsidRPr="00B32739" w:rsidDel="00C62DD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F79F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59" w:author="Author"/>
              </w:rPr>
            </w:pPr>
            <w:del w:id="4960" w:author="Author">
              <w:r w:rsidRPr="00B32739" w:rsidDel="00C62DD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DA7F22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14C5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62" w:author="Author"/>
              </w:rPr>
            </w:pPr>
            <w:del w:id="496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FDB33D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61D2A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65" w:author="Author"/>
              </w:rPr>
            </w:pPr>
            <w:del w:id="496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EDBD01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B311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68" w:author="Author"/>
              </w:rPr>
            </w:pPr>
            <w:del w:id="496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27094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D004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71" w:author="Author"/>
              </w:rPr>
            </w:pPr>
            <w:del w:id="497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6CAEDA49" w14:textId="77777777" w:rsidTr="004E6DA2">
        <w:trPr>
          <w:cantSplit/>
          <w:trHeight w:val="190"/>
          <w:del w:id="49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A35E9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0A44B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975" w:author="Author"/>
              </w:rPr>
            </w:pPr>
            <w:del w:id="4976" w:author="Author">
              <w:r w:rsidRPr="00B32739" w:rsidDel="00C62DD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B982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77" w:author="Author"/>
              </w:rPr>
            </w:pPr>
            <w:del w:id="4978" w:author="Author">
              <w:r w:rsidRPr="00B32739" w:rsidDel="00C62DD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E7FD6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F078C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80" w:author="Author"/>
              </w:rPr>
            </w:pPr>
            <w:del w:id="498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2577FB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BFD4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83" w:author="Author"/>
              </w:rPr>
            </w:pPr>
            <w:del w:id="498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C1610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4B65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86" w:author="Author"/>
              </w:rPr>
            </w:pPr>
            <w:del w:id="498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C31AA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2D26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89" w:author="Author"/>
              </w:rPr>
            </w:pPr>
            <w:del w:id="499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6623993E" w14:textId="77777777" w:rsidTr="004E6DA2">
        <w:trPr>
          <w:cantSplit/>
          <w:trHeight w:val="190"/>
          <w:del w:id="49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F9220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C0632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4993" w:author="Author"/>
              </w:rPr>
            </w:pPr>
            <w:del w:id="4994" w:author="Author">
              <w:r w:rsidRPr="00B32739" w:rsidDel="00C62DD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66BD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95" w:author="Author"/>
              </w:rPr>
            </w:pPr>
            <w:del w:id="4996" w:author="Author">
              <w:r w:rsidRPr="00B32739" w:rsidDel="00C62DD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984732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49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324D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4998" w:author="Author"/>
              </w:rPr>
            </w:pPr>
            <w:del w:id="499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FE84AD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C80B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01" w:author="Author"/>
              </w:rPr>
            </w:pPr>
            <w:del w:id="500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33899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1F87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04" w:author="Author"/>
              </w:rPr>
            </w:pPr>
            <w:del w:id="500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E14BC5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99B9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07" w:author="Author"/>
              </w:rPr>
            </w:pPr>
            <w:del w:id="500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191605C3" w14:textId="77777777" w:rsidTr="004E6DA2">
        <w:trPr>
          <w:cantSplit/>
          <w:trHeight w:val="190"/>
          <w:del w:id="50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BADD1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118C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011" w:author="Author"/>
              </w:rPr>
            </w:pPr>
            <w:del w:id="5012" w:author="Author">
              <w:r w:rsidRPr="00B32739" w:rsidDel="00C62DD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00DD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13" w:author="Author"/>
              </w:rPr>
            </w:pPr>
            <w:del w:id="5014" w:author="Author">
              <w:r w:rsidRPr="00B32739" w:rsidDel="00C62DD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7ED30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1C38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16" w:author="Author"/>
              </w:rPr>
            </w:pPr>
            <w:del w:id="501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66D6C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9733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19" w:author="Author"/>
              </w:rPr>
            </w:pPr>
            <w:del w:id="502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D6F62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AE0DD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22" w:author="Author"/>
              </w:rPr>
            </w:pPr>
            <w:del w:id="502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155922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4999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25" w:author="Author"/>
              </w:rPr>
            </w:pPr>
            <w:del w:id="502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3484" w:rsidRPr="00B32739" w:rsidDel="00C62DD4" w14:paraId="1715662F" w14:textId="77777777" w:rsidTr="004E6DA2">
        <w:trPr>
          <w:cantSplit/>
          <w:trHeight w:val="190"/>
          <w:del w:id="50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E7C8A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8AA91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029" w:author="Author"/>
              </w:rPr>
            </w:pPr>
            <w:del w:id="5030" w:author="Author">
              <w:r w:rsidRPr="00B32739" w:rsidDel="00C62DD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4740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31" w:author="Author"/>
              </w:rPr>
            </w:pPr>
            <w:del w:id="5032" w:author="Author">
              <w:r w:rsidRPr="00B32739" w:rsidDel="00C62DD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6464A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6E77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34" w:author="Author"/>
              </w:rPr>
            </w:pPr>
            <w:del w:id="503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2381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997C1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983D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37" w:author="Author"/>
              </w:rPr>
            </w:pPr>
            <w:del w:id="503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83F65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E77F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40" w:author="Author"/>
              </w:rPr>
            </w:pPr>
            <w:del w:id="504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D9E25E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239F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43" w:author="Author"/>
              </w:rPr>
            </w:pPr>
            <w:del w:id="504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C73484" w:rsidRPr="00B32739" w:rsidDel="00C62DD4" w14:paraId="3B19D264" w14:textId="77777777" w:rsidTr="004E6DA2">
        <w:trPr>
          <w:cantSplit/>
          <w:trHeight w:val="190"/>
          <w:del w:id="50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FDE32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127D6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047" w:author="Author"/>
              </w:rPr>
            </w:pPr>
            <w:del w:id="5048" w:author="Author">
              <w:r w:rsidRPr="00B32739" w:rsidDel="00C62DD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22B8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49" w:author="Author"/>
              </w:rPr>
            </w:pPr>
            <w:del w:id="5050" w:author="Author">
              <w:r w:rsidRPr="00B32739" w:rsidDel="00C62DD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2DFF9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B31A6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52" w:author="Author"/>
              </w:rPr>
            </w:pPr>
            <w:del w:id="505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088D0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7147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55" w:author="Author"/>
              </w:rPr>
            </w:pPr>
            <w:del w:id="505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78172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D26C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58" w:author="Author"/>
              </w:rPr>
            </w:pPr>
            <w:del w:id="505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65AAE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A87D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61" w:author="Author"/>
              </w:rPr>
            </w:pPr>
            <w:del w:id="506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543B6543" w14:textId="77777777" w:rsidTr="004E6DA2">
        <w:trPr>
          <w:cantSplit/>
          <w:trHeight w:val="190"/>
          <w:del w:id="50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A9224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45FA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065" w:author="Author"/>
              </w:rPr>
            </w:pPr>
            <w:del w:id="5066" w:author="Author">
              <w:r w:rsidRPr="00B32739" w:rsidDel="00C62DD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7229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67" w:author="Author"/>
              </w:rPr>
            </w:pPr>
            <w:del w:id="5068" w:author="Author">
              <w:r w:rsidRPr="00B32739" w:rsidDel="00C62DD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663A1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D06D2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70" w:author="Author"/>
              </w:rPr>
            </w:pPr>
            <w:del w:id="507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8F7A23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620E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73" w:author="Author"/>
              </w:rPr>
            </w:pPr>
            <w:del w:id="507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F9BF8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53D9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76" w:author="Author"/>
              </w:rPr>
            </w:pPr>
            <w:del w:id="507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888F6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1B86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79" w:author="Author"/>
              </w:rPr>
            </w:pPr>
            <w:del w:id="508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75AD875A" w14:textId="77777777" w:rsidTr="004E6DA2">
        <w:trPr>
          <w:cantSplit/>
          <w:trHeight w:val="190"/>
          <w:del w:id="50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A8972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A9F7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083" w:author="Author"/>
              </w:rPr>
            </w:pPr>
            <w:del w:id="5084" w:author="Author">
              <w:r w:rsidRPr="00B32739" w:rsidDel="00C62DD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5315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85" w:author="Author"/>
              </w:rPr>
            </w:pPr>
            <w:del w:id="5086" w:author="Author">
              <w:r w:rsidRPr="00B32739" w:rsidDel="00C62DD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C3840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AD69D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88" w:author="Author"/>
              </w:rPr>
            </w:pPr>
            <w:del w:id="508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C35B9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E917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91" w:author="Author"/>
              </w:rPr>
            </w:pPr>
            <w:del w:id="509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3E7C1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C12C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94" w:author="Author"/>
              </w:rPr>
            </w:pPr>
            <w:del w:id="509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D8C5E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0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2C89C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097" w:author="Author"/>
              </w:rPr>
            </w:pPr>
            <w:del w:id="509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6569B9B5" w14:textId="77777777" w:rsidTr="004E6DA2">
        <w:trPr>
          <w:cantSplit/>
          <w:trHeight w:val="190"/>
          <w:del w:id="50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2E8A8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4EFD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101" w:author="Author"/>
              </w:rPr>
            </w:pPr>
            <w:del w:id="5102" w:author="Author">
              <w:r w:rsidRPr="00B32739" w:rsidDel="00C62DD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2486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03" w:author="Author"/>
              </w:rPr>
            </w:pPr>
            <w:del w:id="5104" w:author="Author">
              <w:r w:rsidRPr="00B32739" w:rsidDel="00C62DD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CCF5DF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4DDC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06" w:author="Author"/>
              </w:rPr>
            </w:pPr>
            <w:del w:id="510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CD816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E9F8E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09" w:author="Author"/>
              </w:rPr>
            </w:pPr>
            <w:del w:id="511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FF71E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C110D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12" w:author="Author"/>
              </w:rPr>
            </w:pPr>
            <w:del w:id="511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B0003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051E5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15" w:author="Author"/>
              </w:rPr>
            </w:pPr>
            <w:del w:id="511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C73484" w:rsidRPr="00B32739" w:rsidDel="00C62DD4" w14:paraId="155B18B4" w14:textId="77777777" w:rsidTr="004E6DA2">
        <w:trPr>
          <w:cantSplit/>
          <w:trHeight w:val="190"/>
          <w:del w:id="51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06473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80458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119" w:author="Author"/>
              </w:rPr>
            </w:pPr>
            <w:del w:id="5120" w:author="Author">
              <w:r w:rsidRPr="00B32739" w:rsidDel="00C62DD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703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21" w:author="Author"/>
              </w:rPr>
            </w:pPr>
            <w:del w:id="5122" w:author="Author">
              <w:r w:rsidRPr="00B32739" w:rsidDel="00C62DD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30DF74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4493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24" w:author="Author"/>
              </w:rPr>
            </w:pPr>
            <w:del w:id="512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08B3F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C07E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27" w:author="Author"/>
              </w:rPr>
            </w:pPr>
            <w:del w:id="512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F8239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79A58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30" w:author="Author"/>
              </w:rPr>
            </w:pPr>
            <w:del w:id="513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CF1D4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4123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33" w:author="Author"/>
              </w:rPr>
            </w:pPr>
            <w:del w:id="513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0D8F81DD" w14:textId="77777777" w:rsidTr="004E6DA2">
        <w:trPr>
          <w:cantSplit/>
          <w:trHeight w:val="190"/>
          <w:del w:id="51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CF73A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3B0D8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137" w:author="Author"/>
              </w:rPr>
            </w:pPr>
            <w:del w:id="5138" w:author="Author">
              <w:r w:rsidRPr="00B32739" w:rsidDel="00C62DD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421A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39" w:author="Author"/>
              </w:rPr>
            </w:pPr>
            <w:del w:id="5140" w:author="Author">
              <w:r w:rsidRPr="00B32739" w:rsidDel="00C62DD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FBB5BE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0B5B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42" w:author="Author"/>
              </w:rPr>
            </w:pPr>
            <w:del w:id="514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07BAF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C8A3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45" w:author="Author"/>
              </w:rPr>
            </w:pPr>
            <w:del w:id="514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7057A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0319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48" w:author="Author"/>
              </w:rPr>
            </w:pPr>
            <w:del w:id="514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DB01A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AA24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51" w:author="Author"/>
              </w:rPr>
            </w:pPr>
            <w:del w:id="515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5CD91F2D" w14:textId="77777777" w:rsidTr="004E6DA2">
        <w:trPr>
          <w:cantSplit/>
          <w:trHeight w:val="190"/>
          <w:del w:id="51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75C4A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59AC0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155" w:author="Author"/>
              </w:rPr>
            </w:pPr>
            <w:del w:id="5156" w:author="Author">
              <w:r w:rsidRPr="00B32739" w:rsidDel="00C62DD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E830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57" w:author="Author"/>
              </w:rPr>
            </w:pPr>
            <w:del w:id="5158" w:author="Author">
              <w:r w:rsidRPr="00B32739" w:rsidDel="00C62DD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3C6789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E18A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60" w:author="Author"/>
              </w:rPr>
            </w:pPr>
            <w:del w:id="516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D4443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49B66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63" w:author="Author"/>
              </w:rPr>
            </w:pPr>
            <w:del w:id="516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E6EDF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43520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66" w:author="Author"/>
              </w:rPr>
            </w:pPr>
            <w:del w:id="516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AEACB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4979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69" w:author="Author"/>
              </w:rPr>
            </w:pPr>
            <w:del w:id="517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C73484" w:rsidRPr="00B32739" w:rsidDel="00C62DD4" w14:paraId="35DCA4D3" w14:textId="77777777" w:rsidTr="004E6DA2">
        <w:trPr>
          <w:cantSplit/>
          <w:trHeight w:val="190"/>
          <w:del w:id="5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8DE39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083A0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173" w:author="Author"/>
              </w:rPr>
            </w:pPr>
            <w:del w:id="5174" w:author="Author">
              <w:r w:rsidRPr="00B32739" w:rsidDel="00C62DD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695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75" w:author="Author"/>
              </w:rPr>
            </w:pPr>
            <w:del w:id="5176" w:author="Author">
              <w:r w:rsidRPr="00B32739" w:rsidDel="00C62DD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6231A3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2CA3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78" w:author="Author"/>
              </w:rPr>
            </w:pPr>
            <w:del w:id="517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0465F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8813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81" w:author="Author"/>
              </w:rPr>
            </w:pPr>
            <w:del w:id="518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129FB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6A6F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84" w:author="Author"/>
              </w:rPr>
            </w:pPr>
            <w:del w:id="518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C0505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7B23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87" w:author="Author"/>
              </w:rPr>
            </w:pPr>
            <w:del w:id="518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28E977DF" w14:textId="77777777" w:rsidTr="004E6DA2">
        <w:trPr>
          <w:cantSplit/>
          <w:trHeight w:val="190"/>
          <w:del w:id="51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ABF90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CB11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191" w:author="Author"/>
              </w:rPr>
            </w:pPr>
            <w:del w:id="5192" w:author="Author">
              <w:r w:rsidRPr="00B32739" w:rsidDel="00C62DD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1D66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93" w:author="Author"/>
              </w:rPr>
            </w:pPr>
            <w:del w:id="5194" w:author="Author">
              <w:r w:rsidRPr="00B32739" w:rsidDel="00C62DD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9AA351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34B8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96" w:author="Author"/>
              </w:rPr>
            </w:pPr>
            <w:del w:id="519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367A2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1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F7FAE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199" w:author="Author"/>
              </w:rPr>
            </w:pPr>
            <w:del w:id="520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619BF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8BB4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02" w:author="Author"/>
              </w:rPr>
            </w:pPr>
            <w:del w:id="520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25724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CEAD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05" w:author="Author"/>
              </w:rPr>
            </w:pPr>
            <w:del w:id="520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5F902B92" w14:textId="77777777" w:rsidTr="004E6DA2">
        <w:trPr>
          <w:cantSplit/>
          <w:trHeight w:val="190"/>
          <w:del w:id="52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A869F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645A2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209" w:author="Author"/>
              </w:rPr>
            </w:pPr>
            <w:del w:id="5210" w:author="Author">
              <w:r w:rsidRPr="00B32739" w:rsidDel="00C62DD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18F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11" w:author="Author"/>
              </w:rPr>
            </w:pPr>
            <w:del w:id="5212" w:author="Author">
              <w:r w:rsidRPr="00B32739" w:rsidDel="00C62DD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FC8FA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FBDE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14" w:author="Author"/>
              </w:rPr>
            </w:pPr>
            <w:del w:id="521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C6193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C2574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17" w:author="Author"/>
              </w:rPr>
            </w:pPr>
            <w:del w:id="521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9C1CA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34FD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20" w:author="Author"/>
              </w:rPr>
            </w:pPr>
            <w:del w:id="522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1AAE8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6D04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23" w:author="Author"/>
              </w:rPr>
            </w:pPr>
            <w:del w:id="522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C73484" w:rsidRPr="00B32739" w:rsidDel="00C62DD4" w14:paraId="78633870" w14:textId="77777777" w:rsidTr="004E6DA2">
        <w:trPr>
          <w:cantSplit/>
          <w:trHeight w:val="190"/>
          <w:del w:id="52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E477B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0EAF1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227" w:author="Author"/>
              </w:rPr>
            </w:pPr>
            <w:del w:id="5228" w:author="Author">
              <w:r w:rsidRPr="00B32739" w:rsidDel="00C62DD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1DC0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29" w:author="Author"/>
              </w:rPr>
            </w:pPr>
            <w:del w:id="5230" w:author="Author">
              <w:r w:rsidRPr="00B32739" w:rsidDel="00C62DD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F275B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A0B6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32" w:author="Author"/>
              </w:rPr>
            </w:pPr>
            <w:del w:id="523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B42AD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B307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35" w:author="Author"/>
              </w:rPr>
            </w:pPr>
            <w:del w:id="523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DF73A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52C4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38" w:author="Author"/>
              </w:rPr>
            </w:pPr>
            <w:del w:id="523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D6092B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A023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41" w:author="Author"/>
              </w:rPr>
            </w:pPr>
            <w:del w:id="524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C73484" w:rsidRPr="00B32739" w:rsidDel="00C62DD4" w14:paraId="0E883200" w14:textId="77777777" w:rsidTr="004E6DA2">
        <w:trPr>
          <w:cantSplit/>
          <w:trHeight w:val="190"/>
          <w:del w:id="52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791FB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19EA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245" w:author="Author"/>
              </w:rPr>
            </w:pPr>
            <w:del w:id="5246" w:author="Author">
              <w:r w:rsidRPr="00B32739" w:rsidDel="00C62DD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FF58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47" w:author="Author"/>
              </w:rPr>
            </w:pPr>
            <w:del w:id="5248" w:author="Author">
              <w:r w:rsidRPr="00B32739" w:rsidDel="00C62DD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AA66D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87EE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50" w:author="Author"/>
              </w:rPr>
            </w:pPr>
            <w:del w:id="525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6854B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75F5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53" w:author="Author"/>
              </w:rPr>
            </w:pPr>
            <w:del w:id="525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61DC3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AA9C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56" w:author="Author"/>
              </w:rPr>
            </w:pPr>
            <w:del w:id="525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6062A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58A5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59" w:author="Author"/>
              </w:rPr>
            </w:pPr>
            <w:del w:id="526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4C8C507C" w14:textId="77777777" w:rsidTr="004E6DA2">
        <w:trPr>
          <w:cantSplit/>
          <w:trHeight w:val="190"/>
          <w:del w:id="52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F2E50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9B5E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263" w:author="Author"/>
              </w:rPr>
            </w:pPr>
            <w:del w:id="5264" w:author="Author">
              <w:r w:rsidRPr="00B32739" w:rsidDel="00C62DD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54A9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65" w:author="Author"/>
              </w:rPr>
            </w:pPr>
            <w:del w:id="5266" w:author="Author">
              <w:r w:rsidRPr="00B32739" w:rsidDel="00C62DD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9C837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C2D9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68" w:author="Author"/>
              </w:rPr>
            </w:pPr>
            <w:del w:id="526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1CFC8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0F98C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71" w:author="Author"/>
              </w:rPr>
            </w:pPr>
            <w:del w:id="527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64431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F73F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74" w:author="Author"/>
              </w:rPr>
            </w:pPr>
            <w:del w:id="527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BFDE8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C8FC8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77" w:author="Author"/>
              </w:rPr>
            </w:pPr>
            <w:del w:id="527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C73484" w:rsidRPr="00B32739" w:rsidDel="00C62DD4" w14:paraId="1D37F501" w14:textId="77777777" w:rsidTr="004E6DA2">
        <w:trPr>
          <w:cantSplit/>
          <w:trHeight w:val="190"/>
          <w:del w:id="52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F87A8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1E3A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281" w:author="Author"/>
              </w:rPr>
            </w:pPr>
            <w:del w:id="5282" w:author="Author">
              <w:r w:rsidRPr="00B32739" w:rsidDel="00C62DD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6C67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83" w:author="Author"/>
              </w:rPr>
            </w:pPr>
            <w:del w:id="5284" w:author="Author">
              <w:r w:rsidRPr="00B32739" w:rsidDel="00C62DD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8F7E24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07B1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86" w:author="Author"/>
              </w:rPr>
            </w:pPr>
            <w:del w:id="528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57034B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3D1A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89" w:author="Author"/>
              </w:rPr>
            </w:pPr>
            <w:del w:id="529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3AE1CA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EF71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92" w:author="Author"/>
              </w:rPr>
            </w:pPr>
            <w:del w:id="529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AAB3F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2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7709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95" w:author="Author"/>
              </w:rPr>
            </w:pPr>
            <w:del w:id="529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3484" w:rsidRPr="00B32739" w:rsidDel="00C62DD4" w14:paraId="509C2AB0" w14:textId="77777777" w:rsidTr="004E6DA2">
        <w:trPr>
          <w:cantSplit/>
          <w:trHeight w:val="190"/>
          <w:del w:id="52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BEE32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D4D6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299" w:author="Author"/>
              </w:rPr>
            </w:pPr>
            <w:del w:id="5300" w:author="Author">
              <w:r w:rsidRPr="00B32739" w:rsidDel="00C62DD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0048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01" w:author="Author"/>
              </w:rPr>
            </w:pPr>
            <w:del w:id="5302" w:author="Author">
              <w:r w:rsidRPr="00B32739" w:rsidDel="00C62DD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42B404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4EDB2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04" w:author="Author"/>
              </w:rPr>
            </w:pPr>
            <w:del w:id="530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3B74C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D282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07" w:author="Author"/>
              </w:rPr>
            </w:pPr>
            <w:del w:id="530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FF9487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CD15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10" w:author="Author"/>
              </w:rPr>
            </w:pPr>
            <w:del w:id="531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8D802F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F5DFE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13" w:author="Author"/>
              </w:rPr>
            </w:pPr>
            <w:del w:id="531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3484" w:rsidRPr="00B32739" w:rsidDel="00C62DD4" w14:paraId="0DAD894E" w14:textId="77777777" w:rsidTr="004E6DA2">
        <w:trPr>
          <w:cantSplit/>
          <w:trHeight w:val="190"/>
          <w:del w:id="53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1E867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A777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317" w:author="Author"/>
              </w:rPr>
            </w:pPr>
            <w:del w:id="5318" w:author="Author">
              <w:r w:rsidRPr="00B32739" w:rsidDel="00C62DD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645C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19" w:author="Author"/>
              </w:rPr>
            </w:pPr>
            <w:del w:id="5320" w:author="Author">
              <w:r w:rsidRPr="00B32739" w:rsidDel="00C62DD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8FE7E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C0E92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22" w:author="Author"/>
              </w:rPr>
            </w:pPr>
            <w:del w:id="532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2BE563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FE40E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25" w:author="Author"/>
              </w:rPr>
            </w:pPr>
            <w:del w:id="532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0D2F0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2914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28" w:author="Author"/>
              </w:rPr>
            </w:pPr>
            <w:del w:id="532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C1B904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AE4F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31" w:author="Author"/>
              </w:rPr>
            </w:pPr>
            <w:del w:id="533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4325C0A4" w14:textId="77777777" w:rsidTr="004E6DA2">
        <w:trPr>
          <w:cantSplit/>
          <w:trHeight w:val="190"/>
          <w:del w:id="53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793F1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53ED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335" w:author="Author"/>
              </w:rPr>
            </w:pPr>
            <w:del w:id="5336" w:author="Author">
              <w:r w:rsidRPr="00B32739" w:rsidDel="00C62DD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801B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37" w:author="Author"/>
              </w:rPr>
            </w:pPr>
            <w:del w:id="5338" w:author="Author">
              <w:r w:rsidRPr="00B32739" w:rsidDel="00C62DD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06693E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42D1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40" w:author="Author"/>
              </w:rPr>
            </w:pPr>
            <w:del w:id="534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831CC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F3F26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43" w:author="Author"/>
              </w:rPr>
            </w:pPr>
            <w:del w:id="534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A854A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C3893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46" w:author="Author"/>
              </w:rPr>
            </w:pPr>
            <w:del w:id="534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72FB7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4BAF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49" w:author="Author"/>
              </w:rPr>
            </w:pPr>
            <w:del w:id="535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C73484" w:rsidRPr="00B32739" w:rsidDel="00C62DD4" w14:paraId="3CF09112" w14:textId="77777777" w:rsidTr="004E6DA2">
        <w:trPr>
          <w:cantSplit/>
          <w:trHeight w:val="190"/>
          <w:del w:id="53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5C39C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17E3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353" w:author="Author"/>
              </w:rPr>
            </w:pPr>
            <w:del w:id="5354" w:author="Author">
              <w:r w:rsidRPr="00B32739" w:rsidDel="00C62DD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374D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55" w:author="Author"/>
              </w:rPr>
            </w:pPr>
            <w:del w:id="5356" w:author="Author">
              <w:r w:rsidRPr="00B32739" w:rsidDel="00C62DD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D6682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663FE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58" w:author="Author"/>
              </w:rPr>
            </w:pPr>
            <w:del w:id="535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AFB4A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1414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61" w:author="Author"/>
              </w:rPr>
            </w:pPr>
            <w:del w:id="536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F21405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F234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64" w:author="Author"/>
              </w:rPr>
            </w:pPr>
            <w:del w:id="536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E824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FB21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67" w:author="Author"/>
              </w:rPr>
            </w:pPr>
            <w:del w:id="536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C73484" w:rsidRPr="00B32739" w:rsidDel="00C62DD4" w14:paraId="7FCD3DBC" w14:textId="77777777" w:rsidTr="004E6DA2">
        <w:trPr>
          <w:cantSplit/>
          <w:trHeight w:val="190"/>
          <w:del w:id="53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FA42A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C7FD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371" w:author="Author"/>
              </w:rPr>
            </w:pPr>
            <w:del w:id="5372" w:author="Author">
              <w:r w:rsidRPr="00B32739" w:rsidDel="00C62DD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281A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73" w:author="Author"/>
              </w:rPr>
            </w:pPr>
            <w:del w:id="5374" w:author="Author">
              <w:r w:rsidRPr="00B32739" w:rsidDel="00C62DD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D3BB6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8536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76" w:author="Author"/>
              </w:rPr>
            </w:pPr>
            <w:del w:id="537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35589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5349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79" w:author="Author"/>
              </w:rPr>
            </w:pPr>
            <w:del w:id="538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1019A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B481A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82" w:author="Author"/>
              </w:rPr>
            </w:pPr>
            <w:del w:id="538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DF55D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CCEF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85" w:author="Author"/>
              </w:rPr>
            </w:pPr>
            <w:del w:id="538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C73484" w:rsidRPr="00B32739" w:rsidDel="00C62DD4" w14:paraId="187E9EE0" w14:textId="77777777" w:rsidTr="004E6DA2">
        <w:trPr>
          <w:cantSplit/>
          <w:trHeight w:val="190"/>
          <w:del w:id="53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C64B3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1130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389" w:author="Author"/>
              </w:rPr>
            </w:pPr>
            <w:del w:id="5390" w:author="Author">
              <w:r w:rsidRPr="00B32739" w:rsidDel="00C62DD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4432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91" w:author="Author"/>
              </w:rPr>
            </w:pPr>
            <w:del w:id="5392" w:author="Author">
              <w:r w:rsidRPr="00B32739" w:rsidDel="00C62DD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911AF0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544D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94" w:author="Author"/>
              </w:rPr>
            </w:pPr>
            <w:del w:id="539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BDDB72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C839F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397" w:author="Author"/>
              </w:rPr>
            </w:pPr>
            <w:del w:id="539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364C10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3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DEC9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00" w:author="Author"/>
              </w:rPr>
            </w:pPr>
            <w:del w:id="540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7ABF9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4D00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03" w:author="Author"/>
              </w:rPr>
            </w:pPr>
            <w:del w:id="540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3484" w:rsidRPr="00B32739" w:rsidDel="00C62DD4" w14:paraId="285B2884" w14:textId="77777777" w:rsidTr="004E6DA2">
        <w:trPr>
          <w:cantSplit/>
          <w:trHeight w:val="190"/>
          <w:del w:id="54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A1BF8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D9B2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407" w:author="Author"/>
              </w:rPr>
            </w:pPr>
            <w:del w:id="5408" w:author="Author">
              <w:r w:rsidRPr="00B32739" w:rsidDel="00C62DD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6CDD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09" w:author="Author"/>
              </w:rPr>
            </w:pPr>
            <w:del w:id="5410" w:author="Author">
              <w:r w:rsidRPr="00B32739" w:rsidDel="00C62DD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C459E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9927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12" w:author="Author"/>
              </w:rPr>
            </w:pPr>
            <w:del w:id="541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34A4C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1BC4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15" w:author="Author"/>
              </w:rPr>
            </w:pPr>
            <w:del w:id="541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C00DB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AE1D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18" w:author="Author"/>
              </w:rPr>
            </w:pPr>
            <w:del w:id="541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18114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BFF3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21" w:author="Author"/>
              </w:rPr>
            </w:pPr>
            <w:del w:id="542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C73484" w:rsidRPr="00B32739" w:rsidDel="00C62DD4" w14:paraId="5890E4D2" w14:textId="77777777" w:rsidTr="004E6DA2">
        <w:trPr>
          <w:cantSplit/>
          <w:trHeight w:val="190"/>
          <w:del w:id="54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2E1EA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9D5B1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425" w:author="Author"/>
              </w:rPr>
            </w:pPr>
            <w:del w:id="5426" w:author="Author">
              <w:r w:rsidRPr="00B32739" w:rsidDel="00C62DD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79A8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27" w:author="Author"/>
              </w:rPr>
            </w:pPr>
            <w:del w:id="5428" w:author="Author">
              <w:r w:rsidRPr="00B32739" w:rsidDel="00C62DD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A0F65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17C07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30" w:author="Author"/>
              </w:rPr>
            </w:pPr>
            <w:del w:id="543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3EC90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2F5C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33" w:author="Author"/>
              </w:rPr>
            </w:pPr>
            <w:del w:id="543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8C6E4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035B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36" w:author="Author"/>
              </w:rPr>
            </w:pPr>
            <w:del w:id="543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C8D0A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921C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39" w:author="Author"/>
              </w:rPr>
            </w:pPr>
            <w:del w:id="544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</w:tbl>
    <w:p w14:paraId="49A721DB" w14:textId="77777777" w:rsidR="00C73484" w:rsidRPr="00B32739" w:rsidDel="00C62DD4" w:rsidRDefault="00C73484" w:rsidP="00C73484">
      <w:pPr>
        <w:pStyle w:val="tablecaption"/>
        <w:suppressAutoHyphens/>
        <w:rPr>
          <w:del w:id="5441" w:author="Author"/>
        </w:rPr>
      </w:pPr>
      <w:del w:id="5442" w:author="Author">
        <w:r w:rsidRPr="00B32739" w:rsidDel="00C62DD4">
          <w:delText>Table 25.E.#1(LC) Zone-rating Table – Zone 26 (New York City) Combinations Loss Costs</w:delText>
        </w:r>
      </w:del>
    </w:p>
    <w:p w14:paraId="2BCAB909" w14:textId="77777777" w:rsidR="00C73484" w:rsidRPr="00B32739" w:rsidDel="00C62DD4" w:rsidRDefault="00C73484" w:rsidP="00C73484">
      <w:pPr>
        <w:pStyle w:val="isonormal"/>
        <w:suppressAutoHyphens/>
        <w:rPr>
          <w:del w:id="5443" w:author="Author"/>
        </w:rPr>
      </w:pPr>
    </w:p>
    <w:p w14:paraId="1B294605" w14:textId="77777777" w:rsidR="00C73484" w:rsidRPr="00B32739" w:rsidDel="00C62DD4" w:rsidRDefault="00C73484" w:rsidP="00C73484">
      <w:pPr>
        <w:pStyle w:val="space8"/>
        <w:suppressAutoHyphens/>
        <w:rPr>
          <w:del w:id="544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C73484" w:rsidRPr="00B32739" w:rsidDel="00C62DD4" w14:paraId="79C397E3" w14:textId="77777777" w:rsidTr="004E6DA2">
        <w:trPr>
          <w:cantSplit/>
          <w:trHeight w:val="190"/>
          <w:del w:id="54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6FE6B1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5446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1C29B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5447" w:author="Author"/>
              </w:rPr>
            </w:pPr>
            <w:del w:id="5448" w:author="Author">
              <w:r w:rsidRPr="00B32739" w:rsidDel="00C62DD4">
                <w:delText>Zone-rating Table – Zone 30 (Philadelphia) Combinations</w:delText>
              </w:r>
            </w:del>
          </w:p>
        </w:tc>
      </w:tr>
      <w:tr w:rsidR="00C73484" w:rsidRPr="00B32739" w:rsidDel="00C62DD4" w14:paraId="090B2CE7" w14:textId="77777777" w:rsidTr="004E6DA2">
        <w:trPr>
          <w:cantSplit/>
          <w:trHeight w:val="190"/>
          <w:del w:id="5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A6C8BD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5450" w:author="Author"/>
              </w:rPr>
            </w:pPr>
            <w:del w:id="5451" w:author="Author">
              <w:r w:rsidRPr="00B32739" w:rsidDel="00C62DD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FDC72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5452" w:author="Author"/>
              </w:rPr>
            </w:pPr>
            <w:del w:id="5453" w:author="Author">
              <w:r w:rsidRPr="00B32739" w:rsidDel="00C62DD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8B678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5454" w:author="Author"/>
              </w:rPr>
            </w:pPr>
            <w:del w:id="5455" w:author="Author">
              <w:r w:rsidRPr="00B32739" w:rsidDel="00C62DD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CBDC8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5456" w:author="Author"/>
              </w:rPr>
            </w:pPr>
            <w:del w:id="5457" w:author="Author">
              <w:r w:rsidRPr="00B32739" w:rsidDel="00C62DD4">
                <w:delText xml:space="preserve">$100,000 </w:delText>
              </w:r>
              <w:r w:rsidRPr="00B32739" w:rsidDel="00C62DD4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99798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5458" w:author="Author"/>
              </w:rPr>
            </w:pPr>
            <w:del w:id="5459" w:author="Author">
              <w:r w:rsidRPr="00B32739" w:rsidDel="00C62DD4">
                <w:delText>$500</w:delText>
              </w:r>
              <w:r w:rsidRPr="00B32739" w:rsidDel="00C62DD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97876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5460" w:author="Author"/>
              </w:rPr>
            </w:pPr>
            <w:del w:id="5461" w:author="Author">
              <w:r w:rsidRPr="00B32739" w:rsidDel="00C62DD4">
                <w:delText>$500 Deductible</w:delText>
              </w:r>
              <w:r w:rsidRPr="00B32739" w:rsidDel="00C62DD4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F2354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5462" w:author="Author"/>
              </w:rPr>
            </w:pPr>
            <w:del w:id="5463" w:author="Author">
              <w:r w:rsidRPr="00B32739" w:rsidDel="00C62DD4">
                <w:delText>$500 Deductible</w:delText>
              </w:r>
              <w:r w:rsidRPr="00B32739" w:rsidDel="00C62DD4">
                <w:br/>
                <w:delText>Comprehensive</w:delText>
              </w:r>
            </w:del>
          </w:p>
        </w:tc>
      </w:tr>
      <w:tr w:rsidR="00C73484" w:rsidRPr="00B32739" w:rsidDel="00C62DD4" w14:paraId="2DD5EC46" w14:textId="77777777" w:rsidTr="004E6DA2">
        <w:trPr>
          <w:cantSplit/>
          <w:trHeight w:val="190"/>
          <w:del w:id="5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C6562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43E3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466" w:author="Author"/>
              </w:rPr>
            </w:pPr>
            <w:del w:id="5467" w:author="Author">
              <w:r w:rsidRPr="00B32739" w:rsidDel="00C62DD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4476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68" w:author="Author"/>
              </w:rPr>
            </w:pPr>
            <w:del w:id="5469" w:author="Author">
              <w:r w:rsidRPr="00B32739" w:rsidDel="00C62DD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34E4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70" w:author="Author"/>
              </w:rPr>
            </w:pPr>
            <w:del w:id="5471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F8F5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72" w:author="Author"/>
              </w:rPr>
            </w:pPr>
            <w:del w:id="547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2A5B9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74" w:author="Author"/>
              </w:rPr>
            </w:pPr>
            <w:del w:id="5475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7792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76" w:author="Author"/>
              </w:rPr>
            </w:pPr>
            <w:del w:id="547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C0B9B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78" w:author="Author"/>
              </w:rPr>
            </w:pPr>
            <w:del w:id="5479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0AF5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80" w:author="Author"/>
              </w:rPr>
            </w:pPr>
            <w:del w:id="548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46A7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82" w:author="Author"/>
              </w:rPr>
            </w:pPr>
            <w:del w:id="5483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25FFD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84" w:author="Author"/>
              </w:rPr>
            </w:pPr>
            <w:del w:id="548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28553DC0" w14:textId="77777777" w:rsidTr="004E6DA2">
        <w:trPr>
          <w:cantSplit/>
          <w:trHeight w:val="190"/>
          <w:del w:id="54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D6003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F096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488" w:author="Author"/>
              </w:rPr>
            </w:pPr>
            <w:del w:id="5489" w:author="Author">
              <w:r w:rsidRPr="00B32739" w:rsidDel="00C62DD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18ED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90" w:author="Author"/>
              </w:rPr>
            </w:pPr>
            <w:del w:id="5491" w:author="Author">
              <w:r w:rsidRPr="00B32739" w:rsidDel="00C62DD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91077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D795A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93" w:author="Author"/>
              </w:rPr>
            </w:pPr>
            <w:del w:id="549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95F20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72CAC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96" w:author="Author"/>
              </w:rPr>
            </w:pPr>
            <w:del w:id="549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FD97AF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4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F7E0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499" w:author="Author"/>
              </w:rPr>
            </w:pPr>
            <w:del w:id="550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A25E4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08C40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02" w:author="Author"/>
              </w:rPr>
            </w:pPr>
            <w:del w:id="550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7F4B1244" w14:textId="77777777" w:rsidTr="004E6DA2">
        <w:trPr>
          <w:cantSplit/>
          <w:trHeight w:val="190"/>
          <w:del w:id="55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2EB63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1DA36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506" w:author="Author"/>
              </w:rPr>
            </w:pPr>
            <w:del w:id="5507" w:author="Author">
              <w:r w:rsidRPr="00B32739" w:rsidDel="00C62DD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D2F3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08" w:author="Author"/>
              </w:rPr>
            </w:pPr>
            <w:del w:id="5509" w:author="Author">
              <w:r w:rsidRPr="00B32739" w:rsidDel="00C62DD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1395CD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CB59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11" w:author="Author"/>
              </w:rPr>
            </w:pPr>
            <w:del w:id="551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BE84B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F6692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14" w:author="Author"/>
              </w:rPr>
            </w:pPr>
            <w:del w:id="551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F2CC82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8130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17" w:author="Author"/>
              </w:rPr>
            </w:pPr>
            <w:del w:id="551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CDF11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A6F67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20" w:author="Author"/>
              </w:rPr>
            </w:pPr>
            <w:del w:id="552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C73484" w:rsidRPr="00B32739" w:rsidDel="00C62DD4" w14:paraId="4262B65A" w14:textId="77777777" w:rsidTr="004E6DA2">
        <w:trPr>
          <w:cantSplit/>
          <w:trHeight w:val="190"/>
          <w:del w:id="5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08BA7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E8CE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524" w:author="Author"/>
              </w:rPr>
            </w:pPr>
            <w:del w:id="5525" w:author="Author">
              <w:r w:rsidRPr="00B32739" w:rsidDel="00C62DD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0F9A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26" w:author="Author"/>
              </w:rPr>
            </w:pPr>
            <w:del w:id="5527" w:author="Author">
              <w:r w:rsidRPr="00B32739" w:rsidDel="00C62DD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158AA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75EBF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29" w:author="Author"/>
              </w:rPr>
            </w:pPr>
            <w:del w:id="553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DEAF3E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C623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32" w:author="Author"/>
              </w:rPr>
            </w:pPr>
            <w:del w:id="553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720FF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B1A9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35" w:author="Author"/>
              </w:rPr>
            </w:pPr>
            <w:del w:id="553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991FE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9A81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38" w:author="Author"/>
              </w:rPr>
            </w:pPr>
            <w:del w:id="553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64857F2F" w14:textId="77777777" w:rsidTr="004E6DA2">
        <w:trPr>
          <w:cantSplit/>
          <w:trHeight w:val="190"/>
          <w:del w:id="5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FA6A7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4EC6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542" w:author="Author"/>
              </w:rPr>
            </w:pPr>
            <w:del w:id="5543" w:author="Author">
              <w:r w:rsidRPr="00B32739" w:rsidDel="00C62DD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EC41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44" w:author="Author"/>
              </w:rPr>
            </w:pPr>
            <w:del w:id="5545" w:author="Author">
              <w:r w:rsidRPr="00B32739" w:rsidDel="00C62DD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0158F1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FD63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47" w:author="Author"/>
              </w:rPr>
            </w:pPr>
            <w:del w:id="554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6B2E1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4F8D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50" w:author="Author"/>
              </w:rPr>
            </w:pPr>
            <w:del w:id="555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55BE01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0E03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53" w:author="Author"/>
              </w:rPr>
            </w:pPr>
            <w:del w:id="555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95B22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E09A2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56" w:author="Author"/>
              </w:rPr>
            </w:pPr>
            <w:del w:id="555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3A43EF6E" w14:textId="77777777" w:rsidTr="004E6DA2">
        <w:trPr>
          <w:cantSplit/>
          <w:trHeight w:val="190"/>
          <w:del w:id="55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6D2BC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64FB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560" w:author="Author"/>
              </w:rPr>
            </w:pPr>
            <w:del w:id="5561" w:author="Author">
              <w:r w:rsidRPr="00B32739" w:rsidDel="00C62DD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DA74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62" w:author="Author"/>
              </w:rPr>
            </w:pPr>
            <w:del w:id="5563" w:author="Author">
              <w:r w:rsidRPr="00B32739" w:rsidDel="00C62DD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028242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04E5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65" w:author="Author"/>
              </w:rPr>
            </w:pPr>
            <w:del w:id="556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CBA10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D4F9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68" w:author="Author"/>
              </w:rPr>
            </w:pPr>
            <w:del w:id="556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2139A6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7BBB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71" w:author="Author"/>
              </w:rPr>
            </w:pPr>
            <w:del w:id="557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8806F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80C64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74" w:author="Author"/>
              </w:rPr>
            </w:pPr>
            <w:del w:id="557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36AD3F93" w14:textId="77777777" w:rsidTr="004E6DA2">
        <w:trPr>
          <w:cantSplit/>
          <w:trHeight w:val="190"/>
          <w:del w:id="55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45343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FFE7E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578" w:author="Author"/>
              </w:rPr>
            </w:pPr>
            <w:del w:id="5579" w:author="Author">
              <w:r w:rsidRPr="00B32739" w:rsidDel="00C62DD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2CE3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80" w:author="Author"/>
              </w:rPr>
            </w:pPr>
            <w:del w:id="5581" w:author="Author">
              <w:r w:rsidRPr="00B32739" w:rsidDel="00C62DD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ADCE6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4F92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83" w:author="Author"/>
              </w:rPr>
            </w:pPr>
            <w:del w:id="558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6700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DABB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86" w:author="Author"/>
              </w:rPr>
            </w:pPr>
            <w:del w:id="558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02759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66B67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89" w:author="Author"/>
              </w:rPr>
            </w:pPr>
            <w:del w:id="559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73CAE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5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3CC70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92" w:author="Author"/>
              </w:rPr>
            </w:pPr>
            <w:del w:id="559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1E12C513" w14:textId="77777777" w:rsidTr="004E6DA2">
        <w:trPr>
          <w:cantSplit/>
          <w:trHeight w:val="190"/>
          <w:del w:id="55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6CBBE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24CE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596" w:author="Author"/>
              </w:rPr>
            </w:pPr>
            <w:del w:id="5597" w:author="Author">
              <w:r w:rsidRPr="00B32739" w:rsidDel="00C62DD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E64D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598" w:author="Author"/>
              </w:rPr>
            </w:pPr>
            <w:del w:id="5599" w:author="Author">
              <w:r w:rsidRPr="00B32739" w:rsidDel="00C62DD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A70257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9FC0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01" w:author="Author"/>
              </w:rPr>
            </w:pPr>
            <w:del w:id="560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26826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660F9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04" w:author="Author"/>
              </w:rPr>
            </w:pPr>
            <w:del w:id="560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713A6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B12F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07" w:author="Author"/>
              </w:rPr>
            </w:pPr>
            <w:del w:id="560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74078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52299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10" w:author="Author"/>
              </w:rPr>
            </w:pPr>
            <w:del w:id="561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2A619019" w14:textId="77777777" w:rsidTr="004E6DA2">
        <w:trPr>
          <w:cantSplit/>
          <w:trHeight w:val="190"/>
          <w:del w:id="56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1F325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BBFB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614" w:author="Author"/>
              </w:rPr>
            </w:pPr>
            <w:del w:id="5615" w:author="Author">
              <w:r w:rsidRPr="00B32739" w:rsidDel="00C62DD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60C6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16" w:author="Author"/>
              </w:rPr>
            </w:pPr>
            <w:del w:id="5617" w:author="Author">
              <w:r w:rsidRPr="00B32739" w:rsidDel="00C62DD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274F4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8E13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19" w:author="Author"/>
              </w:rPr>
            </w:pPr>
            <w:del w:id="562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84919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2E1F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22" w:author="Author"/>
              </w:rPr>
            </w:pPr>
            <w:del w:id="562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33A7D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A6DD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25" w:author="Author"/>
              </w:rPr>
            </w:pPr>
            <w:del w:id="562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13EA3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0DA43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28" w:author="Author"/>
              </w:rPr>
            </w:pPr>
            <w:del w:id="562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2EBB02B9" w14:textId="77777777" w:rsidTr="004E6DA2">
        <w:trPr>
          <w:cantSplit/>
          <w:trHeight w:val="190"/>
          <w:del w:id="56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E1D8C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77337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632" w:author="Author"/>
              </w:rPr>
            </w:pPr>
            <w:del w:id="5633" w:author="Author">
              <w:r w:rsidRPr="00B32739" w:rsidDel="00C62DD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BBBC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34" w:author="Author"/>
              </w:rPr>
            </w:pPr>
            <w:del w:id="5635" w:author="Author">
              <w:r w:rsidRPr="00B32739" w:rsidDel="00C62DD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FEAC7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2BF4E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37" w:author="Author"/>
              </w:rPr>
            </w:pPr>
            <w:del w:id="563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6006C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F1FD7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40" w:author="Author"/>
              </w:rPr>
            </w:pPr>
            <w:del w:id="564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95253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C1227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43" w:author="Author"/>
              </w:rPr>
            </w:pPr>
            <w:del w:id="564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54229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0FD1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46" w:author="Author"/>
              </w:rPr>
            </w:pPr>
            <w:del w:id="564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C73484" w:rsidRPr="00B32739" w:rsidDel="00C62DD4" w14:paraId="3C570C87" w14:textId="77777777" w:rsidTr="004E6DA2">
        <w:trPr>
          <w:cantSplit/>
          <w:trHeight w:val="190"/>
          <w:del w:id="56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644E1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4D53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650" w:author="Author"/>
              </w:rPr>
            </w:pPr>
            <w:del w:id="5651" w:author="Author">
              <w:r w:rsidRPr="00B32739" w:rsidDel="00C62DD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4B1C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52" w:author="Author"/>
              </w:rPr>
            </w:pPr>
            <w:del w:id="5653" w:author="Author">
              <w:r w:rsidRPr="00B32739" w:rsidDel="00C62DD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647FA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82D0A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55" w:author="Author"/>
              </w:rPr>
            </w:pPr>
            <w:del w:id="565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D8BC1C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6D09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58" w:author="Author"/>
              </w:rPr>
            </w:pPr>
            <w:del w:id="565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CCA85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1EA2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61" w:author="Author"/>
              </w:rPr>
            </w:pPr>
            <w:del w:id="566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60423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826D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64" w:author="Author"/>
              </w:rPr>
            </w:pPr>
            <w:del w:id="566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4106629A" w14:textId="77777777" w:rsidTr="004E6DA2">
        <w:trPr>
          <w:cantSplit/>
          <w:trHeight w:val="190"/>
          <w:del w:id="56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886BA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628D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668" w:author="Author"/>
              </w:rPr>
            </w:pPr>
            <w:del w:id="5669" w:author="Author">
              <w:r w:rsidRPr="00B32739" w:rsidDel="00C62DD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913F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70" w:author="Author"/>
              </w:rPr>
            </w:pPr>
            <w:del w:id="5671" w:author="Author">
              <w:r w:rsidRPr="00B32739" w:rsidDel="00C62DD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7011E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B615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73" w:author="Author"/>
              </w:rPr>
            </w:pPr>
            <w:del w:id="567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1879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6816C8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DDDB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76" w:author="Author"/>
              </w:rPr>
            </w:pPr>
            <w:del w:id="567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A0CCA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78AC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79" w:author="Author"/>
              </w:rPr>
            </w:pPr>
            <w:del w:id="568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F35D3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BEE6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82" w:author="Author"/>
              </w:rPr>
            </w:pPr>
            <w:del w:id="568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176</w:delText>
              </w:r>
            </w:del>
          </w:p>
        </w:tc>
      </w:tr>
      <w:tr w:rsidR="00C73484" w:rsidRPr="00B32739" w:rsidDel="00C62DD4" w14:paraId="20531F04" w14:textId="77777777" w:rsidTr="004E6DA2">
        <w:trPr>
          <w:cantSplit/>
          <w:trHeight w:val="190"/>
          <w:del w:id="5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017EB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2B57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686" w:author="Author"/>
              </w:rPr>
            </w:pPr>
            <w:del w:id="5687" w:author="Author">
              <w:r w:rsidRPr="00B32739" w:rsidDel="00C62DD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681E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88" w:author="Author"/>
              </w:rPr>
            </w:pPr>
            <w:del w:id="5689" w:author="Author">
              <w:r w:rsidRPr="00B32739" w:rsidDel="00C62DD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0E301F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03D2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91" w:author="Author"/>
              </w:rPr>
            </w:pPr>
            <w:del w:id="569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C6A66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AC82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94" w:author="Author"/>
              </w:rPr>
            </w:pPr>
            <w:del w:id="569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0E9C3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8B244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697" w:author="Author"/>
              </w:rPr>
            </w:pPr>
            <w:del w:id="569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FC544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6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AB58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00" w:author="Author"/>
              </w:rPr>
            </w:pPr>
            <w:del w:id="570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068CC92B" w14:textId="77777777" w:rsidTr="004E6DA2">
        <w:trPr>
          <w:cantSplit/>
          <w:trHeight w:val="190"/>
          <w:del w:id="57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D9928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80A9B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704" w:author="Author"/>
              </w:rPr>
            </w:pPr>
            <w:del w:id="5705" w:author="Author">
              <w:r w:rsidRPr="00B32739" w:rsidDel="00C62DD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BBEE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06" w:author="Author"/>
              </w:rPr>
            </w:pPr>
            <w:del w:id="5707" w:author="Author">
              <w:r w:rsidRPr="00B32739" w:rsidDel="00C62DD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77F25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903E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09" w:author="Author"/>
              </w:rPr>
            </w:pPr>
            <w:del w:id="571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38223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857BA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12" w:author="Author"/>
              </w:rPr>
            </w:pPr>
            <w:del w:id="571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EE4E60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59246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15" w:author="Author"/>
              </w:rPr>
            </w:pPr>
            <w:del w:id="571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D78F4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FEE7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18" w:author="Author"/>
              </w:rPr>
            </w:pPr>
            <w:del w:id="571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C73484" w:rsidRPr="00B32739" w:rsidDel="00C62DD4" w14:paraId="5BB86BA8" w14:textId="77777777" w:rsidTr="004E6DA2">
        <w:trPr>
          <w:cantSplit/>
          <w:trHeight w:val="190"/>
          <w:del w:id="57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0E19F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7CE8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722" w:author="Author"/>
              </w:rPr>
            </w:pPr>
            <w:del w:id="5723" w:author="Author">
              <w:r w:rsidRPr="00B32739" w:rsidDel="00C62DD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C210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24" w:author="Author"/>
              </w:rPr>
            </w:pPr>
            <w:del w:id="5725" w:author="Author">
              <w:r w:rsidRPr="00B32739" w:rsidDel="00C62DD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DB3A7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5FDBC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27" w:author="Author"/>
              </w:rPr>
            </w:pPr>
            <w:del w:id="572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37F194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F9138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30" w:author="Author"/>
              </w:rPr>
            </w:pPr>
            <w:del w:id="573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6FFDD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AC18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33" w:author="Author"/>
              </w:rPr>
            </w:pPr>
            <w:del w:id="573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8E50D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1612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36" w:author="Author"/>
              </w:rPr>
            </w:pPr>
            <w:del w:id="573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0B66A680" w14:textId="77777777" w:rsidTr="004E6DA2">
        <w:trPr>
          <w:cantSplit/>
          <w:trHeight w:val="190"/>
          <w:del w:id="57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06F44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554DB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740" w:author="Author"/>
              </w:rPr>
            </w:pPr>
            <w:del w:id="5741" w:author="Author">
              <w:r w:rsidRPr="00B32739" w:rsidDel="00C62DD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516F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42" w:author="Author"/>
              </w:rPr>
            </w:pPr>
            <w:del w:id="5743" w:author="Author">
              <w:r w:rsidRPr="00B32739" w:rsidDel="00C62DD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EEF17E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4399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45" w:author="Author"/>
              </w:rPr>
            </w:pPr>
            <w:del w:id="574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D2B67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FC8A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48" w:author="Author"/>
              </w:rPr>
            </w:pPr>
            <w:del w:id="574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B28AE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8D6D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51" w:author="Author"/>
              </w:rPr>
            </w:pPr>
            <w:del w:id="575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A755D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5017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54" w:author="Author"/>
              </w:rPr>
            </w:pPr>
            <w:del w:id="575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696A6D8B" w14:textId="77777777" w:rsidTr="004E6DA2">
        <w:trPr>
          <w:cantSplit/>
          <w:trHeight w:val="190"/>
          <w:del w:id="57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0E35A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DD1A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758" w:author="Author"/>
              </w:rPr>
            </w:pPr>
            <w:del w:id="5759" w:author="Author">
              <w:r w:rsidRPr="00B32739" w:rsidDel="00C62DD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13A0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60" w:author="Author"/>
              </w:rPr>
            </w:pPr>
            <w:del w:id="5761" w:author="Author">
              <w:r w:rsidRPr="00B32739" w:rsidDel="00C62DD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AB0AA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3D39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63" w:author="Author"/>
              </w:rPr>
            </w:pPr>
            <w:del w:id="576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9A74B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7D922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66" w:author="Author"/>
              </w:rPr>
            </w:pPr>
            <w:del w:id="576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85C1EE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9999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69" w:author="Author"/>
              </w:rPr>
            </w:pPr>
            <w:del w:id="577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E263FB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77E7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72" w:author="Author"/>
              </w:rPr>
            </w:pPr>
            <w:del w:id="577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673C4A51" w14:textId="77777777" w:rsidTr="004E6DA2">
        <w:trPr>
          <w:cantSplit/>
          <w:trHeight w:val="190"/>
          <w:del w:id="57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F96C0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3008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776" w:author="Author"/>
              </w:rPr>
            </w:pPr>
            <w:del w:id="5777" w:author="Author">
              <w:r w:rsidRPr="00B32739" w:rsidDel="00C62DD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BBD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78" w:author="Author"/>
              </w:rPr>
            </w:pPr>
            <w:del w:id="5779" w:author="Author">
              <w:r w:rsidRPr="00B32739" w:rsidDel="00C62DD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BA53A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760B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81" w:author="Author"/>
              </w:rPr>
            </w:pPr>
            <w:del w:id="578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B637C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6AB5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84" w:author="Author"/>
              </w:rPr>
            </w:pPr>
            <w:del w:id="578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2678DC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70A7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87" w:author="Author"/>
              </w:rPr>
            </w:pPr>
            <w:del w:id="578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189A9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08C1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90" w:author="Author"/>
              </w:rPr>
            </w:pPr>
            <w:del w:id="579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C73484" w:rsidRPr="00B32739" w:rsidDel="00C62DD4" w14:paraId="4EC80A18" w14:textId="77777777" w:rsidTr="004E6DA2">
        <w:trPr>
          <w:cantSplit/>
          <w:trHeight w:val="190"/>
          <w:del w:id="57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FBE31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39EC7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794" w:author="Author"/>
              </w:rPr>
            </w:pPr>
            <w:del w:id="5795" w:author="Author">
              <w:r w:rsidRPr="00B32739" w:rsidDel="00C62DD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F25B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96" w:author="Author"/>
              </w:rPr>
            </w:pPr>
            <w:del w:id="5797" w:author="Author">
              <w:r w:rsidRPr="00B32739" w:rsidDel="00C62DD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C5B24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7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54D91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799" w:author="Author"/>
              </w:rPr>
            </w:pPr>
            <w:del w:id="580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19CB0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FC7C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02" w:author="Author"/>
              </w:rPr>
            </w:pPr>
            <w:del w:id="580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F0FD0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7010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05" w:author="Author"/>
              </w:rPr>
            </w:pPr>
            <w:del w:id="580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5F587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093E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08" w:author="Author"/>
              </w:rPr>
            </w:pPr>
            <w:del w:id="580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3484" w:rsidRPr="00B32739" w:rsidDel="00C62DD4" w14:paraId="5FAC412C" w14:textId="77777777" w:rsidTr="004E6DA2">
        <w:trPr>
          <w:cantSplit/>
          <w:trHeight w:val="190"/>
          <w:del w:id="58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38257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3266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812" w:author="Author"/>
              </w:rPr>
            </w:pPr>
            <w:del w:id="5813" w:author="Author">
              <w:r w:rsidRPr="00B32739" w:rsidDel="00C62DD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4BF7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14" w:author="Author"/>
              </w:rPr>
            </w:pPr>
            <w:del w:id="5815" w:author="Author">
              <w:r w:rsidRPr="00B32739" w:rsidDel="00C62DD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D91283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0C1D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17" w:author="Author"/>
              </w:rPr>
            </w:pPr>
            <w:del w:id="581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1D9124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DDD1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20" w:author="Author"/>
              </w:rPr>
            </w:pPr>
            <w:del w:id="582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38A6C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624FB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23" w:author="Author"/>
              </w:rPr>
            </w:pPr>
            <w:del w:id="582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9A221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1B703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26" w:author="Author"/>
              </w:rPr>
            </w:pPr>
            <w:del w:id="582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3484" w:rsidRPr="00B32739" w:rsidDel="00C62DD4" w14:paraId="18689066" w14:textId="77777777" w:rsidTr="004E6DA2">
        <w:trPr>
          <w:cantSplit/>
          <w:trHeight w:val="190"/>
          <w:del w:id="58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4D1D5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C2D3D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830" w:author="Author"/>
              </w:rPr>
            </w:pPr>
            <w:del w:id="5831" w:author="Author">
              <w:r w:rsidRPr="00B32739" w:rsidDel="00C62DD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0365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32" w:author="Author"/>
              </w:rPr>
            </w:pPr>
            <w:del w:id="5833" w:author="Author">
              <w:r w:rsidRPr="00B32739" w:rsidDel="00C62DD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D01250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7838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35" w:author="Author"/>
              </w:rPr>
            </w:pPr>
            <w:del w:id="583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7E563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D88D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38" w:author="Author"/>
              </w:rPr>
            </w:pPr>
            <w:del w:id="583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368CC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C443E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41" w:author="Author"/>
              </w:rPr>
            </w:pPr>
            <w:del w:id="584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36DCDE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21B9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44" w:author="Author"/>
              </w:rPr>
            </w:pPr>
            <w:del w:id="584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189EA267" w14:textId="77777777" w:rsidTr="004E6DA2">
        <w:trPr>
          <w:cantSplit/>
          <w:trHeight w:val="190"/>
          <w:del w:id="58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78632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0E805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848" w:author="Author"/>
              </w:rPr>
            </w:pPr>
            <w:del w:id="5849" w:author="Author">
              <w:r w:rsidRPr="00B32739" w:rsidDel="00C62DD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1F6A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50" w:author="Author"/>
              </w:rPr>
            </w:pPr>
            <w:del w:id="5851" w:author="Author">
              <w:r w:rsidRPr="00B32739" w:rsidDel="00C62DD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6F979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6730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53" w:author="Author"/>
              </w:rPr>
            </w:pPr>
            <w:del w:id="585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48068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0006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56" w:author="Author"/>
              </w:rPr>
            </w:pPr>
            <w:del w:id="585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88B42B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8AFFC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59" w:author="Author"/>
              </w:rPr>
            </w:pPr>
            <w:del w:id="586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846AF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08332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62" w:author="Author"/>
              </w:rPr>
            </w:pPr>
            <w:del w:id="586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0168387A" w14:textId="77777777" w:rsidTr="004E6DA2">
        <w:trPr>
          <w:cantSplit/>
          <w:trHeight w:val="190"/>
          <w:del w:id="58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C9175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16135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866" w:author="Author"/>
              </w:rPr>
            </w:pPr>
            <w:del w:id="5867" w:author="Author">
              <w:r w:rsidRPr="00B32739" w:rsidDel="00C62DD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B311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68" w:author="Author"/>
              </w:rPr>
            </w:pPr>
            <w:del w:id="5869" w:author="Author">
              <w:r w:rsidRPr="00B32739" w:rsidDel="00C62DD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A6ABC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9A1A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71" w:author="Author"/>
              </w:rPr>
            </w:pPr>
            <w:del w:id="587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35B56C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1C618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74" w:author="Author"/>
              </w:rPr>
            </w:pPr>
            <w:del w:id="587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D6B7C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56CE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77" w:author="Author"/>
              </w:rPr>
            </w:pPr>
            <w:del w:id="587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3F53A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77F11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80" w:author="Author"/>
              </w:rPr>
            </w:pPr>
            <w:del w:id="588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7CE6CD88" w14:textId="77777777" w:rsidTr="004E6DA2">
        <w:trPr>
          <w:cantSplit/>
          <w:trHeight w:val="190"/>
          <w:del w:id="58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4B5A3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1BFA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884" w:author="Author"/>
              </w:rPr>
            </w:pPr>
            <w:del w:id="5885" w:author="Author">
              <w:r w:rsidRPr="00B32739" w:rsidDel="00C62DD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2922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86" w:author="Author"/>
              </w:rPr>
            </w:pPr>
            <w:del w:id="5887" w:author="Author">
              <w:r w:rsidRPr="00B32739" w:rsidDel="00C62DD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D9D6C3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D142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89" w:author="Author"/>
              </w:rPr>
            </w:pPr>
            <w:del w:id="589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70A2A5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79BF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92" w:author="Author"/>
              </w:rPr>
            </w:pPr>
            <w:del w:id="589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F7CB7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67C6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95" w:author="Author"/>
              </w:rPr>
            </w:pPr>
            <w:del w:id="589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1FA79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8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6DA88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898" w:author="Author"/>
              </w:rPr>
            </w:pPr>
            <w:del w:id="589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256</w:delText>
              </w:r>
            </w:del>
          </w:p>
        </w:tc>
      </w:tr>
      <w:tr w:rsidR="00C73484" w:rsidRPr="00B32739" w:rsidDel="00C62DD4" w14:paraId="79FED842" w14:textId="77777777" w:rsidTr="004E6DA2">
        <w:trPr>
          <w:cantSplit/>
          <w:trHeight w:val="190"/>
          <w:del w:id="59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67C4B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30A2E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902" w:author="Author"/>
              </w:rPr>
            </w:pPr>
            <w:del w:id="5903" w:author="Author">
              <w:r w:rsidRPr="00B32739" w:rsidDel="00C62DD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A752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04" w:author="Author"/>
              </w:rPr>
            </w:pPr>
            <w:del w:id="5905" w:author="Author">
              <w:r w:rsidRPr="00B32739" w:rsidDel="00C62DD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CD4F5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9348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07" w:author="Author"/>
              </w:rPr>
            </w:pPr>
            <w:del w:id="590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2381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106E1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D374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10" w:author="Author"/>
              </w:rPr>
            </w:pPr>
            <w:del w:id="591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1EC2D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4707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13" w:author="Author"/>
              </w:rPr>
            </w:pPr>
            <w:del w:id="591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AFC5DD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84F8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16" w:author="Author"/>
              </w:rPr>
            </w:pPr>
            <w:del w:id="591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191</w:delText>
              </w:r>
            </w:del>
          </w:p>
        </w:tc>
      </w:tr>
      <w:tr w:rsidR="00C73484" w:rsidRPr="00B32739" w:rsidDel="00C62DD4" w14:paraId="67C562A1" w14:textId="77777777" w:rsidTr="004E6DA2">
        <w:trPr>
          <w:cantSplit/>
          <w:trHeight w:val="190"/>
          <w:del w:id="5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BB585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988F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920" w:author="Author"/>
              </w:rPr>
            </w:pPr>
            <w:del w:id="5921" w:author="Author">
              <w:r w:rsidRPr="00B32739" w:rsidDel="00C62DD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CA9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22" w:author="Author"/>
              </w:rPr>
            </w:pPr>
            <w:del w:id="5923" w:author="Author">
              <w:r w:rsidRPr="00B32739" w:rsidDel="00C62DD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8FFE4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1BEA2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25" w:author="Author"/>
              </w:rPr>
            </w:pPr>
            <w:del w:id="592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F3934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6811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28" w:author="Author"/>
              </w:rPr>
            </w:pPr>
            <w:del w:id="592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72DE7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E55C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31" w:author="Author"/>
              </w:rPr>
            </w:pPr>
            <w:del w:id="593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0BD6A2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DBF6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34" w:author="Author"/>
              </w:rPr>
            </w:pPr>
            <w:del w:id="593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27FD730C" w14:textId="77777777" w:rsidTr="004E6DA2">
        <w:trPr>
          <w:cantSplit/>
          <w:trHeight w:val="190"/>
          <w:del w:id="5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65B6D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5091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938" w:author="Author"/>
              </w:rPr>
            </w:pPr>
            <w:del w:id="5939" w:author="Author">
              <w:r w:rsidRPr="00B32739" w:rsidDel="00C62DD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0B66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40" w:author="Author"/>
              </w:rPr>
            </w:pPr>
            <w:del w:id="5941" w:author="Author">
              <w:r w:rsidRPr="00B32739" w:rsidDel="00C62DD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7B32EB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4087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43" w:author="Author"/>
              </w:rPr>
            </w:pPr>
            <w:del w:id="594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95528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B358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46" w:author="Author"/>
              </w:rPr>
            </w:pPr>
            <w:del w:id="594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91FA2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35754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49" w:author="Author"/>
              </w:rPr>
            </w:pPr>
            <w:del w:id="595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DE185A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1357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52" w:author="Author"/>
              </w:rPr>
            </w:pPr>
            <w:del w:id="595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1DFE324D" w14:textId="77777777" w:rsidTr="004E6DA2">
        <w:trPr>
          <w:cantSplit/>
          <w:trHeight w:val="190"/>
          <w:del w:id="59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33522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35DE2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956" w:author="Author"/>
              </w:rPr>
            </w:pPr>
            <w:del w:id="5957" w:author="Author">
              <w:r w:rsidRPr="00B32739" w:rsidDel="00C62DD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9E6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58" w:author="Author"/>
              </w:rPr>
            </w:pPr>
            <w:del w:id="5959" w:author="Author">
              <w:r w:rsidRPr="00B32739" w:rsidDel="00C62DD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EA1C6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0463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61" w:author="Author"/>
              </w:rPr>
            </w:pPr>
            <w:del w:id="596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A207D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4945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64" w:author="Author"/>
              </w:rPr>
            </w:pPr>
            <w:del w:id="596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8C568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143D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67" w:author="Author"/>
              </w:rPr>
            </w:pPr>
            <w:del w:id="596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6F4D9D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56C63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70" w:author="Author"/>
              </w:rPr>
            </w:pPr>
            <w:del w:id="597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5D836AAA" w14:textId="77777777" w:rsidTr="004E6DA2">
        <w:trPr>
          <w:cantSplit/>
          <w:trHeight w:val="190"/>
          <w:del w:id="59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DC680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0776B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974" w:author="Author"/>
              </w:rPr>
            </w:pPr>
            <w:del w:id="5975" w:author="Author">
              <w:r w:rsidRPr="00B32739" w:rsidDel="00C62DD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1FC4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76" w:author="Author"/>
              </w:rPr>
            </w:pPr>
            <w:del w:id="5977" w:author="Author">
              <w:r w:rsidRPr="00B32739" w:rsidDel="00C62DD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4789A7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AC38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79" w:author="Author"/>
              </w:rPr>
            </w:pPr>
            <w:del w:id="598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BC45C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E739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82" w:author="Author"/>
              </w:rPr>
            </w:pPr>
            <w:del w:id="598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234F81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1F5A5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85" w:author="Author"/>
              </w:rPr>
            </w:pPr>
            <w:del w:id="598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D95B0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84ECF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88" w:author="Author"/>
              </w:rPr>
            </w:pPr>
            <w:del w:id="598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C73484" w:rsidRPr="00B32739" w:rsidDel="00C62DD4" w14:paraId="215A1D62" w14:textId="77777777" w:rsidTr="004E6DA2">
        <w:trPr>
          <w:cantSplit/>
          <w:trHeight w:val="190"/>
          <w:del w:id="59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9FD8A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7FAF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5992" w:author="Author"/>
              </w:rPr>
            </w:pPr>
            <w:del w:id="5993" w:author="Author">
              <w:r w:rsidRPr="00B32739" w:rsidDel="00C62DD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32C8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94" w:author="Author"/>
              </w:rPr>
            </w:pPr>
            <w:del w:id="5995" w:author="Author">
              <w:r w:rsidRPr="00B32739" w:rsidDel="00C62DD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7FC7E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4BDB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5997" w:author="Author"/>
              </w:rPr>
            </w:pPr>
            <w:del w:id="599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28FC6D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59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CAFA9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00" w:author="Author"/>
              </w:rPr>
            </w:pPr>
            <w:del w:id="600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5FC7BA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1694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03" w:author="Author"/>
              </w:rPr>
            </w:pPr>
            <w:del w:id="600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6CF881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43A3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06" w:author="Author"/>
              </w:rPr>
            </w:pPr>
            <w:del w:id="600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620FA58F" w14:textId="77777777" w:rsidTr="004E6DA2">
        <w:trPr>
          <w:cantSplit/>
          <w:trHeight w:val="190"/>
          <w:del w:id="60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26048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7A2C7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010" w:author="Author"/>
              </w:rPr>
            </w:pPr>
            <w:del w:id="6011" w:author="Author">
              <w:r w:rsidRPr="00B32739" w:rsidDel="00C62DD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C84F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12" w:author="Author"/>
              </w:rPr>
            </w:pPr>
            <w:del w:id="6013" w:author="Author">
              <w:r w:rsidRPr="00B32739" w:rsidDel="00C62DD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049A1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8595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15" w:author="Author"/>
              </w:rPr>
            </w:pPr>
            <w:del w:id="601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A7670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28088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18" w:author="Author"/>
              </w:rPr>
            </w:pPr>
            <w:del w:id="601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DCEBF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55BF1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21" w:author="Author"/>
              </w:rPr>
            </w:pPr>
            <w:del w:id="602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90DD8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E52E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24" w:author="Author"/>
              </w:rPr>
            </w:pPr>
            <w:del w:id="602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190</w:delText>
              </w:r>
            </w:del>
          </w:p>
        </w:tc>
      </w:tr>
      <w:tr w:rsidR="00C73484" w:rsidRPr="00B32739" w:rsidDel="00C62DD4" w14:paraId="4D7E8AE1" w14:textId="77777777" w:rsidTr="004E6DA2">
        <w:trPr>
          <w:cantSplit/>
          <w:trHeight w:val="190"/>
          <w:del w:id="60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4F54E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85E8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028" w:author="Author"/>
              </w:rPr>
            </w:pPr>
            <w:del w:id="6029" w:author="Author">
              <w:r w:rsidRPr="00B32739" w:rsidDel="00C62DD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0627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30" w:author="Author"/>
              </w:rPr>
            </w:pPr>
            <w:del w:id="6031" w:author="Author">
              <w:r w:rsidRPr="00B32739" w:rsidDel="00C62DD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5EA39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66CF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33" w:author="Author"/>
              </w:rPr>
            </w:pPr>
            <w:del w:id="603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7FE1E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0B2DE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36" w:author="Author"/>
              </w:rPr>
            </w:pPr>
            <w:del w:id="603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EC912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901F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39" w:author="Author"/>
              </w:rPr>
            </w:pPr>
            <w:del w:id="604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1C820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4E33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42" w:author="Author"/>
              </w:rPr>
            </w:pPr>
            <w:del w:id="604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C73484" w:rsidRPr="00B32739" w:rsidDel="00C62DD4" w14:paraId="73237ECF" w14:textId="77777777" w:rsidTr="004E6DA2">
        <w:trPr>
          <w:cantSplit/>
          <w:trHeight w:val="190"/>
          <w:del w:id="60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A2ACE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031F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046" w:author="Author"/>
              </w:rPr>
            </w:pPr>
            <w:del w:id="6047" w:author="Author">
              <w:r w:rsidRPr="00B32739" w:rsidDel="00C62DD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8FFC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48" w:author="Author"/>
              </w:rPr>
            </w:pPr>
            <w:del w:id="6049" w:author="Author">
              <w:r w:rsidRPr="00B32739" w:rsidDel="00C62DD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51A7B7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E96B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51" w:author="Author"/>
              </w:rPr>
            </w:pPr>
            <w:del w:id="605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8E7A28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1C3B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54" w:author="Author"/>
              </w:rPr>
            </w:pPr>
            <w:del w:id="605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0CD4A2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A350E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57" w:author="Author"/>
              </w:rPr>
            </w:pPr>
            <w:del w:id="605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637C5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A702C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60" w:author="Author"/>
              </w:rPr>
            </w:pPr>
            <w:del w:id="606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C73484" w:rsidRPr="00B32739" w:rsidDel="00C62DD4" w14:paraId="6DF48EAD" w14:textId="77777777" w:rsidTr="004E6DA2">
        <w:trPr>
          <w:cantSplit/>
          <w:trHeight w:val="190"/>
          <w:del w:id="60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C4D39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551F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064" w:author="Author"/>
              </w:rPr>
            </w:pPr>
            <w:del w:id="6065" w:author="Author">
              <w:r w:rsidRPr="00B32739" w:rsidDel="00C62DD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761D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66" w:author="Author"/>
              </w:rPr>
            </w:pPr>
            <w:del w:id="6067" w:author="Author">
              <w:r w:rsidRPr="00B32739" w:rsidDel="00C62DD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50D2B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B0821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69" w:author="Author"/>
              </w:rPr>
            </w:pPr>
            <w:del w:id="607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7B441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0AFE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72" w:author="Author"/>
              </w:rPr>
            </w:pPr>
            <w:del w:id="607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99009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797B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75" w:author="Author"/>
              </w:rPr>
            </w:pPr>
            <w:del w:id="607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B44F83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3258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78" w:author="Author"/>
              </w:rPr>
            </w:pPr>
            <w:del w:id="607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420D1431" w14:textId="77777777" w:rsidTr="004E6DA2">
        <w:trPr>
          <w:cantSplit/>
          <w:trHeight w:val="190"/>
          <w:del w:id="60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1277B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84EED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082" w:author="Author"/>
              </w:rPr>
            </w:pPr>
            <w:del w:id="6083" w:author="Author">
              <w:r w:rsidRPr="00B32739" w:rsidDel="00C62DD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8959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84" w:author="Author"/>
              </w:rPr>
            </w:pPr>
            <w:del w:id="6085" w:author="Author">
              <w:r w:rsidRPr="00B32739" w:rsidDel="00C62DD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9FA43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C7E9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87" w:author="Author"/>
              </w:rPr>
            </w:pPr>
            <w:del w:id="608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415D2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00D3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90" w:author="Author"/>
              </w:rPr>
            </w:pPr>
            <w:del w:id="609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26F11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FB9C2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93" w:author="Author"/>
              </w:rPr>
            </w:pPr>
            <w:del w:id="609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A16E3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0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EE25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96" w:author="Author"/>
              </w:rPr>
            </w:pPr>
            <w:del w:id="609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C73484" w:rsidRPr="00B32739" w:rsidDel="00C62DD4" w14:paraId="254FEF27" w14:textId="77777777" w:rsidTr="004E6DA2">
        <w:trPr>
          <w:cantSplit/>
          <w:trHeight w:val="190"/>
          <w:del w:id="60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CC82A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0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E0FB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100" w:author="Author"/>
              </w:rPr>
            </w:pPr>
            <w:del w:id="6101" w:author="Author">
              <w:r w:rsidRPr="00B32739" w:rsidDel="00C62DD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EF79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02" w:author="Author"/>
              </w:rPr>
            </w:pPr>
            <w:del w:id="6103" w:author="Author">
              <w:r w:rsidRPr="00B32739" w:rsidDel="00C62DD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C1E2B1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67B7C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05" w:author="Author"/>
              </w:rPr>
            </w:pPr>
            <w:del w:id="610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2771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202C78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E602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08" w:author="Author"/>
              </w:rPr>
            </w:pPr>
            <w:del w:id="610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AAF87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B516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11" w:author="Author"/>
              </w:rPr>
            </w:pPr>
            <w:del w:id="611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3E208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3960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14" w:author="Author"/>
              </w:rPr>
            </w:pPr>
            <w:del w:id="611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C73484" w:rsidRPr="00B32739" w:rsidDel="00C62DD4" w14:paraId="39455D57" w14:textId="77777777" w:rsidTr="004E6DA2">
        <w:trPr>
          <w:cantSplit/>
          <w:trHeight w:val="190"/>
          <w:del w:id="61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9665C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C55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118" w:author="Author"/>
              </w:rPr>
            </w:pPr>
            <w:del w:id="6119" w:author="Author">
              <w:r w:rsidRPr="00B32739" w:rsidDel="00C62DD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0F90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20" w:author="Author"/>
              </w:rPr>
            </w:pPr>
            <w:del w:id="6121" w:author="Author">
              <w:r w:rsidRPr="00B32739" w:rsidDel="00C62DD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85EC01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BE27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23" w:author="Author"/>
              </w:rPr>
            </w:pPr>
            <w:del w:id="612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B2B93D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4A50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26" w:author="Author"/>
              </w:rPr>
            </w:pPr>
            <w:del w:id="612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CC07A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DC8F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29" w:author="Author"/>
              </w:rPr>
            </w:pPr>
            <w:del w:id="613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624646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2CC31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32" w:author="Author"/>
              </w:rPr>
            </w:pPr>
            <w:del w:id="613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177</w:delText>
              </w:r>
            </w:del>
          </w:p>
        </w:tc>
      </w:tr>
      <w:tr w:rsidR="00C73484" w:rsidRPr="00B32739" w:rsidDel="00C62DD4" w14:paraId="5BC5DF17" w14:textId="77777777" w:rsidTr="004E6DA2">
        <w:trPr>
          <w:cantSplit/>
          <w:trHeight w:val="190"/>
          <w:del w:id="6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1AA28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AF428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136" w:author="Author"/>
              </w:rPr>
            </w:pPr>
            <w:del w:id="6137" w:author="Author">
              <w:r w:rsidRPr="00B32739" w:rsidDel="00C62DD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582D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38" w:author="Author"/>
              </w:rPr>
            </w:pPr>
            <w:del w:id="6139" w:author="Author">
              <w:r w:rsidRPr="00B32739" w:rsidDel="00C62DD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D084F0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CDE91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41" w:author="Author"/>
              </w:rPr>
            </w:pPr>
            <w:del w:id="614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072D2F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44AD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44" w:author="Author"/>
              </w:rPr>
            </w:pPr>
            <w:del w:id="614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88C0F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EFAC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47" w:author="Author"/>
              </w:rPr>
            </w:pPr>
            <w:del w:id="614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8C6825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4628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50" w:author="Author"/>
              </w:rPr>
            </w:pPr>
            <w:del w:id="615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C73484" w:rsidRPr="00B32739" w:rsidDel="00C62DD4" w14:paraId="3502EE3B" w14:textId="77777777" w:rsidTr="004E6DA2">
        <w:trPr>
          <w:cantSplit/>
          <w:trHeight w:val="190"/>
          <w:del w:id="61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0C58C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6F248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154" w:author="Author"/>
              </w:rPr>
            </w:pPr>
            <w:del w:id="6155" w:author="Author">
              <w:r w:rsidRPr="00B32739" w:rsidDel="00C62DD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9972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56" w:author="Author"/>
              </w:rPr>
            </w:pPr>
            <w:del w:id="6157" w:author="Author">
              <w:r w:rsidRPr="00B32739" w:rsidDel="00C62DD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DA7F18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9C3C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59" w:author="Author"/>
              </w:rPr>
            </w:pPr>
            <w:del w:id="616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07725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977E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62" w:author="Author"/>
              </w:rPr>
            </w:pPr>
            <w:del w:id="616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3990A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FA8F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65" w:author="Author"/>
              </w:rPr>
            </w:pPr>
            <w:del w:id="616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CB2ED0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3B9D0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68" w:author="Author"/>
              </w:rPr>
            </w:pPr>
            <w:del w:id="616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3484" w:rsidRPr="00B32739" w:rsidDel="00C62DD4" w14:paraId="7241DEC2" w14:textId="77777777" w:rsidTr="004E6DA2">
        <w:trPr>
          <w:cantSplit/>
          <w:trHeight w:val="190"/>
          <w:del w:id="61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7A101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94211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172" w:author="Author"/>
              </w:rPr>
            </w:pPr>
            <w:del w:id="6173" w:author="Author">
              <w:r w:rsidRPr="00B32739" w:rsidDel="00C62DD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8409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74" w:author="Author"/>
              </w:rPr>
            </w:pPr>
            <w:del w:id="6175" w:author="Author">
              <w:r w:rsidRPr="00B32739" w:rsidDel="00C62DD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D3E15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77AAD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77" w:author="Author"/>
              </w:rPr>
            </w:pPr>
            <w:del w:id="617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E16F1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FAAA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80" w:author="Author"/>
              </w:rPr>
            </w:pPr>
            <w:del w:id="618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F2DF0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63BE6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83" w:author="Author"/>
              </w:rPr>
            </w:pPr>
            <w:del w:id="618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8C56C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E8DBB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86" w:author="Author"/>
              </w:rPr>
            </w:pPr>
            <w:del w:id="618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3484" w:rsidRPr="00B32739" w:rsidDel="00C62DD4" w14:paraId="092F056D" w14:textId="77777777" w:rsidTr="004E6DA2">
        <w:trPr>
          <w:cantSplit/>
          <w:trHeight w:val="190"/>
          <w:del w:id="6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0BAC2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8B27B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190" w:author="Author"/>
              </w:rPr>
            </w:pPr>
            <w:del w:id="6191" w:author="Author">
              <w:r w:rsidRPr="00B32739" w:rsidDel="00C62DD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3EFC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92" w:author="Author"/>
              </w:rPr>
            </w:pPr>
            <w:del w:id="6193" w:author="Author">
              <w:r w:rsidRPr="00B32739" w:rsidDel="00C62DD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B51752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7982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95" w:author="Author"/>
              </w:rPr>
            </w:pPr>
            <w:del w:id="619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6410B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1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2178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198" w:author="Author"/>
              </w:rPr>
            </w:pPr>
            <w:del w:id="619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AD176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73B8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01" w:author="Author"/>
              </w:rPr>
            </w:pPr>
            <w:del w:id="620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62BE7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0FB8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04" w:author="Author"/>
              </w:rPr>
            </w:pPr>
            <w:del w:id="620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242F180F" w14:textId="77777777" w:rsidTr="004E6DA2">
        <w:trPr>
          <w:cantSplit/>
          <w:trHeight w:val="190"/>
          <w:del w:id="62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EFD8B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A35E5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208" w:author="Author"/>
              </w:rPr>
            </w:pPr>
            <w:del w:id="6209" w:author="Author">
              <w:r w:rsidRPr="00B32739" w:rsidDel="00C62DD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2771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10" w:author="Author"/>
              </w:rPr>
            </w:pPr>
            <w:del w:id="6211" w:author="Author">
              <w:r w:rsidRPr="00B32739" w:rsidDel="00C62DD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30AD8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D5EE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13" w:author="Author"/>
              </w:rPr>
            </w:pPr>
            <w:del w:id="621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5AF3F9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7D5C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16" w:author="Author"/>
              </w:rPr>
            </w:pPr>
            <w:del w:id="621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42182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6561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19" w:author="Author"/>
              </w:rPr>
            </w:pPr>
            <w:del w:id="622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84228E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79FE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22" w:author="Author"/>
              </w:rPr>
            </w:pPr>
            <w:del w:id="622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C73484" w:rsidRPr="00B32739" w:rsidDel="00C62DD4" w14:paraId="1586D2FA" w14:textId="77777777" w:rsidTr="004E6DA2">
        <w:trPr>
          <w:cantSplit/>
          <w:trHeight w:val="190"/>
          <w:del w:id="6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BAC84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2E51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226" w:author="Author"/>
              </w:rPr>
            </w:pPr>
            <w:del w:id="6227" w:author="Author">
              <w:r w:rsidRPr="00B32739" w:rsidDel="00C62DD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ADF1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28" w:author="Author"/>
              </w:rPr>
            </w:pPr>
            <w:del w:id="6229" w:author="Author">
              <w:r w:rsidRPr="00B32739" w:rsidDel="00C62DD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8D89B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8FDD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31" w:author="Author"/>
              </w:rPr>
            </w:pPr>
            <w:del w:id="623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F5EB1B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585E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34" w:author="Author"/>
              </w:rPr>
            </w:pPr>
            <w:del w:id="623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0801FB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D1C3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37" w:author="Author"/>
              </w:rPr>
            </w:pPr>
            <w:del w:id="623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F409CC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AA77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40" w:author="Author"/>
              </w:rPr>
            </w:pPr>
            <w:del w:id="624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C73484" w:rsidRPr="00B32739" w:rsidDel="00C62DD4" w14:paraId="25C3254E" w14:textId="77777777" w:rsidTr="004E6DA2">
        <w:trPr>
          <w:cantSplit/>
          <w:trHeight w:val="190"/>
          <w:del w:id="62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587F6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BC625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244" w:author="Author"/>
              </w:rPr>
            </w:pPr>
            <w:del w:id="6245" w:author="Author">
              <w:r w:rsidRPr="00B32739" w:rsidDel="00C62DD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D308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46" w:author="Author"/>
              </w:rPr>
            </w:pPr>
            <w:del w:id="6247" w:author="Author">
              <w:r w:rsidRPr="00B32739" w:rsidDel="00C62DD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58AFED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5F2B2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49" w:author="Author"/>
              </w:rPr>
            </w:pPr>
            <w:del w:id="625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06BE0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3C93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52" w:author="Author"/>
              </w:rPr>
            </w:pPr>
            <w:del w:id="625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3AF3D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91CB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55" w:author="Author"/>
              </w:rPr>
            </w:pPr>
            <w:del w:id="625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BEF5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F7CC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58" w:author="Author"/>
              </w:rPr>
            </w:pPr>
            <w:del w:id="625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C73484" w:rsidRPr="00B32739" w:rsidDel="00C62DD4" w14:paraId="4E392C8E" w14:textId="77777777" w:rsidTr="004E6DA2">
        <w:trPr>
          <w:cantSplit/>
          <w:trHeight w:val="190"/>
          <w:del w:id="62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7AE59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6E44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262" w:author="Author"/>
              </w:rPr>
            </w:pPr>
            <w:del w:id="6263" w:author="Author">
              <w:r w:rsidRPr="00B32739" w:rsidDel="00C62DD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FDBB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64" w:author="Author"/>
              </w:rPr>
            </w:pPr>
            <w:del w:id="6265" w:author="Author">
              <w:r w:rsidRPr="00B32739" w:rsidDel="00C62DD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0C111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82F2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67" w:author="Author"/>
              </w:rPr>
            </w:pPr>
            <w:del w:id="626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36449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F2F32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70" w:author="Author"/>
              </w:rPr>
            </w:pPr>
            <w:del w:id="627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67213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732DF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73" w:author="Author"/>
              </w:rPr>
            </w:pPr>
            <w:del w:id="627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B6A8B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73E58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76" w:author="Author"/>
              </w:rPr>
            </w:pPr>
            <w:del w:id="627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3484" w:rsidRPr="00B32739" w:rsidDel="00C62DD4" w14:paraId="7DBE046B" w14:textId="77777777" w:rsidTr="004E6DA2">
        <w:trPr>
          <w:cantSplit/>
          <w:trHeight w:val="190"/>
          <w:del w:id="62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6F2C7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A7646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280" w:author="Author"/>
              </w:rPr>
            </w:pPr>
            <w:del w:id="6281" w:author="Author">
              <w:r w:rsidRPr="00B32739" w:rsidDel="00C62DD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8447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82" w:author="Author"/>
              </w:rPr>
            </w:pPr>
            <w:del w:id="6283" w:author="Author">
              <w:r w:rsidRPr="00B32739" w:rsidDel="00C62DD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51806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0A11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85" w:author="Author"/>
              </w:rPr>
            </w:pPr>
            <w:del w:id="628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9F10D4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83F4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88" w:author="Author"/>
              </w:rPr>
            </w:pPr>
            <w:del w:id="628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EC06DB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F01E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91" w:author="Author"/>
              </w:rPr>
            </w:pPr>
            <w:del w:id="629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38690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2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1621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94" w:author="Author"/>
              </w:rPr>
            </w:pPr>
            <w:del w:id="629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C73484" w:rsidRPr="00B32739" w:rsidDel="00C62DD4" w14:paraId="2777256E" w14:textId="77777777" w:rsidTr="004E6DA2">
        <w:trPr>
          <w:cantSplit/>
          <w:trHeight w:val="190"/>
          <w:del w:id="62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BC6FC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2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A4A9D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298" w:author="Author"/>
              </w:rPr>
            </w:pPr>
            <w:del w:id="6299" w:author="Author">
              <w:r w:rsidRPr="00B32739" w:rsidDel="00C62DD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D50F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00" w:author="Author"/>
              </w:rPr>
            </w:pPr>
            <w:del w:id="6301" w:author="Author">
              <w:r w:rsidRPr="00B32739" w:rsidDel="00C62DD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07C4B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13323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03" w:author="Author"/>
              </w:rPr>
            </w:pPr>
            <w:del w:id="630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879701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CE30F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06" w:author="Author"/>
              </w:rPr>
            </w:pPr>
            <w:del w:id="630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3880C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1AD2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09" w:author="Author"/>
              </w:rPr>
            </w:pPr>
            <w:del w:id="631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4CC75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7954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12" w:author="Author"/>
              </w:rPr>
            </w:pPr>
            <w:del w:id="631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</w:tbl>
    <w:p w14:paraId="20E3B605" w14:textId="77777777" w:rsidR="00C73484" w:rsidRPr="00B32739" w:rsidDel="00C62DD4" w:rsidRDefault="00C73484" w:rsidP="00C73484">
      <w:pPr>
        <w:pStyle w:val="tablecaption"/>
        <w:suppressAutoHyphens/>
        <w:rPr>
          <w:del w:id="6314" w:author="Author"/>
        </w:rPr>
      </w:pPr>
      <w:del w:id="6315" w:author="Author">
        <w:r w:rsidRPr="00B32739" w:rsidDel="00C62DD4">
          <w:delText>Table 25.E.#2(LC) Zone-rating Table – Zone 30 (Philadelphia) Combinations Loss Costs</w:delText>
        </w:r>
      </w:del>
    </w:p>
    <w:p w14:paraId="5ACA951D" w14:textId="77777777" w:rsidR="00C73484" w:rsidRPr="00B32739" w:rsidDel="00C62DD4" w:rsidRDefault="00C73484" w:rsidP="00C73484">
      <w:pPr>
        <w:pStyle w:val="isonormal"/>
        <w:suppressAutoHyphens/>
        <w:rPr>
          <w:del w:id="6316" w:author="Author"/>
        </w:rPr>
      </w:pPr>
    </w:p>
    <w:p w14:paraId="28C75553" w14:textId="77777777" w:rsidR="00C73484" w:rsidRPr="00B32739" w:rsidDel="00C62DD4" w:rsidRDefault="00C73484" w:rsidP="00C73484">
      <w:pPr>
        <w:pStyle w:val="space8"/>
        <w:suppressAutoHyphens/>
        <w:rPr>
          <w:del w:id="631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481"/>
        <w:gridCol w:w="609"/>
        <w:gridCol w:w="700"/>
        <w:gridCol w:w="1150"/>
        <w:gridCol w:w="700"/>
        <w:gridCol w:w="1150"/>
      </w:tblGrid>
      <w:tr w:rsidR="00C73484" w:rsidRPr="00B32739" w:rsidDel="00C62DD4" w14:paraId="691501BF" w14:textId="77777777" w:rsidTr="004E6DA2">
        <w:trPr>
          <w:cantSplit/>
          <w:trHeight w:val="190"/>
          <w:del w:id="63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211830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6319" w:author="Author"/>
              </w:rPr>
            </w:pPr>
          </w:p>
        </w:tc>
        <w:tc>
          <w:tcPr>
            <w:tcW w:w="1008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9A468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6320" w:author="Author"/>
              </w:rPr>
            </w:pPr>
            <w:del w:id="6321" w:author="Author">
              <w:r w:rsidRPr="00B32739" w:rsidDel="00C62DD4">
                <w:delText>Zone-rating Table – Zone 48 (Eastern) Combinations</w:delText>
              </w:r>
            </w:del>
          </w:p>
        </w:tc>
      </w:tr>
      <w:tr w:rsidR="00C73484" w:rsidRPr="00B32739" w:rsidDel="00C62DD4" w14:paraId="655121DE" w14:textId="77777777" w:rsidTr="004E6DA2">
        <w:trPr>
          <w:cantSplit/>
          <w:trHeight w:val="190"/>
          <w:del w:id="63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F0F6AB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6323" w:author="Author"/>
              </w:rPr>
            </w:pPr>
            <w:del w:id="6324" w:author="Author">
              <w:r w:rsidRPr="00B32739" w:rsidDel="00C62DD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E8BE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6325" w:author="Author"/>
              </w:rPr>
            </w:pPr>
            <w:del w:id="6326" w:author="Author">
              <w:r w:rsidRPr="00B32739" w:rsidDel="00C62DD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4AD12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6327" w:author="Author"/>
              </w:rPr>
            </w:pPr>
            <w:del w:id="6328" w:author="Author">
              <w:r w:rsidRPr="00B32739" w:rsidDel="00C62DD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6288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6329" w:author="Author"/>
              </w:rPr>
            </w:pPr>
            <w:del w:id="6330" w:author="Author">
              <w:r w:rsidRPr="00B32739" w:rsidDel="00C62DD4">
                <w:delText xml:space="preserve">$100,000 </w:delText>
              </w:r>
              <w:r w:rsidRPr="00B32739" w:rsidDel="00C62DD4">
                <w:br/>
                <w:delText>Liability</w:delText>
              </w:r>
            </w:del>
          </w:p>
        </w:tc>
        <w:tc>
          <w:tcPr>
            <w:tcW w:w="1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0D0D3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6331" w:author="Author"/>
              </w:rPr>
            </w:pPr>
            <w:del w:id="6332" w:author="Author">
              <w:r w:rsidRPr="00B32739" w:rsidDel="00C62DD4">
                <w:delText>$500</w:delText>
              </w:r>
              <w:r w:rsidRPr="00B32739" w:rsidDel="00C62DD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80B30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6333" w:author="Author"/>
              </w:rPr>
            </w:pPr>
            <w:del w:id="6334" w:author="Author">
              <w:r w:rsidRPr="00B32739" w:rsidDel="00C62DD4">
                <w:delText>$500 Deductible</w:delText>
              </w:r>
              <w:r w:rsidRPr="00B32739" w:rsidDel="00C62DD4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216CB" w14:textId="77777777" w:rsidR="00C73484" w:rsidRPr="00B32739" w:rsidDel="00C62DD4" w:rsidRDefault="00C73484" w:rsidP="004E6DA2">
            <w:pPr>
              <w:pStyle w:val="tablehead"/>
              <w:suppressAutoHyphens/>
              <w:rPr>
                <w:del w:id="6335" w:author="Author"/>
              </w:rPr>
            </w:pPr>
            <w:del w:id="6336" w:author="Author">
              <w:r w:rsidRPr="00B32739" w:rsidDel="00C62DD4">
                <w:delText>$500 Deductible</w:delText>
              </w:r>
              <w:r w:rsidRPr="00B32739" w:rsidDel="00C62DD4">
                <w:br/>
                <w:delText>Comprehensive</w:delText>
              </w:r>
            </w:del>
          </w:p>
        </w:tc>
      </w:tr>
      <w:tr w:rsidR="00C73484" w:rsidRPr="00B32739" w:rsidDel="00C62DD4" w14:paraId="7B4B38E0" w14:textId="77777777" w:rsidTr="004E6DA2">
        <w:trPr>
          <w:cantSplit/>
          <w:trHeight w:val="190"/>
          <w:del w:id="63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8D1D5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C4450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339" w:author="Author"/>
              </w:rPr>
            </w:pPr>
            <w:del w:id="6340" w:author="Author">
              <w:r w:rsidRPr="00B32739" w:rsidDel="00C62DD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58E8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41" w:author="Author"/>
              </w:rPr>
            </w:pPr>
            <w:del w:id="6342" w:author="Author">
              <w:r w:rsidRPr="00B32739" w:rsidDel="00C62DD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F88B6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43" w:author="Author"/>
              </w:rPr>
            </w:pPr>
            <w:del w:id="6344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08020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45" w:author="Author"/>
              </w:rPr>
            </w:pPr>
            <w:del w:id="634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173D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47" w:author="Author"/>
              </w:rPr>
            </w:pPr>
            <w:del w:id="6348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0607F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49" w:author="Author"/>
              </w:rPr>
            </w:pPr>
            <w:del w:id="635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6DBC5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51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0503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52" w:author="Author"/>
              </w:rPr>
            </w:pPr>
            <w:del w:id="6353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247A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54" w:author="Author"/>
              </w:rPr>
            </w:pPr>
            <w:del w:id="635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41E0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56" w:author="Author"/>
              </w:rPr>
            </w:pPr>
            <w:del w:id="6357" w:author="Author">
              <w:r w:rsidRPr="00B32739" w:rsidDel="00C62DD4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FA64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58" w:author="Author"/>
              </w:rPr>
            </w:pPr>
            <w:del w:id="635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3484" w:rsidRPr="00B32739" w:rsidDel="00C62DD4" w14:paraId="3C9DD82B" w14:textId="77777777" w:rsidTr="004E6DA2">
        <w:trPr>
          <w:cantSplit/>
          <w:trHeight w:val="190"/>
          <w:del w:id="63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D1DAF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A1DA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362" w:author="Author"/>
              </w:rPr>
            </w:pPr>
            <w:del w:id="6363" w:author="Author">
              <w:r w:rsidRPr="00B32739" w:rsidDel="00C62DD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8D6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64" w:author="Author"/>
              </w:rPr>
            </w:pPr>
            <w:del w:id="6365" w:author="Author">
              <w:r w:rsidRPr="00B32739" w:rsidDel="00C62DD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9D53F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A8B0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67" w:author="Author"/>
              </w:rPr>
            </w:pPr>
            <w:del w:id="636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CA4B87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69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4602D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70" w:author="Author"/>
              </w:rPr>
            </w:pPr>
            <w:del w:id="637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8399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7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F5376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A7DE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74" w:author="Author"/>
              </w:rPr>
            </w:pPr>
            <w:del w:id="637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99D9FF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EFA1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77" w:author="Author"/>
              </w:rPr>
            </w:pPr>
            <w:del w:id="637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C73484" w:rsidRPr="00B32739" w:rsidDel="00C62DD4" w14:paraId="0DE297A8" w14:textId="77777777" w:rsidTr="004E6DA2">
        <w:trPr>
          <w:cantSplit/>
          <w:trHeight w:val="190"/>
          <w:del w:id="63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7AB4D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8D0C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381" w:author="Author"/>
              </w:rPr>
            </w:pPr>
            <w:del w:id="6382" w:author="Author">
              <w:r w:rsidRPr="00B32739" w:rsidDel="00C62DD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D79D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83" w:author="Author"/>
              </w:rPr>
            </w:pPr>
            <w:del w:id="6384" w:author="Author">
              <w:r w:rsidRPr="00B32739" w:rsidDel="00C62DD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68255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E4F2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86" w:author="Author"/>
              </w:rPr>
            </w:pPr>
            <w:del w:id="638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DF7A5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88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660A8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89" w:author="Author"/>
              </w:rPr>
            </w:pPr>
            <w:del w:id="639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AF384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91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0F0E6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9577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93" w:author="Author"/>
              </w:rPr>
            </w:pPr>
            <w:del w:id="639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8E6C3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3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9717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96" w:author="Author"/>
              </w:rPr>
            </w:pPr>
            <w:del w:id="639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C73484" w:rsidRPr="00B32739" w:rsidDel="00C62DD4" w14:paraId="052998FC" w14:textId="77777777" w:rsidTr="004E6DA2">
        <w:trPr>
          <w:cantSplit/>
          <w:trHeight w:val="190"/>
          <w:del w:id="63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E0CF1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3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49125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400" w:author="Author"/>
              </w:rPr>
            </w:pPr>
            <w:del w:id="6401" w:author="Author">
              <w:r w:rsidRPr="00B32739" w:rsidDel="00C62DD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2DB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02" w:author="Author"/>
              </w:rPr>
            </w:pPr>
            <w:del w:id="6403" w:author="Author">
              <w:r w:rsidRPr="00B32739" w:rsidDel="00C62DD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473369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1534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05" w:author="Author"/>
              </w:rPr>
            </w:pPr>
            <w:del w:id="640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4E3EB1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07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6BF6CB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08" w:author="Author"/>
              </w:rPr>
            </w:pPr>
            <w:del w:id="640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BB40C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1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B14CB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8DF5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12" w:author="Author"/>
              </w:rPr>
            </w:pPr>
            <w:del w:id="641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FC3AB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51D8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15" w:author="Author"/>
              </w:rPr>
            </w:pPr>
            <w:del w:id="641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C73484" w:rsidRPr="00B32739" w:rsidDel="00C62DD4" w14:paraId="74DB6A49" w14:textId="77777777" w:rsidTr="004E6DA2">
        <w:trPr>
          <w:cantSplit/>
          <w:trHeight w:val="190"/>
          <w:del w:id="64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DEBB1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C1608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419" w:author="Author"/>
              </w:rPr>
            </w:pPr>
            <w:del w:id="6420" w:author="Author">
              <w:r w:rsidRPr="00B32739" w:rsidDel="00C62DD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5FEF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21" w:author="Author"/>
              </w:rPr>
            </w:pPr>
            <w:del w:id="6422" w:author="Author">
              <w:r w:rsidRPr="00B32739" w:rsidDel="00C62DD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333C75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740F0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24" w:author="Author"/>
              </w:rPr>
            </w:pPr>
            <w:del w:id="642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370797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26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F1D8B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27" w:author="Author"/>
              </w:rPr>
            </w:pPr>
            <w:del w:id="642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13238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29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466CA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C2F32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31" w:author="Author"/>
              </w:rPr>
            </w:pPr>
            <w:del w:id="643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3F6C04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3B954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34" w:author="Author"/>
              </w:rPr>
            </w:pPr>
            <w:del w:id="643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3484" w:rsidRPr="00B32739" w:rsidDel="00C62DD4" w14:paraId="7D665D8A" w14:textId="77777777" w:rsidTr="004E6DA2">
        <w:trPr>
          <w:cantSplit/>
          <w:trHeight w:val="190"/>
          <w:del w:id="64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895F0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EF6E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438" w:author="Author"/>
              </w:rPr>
            </w:pPr>
            <w:del w:id="6439" w:author="Author">
              <w:r w:rsidRPr="00B32739" w:rsidDel="00C62DD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26BE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40" w:author="Author"/>
              </w:rPr>
            </w:pPr>
            <w:del w:id="6441" w:author="Author">
              <w:r w:rsidRPr="00B32739" w:rsidDel="00C62DD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1919BE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624B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43" w:author="Author"/>
              </w:rPr>
            </w:pPr>
            <w:del w:id="644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E8A49E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45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4123B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46" w:author="Author"/>
              </w:rPr>
            </w:pPr>
            <w:del w:id="644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306F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4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2EADB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C9F3C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50" w:author="Author"/>
              </w:rPr>
            </w:pPr>
            <w:del w:id="645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A99238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F3F76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53" w:author="Author"/>
              </w:rPr>
            </w:pPr>
            <w:del w:id="645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C73484" w:rsidRPr="00B32739" w:rsidDel="00C62DD4" w14:paraId="78B3D86E" w14:textId="77777777" w:rsidTr="004E6DA2">
        <w:trPr>
          <w:cantSplit/>
          <w:trHeight w:val="190"/>
          <w:del w:id="64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1F698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107C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457" w:author="Author"/>
              </w:rPr>
            </w:pPr>
            <w:del w:id="6458" w:author="Author">
              <w:r w:rsidRPr="00B32739" w:rsidDel="00C62DD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4816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59" w:author="Author"/>
              </w:rPr>
            </w:pPr>
            <w:del w:id="6460" w:author="Author">
              <w:r w:rsidRPr="00B32739" w:rsidDel="00C62DD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5484D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79DA3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62" w:author="Author"/>
              </w:rPr>
            </w:pPr>
            <w:del w:id="646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B5583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64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C05B62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65" w:author="Author"/>
              </w:rPr>
            </w:pPr>
            <w:del w:id="646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8F7C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67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8B5E3B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ED77D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69" w:author="Author"/>
              </w:rPr>
            </w:pPr>
            <w:del w:id="647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1C336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DA3D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72" w:author="Author"/>
              </w:rPr>
            </w:pPr>
            <w:del w:id="647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C73484" w:rsidRPr="00B32739" w:rsidDel="00C62DD4" w14:paraId="191F305E" w14:textId="77777777" w:rsidTr="004E6DA2">
        <w:trPr>
          <w:cantSplit/>
          <w:trHeight w:val="190"/>
          <w:del w:id="64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82E5E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B9995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476" w:author="Author"/>
              </w:rPr>
            </w:pPr>
            <w:del w:id="6477" w:author="Author">
              <w:r w:rsidRPr="00B32739" w:rsidDel="00C62DD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8C7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78" w:author="Author"/>
              </w:rPr>
            </w:pPr>
            <w:del w:id="6479" w:author="Author">
              <w:r w:rsidRPr="00B32739" w:rsidDel="00C62DD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BDB3C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A7031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81" w:author="Author"/>
              </w:rPr>
            </w:pPr>
            <w:del w:id="648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2E070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83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D0A5E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84" w:author="Author"/>
              </w:rPr>
            </w:pPr>
            <w:del w:id="648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9939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8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320E22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1A0A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88" w:author="Author"/>
              </w:rPr>
            </w:pPr>
            <w:del w:id="648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CD16D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F1E65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91" w:author="Author"/>
              </w:rPr>
            </w:pPr>
            <w:del w:id="649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C73484" w:rsidRPr="00B32739" w:rsidDel="00C62DD4" w14:paraId="52817D55" w14:textId="77777777" w:rsidTr="004E6DA2">
        <w:trPr>
          <w:cantSplit/>
          <w:trHeight w:val="190"/>
          <w:del w:id="64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8F360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8700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495" w:author="Author"/>
              </w:rPr>
            </w:pPr>
            <w:del w:id="6496" w:author="Author">
              <w:r w:rsidRPr="00B32739" w:rsidDel="00C62DD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10C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497" w:author="Author"/>
              </w:rPr>
            </w:pPr>
            <w:del w:id="6498" w:author="Author">
              <w:r w:rsidRPr="00B32739" w:rsidDel="00C62DD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8F521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4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4C387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00" w:author="Author"/>
              </w:rPr>
            </w:pPr>
            <w:del w:id="650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21FAC8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02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29F1A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03" w:author="Author"/>
              </w:rPr>
            </w:pPr>
            <w:del w:id="650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28B29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05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582EB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5C10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07" w:author="Author"/>
              </w:rPr>
            </w:pPr>
            <w:del w:id="650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DCA33F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8FE5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10" w:author="Author"/>
              </w:rPr>
            </w:pPr>
            <w:del w:id="651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1FA3414B" w14:textId="77777777" w:rsidTr="004E6DA2">
        <w:trPr>
          <w:cantSplit/>
          <w:trHeight w:val="190"/>
          <w:del w:id="65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B2152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22287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514" w:author="Author"/>
              </w:rPr>
            </w:pPr>
            <w:del w:id="6515" w:author="Author">
              <w:r w:rsidRPr="00B32739" w:rsidDel="00C62DD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3791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16" w:author="Author"/>
              </w:rPr>
            </w:pPr>
            <w:del w:id="6517" w:author="Author">
              <w:r w:rsidRPr="00B32739" w:rsidDel="00C62DD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958942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9B77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19" w:author="Author"/>
              </w:rPr>
            </w:pPr>
            <w:del w:id="652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F3F91A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21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C40D4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22" w:author="Author"/>
              </w:rPr>
            </w:pPr>
            <w:del w:id="652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3D896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2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CCE18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4B8D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26" w:author="Author"/>
              </w:rPr>
            </w:pPr>
            <w:del w:id="652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6487F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109D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29" w:author="Author"/>
              </w:rPr>
            </w:pPr>
            <w:del w:id="653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3484" w:rsidRPr="00B32739" w:rsidDel="00C62DD4" w14:paraId="611FAB67" w14:textId="77777777" w:rsidTr="004E6DA2">
        <w:trPr>
          <w:cantSplit/>
          <w:trHeight w:val="190"/>
          <w:del w:id="65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0C98F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F07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533" w:author="Author"/>
              </w:rPr>
            </w:pPr>
            <w:del w:id="6534" w:author="Author">
              <w:r w:rsidRPr="00B32739" w:rsidDel="00C62DD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A73B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35" w:author="Author"/>
              </w:rPr>
            </w:pPr>
            <w:del w:id="6536" w:author="Author">
              <w:r w:rsidRPr="00B32739" w:rsidDel="00C62DD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85686A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77A31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38" w:author="Author"/>
              </w:rPr>
            </w:pPr>
            <w:del w:id="653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B8393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40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78C67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41" w:author="Author"/>
              </w:rPr>
            </w:pPr>
            <w:del w:id="654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63370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43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543A37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22F5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45" w:author="Author"/>
              </w:rPr>
            </w:pPr>
            <w:del w:id="654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3E2DA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99FA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48" w:author="Author"/>
              </w:rPr>
            </w:pPr>
            <w:del w:id="654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C73484" w:rsidRPr="00B32739" w:rsidDel="00C62DD4" w14:paraId="27416643" w14:textId="77777777" w:rsidTr="004E6DA2">
        <w:trPr>
          <w:cantSplit/>
          <w:trHeight w:val="190"/>
          <w:del w:id="65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FF7C6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4BAD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552" w:author="Author"/>
              </w:rPr>
            </w:pPr>
            <w:del w:id="6553" w:author="Author">
              <w:r w:rsidRPr="00B32739" w:rsidDel="00C62DD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1674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54" w:author="Author"/>
              </w:rPr>
            </w:pPr>
            <w:del w:id="6555" w:author="Author">
              <w:r w:rsidRPr="00B32739" w:rsidDel="00C62DD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341B6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D48D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57" w:author="Author"/>
              </w:rPr>
            </w:pPr>
            <w:del w:id="655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B03FF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59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91C05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60" w:author="Author"/>
              </w:rPr>
            </w:pPr>
            <w:del w:id="656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BAD0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6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78E77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398F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64" w:author="Author"/>
              </w:rPr>
            </w:pPr>
            <w:del w:id="656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82111E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9A02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67" w:author="Author"/>
              </w:rPr>
            </w:pPr>
            <w:del w:id="656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182</w:delText>
              </w:r>
            </w:del>
          </w:p>
        </w:tc>
      </w:tr>
      <w:tr w:rsidR="00C73484" w:rsidRPr="00B32739" w:rsidDel="00C62DD4" w14:paraId="100F1727" w14:textId="77777777" w:rsidTr="004E6DA2">
        <w:trPr>
          <w:cantSplit/>
          <w:trHeight w:val="190"/>
          <w:del w:id="65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FCE27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FB8B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571" w:author="Author"/>
              </w:rPr>
            </w:pPr>
            <w:del w:id="6572" w:author="Author">
              <w:r w:rsidRPr="00B32739" w:rsidDel="00C62DD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9CBF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73" w:author="Author"/>
              </w:rPr>
            </w:pPr>
            <w:del w:id="6574" w:author="Author">
              <w:r w:rsidRPr="00B32739" w:rsidDel="00C62DD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A21BE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5DCC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76" w:author="Author"/>
              </w:rPr>
            </w:pPr>
            <w:del w:id="657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C30F3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78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2C6E4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79" w:author="Author"/>
              </w:rPr>
            </w:pPr>
            <w:del w:id="658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90635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81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3F61D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8294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83" w:author="Author"/>
              </w:rPr>
            </w:pPr>
            <w:del w:id="658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575466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B296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86" w:author="Author"/>
              </w:rPr>
            </w:pPr>
            <w:del w:id="658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3EE86E04" w14:textId="77777777" w:rsidTr="004E6DA2">
        <w:trPr>
          <w:cantSplit/>
          <w:trHeight w:val="190"/>
          <w:del w:id="65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F7ED6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ACDF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590" w:author="Author"/>
              </w:rPr>
            </w:pPr>
            <w:del w:id="6591" w:author="Author">
              <w:r w:rsidRPr="00B32739" w:rsidDel="00C62DD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CAF9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92" w:author="Author"/>
              </w:rPr>
            </w:pPr>
            <w:del w:id="6593" w:author="Author">
              <w:r w:rsidRPr="00B32739" w:rsidDel="00C62DD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708D71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FB59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595" w:author="Author"/>
              </w:rPr>
            </w:pPr>
            <w:del w:id="659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572D5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97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732C4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598" w:author="Author"/>
              </w:rPr>
            </w:pPr>
            <w:del w:id="659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75CF0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0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C93D40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8CE0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02" w:author="Author"/>
              </w:rPr>
            </w:pPr>
            <w:del w:id="660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444CE1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A22EC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05" w:author="Author"/>
              </w:rPr>
            </w:pPr>
            <w:del w:id="660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C73484" w:rsidRPr="00B32739" w:rsidDel="00C62DD4" w14:paraId="5C30E352" w14:textId="77777777" w:rsidTr="004E6DA2">
        <w:trPr>
          <w:cantSplit/>
          <w:trHeight w:val="190"/>
          <w:del w:id="66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D1695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13C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609" w:author="Author"/>
              </w:rPr>
            </w:pPr>
            <w:del w:id="6610" w:author="Author">
              <w:r w:rsidRPr="00B32739" w:rsidDel="00C62DD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801B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11" w:author="Author"/>
              </w:rPr>
            </w:pPr>
            <w:del w:id="6612" w:author="Author">
              <w:r w:rsidRPr="00B32739" w:rsidDel="00C62DD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DA7123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2930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14" w:author="Author"/>
              </w:rPr>
            </w:pPr>
            <w:del w:id="661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F80807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16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CC284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17" w:author="Author"/>
              </w:rPr>
            </w:pPr>
            <w:del w:id="661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2BCC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19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3802D7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5C7FD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21" w:author="Author"/>
              </w:rPr>
            </w:pPr>
            <w:del w:id="662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A1975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372FC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24" w:author="Author"/>
              </w:rPr>
            </w:pPr>
            <w:del w:id="662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3484" w:rsidRPr="00B32739" w:rsidDel="00C62DD4" w14:paraId="2F3F755D" w14:textId="77777777" w:rsidTr="004E6DA2">
        <w:trPr>
          <w:cantSplit/>
          <w:trHeight w:val="190"/>
          <w:del w:id="66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8DAE8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E81C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628" w:author="Author"/>
              </w:rPr>
            </w:pPr>
            <w:del w:id="6629" w:author="Author">
              <w:r w:rsidRPr="00B32739" w:rsidDel="00C62DD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4D93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30" w:author="Author"/>
              </w:rPr>
            </w:pPr>
            <w:del w:id="6631" w:author="Author">
              <w:r w:rsidRPr="00B32739" w:rsidDel="00C62DD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BD5EA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61B4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33" w:author="Author"/>
              </w:rPr>
            </w:pPr>
            <w:del w:id="663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B1DD2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35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7E9B0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36" w:author="Author"/>
              </w:rPr>
            </w:pPr>
            <w:del w:id="663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0F392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3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10A1E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FE3C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40" w:author="Author"/>
              </w:rPr>
            </w:pPr>
            <w:del w:id="664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C71058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ED0E0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43" w:author="Author"/>
              </w:rPr>
            </w:pPr>
            <w:del w:id="664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3484" w:rsidRPr="00B32739" w:rsidDel="00C62DD4" w14:paraId="6BA842CA" w14:textId="77777777" w:rsidTr="004E6DA2">
        <w:trPr>
          <w:cantSplit/>
          <w:trHeight w:val="190"/>
          <w:del w:id="66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86365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B0D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647" w:author="Author"/>
              </w:rPr>
            </w:pPr>
            <w:del w:id="6648" w:author="Author">
              <w:r w:rsidRPr="00B32739" w:rsidDel="00C62DD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32C2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49" w:author="Author"/>
              </w:rPr>
            </w:pPr>
            <w:del w:id="6650" w:author="Author">
              <w:r w:rsidRPr="00B32739" w:rsidDel="00C62DD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30C9C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99E5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52" w:author="Author"/>
              </w:rPr>
            </w:pPr>
            <w:del w:id="665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CFBB77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54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BAE80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55" w:author="Author"/>
              </w:rPr>
            </w:pPr>
            <w:del w:id="665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39E5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57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8BF6FE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52FD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59" w:author="Author"/>
              </w:rPr>
            </w:pPr>
            <w:del w:id="666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78F7B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2F7C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62" w:author="Author"/>
              </w:rPr>
            </w:pPr>
            <w:del w:id="666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5EAC581D" w14:textId="77777777" w:rsidTr="004E6DA2">
        <w:trPr>
          <w:cantSplit/>
          <w:trHeight w:val="190"/>
          <w:del w:id="66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1733E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EC36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666" w:author="Author"/>
              </w:rPr>
            </w:pPr>
            <w:del w:id="6667" w:author="Author">
              <w:r w:rsidRPr="00B32739" w:rsidDel="00C62DD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B909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68" w:author="Author"/>
              </w:rPr>
            </w:pPr>
            <w:del w:id="6669" w:author="Author">
              <w:r w:rsidRPr="00B32739" w:rsidDel="00C62DD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B633C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DA4C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71" w:author="Author"/>
              </w:rPr>
            </w:pPr>
            <w:del w:id="667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D80CD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73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37148B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74" w:author="Author"/>
              </w:rPr>
            </w:pPr>
            <w:del w:id="667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F0ED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7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E9F63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7BC8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78" w:author="Author"/>
              </w:rPr>
            </w:pPr>
            <w:del w:id="667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2950E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10918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81" w:author="Author"/>
              </w:rPr>
            </w:pPr>
            <w:del w:id="668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C73484" w:rsidRPr="00B32739" w:rsidDel="00C62DD4" w14:paraId="45AF4E73" w14:textId="77777777" w:rsidTr="004E6DA2">
        <w:trPr>
          <w:cantSplit/>
          <w:trHeight w:val="190"/>
          <w:del w:id="6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BD297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CF81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685" w:author="Author"/>
              </w:rPr>
            </w:pPr>
            <w:del w:id="6686" w:author="Author">
              <w:r w:rsidRPr="00B32739" w:rsidDel="00C62DD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6BB9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87" w:author="Author"/>
              </w:rPr>
            </w:pPr>
            <w:del w:id="6688" w:author="Author">
              <w:r w:rsidRPr="00B32739" w:rsidDel="00C62DD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C864D0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466EA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90" w:author="Author"/>
              </w:rPr>
            </w:pPr>
            <w:del w:id="669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0F8D0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92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A129C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93" w:author="Author"/>
              </w:rPr>
            </w:pPr>
            <w:del w:id="669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C2C3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95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BC8A53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76FE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697" w:author="Author"/>
              </w:rPr>
            </w:pPr>
            <w:del w:id="669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00D800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6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4AD7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00" w:author="Author"/>
              </w:rPr>
            </w:pPr>
            <w:del w:id="670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C73484" w:rsidRPr="00B32739" w:rsidDel="00C62DD4" w14:paraId="4E7417A6" w14:textId="77777777" w:rsidTr="004E6DA2">
        <w:trPr>
          <w:cantSplit/>
          <w:trHeight w:val="190"/>
          <w:del w:id="67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616FA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5A28D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704" w:author="Author"/>
              </w:rPr>
            </w:pPr>
            <w:del w:id="6705" w:author="Author">
              <w:r w:rsidRPr="00B32739" w:rsidDel="00C62DD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9D44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06" w:author="Author"/>
              </w:rPr>
            </w:pPr>
            <w:del w:id="6707" w:author="Author">
              <w:r w:rsidRPr="00B32739" w:rsidDel="00C62DD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E92D9C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9838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09" w:author="Author"/>
              </w:rPr>
            </w:pPr>
            <w:del w:id="671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F7C2E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11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FC471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12" w:author="Author"/>
              </w:rPr>
            </w:pPr>
            <w:del w:id="671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3F57C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1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616554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1D67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16" w:author="Author"/>
              </w:rPr>
            </w:pPr>
            <w:del w:id="671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A1E550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18CD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19" w:author="Author"/>
              </w:rPr>
            </w:pPr>
            <w:del w:id="672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C73484" w:rsidRPr="00B32739" w:rsidDel="00C62DD4" w14:paraId="368F2264" w14:textId="77777777" w:rsidTr="004E6DA2">
        <w:trPr>
          <w:cantSplit/>
          <w:trHeight w:val="190"/>
          <w:del w:id="67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BC208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8EA76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723" w:author="Author"/>
              </w:rPr>
            </w:pPr>
            <w:del w:id="6724" w:author="Author">
              <w:r w:rsidRPr="00B32739" w:rsidDel="00C62DD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574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25" w:author="Author"/>
              </w:rPr>
            </w:pPr>
            <w:del w:id="6726" w:author="Author">
              <w:r w:rsidRPr="00B32739" w:rsidDel="00C62DD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72D2C2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0354F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28" w:author="Author"/>
              </w:rPr>
            </w:pPr>
            <w:del w:id="672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9E06E0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30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EA405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31" w:author="Author"/>
              </w:rPr>
            </w:pPr>
            <w:del w:id="673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300C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33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830B9F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5B1F0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35" w:author="Author"/>
              </w:rPr>
            </w:pPr>
            <w:del w:id="673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2C1675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5753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38" w:author="Author"/>
              </w:rPr>
            </w:pPr>
            <w:del w:id="673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3484" w:rsidRPr="00B32739" w:rsidDel="00C62DD4" w14:paraId="07B0CC6E" w14:textId="77777777" w:rsidTr="004E6DA2">
        <w:trPr>
          <w:cantSplit/>
          <w:trHeight w:val="190"/>
          <w:del w:id="67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27148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B030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742" w:author="Author"/>
              </w:rPr>
            </w:pPr>
            <w:del w:id="6743" w:author="Author">
              <w:r w:rsidRPr="00B32739" w:rsidDel="00C62DD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F7BF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44" w:author="Author"/>
              </w:rPr>
            </w:pPr>
            <w:del w:id="6745" w:author="Author">
              <w:r w:rsidRPr="00B32739" w:rsidDel="00C62DD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04299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BD7FA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47" w:author="Author"/>
              </w:rPr>
            </w:pPr>
            <w:del w:id="674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D6B05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49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37B37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50" w:author="Author"/>
              </w:rPr>
            </w:pPr>
            <w:del w:id="675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C254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5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9601C1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1A64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54" w:author="Author"/>
              </w:rPr>
            </w:pPr>
            <w:del w:id="675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F3923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CD47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57" w:author="Author"/>
              </w:rPr>
            </w:pPr>
            <w:del w:id="675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3484" w:rsidRPr="00B32739" w:rsidDel="00C62DD4" w14:paraId="2A1A38AD" w14:textId="77777777" w:rsidTr="004E6DA2">
        <w:trPr>
          <w:cantSplit/>
          <w:trHeight w:val="190"/>
          <w:del w:id="67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9F511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6DF9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761" w:author="Author"/>
              </w:rPr>
            </w:pPr>
            <w:del w:id="6762" w:author="Author">
              <w:r w:rsidRPr="00B32739" w:rsidDel="00C62DD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CB28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63" w:author="Author"/>
              </w:rPr>
            </w:pPr>
            <w:del w:id="6764" w:author="Author">
              <w:r w:rsidRPr="00B32739" w:rsidDel="00C62DD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8ADC1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2A797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66" w:author="Author"/>
              </w:rPr>
            </w:pPr>
            <w:del w:id="676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083C72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68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7B11C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69" w:author="Author"/>
              </w:rPr>
            </w:pPr>
            <w:del w:id="677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6FD5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71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01246A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2D502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73" w:author="Author"/>
              </w:rPr>
            </w:pPr>
            <w:del w:id="677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D68E00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8448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76" w:author="Author"/>
              </w:rPr>
            </w:pPr>
            <w:del w:id="677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3484" w:rsidRPr="00B32739" w:rsidDel="00C62DD4" w14:paraId="6A10EACC" w14:textId="77777777" w:rsidTr="004E6DA2">
        <w:trPr>
          <w:cantSplit/>
          <w:trHeight w:val="190"/>
          <w:del w:id="67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FD16D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14530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780" w:author="Author"/>
              </w:rPr>
            </w:pPr>
            <w:del w:id="6781" w:author="Author">
              <w:r w:rsidRPr="00B32739" w:rsidDel="00C62DD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8268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82" w:author="Author"/>
              </w:rPr>
            </w:pPr>
            <w:del w:id="6783" w:author="Author">
              <w:r w:rsidRPr="00B32739" w:rsidDel="00C62DD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DDB6FBF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5AD6A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85" w:author="Author"/>
              </w:rPr>
            </w:pPr>
            <w:del w:id="678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E92CC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87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67373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88" w:author="Author"/>
              </w:rPr>
            </w:pPr>
            <w:del w:id="678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BE14E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9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635505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7F2B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92" w:author="Author"/>
              </w:rPr>
            </w:pPr>
            <w:del w:id="679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7066F6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7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BB87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95" w:author="Author"/>
              </w:rPr>
            </w:pPr>
            <w:del w:id="679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C73484" w:rsidRPr="00B32739" w:rsidDel="00C62DD4" w14:paraId="01FD7BCB" w14:textId="77777777" w:rsidTr="004E6DA2">
        <w:trPr>
          <w:cantSplit/>
          <w:trHeight w:val="190"/>
          <w:del w:id="67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0C831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7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707B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799" w:author="Author"/>
              </w:rPr>
            </w:pPr>
            <w:del w:id="6800" w:author="Author">
              <w:r w:rsidRPr="00B32739" w:rsidDel="00C62DD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0ECD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01" w:author="Author"/>
              </w:rPr>
            </w:pPr>
            <w:del w:id="6802" w:author="Author">
              <w:r w:rsidRPr="00B32739" w:rsidDel="00C62DD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FAA928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C4152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04" w:author="Author"/>
              </w:rPr>
            </w:pPr>
            <w:del w:id="680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6BE6A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06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7CC07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07" w:author="Author"/>
              </w:rPr>
            </w:pPr>
            <w:del w:id="680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0F56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09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703CF5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35B1F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11" w:author="Author"/>
              </w:rPr>
            </w:pPr>
            <w:del w:id="681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F9328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3A71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14" w:author="Author"/>
              </w:rPr>
            </w:pPr>
            <w:del w:id="681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C73484" w:rsidRPr="00B32739" w:rsidDel="00C62DD4" w14:paraId="38148F51" w14:textId="77777777" w:rsidTr="004E6DA2">
        <w:trPr>
          <w:cantSplit/>
          <w:trHeight w:val="190"/>
          <w:del w:id="68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82BFD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64B36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818" w:author="Author"/>
              </w:rPr>
            </w:pPr>
            <w:del w:id="6819" w:author="Author">
              <w:r w:rsidRPr="00B32739" w:rsidDel="00C62DD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038B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20" w:author="Author"/>
              </w:rPr>
            </w:pPr>
            <w:del w:id="6821" w:author="Author">
              <w:r w:rsidRPr="00B32739" w:rsidDel="00C62DD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D0BFBF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CD79B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23" w:author="Author"/>
              </w:rPr>
            </w:pPr>
            <w:del w:id="682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C30C4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25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BA5BA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26" w:author="Author"/>
              </w:rPr>
            </w:pPr>
            <w:del w:id="682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BE6E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2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DB6B4D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4566E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30" w:author="Author"/>
              </w:rPr>
            </w:pPr>
            <w:del w:id="683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289F6C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BF21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33" w:author="Author"/>
              </w:rPr>
            </w:pPr>
            <w:del w:id="683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C73484" w:rsidRPr="00B32739" w:rsidDel="00C62DD4" w14:paraId="17325894" w14:textId="77777777" w:rsidTr="004E6DA2">
        <w:trPr>
          <w:cantSplit/>
          <w:trHeight w:val="190"/>
          <w:del w:id="68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CADA3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31866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837" w:author="Author"/>
              </w:rPr>
            </w:pPr>
            <w:del w:id="6838" w:author="Author">
              <w:r w:rsidRPr="00B32739" w:rsidDel="00C62DD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BCA6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39" w:author="Author"/>
              </w:rPr>
            </w:pPr>
            <w:del w:id="6840" w:author="Author">
              <w:r w:rsidRPr="00B32739" w:rsidDel="00C62DD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40F15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67BB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42" w:author="Author"/>
              </w:rPr>
            </w:pPr>
            <w:del w:id="684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9757D8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44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5DF15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45" w:author="Author"/>
              </w:rPr>
            </w:pPr>
            <w:del w:id="684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0B17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47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BA5A6E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0E95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49" w:author="Author"/>
              </w:rPr>
            </w:pPr>
            <w:del w:id="685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04D7B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4865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52" w:author="Author"/>
              </w:rPr>
            </w:pPr>
            <w:del w:id="685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257ED995" w14:textId="77777777" w:rsidTr="004E6DA2">
        <w:trPr>
          <w:cantSplit/>
          <w:trHeight w:val="190"/>
          <w:del w:id="68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7CD64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3F65F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856" w:author="Author"/>
              </w:rPr>
            </w:pPr>
            <w:del w:id="6857" w:author="Author">
              <w:r w:rsidRPr="00B32739" w:rsidDel="00C62DD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F58E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58" w:author="Author"/>
              </w:rPr>
            </w:pPr>
            <w:del w:id="6859" w:author="Author">
              <w:r w:rsidRPr="00B32739" w:rsidDel="00C62DD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9836D3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131A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61" w:author="Author"/>
              </w:rPr>
            </w:pPr>
            <w:del w:id="686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DB356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63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9D7B4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64" w:author="Author"/>
              </w:rPr>
            </w:pPr>
            <w:del w:id="686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0179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6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E67EF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15B3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68" w:author="Author"/>
              </w:rPr>
            </w:pPr>
            <w:del w:id="686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E3426A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B322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71" w:author="Author"/>
              </w:rPr>
            </w:pPr>
            <w:del w:id="687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3484" w:rsidRPr="00B32739" w:rsidDel="00C62DD4" w14:paraId="0D87641B" w14:textId="77777777" w:rsidTr="004E6DA2">
        <w:trPr>
          <w:cantSplit/>
          <w:trHeight w:val="190"/>
          <w:del w:id="68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6DE87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B238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875" w:author="Author"/>
              </w:rPr>
            </w:pPr>
            <w:del w:id="6876" w:author="Author">
              <w:r w:rsidRPr="00B32739" w:rsidDel="00C62DD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F8C4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77" w:author="Author"/>
              </w:rPr>
            </w:pPr>
            <w:del w:id="6878" w:author="Author">
              <w:r w:rsidRPr="00B32739" w:rsidDel="00C62DD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38622A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CB2B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80" w:author="Author"/>
              </w:rPr>
            </w:pPr>
            <w:del w:id="688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2900F7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82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ADEF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83" w:author="Author"/>
              </w:rPr>
            </w:pPr>
            <w:del w:id="688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C756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85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0BFCCB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CCD5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87" w:author="Author"/>
              </w:rPr>
            </w:pPr>
            <w:del w:id="688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0FF36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CFA9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90" w:author="Author"/>
              </w:rPr>
            </w:pPr>
            <w:del w:id="689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3484" w:rsidRPr="00B32739" w:rsidDel="00C62DD4" w14:paraId="4BCD09AA" w14:textId="77777777" w:rsidTr="004E6DA2">
        <w:trPr>
          <w:cantSplit/>
          <w:trHeight w:val="190"/>
          <w:del w:id="68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18238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86D21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894" w:author="Author"/>
              </w:rPr>
            </w:pPr>
            <w:del w:id="6895" w:author="Author">
              <w:r w:rsidRPr="00B32739" w:rsidDel="00C62DD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587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96" w:author="Author"/>
              </w:rPr>
            </w:pPr>
            <w:del w:id="6897" w:author="Author">
              <w:r w:rsidRPr="00B32739" w:rsidDel="00C62DD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91A00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8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4FB5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899" w:author="Author"/>
              </w:rPr>
            </w:pPr>
            <w:del w:id="690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B1C224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01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5C1BE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02" w:author="Author"/>
              </w:rPr>
            </w:pPr>
            <w:del w:id="690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6DDD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0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D9A073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33E4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06" w:author="Author"/>
              </w:rPr>
            </w:pPr>
            <w:del w:id="690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248918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3547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09" w:author="Author"/>
              </w:rPr>
            </w:pPr>
            <w:del w:id="691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C73484" w:rsidRPr="00B32739" w:rsidDel="00C62DD4" w14:paraId="44F806E7" w14:textId="77777777" w:rsidTr="004E6DA2">
        <w:trPr>
          <w:cantSplit/>
          <w:trHeight w:val="190"/>
          <w:del w:id="69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F898D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B96DE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913" w:author="Author"/>
              </w:rPr>
            </w:pPr>
            <w:del w:id="6914" w:author="Author">
              <w:r w:rsidRPr="00B32739" w:rsidDel="00C62DD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78FA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15" w:author="Author"/>
              </w:rPr>
            </w:pPr>
            <w:del w:id="6916" w:author="Author">
              <w:r w:rsidRPr="00B32739" w:rsidDel="00C62DD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D3FAF3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30F8B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18" w:author="Author"/>
              </w:rPr>
            </w:pPr>
            <w:del w:id="691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4C25F8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20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D73F6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21" w:author="Author"/>
              </w:rPr>
            </w:pPr>
            <w:del w:id="692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7C38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23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204267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3C38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25" w:author="Author"/>
              </w:rPr>
            </w:pPr>
            <w:del w:id="692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B1AD6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6E0B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28" w:author="Author"/>
              </w:rPr>
            </w:pPr>
            <w:del w:id="692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C73484" w:rsidRPr="00B32739" w:rsidDel="00C62DD4" w14:paraId="7CC6B1ED" w14:textId="77777777" w:rsidTr="004E6DA2">
        <w:trPr>
          <w:cantSplit/>
          <w:trHeight w:val="190"/>
          <w:del w:id="69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2DA2C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9DA52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932" w:author="Author"/>
              </w:rPr>
            </w:pPr>
            <w:del w:id="6933" w:author="Author">
              <w:r w:rsidRPr="00B32739" w:rsidDel="00C62DD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960B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34" w:author="Author"/>
              </w:rPr>
            </w:pPr>
            <w:del w:id="6935" w:author="Author">
              <w:r w:rsidRPr="00B32739" w:rsidDel="00C62DD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90400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4DD1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37" w:author="Author"/>
              </w:rPr>
            </w:pPr>
            <w:del w:id="693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D30DC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39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C380C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40" w:author="Author"/>
              </w:rPr>
            </w:pPr>
            <w:del w:id="694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F253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4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EB34BD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0DB3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44" w:author="Author"/>
              </w:rPr>
            </w:pPr>
            <w:del w:id="694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9750C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01F2A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47" w:author="Author"/>
              </w:rPr>
            </w:pPr>
            <w:del w:id="694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C73484" w:rsidRPr="00B32739" w:rsidDel="00C62DD4" w14:paraId="01A3CADA" w14:textId="77777777" w:rsidTr="004E6DA2">
        <w:trPr>
          <w:cantSplit/>
          <w:trHeight w:val="190"/>
          <w:del w:id="69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A4D95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F1E2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951" w:author="Author"/>
              </w:rPr>
            </w:pPr>
            <w:del w:id="6952" w:author="Author">
              <w:r w:rsidRPr="00B32739" w:rsidDel="00C62DD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955D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53" w:author="Author"/>
              </w:rPr>
            </w:pPr>
            <w:del w:id="6954" w:author="Author">
              <w:r w:rsidRPr="00B32739" w:rsidDel="00C62DD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A0045F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8A166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56" w:author="Author"/>
              </w:rPr>
            </w:pPr>
            <w:del w:id="695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789AA2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58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50AFD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59" w:author="Author"/>
              </w:rPr>
            </w:pPr>
            <w:del w:id="696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76D50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61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2D816A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926A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63" w:author="Author"/>
              </w:rPr>
            </w:pPr>
            <w:del w:id="696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97BF04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D424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66" w:author="Author"/>
              </w:rPr>
            </w:pPr>
            <w:del w:id="696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C73484" w:rsidRPr="00B32739" w:rsidDel="00C62DD4" w14:paraId="149FB365" w14:textId="77777777" w:rsidTr="004E6DA2">
        <w:trPr>
          <w:cantSplit/>
          <w:trHeight w:val="190"/>
          <w:del w:id="69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A9BDC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13D3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970" w:author="Author"/>
              </w:rPr>
            </w:pPr>
            <w:del w:id="6971" w:author="Author">
              <w:r w:rsidRPr="00B32739" w:rsidDel="00C62DD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5B9A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72" w:author="Author"/>
              </w:rPr>
            </w:pPr>
            <w:del w:id="6973" w:author="Author">
              <w:r w:rsidRPr="00B32739" w:rsidDel="00C62DD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E1353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28D6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75" w:author="Author"/>
              </w:rPr>
            </w:pPr>
            <w:del w:id="697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1B7011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77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B14E9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78" w:author="Author"/>
              </w:rPr>
            </w:pPr>
            <w:del w:id="697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1713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8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B00395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3D46F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82" w:author="Author"/>
              </w:rPr>
            </w:pPr>
            <w:del w:id="698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219716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0566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85" w:author="Author"/>
              </w:rPr>
            </w:pPr>
            <w:del w:id="698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C73484" w:rsidRPr="00B32739" w:rsidDel="00C62DD4" w14:paraId="1D9A36ED" w14:textId="77777777" w:rsidTr="004E6DA2">
        <w:trPr>
          <w:cantSplit/>
          <w:trHeight w:val="190"/>
          <w:del w:id="69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B1D47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11B4C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6989" w:author="Author"/>
              </w:rPr>
            </w:pPr>
            <w:del w:id="6990" w:author="Author">
              <w:r w:rsidRPr="00B32739" w:rsidDel="00C62DD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F75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91" w:author="Author"/>
              </w:rPr>
            </w:pPr>
            <w:del w:id="6992" w:author="Author">
              <w:r w:rsidRPr="00B32739" w:rsidDel="00C62DD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4CCDE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4950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94" w:author="Author"/>
              </w:rPr>
            </w:pPr>
            <w:del w:id="699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954F8A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96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D47F8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6997" w:author="Author"/>
              </w:rPr>
            </w:pPr>
            <w:del w:id="699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D3BD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6999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C5E03E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9338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01" w:author="Author"/>
              </w:rPr>
            </w:pPr>
            <w:del w:id="700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ACA7DE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4D329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04" w:author="Author"/>
              </w:rPr>
            </w:pPr>
            <w:del w:id="700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C73484" w:rsidRPr="00B32739" w:rsidDel="00C62DD4" w14:paraId="60EFE4F7" w14:textId="77777777" w:rsidTr="004E6DA2">
        <w:trPr>
          <w:cantSplit/>
          <w:trHeight w:val="190"/>
          <w:del w:id="70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39EFC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14CD0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008" w:author="Author"/>
              </w:rPr>
            </w:pPr>
            <w:del w:id="7009" w:author="Author">
              <w:r w:rsidRPr="00B32739" w:rsidDel="00C62DD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8A0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10" w:author="Author"/>
              </w:rPr>
            </w:pPr>
            <w:del w:id="7011" w:author="Author">
              <w:r w:rsidRPr="00B32739" w:rsidDel="00C62DD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4A7E67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40440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13" w:author="Author"/>
              </w:rPr>
            </w:pPr>
            <w:del w:id="701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2827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47DDB1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15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4ADD7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16" w:author="Author"/>
              </w:rPr>
            </w:pPr>
            <w:del w:id="701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96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E1AF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1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7FCF9D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9F9B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20" w:author="Author"/>
              </w:rPr>
            </w:pPr>
            <w:del w:id="702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CBE7D7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FDB6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23" w:author="Author"/>
              </w:rPr>
            </w:pPr>
            <w:del w:id="702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C73484" w:rsidRPr="00B32739" w:rsidDel="00C62DD4" w14:paraId="37C357B2" w14:textId="77777777" w:rsidTr="004E6DA2">
        <w:trPr>
          <w:cantSplit/>
          <w:trHeight w:val="190"/>
          <w:del w:id="70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2FB19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C16B7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027" w:author="Author"/>
              </w:rPr>
            </w:pPr>
            <w:del w:id="7028" w:author="Author">
              <w:r w:rsidRPr="00B32739" w:rsidDel="00C62DD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03AE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29" w:author="Author"/>
              </w:rPr>
            </w:pPr>
            <w:del w:id="7030" w:author="Author">
              <w:r w:rsidRPr="00B32739" w:rsidDel="00C62DD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19F9FC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09D0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32" w:author="Author"/>
              </w:rPr>
            </w:pPr>
            <w:del w:id="703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2792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F5527A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34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DF132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35" w:author="Author"/>
              </w:rPr>
            </w:pPr>
            <w:del w:id="703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95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E7EB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37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07FC0C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3F9D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39" w:author="Author"/>
              </w:rPr>
            </w:pPr>
            <w:del w:id="704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963D17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7BCD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42" w:author="Author"/>
              </w:rPr>
            </w:pPr>
            <w:del w:id="704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183</w:delText>
              </w:r>
            </w:del>
          </w:p>
        </w:tc>
      </w:tr>
      <w:tr w:rsidR="00C73484" w:rsidRPr="00B32739" w:rsidDel="00C62DD4" w14:paraId="10834E29" w14:textId="77777777" w:rsidTr="004E6DA2">
        <w:trPr>
          <w:cantSplit/>
          <w:trHeight w:val="190"/>
          <w:del w:id="70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08233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C4090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046" w:author="Author"/>
              </w:rPr>
            </w:pPr>
            <w:del w:id="7047" w:author="Author">
              <w:r w:rsidRPr="00B32739" w:rsidDel="00C62DD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59BA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48" w:author="Author"/>
              </w:rPr>
            </w:pPr>
            <w:del w:id="7049" w:author="Author">
              <w:r w:rsidRPr="00B32739" w:rsidDel="00C62DD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1B0DFC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5E98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51" w:author="Author"/>
              </w:rPr>
            </w:pPr>
            <w:del w:id="705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2958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5BB86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53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BF212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54" w:author="Author"/>
              </w:rPr>
            </w:pPr>
            <w:del w:id="705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101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7190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56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736F45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47565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58" w:author="Author"/>
              </w:rPr>
            </w:pPr>
            <w:del w:id="705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613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5C800B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CFBC9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61" w:author="Author"/>
              </w:rPr>
            </w:pPr>
            <w:del w:id="706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C73484" w:rsidRPr="00B32739" w:rsidDel="00C62DD4" w14:paraId="59645533" w14:textId="77777777" w:rsidTr="004E6DA2">
        <w:trPr>
          <w:cantSplit/>
          <w:trHeight w:val="190"/>
          <w:del w:id="70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5A268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3F1C3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065" w:author="Author"/>
              </w:rPr>
            </w:pPr>
            <w:del w:id="7066" w:author="Author">
              <w:r w:rsidRPr="00B32739" w:rsidDel="00C62DD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EA9F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67" w:author="Author"/>
              </w:rPr>
            </w:pPr>
            <w:del w:id="7068" w:author="Author">
              <w:r w:rsidRPr="00B32739" w:rsidDel="00C62DD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62A762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040D8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70" w:author="Author"/>
              </w:rPr>
            </w:pPr>
            <w:del w:id="707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2431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48735C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72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26EF6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73" w:author="Author"/>
              </w:rPr>
            </w:pPr>
            <w:del w:id="707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A3F2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75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6153F4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9D35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77" w:author="Author"/>
              </w:rPr>
            </w:pPr>
            <w:del w:id="707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79DD28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A24CA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80" w:author="Author"/>
              </w:rPr>
            </w:pPr>
            <w:del w:id="708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C73484" w:rsidRPr="00B32739" w:rsidDel="00C62DD4" w14:paraId="7382CE92" w14:textId="77777777" w:rsidTr="004E6DA2">
        <w:trPr>
          <w:cantSplit/>
          <w:trHeight w:val="190"/>
          <w:del w:id="70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2562E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84BE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084" w:author="Author"/>
              </w:rPr>
            </w:pPr>
            <w:del w:id="7085" w:author="Author">
              <w:r w:rsidRPr="00B32739" w:rsidDel="00C62DD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4449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86" w:author="Author"/>
              </w:rPr>
            </w:pPr>
            <w:del w:id="7087" w:author="Author">
              <w:r w:rsidRPr="00B32739" w:rsidDel="00C62DD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3E921D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3F0A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89" w:author="Author"/>
              </w:rPr>
            </w:pPr>
            <w:del w:id="709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4F4DFD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91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3BD70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92" w:author="Author"/>
              </w:rPr>
            </w:pPr>
            <w:del w:id="709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6047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94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4D6DF24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3B369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96" w:author="Author"/>
              </w:rPr>
            </w:pPr>
            <w:del w:id="709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4AA9993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0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257E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099" w:author="Author"/>
              </w:rPr>
            </w:pPr>
            <w:del w:id="710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C73484" w:rsidRPr="00B32739" w:rsidDel="00C62DD4" w14:paraId="65C01425" w14:textId="77777777" w:rsidTr="004E6DA2">
        <w:trPr>
          <w:cantSplit/>
          <w:trHeight w:val="190"/>
          <w:del w:id="71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3BA3E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BF8A4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103" w:author="Author"/>
              </w:rPr>
            </w:pPr>
            <w:del w:id="7104" w:author="Author">
              <w:r w:rsidRPr="00B32739" w:rsidDel="00C62DD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E5AB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05" w:author="Author"/>
              </w:rPr>
            </w:pPr>
            <w:del w:id="7106" w:author="Author">
              <w:r w:rsidRPr="00B32739" w:rsidDel="00C62DD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5FAB54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88735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08" w:author="Author"/>
              </w:rPr>
            </w:pPr>
            <w:del w:id="710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2921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837DB3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10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E09F9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11" w:author="Author"/>
              </w:rPr>
            </w:pPr>
            <w:del w:id="711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99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577E49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13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49477D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6F562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15" w:author="Author"/>
              </w:rPr>
            </w:pPr>
            <w:del w:id="711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639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21C08ED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57B1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18" w:author="Author"/>
              </w:rPr>
            </w:pPr>
            <w:del w:id="711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C73484" w:rsidRPr="00B32739" w:rsidDel="00C62DD4" w14:paraId="233D2ACE" w14:textId="77777777" w:rsidTr="004E6DA2">
        <w:trPr>
          <w:cantSplit/>
          <w:trHeight w:val="190"/>
          <w:del w:id="71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D1B3C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A6EB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122" w:author="Author"/>
              </w:rPr>
            </w:pPr>
            <w:del w:id="7123" w:author="Author">
              <w:r w:rsidRPr="00B32739" w:rsidDel="00C62DD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6871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24" w:author="Author"/>
              </w:rPr>
            </w:pPr>
            <w:del w:id="7125" w:author="Author">
              <w:r w:rsidRPr="00B32739" w:rsidDel="00C62DD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E99A66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1422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27" w:author="Author"/>
              </w:rPr>
            </w:pPr>
            <w:del w:id="712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1923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AA323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29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9825E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30" w:author="Author"/>
              </w:rPr>
            </w:pPr>
            <w:del w:id="713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F2D98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32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90A66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4C8F7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34" w:author="Author"/>
              </w:rPr>
            </w:pPr>
            <w:del w:id="713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441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5289E19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46051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37" w:author="Author"/>
              </w:rPr>
            </w:pPr>
            <w:del w:id="713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173</w:delText>
              </w:r>
            </w:del>
          </w:p>
        </w:tc>
      </w:tr>
      <w:tr w:rsidR="00C73484" w:rsidRPr="00B32739" w:rsidDel="00C62DD4" w14:paraId="43AAF04B" w14:textId="77777777" w:rsidTr="004E6DA2">
        <w:trPr>
          <w:cantSplit/>
          <w:trHeight w:val="190"/>
          <w:del w:id="71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9FDB3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946D7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141" w:author="Author"/>
              </w:rPr>
            </w:pPr>
            <w:del w:id="7142" w:author="Author">
              <w:r w:rsidRPr="00B32739" w:rsidDel="00C62DD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F5DC7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43" w:author="Author"/>
              </w:rPr>
            </w:pPr>
            <w:del w:id="7144" w:author="Author">
              <w:r w:rsidRPr="00B32739" w:rsidDel="00C62DD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08D739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70DB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46" w:author="Author"/>
              </w:rPr>
            </w:pPr>
            <w:del w:id="714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2103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6F6EEDD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48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36810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49" w:author="Author"/>
              </w:rPr>
            </w:pPr>
            <w:del w:id="715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FFF2B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51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10EE07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5555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53" w:author="Author"/>
              </w:rPr>
            </w:pPr>
            <w:del w:id="715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436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6717D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09450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56" w:author="Author"/>
              </w:rPr>
            </w:pPr>
            <w:del w:id="715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269</w:delText>
              </w:r>
            </w:del>
          </w:p>
        </w:tc>
      </w:tr>
      <w:tr w:rsidR="00C73484" w:rsidRPr="00B32739" w:rsidDel="00C62DD4" w14:paraId="0B562982" w14:textId="77777777" w:rsidTr="004E6DA2">
        <w:trPr>
          <w:cantSplit/>
          <w:trHeight w:val="190"/>
          <w:del w:id="7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D14EA8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3B9A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160" w:author="Author"/>
              </w:rPr>
            </w:pPr>
            <w:del w:id="7161" w:author="Author">
              <w:r w:rsidRPr="00B32739" w:rsidDel="00C62DD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2621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62" w:author="Author"/>
              </w:rPr>
            </w:pPr>
            <w:del w:id="7163" w:author="Author">
              <w:r w:rsidRPr="00B32739" w:rsidDel="00C62DD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10A73A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3E9A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65" w:author="Author"/>
              </w:rPr>
            </w:pPr>
            <w:del w:id="716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2541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62825B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67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3B4966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68" w:author="Author"/>
              </w:rPr>
            </w:pPr>
            <w:del w:id="7169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86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7BB42E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70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2BC38A8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646E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72" w:author="Author"/>
              </w:rPr>
            </w:pPr>
            <w:del w:id="717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527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7C6A8C1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8C66F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75" w:author="Author"/>
              </w:rPr>
            </w:pPr>
            <w:del w:id="717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201</w:delText>
              </w:r>
            </w:del>
          </w:p>
        </w:tc>
      </w:tr>
      <w:tr w:rsidR="00C73484" w:rsidRPr="00B32739" w:rsidDel="00C62DD4" w14:paraId="69FC21BA" w14:textId="77777777" w:rsidTr="004E6DA2">
        <w:trPr>
          <w:cantSplit/>
          <w:trHeight w:val="190"/>
          <w:del w:id="71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8320A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8FBB0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179" w:author="Author"/>
              </w:rPr>
            </w:pPr>
            <w:del w:id="7180" w:author="Author">
              <w:r w:rsidRPr="00B32739" w:rsidDel="00C62DD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C784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81" w:author="Author"/>
              </w:rPr>
            </w:pPr>
            <w:del w:id="7182" w:author="Author">
              <w:r w:rsidRPr="00B32739" w:rsidDel="00C62DD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70F713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765B7C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84" w:author="Author"/>
              </w:rPr>
            </w:pPr>
            <w:del w:id="718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A09975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86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2C0F8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87" w:author="Author"/>
              </w:rPr>
            </w:pPr>
            <w:del w:id="7188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5D32D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89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87553A7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701D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91" w:author="Author"/>
              </w:rPr>
            </w:pPr>
            <w:del w:id="7192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15AD61BB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1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AFC41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94" w:author="Author"/>
              </w:rPr>
            </w:pPr>
            <w:del w:id="7195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C73484" w:rsidRPr="00B32739" w:rsidDel="00C62DD4" w14:paraId="355835C9" w14:textId="77777777" w:rsidTr="004E6DA2">
        <w:trPr>
          <w:cantSplit/>
          <w:trHeight w:val="190"/>
          <w:del w:id="71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A6CDCA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1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1837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198" w:author="Author"/>
              </w:rPr>
            </w:pPr>
            <w:del w:id="7199" w:author="Author">
              <w:r w:rsidRPr="00B32739" w:rsidDel="00C62DD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583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00" w:author="Author"/>
              </w:rPr>
            </w:pPr>
            <w:del w:id="7201" w:author="Author">
              <w:r w:rsidRPr="00B32739" w:rsidDel="00C62DD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097D92E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7A0B8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03" w:author="Author"/>
              </w:rPr>
            </w:pPr>
            <w:del w:id="720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2158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219F35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05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98552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06" w:author="Author"/>
              </w:rPr>
            </w:pPr>
            <w:del w:id="7207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6794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08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E676BA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9A2EB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10" w:author="Author"/>
              </w:rPr>
            </w:pPr>
            <w:del w:id="7211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FE6FFA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1AB9D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13" w:author="Author"/>
              </w:rPr>
            </w:pPr>
            <w:del w:id="7214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200</w:delText>
              </w:r>
            </w:del>
          </w:p>
        </w:tc>
      </w:tr>
      <w:tr w:rsidR="00C73484" w:rsidRPr="00B32739" w:rsidDel="00C62DD4" w14:paraId="38FE7038" w14:textId="77777777" w:rsidTr="004E6DA2">
        <w:trPr>
          <w:cantSplit/>
          <w:trHeight w:val="190"/>
          <w:del w:id="72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14415B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BF1A9" w14:textId="77777777" w:rsidR="00C73484" w:rsidRPr="00B32739" w:rsidDel="00C62DD4" w:rsidRDefault="00C73484" w:rsidP="004E6DA2">
            <w:pPr>
              <w:pStyle w:val="tabletext00"/>
              <w:suppressAutoHyphens/>
              <w:jc w:val="center"/>
              <w:rPr>
                <w:del w:id="7217" w:author="Author"/>
              </w:rPr>
            </w:pPr>
            <w:del w:id="7218" w:author="Author">
              <w:r w:rsidRPr="00B32739" w:rsidDel="00C62DD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2C3AD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19" w:author="Author"/>
              </w:rPr>
            </w:pPr>
            <w:del w:id="7220" w:author="Author">
              <w:r w:rsidRPr="00B32739" w:rsidDel="00C62DD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51E9912C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33036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22" w:author="Author"/>
              </w:rPr>
            </w:pPr>
            <w:del w:id="722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2005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460D3852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24" w:author="Author"/>
              </w:rPr>
            </w:pPr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367E2E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25" w:author="Author"/>
              </w:rPr>
            </w:pPr>
            <w:del w:id="7226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6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35CC4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27" w:author="Author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655A8B91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914A3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29" w:author="Author"/>
              </w:rPr>
            </w:pPr>
            <w:del w:id="7230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423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14:paraId="3A899EB0" w14:textId="77777777" w:rsidR="00C73484" w:rsidRPr="00B32739" w:rsidDel="00C62DD4" w:rsidRDefault="00C73484" w:rsidP="004E6DA2">
            <w:pPr>
              <w:pStyle w:val="tabletext00"/>
              <w:suppressAutoHyphens/>
              <w:jc w:val="right"/>
              <w:rPr>
                <w:del w:id="72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987E0" w14:textId="77777777" w:rsidR="00C73484" w:rsidRPr="00B32739" w:rsidDel="00C62DD4" w:rsidRDefault="00C73484" w:rsidP="004E6DA2">
            <w:pPr>
              <w:pStyle w:val="tabletext00"/>
              <w:suppressAutoHyphens/>
              <w:rPr>
                <w:del w:id="7232" w:author="Author"/>
              </w:rPr>
            </w:pPr>
            <w:del w:id="7233" w:author="Author">
              <w:r w:rsidRPr="00B32739" w:rsidDel="00C62DD4">
                <w:rPr>
                  <w:rFonts w:cs="Arial"/>
                  <w:color w:val="000000"/>
                  <w:szCs w:val="18"/>
                </w:rPr>
                <w:delText>186</w:delText>
              </w:r>
            </w:del>
          </w:p>
        </w:tc>
      </w:tr>
    </w:tbl>
    <w:p w14:paraId="1423F800" w14:textId="77777777" w:rsidR="00C73484" w:rsidRDefault="00C73484" w:rsidP="00C73484">
      <w:pPr>
        <w:pStyle w:val="tablecaption"/>
        <w:suppressAutoHyphens/>
      </w:pPr>
      <w:del w:id="7234" w:author="Author">
        <w:r w:rsidRPr="00B32739" w:rsidDel="00C62DD4">
          <w:delText>Table 25.E.#3(LC) Zone-rating Table – Zone 48 (Eastern) Combinations Loss Costs</w:delText>
        </w:r>
      </w:del>
    </w:p>
    <w:p w14:paraId="42EDE1CE" w14:textId="77777777" w:rsidR="00C73484" w:rsidRDefault="00C73484" w:rsidP="00C73484">
      <w:pPr>
        <w:pStyle w:val="isonormal"/>
        <w:suppressAutoHyphens/>
        <w:jc w:val="left"/>
      </w:pPr>
    </w:p>
    <w:p w14:paraId="3AFC7274" w14:textId="77777777" w:rsidR="00C73484" w:rsidRDefault="00C73484" w:rsidP="00C73484">
      <w:pPr>
        <w:pStyle w:val="isonormal"/>
        <w:suppressAutoHyphens/>
        <w:sectPr w:rsidR="00C73484" w:rsidSect="00C73484">
          <w:headerReference w:type="default" r:id="rId397"/>
          <w:footerReference w:type="default" r:id="rId398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1BFA516" w14:textId="77777777" w:rsidR="00C73484" w:rsidRPr="008329C7" w:rsidDel="00796B86" w:rsidRDefault="00C73484" w:rsidP="00C73484">
      <w:pPr>
        <w:pStyle w:val="boxrule"/>
        <w:rPr>
          <w:del w:id="7235" w:author="Author"/>
        </w:rPr>
      </w:pPr>
      <w:del w:id="7236" w:author="Author">
        <w:r w:rsidRPr="008329C7" w:rsidDel="00796B86">
          <w:lastRenderedPageBreak/>
          <w:delText>49.  AUTO DEALERS – PREMIUM DEVELOPMENT FOR COMMON COVERAGES</w:delText>
        </w:r>
      </w:del>
    </w:p>
    <w:p w14:paraId="302CE169" w14:textId="77777777" w:rsidR="00C73484" w:rsidRPr="008329C7" w:rsidDel="00796B86" w:rsidRDefault="00C73484" w:rsidP="00C73484">
      <w:pPr>
        <w:pStyle w:val="isonormal"/>
        <w:suppressAutoHyphens/>
        <w:rPr>
          <w:del w:id="723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30"/>
      </w:tblGrid>
      <w:tr w:rsidR="00C73484" w:rsidRPr="008329C7" w:rsidDel="00796B86" w14:paraId="225B2D7D" w14:textId="77777777" w:rsidTr="004E6DA2">
        <w:trPr>
          <w:cantSplit/>
          <w:trHeight w:val="190"/>
          <w:del w:id="7238" w:author="Author"/>
        </w:trPr>
        <w:tc>
          <w:tcPr>
            <w:tcW w:w="200" w:type="dxa"/>
          </w:tcPr>
          <w:p w14:paraId="44D03743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39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2E4E614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40" w:author="Author"/>
              </w:rPr>
            </w:pPr>
            <w:del w:id="7241" w:author="Author">
              <w:r w:rsidRPr="008329C7" w:rsidDel="00796B86">
                <w:delText>Acts, Errors Or Omissions Base Loss Cost</w:delText>
              </w:r>
            </w:del>
          </w:p>
        </w:tc>
      </w:tr>
      <w:tr w:rsidR="00C73484" w:rsidRPr="008329C7" w:rsidDel="00796B86" w14:paraId="41996291" w14:textId="77777777" w:rsidTr="004E6DA2">
        <w:trPr>
          <w:cantSplit/>
          <w:trHeight w:val="190"/>
          <w:del w:id="7242" w:author="Author"/>
        </w:trPr>
        <w:tc>
          <w:tcPr>
            <w:tcW w:w="200" w:type="dxa"/>
          </w:tcPr>
          <w:p w14:paraId="1EECCBF0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243" w:author="Author"/>
              </w:rPr>
            </w:pP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587127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244" w:author="Author"/>
              </w:rPr>
            </w:pPr>
            <w:del w:id="7245" w:author="Author">
              <w:r w:rsidRPr="008329C7" w:rsidDel="00796B86">
                <w:delText>$</w:delText>
              </w:r>
            </w:del>
          </w:p>
        </w:tc>
        <w:tc>
          <w:tcPr>
            <w:tcW w:w="2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F9E37F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246" w:author="Author"/>
              </w:rPr>
            </w:pPr>
            <w:del w:id="7247" w:author="Author">
              <w:r w:rsidRPr="008329C7" w:rsidDel="00796B86">
                <w:delText>78</w:delText>
              </w:r>
            </w:del>
          </w:p>
        </w:tc>
      </w:tr>
    </w:tbl>
    <w:p w14:paraId="34672FF1" w14:textId="77777777" w:rsidR="00C73484" w:rsidRPr="008329C7" w:rsidDel="00796B86" w:rsidRDefault="00C73484" w:rsidP="00C73484">
      <w:pPr>
        <w:pStyle w:val="tablecaption"/>
        <w:suppressAutoHyphens/>
        <w:rPr>
          <w:del w:id="7248" w:author="Author"/>
        </w:rPr>
      </w:pPr>
      <w:del w:id="7249" w:author="Author">
        <w:r w:rsidRPr="008329C7" w:rsidDel="00796B86">
          <w:delText>Table 49.D.2.a.(LC) Acts, Errors Or Omissions Liability Coverages Loss Cost</w:delText>
        </w:r>
      </w:del>
    </w:p>
    <w:p w14:paraId="75A6ED2A" w14:textId="77777777" w:rsidR="00C73484" w:rsidRPr="008329C7" w:rsidDel="00796B86" w:rsidRDefault="00C73484" w:rsidP="00C73484">
      <w:pPr>
        <w:pStyle w:val="isonormal"/>
        <w:suppressAutoHyphens/>
        <w:rPr>
          <w:del w:id="7250" w:author="Author"/>
        </w:rPr>
      </w:pPr>
    </w:p>
    <w:p w14:paraId="1FE56270" w14:textId="77777777" w:rsidR="00C73484" w:rsidRPr="008329C7" w:rsidDel="00796B86" w:rsidRDefault="00C73484" w:rsidP="00C73484">
      <w:pPr>
        <w:pStyle w:val="blocktext1"/>
        <w:suppressAutoHyphens/>
        <w:rPr>
          <w:del w:id="7251" w:author="Author"/>
        </w:rPr>
      </w:pPr>
      <w:del w:id="7252" w:author="Author">
        <w:r w:rsidRPr="008329C7" w:rsidDel="00796B86">
          <w:delText xml:space="preserve">Table </w:delText>
        </w:r>
        <w:r w:rsidRPr="008329C7" w:rsidDel="00796B86">
          <w:rPr>
            <w:b/>
          </w:rPr>
          <w:delText>49.E.1.(LC)</w:delText>
        </w:r>
        <w:r w:rsidRPr="008329C7" w:rsidDel="00796B86">
          <w:delText xml:space="preserve"> is replaced by the following:</w:delText>
        </w:r>
      </w:del>
    </w:p>
    <w:p w14:paraId="3DFE3808" w14:textId="77777777" w:rsidR="00C73484" w:rsidRPr="008329C7" w:rsidDel="00796B86" w:rsidRDefault="00C73484" w:rsidP="00C73484">
      <w:pPr>
        <w:pStyle w:val="space4"/>
        <w:suppressAutoHyphens/>
        <w:rPr>
          <w:del w:id="725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1030"/>
        <w:gridCol w:w="320"/>
        <w:gridCol w:w="1050"/>
      </w:tblGrid>
      <w:tr w:rsidR="00C73484" w:rsidRPr="008329C7" w:rsidDel="00796B86" w14:paraId="75EB8FC5" w14:textId="77777777" w:rsidTr="004E6DA2">
        <w:trPr>
          <w:cantSplit/>
          <w:trHeight w:val="190"/>
          <w:del w:id="7254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CB86079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55" w:author="Author"/>
              </w:rPr>
            </w:pPr>
            <w:del w:id="7256" w:author="Author">
              <w:r w:rsidRPr="008329C7" w:rsidDel="00796B86">
                <w:br/>
              </w:r>
            </w:del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EC6F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57" w:author="Author"/>
              </w:rPr>
            </w:pPr>
            <w:del w:id="7258" w:author="Author">
              <w:r w:rsidRPr="008329C7" w:rsidDel="00796B86">
                <w:br/>
                <w:delText>Mileage</w:delText>
              </w:r>
            </w:del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1613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59" w:author="Author"/>
              </w:rPr>
            </w:pPr>
            <w:del w:id="7260" w:author="Author">
              <w:r w:rsidRPr="008329C7" w:rsidDel="00796B86">
                <w:delText xml:space="preserve">Liability Base Loss Cost Per Driver, Per Trip </w:delText>
              </w:r>
            </w:del>
          </w:p>
        </w:tc>
      </w:tr>
      <w:tr w:rsidR="00C73484" w:rsidRPr="008329C7" w:rsidDel="00796B86" w14:paraId="484BE982" w14:textId="77777777" w:rsidTr="004E6DA2">
        <w:trPr>
          <w:cantSplit/>
          <w:trHeight w:val="190"/>
          <w:del w:id="726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68F77399" w14:textId="77777777" w:rsidR="00C73484" w:rsidRPr="008329C7" w:rsidDel="00796B86" w:rsidRDefault="00C73484" w:rsidP="004E6DA2">
            <w:pPr>
              <w:pStyle w:val="tabletext10"/>
              <w:suppressAutoHyphens/>
              <w:rPr>
                <w:del w:id="7262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A984F" w14:textId="77777777" w:rsidR="00C73484" w:rsidRPr="008329C7" w:rsidDel="00796B86" w:rsidRDefault="00C73484" w:rsidP="004E6DA2">
            <w:pPr>
              <w:pStyle w:val="tabletext10"/>
              <w:suppressAutoHyphens/>
              <w:jc w:val="center"/>
              <w:rPr>
                <w:del w:id="7263" w:author="Author"/>
              </w:rPr>
            </w:pPr>
            <w:del w:id="7264" w:author="Author">
              <w:r w:rsidRPr="008329C7" w:rsidDel="00796B86">
                <w:delText>51 – 200 Miles</w:delText>
              </w:r>
            </w:del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</w:tcBorders>
          </w:tcPr>
          <w:p w14:paraId="2F5205D6" w14:textId="77777777" w:rsidR="00C73484" w:rsidRPr="008329C7" w:rsidDel="00796B86" w:rsidRDefault="00C73484" w:rsidP="004E6DA2">
            <w:pPr>
              <w:pStyle w:val="tabletext10"/>
              <w:suppressAutoHyphens/>
              <w:jc w:val="right"/>
              <w:rPr>
                <w:del w:id="7265" w:author="Author"/>
              </w:rPr>
            </w:pPr>
            <w:del w:id="7266" w:author="Author">
              <w:r w:rsidRPr="008329C7" w:rsidDel="00796B86">
                <w:delText>$</w:delText>
              </w:r>
            </w:del>
          </w:p>
        </w:tc>
        <w:tc>
          <w:tcPr>
            <w:tcW w:w="320" w:type="dxa"/>
            <w:tcBorders>
              <w:top w:val="single" w:sz="4" w:space="0" w:color="auto"/>
            </w:tcBorders>
          </w:tcPr>
          <w:p w14:paraId="78B6B563" w14:textId="77777777" w:rsidR="00C73484" w:rsidRPr="008329C7" w:rsidDel="00796B86" w:rsidRDefault="00C73484" w:rsidP="004E6DA2">
            <w:pPr>
              <w:pStyle w:val="tabletext10"/>
              <w:suppressAutoHyphens/>
              <w:jc w:val="right"/>
              <w:rPr>
                <w:del w:id="7267" w:author="Author"/>
              </w:rPr>
            </w:pPr>
            <w:del w:id="7268" w:author="Author">
              <w:r w:rsidRPr="008329C7" w:rsidDel="00796B86">
                <w:delText>7</w:delText>
              </w:r>
            </w:del>
          </w:p>
        </w:tc>
        <w:tc>
          <w:tcPr>
            <w:tcW w:w="10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4597E38" w14:textId="77777777" w:rsidR="00C73484" w:rsidRPr="008329C7" w:rsidDel="00796B86" w:rsidRDefault="00C73484" w:rsidP="004E6DA2">
            <w:pPr>
              <w:pStyle w:val="tabletext10"/>
              <w:tabs>
                <w:tab w:val="decimal" w:pos="160"/>
              </w:tabs>
              <w:suppressAutoHyphens/>
              <w:rPr>
                <w:del w:id="7269" w:author="Author"/>
              </w:rPr>
            </w:pPr>
          </w:p>
        </w:tc>
      </w:tr>
      <w:tr w:rsidR="00C73484" w:rsidRPr="008329C7" w:rsidDel="00796B86" w14:paraId="763569D8" w14:textId="77777777" w:rsidTr="004E6DA2">
        <w:trPr>
          <w:cantSplit/>
          <w:trHeight w:val="190"/>
          <w:del w:id="7270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2349FECA" w14:textId="77777777" w:rsidR="00C73484" w:rsidRPr="008329C7" w:rsidDel="00796B86" w:rsidRDefault="00C73484" w:rsidP="004E6DA2">
            <w:pPr>
              <w:pStyle w:val="tabletext01"/>
              <w:suppressAutoHyphens/>
              <w:rPr>
                <w:del w:id="7271" w:author="Author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47B3" w14:textId="77777777" w:rsidR="00C73484" w:rsidRPr="008329C7" w:rsidDel="00796B86" w:rsidRDefault="00C73484" w:rsidP="004E6DA2">
            <w:pPr>
              <w:pStyle w:val="tabletext01"/>
              <w:suppressAutoHyphens/>
              <w:jc w:val="center"/>
              <w:rPr>
                <w:del w:id="7272" w:author="Author"/>
              </w:rPr>
            </w:pPr>
            <w:del w:id="7273" w:author="Author">
              <w:r w:rsidRPr="008329C7" w:rsidDel="00796B86">
                <w:delText>Over 200 Miles</w:delText>
              </w:r>
            </w:del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</w:tcBorders>
          </w:tcPr>
          <w:p w14:paraId="338B8056" w14:textId="77777777" w:rsidR="00C73484" w:rsidRPr="008329C7" w:rsidDel="00796B86" w:rsidRDefault="00C73484" w:rsidP="004E6DA2">
            <w:pPr>
              <w:pStyle w:val="tabletext01"/>
              <w:tabs>
                <w:tab w:val="decimal" w:pos="1260"/>
              </w:tabs>
              <w:suppressAutoHyphens/>
              <w:rPr>
                <w:del w:id="7274" w:author="Author"/>
              </w:rPr>
            </w:pP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14:paraId="09C722B6" w14:textId="77777777" w:rsidR="00C73484" w:rsidRPr="008329C7" w:rsidDel="00796B86" w:rsidRDefault="00C73484" w:rsidP="004E6DA2">
            <w:pPr>
              <w:pStyle w:val="tabletext01"/>
              <w:suppressAutoHyphens/>
              <w:jc w:val="right"/>
              <w:rPr>
                <w:del w:id="7275" w:author="Author"/>
              </w:rPr>
            </w:pPr>
            <w:del w:id="7276" w:author="Author">
              <w:r w:rsidRPr="008329C7" w:rsidDel="00796B86">
                <w:delText>10</w:delText>
              </w:r>
            </w:del>
          </w:p>
        </w:tc>
        <w:tc>
          <w:tcPr>
            <w:tcW w:w="101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78B4DD3" w14:textId="77777777" w:rsidR="00C73484" w:rsidRPr="008329C7" w:rsidDel="00796B86" w:rsidRDefault="00C73484" w:rsidP="004E6DA2">
            <w:pPr>
              <w:pStyle w:val="tabletext01"/>
              <w:tabs>
                <w:tab w:val="decimal" w:pos="1260"/>
              </w:tabs>
              <w:suppressAutoHyphens/>
              <w:rPr>
                <w:del w:id="7277" w:author="Author"/>
              </w:rPr>
            </w:pPr>
          </w:p>
        </w:tc>
      </w:tr>
    </w:tbl>
    <w:p w14:paraId="7A2A8DA2" w14:textId="77777777" w:rsidR="00C73484" w:rsidRPr="008329C7" w:rsidDel="00796B86" w:rsidRDefault="00C73484" w:rsidP="00C73484">
      <w:pPr>
        <w:pStyle w:val="tablecaption"/>
        <w:suppressAutoHyphens/>
        <w:rPr>
          <w:del w:id="7278" w:author="Author"/>
        </w:rPr>
      </w:pPr>
      <w:del w:id="7279" w:author="Author">
        <w:r w:rsidRPr="008329C7" w:rsidDel="00796B86">
          <w:delText>Table 49.E.1.(LC) Pick Up Or Delivery Of Autos Loss Costs</w:delText>
        </w:r>
      </w:del>
    </w:p>
    <w:p w14:paraId="4D887DF5" w14:textId="77777777" w:rsidR="00C73484" w:rsidRPr="008329C7" w:rsidDel="00796B86" w:rsidRDefault="00C73484" w:rsidP="00C73484">
      <w:pPr>
        <w:pStyle w:val="isonormal"/>
        <w:suppressAutoHyphens/>
        <w:rPr>
          <w:del w:id="7280" w:author="Author"/>
        </w:rPr>
      </w:pPr>
    </w:p>
    <w:p w14:paraId="0854EE75" w14:textId="77777777" w:rsidR="00C73484" w:rsidRPr="008329C7" w:rsidDel="00796B86" w:rsidRDefault="00C73484" w:rsidP="00C73484">
      <w:pPr>
        <w:pStyle w:val="blocktext1"/>
        <w:suppressAutoHyphens/>
        <w:rPr>
          <w:del w:id="7281" w:author="Author"/>
        </w:rPr>
      </w:pPr>
      <w:del w:id="7282" w:author="Author">
        <w:r w:rsidRPr="008329C7" w:rsidDel="00796B86">
          <w:delText xml:space="preserve">Tables </w:delText>
        </w:r>
        <w:r w:rsidRPr="008329C7" w:rsidDel="00796B86">
          <w:rPr>
            <w:b/>
          </w:rPr>
          <w:delText>49.K.1.(LC)</w:delText>
        </w:r>
        <w:r w:rsidRPr="008329C7" w:rsidDel="00796B86">
          <w:delText xml:space="preserve"> and </w:delText>
        </w:r>
        <w:r w:rsidRPr="008329C7" w:rsidDel="00796B86">
          <w:rPr>
            <w:b/>
          </w:rPr>
          <w:delText>49.K.2.(LC)</w:delText>
        </w:r>
        <w:r w:rsidRPr="008329C7" w:rsidDel="00796B86">
          <w:delText xml:space="preserve"> are replaced by the following:</w:delText>
        </w:r>
      </w:del>
    </w:p>
    <w:p w14:paraId="3D4CB8CC" w14:textId="77777777" w:rsidR="00C73484" w:rsidRPr="008329C7" w:rsidDel="00796B86" w:rsidRDefault="00C73484" w:rsidP="00C73484">
      <w:pPr>
        <w:pStyle w:val="space4"/>
        <w:suppressAutoHyphens/>
        <w:rPr>
          <w:del w:id="728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20"/>
        <w:gridCol w:w="125"/>
        <w:gridCol w:w="455"/>
        <w:gridCol w:w="66"/>
        <w:gridCol w:w="668"/>
        <w:gridCol w:w="663"/>
        <w:gridCol w:w="663"/>
        <w:gridCol w:w="663"/>
        <w:gridCol w:w="664"/>
        <w:gridCol w:w="663"/>
        <w:gridCol w:w="663"/>
        <w:gridCol w:w="663"/>
        <w:gridCol w:w="663"/>
        <w:gridCol w:w="663"/>
        <w:gridCol w:w="676"/>
      </w:tblGrid>
      <w:tr w:rsidR="00C73484" w:rsidRPr="008329C7" w:rsidDel="00796B86" w14:paraId="15BA4FF5" w14:textId="77777777" w:rsidTr="004E6DA2">
        <w:trPr>
          <w:cantSplit/>
          <w:trHeight w:val="190"/>
          <w:del w:id="7284" w:author="Author"/>
        </w:trPr>
        <w:tc>
          <w:tcPr>
            <w:tcW w:w="200" w:type="dxa"/>
          </w:tcPr>
          <w:p w14:paraId="435A5016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85" w:author="Author"/>
              </w:rPr>
            </w:pPr>
          </w:p>
        </w:tc>
        <w:tc>
          <w:tcPr>
            <w:tcW w:w="1008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F3DFF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86" w:author="Author"/>
              </w:rPr>
            </w:pPr>
            <w:del w:id="7287" w:author="Author">
              <w:r w:rsidRPr="008329C7" w:rsidDel="00796B86">
                <w:delText xml:space="preserve">Individual Coverage Drive-away Collision Per Car, Per Trip </w:delText>
              </w:r>
            </w:del>
          </w:p>
        </w:tc>
      </w:tr>
      <w:tr w:rsidR="00C73484" w:rsidRPr="008329C7" w:rsidDel="00796B86" w14:paraId="6E860433" w14:textId="77777777" w:rsidTr="004E6DA2">
        <w:trPr>
          <w:cantSplit/>
          <w:trHeight w:val="190"/>
          <w:del w:id="7288" w:author="Author"/>
        </w:trPr>
        <w:tc>
          <w:tcPr>
            <w:tcW w:w="200" w:type="dxa"/>
          </w:tcPr>
          <w:p w14:paraId="279A2845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89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07B6BB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90" w:author="Author"/>
              </w:rPr>
            </w:pPr>
            <w:del w:id="7291" w:author="Author">
              <w:r w:rsidRPr="008329C7" w:rsidDel="00796B86">
                <w:delText>Price New</w:delText>
              </w:r>
            </w:del>
          </w:p>
        </w:tc>
        <w:tc>
          <w:tcPr>
            <w:tcW w:w="8069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FA11B5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92" w:author="Author"/>
              </w:rPr>
            </w:pPr>
            <w:del w:id="7293" w:author="Author">
              <w:r w:rsidRPr="008329C7" w:rsidDel="00796B86">
                <w:delText>Loss Costs For Mileage And Deductible – All Territories, Types, Makes And Age Groups</w:delText>
              </w:r>
            </w:del>
          </w:p>
        </w:tc>
      </w:tr>
      <w:tr w:rsidR="00C73484" w:rsidRPr="008329C7" w:rsidDel="00796B86" w14:paraId="28257714" w14:textId="77777777" w:rsidTr="004E6DA2">
        <w:trPr>
          <w:cantSplit/>
          <w:trHeight w:val="190"/>
          <w:del w:id="7294" w:author="Author"/>
        </w:trPr>
        <w:tc>
          <w:tcPr>
            <w:tcW w:w="200" w:type="dxa"/>
          </w:tcPr>
          <w:p w14:paraId="265C0241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95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32CF367B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96" w:author="Author"/>
              </w:rPr>
            </w:pPr>
            <w:del w:id="7297" w:author="Author">
              <w:r w:rsidRPr="008329C7" w:rsidDel="00796B86">
                <w:delText>At Factory</w:delText>
              </w:r>
            </w:del>
          </w:p>
        </w:tc>
        <w:tc>
          <w:tcPr>
            <w:tcW w:w="20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269CF5E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298" w:author="Author"/>
              </w:rPr>
            </w:pPr>
            <w:del w:id="7299" w:author="Author">
              <w:r w:rsidRPr="008329C7" w:rsidDel="00796B86">
                <w:delText>0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453C50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300" w:author="Author"/>
              </w:rPr>
            </w:pPr>
            <w:del w:id="7301" w:author="Author">
              <w:r w:rsidRPr="008329C7" w:rsidDel="00796B86">
                <w:delText>501 – 1,000 Miles</w:delText>
              </w:r>
            </w:del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27A9DF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302" w:author="Author"/>
              </w:rPr>
            </w:pPr>
            <w:del w:id="7303" w:author="Author">
              <w:r w:rsidRPr="008329C7" w:rsidDel="00796B86">
                <w:delText>1,001 – 1,500 Miles</w:delText>
              </w:r>
            </w:del>
          </w:p>
        </w:tc>
        <w:tc>
          <w:tcPr>
            <w:tcW w:w="200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BAC9D8F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304" w:author="Author"/>
              </w:rPr>
            </w:pPr>
            <w:del w:id="7305" w:author="Author">
              <w:r w:rsidRPr="008329C7" w:rsidDel="00796B86">
                <w:delText>Over 1,500 Miles</w:delText>
              </w:r>
            </w:del>
          </w:p>
        </w:tc>
      </w:tr>
      <w:tr w:rsidR="00C73484" w:rsidRPr="008329C7" w:rsidDel="00796B86" w14:paraId="24B69126" w14:textId="77777777" w:rsidTr="004E6DA2">
        <w:trPr>
          <w:cantSplit/>
          <w:trHeight w:val="190"/>
          <w:del w:id="7306" w:author="Author"/>
        </w:trPr>
        <w:tc>
          <w:tcPr>
            <w:tcW w:w="200" w:type="dxa"/>
          </w:tcPr>
          <w:p w14:paraId="4056051F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30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3F0F3B59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308" w:author="Author"/>
              </w:rPr>
            </w:pPr>
            <w:del w:id="7309" w:author="Author">
              <w:r w:rsidRPr="008329C7" w:rsidDel="00796B86">
                <w:delText>To Dealer</w:delText>
              </w:r>
            </w:del>
          </w:p>
        </w:tc>
        <w:tc>
          <w:tcPr>
            <w:tcW w:w="766" w:type="dxa"/>
            <w:gridSpan w:val="4"/>
            <w:tcBorders>
              <w:top w:val="single" w:sz="4" w:space="0" w:color="auto"/>
              <w:left w:val="single" w:sz="6" w:space="0" w:color="auto"/>
            </w:tcBorders>
          </w:tcPr>
          <w:p w14:paraId="46648AF1" w14:textId="77777777" w:rsidR="00C73484" w:rsidRPr="008329C7" w:rsidDel="00796B86" w:rsidRDefault="00C73484" w:rsidP="004E6DA2">
            <w:pPr>
              <w:pStyle w:val="tablehead"/>
              <w:tabs>
                <w:tab w:val="decimal" w:pos="360"/>
              </w:tabs>
              <w:suppressAutoHyphens/>
              <w:rPr>
                <w:del w:id="7310" w:author="Author"/>
              </w:rPr>
            </w:pPr>
            <w:del w:id="7311" w:author="Author">
              <w:r w:rsidRPr="008329C7" w:rsidDel="00796B86">
                <w:delText>$100</w:delText>
              </w:r>
            </w:del>
          </w:p>
        </w:tc>
        <w:tc>
          <w:tcPr>
            <w:tcW w:w="668" w:type="dxa"/>
            <w:tcBorders>
              <w:top w:val="single" w:sz="4" w:space="0" w:color="auto"/>
            </w:tcBorders>
          </w:tcPr>
          <w:p w14:paraId="1A330F94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12" w:author="Author"/>
              </w:rPr>
            </w:pPr>
            <w:del w:id="7313" w:author="Author">
              <w:r w:rsidRPr="008329C7" w:rsidDel="00796B86">
                <w:delText>$250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3E953F1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14" w:author="Author"/>
              </w:rPr>
            </w:pPr>
            <w:del w:id="7315" w:author="Author">
              <w:r w:rsidRPr="008329C7" w:rsidDel="00796B86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194620B7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16" w:author="Author"/>
              </w:rPr>
            </w:pPr>
            <w:del w:id="7317" w:author="Author">
              <w:r w:rsidRPr="008329C7" w:rsidDel="00796B86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3261CFFE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18" w:author="Author"/>
              </w:rPr>
            </w:pPr>
            <w:del w:id="7319" w:author="Author">
              <w:r w:rsidRPr="008329C7" w:rsidDel="00796B86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6D750FFF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20" w:author="Author"/>
              </w:rPr>
            </w:pPr>
            <w:del w:id="7321" w:author="Author">
              <w:r w:rsidRPr="008329C7" w:rsidDel="00796B86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3EF3A9D7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22" w:author="Author"/>
              </w:rPr>
            </w:pPr>
            <w:del w:id="7323" w:author="Author">
              <w:r w:rsidRPr="008329C7" w:rsidDel="00796B86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24C76EDB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24" w:author="Author"/>
              </w:rPr>
            </w:pPr>
            <w:del w:id="7325" w:author="Author">
              <w:r w:rsidRPr="008329C7" w:rsidDel="00796B86">
                <w:delText>$250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11F4818E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26" w:author="Author"/>
              </w:rPr>
            </w:pPr>
            <w:del w:id="7327" w:author="Author">
              <w:r w:rsidRPr="008329C7" w:rsidDel="00796B86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6C1AEEB0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28" w:author="Author"/>
              </w:rPr>
            </w:pPr>
            <w:del w:id="7329" w:author="Author">
              <w:r w:rsidRPr="008329C7" w:rsidDel="00796B86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6043C86D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30" w:author="Author"/>
              </w:rPr>
            </w:pPr>
            <w:del w:id="7331" w:author="Author">
              <w:r w:rsidRPr="008329C7" w:rsidDel="00796B86">
                <w:delText>$250</w:delText>
              </w:r>
            </w:del>
          </w:p>
        </w:tc>
        <w:tc>
          <w:tcPr>
            <w:tcW w:w="667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236CEC6B" w14:textId="77777777" w:rsidR="00C73484" w:rsidRPr="008329C7" w:rsidDel="00796B86" w:rsidRDefault="00C73484" w:rsidP="004E6DA2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7332" w:author="Author"/>
              </w:rPr>
            </w:pPr>
            <w:del w:id="7333" w:author="Author">
              <w:r w:rsidRPr="008329C7" w:rsidDel="00796B86">
                <w:delText>$500</w:delText>
              </w:r>
            </w:del>
          </w:p>
        </w:tc>
      </w:tr>
      <w:tr w:rsidR="00C73484" w:rsidRPr="008329C7" w:rsidDel="00796B86" w14:paraId="715BFC0E" w14:textId="77777777" w:rsidTr="004E6DA2">
        <w:trPr>
          <w:cantSplit/>
          <w:trHeight w:val="190"/>
          <w:del w:id="7334" w:author="Author"/>
        </w:trPr>
        <w:tc>
          <w:tcPr>
            <w:tcW w:w="200" w:type="dxa"/>
          </w:tcPr>
          <w:p w14:paraId="0AEB3533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33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64A98F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336" w:author="Author"/>
              </w:rPr>
            </w:pPr>
            <w:del w:id="7337" w:author="Author">
              <w:r w:rsidRPr="008329C7" w:rsidDel="00796B86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C9D074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338" w:author="Author"/>
              </w:rPr>
            </w:pPr>
            <w:del w:id="7339" w:author="Author">
              <w:r w:rsidRPr="008329C7" w:rsidDel="00796B86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54ED593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340" w:author="Author"/>
              </w:rPr>
            </w:pPr>
            <w:del w:id="7341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641D4D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342" w:author="Author"/>
              </w:rPr>
            </w:pPr>
            <w:del w:id="7343" w:author="Author">
              <w:r w:rsidRPr="008329C7" w:rsidDel="00796B86">
                <w:delText>7,500</w:delText>
              </w:r>
            </w:del>
          </w:p>
        </w:tc>
        <w:tc>
          <w:tcPr>
            <w:tcW w:w="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C4F5F5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44" w:author="Author"/>
              </w:rPr>
            </w:pPr>
            <w:del w:id="7345" w:author="Author">
              <w:r w:rsidRPr="008329C7" w:rsidDel="00796B86">
                <w:delText>$</w:delText>
              </w:r>
            </w:del>
          </w:p>
        </w:tc>
        <w:tc>
          <w:tcPr>
            <w:tcW w:w="45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A1C6975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46" w:author="Author"/>
              </w:rPr>
            </w:pPr>
            <w:del w:id="7347" w:author="Author">
              <w:r w:rsidRPr="008329C7" w:rsidDel="00796B86">
                <w:delText>4.05</w:delText>
              </w:r>
            </w:del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F0682D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48" w:author="Author"/>
              </w:rPr>
            </w:pPr>
            <w:del w:id="7349" w:author="Author">
              <w:r w:rsidRPr="008329C7" w:rsidDel="00796B86">
                <w:delText>$ 2.42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D6946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50" w:author="Author"/>
              </w:rPr>
            </w:pPr>
            <w:del w:id="7351" w:author="Author">
              <w:r w:rsidRPr="008329C7" w:rsidDel="00796B86">
                <w:delText>$ 1.82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7F787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52" w:author="Author"/>
              </w:rPr>
            </w:pPr>
            <w:del w:id="7353" w:author="Author">
              <w:r w:rsidRPr="008329C7" w:rsidDel="00796B86">
                <w:delText>$ 6.74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2AFD42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54" w:author="Author"/>
              </w:rPr>
            </w:pPr>
            <w:del w:id="7355" w:author="Author">
              <w:r w:rsidRPr="008329C7" w:rsidDel="00796B86">
                <w:delText>$ 4.05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6ABB6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56" w:author="Author"/>
              </w:rPr>
            </w:pPr>
            <w:del w:id="7357" w:author="Author">
              <w:r w:rsidRPr="008329C7" w:rsidDel="00796B86">
                <w:delText>$ 3.03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4332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58" w:author="Author"/>
              </w:rPr>
            </w:pPr>
            <w:del w:id="7359" w:author="Author">
              <w:r w:rsidRPr="008329C7" w:rsidDel="00796B86">
                <w:delText>$ 8.96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94B9672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60" w:author="Author"/>
              </w:rPr>
            </w:pPr>
            <w:del w:id="7361" w:author="Author">
              <w:r w:rsidRPr="008329C7" w:rsidDel="00796B86">
                <w:delText>$ 5.38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D75222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62" w:author="Author"/>
              </w:rPr>
            </w:pPr>
            <w:del w:id="7363" w:author="Author">
              <w:r w:rsidRPr="008329C7" w:rsidDel="00796B86">
                <w:delText>$ 4.03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76971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64" w:author="Author"/>
              </w:rPr>
            </w:pPr>
            <w:del w:id="7365" w:author="Author">
              <w:r w:rsidRPr="008329C7" w:rsidDel="00796B86">
                <w:delText>$11.22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E8F957D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66" w:author="Author"/>
              </w:rPr>
            </w:pPr>
            <w:del w:id="7367" w:author="Author">
              <w:r w:rsidRPr="008329C7" w:rsidDel="00796B86">
                <w:delText>$ 6.74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66BC8C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68" w:author="Author"/>
              </w:rPr>
            </w:pPr>
            <w:del w:id="7369" w:author="Author">
              <w:r w:rsidRPr="008329C7" w:rsidDel="00796B86">
                <w:delText>$ 5.05</w:delText>
              </w:r>
            </w:del>
          </w:p>
        </w:tc>
      </w:tr>
      <w:tr w:rsidR="00C73484" w:rsidRPr="008329C7" w:rsidDel="00796B86" w14:paraId="3A1B3E91" w14:textId="77777777" w:rsidTr="004E6DA2">
        <w:trPr>
          <w:cantSplit/>
          <w:trHeight w:val="190"/>
          <w:del w:id="7370" w:author="Author"/>
        </w:trPr>
        <w:tc>
          <w:tcPr>
            <w:tcW w:w="200" w:type="dxa"/>
          </w:tcPr>
          <w:p w14:paraId="70E1A3F0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37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5B1BF6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37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14C63E4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373" w:author="Author"/>
              </w:rPr>
            </w:pPr>
            <w:del w:id="7374" w:author="Author">
              <w:r w:rsidRPr="008329C7" w:rsidDel="00796B86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AA0EC28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375" w:author="Author"/>
              </w:rPr>
            </w:pPr>
            <w:del w:id="7376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909B90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377" w:author="Author"/>
              </w:rPr>
            </w:pPr>
            <w:del w:id="7378" w:author="Author">
              <w:r w:rsidRPr="008329C7" w:rsidDel="00796B86">
                <w:delText>15,000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ACC5C5" w14:textId="77777777" w:rsidR="00C73484" w:rsidRPr="008329C7" w:rsidDel="00796B86" w:rsidRDefault="00C73484" w:rsidP="004E6DA2">
            <w:pPr>
              <w:pStyle w:val="tabletext11"/>
              <w:suppressAutoHyphens/>
              <w:jc w:val="center"/>
              <w:rPr>
                <w:del w:id="7379" w:author="Author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72BE3F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80" w:author="Author"/>
              </w:rPr>
            </w:pPr>
            <w:del w:id="7381" w:author="Author">
              <w:r w:rsidRPr="008329C7" w:rsidDel="00796B86">
                <w:delText>5.84</w:delText>
              </w:r>
            </w:del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9D56CEC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82" w:author="Author"/>
              </w:rPr>
            </w:pPr>
            <w:del w:id="7383" w:author="Author">
              <w:r w:rsidRPr="008329C7" w:rsidDel="00796B86">
                <w:delText>3.51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C06CAE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84" w:author="Author"/>
              </w:rPr>
            </w:pPr>
            <w:del w:id="7385" w:author="Author">
              <w:r w:rsidRPr="008329C7" w:rsidDel="00796B86">
                <w:delText>2.63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162BF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86" w:author="Author"/>
              </w:rPr>
            </w:pPr>
            <w:del w:id="7387" w:author="Author">
              <w:r w:rsidRPr="008329C7" w:rsidDel="00796B86">
                <w:delText>9.70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DA1C45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88" w:author="Author"/>
              </w:rPr>
            </w:pPr>
            <w:del w:id="7389" w:author="Author">
              <w:r w:rsidRPr="008329C7" w:rsidDel="00796B86">
                <w:delText>5.81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F682D2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90" w:author="Author"/>
              </w:rPr>
            </w:pPr>
            <w:del w:id="7391" w:author="Author">
              <w:r w:rsidRPr="008329C7" w:rsidDel="00796B86">
                <w:delText>4.37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568C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92" w:author="Author"/>
              </w:rPr>
            </w:pPr>
            <w:del w:id="7393" w:author="Author">
              <w:r w:rsidRPr="008329C7" w:rsidDel="00796B86">
                <w:delText>12.93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F90DCB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94" w:author="Author"/>
              </w:rPr>
            </w:pPr>
            <w:del w:id="7395" w:author="Author">
              <w:r w:rsidRPr="008329C7" w:rsidDel="00796B86">
                <w:delText>7.76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6FB36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96" w:author="Author"/>
              </w:rPr>
            </w:pPr>
            <w:del w:id="7397" w:author="Author">
              <w:r w:rsidRPr="008329C7" w:rsidDel="00796B86">
                <w:delText>5.82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41E08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398" w:author="Author"/>
              </w:rPr>
            </w:pPr>
            <w:del w:id="7399" w:author="Author">
              <w:r w:rsidRPr="008329C7" w:rsidDel="00796B86">
                <w:delText>16.17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D4FE67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00" w:author="Author"/>
              </w:rPr>
            </w:pPr>
            <w:del w:id="7401" w:author="Author">
              <w:r w:rsidRPr="008329C7" w:rsidDel="00796B86">
                <w:delText>9.70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498FB7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02" w:author="Author"/>
              </w:rPr>
            </w:pPr>
            <w:del w:id="7403" w:author="Author">
              <w:r w:rsidRPr="008329C7" w:rsidDel="00796B86">
                <w:delText>7.28</w:delText>
              </w:r>
            </w:del>
          </w:p>
        </w:tc>
      </w:tr>
      <w:tr w:rsidR="00C73484" w:rsidRPr="008329C7" w:rsidDel="00796B86" w14:paraId="67E6DA9C" w14:textId="77777777" w:rsidTr="004E6DA2">
        <w:trPr>
          <w:cantSplit/>
          <w:trHeight w:val="190"/>
          <w:del w:id="7404" w:author="Author"/>
        </w:trPr>
        <w:tc>
          <w:tcPr>
            <w:tcW w:w="200" w:type="dxa"/>
          </w:tcPr>
          <w:p w14:paraId="423C077C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40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F7EC7A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40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37C24A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407" w:author="Author"/>
              </w:rPr>
            </w:pPr>
            <w:del w:id="7408" w:author="Author">
              <w:r w:rsidRPr="008329C7" w:rsidDel="00796B86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5B254CAD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409" w:author="Author"/>
              </w:rPr>
            </w:pPr>
            <w:del w:id="7410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FB60BD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411" w:author="Author"/>
              </w:rPr>
            </w:pPr>
            <w:del w:id="7412" w:author="Author">
              <w:r w:rsidRPr="008329C7" w:rsidDel="00796B86">
                <w:delText>25,000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BB0EFA" w14:textId="77777777" w:rsidR="00C73484" w:rsidRPr="008329C7" w:rsidDel="00796B86" w:rsidRDefault="00C73484" w:rsidP="004E6DA2">
            <w:pPr>
              <w:pStyle w:val="tabletext11"/>
              <w:suppressAutoHyphens/>
              <w:jc w:val="center"/>
              <w:rPr>
                <w:del w:id="7413" w:author="Author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13A37E7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14" w:author="Author"/>
              </w:rPr>
            </w:pPr>
            <w:del w:id="7415" w:author="Author">
              <w:r w:rsidRPr="008329C7" w:rsidDel="00796B86">
                <w:delText>8.14</w:delText>
              </w:r>
            </w:del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17F83C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16" w:author="Author"/>
              </w:rPr>
            </w:pPr>
            <w:del w:id="7417" w:author="Author">
              <w:r w:rsidRPr="008329C7" w:rsidDel="00796B86">
                <w:delText>4.87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EED0C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18" w:author="Author"/>
              </w:rPr>
            </w:pPr>
            <w:del w:id="7419" w:author="Author">
              <w:r w:rsidRPr="008329C7" w:rsidDel="00796B86">
                <w:delText>3.66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CCC66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20" w:author="Author"/>
              </w:rPr>
            </w:pPr>
            <w:del w:id="7421" w:author="Author">
              <w:r w:rsidRPr="008329C7" w:rsidDel="00796B86">
                <w:delText>13.49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9E3276B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22" w:author="Author"/>
              </w:rPr>
            </w:pPr>
            <w:del w:id="7423" w:author="Author">
              <w:r w:rsidRPr="008329C7" w:rsidDel="00796B86">
                <w:delText>8.11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6C05D8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24" w:author="Author"/>
              </w:rPr>
            </w:pPr>
            <w:del w:id="7425" w:author="Author">
              <w:r w:rsidRPr="008329C7" w:rsidDel="00796B86">
                <w:delText>6.07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28FE5F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26" w:author="Author"/>
              </w:rPr>
            </w:pPr>
            <w:del w:id="7427" w:author="Author">
              <w:r w:rsidRPr="008329C7" w:rsidDel="00796B86">
                <w:delText>17.96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8B3404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28" w:author="Author"/>
              </w:rPr>
            </w:pPr>
            <w:del w:id="7429" w:author="Author">
              <w:r w:rsidRPr="008329C7" w:rsidDel="00796B86">
                <w:delText>10.79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B4CADE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30" w:author="Author"/>
              </w:rPr>
            </w:pPr>
            <w:del w:id="7431" w:author="Author">
              <w:r w:rsidRPr="008329C7" w:rsidDel="00796B86">
                <w:delText>8.08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7649E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32" w:author="Author"/>
              </w:rPr>
            </w:pPr>
            <w:del w:id="7433" w:author="Author">
              <w:r w:rsidRPr="008329C7" w:rsidDel="00796B86">
                <w:delText>22.44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33BBD3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34" w:author="Author"/>
              </w:rPr>
            </w:pPr>
            <w:del w:id="7435" w:author="Author">
              <w:r w:rsidRPr="008329C7" w:rsidDel="00796B86">
                <w:delText>13.48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D5D8B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36" w:author="Author"/>
              </w:rPr>
            </w:pPr>
            <w:del w:id="7437" w:author="Author">
              <w:r w:rsidRPr="008329C7" w:rsidDel="00796B86">
                <w:delText>10.10</w:delText>
              </w:r>
            </w:del>
          </w:p>
        </w:tc>
      </w:tr>
      <w:tr w:rsidR="00C73484" w:rsidRPr="008329C7" w:rsidDel="00796B86" w14:paraId="31A3AD06" w14:textId="77777777" w:rsidTr="004E6DA2">
        <w:trPr>
          <w:cantSplit/>
          <w:trHeight w:val="190"/>
          <w:del w:id="7438" w:author="Author"/>
        </w:trPr>
        <w:tc>
          <w:tcPr>
            <w:tcW w:w="200" w:type="dxa"/>
          </w:tcPr>
          <w:p w14:paraId="1E5D8A7C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43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967B89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44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0DEAFE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441" w:author="Author"/>
              </w:rPr>
            </w:pPr>
            <w:del w:id="7442" w:author="Author">
              <w:r w:rsidRPr="008329C7" w:rsidDel="00796B86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5FD0344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443" w:author="Author"/>
              </w:rPr>
            </w:pPr>
            <w:del w:id="7444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731E3E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445" w:author="Author"/>
              </w:rPr>
            </w:pPr>
            <w:del w:id="7446" w:author="Author">
              <w:r w:rsidRPr="008329C7" w:rsidDel="00796B86">
                <w:delText>40,000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5C28DC" w14:textId="77777777" w:rsidR="00C73484" w:rsidRPr="008329C7" w:rsidDel="00796B86" w:rsidRDefault="00C73484" w:rsidP="004E6DA2">
            <w:pPr>
              <w:pStyle w:val="tabletext11"/>
              <w:suppressAutoHyphens/>
              <w:jc w:val="center"/>
              <w:rPr>
                <w:del w:id="7447" w:author="Author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F984EF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48" w:author="Author"/>
              </w:rPr>
            </w:pPr>
            <w:del w:id="7449" w:author="Author">
              <w:r w:rsidRPr="008329C7" w:rsidDel="00796B86">
                <w:delText>9.86</w:delText>
              </w:r>
            </w:del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11A722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50" w:author="Author"/>
              </w:rPr>
            </w:pPr>
            <w:del w:id="7451" w:author="Author">
              <w:r w:rsidRPr="008329C7" w:rsidDel="00796B86">
                <w:delText>5.92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996DB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52" w:author="Author"/>
              </w:rPr>
            </w:pPr>
            <w:del w:id="7453" w:author="Author">
              <w:r w:rsidRPr="008329C7" w:rsidDel="00796B86">
                <w:delText>4.43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3373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54" w:author="Author"/>
              </w:rPr>
            </w:pPr>
            <w:del w:id="7455" w:author="Author">
              <w:r w:rsidRPr="008329C7" w:rsidDel="00796B86">
                <w:delText>16.40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F39E6C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56" w:author="Author"/>
              </w:rPr>
            </w:pPr>
            <w:del w:id="7457" w:author="Author">
              <w:r w:rsidRPr="008329C7" w:rsidDel="00796B86">
                <w:delText>9.86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56A00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58" w:author="Author"/>
              </w:rPr>
            </w:pPr>
            <w:del w:id="7459" w:author="Author">
              <w:r w:rsidRPr="008329C7" w:rsidDel="00796B86">
                <w:delText>7.38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45260C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60" w:author="Author"/>
              </w:rPr>
            </w:pPr>
            <w:del w:id="7461" w:author="Author">
              <w:r w:rsidRPr="008329C7" w:rsidDel="00796B86">
                <w:delText>21.82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8D1727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62" w:author="Author"/>
              </w:rPr>
            </w:pPr>
            <w:del w:id="7463" w:author="Author">
              <w:r w:rsidRPr="008329C7" w:rsidDel="00796B86">
                <w:delText>13.09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217D2C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64" w:author="Author"/>
              </w:rPr>
            </w:pPr>
            <w:del w:id="7465" w:author="Author">
              <w:r w:rsidRPr="008329C7" w:rsidDel="00796B86">
                <w:delText>9.82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CBEC6E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66" w:author="Author"/>
              </w:rPr>
            </w:pPr>
            <w:del w:id="7467" w:author="Author">
              <w:r w:rsidRPr="008329C7" w:rsidDel="00796B86">
                <w:delText>27.28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33A241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68" w:author="Author"/>
              </w:rPr>
            </w:pPr>
            <w:del w:id="7469" w:author="Author">
              <w:r w:rsidRPr="008329C7" w:rsidDel="00796B86">
                <w:delText>16.37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8717A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70" w:author="Author"/>
              </w:rPr>
            </w:pPr>
            <w:del w:id="7471" w:author="Author">
              <w:r w:rsidRPr="008329C7" w:rsidDel="00796B86">
                <w:delText>12.28</w:delText>
              </w:r>
            </w:del>
          </w:p>
        </w:tc>
      </w:tr>
      <w:tr w:rsidR="00C73484" w:rsidRPr="008329C7" w:rsidDel="00796B86" w14:paraId="15FC7639" w14:textId="77777777" w:rsidTr="004E6DA2">
        <w:trPr>
          <w:cantSplit/>
          <w:trHeight w:val="190"/>
          <w:del w:id="7472" w:author="Author"/>
        </w:trPr>
        <w:tc>
          <w:tcPr>
            <w:tcW w:w="200" w:type="dxa"/>
          </w:tcPr>
          <w:p w14:paraId="6F3197F8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473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9FE84C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47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9F9854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475" w:author="Author"/>
              </w:rPr>
            </w:pPr>
            <w:del w:id="7476" w:author="Author">
              <w:r w:rsidRPr="008329C7" w:rsidDel="00796B86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EA3BDDB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477" w:author="Author"/>
              </w:rPr>
            </w:pPr>
            <w:del w:id="7478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B777C4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479" w:author="Author"/>
              </w:rPr>
            </w:pPr>
            <w:del w:id="7480" w:author="Author">
              <w:r w:rsidRPr="008329C7" w:rsidDel="00796B86">
                <w:delText>65,000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7A61C3" w14:textId="77777777" w:rsidR="00C73484" w:rsidRPr="008329C7" w:rsidDel="00796B86" w:rsidRDefault="00C73484" w:rsidP="004E6DA2">
            <w:pPr>
              <w:pStyle w:val="tabletext11"/>
              <w:suppressAutoHyphens/>
              <w:jc w:val="center"/>
              <w:rPr>
                <w:del w:id="7481" w:author="Author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1053B3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82" w:author="Author"/>
              </w:rPr>
            </w:pPr>
            <w:del w:id="7483" w:author="Author">
              <w:r w:rsidRPr="008329C7" w:rsidDel="00796B86">
                <w:delText>13.79</w:delText>
              </w:r>
            </w:del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0BDDB3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84" w:author="Author"/>
              </w:rPr>
            </w:pPr>
            <w:del w:id="7485" w:author="Author">
              <w:r w:rsidRPr="008329C7" w:rsidDel="00796B86">
                <w:delText>8.28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8EA66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86" w:author="Author"/>
              </w:rPr>
            </w:pPr>
            <w:del w:id="7487" w:author="Author">
              <w:r w:rsidRPr="008329C7" w:rsidDel="00796B86">
                <w:delText>6.21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931298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88" w:author="Author"/>
              </w:rPr>
            </w:pPr>
            <w:del w:id="7489" w:author="Author">
              <w:r w:rsidRPr="008329C7" w:rsidDel="00796B86">
                <w:delText>22.95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23CFBC8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90" w:author="Author"/>
              </w:rPr>
            </w:pPr>
            <w:del w:id="7491" w:author="Author">
              <w:r w:rsidRPr="008329C7" w:rsidDel="00796B86">
                <w:delText>13.77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93E1B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92" w:author="Author"/>
              </w:rPr>
            </w:pPr>
            <w:del w:id="7493" w:author="Author">
              <w:r w:rsidRPr="008329C7" w:rsidDel="00796B86">
                <w:delText>10.33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47792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94" w:author="Author"/>
              </w:rPr>
            </w:pPr>
            <w:del w:id="7495" w:author="Author">
              <w:r w:rsidRPr="008329C7" w:rsidDel="00796B86">
                <w:delText>30.55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CFF4035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96" w:author="Author"/>
              </w:rPr>
            </w:pPr>
            <w:del w:id="7497" w:author="Author">
              <w:r w:rsidRPr="008329C7" w:rsidDel="00796B86">
                <w:delText>18.33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4EFAD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498" w:author="Author"/>
              </w:rPr>
            </w:pPr>
            <w:del w:id="7499" w:author="Author">
              <w:r w:rsidRPr="008329C7" w:rsidDel="00796B86">
                <w:delText>13.75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F9A575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00" w:author="Author"/>
              </w:rPr>
            </w:pPr>
            <w:del w:id="7501" w:author="Author">
              <w:r w:rsidRPr="008329C7" w:rsidDel="00796B86">
                <w:delText>38.18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34D387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02" w:author="Author"/>
              </w:rPr>
            </w:pPr>
            <w:del w:id="7503" w:author="Author">
              <w:r w:rsidRPr="008329C7" w:rsidDel="00796B86">
                <w:delText>22.91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7B371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04" w:author="Author"/>
              </w:rPr>
            </w:pPr>
            <w:del w:id="7505" w:author="Author">
              <w:r w:rsidRPr="008329C7" w:rsidDel="00796B86">
                <w:delText>17.18</w:delText>
              </w:r>
            </w:del>
          </w:p>
        </w:tc>
      </w:tr>
      <w:tr w:rsidR="00C73484" w:rsidRPr="008329C7" w:rsidDel="00796B86" w14:paraId="1700531B" w14:textId="77777777" w:rsidTr="004E6DA2">
        <w:trPr>
          <w:cantSplit/>
          <w:trHeight w:val="190"/>
          <w:del w:id="7506" w:author="Author"/>
        </w:trPr>
        <w:tc>
          <w:tcPr>
            <w:tcW w:w="200" w:type="dxa"/>
          </w:tcPr>
          <w:p w14:paraId="11502387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507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6FBC12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508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8EEA10" w14:textId="77777777" w:rsidR="00C73484" w:rsidRPr="008329C7" w:rsidDel="00796B86" w:rsidRDefault="00C73484" w:rsidP="004E6DA2">
            <w:pPr>
              <w:pStyle w:val="tabletext11"/>
              <w:tabs>
                <w:tab w:val="decimal" w:pos="1360"/>
              </w:tabs>
              <w:suppressAutoHyphens/>
              <w:rPr>
                <w:del w:id="7509" w:author="Author"/>
              </w:rPr>
            </w:pPr>
            <w:del w:id="7510" w:author="Author">
              <w:r w:rsidRPr="008329C7" w:rsidDel="00796B86">
                <w:delText>Over $65,000</w:delText>
              </w:r>
            </w:del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B63463" w14:textId="77777777" w:rsidR="00C73484" w:rsidRPr="008329C7" w:rsidDel="00796B86" w:rsidRDefault="00C73484" w:rsidP="004E6DA2">
            <w:pPr>
              <w:pStyle w:val="tabletext11"/>
              <w:suppressAutoHyphens/>
              <w:jc w:val="center"/>
              <w:rPr>
                <w:del w:id="7511" w:author="Author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D04AC3C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12" w:author="Author"/>
              </w:rPr>
            </w:pPr>
            <w:del w:id="7513" w:author="Author">
              <w:r w:rsidRPr="008329C7" w:rsidDel="00796B86">
                <w:delText>17.26</w:delText>
              </w:r>
            </w:del>
          </w:p>
        </w:tc>
        <w:tc>
          <w:tcPr>
            <w:tcW w:w="73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7502D6D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14" w:author="Author"/>
              </w:rPr>
            </w:pPr>
            <w:del w:id="7515" w:author="Author">
              <w:r w:rsidRPr="008329C7" w:rsidDel="00796B86">
                <w:delText>10.36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EB67D8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16" w:author="Author"/>
              </w:rPr>
            </w:pPr>
            <w:del w:id="7517" w:author="Author">
              <w:r w:rsidRPr="008329C7" w:rsidDel="00796B86">
                <w:delText>7.77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FB9A9E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18" w:author="Author"/>
              </w:rPr>
            </w:pPr>
            <w:del w:id="7519" w:author="Author">
              <w:r w:rsidRPr="008329C7" w:rsidDel="00796B86">
                <w:delText>28.71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D676E6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20" w:author="Author"/>
              </w:rPr>
            </w:pPr>
            <w:del w:id="7521" w:author="Author">
              <w:r w:rsidRPr="008329C7" w:rsidDel="00796B86">
                <w:delText>17.23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021D9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22" w:author="Author"/>
              </w:rPr>
            </w:pPr>
            <w:del w:id="7523" w:author="Author">
              <w:r w:rsidRPr="008329C7" w:rsidDel="00796B86">
                <w:delText>12.92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35CCA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24" w:author="Author"/>
              </w:rPr>
            </w:pPr>
            <w:del w:id="7525" w:author="Author">
              <w:r w:rsidRPr="008329C7" w:rsidDel="00796B86">
                <w:delText>38.18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AF7D46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26" w:author="Author"/>
              </w:rPr>
            </w:pPr>
            <w:del w:id="7527" w:author="Author">
              <w:r w:rsidRPr="008329C7" w:rsidDel="00796B86">
                <w:delText>22.91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9BD7FF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28" w:author="Author"/>
              </w:rPr>
            </w:pPr>
            <w:del w:id="7529" w:author="Author">
              <w:r w:rsidRPr="008329C7" w:rsidDel="00796B86">
                <w:delText>17.18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BA190C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30" w:author="Author"/>
              </w:rPr>
            </w:pPr>
            <w:del w:id="7531" w:author="Author">
              <w:r w:rsidRPr="008329C7" w:rsidDel="00796B86">
                <w:delText>47.72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F5F98CF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32" w:author="Author"/>
              </w:rPr>
            </w:pPr>
            <w:del w:id="7533" w:author="Author">
              <w:r w:rsidRPr="008329C7" w:rsidDel="00796B86">
                <w:delText>29.63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76009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534" w:author="Author"/>
              </w:rPr>
            </w:pPr>
            <w:del w:id="7535" w:author="Author">
              <w:r w:rsidRPr="008329C7" w:rsidDel="00796B86">
                <w:delText>21.48</w:delText>
              </w:r>
            </w:del>
          </w:p>
        </w:tc>
      </w:tr>
    </w:tbl>
    <w:p w14:paraId="0280EE88" w14:textId="77777777" w:rsidR="00C73484" w:rsidRPr="008329C7" w:rsidDel="00796B86" w:rsidRDefault="00C73484" w:rsidP="00C73484">
      <w:pPr>
        <w:pStyle w:val="tablecaption"/>
        <w:suppressAutoHyphens/>
        <w:rPr>
          <w:del w:id="7536" w:author="Author"/>
        </w:rPr>
      </w:pPr>
      <w:del w:id="7537" w:author="Author">
        <w:r w:rsidRPr="008329C7" w:rsidDel="00796B86">
          <w:delText>Table 49.K.1.(LC) Individual Coverage Drive-away Collision Loss Costs</w:delText>
        </w:r>
      </w:del>
    </w:p>
    <w:p w14:paraId="274B81F8" w14:textId="77777777" w:rsidR="00C73484" w:rsidRPr="008329C7" w:rsidDel="00796B86" w:rsidRDefault="00C73484" w:rsidP="00C73484">
      <w:pPr>
        <w:pStyle w:val="isonormal"/>
        <w:suppressAutoHyphens/>
        <w:rPr>
          <w:del w:id="7538" w:author="Author"/>
        </w:rPr>
      </w:pPr>
    </w:p>
    <w:p w14:paraId="16C5C12B" w14:textId="77777777" w:rsidR="00C73484" w:rsidRPr="008329C7" w:rsidDel="00796B86" w:rsidRDefault="00C73484" w:rsidP="00C73484">
      <w:pPr>
        <w:pStyle w:val="space8"/>
        <w:suppressAutoHyphens/>
        <w:rPr>
          <w:del w:id="753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214"/>
        <w:gridCol w:w="481"/>
        <w:gridCol w:w="71"/>
        <w:gridCol w:w="649"/>
        <w:gridCol w:w="14"/>
        <w:gridCol w:w="664"/>
        <w:gridCol w:w="663"/>
        <w:gridCol w:w="663"/>
        <w:gridCol w:w="664"/>
        <w:gridCol w:w="663"/>
        <w:gridCol w:w="663"/>
        <w:gridCol w:w="664"/>
        <w:gridCol w:w="663"/>
        <w:gridCol w:w="663"/>
        <w:gridCol w:w="665"/>
      </w:tblGrid>
      <w:tr w:rsidR="00C73484" w:rsidRPr="008329C7" w:rsidDel="00796B86" w14:paraId="40CE7EBB" w14:textId="77777777" w:rsidTr="004E6DA2">
        <w:trPr>
          <w:cantSplit/>
          <w:trHeight w:val="190"/>
          <w:del w:id="7540" w:author="Author"/>
        </w:trPr>
        <w:tc>
          <w:tcPr>
            <w:tcW w:w="200" w:type="dxa"/>
          </w:tcPr>
          <w:p w14:paraId="3B905055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41" w:author="Author"/>
              </w:rPr>
            </w:pPr>
          </w:p>
        </w:tc>
        <w:tc>
          <w:tcPr>
            <w:tcW w:w="1008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B22F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42" w:author="Author"/>
              </w:rPr>
            </w:pPr>
            <w:del w:id="7543" w:author="Author">
              <w:r w:rsidRPr="008329C7" w:rsidDel="00796B86">
                <w:delText>Blanket Coverage Drive-away Collision Per Car, Per Trip</w:delText>
              </w:r>
            </w:del>
          </w:p>
        </w:tc>
      </w:tr>
      <w:tr w:rsidR="00C73484" w:rsidRPr="008329C7" w:rsidDel="00796B86" w14:paraId="4F016A09" w14:textId="77777777" w:rsidTr="004E6DA2">
        <w:trPr>
          <w:cantSplit/>
          <w:trHeight w:val="190"/>
          <w:del w:id="7544" w:author="Author"/>
        </w:trPr>
        <w:tc>
          <w:tcPr>
            <w:tcW w:w="200" w:type="dxa"/>
          </w:tcPr>
          <w:p w14:paraId="4CE0949D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45" w:author="Author"/>
              </w:rPr>
            </w:pPr>
          </w:p>
        </w:tc>
        <w:tc>
          <w:tcPr>
            <w:tcW w:w="201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B22C37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46" w:author="Author"/>
              </w:rPr>
            </w:pPr>
            <w:del w:id="7547" w:author="Author">
              <w:r w:rsidRPr="008329C7" w:rsidDel="00796B86">
                <w:delText>Price New</w:delText>
              </w:r>
            </w:del>
          </w:p>
        </w:tc>
        <w:tc>
          <w:tcPr>
            <w:tcW w:w="8064" w:type="dxa"/>
            <w:gridSpan w:val="1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572A5F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48" w:author="Author"/>
              </w:rPr>
            </w:pPr>
            <w:del w:id="7549" w:author="Author">
              <w:r w:rsidRPr="008329C7" w:rsidDel="00796B86">
                <w:delText>Loss Costs For Mileage And Deductible – All Territories, Types, Makes And Age Groups</w:delText>
              </w:r>
            </w:del>
          </w:p>
        </w:tc>
      </w:tr>
      <w:tr w:rsidR="00C73484" w:rsidRPr="008329C7" w:rsidDel="00796B86" w14:paraId="03DB3CAC" w14:textId="77777777" w:rsidTr="004E6DA2">
        <w:trPr>
          <w:cantSplit/>
          <w:trHeight w:val="190"/>
          <w:del w:id="7550" w:author="Author"/>
        </w:trPr>
        <w:tc>
          <w:tcPr>
            <w:tcW w:w="200" w:type="dxa"/>
          </w:tcPr>
          <w:p w14:paraId="044DA7ED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51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322FDB9B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52" w:author="Author"/>
              </w:rPr>
            </w:pPr>
            <w:del w:id="7553" w:author="Author">
              <w:r w:rsidRPr="008329C7" w:rsidDel="00796B86">
                <w:delText>At Factory</w:delText>
              </w:r>
            </w:del>
          </w:p>
        </w:tc>
        <w:tc>
          <w:tcPr>
            <w:tcW w:w="2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089F19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54" w:author="Author"/>
              </w:rPr>
            </w:pPr>
            <w:del w:id="7555" w:author="Author">
              <w:r w:rsidRPr="008329C7" w:rsidDel="00796B86">
                <w:delText>51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CC8175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56" w:author="Author"/>
              </w:rPr>
            </w:pPr>
            <w:del w:id="7557" w:author="Author">
              <w:r w:rsidRPr="008329C7" w:rsidDel="00796B86">
                <w:delText>501 – 1,000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8F5D9E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58" w:author="Author"/>
              </w:rPr>
            </w:pPr>
            <w:del w:id="7559" w:author="Author">
              <w:r w:rsidRPr="008329C7" w:rsidDel="00796B86">
                <w:delText>1,001 – 1,500 Miles</w:delText>
              </w:r>
            </w:del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9073077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60" w:author="Author"/>
              </w:rPr>
            </w:pPr>
            <w:del w:id="7561" w:author="Author">
              <w:r w:rsidRPr="008329C7" w:rsidDel="00796B86">
                <w:delText>Over 1,500 Miles</w:delText>
              </w:r>
            </w:del>
          </w:p>
        </w:tc>
      </w:tr>
      <w:tr w:rsidR="00C73484" w:rsidRPr="008329C7" w:rsidDel="00796B86" w14:paraId="0E859ECE" w14:textId="77777777" w:rsidTr="004E6DA2">
        <w:trPr>
          <w:cantSplit/>
          <w:trHeight w:val="190"/>
          <w:del w:id="7562" w:author="Author"/>
        </w:trPr>
        <w:tc>
          <w:tcPr>
            <w:tcW w:w="200" w:type="dxa"/>
          </w:tcPr>
          <w:p w14:paraId="0CB33421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63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14:paraId="51E39ED1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64" w:author="Author"/>
              </w:rPr>
            </w:pPr>
            <w:del w:id="7565" w:author="Author">
              <w:r w:rsidRPr="008329C7" w:rsidDel="00796B86">
                <w:delText>To Dealer</w:delText>
              </w:r>
            </w:del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6" w:space="0" w:color="auto"/>
            </w:tcBorders>
          </w:tcPr>
          <w:p w14:paraId="2450A70C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66" w:author="Author"/>
              </w:rPr>
            </w:pPr>
            <w:del w:id="7567" w:author="Author">
              <w:r w:rsidRPr="008329C7" w:rsidDel="00796B86">
                <w:delText>$100</w:delText>
              </w:r>
            </w:del>
          </w:p>
        </w:tc>
        <w:tc>
          <w:tcPr>
            <w:tcW w:w="663" w:type="dxa"/>
            <w:gridSpan w:val="2"/>
            <w:tcBorders>
              <w:top w:val="single" w:sz="4" w:space="0" w:color="auto"/>
            </w:tcBorders>
          </w:tcPr>
          <w:p w14:paraId="45253925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68" w:author="Author"/>
              </w:rPr>
            </w:pPr>
            <w:del w:id="7569" w:author="Author">
              <w:r w:rsidRPr="008329C7" w:rsidDel="00796B86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400E2CB7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70" w:author="Author"/>
              </w:rPr>
            </w:pPr>
            <w:del w:id="7571" w:author="Author">
              <w:r w:rsidRPr="008329C7" w:rsidDel="00796B86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7AD62E03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72" w:author="Author"/>
              </w:rPr>
            </w:pPr>
            <w:del w:id="7573" w:author="Author">
              <w:r w:rsidRPr="008329C7" w:rsidDel="00796B86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05B01883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74" w:author="Author"/>
              </w:rPr>
            </w:pPr>
            <w:del w:id="7575" w:author="Author">
              <w:r w:rsidRPr="008329C7" w:rsidDel="00796B86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4FA910F6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76" w:author="Author"/>
              </w:rPr>
            </w:pPr>
            <w:del w:id="7577" w:author="Author">
              <w:r w:rsidRPr="008329C7" w:rsidDel="00796B86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23FC9020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78" w:author="Author"/>
              </w:rPr>
            </w:pPr>
            <w:del w:id="7579" w:author="Author">
              <w:r w:rsidRPr="008329C7" w:rsidDel="00796B86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2B31DE8A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80" w:author="Author"/>
              </w:rPr>
            </w:pPr>
            <w:del w:id="7581" w:author="Author">
              <w:r w:rsidRPr="008329C7" w:rsidDel="00796B86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3330F7A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82" w:author="Author"/>
              </w:rPr>
            </w:pPr>
            <w:del w:id="7583" w:author="Author">
              <w:r w:rsidRPr="008329C7" w:rsidDel="00796B86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48E58FC4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84" w:author="Author"/>
              </w:rPr>
            </w:pPr>
            <w:del w:id="7585" w:author="Author">
              <w:r w:rsidRPr="008329C7" w:rsidDel="00796B86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29C920E1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86" w:author="Author"/>
              </w:rPr>
            </w:pPr>
            <w:del w:id="7587" w:author="Author">
              <w:r w:rsidRPr="008329C7" w:rsidDel="00796B86">
                <w:delText>$250</w:delText>
              </w:r>
            </w:del>
          </w:p>
        </w:tc>
        <w:tc>
          <w:tcPr>
            <w:tcW w:w="665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23FF26F1" w14:textId="77777777" w:rsidR="00C73484" w:rsidRPr="008329C7" w:rsidDel="00796B86" w:rsidRDefault="00C73484" w:rsidP="004E6DA2">
            <w:pPr>
              <w:pStyle w:val="tablehead"/>
              <w:suppressAutoHyphens/>
              <w:rPr>
                <w:del w:id="7588" w:author="Author"/>
              </w:rPr>
            </w:pPr>
            <w:del w:id="7589" w:author="Author">
              <w:r w:rsidRPr="008329C7" w:rsidDel="00796B86">
                <w:delText>$500</w:delText>
              </w:r>
            </w:del>
          </w:p>
        </w:tc>
      </w:tr>
      <w:tr w:rsidR="00C73484" w:rsidRPr="008329C7" w:rsidDel="00796B86" w14:paraId="6E44D086" w14:textId="77777777" w:rsidTr="004E6DA2">
        <w:trPr>
          <w:cantSplit/>
          <w:trHeight w:val="190"/>
          <w:del w:id="7590" w:author="Author"/>
        </w:trPr>
        <w:tc>
          <w:tcPr>
            <w:tcW w:w="200" w:type="dxa"/>
          </w:tcPr>
          <w:p w14:paraId="372A019B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59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8C56B2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592" w:author="Author"/>
              </w:rPr>
            </w:pPr>
            <w:del w:id="7593" w:author="Author">
              <w:r w:rsidRPr="008329C7" w:rsidDel="00796B86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FE6DE20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594" w:author="Author"/>
              </w:rPr>
            </w:pPr>
            <w:del w:id="7595" w:author="Author">
              <w:r w:rsidRPr="008329C7" w:rsidDel="00796B86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6E46E4E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596" w:author="Author"/>
              </w:rPr>
            </w:pPr>
            <w:del w:id="7597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6889C3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598" w:author="Author"/>
              </w:rPr>
            </w:pPr>
            <w:del w:id="7599" w:author="Author">
              <w:r w:rsidRPr="008329C7" w:rsidDel="00796B86">
                <w:delText>7,500</w:delText>
              </w:r>
            </w:del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79FF77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00" w:author="Author"/>
              </w:rPr>
            </w:pPr>
            <w:del w:id="7601" w:author="Author">
              <w:r w:rsidRPr="008329C7" w:rsidDel="00796B86">
                <w:delText>$</w:delText>
              </w:r>
            </w:del>
          </w:p>
        </w:tc>
        <w:tc>
          <w:tcPr>
            <w:tcW w:w="481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84A5B5D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02" w:author="Author"/>
              </w:rPr>
            </w:pPr>
            <w:del w:id="7603" w:author="Author">
              <w:r w:rsidRPr="008329C7" w:rsidDel="00796B86">
                <w:delText>2.07</w:delText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79FBE2D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04" w:author="Author"/>
              </w:rPr>
            </w:pPr>
            <w:del w:id="7605" w:author="Author">
              <w:r w:rsidRPr="008329C7" w:rsidDel="00796B86">
                <w:delText>$ 1.25</w:delText>
              </w:r>
            </w:del>
          </w:p>
        </w:tc>
        <w:tc>
          <w:tcPr>
            <w:tcW w:w="6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4F917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06" w:author="Author"/>
              </w:rPr>
            </w:pPr>
            <w:del w:id="7607" w:author="Author">
              <w:r w:rsidRPr="008329C7" w:rsidDel="00796B86">
                <w:delText>$ 0.93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8BBF1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08" w:author="Author"/>
              </w:rPr>
            </w:pPr>
            <w:del w:id="7609" w:author="Author">
              <w:r w:rsidRPr="008329C7" w:rsidDel="00796B86">
                <w:delText>$ 3.39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D2EDF25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10" w:author="Author"/>
              </w:rPr>
            </w:pPr>
            <w:del w:id="7611" w:author="Author">
              <w:r w:rsidRPr="008329C7" w:rsidDel="00796B86">
                <w:delText>$ 2.02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339012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12" w:author="Author"/>
              </w:rPr>
            </w:pPr>
            <w:del w:id="7613" w:author="Author">
              <w:r w:rsidRPr="008329C7" w:rsidDel="00796B86">
                <w:delText>$ 1.53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2ABF4E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14" w:author="Author"/>
              </w:rPr>
            </w:pPr>
            <w:del w:id="7615" w:author="Author">
              <w:r w:rsidRPr="008329C7" w:rsidDel="00796B86">
                <w:delText>$ 4.52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DF9F917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16" w:author="Author"/>
              </w:rPr>
            </w:pPr>
            <w:del w:id="7617" w:author="Author">
              <w:r w:rsidRPr="008329C7" w:rsidDel="00796B86">
                <w:delText>$ 2.72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D5B49B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18" w:author="Author"/>
              </w:rPr>
            </w:pPr>
            <w:del w:id="7619" w:author="Author">
              <w:r w:rsidRPr="008329C7" w:rsidDel="00796B86">
                <w:delText>$ 2.04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7E829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20" w:author="Author"/>
              </w:rPr>
            </w:pPr>
            <w:del w:id="7621" w:author="Author">
              <w:r w:rsidRPr="008329C7" w:rsidDel="00796B86">
                <w:delText>$ 5.61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E63A98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22" w:author="Author"/>
              </w:rPr>
            </w:pPr>
            <w:del w:id="7623" w:author="Author">
              <w:r w:rsidRPr="008329C7" w:rsidDel="00796B86">
                <w:delText>$ 3.35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6A6F8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24" w:author="Author"/>
              </w:rPr>
            </w:pPr>
            <w:del w:id="7625" w:author="Author">
              <w:r w:rsidRPr="008329C7" w:rsidDel="00796B86">
                <w:delText>$ 2.53</w:delText>
              </w:r>
            </w:del>
          </w:p>
        </w:tc>
      </w:tr>
      <w:tr w:rsidR="00C73484" w:rsidRPr="008329C7" w:rsidDel="00796B86" w14:paraId="4B83F518" w14:textId="77777777" w:rsidTr="004E6DA2">
        <w:trPr>
          <w:cantSplit/>
          <w:trHeight w:val="190"/>
          <w:del w:id="7626" w:author="Author"/>
        </w:trPr>
        <w:tc>
          <w:tcPr>
            <w:tcW w:w="200" w:type="dxa"/>
          </w:tcPr>
          <w:p w14:paraId="6100A003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627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76C54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628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7D3B92A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629" w:author="Author"/>
              </w:rPr>
            </w:pPr>
            <w:del w:id="7630" w:author="Author">
              <w:r w:rsidRPr="008329C7" w:rsidDel="00796B86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0737AC4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631" w:author="Author"/>
              </w:rPr>
            </w:pPr>
            <w:del w:id="7632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398A5F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633" w:author="Author"/>
              </w:rPr>
            </w:pPr>
            <w:del w:id="7634" w:author="Author">
              <w:r w:rsidRPr="008329C7" w:rsidDel="00796B86">
                <w:delText>15,000</w:delText>
              </w:r>
            </w:del>
          </w:p>
        </w:tc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7E17D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35" w:author="Author"/>
              </w:rPr>
            </w:pPr>
            <w:del w:id="7636" w:author="Author">
              <w:r w:rsidRPr="008329C7" w:rsidDel="00796B86">
                <w:delText>2.92</w:delText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3651E7F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37" w:author="Author"/>
              </w:rPr>
            </w:pPr>
            <w:del w:id="7638" w:author="Author">
              <w:r w:rsidRPr="008329C7" w:rsidDel="00796B86">
                <w:delText>1.75</w:delText>
              </w:r>
            </w:del>
          </w:p>
        </w:tc>
        <w:tc>
          <w:tcPr>
            <w:tcW w:w="6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4FB8FE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39" w:author="Author"/>
              </w:rPr>
            </w:pPr>
            <w:del w:id="7640" w:author="Author">
              <w:r w:rsidRPr="008329C7" w:rsidDel="00796B86">
                <w:delText>1.32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8AD5C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41" w:author="Author"/>
              </w:rPr>
            </w:pPr>
            <w:del w:id="7642" w:author="Author">
              <w:r w:rsidRPr="008329C7" w:rsidDel="00796B86">
                <w:delText>4.87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A9F680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43" w:author="Author"/>
              </w:rPr>
            </w:pPr>
            <w:del w:id="7644" w:author="Author">
              <w:r w:rsidRPr="008329C7" w:rsidDel="00796B86">
                <w:delText>2.92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66CAEF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45" w:author="Author"/>
              </w:rPr>
            </w:pPr>
            <w:del w:id="7646" w:author="Author">
              <w:r w:rsidRPr="008329C7" w:rsidDel="00796B86">
                <w:delText>2.19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83E60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47" w:author="Author"/>
              </w:rPr>
            </w:pPr>
            <w:del w:id="7648" w:author="Author">
              <w:r w:rsidRPr="008329C7" w:rsidDel="00796B86">
                <w:delText>6.47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91B6A2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49" w:author="Author"/>
              </w:rPr>
            </w:pPr>
            <w:del w:id="7650" w:author="Author">
              <w:r w:rsidRPr="008329C7" w:rsidDel="00796B86">
                <w:delText>3.90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C490C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51" w:author="Author"/>
              </w:rPr>
            </w:pPr>
            <w:del w:id="7652" w:author="Author">
              <w:r w:rsidRPr="008329C7" w:rsidDel="00796B86">
                <w:delText>2.92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F2A24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53" w:author="Author"/>
              </w:rPr>
            </w:pPr>
            <w:del w:id="7654" w:author="Author">
              <w:r w:rsidRPr="008329C7" w:rsidDel="00796B86">
                <w:delText>8.11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D48F115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55" w:author="Author"/>
              </w:rPr>
            </w:pPr>
            <w:del w:id="7656" w:author="Author">
              <w:r w:rsidRPr="008329C7" w:rsidDel="00796B86">
                <w:delText>4.87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55AABE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57" w:author="Author"/>
              </w:rPr>
            </w:pPr>
            <w:del w:id="7658" w:author="Author">
              <w:r w:rsidRPr="008329C7" w:rsidDel="00796B86">
                <w:delText>3.65</w:delText>
              </w:r>
            </w:del>
          </w:p>
        </w:tc>
      </w:tr>
      <w:tr w:rsidR="00C73484" w:rsidRPr="008329C7" w:rsidDel="00796B86" w14:paraId="483393D9" w14:textId="77777777" w:rsidTr="004E6DA2">
        <w:trPr>
          <w:cantSplit/>
          <w:trHeight w:val="190"/>
          <w:del w:id="7659" w:author="Author"/>
        </w:trPr>
        <w:tc>
          <w:tcPr>
            <w:tcW w:w="200" w:type="dxa"/>
          </w:tcPr>
          <w:p w14:paraId="205E6ACB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66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33B5C0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661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7D075F2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662" w:author="Author"/>
              </w:rPr>
            </w:pPr>
            <w:del w:id="7663" w:author="Author">
              <w:r w:rsidRPr="008329C7" w:rsidDel="00796B86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3498DAC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664" w:author="Author"/>
              </w:rPr>
            </w:pPr>
            <w:del w:id="7665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CCC146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666" w:author="Author"/>
              </w:rPr>
            </w:pPr>
            <w:del w:id="7667" w:author="Author">
              <w:r w:rsidRPr="008329C7" w:rsidDel="00796B86">
                <w:delText>25,000</w:delText>
              </w:r>
            </w:del>
          </w:p>
        </w:tc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1F605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68" w:author="Author"/>
              </w:rPr>
            </w:pPr>
            <w:del w:id="7669" w:author="Author">
              <w:r w:rsidRPr="008329C7" w:rsidDel="00796B86">
                <w:delText>4.05</w:delText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FBFAF2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70" w:author="Author"/>
              </w:rPr>
            </w:pPr>
            <w:del w:id="7671" w:author="Author">
              <w:r w:rsidRPr="008329C7" w:rsidDel="00796B86">
                <w:delText>2.42</w:delText>
              </w:r>
            </w:del>
          </w:p>
        </w:tc>
        <w:tc>
          <w:tcPr>
            <w:tcW w:w="6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AEC12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72" w:author="Author"/>
              </w:rPr>
            </w:pPr>
            <w:del w:id="7673" w:author="Author">
              <w:r w:rsidRPr="008329C7" w:rsidDel="00796B86">
                <w:delText>1.82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34130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74" w:author="Author"/>
              </w:rPr>
            </w:pPr>
            <w:del w:id="7675" w:author="Author">
              <w:r w:rsidRPr="008329C7" w:rsidDel="00796B86">
                <w:delText>6.78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6CA35E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76" w:author="Author"/>
              </w:rPr>
            </w:pPr>
            <w:del w:id="7677" w:author="Author">
              <w:r w:rsidRPr="008329C7" w:rsidDel="00796B86">
                <w:delText>4.05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81BFC5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78" w:author="Author"/>
              </w:rPr>
            </w:pPr>
            <w:del w:id="7679" w:author="Author">
              <w:r w:rsidRPr="008329C7" w:rsidDel="00796B86">
                <w:delText>3.06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A6C9E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80" w:author="Author"/>
              </w:rPr>
            </w:pPr>
            <w:del w:id="7681" w:author="Author">
              <w:r w:rsidRPr="008329C7" w:rsidDel="00796B86">
                <w:delText>8.96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B9C5485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82" w:author="Author"/>
              </w:rPr>
            </w:pPr>
            <w:del w:id="7683" w:author="Author">
              <w:r w:rsidRPr="008329C7" w:rsidDel="00796B86">
                <w:delText>5.38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63559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84" w:author="Author"/>
              </w:rPr>
            </w:pPr>
            <w:del w:id="7685" w:author="Author">
              <w:r w:rsidRPr="008329C7" w:rsidDel="00796B86">
                <w:delText>4.03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79BE8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86" w:author="Author"/>
              </w:rPr>
            </w:pPr>
            <w:del w:id="7687" w:author="Author">
              <w:r w:rsidRPr="008329C7" w:rsidDel="00796B86">
                <w:delText>11.22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284FE8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88" w:author="Author"/>
              </w:rPr>
            </w:pPr>
            <w:del w:id="7689" w:author="Author">
              <w:r w:rsidRPr="008329C7" w:rsidDel="00796B86">
                <w:delText>6.74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2471EF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690" w:author="Author"/>
              </w:rPr>
            </w:pPr>
            <w:del w:id="7691" w:author="Author">
              <w:r w:rsidRPr="008329C7" w:rsidDel="00796B86">
                <w:delText>5.05</w:delText>
              </w:r>
            </w:del>
          </w:p>
        </w:tc>
      </w:tr>
      <w:tr w:rsidR="00C73484" w:rsidRPr="008329C7" w:rsidDel="00796B86" w14:paraId="1BD3C9CC" w14:textId="77777777" w:rsidTr="004E6DA2">
        <w:trPr>
          <w:cantSplit/>
          <w:trHeight w:val="190"/>
          <w:del w:id="7692" w:author="Author"/>
        </w:trPr>
        <w:tc>
          <w:tcPr>
            <w:tcW w:w="200" w:type="dxa"/>
          </w:tcPr>
          <w:p w14:paraId="7DBBC43E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693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648B9E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69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74CE112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695" w:author="Author"/>
              </w:rPr>
            </w:pPr>
            <w:del w:id="7696" w:author="Author">
              <w:r w:rsidRPr="008329C7" w:rsidDel="00796B86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B6363FA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697" w:author="Author"/>
              </w:rPr>
            </w:pPr>
            <w:del w:id="7698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FF51FF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699" w:author="Author"/>
              </w:rPr>
            </w:pPr>
            <w:del w:id="7700" w:author="Author">
              <w:r w:rsidRPr="008329C7" w:rsidDel="00796B86">
                <w:delText>40,000</w:delText>
              </w:r>
            </w:del>
          </w:p>
        </w:tc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F99E38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01" w:author="Author"/>
              </w:rPr>
            </w:pPr>
            <w:del w:id="7702" w:author="Author">
              <w:r w:rsidRPr="008329C7" w:rsidDel="00796B86">
                <w:delText>4.95</w:delText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A37AA7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03" w:author="Author"/>
              </w:rPr>
            </w:pPr>
            <w:del w:id="7704" w:author="Author">
              <w:r w:rsidRPr="008329C7" w:rsidDel="00796B86">
                <w:delText>2.96</w:delText>
              </w:r>
            </w:del>
          </w:p>
        </w:tc>
        <w:tc>
          <w:tcPr>
            <w:tcW w:w="6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93E5E2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05" w:author="Author"/>
              </w:rPr>
            </w:pPr>
            <w:del w:id="7706" w:author="Author">
              <w:r w:rsidRPr="008329C7" w:rsidDel="00796B86">
                <w:delText>2.23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6E798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07" w:author="Author"/>
              </w:rPr>
            </w:pPr>
            <w:del w:id="7708" w:author="Author">
              <w:r w:rsidRPr="008329C7" w:rsidDel="00796B86">
                <w:delText>8.22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D4F798D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09" w:author="Author"/>
              </w:rPr>
            </w:pPr>
            <w:del w:id="7710" w:author="Author">
              <w:r w:rsidRPr="008329C7" w:rsidDel="00796B86">
                <w:delText>4.95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F6ED1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11" w:author="Author"/>
              </w:rPr>
            </w:pPr>
            <w:del w:id="7712" w:author="Author">
              <w:r w:rsidRPr="008329C7" w:rsidDel="00796B86">
                <w:delText>3.70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F16CA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13" w:author="Author"/>
              </w:rPr>
            </w:pPr>
            <w:del w:id="7714" w:author="Author">
              <w:r w:rsidRPr="008329C7" w:rsidDel="00796B86">
                <w:delText>10.91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3E24DD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15" w:author="Author"/>
              </w:rPr>
            </w:pPr>
            <w:del w:id="7716" w:author="Author">
              <w:r w:rsidRPr="008329C7" w:rsidDel="00796B86">
                <w:delText>6.54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CFE3CD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17" w:author="Author"/>
              </w:rPr>
            </w:pPr>
            <w:del w:id="7718" w:author="Author">
              <w:r w:rsidRPr="008329C7" w:rsidDel="00796B86">
                <w:delText>4.91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63150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19" w:author="Author"/>
              </w:rPr>
            </w:pPr>
            <w:del w:id="7720" w:author="Author">
              <w:r w:rsidRPr="008329C7" w:rsidDel="00796B86">
                <w:delText>13.63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1297F8F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21" w:author="Author"/>
              </w:rPr>
            </w:pPr>
            <w:del w:id="7722" w:author="Author">
              <w:r w:rsidRPr="008329C7" w:rsidDel="00796B86">
                <w:delText>8.18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0F73A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23" w:author="Author"/>
              </w:rPr>
            </w:pPr>
            <w:del w:id="7724" w:author="Author">
              <w:r w:rsidRPr="008329C7" w:rsidDel="00796B86">
                <w:delText>6.14</w:delText>
              </w:r>
            </w:del>
          </w:p>
        </w:tc>
      </w:tr>
      <w:tr w:rsidR="00C73484" w:rsidRPr="008329C7" w:rsidDel="00796B86" w14:paraId="075A9FC2" w14:textId="77777777" w:rsidTr="004E6DA2">
        <w:trPr>
          <w:cantSplit/>
          <w:trHeight w:val="190"/>
          <w:del w:id="7725" w:author="Author"/>
        </w:trPr>
        <w:tc>
          <w:tcPr>
            <w:tcW w:w="200" w:type="dxa"/>
          </w:tcPr>
          <w:p w14:paraId="26F15693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726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93197A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727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450928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728" w:author="Author"/>
              </w:rPr>
            </w:pPr>
            <w:del w:id="7729" w:author="Author">
              <w:r w:rsidRPr="008329C7" w:rsidDel="00796B86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C7D00F9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730" w:author="Author"/>
              </w:rPr>
            </w:pPr>
            <w:del w:id="7731" w:author="Author">
              <w:r w:rsidRPr="008329C7" w:rsidDel="00796B86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9B2832" w14:textId="77777777" w:rsidR="00C73484" w:rsidRPr="008329C7" w:rsidDel="00796B86" w:rsidRDefault="00C73484" w:rsidP="004E6DA2">
            <w:pPr>
              <w:pStyle w:val="tabletext11"/>
              <w:tabs>
                <w:tab w:val="decimal" w:pos="560"/>
              </w:tabs>
              <w:suppressAutoHyphens/>
              <w:rPr>
                <w:del w:id="7732" w:author="Author"/>
              </w:rPr>
            </w:pPr>
            <w:del w:id="7733" w:author="Author">
              <w:r w:rsidRPr="008329C7" w:rsidDel="00796B86">
                <w:delText>65,000</w:delText>
              </w:r>
            </w:del>
          </w:p>
        </w:tc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61FAE7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34" w:author="Author"/>
              </w:rPr>
            </w:pPr>
            <w:del w:id="7735" w:author="Author">
              <w:r w:rsidRPr="008329C7" w:rsidDel="00796B86">
                <w:delText>6.94</w:delText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E3499C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36" w:author="Author"/>
              </w:rPr>
            </w:pPr>
            <w:del w:id="7737" w:author="Author">
              <w:r w:rsidRPr="008329C7" w:rsidDel="00796B86">
                <w:delText>4.16</w:delText>
              </w:r>
            </w:del>
          </w:p>
        </w:tc>
        <w:tc>
          <w:tcPr>
            <w:tcW w:w="6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8BA968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38" w:author="Author"/>
              </w:rPr>
            </w:pPr>
            <w:del w:id="7739" w:author="Author">
              <w:r w:rsidRPr="008329C7" w:rsidDel="00796B86">
                <w:delText>3.12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EDC69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40" w:author="Author"/>
              </w:rPr>
            </w:pPr>
            <w:del w:id="7741" w:author="Author">
              <w:r w:rsidRPr="008329C7" w:rsidDel="00796B86">
                <w:delText>11.49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A8A9BFB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42" w:author="Author"/>
              </w:rPr>
            </w:pPr>
            <w:del w:id="7743" w:author="Author">
              <w:r w:rsidRPr="008329C7" w:rsidDel="00796B86">
                <w:delText>6.89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8EE557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44" w:author="Author"/>
              </w:rPr>
            </w:pPr>
            <w:del w:id="7745" w:author="Author">
              <w:r w:rsidRPr="008329C7" w:rsidDel="00796B86">
                <w:delText>5.17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012FCC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46" w:author="Author"/>
              </w:rPr>
            </w:pPr>
            <w:del w:id="7747" w:author="Author">
              <w:r w:rsidRPr="008329C7" w:rsidDel="00796B86">
                <w:delText>15.27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B935BE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48" w:author="Author"/>
              </w:rPr>
            </w:pPr>
            <w:del w:id="7749" w:author="Author">
              <w:r w:rsidRPr="008329C7" w:rsidDel="00796B86">
                <w:delText>9.16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38BE7A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50" w:author="Author"/>
              </w:rPr>
            </w:pPr>
            <w:del w:id="7751" w:author="Author">
              <w:r w:rsidRPr="008329C7" w:rsidDel="00796B86">
                <w:delText>6.87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F00BD6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52" w:author="Author"/>
              </w:rPr>
            </w:pPr>
            <w:del w:id="7753" w:author="Author">
              <w:r w:rsidRPr="008329C7" w:rsidDel="00796B86">
                <w:delText>19.09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A02EF7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54" w:author="Author"/>
              </w:rPr>
            </w:pPr>
            <w:del w:id="7755" w:author="Author">
              <w:r w:rsidRPr="008329C7" w:rsidDel="00796B86">
                <w:delText>11.45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A8FF6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56" w:author="Author"/>
              </w:rPr>
            </w:pPr>
            <w:del w:id="7757" w:author="Author">
              <w:r w:rsidRPr="008329C7" w:rsidDel="00796B86">
                <w:delText>8.59</w:delText>
              </w:r>
            </w:del>
          </w:p>
        </w:tc>
      </w:tr>
      <w:tr w:rsidR="00C73484" w:rsidRPr="008329C7" w:rsidDel="00796B86" w14:paraId="13DA9066" w14:textId="77777777" w:rsidTr="004E6DA2">
        <w:trPr>
          <w:cantSplit/>
          <w:trHeight w:val="190"/>
          <w:del w:id="7758" w:author="Author"/>
        </w:trPr>
        <w:tc>
          <w:tcPr>
            <w:tcW w:w="200" w:type="dxa"/>
          </w:tcPr>
          <w:p w14:paraId="3AAF95D7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75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143411" w14:textId="77777777" w:rsidR="00C73484" w:rsidRPr="008329C7" w:rsidDel="00796B86" w:rsidRDefault="00C73484" w:rsidP="004E6DA2">
            <w:pPr>
              <w:pStyle w:val="tabletext11"/>
              <w:suppressAutoHyphens/>
              <w:rPr>
                <w:del w:id="7760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1E5DA6" w14:textId="77777777" w:rsidR="00C73484" w:rsidRPr="008329C7" w:rsidDel="00796B86" w:rsidRDefault="00C73484" w:rsidP="004E6DA2">
            <w:pPr>
              <w:pStyle w:val="tabletext11"/>
              <w:tabs>
                <w:tab w:val="decimal" w:pos="1360"/>
              </w:tabs>
              <w:suppressAutoHyphens/>
              <w:rPr>
                <w:del w:id="7761" w:author="Author"/>
              </w:rPr>
            </w:pPr>
            <w:del w:id="7762" w:author="Author">
              <w:r w:rsidRPr="008329C7" w:rsidDel="00796B86">
                <w:delText>Over $65,000</w:delText>
              </w:r>
            </w:del>
          </w:p>
        </w:tc>
        <w:tc>
          <w:tcPr>
            <w:tcW w:w="6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FB6B52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63" w:author="Author"/>
              </w:rPr>
            </w:pPr>
            <w:del w:id="7764" w:author="Author">
              <w:r w:rsidRPr="008329C7" w:rsidDel="00796B86">
                <w:delText>8.65</w:delText>
              </w:r>
            </w:del>
          </w:p>
        </w:tc>
        <w:tc>
          <w:tcPr>
            <w:tcW w:w="72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650DD3E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65" w:author="Author"/>
              </w:rPr>
            </w:pPr>
            <w:del w:id="7766" w:author="Author">
              <w:r w:rsidRPr="008329C7" w:rsidDel="00796B86">
                <w:delText>5.19</w:delText>
              </w:r>
            </w:del>
          </w:p>
        </w:tc>
        <w:tc>
          <w:tcPr>
            <w:tcW w:w="6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444CB2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67" w:author="Author"/>
              </w:rPr>
            </w:pPr>
            <w:del w:id="7768" w:author="Author">
              <w:r w:rsidRPr="008329C7" w:rsidDel="00796B86">
                <w:delText>3.89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3F12D8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69" w:author="Author"/>
              </w:rPr>
            </w:pPr>
            <w:del w:id="7770" w:author="Author">
              <w:r w:rsidRPr="008329C7" w:rsidDel="00796B86">
                <w:delText>14.38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8C2BB90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71" w:author="Author"/>
              </w:rPr>
            </w:pPr>
            <w:del w:id="7772" w:author="Author">
              <w:r w:rsidRPr="008329C7" w:rsidDel="00796B86">
                <w:delText>8.63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A26E0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73" w:author="Author"/>
              </w:rPr>
            </w:pPr>
            <w:del w:id="7774" w:author="Author">
              <w:r w:rsidRPr="008329C7" w:rsidDel="00796B86">
                <w:delText>6.47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6335BF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75" w:author="Author"/>
              </w:rPr>
            </w:pPr>
            <w:del w:id="7776" w:author="Author">
              <w:r w:rsidRPr="008329C7" w:rsidDel="00796B86">
                <w:delText>19.09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C118CE4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77" w:author="Author"/>
              </w:rPr>
            </w:pPr>
            <w:del w:id="7778" w:author="Author">
              <w:r w:rsidRPr="008329C7" w:rsidDel="00796B86">
                <w:delText>11.45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5702FB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79" w:author="Author"/>
              </w:rPr>
            </w:pPr>
            <w:del w:id="7780" w:author="Author">
              <w:r w:rsidRPr="008329C7" w:rsidDel="00796B86">
                <w:delText>8.59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1A56A3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81" w:author="Author"/>
              </w:rPr>
            </w:pPr>
            <w:del w:id="7782" w:author="Author">
              <w:r w:rsidRPr="008329C7" w:rsidDel="00796B86">
                <w:delText>23.88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67A8401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83" w:author="Author"/>
              </w:rPr>
            </w:pPr>
            <w:del w:id="7784" w:author="Author">
              <w:r w:rsidRPr="008329C7" w:rsidDel="00796B86">
                <w:delText>14.33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26FD92" w14:textId="77777777" w:rsidR="00C73484" w:rsidRPr="008329C7" w:rsidDel="00796B86" w:rsidRDefault="00C73484" w:rsidP="004E6DA2">
            <w:pPr>
              <w:pStyle w:val="tabletext11"/>
              <w:suppressAutoHyphens/>
              <w:jc w:val="right"/>
              <w:rPr>
                <w:del w:id="7785" w:author="Author"/>
              </w:rPr>
            </w:pPr>
            <w:del w:id="7786" w:author="Author">
              <w:r w:rsidRPr="008329C7" w:rsidDel="00796B86">
                <w:delText>10.74</w:delText>
              </w:r>
            </w:del>
          </w:p>
        </w:tc>
      </w:tr>
    </w:tbl>
    <w:p w14:paraId="42E26209" w14:textId="77777777" w:rsidR="00C73484" w:rsidRDefault="00C73484" w:rsidP="00C73484">
      <w:pPr>
        <w:pStyle w:val="tablecaption"/>
        <w:suppressAutoHyphens/>
      </w:pPr>
      <w:del w:id="7787" w:author="Author">
        <w:r w:rsidRPr="008329C7" w:rsidDel="00796B86">
          <w:delText>Table 49.K.2.(LC) Blanket Coverage Drive-away Collision Loss Costs</w:delText>
        </w:r>
      </w:del>
    </w:p>
    <w:p w14:paraId="01D7C9F7" w14:textId="77777777" w:rsidR="00C73484" w:rsidRDefault="00C73484" w:rsidP="00C73484">
      <w:pPr>
        <w:pStyle w:val="isonormal"/>
        <w:jc w:val="left"/>
      </w:pPr>
    </w:p>
    <w:p w14:paraId="4E6BC246" w14:textId="77777777" w:rsidR="00C73484" w:rsidRDefault="00C73484" w:rsidP="00C73484">
      <w:pPr>
        <w:pStyle w:val="isonormal"/>
        <w:sectPr w:rsidR="00C73484" w:rsidSect="00D7590C">
          <w:headerReference w:type="even" r:id="rId399"/>
          <w:footerReference w:type="even" r:id="rId400"/>
          <w:footerReference w:type="default" r:id="rId401"/>
          <w:footerReference w:type="first" r:id="rId402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1708E475" w14:textId="77777777" w:rsidR="00C73484" w:rsidRPr="00215116" w:rsidDel="008D621A" w:rsidRDefault="00C73484" w:rsidP="00C73484">
      <w:pPr>
        <w:pStyle w:val="boxrule"/>
        <w:rPr>
          <w:del w:id="7788" w:author="Author"/>
        </w:rPr>
      </w:pPr>
      <w:del w:id="7789" w:author="Author">
        <w:r w:rsidRPr="00215116" w:rsidDel="008D621A">
          <w:lastRenderedPageBreak/>
          <w:delText>70.  FINANCED AUTOS</w:delText>
        </w:r>
      </w:del>
    </w:p>
    <w:p w14:paraId="4B310BA2" w14:textId="77777777" w:rsidR="00C73484" w:rsidRPr="00215116" w:rsidDel="008D621A" w:rsidRDefault="00C73484" w:rsidP="00C73484">
      <w:pPr>
        <w:pStyle w:val="isonormal"/>
        <w:rPr>
          <w:del w:id="779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35"/>
        <w:gridCol w:w="460"/>
        <w:gridCol w:w="213"/>
        <w:gridCol w:w="317"/>
        <w:gridCol w:w="460"/>
        <w:gridCol w:w="231"/>
        <w:gridCol w:w="299"/>
        <w:gridCol w:w="460"/>
        <w:gridCol w:w="249"/>
        <w:gridCol w:w="281"/>
        <w:gridCol w:w="460"/>
        <w:gridCol w:w="267"/>
        <w:gridCol w:w="263"/>
        <w:gridCol w:w="460"/>
        <w:gridCol w:w="285"/>
        <w:gridCol w:w="245"/>
        <w:gridCol w:w="460"/>
        <w:gridCol w:w="303"/>
        <w:gridCol w:w="317"/>
        <w:gridCol w:w="460"/>
        <w:gridCol w:w="231"/>
        <w:gridCol w:w="299"/>
        <w:gridCol w:w="460"/>
        <w:gridCol w:w="249"/>
      </w:tblGrid>
      <w:tr w:rsidR="00C73484" w:rsidRPr="00215116" w:rsidDel="008D621A" w14:paraId="533577BE" w14:textId="77777777" w:rsidTr="004E6DA2">
        <w:trPr>
          <w:cantSplit/>
          <w:trHeight w:val="190"/>
          <w:del w:id="7791" w:author="Author"/>
        </w:trPr>
        <w:tc>
          <w:tcPr>
            <w:tcW w:w="200" w:type="dxa"/>
          </w:tcPr>
          <w:p w14:paraId="3398295B" w14:textId="77777777" w:rsidR="00C73484" w:rsidRPr="00215116" w:rsidDel="008D621A" w:rsidRDefault="00C73484" w:rsidP="004E6DA2">
            <w:pPr>
              <w:pStyle w:val="tablehead"/>
              <w:rPr>
                <w:del w:id="7792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F776A49" w14:textId="77777777" w:rsidR="00C73484" w:rsidRPr="00215116" w:rsidDel="008D621A" w:rsidRDefault="00C73484" w:rsidP="004E6DA2">
            <w:pPr>
              <w:pStyle w:val="tablehead"/>
              <w:rPr>
                <w:del w:id="7793" w:author="Author"/>
              </w:rPr>
            </w:pPr>
            <w:del w:id="7794" w:author="Author">
              <w:r w:rsidRPr="00215116" w:rsidDel="008D621A">
                <w:delText>Single Interest Coverage</w:delText>
              </w:r>
            </w:del>
          </w:p>
        </w:tc>
      </w:tr>
      <w:tr w:rsidR="00C73484" w:rsidRPr="00215116" w:rsidDel="008D621A" w14:paraId="447D6FBD" w14:textId="77777777" w:rsidTr="004E6DA2">
        <w:trPr>
          <w:cantSplit/>
          <w:trHeight w:val="190"/>
          <w:del w:id="7795" w:author="Author"/>
        </w:trPr>
        <w:tc>
          <w:tcPr>
            <w:tcW w:w="200" w:type="dxa"/>
            <w:vMerge w:val="restart"/>
          </w:tcPr>
          <w:p w14:paraId="453F8C5D" w14:textId="77777777" w:rsidR="00C73484" w:rsidRPr="00215116" w:rsidDel="008D621A" w:rsidRDefault="00C73484" w:rsidP="004E6DA2">
            <w:pPr>
              <w:pStyle w:val="tablehead"/>
              <w:rPr>
                <w:del w:id="7796" w:author="Author"/>
              </w:rPr>
            </w:pPr>
            <w:del w:id="7797" w:author="Author">
              <w:r w:rsidRPr="00215116" w:rsidDel="008D621A">
                <w:br/>
              </w:r>
              <w:r w:rsidRPr="00215116" w:rsidDel="008D621A">
                <w:br/>
              </w:r>
              <w:r w:rsidRPr="00215116" w:rsidDel="008D621A">
                <w:br/>
              </w:r>
              <w:r w:rsidRPr="00215116" w:rsidDel="008D621A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1F8AB8B" w14:textId="77777777" w:rsidR="00C73484" w:rsidRPr="00215116" w:rsidDel="008D621A" w:rsidRDefault="00C73484" w:rsidP="004E6DA2">
            <w:pPr>
              <w:pStyle w:val="tablehead"/>
              <w:rPr>
                <w:del w:id="7798" w:author="Author"/>
              </w:rPr>
            </w:pPr>
            <w:del w:id="7799" w:author="Author">
              <w:r w:rsidRPr="00215116" w:rsidDel="008D621A">
                <w:delText>Original Unpaid</w:delText>
              </w:r>
              <w:r w:rsidRPr="00215116" w:rsidDel="008D621A">
                <w:br/>
                <w:delText>Balance Including</w:delText>
              </w:r>
              <w:r w:rsidRPr="00215116" w:rsidDel="008D621A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D9D295" w14:textId="77777777" w:rsidR="00C73484" w:rsidRPr="00215116" w:rsidDel="008D621A" w:rsidRDefault="00C73484" w:rsidP="004E6DA2">
            <w:pPr>
              <w:pStyle w:val="tablehead"/>
              <w:rPr>
                <w:del w:id="7800" w:author="Author"/>
              </w:rPr>
            </w:pPr>
            <w:del w:id="7801" w:author="Author">
              <w:r w:rsidRPr="00215116" w:rsidDel="008D621A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7064DC" w14:textId="77777777" w:rsidR="00C73484" w:rsidRPr="00215116" w:rsidDel="008D621A" w:rsidRDefault="00C73484" w:rsidP="004E6DA2">
            <w:pPr>
              <w:pStyle w:val="tablehead"/>
              <w:rPr>
                <w:del w:id="7802" w:author="Author"/>
              </w:rPr>
            </w:pPr>
            <w:del w:id="7803" w:author="Author">
              <w:r w:rsidRPr="00215116" w:rsidDel="008D621A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DA37BF" w14:textId="77777777" w:rsidR="00C73484" w:rsidRPr="00215116" w:rsidDel="008D621A" w:rsidRDefault="00C73484" w:rsidP="004E6DA2">
            <w:pPr>
              <w:pStyle w:val="tablehead"/>
              <w:rPr>
                <w:del w:id="7804" w:author="Author"/>
              </w:rPr>
            </w:pPr>
            <w:del w:id="7805" w:author="Author">
              <w:r w:rsidRPr="00215116" w:rsidDel="008D621A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995C7A" w14:textId="77777777" w:rsidR="00C73484" w:rsidRPr="00215116" w:rsidDel="008D621A" w:rsidRDefault="00C73484" w:rsidP="004E6DA2">
            <w:pPr>
              <w:pStyle w:val="tablehead"/>
              <w:rPr>
                <w:del w:id="7806" w:author="Author"/>
              </w:rPr>
            </w:pPr>
            <w:del w:id="7807" w:author="Author">
              <w:r w:rsidRPr="00215116" w:rsidDel="008D621A">
                <w:delText>Conversion,</w:delText>
              </w:r>
              <w:r w:rsidRPr="00215116" w:rsidDel="008D621A">
                <w:br/>
                <w:delText>Embezzlement</w:delText>
              </w:r>
              <w:r w:rsidRPr="00215116" w:rsidDel="008D621A">
                <w:br/>
                <w:delText>And Secretion</w:delText>
              </w:r>
            </w:del>
          </w:p>
        </w:tc>
      </w:tr>
      <w:tr w:rsidR="00C73484" w:rsidRPr="00215116" w:rsidDel="008D621A" w14:paraId="45686377" w14:textId="77777777" w:rsidTr="004E6DA2">
        <w:trPr>
          <w:cantSplit/>
          <w:trHeight w:val="190"/>
          <w:del w:id="7808" w:author="Author"/>
        </w:trPr>
        <w:tc>
          <w:tcPr>
            <w:tcW w:w="200" w:type="dxa"/>
            <w:vMerge/>
          </w:tcPr>
          <w:p w14:paraId="1B348113" w14:textId="77777777" w:rsidR="00C73484" w:rsidRPr="00215116" w:rsidDel="008D621A" w:rsidRDefault="00C73484" w:rsidP="004E6DA2">
            <w:pPr>
              <w:pStyle w:val="tablehead"/>
              <w:rPr>
                <w:del w:id="780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88075" w14:textId="77777777" w:rsidR="00C73484" w:rsidRPr="00215116" w:rsidDel="008D621A" w:rsidRDefault="00C73484" w:rsidP="004E6DA2">
            <w:pPr>
              <w:pStyle w:val="tablehead"/>
              <w:rPr>
                <w:del w:id="7810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4D814" w14:textId="77777777" w:rsidR="00C73484" w:rsidRPr="00215116" w:rsidDel="008D621A" w:rsidRDefault="00C73484" w:rsidP="004E6DA2">
            <w:pPr>
              <w:pStyle w:val="tablehead"/>
              <w:rPr>
                <w:del w:id="7811" w:author="Author"/>
              </w:rPr>
            </w:pPr>
            <w:del w:id="7812" w:author="Author">
              <w:r w:rsidRPr="00215116" w:rsidDel="008D621A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24D5C" w14:textId="77777777" w:rsidR="00C73484" w:rsidRPr="00215116" w:rsidDel="008D621A" w:rsidRDefault="00C73484" w:rsidP="004E6DA2">
            <w:pPr>
              <w:pStyle w:val="tablehead"/>
              <w:rPr>
                <w:del w:id="7813" w:author="Author"/>
              </w:rPr>
            </w:pPr>
            <w:del w:id="7814" w:author="Author">
              <w:r w:rsidRPr="00215116" w:rsidDel="008D621A">
                <w:br/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E90F3" w14:textId="77777777" w:rsidR="00C73484" w:rsidRPr="00215116" w:rsidDel="008D621A" w:rsidRDefault="00C73484" w:rsidP="004E6DA2">
            <w:pPr>
              <w:pStyle w:val="tablehead"/>
              <w:rPr>
                <w:del w:id="7815" w:author="Author"/>
              </w:rPr>
            </w:pPr>
            <w:del w:id="7816" w:author="Author">
              <w:r w:rsidRPr="00215116" w:rsidDel="008D621A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B7B8A" w14:textId="77777777" w:rsidR="00C73484" w:rsidRPr="00215116" w:rsidDel="008D621A" w:rsidRDefault="00C73484" w:rsidP="004E6DA2">
            <w:pPr>
              <w:pStyle w:val="tablehead"/>
              <w:rPr>
                <w:del w:id="7817" w:author="Author"/>
              </w:rPr>
            </w:pPr>
            <w:del w:id="7818" w:author="Author">
              <w:r w:rsidRPr="00215116" w:rsidDel="008D621A">
                <w:br/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F3EFD" w14:textId="77777777" w:rsidR="00C73484" w:rsidRPr="00215116" w:rsidDel="008D621A" w:rsidRDefault="00C73484" w:rsidP="004E6DA2">
            <w:pPr>
              <w:pStyle w:val="tablehead"/>
              <w:rPr>
                <w:del w:id="7819" w:author="Author"/>
              </w:rPr>
            </w:pPr>
            <w:del w:id="7820" w:author="Author">
              <w:r w:rsidRPr="00215116" w:rsidDel="008D621A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0524B" w14:textId="77777777" w:rsidR="00C73484" w:rsidRPr="00215116" w:rsidDel="008D621A" w:rsidRDefault="00C73484" w:rsidP="004E6DA2">
            <w:pPr>
              <w:pStyle w:val="tablehead"/>
              <w:rPr>
                <w:del w:id="7821" w:author="Author"/>
              </w:rPr>
            </w:pPr>
            <w:del w:id="7822" w:author="Author">
              <w:r w:rsidRPr="00215116" w:rsidDel="008D621A">
                <w:br/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1CDAE" w14:textId="77777777" w:rsidR="00C73484" w:rsidRPr="00215116" w:rsidDel="008D621A" w:rsidRDefault="00C73484" w:rsidP="004E6DA2">
            <w:pPr>
              <w:pStyle w:val="tablehead"/>
              <w:rPr>
                <w:del w:id="7823" w:author="Author"/>
              </w:rPr>
            </w:pPr>
            <w:del w:id="7824" w:author="Author">
              <w:r w:rsidRPr="00215116" w:rsidDel="008D621A">
                <w:br/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C5C29" w14:textId="77777777" w:rsidR="00C73484" w:rsidRPr="00215116" w:rsidDel="008D621A" w:rsidRDefault="00C73484" w:rsidP="004E6DA2">
            <w:pPr>
              <w:pStyle w:val="tablehead"/>
              <w:rPr>
                <w:del w:id="7825" w:author="Author"/>
              </w:rPr>
            </w:pPr>
            <w:del w:id="7826" w:author="Author">
              <w:r w:rsidRPr="00215116" w:rsidDel="008D621A">
                <w:br/>
                <w:delText>Used</w:delText>
              </w:r>
            </w:del>
          </w:p>
        </w:tc>
      </w:tr>
      <w:tr w:rsidR="00C73484" w:rsidRPr="00215116" w:rsidDel="008D621A" w14:paraId="48F8B95F" w14:textId="77777777" w:rsidTr="004E6DA2">
        <w:trPr>
          <w:cantSplit/>
          <w:trHeight w:val="190"/>
          <w:del w:id="7827" w:author="Author"/>
        </w:trPr>
        <w:tc>
          <w:tcPr>
            <w:tcW w:w="200" w:type="dxa"/>
          </w:tcPr>
          <w:p w14:paraId="50BCAC83" w14:textId="77777777" w:rsidR="00C73484" w:rsidRPr="00215116" w:rsidDel="008D621A" w:rsidRDefault="00C73484" w:rsidP="004E6DA2">
            <w:pPr>
              <w:pStyle w:val="terr2colblock1"/>
              <w:rPr>
                <w:del w:id="782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71330716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7829" w:author="Author"/>
              </w:rPr>
            </w:pPr>
            <w:del w:id="7830" w:author="Author">
              <w:r w:rsidRPr="00215116" w:rsidDel="008D621A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4DA3CD9A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7831" w:author="Author"/>
              </w:rPr>
            </w:pPr>
            <w:del w:id="7832" w:author="Author">
              <w:r w:rsidRPr="00215116" w:rsidDel="008D621A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20137B78" w14:textId="77777777" w:rsidR="00C73484" w:rsidRPr="00215116" w:rsidDel="008D621A" w:rsidRDefault="00C73484" w:rsidP="004E6DA2">
            <w:pPr>
              <w:pStyle w:val="terr2colblock1"/>
              <w:rPr>
                <w:del w:id="7833" w:author="Author"/>
              </w:rPr>
            </w:pPr>
            <w:del w:id="7834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6745B00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7835" w:author="Author"/>
              </w:rPr>
            </w:pPr>
            <w:del w:id="7836" w:author="Author">
              <w:r w:rsidRPr="00215116" w:rsidDel="008D621A">
                <w:delText>1,500</w:delText>
              </w:r>
            </w:del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</w:tcBorders>
          </w:tcPr>
          <w:p w14:paraId="58D3CF83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7837" w:author="Author"/>
              </w:rPr>
            </w:pPr>
            <w:del w:id="7838" w:author="Author">
              <w:r w:rsidRPr="00215116" w:rsidDel="008D621A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50CCBD7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39" w:author="Author"/>
              </w:rPr>
            </w:pPr>
            <w:del w:id="7840" w:author="Author">
              <w:r w:rsidRPr="00215116" w:rsidDel="008D621A">
                <w:delText>10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8E49A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41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42ABDB4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42" w:author="Author"/>
              </w:rPr>
            </w:pPr>
            <w:del w:id="7843" w:author="Author">
              <w:r w:rsidRPr="00215116" w:rsidDel="008D621A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56078C8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44" w:author="Author"/>
              </w:rPr>
            </w:pPr>
            <w:del w:id="7845" w:author="Author">
              <w:r w:rsidRPr="00215116" w:rsidDel="008D621A">
                <w:delText>10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A611A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46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5000C10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47" w:author="Author"/>
              </w:rPr>
            </w:pPr>
            <w:del w:id="7848" w:author="Author">
              <w:r w:rsidRPr="00215116" w:rsidDel="008D621A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47FA501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49" w:author="Author"/>
              </w:rPr>
            </w:pPr>
            <w:del w:id="7850" w:author="Author">
              <w:r w:rsidRPr="00215116" w:rsidDel="008D621A">
                <w:delText>45</w:delText>
              </w:r>
            </w:del>
          </w:p>
        </w:tc>
        <w:tc>
          <w:tcPr>
            <w:tcW w:w="2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E013D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51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77661ED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52" w:author="Author"/>
              </w:rPr>
            </w:pPr>
            <w:del w:id="7853" w:author="Author">
              <w:r w:rsidRPr="00215116" w:rsidDel="008D621A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23BAAC2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54" w:author="Author"/>
              </w:rPr>
            </w:pPr>
            <w:del w:id="7855" w:author="Author">
              <w:r w:rsidRPr="00215116" w:rsidDel="008D621A">
                <w:delText>47</w:delText>
              </w:r>
            </w:del>
          </w:p>
        </w:tc>
        <w:tc>
          <w:tcPr>
            <w:tcW w:w="26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6AF98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56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61F4AEE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57" w:author="Author"/>
              </w:rPr>
            </w:pPr>
            <w:del w:id="7858" w:author="Author">
              <w:r w:rsidRPr="00215116" w:rsidDel="008D621A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02E79AF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59" w:author="Author"/>
              </w:rPr>
            </w:pPr>
            <w:del w:id="7860" w:author="Author">
              <w:r w:rsidRPr="00215116" w:rsidDel="008D621A">
                <w:delText>6</w:delText>
              </w:r>
            </w:del>
          </w:p>
        </w:tc>
        <w:tc>
          <w:tcPr>
            <w:tcW w:w="28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3163B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61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23CAC60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62" w:author="Author"/>
              </w:rPr>
            </w:pPr>
            <w:del w:id="7863" w:author="Author">
              <w:r w:rsidRPr="00215116" w:rsidDel="008D621A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351C295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64" w:author="Author"/>
              </w:rPr>
            </w:pPr>
            <w:del w:id="7865" w:author="Author">
              <w:r w:rsidRPr="00215116" w:rsidDel="008D621A">
                <w:delText>6</w:delText>
              </w:r>
            </w:del>
          </w:p>
        </w:tc>
        <w:tc>
          <w:tcPr>
            <w:tcW w:w="30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6AD6A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66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61B9469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67" w:author="Author"/>
              </w:rPr>
            </w:pPr>
            <w:del w:id="7868" w:author="Author">
              <w:r w:rsidRPr="00215116" w:rsidDel="008D621A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1BD57AA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69" w:author="Author"/>
              </w:rPr>
            </w:pPr>
            <w:del w:id="7870" w:author="Author">
              <w:r w:rsidRPr="00215116" w:rsidDel="008D621A">
                <w:delText>4</w:delText>
              </w:r>
            </w:del>
          </w:p>
        </w:tc>
        <w:tc>
          <w:tcPr>
            <w:tcW w:w="2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CF944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71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2178AE2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72" w:author="Author"/>
              </w:rPr>
            </w:pPr>
            <w:del w:id="7873" w:author="Author">
              <w:r w:rsidRPr="00215116" w:rsidDel="008D621A">
                <w:delText>$</w:delText>
              </w:r>
            </w:del>
          </w:p>
        </w:tc>
        <w:tc>
          <w:tcPr>
            <w:tcW w:w="460" w:type="dxa"/>
            <w:tcBorders>
              <w:top w:val="single" w:sz="6" w:space="0" w:color="auto"/>
            </w:tcBorders>
          </w:tcPr>
          <w:p w14:paraId="2DBCFA4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74" w:author="Author"/>
              </w:rPr>
            </w:pPr>
            <w:del w:id="7875" w:author="Author">
              <w:r w:rsidRPr="00215116" w:rsidDel="008D621A">
                <w:delText>5</w:delText>
              </w:r>
            </w:del>
          </w:p>
        </w:tc>
        <w:tc>
          <w:tcPr>
            <w:tcW w:w="24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D9A0C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76" w:author="Author"/>
              </w:rPr>
            </w:pPr>
          </w:p>
        </w:tc>
      </w:tr>
      <w:tr w:rsidR="00C73484" w:rsidRPr="00215116" w:rsidDel="008D621A" w14:paraId="7A634D58" w14:textId="77777777" w:rsidTr="004E6DA2">
        <w:trPr>
          <w:cantSplit/>
          <w:trHeight w:val="190"/>
          <w:del w:id="7877" w:author="Author"/>
        </w:trPr>
        <w:tc>
          <w:tcPr>
            <w:tcW w:w="200" w:type="dxa"/>
          </w:tcPr>
          <w:p w14:paraId="08EC4044" w14:textId="77777777" w:rsidR="00C73484" w:rsidRPr="00215116" w:rsidDel="008D621A" w:rsidRDefault="00C73484" w:rsidP="004E6DA2">
            <w:pPr>
              <w:pStyle w:val="terr2colblock1"/>
              <w:rPr>
                <w:del w:id="787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A6A2081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7879" w:author="Author"/>
              </w:rPr>
            </w:pPr>
          </w:p>
        </w:tc>
        <w:tc>
          <w:tcPr>
            <w:tcW w:w="630" w:type="dxa"/>
          </w:tcPr>
          <w:p w14:paraId="046DF0B9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7880" w:author="Author"/>
              </w:rPr>
            </w:pPr>
            <w:del w:id="7881" w:author="Author">
              <w:r w:rsidRPr="00215116" w:rsidDel="008D621A">
                <w:delText>1,501</w:delText>
              </w:r>
            </w:del>
          </w:p>
        </w:tc>
        <w:tc>
          <w:tcPr>
            <w:tcW w:w="180" w:type="dxa"/>
          </w:tcPr>
          <w:p w14:paraId="08B8A65A" w14:textId="77777777" w:rsidR="00C73484" w:rsidRPr="00215116" w:rsidDel="008D621A" w:rsidRDefault="00C73484" w:rsidP="004E6DA2">
            <w:pPr>
              <w:pStyle w:val="terr2colblock1"/>
              <w:rPr>
                <w:del w:id="7882" w:author="Author"/>
              </w:rPr>
            </w:pPr>
            <w:del w:id="7883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ED28690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7884" w:author="Author"/>
              </w:rPr>
            </w:pPr>
            <w:del w:id="7885" w:author="Author">
              <w:r w:rsidRPr="00215116" w:rsidDel="008D621A">
                <w:delText>2,000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5D81212C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7886" w:author="Author"/>
              </w:rPr>
            </w:pPr>
          </w:p>
        </w:tc>
        <w:tc>
          <w:tcPr>
            <w:tcW w:w="460" w:type="dxa"/>
          </w:tcPr>
          <w:p w14:paraId="3DE26D2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87" w:author="Author"/>
              </w:rPr>
            </w:pPr>
            <w:del w:id="7888" w:author="Author">
              <w:r w:rsidRPr="00215116" w:rsidDel="008D621A">
                <w:delText>11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3283292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8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CCF3DF2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90" w:author="Author"/>
              </w:rPr>
            </w:pPr>
          </w:p>
        </w:tc>
        <w:tc>
          <w:tcPr>
            <w:tcW w:w="460" w:type="dxa"/>
          </w:tcPr>
          <w:p w14:paraId="65885942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91" w:author="Author"/>
              </w:rPr>
            </w:pPr>
            <w:del w:id="7892" w:author="Author">
              <w:r w:rsidRPr="00215116" w:rsidDel="008D621A">
                <w:delText>12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3AD52BF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9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F05822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94" w:author="Author"/>
              </w:rPr>
            </w:pPr>
          </w:p>
        </w:tc>
        <w:tc>
          <w:tcPr>
            <w:tcW w:w="460" w:type="dxa"/>
          </w:tcPr>
          <w:p w14:paraId="315E9B3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95" w:author="Author"/>
              </w:rPr>
            </w:pPr>
            <w:del w:id="7896" w:author="Author">
              <w:r w:rsidRPr="00215116" w:rsidDel="008D621A">
                <w:delText>50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157625D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0956E4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98" w:author="Author"/>
              </w:rPr>
            </w:pPr>
          </w:p>
        </w:tc>
        <w:tc>
          <w:tcPr>
            <w:tcW w:w="460" w:type="dxa"/>
          </w:tcPr>
          <w:p w14:paraId="2FB5AD0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899" w:author="Author"/>
              </w:rPr>
            </w:pPr>
            <w:del w:id="7900" w:author="Author">
              <w:r w:rsidRPr="00215116" w:rsidDel="008D621A">
                <w:delText>52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67BCE2B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0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451ED7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02" w:author="Author"/>
              </w:rPr>
            </w:pPr>
          </w:p>
        </w:tc>
        <w:tc>
          <w:tcPr>
            <w:tcW w:w="460" w:type="dxa"/>
          </w:tcPr>
          <w:p w14:paraId="660F61B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03" w:author="Author"/>
              </w:rPr>
            </w:pPr>
            <w:del w:id="7904" w:author="Author">
              <w:r w:rsidRPr="00215116" w:rsidDel="008D621A">
                <w:delText>6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77249CD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0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2A2E65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06" w:author="Author"/>
              </w:rPr>
            </w:pPr>
          </w:p>
        </w:tc>
        <w:tc>
          <w:tcPr>
            <w:tcW w:w="460" w:type="dxa"/>
          </w:tcPr>
          <w:p w14:paraId="4E6C3F0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07" w:author="Author"/>
              </w:rPr>
            </w:pPr>
            <w:del w:id="7908" w:author="Author">
              <w:r w:rsidRPr="00215116" w:rsidDel="008D621A">
                <w:delText>7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29BB913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0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BBECD5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10" w:author="Author"/>
              </w:rPr>
            </w:pPr>
          </w:p>
        </w:tc>
        <w:tc>
          <w:tcPr>
            <w:tcW w:w="460" w:type="dxa"/>
          </w:tcPr>
          <w:p w14:paraId="01D92F3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11" w:author="Author"/>
              </w:rPr>
            </w:pPr>
            <w:del w:id="7912" w:author="Author">
              <w:r w:rsidRPr="00215116" w:rsidDel="008D621A">
                <w:delText>5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03F5474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1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3BCDAD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14" w:author="Author"/>
              </w:rPr>
            </w:pPr>
          </w:p>
        </w:tc>
        <w:tc>
          <w:tcPr>
            <w:tcW w:w="460" w:type="dxa"/>
          </w:tcPr>
          <w:p w14:paraId="2F237B3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15" w:author="Author"/>
              </w:rPr>
            </w:pPr>
            <w:del w:id="7916" w:author="Author">
              <w:r w:rsidRPr="00215116" w:rsidDel="008D621A">
                <w:delText>6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7F3A4B2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17" w:author="Author"/>
              </w:rPr>
            </w:pPr>
          </w:p>
        </w:tc>
      </w:tr>
      <w:tr w:rsidR="00C73484" w:rsidRPr="00215116" w:rsidDel="008D621A" w14:paraId="780FCBBB" w14:textId="77777777" w:rsidTr="004E6DA2">
        <w:trPr>
          <w:cantSplit/>
          <w:trHeight w:val="190"/>
          <w:del w:id="7918" w:author="Author"/>
        </w:trPr>
        <w:tc>
          <w:tcPr>
            <w:tcW w:w="200" w:type="dxa"/>
          </w:tcPr>
          <w:p w14:paraId="4E9B3229" w14:textId="77777777" w:rsidR="00C73484" w:rsidRPr="00215116" w:rsidDel="008D621A" w:rsidRDefault="00C73484" w:rsidP="004E6DA2">
            <w:pPr>
              <w:pStyle w:val="terr2colblock1"/>
              <w:rPr>
                <w:del w:id="791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2E03F37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7920" w:author="Author"/>
              </w:rPr>
            </w:pPr>
          </w:p>
        </w:tc>
        <w:tc>
          <w:tcPr>
            <w:tcW w:w="630" w:type="dxa"/>
          </w:tcPr>
          <w:p w14:paraId="5FE5DF2B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7921" w:author="Author"/>
              </w:rPr>
            </w:pPr>
            <w:del w:id="7922" w:author="Author">
              <w:r w:rsidRPr="00215116" w:rsidDel="008D621A">
                <w:delText>2,001</w:delText>
              </w:r>
            </w:del>
          </w:p>
        </w:tc>
        <w:tc>
          <w:tcPr>
            <w:tcW w:w="180" w:type="dxa"/>
          </w:tcPr>
          <w:p w14:paraId="10AF6BAF" w14:textId="77777777" w:rsidR="00C73484" w:rsidRPr="00215116" w:rsidDel="008D621A" w:rsidRDefault="00C73484" w:rsidP="004E6DA2">
            <w:pPr>
              <w:pStyle w:val="terr2colblock1"/>
              <w:rPr>
                <w:del w:id="7923" w:author="Author"/>
              </w:rPr>
            </w:pPr>
            <w:del w:id="7924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4C2E41A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7925" w:author="Author"/>
              </w:rPr>
            </w:pPr>
            <w:del w:id="7926" w:author="Author">
              <w:r w:rsidRPr="00215116" w:rsidDel="008D621A">
                <w:delText>2,500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33B596E2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7927" w:author="Author"/>
              </w:rPr>
            </w:pPr>
          </w:p>
        </w:tc>
        <w:tc>
          <w:tcPr>
            <w:tcW w:w="460" w:type="dxa"/>
          </w:tcPr>
          <w:p w14:paraId="586A22F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28" w:author="Author"/>
              </w:rPr>
            </w:pPr>
            <w:del w:id="7929" w:author="Author">
              <w:r w:rsidRPr="00215116" w:rsidDel="008D621A">
                <w:delText>13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7ACCF0F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3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3442DC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31" w:author="Author"/>
              </w:rPr>
            </w:pPr>
          </w:p>
        </w:tc>
        <w:tc>
          <w:tcPr>
            <w:tcW w:w="460" w:type="dxa"/>
          </w:tcPr>
          <w:p w14:paraId="099C4E0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32" w:author="Author"/>
              </w:rPr>
            </w:pPr>
            <w:del w:id="7933" w:author="Author">
              <w:r w:rsidRPr="00215116" w:rsidDel="008D621A">
                <w:delText>14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C69771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3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50AC1C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35" w:author="Author"/>
              </w:rPr>
            </w:pPr>
          </w:p>
        </w:tc>
        <w:tc>
          <w:tcPr>
            <w:tcW w:w="460" w:type="dxa"/>
          </w:tcPr>
          <w:p w14:paraId="08B935B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36" w:author="Author"/>
              </w:rPr>
            </w:pPr>
            <w:del w:id="7937" w:author="Author">
              <w:r w:rsidRPr="00215116" w:rsidDel="008D621A">
                <w:delText>58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444E13A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3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253EE2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39" w:author="Author"/>
              </w:rPr>
            </w:pPr>
          </w:p>
        </w:tc>
        <w:tc>
          <w:tcPr>
            <w:tcW w:w="460" w:type="dxa"/>
          </w:tcPr>
          <w:p w14:paraId="68E3AF12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40" w:author="Author"/>
              </w:rPr>
            </w:pPr>
            <w:del w:id="7941" w:author="Author">
              <w:r w:rsidRPr="00215116" w:rsidDel="008D621A">
                <w:delText>60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01C0372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4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60FEBE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43" w:author="Author"/>
              </w:rPr>
            </w:pPr>
          </w:p>
        </w:tc>
        <w:tc>
          <w:tcPr>
            <w:tcW w:w="460" w:type="dxa"/>
          </w:tcPr>
          <w:p w14:paraId="6BDA64A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44" w:author="Author"/>
              </w:rPr>
            </w:pPr>
            <w:del w:id="7945" w:author="Author">
              <w:r w:rsidRPr="00215116" w:rsidDel="008D621A">
                <w:delText>7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3455043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4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C8F4A7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47" w:author="Author"/>
              </w:rPr>
            </w:pPr>
          </w:p>
        </w:tc>
        <w:tc>
          <w:tcPr>
            <w:tcW w:w="460" w:type="dxa"/>
          </w:tcPr>
          <w:p w14:paraId="602939B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48" w:author="Author"/>
              </w:rPr>
            </w:pPr>
            <w:del w:id="7949" w:author="Author">
              <w:r w:rsidRPr="00215116" w:rsidDel="008D621A">
                <w:delText>7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2898AE1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5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045BD5E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51" w:author="Author"/>
              </w:rPr>
            </w:pPr>
          </w:p>
        </w:tc>
        <w:tc>
          <w:tcPr>
            <w:tcW w:w="460" w:type="dxa"/>
          </w:tcPr>
          <w:p w14:paraId="5229596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52" w:author="Author"/>
              </w:rPr>
            </w:pPr>
            <w:del w:id="7953" w:author="Author">
              <w:r w:rsidRPr="00215116" w:rsidDel="008D621A">
                <w:delText>6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1756B80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5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4DDC91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55" w:author="Author"/>
              </w:rPr>
            </w:pPr>
          </w:p>
        </w:tc>
        <w:tc>
          <w:tcPr>
            <w:tcW w:w="460" w:type="dxa"/>
          </w:tcPr>
          <w:p w14:paraId="7B776EA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56" w:author="Author"/>
              </w:rPr>
            </w:pPr>
            <w:del w:id="7957" w:author="Author">
              <w:r w:rsidRPr="00215116" w:rsidDel="008D621A">
                <w:delText>6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2FDE23C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58" w:author="Author"/>
              </w:rPr>
            </w:pPr>
          </w:p>
        </w:tc>
      </w:tr>
      <w:tr w:rsidR="00C73484" w:rsidRPr="00215116" w:rsidDel="008D621A" w14:paraId="6149868D" w14:textId="77777777" w:rsidTr="004E6DA2">
        <w:trPr>
          <w:cantSplit/>
          <w:trHeight w:val="190"/>
          <w:del w:id="7959" w:author="Author"/>
        </w:trPr>
        <w:tc>
          <w:tcPr>
            <w:tcW w:w="200" w:type="dxa"/>
          </w:tcPr>
          <w:p w14:paraId="1107AC7D" w14:textId="77777777" w:rsidR="00C73484" w:rsidRPr="00215116" w:rsidDel="008D621A" w:rsidRDefault="00C73484" w:rsidP="004E6DA2">
            <w:pPr>
              <w:pStyle w:val="terr2colblock1"/>
              <w:rPr>
                <w:del w:id="796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70EC15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7961" w:author="Author"/>
              </w:rPr>
            </w:pPr>
          </w:p>
        </w:tc>
        <w:tc>
          <w:tcPr>
            <w:tcW w:w="630" w:type="dxa"/>
          </w:tcPr>
          <w:p w14:paraId="7D1DD610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7962" w:author="Author"/>
              </w:rPr>
            </w:pPr>
            <w:del w:id="7963" w:author="Author">
              <w:r w:rsidRPr="00215116" w:rsidDel="008D621A">
                <w:delText>2,501</w:delText>
              </w:r>
            </w:del>
          </w:p>
        </w:tc>
        <w:tc>
          <w:tcPr>
            <w:tcW w:w="180" w:type="dxa"/>
          </w:tcPr>
          <w:p w14:paraId="7CAA2E80" w14:textId="77777777" w:rsidR="00C73484" w:rsidRPr="00215116" w:rsidDel="008D621A" w:rsidRDefault="00C73484" w:rsidP="004E6DA2">
            <w:pPr>
              <w:pStyle w:val="terr2colblock1"/>
              <w:rPr>
                <w:del w:id="7964" w:author="Author"/>
              </w:rPr>
            </w:pPr>
            <w:del w:id="7965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7C6ED19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7966" w:author="Author"/>
              </w:rPr>
            </w:pPr>
            <w:del w:id="7967" w:author="Author">
              <w:r w:rsidRPr="00215116" w:rsidDel="008D621A">
                <w:delText>3,000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58290A8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7968" w:author="Author"/>
              </w:rPr>
            </w:pPr>
          </w:p>
        </w:tc>
        <w:tc>
          <w:tcPr>
            <w:tcW w:w="460" w:type="dxa"/>
          </w:tcPr>
          <w:p w14:paraId="4CF435D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69" w:author="Author"/>
              </w:rPr>
            </w:pPr>
            <w:del w:id="7970" w:author="Author">
              <w:r w:rsidRPr="00215116" w:rsidDel="008D621A">
                <w:delText>15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4FC1D3B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7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9E3FB2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72" w:author="Author"/>
              </w:rPr>
            </w:pPr>
          </w:p>
        </w:tc>
        <w:tc>
          <w:tcPr>
            <w:tcW w:w="460" w:type="dxa"/>
          </w:tcPr>
          <w:p w14:paraId="1A27FC8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73" w:author="Author"/>
              </w:rPr>
            </w:pPr>
            <w:del w:id="7974" w:author="Author">
              <w:r w:rsidRPr="00215116" w:rsidDel="008D621A">
                <w:delText>15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0B0FF20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7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DC4E3B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76" w:author="Author"/>
              </w:rPr>
            </w:pPr>
          </w:p>
        </w:tc>
        <w:tc>
          <w:tcPr>
            <w:tcW w:w="460" w:type="dxa"/>
          </w:tcPr>
          <w:p w14:paraId="0560AFE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77" w:author="Author"/>
              </w:rPr>
            </w:pPr>
            <w:del w:id="7978" w:author="Author">
              <w:r w:rsidRPr="00215116" w:rsidDel="008D621A">
                <w:delText>66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69493B9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7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980B1D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80" w:author="Author"/>
              </w:rPr>
            </w:pPr>
          </w:p>
        </w:tc>
        <w:tc>
          <w:tcPr>
            <w:tcW w:w="460" w:type="dxa"/>
          </w:tcPr>
          <w:p w14:paraId="1932E9E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81" w:author="Author"/>
              </w:rPr>
            </w:pPr>
            <w:del w:id="7982" w:author="Author">
              <w:r w:rsidRPr="00215116" w:rsidDel="008D621A">
                <w:delText>69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5144459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8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32EA9A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84" w:author="Author"/>
              </w:rPr>
            </w:pPr>
          </w:p>
        </w:tc>
        <w:tc>
          <w:tcPr>
            <w:tcW w:w="460" w:type="dxa"/>
          </w:tcPr>
          <w:p w14:paraId="702FC99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85" w:author="Author"/>
              </w:rPr>
            </w:pPr>
            <w:del w:id="7986" w:author="Author">
              <w:r w:rsidRPr="00215116" w:rsidDel="008D621A">
                <w:delText>8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745619E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8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62C574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88" w:author="Author"/>
              </w:rPr>
            </w:pPr>
          </w:p>
        </w:tc>
        <w:tc>
          <w:tcPr>
            <w:tcW w:w="460" w:type="dxa"/>
          </w:tcPr>
          <w:p w14:paraId="0E1C5C9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89" w:author="Author"/>
              </w:rPr>
            </w:pPr>
            <w:del w:id="7990" w:author="Author">
              <w:r w:rsidRPr="00215116" w:rsidDel="008D621A">
                <w:delText>9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7117D52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9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A58448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92" w:author="Author"/>
              </w:rPr>
            </w:pPr>
          </w:p>
        </w:tc>
        <w:tc>
          <w:tcPr>
            <w:tcW w:w="460" w:type="dxa"/>
          </w:tcPr>
          <w:p w14:paraId="6748E9E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93" w:author="Author"/>
              </w:rPr>
            </w:pPr>
            <w:del w:id="7994" w:author="Author">
              <w:r w:rsidRPr="00215116" w:rsidDel="008D621A">
                <w:delText>7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7341D8A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9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02125B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96" w:author="Author"/>
              </w:rPr>
            </w:pPr>
          </w:p>
        </w:tc>
        <w:tc>
          <w:tcPr>
            <w:tcW w:w="460" w:type="dxa"/>
          </w:tcPr>
          <w:p w14:paraId="52B05CA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97" w:author="Author"/>
              </w:rPr>
            </w:pPr>
            <w:del w:id="7998" w:author="Author">
              <w:r w:rsidRPr="00215116" w:rsidDel="008D621A">
                <w:delText>7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52DF72F2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7999" w:author="Author"/>
              </w:rPr>
            </w:pPr>
          </w:p>
        </w:tc>
      </w:tr>
      <w:tr w:rsidR="00C73484" w:rsidRPr="00215116" w:rsidDel="008D621A" w14:paraId="0656F45C" w14:textId="77777777" w:rsidTr="004E6DA2">
        <w:trPr>
          <w:cantSplit/>
          <w:trHeight w:val="190"/>
          <w:del w:id="8000" w:author="Author"/>
        </w:trPr>
        <w:tc>
          <w:tcPr>
            <w:tcW w:w="200" w:type="dxa"/>
          </w:tcPr>
          <w:p w14:paraId="5CBBCADA" w14:textId="77777777" w:rsidR="00C73484" w:rsidRPr="00215116" w:rsidDel="008D621A" w:rsidRDefault="00C73484" w:rsidP="004E6DA2">
            <w:pPr>
              <w:pStyle w:val="terr2colblock1"/>
              <w:rPr>
                <w:del w:id="800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B620229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002" w:author="Author"/>
              </w:rPr>
            </w:pPr>
          </w:p>
        </w:tc>
        <w:tc>
          <w:tcPr>
            <w:tcW w:w="630" w:type="dxa"/>
          </w:tcPr>
          <w:p w14:paraId="69F9A720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8003" w:author="Author"/>
              </w:rPr>
            </w:pPr>
            <w:del w:id="8004" w:author="Author">
              <w:r w:rsidRPr="00215116" w:rsidDel="008D621A">
                <w:delText>3,001</w:delText>
              </w:r>
            </w:del>
          </w:p>
        </w:tc>
        <w:tc>
          <w:tcPr>
            <w:tcW w:w="180" w:type="dxa"/>
          </w:tcPr>
          <w:p w14:paraId="298D545D" w14:textId="77777777" w:rsidR="00C73484" w:rsidRPr="00215116" w:rsidDel="008D621A" w:rsidRDefault="00C73484" w:rsidP="004E6DA2">
            <w:pPr>
              <w:pStyle w:val="terr2colblock1"/>
              <w:rPr>
                <w:del w:id="8005" w:author="Author"/>
              </w:rPr>
            </w:pPr>
            <w:del w:id="8006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DEA302E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8007" w:author="Author"/>
              </w:rPr>
            </w:pPr>
            <w:del w:id="8008" w:author="Author">
              <w:r w:rsidRPr="00215116" w:rsidDel="008D621A">
                <w:delText>3,500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C4717A0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009" w:author="Author"/>
              </w:rPr>
            </w:pPr>
          </w:p>
        </w:tc>
        <w:tc>
          <w:tcPr>
            <w:tcW w:w="460" w:type="dxa"/>
          </w:tcPr>
          <w:p w14:paraId="1E62107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10" w:author="Author"/>
              </w:rPr>
            </w:pPr>
            <w:del w:id="8011" w:author="Author">
              <w:r w:rsidRPr="00215116" w:rsidDel="008D621A">
                <w:delText>17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331EA00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1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8EE6E4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13" w:author="Author"/>
              </w:rPr>
            </w:pPr>
          </w:p>
        </w:tc>
        <w:tc>
          <w:tcPr>
            <w:tcW w:w="460" w:type="dxa"/>
          </w:tcPr>
          <w:p w14:paraId="2E0A9BE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14" w:author="Author"/>
              </w:rPr>
            </w:pPr>
            <w:del w:id="8015" w:author="Author">
              <w:r w:rsidRPr="00215116" w:rsidDel="008D621A">
                <w:delText>18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680BA02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1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10C74C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17" w:author="Author"/>
              </w:rPr>
            </w:pPr>
          </w:p>
        </w:tc>
        <w:tc>
          <w:tcPr>
            <w:tcW w:w="460" w:type="dxa"/>
          </w:tcPr>
          <w:p w14:paraId="75E7CF8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18" w:author="Author"/>
              </w:rPr>
            </w:pPr>
            <w:del w:id="8019" w:author="Author">
              <w:r w:rsidRPr="00215116" w:rsidDel="008D621A">
                <w:delText>76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591054F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2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2985E1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21" w:author="Author"/>
              </w:rPr>
            </w:pPr>
          </w:p>
        </w:tc>
        <w:tc>
          <w:tcPr>
            <w:tcW w:w="460" w:type="dxa"/>
          </w:tcPr>
          <w:p w14:paraId="0A5FB5A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22" w:author="Author"/>
              </w:rPr>
            </w:pPr>
            <w:del w:id="8023" w:author="Author">
              <w:r w:rsidRPr="00215116" w:rsidDel="008D621A">
                <w:delText>80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14C8EB8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2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B00CA1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25" w:author="Author"/>
              </w:rPr>
            </w:pPr>
          </w:p>
        </w:tc>
        <w:tc>
          <w:tcPr>
            <w:tcW w:w="460" w:type="dxa"/>
          </w:tcPr>
          <w:p w14:paraId="685701E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26" w:author="Author"/>
              </w:rPr>
            </w:pPr>
            <w:del w:id="8027" w:author="Author">
              <w:r w:rsidRPr="00215116" w:rsidDel="008D621A">
                <w:delText>9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6CF17B8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2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71D884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29" w:author="Author"/>
              </w:rPr>
            </w:pPr>
          </w:p>
        </w:tc>
        <w:tc>
          <w:tcPr>
            <w:tcW w:w="460" w:type="dxa"/>
          </w:tcPr>
          <w:p w14:paraId="130193D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30" w:author="Author"/>
              </w:rPr>
            </w:pPr>
            <w:del w:id="8031" w:author="Author">
              <w:r w:rsidRPr="00215116" w:rsidDel="008D621A">
                <w:delText>10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3E9056B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3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25CC27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33" w:author="Author"/>
              </w:rPr>
            </w:pPr>
          </w:p>
        </w:tc>
        <w:tc>
          <w:tcPr>
            <w:tcW w:w="460" w:type="dxa"/>
          </w:tcPr>
          <w:p w14:paraId="7B9D2A5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34" w:author="Author"/>
              </w:rPr>
            </w:pPr>
            <w:del w:id="8035" w:author="Author">
              <w:r w:rsidRPr="00215116" w:rsidDel="008D621A">
                <w:delText>8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576E470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3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CA71E3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37" w:author="Author"/>
              </w:rPr>
            </w:pPr>
          </w:p>
        </w:tc>
        <w:tc>
          <w:tcPr>
            <w:tcW w:w="460" w:type="dxa"/>
          </w:tcPr>
          <w:p w14:paraId="723F4C4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38" w:author="Author"/>
              </w:rPr>
            </w:pPr>
            <w:del w:id="8039" w:author="Author">
              <w:r w:rsidRPr="00215116" w:rsidDel="008D621A">
                <w:delText>9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015DCB9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40" w:author="Author"/>
              </w:rPr>
            </w:pPr>
          </w:p>
        </w:tc>
      </w:tr>
      <w:tr w:rsidR="00C73484" w:rsidRPr="00215116" w:rsidDel="008D621A" w14:paraId="20082E07" w14:textId="77777777" w:rsidTr="004E6DA2">
        <w:trPr>
          <w:cantSplit/>
          <w:trHeight w:val="190"/>
          <w:del w:id="8041" w:author="Author"/>
        </w:trPr>
        <w:tc>
          <w:tcPr>
            <w:tcW w:w="200" w:type="dxa"/>
          </w:tcPr>
          <w:p w14:paraId="50E924DF" w14:textId="77777777" w:rsidR="00C73484" w:rsidRPr="00215116" w:rsidDel="008D621A" w:rsidRDefault="00C73484" w:rsidP="004E6DA2">
            <w:pPr>
              <w:pStyle w:val="terr2colblock1"/>
              <w:rPr>
                <w:del w:id="804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384DDF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043" w:author="Author"/>
              </w:rPr>
            </w:pPr>
          </w:p>
        </w:tc>
        <w:tc>
          <w:tcPr>
            <w:tcW w:w="630" w:type="dxa"/>
          </w:tcPr>
          <w:p w14:paraId="5A1029D8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8044" w:author="Author"/>
              </w:rPr>
            </w:pPr>
            <w:del w:id="8045" w:author="Author">
              <w:r w:rsidRPr="00215116" w:rsidDel="008D621A">
                <w:delText>3,501</w:delText>
              </w:r>
            </w:del>
          </w:p>
        </w:tc>
        <w:tc>
          <w:tcPr>
            <w:tcW w:w="180" w:type="dxa"/>
          </w:tcPr>
          <w:p w14:paraId="39222866" w14:textId="77777777" w:rsidR="00C73484" w:rsidRPr="00215116" w:rsidDel="008D621A" w:rsidRDefault="00C73484" w:rsidP="004E6DA2">
            <w:pPr>
              <w:pStyle w:val="terr2colblock1"/>
              <w:rPr>
                <w:del w:id="8046" w:author="Author"/>
              </w:rPr>
            </w:pPr>
            <w:del w:id="8047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E749E3A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8048" w:author="Author"/>
              </w:rPr>
            </w:pPr>
            <w:del w:id="8049" w:author="Author">
              <w:r w:rsidRPr="00215116" w:rsidDel="008D621A">
                <w:delText>4,000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AE71AB9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050" w:author="Author"/>
              </w:rPr>
            </w:pPr>
          </w:p>
        </w:tc>
        <w:tc>
          <w:tcPr>
            <w:tcW w:w="460" w:type="dxa"/>
          </w:tcPr>
          <w:p w14:paraId="5EF8E43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51" w:author="Author"/>
              </w:rPr>
            </w:pPr>
            <w:del w:id="8052" w:author="Author">
              <w:r w:rsidRPr="00215116" w:rsidDel="008D621A">
                <w:delText>19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0D5867A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5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38E333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54" w:author="Author"/>
              </w:rPr>
            </w:pPr>
          </w:p>
        </w:tc>
        <w:tc>
          <w:tcPr>
            <w:tcW w:w="460" w:type="dxa"/>
          </w:tcPr>
          <w:p w14:paraId="514E7C0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55" w:author="Author"/>
              </w:rPr>
            </w:pPr>
            <w:del w:id="8056" w:author="Author">
              <w:r w:rsidRPr="00215116" w:rsidDel="008D621A">
                <w:delText>20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AF8C5E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5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4CBF81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58" w:author="Author"/>
              </w:rPr>
            </w:pPr>
          </w:p>
        </w:tc>
        <w:tc>
          <w:tcPr>
            <w:tcW w:w="460" w:type="dxa"/>
          </w:tcPr>
          <w:p w14:paraId="5FF982C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59" w:author="Author"/>
              </w:rPr>
            </w:pPr>
            <w:del w:id="8060" w:author="Author">
              <w:r w:rsidRPr="00215116" w:rsidDel="008D621A">
                <w:delText>85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021A6F1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B23E58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62" w:author="Author"/>
              </w:rPr>
            </w:pPr>
          </w:p>
        </w:tc>
        <w:tc>
          <w:tcPr>
            <w:tcW w:w="460" w:type="dxa"/>
          </w:tcPr>
          <w:p w14:paraId="3B29134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63" w:author="Author"/>
              </w:rPr>
            </w:pPr>
            <w:del w:id="8064" w:author="Author">
              <w:r w:rsidRPr="00215116" w:rsidDel="008D621A">
                <w:delText>90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31D68F1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6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F3B896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66" w:author="Author"/>
              </w:rPr>
            </w:pPr>
          </w:p>
        </w:tc>
        <w:tc>
          <w:tcPr>
            <w:tcW w:w="460" w:type="dxa"/>
          </w:tcPr>
          <w:p w14:paraId="7A13AC9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67" w:author="Author"/>
              </w:rPr>
            </w:pPr>
            <w:del w:id="8068" w:author="Author">
              <w:r w:rsidRPr="00215116" w:rsidDel="008D621A">
                <w:delText>10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5FD09A62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6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0BF7BB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70" w:author="Author"/>
              </w:rPr>
            </w:pPr>
          </w:p>
        </w:tc>
        <w:tc>
          <w:tcPr>
            <w:tcW w:w="460" w:type="dxa"/>
          </w:tcPr>
          <w:p w14:paraId="2CFAEF3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71" w:author="Author"/>
              </w:rPr>
            </w:pPr>
            <w:del w:id="8072" w:author="Author">
              <w:r w:rsidRPr="00215116" w:rsidDel="008D621A">
                <w:delText>11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31B78D2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7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9AF2D9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74" w:author="Author"/>
              </w:rPr>
            </w:pPr>
          </w:p>
        </w:tc>
        <w:tc>
          <w:tcPr>
            <w:tcW w:w="460" w:type="dxa"/>
          </w:tcPr>
          <w:p w14:paraId="0075EA6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75" w:author="Author"/>
              </w:rPr>
            </w:pPr>
            <w:del w:id="8076" w:author="Author">
              <w:r w:rsidRPr="00215116" w:rsidDel="008D621A">
                <w:delText>9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6AF443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7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CD9E6E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78" w:author="Author"/>
              </w:rPr>
            </w:pPr>
          </w:p>
        </w:tc>
        <w:tc>
          <w:tcPr>
            <w:tcW w:w="460" w:type="dxa"/>
          </w:tcPr>
          <w:p w14:paraId="5E7BEBD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79" w:author="Author"/>
              </w:rPr>
            </w:pPr>
            <w:del w:id="8080" w:author="Author">
              <w:r w:rsidRPr="00215116" w:rsidDel="008D621A">
                <w:delText>9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531321E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81" w:author="Author"/>
              </w:rPr>
            </w:pPr>
          </w:p>
        </w:tc>
      </w:tr>
      <w:tr w:rsidR="00C73484" w:rsidRPr="00215116" w:rsidDel="008D621A" w14:paraId="122CF1DD" w14:textId="77777777" w:rsidTr="004E6DA2">
        <w:trPr>
          <w:cantSplit/>
          <w:trHeight w:val="190"/>
          <w:del w:id="8082" w:author="Author"/>
        </w:trPr>
        <w:tc>
          <w:tcPr>
            <w:tcW w:w="200" w:type="dxa"/>
          </w:tcPr>
          <w:p w14:paraId="74DA823B" w14:textId="77777777" w:rsidR="00C73484" w:rsidRPr="00215116" w:rsidDel="008D621A" w:rsidRDefault="00C73484" w:rsidP="004E6DA2">
            <w:pPr>
              <w:pStyle w:val="terr2colblock1"/>
              <w:rPr>
                <w:del w:id="808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DC2FA68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084" w:author="Author"/>
              </w:rPr>
            </w:pPr>
          </w:p>
        </w:tc>
        <w:tc>
          <w:tcPr>
            <w:tcW w:w="630" w:type="dxa"/>
          </w:tcPr>
          <w:p w14:paraId="3C0D540E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8085" w:author="Author"/>
              </w:rPr>
            </w:pPr>
            <w:del w:id="8086" w:author="Author">
              <w:r w:rsidRPr="00215116" w:rsidDel="008D621A">
                <w:delText>4,001</w:delText>
              </w:r>
            </w:del>
          </w:p>
        </w:tc>
        <w:tc>
          <w:tcPr>
            <w:tcW w:w="180" w:type="dxa"/>
          </w:tcPr>
          <w:p w14:paraId="665E62B1" w14:textId="77777777" w:rsidR="00C73484" w:rsidRPr="00215116" w:rsidDel="008D621A" w:rsidRDefault="00C73484" w:rsidP="004E6DA2">
            <w:pPr>
              <w:pStyle w:val="terr2colblock1"/>
              <w:rPr>
                <w:del w:id="8087" w:author="Author"/>
              </w:rPr>
            </w:pPr>
            <w:del w:id="8088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DFD16B0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8089" w:author="Author"/>
              </w:rPr>
            </w:pPr>
            <w:del w:id="8090" w:author="Author">
              <w:r w:rsidRPr="00215116" w:rsidDel="008D621A">
                <w:delText>4,500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015C377B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091" w:author="Author"/>
              </w:rPr>
            </w:pPr>
          </w:p>
        </w:tc>
        <w:tc>
          <w:tcPr>
            <w:tcW w:w="460" w:type="dxa"/>
          </w:tcPr>
          <w:p w14:paraId="49C91F7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92" w:author="Author"/>
              </w:rPr>
            </w:pPr>
            <w:del w:id="8093" w:author="Author">
              <w:r w:rsidRPr="00215116" w:rsidDel="008D621A">
                <w:delText>20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43C99B8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9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861952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95" w:author="Author"/>
              </w:rPr>
            </w:pPr>
          </w:p>
        </w:tc>
        <w:tc>
          <w:tcPr>
            <w:tcW w:w="460" w:type="dxa"/>
          </w:tcPr>
          <w:p w14:paraId="42A357E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96" w:author="Author"/>
              </w:rPr>
            </w:pPr>
            <w:del w:id="8097" w:author="Author">
              <w:r w:rsidRPr="00215116" w:rsidDel="008D621A">
                <w:delText>22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0F6FF9E2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9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5D2191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099" w:author="Author"/>
              </w:rPr>
            </w:pPr>
          </w:p>
        </w:tc>
        <w:tc>
          <w:tcPr>
            <w:tcW w:w="460" w:type="dxa"/>
          </w:tcPr>
          <w:p w14:paraId="78192D7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00" w:author="Author"/>
              </w:rPr>
            </w:pPr>
            <w:del w:id="8101" w:author="Author">
              <w:r w:rsidRPr="00215116" w:rsidDel="008D621A">
                <w:delText>92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78F3261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3085E9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03" w:author="Author"/>
              </w:rPr>
            </w:pPr>
          </w:p>
        </w:tc>
        <w:tc>
          <w:tcPr>
            <w:tcW w:w="460" w:type="dxa"/>
          </w:tcPr>
          <w:p w14:paraId="132105B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04" w:author="Author"/>
              </w:rPr>
            </w:pPr>
            <w:del w:id="8105" w:author="Author">
              <w:r w:rsidRPr="00215116" w:rsidDel="008D621A">
                <w:delText>97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74E629C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0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CDDBCB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07" w:author="Author"/>
              </w:rPr>
            </w:pPr>
          </w:p>
        </w:tc>
        <w:tc>
          <w:tcPr>
            <w:tcW w:w="460" w:type="dxa"/>
          </w:tcPr>
          <w:p w14:paraId="219E8BD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08" w:author="Author"/>
              </w:rPr>
            </w:pPr>
            <w:del w:id="8109" w:author="Author">
              <w:r w:rsidRPr="00215116" w:rsidDel="008D621A">
                <w:delText>11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5A6736C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1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4AE612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11" w:author="Author"/>
              </w:rPr>
            </w:pPr>
          </w:p>
        </w:tc>
        <w:tc>
          <w:tcPr>
            <w:tcW w:w="460" w:type="dxa"/>
          </w:tcPr>
          <w:p w14:paraId="70D26A6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12" w:author="Author"/>
              </w:rPr>
            </w:pPr>
            <w:del w:id="8113" w:author="Author">
              <w:r w:rsidRPr="00215116" w:rsidDel="008D621A">
                <w:delText>12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53493C6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1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B9EF17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15" w:author="Author"/>
              </w:rPr>
            </w:pPr>
          </w:p>
        </w:tc>
        <w:tc>
          <w:tcPr>
            <w:tcW w:w="460" w:type="dxa"/>
          </w:tcPr>
          <w:p w14:paraId="5BA1547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16" w:author="Author"/>
              </w:rPr>
            </w:pPr>
            <w:del w:id="8117" w:author="Author">
              <w:r w:rsidRPr="00215116" w:rsidDel="008D621A">
                <w:delText>9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57323FF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1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DCC74F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19" w:author="Author"/>
              </w:rPr>
            </w:pPr>
          </w:p>
        </w:tc>
        <w:tc>
          <w:tcPr>
            <w:tcW w:w="460" w:type="dxa"/>
          </w:tcPr>
          <w:p w14:paraId="67B0153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20" w:author="Author"/>
              </w:rPr>
            </w:pPr>
            <w:del w:id="8121" w:author="Author">
              <w:r w:rsidRPr="00215116" w:rsidDel="008D621A">
                <w:delText>10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692A2DD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22" w:author="Author"/>
              </w:rPr>
            </w:pPr>
          </w:p>
        </w:tc>
      </w:tr>
      <w:tr w:rsidR="00C73484" w:rsidRPr="00215116" w:rsidDel="008D621A" w14:paraId="07D6F9FD" w14:textId="77777777" w:rsidTr="004E6DA2">
        <w:trPr>
          <w:cantSplit/>
          <w:trHeight w:val="190"/>
          <w:del w:id="8123" w:author="Author"/>
        </w:trPr>
        <w:tc>
          <w:tcPr>
            <w:tcW w:w="200" w:type="dxa"/>
          </w:tcPr>
          <w:p w14:paraId="61476893" w14:textId="77777777" w:rsidR="00C73484" w:rsidRPr="00215116" w:rsidDel="008D621A" w:rsidRDefault="00C73484" w:rsidP="004E6DA2">
            <w:pPr>
              <w:pStyle w:val="terr2colblock1"/>
              <w:rPr>
                <w:del w:id="812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B83BF93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125" w:author="Author"/>
              </w:rPr>
            </w:pPr>
          </w:p>
        </w:tc>
        <w:tc>
          <w:tcPr>
            <w:tcW w:w="630" w:type="dxa"/>
          </w:tcPr>
          <w:p w14:paraId="58591AA8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8126" w:author="Author"/>
              </w:rPr>
            </w:pPr>
            <w:del w:id="8127" w:author="Author">
              <w:r w:rsidRPr="00215116" w:rsidDel="008D621A">
                <w:delText>4,501</w:delText>
              </w:r>
            </w:del>
          </w:p>
        </w:tc>
        <w:tc>
          <w:tcPr>
            <w:tcW w:w="180" w:type="dxa"/>
          </w:tcPr>
          <w:p w14:paraId="6D6077F8" w14:textId="77777777" w:rsidR="00C73484" w:rsidRPr="00215116" w:rsidDel="008D621A" w:rsidRDefault="00C73484" w:rsidP="004E6DA2">
            <w:pPr>
              <w:pStyle w:val="terr2colblock1"/>
              <w:rPr>
                <w:del w:id="8128" w:author="Author"/>
              </w:rPr>
            </w:pPr>
            <w:del w:id="8129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8E7563D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8130" w:author="Author"/>
              </w:rPr>
            </w:pPr>
            <w:del w:id="8131" w:author="Author">
              <w:r w:rsidRPr="00215116" w:rsidDel="008D621A">
                <w:delText>5,000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4DE4206D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132" w:author="Author"/>
              </w:rPr>
            </w:pPr>
          </w:p>
        </w:tc>
        <w:tc>
          <w:tcPr>
            <w:tcW w:w="460" w:type="dxa"/>
          </w:tcPr>
          <w:p w14:paraId="43BCCD4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33" w:author="Author"/>
              </w:rPr>
            </w:pPr>
            <w:del w:id="8134" w:author="Author">
              <w:r w:rsidRPr="00215116" w:rsidDel="008D621A">
                <w:delText>24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3D1B711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3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0CF1CF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36" w:author="Author"/>
              </w:rPr>
            </w:pPr>
          </w:p>
        </w:tc>
        <w:tc>
          <w:tcPr>
            <w:tcW w:w="460" w:type="dxa"/>
          </w:tcPr>
          <w:p w14:paraId="0497B2E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37" w:author="Author"/>
              </w:rPr>
            </w:pPr>
            <w:del w:id="8138" w:author="Author">
              <w:r w:rsidRPr="00215116" w:rsidDel="008D621A">
                <w:delText>25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AB7536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3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608AB6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40" w:author="Author"/>
              </w:rPr>
            </w:pPr>
          </w:p>
        </w:tc>
        <w:tc>
          <w:tcPr>
            <w:tcW w:w="460" w:type="dxa"/>
          </w:tcPr>
          <w:p w14:paraId="45A485B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41" w:author="Author"/>
              </w:rPr>
            </w:pPr>
            <w:del w:id="8142" w:author="Author">
              <w:r w:rsidRPr="00215116" w:rsidDel="008D621A">
                <w:delText>107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53AA2AD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239B1B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44" w:author="Author"/>
              </w:rPr>
            </w:pPr>
          </w:p>
        </w:tc>
        <w:tc>
          <w:tcPr>
            <w:tcW w:w="460" w:type="dxa"/>
          </w:tcPr>
          <w:p w14:paraId="3A63F49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45" w:author="Author"/>
              </w:rPr>
            </w:pPr>
            <w:del w:id="8146" w:author="Author">
              <w:r w:rsidRPr="00215116" w:rsidDel="008D621A">
                <w:delText>112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27AA9A9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4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6F9A85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48" w:author="Author"/>
              </w:rPr>
            </w:pPr>
          </w:p>
        </w:tc>
        <w:tc>
          <w:tcPr>
            <w:tcW w:w="460" w:type="dxa"/>
          </w:tcPr>
          <w:p w14:paraId="42BBD36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49" w:author="Author"/>
              </w:rPr>
            </w:pPr>
            <w:del w:id="8150" w:author="Author">
              <w:r w:rsidRPr="00215116" w:rsidDel="008D621A">
                <w:delText>13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3AA98F9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5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5F6CC7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52" w:author="Author"/>
              </w:rPr>
            </w:pPr>
          </w:p>
        </w:tc>
        <w:tc>
          <w:tcPr>
            <w:tcW w:w="460" w:type="dxa"/>
          </w:tcPr>
          <w:p w14:paraId="380F53B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53" w:author="Author"/>
              </w:rPr>
            </w:pPr>
            <w:del w:id="8154" w:author="Author">
              <w:r w:rsidRPr="00215116" w:rsidDel="008D621A">
                <w:delText>14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3F0C5752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5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77EC09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56" w:author="Author"/>
              </w:rPr>
            </w:pPr>
          </w:p>
        </w:tc>
        <w:tc>
          <w:tcPr>
            <w:tcW w:w="460" w:type="dxa"/>
          </w:tcPr>
          <w:p w14:paraId="34AEB4C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57" w:author="Author"/>
              </w:rPr>
            </w:pPr>
            <w:del w:id="8158" w:author="Author">
              <w:r w:rsidRPr="00215116" w:rsidDel="008D621A">
                <w:delText>11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2D5AD77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5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107E20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60" w:author="Author"/>
              </w:rPr>
            </w:pPr>
          </w:p>
        </w:tc>
        <w:tc>
          <w:tcPr>
            <w:tcW w:w="460" w:type="dxa"/>
          </w:tcPr>
          <w:p w14:paraId="767696B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61" w:author="Author"/>
              </w:rPr>
            </w:pPr>
            <w:del w:id="8162" w:author="Author">
              <w:r w:rsidRPr="00215116" w:rsidDel="008D621A">
                <w:delText>12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3E8177A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63" w:author="Author"/>
              </w:rPr>
            </w:pPr>
          </w:p>
        </w:tc>
      </w:tr>
      <w:tr w:rsidR="00C73484" w:rsidRPr="00215116" w:rsidDel="008D621A" w14:paraId="02DFD814" w14:textId="77777777" w:rsidTr="004E6DA2">
        <w:trPr>
          <w:cantSplit/>
          <w:trHeight w:val="190"/>
          <w:del w:id="8164" w:author="Author"/>
        </w:trPr>
        <w:tc>
          <w:tcPr>
            <w:tcW w:w="200" w:type="dxa"/>
          </w:tcPr>
          <w:p w14:paraId="5D410F9D" w14:textId="77777777" w:rsidR="00C73484" w:rsidRPr="00215116" w:rsidDel="008D621A" w:rsidRDefault="00C73484" w:rsidP="004E6DA2">
            <w:pPr>
              <w:pStyle w:val="terr2colblock1"/>
              <w:rPr>
                <w:del w:id="816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400D66C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166" w:author="Author"/>
              </w:rPr>
            </w:pPr>
          </w:p>
        </w:tc>
        <w:tc>
          <w:tcPr>
            <w:tcW w:w="630" w:type="dxa"/>
          </w:tcPr>
          <w:p w14:paraId="4F2EC5A6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8167" w:author="Author"/>
              </w:rPr>
            </w:pPr>
            <w:del w:id="8168" w:author="Author">
              <w:r w:rsidRPr="00215116" w:rsidDel="008D621A">
                <w:delText>5,001</w:delText>
              </w:r>
            </w:del>
          </w:p>
        </w:tc>
        <w:tc>
          <w:tcPr>
            <w:tcW w:w="180" w:type="dxa"/>
          </w:tcPr>
          <w:p w14:paraId="50615808" w14:textId="77777777" w:rsidR="00C73484" w:rsidRPr="00215116" w:rsidDel="008D621A" w:rsidRDefault="00C73484" w:rsidP="004E6DA2">
            <w:pPr>
              <w:pStyle w:val="terr2colblock1"/>
              <w:rPr>
                <w:del w:id="8169" w:author="Author"/>
              </w:rPr>
            </w:pPr>
            <w:del w:id="8170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17B05DF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8171" w:author="Author"/>
              </w:rPr>
            </w:pPr>
            <w:del w:id="8172" w:author="Author">
              <w:r w:rsidRPr="00215116" w:rsidDel="008D621A">
                <w:delText>6,000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279D031F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173" w:author="Author"/>
              </w:rPr>
            </w:pPr>
          </w:p>
        </w:tc>
        <w:tc>
          <w:tcPr>
            <w:tcW w:w="460" w:type="dxa"/>
          </w:tcPr>
          <w:p w14:paraId="4D8D7E3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74" w:author="Author"/>
              </w:rPr>
            </w:pPr>
            <w:del w:id="8175" w:author="Author">
              <w:r w:rsidRPr="00215116" w:rsidDel="008D621A">
                <w:delText>28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482F3E5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7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778A62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77" w:author="Author"/>
              </w:rPr>
            </w:pPr>
          </w:p>
        </w:tc>
        <w:tc>
          <w:tcPr>
            <w:tcW w:w="460" w:type="dxa"/>
          </w:tcPr>
          <w:p w14:paraId="4A8B896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78" w:author="Author"/>
              </w:rPr>
            </w:pPr>
            <w:del w:id="8179" w:author="Author">
              <w:r w:rsidRPr="00215116" w:rsidDel="008D621A">
                <w:delText>29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6623F13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8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BE9A3E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81" w:author="Author"/>
              </w:rPr>
            </w:pPr>
          </w:p>
        </w:tc>
        <w:tc>
          <w:tcPr>
            <w:tcW w:w="460" w:type="dxa"/>
          </w:tcPr>
          <w:p w14:paraId="1D425F84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82" w:author="Author"/>
              </w:rPr>
            </w:pPr>
            <w:del w:id="8183" w:author="Author">
              <w:r w:rsidRPr="00215116" w:rsidDel="008D621A">
                <w:delText>125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16570912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403C14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85" w:author="Author"/>
              </w:rPr>
            </w:pPr>
          </w:p>
        </w:tc>
        <w:tc>
          <w:tcPr>
            <w:tcW w:w="460" w:type="dxa"/>
          </w:tcPr>
          <w:p w14:paraId="3F1A43B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86" w:author="Author"/>
              </w:rPr>
            </w:pPr>
            <w:del w:id="8187" w:author="Author">
              <w:r w:rsidRPr="00215116" w:rsidDel="008D621A">
                <w:delText>132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6DA4A08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8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FAFBEE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89" w:author="Author"/>
              </w:rPr>
            </w:pPr>
          </w:p>
        </w:tc>
        <w:tc>
          <w:tcPr>
            <w:tcW w:w="460" w:type="dxa"/>
          </w:tcPr>
          <w:p w14:paraId="743B65A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90" w:author="Author"/>
              </w:rPr>
            </w:pPr>
            <w:del w:id="8191" w:author="Author">
              <w:r w:rsidRPr="00215116" w:rsidDel="008D621A">
                <w:delText>15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25B6B6C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9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D8F536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93" w:author="Author"/>
              </w:rPr>
            </w:pPr>
          </w:p>
        </w:tc>
        <w:tc>
          <w:tcPr>
            <w:tcW w:w="460" w:type="dxa"/>
          </w:tcPr>
          <w:p w14:paraId="2E7F5F1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94" w:author="Author"/>
              </w:rPr>
            </w:pPr>
            <w:del w:id="8195" w:author="Author">
              <w:r w:rsidRPr="00215116" w:rsidDel="008D621A">
                <w:delText>16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6770236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9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40B7179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97" w:author="Author"/>
              </w:rPr>
            </w:pPr>
          </w:p>
        </w:tc>
        <w:tc>
          <w:tcPr>
            <w:tcW w:w="460" w:type="dxa"/>
          </w:tcPr>
          <w:p w14:paraId="560D123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198" w:author="Author"/>
              </w:rPr>
            </w:pPr>
            <w:del w:id="8199" w:author="Author">
              <w:r w:rsidRPr="00215116" w:rsidDel="008D621A">
                <w:delText>13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4E817B7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0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86B2F45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01" w:author="Author"/>
              </w:rPr>
            </w:pPr>
          </w:p>
        </w:tc>
        <w:tc>
          <w:tcPr>
            <w:tcW w:w="460" w:type="dxa"/>
          </w:tcPr>
          <w:p w14:paraId="2301412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02" w:author="Author"/>
              </w:rPr>
            </w:pPr>
            <w:del w:id="8203" w:author="Author">
              <w:r w:rsidRPr="00215116" w:rsidDel="008D621A">
                <w:delText>14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022C91B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04" w:author="Author"/>
              </w:rPr>
            </w:pPr>
          </w:p>
        </w:tc>
      </w:tr>
      <w:tr w:rsidR="00C73484" w:rsidRPr="00215116" w:rsidDel="008D621A" w14:paraId="2D6E73F5" w14:textId="77777777" w:rsidTr="004E6DA2">
        <w:trPr>
          <w:cantSplit/>
          <w:trHeight w:val="190"/>
          <w:del w:id="8205" w:author="Author"/>
        </w:trPr>
        <w:tc>
          <w:tcPr>
            <w:tcW w:w="200" w:type="dxa"/>
          </w:tcPr>
          <w:p w14:paraId="607137A1" w14:textId="77777777" w:rsidR="00C73484" w:rsidRPr="00215116" w:rsidDel="008D621A" w:rsidRDefault="00C73484" w:rsidP="004E6DA2">
            <w:pPr>
              <w:pStyle w:val="terr2colblock1"/>
              <w:rPr>
                <w:del w:id="820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2700D72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207" w:author="Author"/>
              </w:rPr>
            </w:pPr>
          </w:p>
        </w:tc>
        <w:tc>
          <w:tcPr>
            <w:tcW w:w="630" w:type="dxa"/>
          </w:tcPr>
          <w:p w14:paraId="4FC0D18A" w14:textId="77777777" w:rsidR="00C73484" w:rsidRPr="00215116" w:rsidDel="008D621A" w:rsidRDefault="00C73484" w:rsidP="004E6DA2">
            <w:pPr>
              <w:pStyle w:val="tabletext11"/>
              <w:tabs>
                <w:tab w:val="decimal" w:pos="505"/>
              </w:tabs>
              <w:jc w:val="right"/>
              <w:rPr>
                <w:del w:id="8208" w:author="Author"/>
              </w:rPr>
            </w:pPr>
            <w:del w:id="8209" w:author="Author">
              <w:r w:rsidRPr="00215116" w:rsidDel="008D621A">
                <w:delText>6,001</w:delText>
              </w:r>
            </w:del>
          </w:p>
        </w:tc>
        <w:tc>
          <w:tcPr>
            <w:tcW w:w="180" w:type="dxa"/>
          </w:tcPr>
          <w:p w14:paraId="3333702D" w14:textId="77777777" w:rsidR="00C73484" w:rsidRPr="00215116" w:rsidDel="008D621A" w:rsidRDefault="00C73484" w:rsidP="004E6DA2">
            <w:pPr>
              <w:pStyle w:val="terr2colblock1"/>
              <w:rPr>
                <w:del w:id="8210" w:author="Author"/>
              </w:rPr>
            </w:pPr>
            <w:del w:id="8211" w:author="Author">
              <w:r w:rsidRPr="00215116" w:rsidDel="008D621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7634E68" w14:textId="77777777" w:rsidR="00C73484" w:rsidRPr="00215116" w:rsidDel="008D621A" w:rsidRDefault="00C73484" w:rsidP="004E6DA2">
            <w:pPr>
              <w:pStyle w:val="terr2colblock1"/>
              <w:tabs>
                <w:tab w:val="decimal" w:pos="425"/>
              </w:tabs>
              <w:rPr>
                <w:del w:id="8212" w:author="Author"/>
              </w:rPr>
            </w:pPr>
            <w:del w:id="8213" w:author="Author">
              <w:r w:rsidRPr="00215116" w:rsidDel="008D621A">
                <w:delText>8,000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</w:tcBorders>
          </w:tcPr>
          <w:p w14:paraId="17C3C061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214" w:author="Author"/>
              </w:rPr>
            </w:pPr>
          </w:p>
        </w:tc>
        <w:tc>
          <w:tcPr>
            <w:tcW w:w="460" w:type="dxa"/>
          </w:tcPr>
          <w:p w14:paraId="4BB7FF7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15" w:author="Author"/>
              </w:rPr>
            </w:pPr>
            <w:del w:id="8216" w:author="Author">
              <w:r w:rsidRPr="00215116" w:rsidDel="008D621A">
                <w:delText>37</w:delText>
              </w:r>
            </w:del>
          </w:p>
        </w:tc>
        <w:tc>
          <w:tcPr>
            <w:tcW w:w="160" w:type="dxa"/>
            <w:tcBorders>
              <w:left w:val="nil"/>
              <w:right w:val="single" w:sz="6" w:space="0" w:color="auto"/>
            </w:tcBorders>
          </w:tcPr>
          <w:p w14:paraId="6CD1255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1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E93618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18" w:author="Author"/>
              </w:rPr>
            </w:pPr>
          </w:p>
        </w:tc>
        <w:tc>
          <w:tcPr>
            <w:tcW w:w="460" w:type="dxa"/>
          </w:tcPr>
          <w:p w14:paraId="6710BAD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19" w:author="Author"/>
              </w:rPr>
            </w:pPr>
            <w:del w:id="8220" w:author="Author">
              <w:r w:rsidRPr="00215116" w:rsidDel="008D621A">
                <w:delText>38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07DC2180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2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2FDCDB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22" w:author="Author"/>
              </w:rPr>
            </w:pPr>
          </w:p>
        </w:tc>
        <w:tc>
          <w:tcPr>
            <w:tcW w:w="460" w:type="dxa"/>
          </w:tcPr>
          <w:p w14:paraId="7DCACC3C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23" w:author="Author"/>
              </w:rPr>
            </w:pPr>
            <w:del w:id="8224" w:author="Author">
              <w:r w:rsidRPr="00215116" w:rsidDel="008D621A">
                <w:delText>165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680A0E4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4D3D7E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26" w:author="Author"/>
              </w:rPr>
            </w:pPr>
          </w:p>
        </w:tc>
        <w:tc>
          <w:tcPr>
            <w:tcW w:w="460" w:type="dxa"/>
          </w:tcPr>
          <w:p w14:paraId="2E0F4FC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27" w:author="Author"/>
              </w:rPr>
            </w:pPr>
            <w:del w:id="8228" w:author="Author">
              <w:r w:rsidRPr="00215116" w:rsidDel="008D621A">
                <w:delText>173</w:delText>
              </w:r>
            </w:del>
          </w:p>
        </w:tc>
        <w:tc>
          <w:tcPr>
            <w:tcW w:w="267" w:type="dxa"/>
            <w:tcBorders>
              <w:left w:val="nil"/>
              <w:right w:val="single" w:sz="6" w:space="0" w:color="auto"/>
            </w:tcBorders>
          </w:tcPr>
          <w:p w14:paraId="1C7547D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2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A529B56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30" w:author="Author"/>
              </w:rPr>
            </w:pPr>
          </w:p>
        </w:tc>
        <w:tc>
          <w:tcPr>
            <w:tcW w:w="460" w:type="dxa"/>
          </w:tcPr>
          <w:p w14:paraId="2E1E18F8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31" w:author="Author"/>
              </w:rPr>
            </w:pPr>
            <w:del w:id="8232" w:author="Author">
              <w:r w:rsidRPr="00215116" w:rsidDel="008D621A">
                <w:delText>20</w:delText>
              </w:r>
            </w:del>
          </w:p>
        </w:tc>
        <w:tc>
          <w:tcPr>
            <w:tcW w:w="285" w:type="dxa"/>
            <w:tcBorders>
              <w:left w:val="nil"/>
              <w:right w:val="single" w:sz="6" w:space="0" w:color="auto"/>
            </w:tcBorders>
          </w:tcPr>
          <w:p w14:paraId="53B0BD0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3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E51AF8E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34" w:author="Author"/>
              </w:rPr>
            </w:pPr>
          </w:p>
        </w:tc>
        <w:tc>
          <w:tcPr>
            <w:tcW w:w="460" w:type="dxa"/>
          </w:tcPr>
          <w:p w14:paraId="5EC8C2E2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35" w:author="Author"/>
              </w:rPr>
            </w:pPr>
            <w:del w:id="8236" w:author="Author">
              <w:r w:rsidRPr="00215116" w:rsidDel="008D621A">
                <w:delText>22</w:delText>
              </w:r>
            </w:del>
          </w:p>
        </w:tc>
        <w:tc>
          <w:tcPr>
            <w:tcW w:w="303" w:type="dxa"/>
            <w:tcBorders>
              <w:left w:val="nil"/>
              <w:right w:val="single" w:sz="6" w:space="0" w:color="auto"/>
            </w:tcBorders>
          </w:tcPr>
          <w:p w14:paraId="56E9524F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3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007845A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38" w:author="Author"/>
              </w:rPr>
            </w:pPr>
          </w:p>
        </w:tc>
        <w:tc>
          <w:tcPr>
            <w:tcW w:w="460" w:type="dxa"/>
          </w:tcPr>
          <w:p w14:paraId="4B6D60DD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39" w:author="Author"/>
              </w:rPr>
            </w:pPr>
            <w:del w:id="8240" w:author="Author">
              <w:r w:rsidRPr="00215116" w:rsidDel="008D621A">
                <w:delText>17</w:delText>
              </w:r>
            </w:del>
          </w:p>
        </w:tc>
        <w:tc>
          <w:tcPr>
            <w:tcW w:w="231" w:type="dxa"/>
            <w:tcBorders>
              <w:left w:val="nil"/>
              <w:right w:val="single" w:sz="6" w:space="0" w:color="auto"/>
            </w:tcBorders>
          </w:tcPr>
          <w:p w14:paraId="3E29D4E7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4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5D97ADB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42" w:author="Author"/>
              </w:rPr>
            </w:pPr>
          </w:p>
        </w:tc>
        <w:tc>
          <w:tcPr>
            <w:tcW w:w="460" w:type="dxa"/>
          </w:tcPr>
          <w:p w14:paraId="634B14B3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43" w:author="Author"/>
              </w:rPr>
            </w:pPr>
            <w:del w:id="8244" w:author="Author">
              <w:r w:rsidRPr="00215116" w:rsidDel="008D621A">
                <w:delText>18</w:delText>
              </w:r>
            </w:del>
          </w:p>
        </w:tc>
        <w:tc>
          <w:tcPr>
            <w:tcW w:w="249" w:type="dxa"/>
            <w:tcBorders>
              <w:left w:val="nil"/>
              <w:right w:val="single" w:sz="6" w:space="0" w:color="auto"/>
            </w:tcBorders>
          </w:tcPr>
          <w:p w14:paraId="5265FB81" w14:textId="77777777" w:rsidR="00C73484" w:rsidRPr="00215116" w:rsidDel="008D621A" w:rsidRDefault="00C73484" w:rsidP="004E6DA2">
            <w:pPr>
              <w:pStyle w:val="tabletext10"/>
              <w:jc w:val="right"/>
              <w:rPr>
                <w:del w:id="8245" w:author="Author"/>
              </w:rPr>
            </w:pPr>
          </w:p>
        </w:tc>
      </w:tr>
      <w:tr w:rsidR="00C73484" w:rsidRPr="00215116" w:rsidDel="008D621A" w14:paraId="6D25CC3C" w14:textId="77777777" w:rsidTr="004E6DA2">
        <w:trPr>
          <w:cantSplit/>
          <w:trHeight w:val="190"/>
          <w:del w:id="8246" w:author="Author"/>
        </w:trPr>
        <w:tc>
          <w:tcPr>
            <w:tcW w:w="200" w:type="dxa"/>
          </w:tcPr>
          <w:p w14:paraId="01634DA8" w14:textId="77777777" w:rsidR="00C73484" w:rsidRPr="00215116" w:rsidDel="008D621A" w:rsidRDefault="00C73484" w:rsidP="004E6DA2">
            <w:pPr>
              <w:pStyle w:val="terr2colblock1"/>
              <w:rPr>
                <w:del w:id="824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6DCBA" w14:textId="77777777" w:rsidR="00C73484" w:rsidRPr="00215116" w:rsidDel="008D621A" w:rsidRDefault="00C73484" w:rsidP="004E6DA2">
            <w:pPr>
              <w:pStyle w:val="terr2colblock1"/>
              <w:rPr>
                <w:del w:id="8248" w:author="Author"/>
              </w:rPr>
            </w:pPr>
            <w:del w:id="8249" w:author="Author">
              <w:r w:rsidRPr="00215116" w:rsidDel="008D621A">
                <w:delText>Over 8,000 per $100</w:delText>
              </w:r>
            </w:del>
          </w:p>
        </w:tc>
        <w:tc>
          <w:tcPr>
            <w:tcW w:w="335" w:type="dxa"/>
            <w:tcBorders>
              <w:left w:val="single" w:sz="6" w:space="0" w:color="auto"/>
              <w:bottom w:val="single" w:sz="6" w:space="0" w:color="auto"/>
            </w:tcBorders>
          </w:tcPr>
          <w:p w14:paraId="716EBC56" w14:textId="77777777" w:rsidR="00C73484" w:rsidRPr="00215116" w:rsidDel="008D621A" w:rsidRDefault="00C73484" w:rsidP="004E6DA2">
            <w:pPr>
              <w:pStyle w:val="terr2colblock1"/>
              <w:jc w:val="right"/>
              <w:rPr>
                <w:del w:id="8250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403C22B5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51" w:author="Author"/>
              </w:rPr>
            </w:pPr>
            <w:del w:id="8252" w:author="Author">
              <w:r w:rsidRPr="00215116" w:rsidDel="008D621A">
                <w:delText>0.52</w:delText>
              </w:r>
            </w:del>
          </w:p>
        </w:tc>
        <w:tc>
          <w:tcPr>
            <w:tcW w:w="1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0C5025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5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196B85D8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54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4CFA603F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55" w:author="Author"/>
              </w:rPr>
            </w:pPr>
            <w:del w:id="8256" w:author="Author">
              <w:r w:rsidRPr="00215116" w:rsidDel="008D621A">
                <w:delText>0.54</w:delText>
              </w:r>
            </w:del>
          </w:p>
        </w:tc>
        <w:tc>
          <w:tcPr>
            <w:tcW w:w="23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4B343E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5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2C2002D2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58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6318F306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59" w:author="Author"/>
              </w:rPr>
            </w:pPr>
            <w:del w:id="8260" w:author="Author">
              <w:r w:rsidRPr="00215116" w:rsidDel="008D621A">
                <w:delText>2.34</w:delText>
              </w:r>
            </w:del>
          </w:p>
        </w:tc>
        <w:tc>
          <w:tcPr>
            <w:tcW w:w="2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302AFC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05EDDE6A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62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117A4C52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63" w:author="Author"/>
              </w:rPr>
            </w:pPr>
            <w:del w:id="8264" w:author="Author">
              <w:r w:rsidRPr="00215116" w:rsidDel="008D621A">
                <w:delText>2.45</w:delText>
              </w:r>
            </w:del>
          </w:p>
        </w:tc>
        <w:tc>
          <w:tcPr>
            <w:tcW w:w="26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CEA807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6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6210DDE5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66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3C1D93BA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67" w:author="Author"/>
              </w:rPr>
            </w:pPr>
            <w:del w:id="8268" w:author="Author">
              <w:r w:rsidRPr="00215116" w:rsidDel="008D621A">
                <w:delText>0.28</w:delText>
              </w:r>
            </w:del>
          </w:p>
        </w:tc>
        <w:tc>
          <w:tcPr>
            <w:tcW w:w="28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B911DF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6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37EF86E8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70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7B174586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71" w:author="Author"/>
              </w:rPr>
            </w:pPr>
            <w:del w:id="8272" w:author="Author">
              <w:r w:rsidRPr="00215116" w:rsidDel="008D621A">
                <w:delText>0.30</w:delText>
              </w:r>
            </w:del>
          </w:p>
        </w:tc>
        <w:tc>
          <w:tcPr>
            <w:tcW w:w="30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D31E50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7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2C3ECDFD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74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00711E1C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75" w:author="Author"/>
              </w:rPr>
            </w:pPr>
            <w:del w:id="8276" w:author="Author">
              <w:r w:rsidRPr="00215116" w:rsidDel="008D621A">
                <w:delText>0.24</w:delText>
              </w:r>
            </w:del>
          </w:p>
        </w:tc>
        <w:tc>
          <w:tcPr>
            <w:tcW w:w="23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9CB852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7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2D57D258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78" w:author="Author"/>
              </w:rPr>
            </w:pPr>
          </w:p>
        </w:tc>
        <w:tc>
          <w:tcPr>
            <w:tcW w:w="460" w:type="dxa"/>
            <w:tcBorders>
              <w:bottom w:val="single" w:sz="6" w:space="0" w:color="auto"/>
            </w:tcBorders>
          </w:tcPr>
          <w:p w14:paraId="1D2D53EC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79" w:author="Author"/>
              </w:rPr>
            </w:pPr>
            <w:del w:id="8280" w:author="Author">
              <w:r w:rsidRPr="00215116" w:rsidDel="008D621A">
                <w:delText>0.26</w:delText>
              </w:r>
            </w:del>
          </w:p>
        </w:tc>
        <w:tc>
          <w:tcPr>
            <w:tcW w:w="24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F94DAD" w14:textId="77777777" w:rsidR="00C73484" w:rsidRPr="00215116" w:rsidDel="008D621A" w:rsidRDefault="00C73484" w:rsidP="004E6DA2">
            <w:pPr>
              <w:pStyle w:val="tabletext01"/>
              <w:jc w:val="right"/>
              <w:rPr>
                <w:del w:id="8281" w:author="Author"/>
              </w:rPr>
            </w:pPr>
          </w:p>
        </w:tc>
      </w:tr>
    </w:tbl>
    <w:p w14:paraId="5E190F0F" w14:textId="77777777" w:rsidR="00C73484" w:rsidRDefault="00C73484" w:rsidP="00C73484">
      <w:pPr>
        <w:pStyle w:val="tablecaption"/>
      </w:pPr>
      <w:del w:id="8282" w:author="Author">
        <w:r w:rsidRPr="00215116" w:rsidDel="008D621A">
          <w:delText>Table 70.C.1.a.(LC) Single Interest Coverage Loss Costs</w:delText>
        </w:r>
      </w:del>
    </w:p>
    <w:p w14:paraId="026396A2" w14:textId="77777777" w:rsidR="00C73484" w:rsidRDefault="00C73484" w:rsidP="00C73484">
      <w:pPr>
        <w:pStyle w:val="isonormal"/>
        <w:jc w:val="left"/>
      </w:pPr>
    </w:p>
    <w:p w14:paraId="419672B5" w14:textId="77777777" w:rsidR="00C73484" w:rsidRDefault="00C73484" w:rsidP="00C73484">
      <w:pPr>
        <w:pStyle w:val="isonormal"/>
        <w:sectPr w:rsidR="00C73484" w:rsidSect="00D7590C">
          <w:headerReference w:type="even" r:id="rId403"/>
          <w:headerReference w:type="default" r:id="rId404"/>
          <w:footerReference w:type="even" r:id="rId405"/>
          <w:footerReference w:type="default" r:id="rId406"/>
          <w:headerReference w:type="first" r:id="rId407"/>
          <w:footerReference w:type="first" r:id="rId408"/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43BB69E4" w14:textId="77777777" w:rsidR="00C73484" w:rsidRPr="00D70B04" w:rsidDel="002240CB" w:rsidRDefault="00C73484" w:rsidP="00C73484">
      <w:pPr>
        <w:pStyle w:val="boxrule"/>
        <w:rPr>
          <w:del w:id="8283" w:author="Author"/>
        </w:rPr>
      </w:pPr>
      <w:del w:id="8284" w:author="Author">
        <w:r w:rsidRPr="00D70B04" w:rsidDel="002240CB">
          <w:lastRenderedPageBreak/>
          <w:delText>77.  MOTORCYCLES</w:delText>
        </w:r>
      </w:del>
    </w:p>
    <w:p w14:paraId="07DA1C09" w14:textId="77777777" w:rsidR="00C73484" w:rsidRPr="00D70B04" w:rsidDel="002240CB" w:rsidRDefault="00C73484" w:rsidP="00C73484">
      <w:pPr>
        <w:pStyle w:val="blocktext1"/>
        <w:rPr>
          <w:del w:id="8285" w:author="Author"/>
        </w:rPr>
      </w:pPr>
      <w:del w:id="8286" w:author="Author">
        <w:r w:rsidRPr="00D70B04" w:rsidDel="002240CB">
          <w:delText xml:space="preserve">Table </w:delText>
        </w:r>
        <w:r w:rsidRPr="00D70B04" w:rsidDel="002240CB">
          <w:rPr>
            <w:b/>
          </w:rPr>
          <w:delText>77.B.4.a.(2)(LC)</w:delText>
        </w:r>
        <w:r w:rsidRPr="00D70B04" w:rsidDel="002240CB">
          <w:delText xml:space="preserve"> is replaced by the following:</w:delText>
        </w:r>
      </w:del>
    </w:p>
    <w:p w14:paraId="55722E54" w14:textId="77777777" w:rsidR="00C73484" w:rsidRPr="00D70B04" w:rsidDel="002240CB" w:rsidRDefault="00C73484" w:rsidP="00C73484">
      <w:pPr>
        <w:pStyle w:val="space4"/>
        <w:rPr>
          <w:del w:id="828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770"/>
        <w:gridCol w:w="840"/>
        <w:gridCol w:w="1190"/>
      </w:tblGrid>
      <w:tr w:rsidR="00C73484" w:rsidRPr="00D70B04" w:rsidDel="002240CB" w14:paraId="1D748B6B" w14:textId="77777777" w:rsidTr="004E6DA2">
        <w:trPr>
          <w:cantSplit/>
          <w:trHeight w:val="190"/>
          <w:del w:id="8288" w:author="Author"/>
        </w:trPr>
        <w:tc>
          <w:tcPr>
            <w:tcW w:w="200" w:type="dxa"/>
          </w:tcPr>
          <w:p w14:paraId="18683B0A" w14:textId="77777777" w:rsidR="00C73484" w:rsidRPr="00D70B04" w:rsidDel="002240CB" w:rsidRDefault="00C73484" w:rsidP="004E6DA2">
            <w:pPr>
              <w:pStyle w:val="tablehead"/>
              <w:rPr>
                <w:del w:id="8289" w:author="Author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AD9F09" w14:textId="77777777" w:rsidR="00C73484" w:rsidRPr="00D70B04" w:rsidDel="002240CB" w:rsidRDefault="00C73484" w:rsidP="004E6DA2">
            <w:pPr>
              <w:pStyle w:val="tablehead"/>
              <w:rPr>
                <w:del w:id="8290" w:author="Author"/>
              </w:rPr>
            </w:pPr>
            <w:del w:id="8291" w:author="Author">
              <w:r w:rsidRPr="00D70B04" w:rsidDel="002240CB">
                <w:br/>
                <w:delText>Coverage</w:delText>
              </w:r>
            </w:del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BB0326" w14:textId="77777777" w:rsidR="00C73484" w:rsidRPr="00D70B04" w:rsidDel="002240CB" w:rsidRDefault="00C73484" w:rsidP="004E6DA2">
            <w:pPr>
              <w:pStyle w:val="tablehead"/>
              <w:rPr>
                <w:del w:id="8292" w:author="Author"/>
              </w:rPr>
            </w:pPr>
            <w:del w:id="8293" w:author="Author">
              <w:r w:rsidRPr="00D70B04" w:rsidDel="002240CB">
                <w:delText>Loss Cost Per $100</w:delText>
              </w:r>
              <w:r w:rsidRPr="00D70B04" w:rsidDel="002240CB">
                <w:br/>
                <w:delText>Of Insurance</w:delText>
              </w:r>
            </w:del>
          </w:p>
        </w:tc>
      </w:tr>
      <w:tr w:rsidR="00C73484" w:rsidRPr="00D70B04" w:rsidDel="002240CB" w14:paraId="0F18AEC4" w14:textId="77777777" w:rsidTr="004E6DA2">
        <w:trPr>
          <w:cantSplit/>
          <w:trHeight w:val="190"/>
          <w:del w:id="8294" w:author="Author"/>
        </w:trPr>
        <w:tc>
          <w:tcPr>
            <w:tcW w:w="200" w:type="dxa"/>
          </w:tcPr>
          <w:p w14:paraId="1B154DB5" w14:textId="77777777" w:rsidR="00C73484" w:rsidRPr="00D70B04" w:rsidDel="002240CB" w:rsidRDefault="00C73484" w:rsidP="004E6DA2">
            <w:pPr>
              <w:pStyle w:val="tabletext11"/>
              <w:rPr>
                <w:del w:id="8295" w:author="Author"/>
              </w:rPr>
            </w:pPr>
          </w:p>
        </w:tc>
        <w:tc>
          <w:tcPr>
            <w:tcW w:w="2770" w:type="dxa"/>
            <w:tcBorders>
              <w:left w:val="single" w:sz="6" w:space="0" w:color="auto"/>
              <w:right w:val="single" w:sz="6" w:space="0" w:color="auto"/>
            </w:tcBorders>
          </w:tcPr>
          <w:p w14:paraId="1B52D752" w14:textId="77777777" w:rsidR="00C73484" w:rsidRPr="00D70B04" w:rsidDel="002240CB" w:rsidRDefault="00C73484" w:rsidP="004E6DA2">
            <w:pPr>
              <w:pStyle w:val="tabletext11"/>
              <w:rPr>
                <w:del w:id="8296" w:author="Author"/>
              </w:rPr>
            </w:pPr>
            <w:del w:id="8297" w:author="Author">
              <w:r w:rsidRPr="00D70B04" w:rsidDel="002240CB">
                <w:delText xml:space="preserve">Fire </w:delText>
              </w:r>
            </w:del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541B31F7" w14:textId="77777777" w:rsidR="00C73484" w:rsidRPr="00D70B04" w:rsidDel="002240CB" w:rsidRDefault="00C73484" w:rsidP="004E6DA2">
            <w:pPr>
              <w:pStyle w:val="tabletext11"/>
              <w:jc w:val="right"/>
              <w:rPr>
                <w:del w:id="8298" w:author="Author"/>
              </w:rPr>
            </w:pPr>
            <w:del w:id="8299" w:author="Author">
              <w:r w:rsidRPr="00D70B04" w:rsidDel="002240CB">
                <w:delText>$</w:delText>
              </w:r>
            </w:del>
          </w:p>
        </w:tc>
        <w:tc>
          <w:tcPr>
            <w:tcW w:w="1190" w:type="dxa"/>
            <w:tcBorders>
              <w:left w:val="nil"/>
              <w:right w:val="single" w:sz="6" w:space="0" w:color="auto"/>
            </w:tcBorders>
          </w:tcPr>
          <w:p w14:paraId="3258AE04" w14:textId="77777777" w:rsidR="00C73484" w:rsidRPr="00D70B04" w:rsidDel="002240CB" w:rsidRDefault="00C73484" w:rsidP="004E6DA2">
            <w:pPr>
              <w:pStyle w:val="tabletext11"/>
              <w:tabs>
                <w:tab w:val="decimal" w:pos="130"/>
              </w:tabs>
              <w:rPr>
                <w:del w:id="8300" w:author="Author"/>
              </w:rPr>
            </w:pPr>
            <w:del w:id="8301" w:author="Author">
              <w:r w:rsidRPr="00D70B04" w:rsidDel="002240CB">
                <w:delText>0.37</w:delText>
              </w:r>
            </w:del>
          </w:p>
        </w:tc>
      </w:tr>
      <w:tr w:rsidR="00C73484" w:rsidRPr="00D70B04" w:rsidDel="002240CB" w14:paraId="34A6D79C" w14:textId="77777777" w:rsidTr="004E6DA2">
        <w:trPr>
          <w:cantSplit/>
          <w:trHeight w:val="190"/>
          <w:del w:id="8302" w:author="Author"/>
        </w:trPr>
        <w:tc>
          <w:tcPr>
            <w:tcW w:w="200" w:type="dxa"/>
          </w:tcPr>
          <w:p w14:paraId="40F54A7A" w14:textId="77777777" w:rsidR="00C73484" w:rsidRPr="00D70B04" w:rsidDel="002240CB" w:rsidRDefault="00C73484" w:rsidP="004E6DA2">
            <w:pPr>
              <w:pStyle w:val="tabletext11"/>
              <w:rPr>
                <w:del w:id="8303" w:author="Author"/>
              </w:rPr>
            </w:pPr>
          </w:p>
        </w:tc>
        <w:tc>
          <w:tcPr>
            <w:tcW w:w="27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709C8" w14:textId="77777777" w:rsidR="00C73484" w:rsidRPr="00D70B04" w:rsidDel="002240CB" w:rsidRDefault="00C73484" w:rsidP="004E6DA2">
            <w:pPr>
              <w:pStyle w:val="tabletext11"/>
              <w:rPr>
                <w:del w:id="8304" w:author="Author"/>
              </w:rPr>
            </w:pPr>
            <w:del w:id="8305" w:author="Author">
              <w:r w:rsidRPr="00D70B04" w:rsidDel="002240CB">
                <w:delText>Fire And Theft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bottom w:val="single" w:sz="4" w:space="0" w:color="auto"/>
            </w:tcBorders>
          </w:tcPr>
          <w:p w14:paraId="637F00DD" w14:textId="77777777" w:rsidR="00C73484" w:rsidRPr="00D70B04" w:rsidDel="002240CB" w:rsidRDefault="00C73484" w:rsidP="004E6DA2">
            <w:pPr>
              <w:pStyle w:val="tabletext11"/>
              <w:rPr>
                <w:del w:id="8306" w:author="Author"/>
              </w:rPr>
            </w:pPr>
          </w:p>
        </w:tc>
        <w:tc>
          <w:tcPr>
            <w:tcW w:w="1190" w:type="dxa"/>
            <w:tcBorders>
              <w:left w:val="nil"/>
              <w:bottom w:val="single" w:sz="4" w:space="0" w:color="auto"/>
              <w:right w:val="single" w:sz="6" w:space="0" w:color="auto"/>
            </w:tcBorders>
          </w:tcPr>
          <w:p w14:paraId="1A511BDE" w14:textId="77777777" w:rsidR="00C73484" w:rsidRPr="00D70B04" w:rsidDel="002240CB" w:rsidRDefault="00C73484" w:rsidP="004E6DA2">
            <w:pPr>
              <w:pStyle w:val="tabletext11"/>
              <w:tabs>
                <w:tab w:val="decimal" w:pos="130"/>
              </w:tabs>
              <w:rPr>
                <w:del w:id="8307" w:author="Author"/>
              </w:rPr>
            </w:pPr>
            <w:del w:id="8308" w:author="Author">
              <w:r w:rsidRPr="00D70B04" w:rsidDel="002240CB">
                <w:delText>1.23</w:delText>
              </w:r>
            </w:del>
          </w:p>
        </w:tc>
      </w:tr>
    </w:tbl>
    <w:p w14:paraId="7FAA4BD7" w14:textId="77777777" w:rsidR="00C73484" w:rsidRDefault="00C73484" w:rsidP="00C73484">
      <w:pPr>
        <w:pStyle w:val="tablecaption"/>
      </w:pPr>
      <w:del w:id="8309" w:author="Author">
        <w:r w:rsidRPr="00D70B04" w:rsidDel="002240CB">
          <w:delText>Table 77.B.4.a.(2)(LC) Motorcycles Fire, Fire And Theft Physical Damage Loss Costs</w:delText>
        </w:r>
      </w:del>
    </w:p>
    <w:p w14:paraId="432C84F2" w14:textId="77777777" w:rsidR="00C73484" w:rsidRDefault="00C73484" w:rsidP="00C73484">
      <w:pPr>
        <w:pStyle w:val="isonormal"/>
        <w:jc w:val="left"/>
      </w:pPr>
    </w:p>
    <w:p w14:paraId="1DF50BE9" w14:textId="77777777" w:rsidR="00C73484" w:rsidRDefault="00C73484" w:rsidP="00C73484">
      <w:pPr>
        <w:pStyle w:val="isonormal"/>
        <w:sectPr w:rsidR="00C73484" w:rsidSect="00D7590C">
          <w:headerReference w:type="even" r:id="rId409"/>
          <w:headerReference w:type="default" r:id="rId410"/>
          <w:footerReference w:type="even" r:id="rId411"/>
          <w:footerReference w:type="default" r:id="rId412"/>
          <w:headerReference w:type="first" r:id="rId413"/>
          <w:footerReference w:type="first" r:id="rId414"/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5CD6B4DF" w14:textId="77777777" w:rsidR="00C73484" w:rsidRPr="001211B8" w:rsidDel="000B7D9E" w:rsidRDefault="00C73484" w:rsidP="00C73484">
      <w:pPr>
        <w:pStyle w:val="boxrule"/>
        <w:rPr>
          <w:del w:id="8310" w:author="Author"/>
        </w:rPr>
      </w:pPr>
      <w:del w:id="8311" w:author="Author">
        <w:r w:rsidRPr="001211B8" w:rsidDel="000B7D9E">
          <w:lastRenderedPageBreak/>
          <w:delText>89.  NON-OWNERSHIP LIABILITY</w:delText>
        </w:r>
      </w:del>
    </w:p>
    <w:p w14:paraId="33E5B6F0" w14:textId="77777777" w:rsidR="00C73484" w:rsidRPr="001211B8" w:rsidDel="000B7D9E" w:rsidRDefault="00C73484" w:rsidP="00C73484">
      <w:pPr>
        <w:pStyle w:val="isonormal"/>
        <w:suppressAutoHyphens/>
        <w:rPr>
          <w:del w:id="8312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C73484" w:rsidRPr="001211B8" w:rsidDel="000B7D9E" w14:paraId="5A3E813C" w14:textId="77777777" w:rsidTr="004E6DA2">
        <w:trPr>
          <w:cantSplit/>
          <w:trHeight w:val="190"/>
          <w:del w:id="8313" w:author="Author"/>
        </w:trPr>
        <w:tc>
          <w:tcPr>
            <w:tcW w:w="200" w:type="dxa"/>
          </w:tcPr>
          <w:p w14:paraId="0EA7EC8F" w14:textId="77777777" w:rsidR="00C73484" w:rsidRPr="001211B8" w:rsidDel="000B7D9E" w:rsidRDefault="00C73484" w:rsidP="004E6DA2">
            <w:pPr>
              <w:pStyle w:val="tablehead"/>
              <w:suppressAutoHyphens/>
              <w:rPr>
                <w:del w:id="831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D57B" w14:textId="77777777" w:rsidR="00C73484" w:rsidRPr="001211B8" w:rsidDel="000B7D9E" w:rsidRDefault="00C73484" w:rsidP="004E6DA2">
            <w:pPr>
              <w:pStyle w:val="tablehead"/>
              <w:suppressAutoHyphens/>
              <w:rPr>
                <w:del w:id="8315" w:author="Author"/>
              </w:rPr>
            </w:pPr>
            <w:del w:id="8316" w:author="Author">
              <w:r w:rsidRPr="001211B8" w:rsidDel="000B7D9E">
                <w:delText>Class</w:delText>
              </w:r>
              <w:r w:rsidRPr="001211B8" w:rsidDel="000B7D9E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CBDFB" w14:textId="77777777" w:rsidR="00C73484" w:rsidRPr="001211B8" w:rsidDel="000B7D9E" w:rsidRDefault="00C73484" w:rsidP="004E6DA2">
            <w:pPr>
              <w:pStyle w:val="tablehead"/>
              <w:suppressAutoHyphens/>
              <w:rPr>
                <w:del w:id="8317" w:author="Author"/>
              </w:rPr>
            </w:pPr>
            <w:del w:id="8318" w:author="Author">
              <w:r w:rsidRPr="001211B8" w:rsidDel="000B7D9E">
                <w:delText>Total Number Of</w:delText>
              </w:r>
              <w:r w:rsidRPr="001211B8" w:rsidDel="000B7D9E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1080C" w14:textId="77777777" w:rsidR="00C73484" w:rsidRPr="001211B8" w:rsidDel="000B7D9E" w:rsidRDefault="00C73484" w:rsidP="004E6DA2">
            <w:pPr>
              <w:pStyle w:val="tablehead"/>
              <w:suppressAutoHyphens/>
              <w:rPr>
                <w:del w:id="8319" w:author="Author"/>
              </w:rPr>
            </w:pPr>
            <w:del w:id="8320" w:author="Author">
              <w:r w:rsidRPr="001211B8" w:rsidDel="000B7D9E">
                <w:delText xml:space="preserve">Liability Base </w:delText>
              </w:r>
              <w:r w:rsidRPr="001211B8" w:rsidDel="000B7D9E">
                <w:br/>
                <w:delText>Loss Cost</w:delText>
              </w:r>
            </w:del>
          </w:p>
        </w:tc>
      </w:tr>
      <w:tr w:rsidR="00C73484" w:rsidRPr="001211B8" w:rsidDel="000B7D9E" w14:paraId="21EFA0D9" w14:textId="77777777" w:rsidTr="004E6DA2">
        <w:trPr>
          <w:cantSplit/>
          <w:trHeight w:val="190"/>
          <w:del w:id="8321" w:author="Author"/>
        </w:trPr>
        <w:tc>
          <w:tcPr>
            <w:tcW w:w="200" w:type="dxa"/>
          </w:tcPr>
          <w:p w14:paraId="2AF0C293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2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654AD4" w14:textId="77777777" w:rsidR="00C73484" w:rsidRPr="001211B8" w:rsidDel="000B7D9E" w:rsidRDefault="00C73484" w:rsidP="004E6DA2">
            <w:pPr>
              <w:pStyle w:val="tabletext11"/>
              <w:suppressAutoHyphens/>
              <w:jc w:val="center"/>
              <w:rPr>
                <w:del w:id="8323" w:author="Author"/>
              </w:rPr>
            </w:pPr>
            <w:del w:id="8324" w:author="Author">
              <w:r w:rsidRPr="001211B8" w:rsidDel="000B7D9E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5F4A784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25" w:author="Author"/>
              </w:rPr>
            </w:pPr>
            <w:del w:id="8326" w:author="Author">
              <w:r w:rsidRPr="001211B8" w:rsidDel="000B7D9E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25CB6093" w14:textId="77777777" w:rsidR="00C73484" w:rsidRPr="001211B8" w:rsidDel="000B7D9E" w:rsidRDefault="00C73484" w:rsidP="004E6DA2">
            <w:pPr>
              <w:pStyle w:val="tabletext11"/>
              <w:suppressAutoHyphens/>
              <w:jc w:val="both"/>
              <w:rPr>
                <w:del w:id="8327" w:author="Author"/>
              </w:rPr>
            </w:pPr>
            <w:del w:id="8328" w:author="Author">
              <w:r w:rsidRPr="001211B8" w:rsidDel="000B7D9E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0644B748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29" w:author="Author"/>
              </w:rPr>
            </w:pPr>
            <w:del w:id="8330" w:author="Author">
              <w:r w:rsidRPr="001211B8" w:rsidDel="000B7D9E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37EA66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3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D280919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32" w:author="Author"/>
              </w:rPr>
            </w:pPr>
            <w:del w:id="8333" w:author="Author">
              <w:r w:rsidRPr="001211B8" w:rsidDel="000B7D9E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3F1C6D8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334" w:author="Author"/>
              </w:rPr>
            </w:pPr>
            <w:del w:id="8335" w:author="Author">
              <w:r w:rsidRPr="001211B8" w:rsidDel="000B7D9E">
                <w:delText>61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D66203E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rPr>
                <w:del w:id="8336" w:author="Author"/>
              </w:rPr>
            </w:pPr>
          </w:p>
        </w:tc>
      </w:tr>
      <w:tr w:rsidR="00C73484" w:rsidRPr="001211B8" w:rsidDel="000B7D9E" w14:paraId="4DA8A83B" w14:textId="77777777" w:rsidTr="004E6DA2">
        <w:trPr>
          <w:cantSplit/>
          <w:trHeight w:val="190"/>
          <w:del w:id="8337" w:author="Author"/>
        </w:trPr>
        <w:tc>
          <w:tcPr>
            <w:tcW w:w="200" w:type="dxa"/>
          </w:tcPr>
          <w:p w14:paraId="00FA72C3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3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31152B9" w14:textId="77777777" w:rsidR="00C73484" w:rsidRPr="001211B8" w:rsidDel="000B7D9E" w:rsidRDefault="00C73484" w:rsidP="004E6DA2">
            <w:pPr>
              <w:pStyle w:val="tabletext11"/>
              <w:suppressAutoHyphens/>
              <w:jc w:val="center"/>
              <w:rPr>
                <w:del w:id="8339" w:author="Author"/>
              </w:rPr>
            </w:pPr>
            <w:del w:id="8340" w:author="Author">
              <w:r w:rsidRPr="001211B8" w:rsidDel="000B7D9E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A9F394E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41" w:author="Author"/>
              </w:rPr>
            </w:pPr>
            <w:del w:id="8342" w:author="Author">
              <w:r w:rsidRPr="001211B8" w:rsidDel="000B7D9E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9665038" w14:textId="77777777" w:rsidR="00C73484" w:rsidRPr="001211B8" w:rsidDel="000B7D9E" w:rsidRDefault="00C73484" w:rsidP="004E6DA2">
            <w:pPr>
              <w:pStyle w:val="tabletext11"/>
              <w:suppressAutoHyphens/>
              <w:jc w:val="both"/>
              <w:rPr>
                <w:del w:id="8343" w:author="Author"/>
              </w:rPr>
            </w:pPr>
            <w:del w:id="8344" w:author="Author">
              <w:r w:rsidRPr="001211B8" w:rsidDel="000B7D9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52065A2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45" w:author="Author"/>
              </w:rPr>
            </w:pPr>
            <w:del w:id="8346" w:author="Author">
              <w:r w:rsidRPr="001211B8" w:rsidDel="000B7D9E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6E7EA45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4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A131A8E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4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9EE89FC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349" w:author="Author"/>
              </w:rPr>
            </w:pPr>
            <w:del w:id="8350" w:author="Author">
              <w:r w:rsidRPr="001211B8" w:rsidDel="000B7D9E">
                <w:delText>130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F305E91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rPr>
                <w:del w:id="8351" w:author="Author"/>
              </w:rPr>
            </w:pPr>
          </w:p>
        </w:tc>
      </w:tr>
      <w:tr w:rsidR="00C73484" w:rsidRPr="001211B8" w:rsidDel="000B7D9E" w14:paraId="6FF47DC1" w14:textId="77777777" w:rsidTr="004E6DA2">
        <w:trPr>
          <w:cantSplit/>
          <w:trHeight w:val="190"/>
          <w:del w:id="8352" w:author="Author"/>
        </w:trPr>
        <w:tc>
          <w:tcPr>
            <w:tcW w:w="200" w:type="dxa"/>
          </w:tcPr>
          <w:p w14:paraId="5A4ACB2E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5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2618532" w14:textId="77777777" w:rsidR="00C73484" w:rsidRPr="001211B8" w:rsidDel="000B7D9E" w:rsidRDefault="00C73484" w:rsidP="004E6DA2">
            <w:pPr>
              <w:pStyle w:val="tabletext11"/>
              <w:suppressAutoHyphens/>
              <w:jc w:val="center"/>
              <w:rPr>
                <w:del w:id="8354" w:author="Author"/>
              </w:rPr>
            </w:pPr>
            <w:del w:id="8355" w:author="Author">
              <w:r w:rsidRPr="001211B8" w:rsidDel="000B7D9E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23F8EB3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56" w:author="Author"/>
              </w:rPr>
            </w:pPr>
            <w:del w:id="8357" w:author="Author">
              <w:r w:rsidRPr="001211B8" w:rsidDel="000B7D9E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B526A6F" w14:textId="77777777" w:rsidR="00C73484" w:rsidRPr="001211B8" w:rsidDel="000B7D9E" w:rsidRDefault="00C73484" w:rsidP="004E6DA2">
            <w:pPr>
              <w:pStyle w:val="tabletext11"/>
              <w:suppressAutoHyphens/>
              <w:jc w:val="both"/>
              <w:rPr>
                <w:del w:id="8358" w:author="Author"/>
              </w:rPr>
            </w:pPr>
            <w:del w:id="8359" w:author="Author">
              <w:r w:rsidRPr="001211B8" w:rsidDel="000B7D9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3C9E309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60" w:author="Author"/>
              </w:rPr>
            </w:pPr>
            <w:del w:id="8361" w:author="Author">
              <w:r w:rsidRPr="001211B8" w:rsidDel="000B7D9E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317D1BF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6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3D6616E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6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2649905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364" w:author="Author"/>
              </w:rPr>
            </w:pPr>
            <w:del w:id="8365" w:author="Author">
              <w:r w:rsidRPr="001211B8" w:rsidDel="000B7D9E">
                <w:delText>209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84F2969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rPr>
                <w:del w:id="8366" w:author="Author"/>
              </w:rPr>
            </w:pPr>
          </w:p>
        </w:tc>
      </w:tr>
      <w:tr w:rsidR="00C73484" w:rsidRPr="001211B8" w:rsidDel="000B7D9E" w14:paraId="45129317" w14:textId="77777777" w:rsidTr="004E6DA2">
        <w:trPr>
          <w:cantSplit/>
          <w:trHeight w:val="190"/>
          <w:del w:id="8367" w:author="Author"/>
        </w:trPr>
        <w:tc>
          <w:tcPr>
            <w:tcW w:w="200" w:type="dxa"/>
          </w:tcPr>
          <w:p w14:paraId="11894270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6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9C676C3" w14:textId="77777777" w:rsidR="00C73484" w:rsidRPr="001211B8" w:rsidDel="000B7D9E" w:rsidRDefault="00C73484" w:rsidP="004E6DA2">
            <w:pPr>
              <w:pStyle w:val="tabletext11"/>
              <w:suppressAutoHyphens/>
              <w:jc w:val="center"/>
              <w:rPr>
                <w:del w:id="8369" w:author="Author"/>
              </w:rPr>
            </w:pPr>
            <w:del w:id="8370" w:author="Author">
              <w:r w:rsidRPr="001211B8" w:rsidDel="000B7D9E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DC6F9E5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71" w:author="Author"/>
              </w:rPr>
            </w:pPr>
            <w:del w:id="8372" w:author="Author">
              <w:r w:rsidRPr="001211B8" w:rsidDel="000B7D9E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56DA4FA" w14:textId="77777777" w:rsidR="00C73484" w:rsidRPr="001211B8" w:rsidDel="000B7D9E" w:rsidRDefault="00C73484" w:rsidP="004E6DA2">
            <w:pPr>
              <w:pStyle w:val="tabletext11"/>
              <w:suppressAutoHyphens/>
              <w:jc w:val="both"/>
              <w:rPr>
                <w:del w:id="8373" w:author="Author"/>
              </w:rPr>
            </w:pPr>
            <w:del w:id="8374" w:author="Author">
              <w:r w:rsidRPr="001211B8" w:rsidDel="000B7D9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A5EDC0C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75" w:author="Author"/>
              </w:rPr>
            </w:pPr>
            <w:del w:id="8376" w:author="Author">
              <w:r w:rsidRPr="001211B8" w:rsidDel="000B7D9E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42C67F0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7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69C4923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7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4AEB395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379" w:author="Author"/>
              </w:rPr>
            </w:pPr>
            <w:del w:id="8380" w:author="Author">
              <w:r w:rsidRPr="001211B8" w:rsidDel="000B7D9E">
                <w:delText>354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D2C3C50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rPr>
                <w:del w:id="8381" w:author="Author"/>
              </w:rPr>
            </w:pPr>
          </w:p>
        </w:tc>
      </w:tr>
      <w:tr w:rsidR="00C73484" w:rsidRPr="001211B8" w:rsidDel="000B7D9E" w14:paraId="7DF31E49" w14:textId="77777777" w:rsidTr="004E6DA2">
        <w:trPr>
          <w:cantSplit/>
          <w:trHeight w:val="190"/>
          <w:del w:id="8382" w:author="Author"/>
        </w:trPr>
        <w:tc>
          <w:tcPr>
            <w:tcW w:w="200" w:type="dxa"/>
          </w:tcPr>
          <w:p w14:paraId="74A1C4E0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8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D0AB850" w14:textId="77777777" w:rsidR="00C73484" w:rsidRPr="001211B8" w:rsidDel="000B7D9E" w:rsidRDefault="00C73484" w:rsidP="004E6DA2">
            <w:pPr>
              <w:pStyle w:val="tabletext11"/>
              <w:suppressAutoHyphens/>
              <w:jc w:val="center"/>
              <w:rPr>
                <w:del w:id="8384" w:author="Author"/>
              </w:rPr>
            </w:pPr>
            <w:del w:id="8385" w:author="Author">
              <w:r w:rsidRPr="001211B8" w:rsidDel="000B7D9E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F4DC77B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86" w:author="Author"/>
              </w:rPr>
            </w:pPr>
            <w:del w:id="8387" w:author="Author">
              <w:r w:rsidRPr="001211B8" w:rsidDel="000B7D9E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5EA7B40" w14:textId="77777777" w:rsidR="00C73484" w:rsidRPr="001211B8" w:rsidDel="000B7D9E" w:rsidRDefault="00C73484" w:rsidP="004E6DA2">
            <w:pPr>
              <w:pStyle w:val="tabletext11"/>
              <w:suppressAutoHyphens/>
              <w:jc w:val="both"/>
              <w:rPr>
                <w:del w:id="8388" w:author="Author"/>
              </w:rPr>
            </w:pPr>
            <w:del w:id="8389" w:author="Author">
              <w:r w:rsidRPr="001211B8" w:rsidDel="000B7D9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F86F742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390" w:author="Author"/>
              </w:rPr>
            </w:pPr>
            <w:del w:id="8391" w:author="Author">
              <w:r w:rsidRPr="001211B8" w:rsidDel="000B7D9E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7C84A82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9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9DF4B85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9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661158B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394" w:author="Author"/>
              </w:rPr>
            </w:pPr>
            <w:del w:id="8395" w:author="Author">
              <w:r w:rsidRPr="001211B8" w:rsidDel="000B7D9E">
                <w:delText>924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584425F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rPr>
                <w:del w:id="8396" w:author="Author"/>
              </w:rPr>
            </w:pPr>
          </w:p>
        </w:tc>
      </w:tr>
      <w:tr w:rsidR="00C73484" w:rsidRPr="001211B8" w:rsidDel="000B7D9E" w14:paraId="0FA8C5D2" w14:textId="77777777" w:rsidTr="004E6DA2">
        <w:trPr>
          <w:cantSplit/>
          <w:trHeight w:val="190"/>
          <w:del w:id="8397" w:author="Author"/>
        </w:trPr>
        <w:tc>
          <w:tcPr>
            <w:tcW w:w="200" w:type="dxa"/>
          </w:tcPr>
          <w:p w14:paraId="72DDC64F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39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10DC534" w14:textId="77777777" w:rsidR="00C73484" w:rsidRPr="001211B8" w:rsidDel="000B7D9E" w:rsidRDefault="00C73484" w:rsidP="004E6DA2">
            <w:pPr>
              <w:pStyle w:val="tabletext11"/>
              <w:suppressAutoHyphens/>
              <w:jc w:val="center"/>
              <w:rPr>
                <w:del w:id="8399" w:author="Author"/>
              </w:rPr>
            </w:pPr>
            <w:del w:id="8400" w:author="Author">
              <w:r w:rsidRPr="001211B8" w:rsidDel="000B7D9E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8532326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401" w:author="Author"/>
              </w:rPr>
            </w:pPr>
            <w:del w:id="8402" w:author="Author">
              <w:r w:rsidRPr="001211B8" w:rsidDel="000B7D9E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87838AE" w14:textId="77777777" w:rsidR="00C73484" w:rsidRPr="001211B8" w:rsidDel="000B7D9E" w:rsidRDefault="00C73484" w:rsidP="004E6DA2">
            <w:pPr>
              <w:pStyle w:val="tabletext11"/>
              <w:suppressAutoHyphens/>
              <w:jc w:val="both"/>
              <w:rPr>
                <w:del w:id="8403" w:author="Author"/>
              </w:rPr>
            </w:pPr>
            <w:del w:id="8404" w:author="Author">
              <w:r w:rsidRPr="001211B8" w:rsidDel="000B7D9E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72336CF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405" w:author="Author"/>
              </w:rPr>
            </w:pPr>
            <w:del w:id="8406" w:author="Author">
              <w:r w:rsidRPr="001211B8" w:rsidDel="000B7D9E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CFAADF8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40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7F0C5DB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40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AE33654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409" w:author="Author"/>
              </w:rPr>
            </w:pPr>
            <w:del w:id="8410" w:author="Author">
              <w:r w:rsidRPr="001211B8" w:rsidDel="000B7D9E">
                <w:delText>2,125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9A81135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rPr>
                <w:del w:id="8411" w:author="Author"/>
              </w:rPr>
            </w:pPr>
          </w:p>
        </w:tc>
      </w:tr>
      <w:tr w:rsidR="00C73484" w:rsidRPr="001211B8" w:rsidDel="000B7D9E" w14:paraId="3CD8C565" w14:textId="77777777" w:rsidTr="004E6DA2">
        <w:trPr>
          <w:cantSplit/>
          <w:trHeight w:val="190"/>
          <w:del w:id="8412" w:author="Author"/>
        </w:trPr>
        <w:tc>
          <w:tcPr>
            <w:tcW w:w="200" w:type="dxa"/>
          </w:tcPr>
          <w:p w14:paraId="58B9B92B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41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18315" w14:textId="77777777" w:rsidR="00C73484" w:rsidRPr="001211B8" w:rsidDel="000B7D9E" w:rsidRDefault="00C73484" w:rsidP="004E6DA2">
            <w:pPr>
              <w:pStyle w:val="tabletext11"/>
              <w:suppressAutoHyphens/>
              <w:jc w:val="center"/>
              <w:rPr>
                <w:del w:id="8414" w:author="Author"/>
              </w:rPr>
            </w:pPr>
            <w:del w:id="8415" w:author="Author">
              <w:r w:rsidRPr="001211B8" w:rsidDel="000B7D9E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0E9C04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416" w:author="Author"/>
              </w:rPr>
            </w:pPr>
            <w:del w:id="8417" w:author="Author">
              <w:r w:rsidRPr="001211B8" w:rsidDel="000B7D9E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48401B2" w14:textId="77777777" w:rsidR="00C73484" w:rsidRPr="001211B8" w:rsidDel="000B7D9E" w:rsidRDefault="00C73484" w:rsidP="004E6DA2">
            <w:pPr>
              <w:pStyle w:val="tabletext11"/>
              <w:suppressAutoHyphens/>
              <w:jc w:val="right"/>
              <w:rPr>
                <w:del w:id="8418" w:author="Author"/>
              </w:rPr>
            </w:pPr>
            <w:del w:id="8419" w:author="Author">
              <w:r w:rsidRPr="001211B8" w:rsidDel="000B7D9E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41E500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42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5FB1AF2" w14:textId="77777777" w:rsidR="00C73484" w:rsidRPr="001211B8" w:rsidDel="000B7D9E" w:rsidRDefault="00C73484" w:rsidP="004E6DA2">
            <w:pPr>
              <w:pStyle w:val="tabletext11"/>
              <w:suppressAutoHyphens/>
              <w:rPr>
                <w:del w:id="8421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D45AFF8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422" w:author="Author"/>
              </w:rPr>
            </w:pPr>
            <w:del w:id="8423" w:author="Author">
              <w:r w:rsidRPr="001211B8" w:rsidDel="000B7D9E">
                <w:delText>4,478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7CB92D" w14:textId="77777777" w:rsidR="00C73484" w:rsidRPr="001211B8" w:rsidDel="000B7D9E" w:rsidRDefault="00C73484" w:rsidP="004E6DA2">
            <w:pPr>
              <w:pStyle w:val="tabletext11"/>
              <w:tabs>
                <w:tab w:val="decimal" w:pos="340"/>
              </w:tabs>
              <w:suppressAutoHyphens/>
              <w:rPr>
                <w:del w:id="8424" w:author="Author"/>
              </w:rPr>
            </w:pPr>
          </w:p>
        </w:tc>
      </w:tr>
    </w:tbl>
    <w:p w14:paraId="6319898F" w14:textId="77777777" w:rsidR="00C73484" w:rsidRDefault="00C73484" w:rsidP="00C73484">
      <w:pPr>
        <w:pStyle w:val="tablecaption"/>
        <w:suppressAutoHyphens/>
      </w:pPr>
      <w:del w:id="8425" w:author="Author">
        <w:r w:rsidRPr="001211B8" w:rsidDel="000B7D9E">
          <w:delText>Table 89.B.2.a.(1)(a)(LC) Other Than Auto Service Operations Loss Costs</w:delText>
        </w:r>
      </w:del>
    </w:p>
    <w:p w14:paraId="65BF12EE" w14:textId="77777777" w:rsidR="00C73484" w:rsidRDefault="00C73484" w:rsidP="00C73484">
      <w:pPr>
        <w:pStyle w:val="isonormal"/>
        <w:jc w:val="left"/>
      </w:pPr>
    </w:p>
    <w:p w14:paraId="6E462873" w14:textId="77777777" w:rsidR="00C73484" w:rsidRDefault="00C73484" w:rsidP="00C73484">
      <w:pPr>
        <w:pStyle w:val="isonormal"/>
        <w:sectPr w:rsidR="00C73484" w:rsidSect="00D7590C">
          <w:headerReference w:type="even" r:id="rId415"/>
          <w:headerReference w:type="default" r:id="rId416"/>
          <w:footerReference w:type="even" r:id="rId417"/>
          <w:footerReference w:type="default" r:id="rId418"/>
          <w:headerReference w:type="first" r:id="rId419"/>
          <w:footerReference w:type="first" r:id="rId420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148AA483" w14:textId="77777777" w:rsidR="00C73484" w:rsidRPr="00EA11F9" w:rsidDel="00876FF8" w:rsidRDefault="00C73484" w:rsidP="00C73484">
      <w:pPr>
        <w:pStyle w:val="boxrule"/>
        <w:rPr>
          <w:del w:id="8426" w:author="Author"/>
        </w:rPr>
      </w:pPr>
      <w:del w:id="8427" w:author="Author">
        <w:r w:rsidRPr="00EA11F9" w:rsidDel="00876FF8">
          <w:lastRenderedPageBreak/>
          <w:delText>90.  HIRED AUTOS</w:delText>
        </w:r>
      </w:del>
    </w:p>
    <w:p w14:paraId="5501E7FC" w14:textId="77777777" w:rsidR="00F32495" w:rsidDel="00EC1B7B" w:rsidRDefault="00F32495" w:rsidP="00F32495">
      <w:pPr>
        <w:pStyle w:val="isonormal"/>
        <w:rPr>
          <w:del w:id="842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F32495" w:rsidDel="00EC1B7B" w14:paraId="5EFFC9D5" w14:textId="77777777" w:rsidTr="004E6DA2">
        <w:trPr>
          <w:cantSplit/>
          <w:trHeight w:val="190"/>
          <w:del w:id="8429" w:author="Author"/>
        </w:trPr>
        <w:tc>
          <w:tcPr>
            <w:tcW w:w="200" w:type="dxa"/>
          </w:tcPr>
          <w:p w14:paraId="452D9B6B" w14:textId="77777777" w:rsidR="00F32495" w:rsidDel="00EC1B7B" w:rsidRDefault="00F32495" w:rsidP="004E6DA2">
            <w:pPr>
              <w:pStyle w:val="tablehead"/>
              <w:rPr>
                <w:del w:id="8430" w:author="Author"/>
              </w:rPr>
            </w:pPr>
            <w:del w:id="8431" w:author="Author">
              <w:r w:rsidDel="00EC1B7B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B02ECB" w14:textId="77777777" w:rsidR="00F32495" w:rsidDel="00EC1B7B" w:rsidRDefault="00F32495" w:rsidP="004E6DA2">
            <w:pPr>
              <w:pStyle w:val="tablehead"/>
              <w:rPr>
                <w:del w:id="8432" w:author="Author"/>
              </w:rPr>
            </w:pPr>
            <w:del w:id="8433" w:author="Author">
              <w:r w:rsidDel="00EC1B7B">
                <w:delText>Cost Of Hire Basis – All Territories</w:delText>
              </w:r>
              <w:r w:rsidDel="00EC1B7B">
                <w:br/>
                <w:delText xml:space="preserve">Liability Base Loss Cost </w:delText>
              </w:r>
            </w:del>
          </w:p>
        </w:tc>
      </w:tr>
      <w:tr w:rsidR="00F32495" w:rsidDel="00EC1B7B" w14:paraId="088C6D95" w14:textId="77777777" w:rsidTr="004E6DA2">
        <w:trPr>
          <w:cantSplit/>
          <w:trHeight w:val="190"/>
          <w:del w:id="8434" w:author="Author"/>
        </w:trPr>
        <w:tc>
          <w:tcPr>
            <w:tcW w:w="200" w:type="dxa"/>
          </w:tcPr>
          <w:p w14:paraId="15EED10B" w14:textId="77777777" w:rsidR="00F32495" w:rsidDel="00EC1B7B" w:rsidRDefault="00F32495" w:rsidP="004E6DA2">
            <w:pPr>
              <w:pStyle w:val="tabletext11"/>
              <w:rPr>
                <w:del w:id="843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5D64341" w14:textId="77777777" w:rsidR="00F32495" w:rsidDel="00EC1B7B" w:rsidRDefault="00F32495" w:rsidP="004E6DA2">
            <w:pPr>
              <w:pStyle w:val="tabletext11"/>
              <w:jc w:val="right"/>
              <w:rPr>
                <w:del w:id="8436" w:author="Author"/>
              </w:rPr>
            </w:pPr>
            <w:del w:id="8437" w:author="Author">
              <w:r w:rsidDel="00EC1B7B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7DEC732" w14:textId="77777777" w:rsidR="00F32495" w:rsidDel="00EC1B7B" w:rsidRDefault="00F32495" w:rsidP="004E6DA2">
            <w:pPr>
              <w:pStyle w:val="tabletext11"/>
              <w:rPr>
                <w:del w:id="8438" w:author="Author"/>
              </w:rPr>
            </w:pPr>
            <w:del w:id="8439" w:author="Author">
              <w:r w:rsidDel="00EC1B7B">
                <w:delText>1.23</w:delText>
              </w:r>
            </w:del>
          </w:p>
        </w:tc>
      </w:tr>
    </w:tbl>
    <w:p w14:paraId="0E54AB3F" w14:textId="77777777" w:rsidR="00F32495" w:rsidDel="00EC1B7B" w:rsidRDefault="00F32495" w:rsidP="00F32495">
      <w:pPr>
        <w:pStyle w:val="tablecaption"/>
        <w:rPr>
          <w:del w:id="8440" w:author="Author"/>
        </w:rPr>
      </w:pPr>
      <w:del w:id="8441" w:author="Author">
        <w:r w:rsidDel="00EC1B7B">
          <w:delText>Table 90.B.3.b.(LC) Cost Of Hire Basis Liability Loss Cost</w:delText>
        </w:r>
      </w:del>
    </w:p>
    <w:p w14:paraId="25D35417" w14:textId="77777777" w:rsidR="00C73484" w:rsidRDefault="00C73484" w:rsidP="00C73484">
      <w:pPr>
        <w:pStyle w:val="isonormal"/>
        <w:jc w:val="left"/>
      </w:pPr>
    </w:p>
    <w:p w14:paraId="374DB61F" w14:textId="77777777" w:rsidR="00C73484" w:rsidRDefault="00C73484" w:rsidP="00C73484">
      <w:pPr>
        <w:pStyle w:val="isonormal"/>
        <w:sectPr w:rsidR="00C73484" w:rsidSect="00D7590C">
          <w:headerReference w:type="even" r:id="rId421"/>
          <w:headerReference w:type="default" r:id="rId422"/>
          <w:footerReference w:type="even" r:id="rId423"/>
          <w:footerReference w:type="default" r:id="rId424"/>
          <w:headerReference w:type="first" r:id="rId425"/>
          <w:footerReference w:type="first" r:id="rId426"/>
          <w:pgSz w:w="12240" w:h="15840" w:code="1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3B508CD8" w14:textId="77777777" w:rsidR="00C73484" w:rsidRPr="00335BDD" w:rsidDel="004553CB" w:rsidRDefault="00C73484" w:rsidP="00C73484">
      <w:pPr>
        <w:pStyle w:val="boxrule"/>
        <w:rPr>
          <w:del w:id="8442" w:author="Author"/>
        </w:rPr>
      </w:pPr>
      <w:del w:id="8443" w:author="Author">
        <w:r w:rsidRPr="00335BDD" w:rsidDel="004553CB">
          <w:lastRenderedPageBreak/>
          <w:delText>93.  NO-FAULT COVERAGES</w:delText>
        </w:r>
      </w:del>
    </w:p>
    <w:p w14:paraId="1C37FC2F" w14:textId="77777777" w:rsidR="00C73484" w:rsidRPr="00335BDD" w:rsidDel="004553CB" w:rsidRDefault="00C73484" w:rsidP="00C73484">
      <w:pPr>
        <w:pStyle w:val="isonormal"/>
        <w:rPr>
          <w:del w:id="844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C73484" w:rsidRPr="00335BDD" w:rsidDel="004553CB" w14:paraId="7E4377D9" w14:textId="77777777" w:rsidTr="004E6DA2">
        <w:trPr>
          <w:cantSplit/>
          <w:trHeight w:val="190"/>
          <w:del w:id="8445" w:author="Author"/>
        </w:trPr>
        <w:tc>
          <w:tcPr>
            <w:tcW w:w="200" w:type="dxa"/>
          </w:tcPr>
          <w:p w14:paraId="2AD25604" w14:textId="77777777" w:rsidR="00C73484" w:rsidRPr="00335BDD" w:rsidDel="004553CB" w:rsidRDefault="00C73484" w:rsidP="004E6DA2">
            <w:pPr>
              <w:pStyle w:val="tablehead"/>
              <w:rPr>
                <w:del w:id="8446" w:author="Author"/>
              </w:rPr>
            </w:pPr>
            <w:del w:id="8447" w:author="Author">
              <w:r w:rsidRPr="00335BDD" w:rsidDel="004553CB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AA11B" w14:textId="77777777" w:rsidR="00C73484" w:rsidRPr="00335BDD" w:rsidDel="004553CB" w:rsidRDefault="00C73484" w:rsidP="004E6DA2">
            <w:pPr>
              <w:pStyle w:val="tablehead"/>
              <w:rPr>
                <w:del w:id="8448" w:author="Author"/>
              </w:rPr>
            </w:pPr>
            <w:del w:id="8449" w:author="Author">
              <w:r w:rsidRPr="00335BDD" w:rsidDel="004553CB">
                <w:delText xml:space="preserve">$10,000 Limit Loss Cost Per </w:delText>
              </w:r>
              <w:r w:rsidRPr="00335BDD" w:rsidDel="004553CB">
                <w:br/>
                <w:delText>Auto Or Auto Dealer Rating Unit</w:delText>
              </w:r>
            </w:del>
          </w:p>
        </w:tc>
      </w:tr>
      <w:tr w:rsidR="00C73484" w:rsidRPr="00335BDD" w:rsidDel="004553CB" w14:paraId="4BE0017C" w14:textId="77777777" w:rsidTr="004E6DA2">
        <w:trPr>
          <w:cantSplit/>
          <w:trHeight w:val="190"/>
          <w:del w:id="8450" w:author="Author"/>
        </w:trPr>
        <w:tc>
          <w:tcPr>
            <w:tcW w:w="200" w:type="dxa"/>
          </w:tcPr>
          <w:p w14:paraId="7D59C760" w14:textId="77777777" w:rsidR="00C73484" w:rsidRPr="00335BDD" w:rsidDel="004553CB" w:rsidRDefault="00C73484" w:rsidP="004E6DA2">
            <w:pPr>
              <w:pStyle w:val="tablehead"/>
              <w:rPr>
                <w:del w:id="8451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429E57" w14:textId="77777777" w:rsidR="00C73484" w:rsidRPr="00335BDD" w:rsidDel="004553CB" w:rsidRDefault="00C73484" w:rsidP="004E6DA2">
            <w:pPr>
              <w:pStyle w:val="tabletext11"/>
              <w:jc w:val="right"/>
              <w:rPr>
                <w:del w:id="8452" w:author="Author"/>
              </w:rPr>
            </w:pPr>
            <w:del w:id="8453" w:author="Author">
              <w:r w:rsidRPr="00335BDD" w:rsidDel="004553CB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1622C" w14:textId="77777777" w:rsidR="00C73484" w:rsidRPr="00335BDD" w:rsidDel="004553CB" w:rsidRDefault="00C73484" w:rsidP="004E6DA2">
            <w:pPr>
              <w:pStyle w:val="tabletext11"/>
              <w:rPr>
                <w:del w:id="8454" w:author="Author"/>
              </w:rPr>
            </w:pPr>
            <w:del w:id="8455" w:author="Author">
              <w:r w:rsidRPr="00335BDD" w:rsidDel="004553CB">
                <w:delText>0.62</w:delText>
              </w:r>
            </w:del>
          </w:p>
        </w:tc>
      </w:tr>
    </w:tbl>
    <w:p w14:paraId="6BA5C12B" w14:textId="77777777" w:rsidR="00C73484" w:rsidRPr="00335BDD" w:rsidDel="004553CB" w:rsidRDefault="00C73484" w:rsidP="00C73484">
      <w:pPr>
        <w:pStyle w:val="tablecaption"/>
        <w:rPr>
          <w:del w:id="8456" w:author="Author"/>
        </w:rPr>
      </w:pPr>
      <w:del w:id="8457" w:author="Author">
        <w:r w:rsidRPr="00335BDD" w:rsidDel="004553CB">
          <w:delText xml:space="preserve">Table 93.A.2.(LC) Extended Medical Expense Benefits Loss Cost </w:delText>
        </w:r>
      </w:del>
    </w:p>
    <w:p w14:paraId="50F087A1" w14:textId="77777777" w:rsidR="00C73484" w:rsidRPr="00335BDD" w:rsidDel="004553CB" w:rsidRDefault="00C73484" w:rsidP="00C73484">
      <w:pPr>
        <w:pStyle w:val="isonormal"/>
        <w:rPr>
          <w:del w:id="8458" w:author="Author"/>
        </w:rPr>
      </w:pPr>
    </w:p>
    <w:p w14:paraId="369012D1" w14:textId="77777777" w:rsidR="00C73484" w:rsidRPr="00335BDD" w:rsidDel="004553CB" w:rsidRDefault="00C73484" w:rsidP="00C73484">
      <w:pPr>
        <w:pStyle w:val="space8"/>
        <w:rPr>
          <w:del w:id="8459" w:author="Author"/>
        </w:rPr>
      </w:pPr>
    </w:p>
    <w:tbl>
      <w:tblPr>
        <w:tblW w:w="1029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40"/>
        <w:gridCol w:w="368"/>
        <w:gridCol w:w="1008"/>
        <w:gridCol w:w="260"/>
        <w:gridCol w:w="434"/>
        <w:gridCol w:w="314"/>
        <w:gridCol w:w="200"/>
        <w:gridCol w:w="656"/>
        <w:gridCol w:w="152"/>
        <w:gridCol w:w="298"/>
        <w:gridCol w:w="360"/>
        <w:gridCol w:w="360"/>
        <w:gridCol w:w="180"/>
        <w:gridCol w:w="630"/>
        <w:gridCol w:w="188"/>
        <w:gridCol w:w="172"/>
        <w:gridCol w:w="690"/>
        <w:gridCol w:w="120"/>
        <w:gridCol w:w="270"/>
        <w:gridCol w:w="600"/>
        <w:gridCol w:w="6"/>
        <w:gridCol w:w="204"/>
        <w:gridCol w:w="180"/>
        <w:gridCol w:w="630"/>
        <w:gridCol w:w="182"/>
        <w:gridCol w:w="220"/>
        <w:gridCol w:w="588"/>
        <w:gridCol w:w="180"/>
      </w:tblGrid>
      <w:tr w:rsidR="00C73484" w:rsidRPr="00335BDD" w:rsidDel="004553CB" w14:paraId="110B5ABE" w14:textId="77777777" w:rsidTr="004E6DA2">
        <w:trPr>
          <w:cantSplit/>
          <w:trHeight w:val="190"/>
          <w:del w:id="84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2EA1E8" w14:textId="77777777" w:rsidR="00C73484" w:rsidRPr="00335BDD" w:rsidDel="004553CB" w:rsidRDefault="00C73484" w:rsidP="004E6DA2">
            <w:pPr>
              <w:pStyle w:val="tablehead"/>
              <w:rPr>
                <w:del w:id="8461" w:author="Author"/>
              </w:rPr>
            </w:pPr>
          </w:p>
        </w:tc>
        <w:tc>
          <w:tcPr>
            <w:tcW w:w="10090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63426" w14:textId="77777777" w:rsidR="00C73484" w:rsidRPr="00335BDD" w:rsidDel="004553CB" w:rsidRDefault="00C73484" w:rsidP="004E6DA2">
            <w:pPr>
              <w:pStyle w:val="tablehead"/>
              <w:rPr>
                <w:del w:id="8462" w:author="Author"/>
              </w:rPr>
            </w:pPr>
            <w:del w:id="8463" w:author="Author">
              <w:r w:rsidRPr="00335BDD" w:rsidDel="004553CB">
                <w:delText>Added Personal Injury Protection</w:delText>
              </w:r>
              <w:r w:rsidRPr="00335BDD" w:rsidDel="004553CB">
                <w:br/>
                <w:delText>Income Continuation And Essential Services Benefits</w:delText>
              </w:r>
            </w:del>
          </w:p>
        </w:tc>
      </w:tr>
      <w:tr w:rsidR="00C73484" w:rsidRPr="00335BDD" w:rsidDel="004553CB" w14:paraId="3D7AFE33" w14:textId="77777777" w:rsidTr="004E6DA2">
        <w:trPr>
          <w:cantSplit/>
          <w:trHeight w:val="190"/>
          <w:del w:id="8464" w:author="Author"/>
        </w:trPr>
        <w:tc>
          <w:tcPr>
            <w:tcW w:w="2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BA4E2B1" w14:textId="77777777" w:rsidR="00C73484" w:rsidRPr="00335BDD" w:rsidDel="004553CB" w:rsidRDefault="00C73484" w:rsidP="004E6DA2">
            <w:pPr>
              <w:pStyle w:val="tablehead"/>
              <w:rPr>
                <w:del w:id="8465" w:author="Author"/>
              </w:rPr>
            </w:pP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999EED" w14:textId="77777777" w:rsidR="00C73484" w:rsidRPr="00335BDD" w:rsidDel="004553CB" w:rsidRDefault="00C73484" w:rsidP="004E6DA2">
            <w:pPr>
              <w:pStyle w:val="tablehead"/>
              <w:rPr>
                <w:del w:id="8466" w:author="Author"/>
              </w:rPr>
            </w:pPr>
            <w:del w:id="8467" w:author="Author"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  <w:delText>Option</w:delText>
              </w:r>
            </w:del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372E967" w14:textId="77777777" w:rsidR="00C73484" w:rsidRPr="00335BDD" w:rsidDel="004553CB" w:rsidRDefault="00C73484" w:rsidP="004E6DA2">
            <w:pPr>
              <w:pStyle w:val="tablehead"/>
              <w:rPr>
                <w:del w:id="8468" w:author="Author"/>
              </w:rPr>
            </w:pPr>
            <w:del w:id="8469" w:author="Author"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  <w:delText>PIP</w:delText>
              </w:r>
              <w:r w:rsidRPr="00335BDD" w:rsidDel="004553CB">
                <w:br/>
                <w:delText>Limit</w:delText>
              </w:r>
              <w:r w:rsidRPr="00335BDD" w:rsidDel="004553CB">
                <w:br/>
                <w:delText>Code</w:delText>
              </w:r>
            </w:del>
          </w:p>
        </w:tc>
        <w:tc>
          <w:tcPr>
            <w:tcW w:w="1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A70DF46" w14:textId="77777777" w:rsidR="00C73484" w:rsidRPr="00335BDD" w:rsidDel="004553CB" w:rsidRDefault="00C73484" w:rsidP="004E6DA2">
            <w:pPr>
              <w:pStyle w:val="tablehead"/>
              <w:rPr>
                <w:del w:id="8470" w:author="Author"/>
              </w:rPr>
            </w:pPr>
            <w:del w:id="8471" w:author="Author"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  <w:delText>Weekly Income Benefit</w:delText>
              </w:r>
            </w:del>
          </w:p>
        </w:tc>
        <w:tc>
          <w:tcPr>
            <w:tcW w:w="1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7324583" w14:textId="77777777" w:rsidR="00C73484" w:rsidRPr="00335BDD" w:rsidDel="004553CB" w:rsidRDefault="00C73484" w:rsidP="004E6DA2">
            <w:pPr>
              <w:pStyle w:val="tablehead"/>
              <w:rPr>
                <w:del w:id="8472" w:author="Author"/>
              </w:rPr>
            </w:pPr>
            <w:del w:id="8473" w:author="Author"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  <w:delText>Total</w:delText>
              </w:r>
              <w:r w:rsidRPr="00335BDD" w:rsidDel="004553CB">
                <w:br/>
                <w:delText>Aggregate</w:delText>
              </w:r>
              <w:r w:rsidRPr="00335BDD" w:rsidDel="004553CB">
                <w:br/>
                <w:delText>Income</w:delText>
              </w:r>
              <w:r w:rsidRPr="00335BDD" w:rsidDel="004553CB">
                <w:br/>
                <w:delText>Benefit</w:delText>
              </w:r>
            </w:del>
          </w:p>
        </w:tc>
        <w:tc>
          <w:tcPr>
            <w:tcW w:w="10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EA19E8F" w14:textId="77777777" w:rsidR="00C73484" w:rsidRPr="00335BDD" w:rsidDel="004553CB" w:rsidRDefault="00C73484" w:rsidP="004E6DA2">
            <w:pPr>
              <w:pStyle w:val="tablehead"/>
              <w:rPr>
                <w:del w:id="8474" w:author="Author"/>
              </w:rPr>
            </w:pPr>
            <w:del w:id="8475" w:author="Author"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  <w:delText>Per Day Essential</w:delText>
              </w:r>
              <w:r w:rsidRPr="00335BDD" w:rsidDel="004553CB">
                <w:br/>
                <w:delText>Service</w:delText>
              </w:r>
              <w:r w:rsidRPr="00335BDD" w:rsidDel="004553CB">
                <w:br/>
                <w:delText>Benefit</w:delText>
              </w:r>
            </w:del>
          </w:p>
        </w:tc>
        <w:tc>
          <w:tcPr>
            <w:tcW w:w="9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94CCA56" w14:textId="77777777" w:rsidR="00C73484" w:rsidRPr="00335BDD" w:rsidDel="004553CB" w:rsidRDefault="00C73484" w:rsidP="004E6DA2">
            <w:pPr>
              <w:pStyle w:val="tablehead"/>
              <w:rPr>
                <w:del w:id="8476" w:author="Author"/>
              </w:rPr>
            </w:pPr>
            <w:del w:id="8477" w:author="Author">
              <w:r w:rsidRPr="00335BDD" w:rsidDel="004553CB">
                <w:br/>
              </w:r>
              <w:r w:rsidRPr="00335BDD" w:rsidDel="004553CB">
                <w:br/>
                <w:delText>Total</w:delText>
              </w:r>
              <w:r w:rsidRPr="00335BDD" w:rsidDel="004553CB">
                <w:br/>
                <w:delText>Aggregate Essential</w:delText>
              </w:r>
              <w:r w:rsidRPr="00335BDD" w:rsidDel="004553CB">
                <w:br/>
                <w:delText>Services</w:delText>
              </w:r>
              <w:r w:rsidRPr="00335BDD" w:rsidDel="004553CB">
                <w:br/>
                <w:delText>Benefit</w:delText>
              </w:r>
            </w:del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FB1EC9" w14:textId="77777777" w:rsidR="00C73484" w:rsidRPr="00335BDD" w:rsidDel="004553CB" w:rsidRDefault="00C73484" w:rsidP="004E6DA2">
            <w:pPr>
              <w:pStyle w:val="tablehead"/>
              <w:rPr>
                <w:del w:id="8478" w:author="Author"/>
              </w:rPr>
            </w:pPr>
            <w:del w:id="8479" w:author="Author"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  <w:delText>Death</w:delText>
              </w:r>
              <w:r w:rsidRPr="00335BDD" w:rsidDel="004553CB">
                <w:br/>
                <w:delText>Benefit</w:delText>
              </w:r>
            </w:del>
          </w:p>
        </w:tc>
        <w:tc>
          <w:tcPr>
            <w:tcW w:w="10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9D8BAD2" w14:textId="77777777" w:rsidR="00C73484" w:rsidRPr="00335BDD" w:rsidDel="004553CB" w:rsidRDefault="00C73484" w:rsidP="004E6DA2">
            <w:pPr>
              <w:pStyle w:val="tablehead"/>
              <w:rPr>
                <w:del w:id="8480" w:author="Author"/>
              </w:rPr>
            </w:pPr>
            <w:del w:id="8481" w:author="Author"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</w:r>
              <w:r w:rsidRPr="00335BDD" w:rsidDel="004553CB">
                <w:br/>
                <w:delText>Funeral</w:delText>
              </w:r>
              <w:r w:rsidRPr="00335BDD" w:rsidDel="004553CB">
                <w:br/>
                <w:delText>Benefit</w:delText>
              </w:r>
            </w:del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3CDCD" w14:textId="77777777" w:rsidR="00C73484" w:rsidRPr="00335BDD" w:rsidDel="004553CB" w:rsidRDefault="00C73484" w:rsidP="004E6DA2">
            <w:pPr>
              <w:pStyle w:val="tablehead"/>
              <w:rPr>
                <w:del w:id="8482" w:author="Author"/>
              </w:rPr>
            </w:pPr>
            <w:del w:id="8483" w:author="Author">
              <w:r w:rsidRPr="00335BDD" w:rsidDel="004553CB">
                <w:delText>Loss Costs</w:delText>
              </w:r>
            </w:del>
          </w:p>
        </w:tc>
      </w:tr>
      <w:tr w:rsidR="00C73484" w:rsidRPr="00335BDD" w:rsidDel="004553CB" w14:paraId="2C4E4F03" w14:textId="77777777" w:rsidTr="004E6DA2">
        <w:trPr>
          <w:cantSplit/>
          <w:trHeight w:val="190"/>
          <w:del w:id="8484" w:author="Author"/>
        </w:trPr>
        <w:tc>
          <w:tcPr>
            <w:tcW w:w="20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3276C45E" w14:textId="77777777" w:rsidR="00C73484" w:rsidRPr="00335BDD" w:rsidDel="004553CB" w:rsidRDefault="00C73484" w:rsidP="004E6DA2">
            <w:pPr>
              <w:pStyle w:val="tablehead"/>
              <w:rPr>
                <w:del w:id="8485" w:author="Author"/>
              </w:rPr>
            </w:pPr>
          </w:p>
        </w:tc>
        <w:tc>
          <w:tcPr>
            <w:tcW w:w="10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81BD3" w14:textId="77777777" w:rsidR="00C73484" w:rsidRPr="00335BDD" w:rsidDel="004553CB" w:rsidRDefault="00C73484" w:rsidP="004E6DA2">
            <w:pPr>
              <w:pStyle w:val="tablehead"/>
              <w:rPr>
                <w:del w:id="8486" w:author="Author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20AD" w14:textId="77777777" w:rsidR="00C73484" w:rsidRPr="00335BDD" w:rsidDel="004553CB" w:rsidRDefault="00C73484" w:rsidP="004E6DA2">
            <w:pPr>
              <w:pStyle w:val="tablehead"/>
              <w:rPr>
                <w:del w:id="8487" w:author="Author"/>
              </w:rPr>
            </w:pPr>
          </w:p>
        </w:tc>
        <w:tc>
          <w:tcPr>
            <w:tcW w:w="10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62816F" w14:textId="77777777" w:rsidR="00C73484" w:rsidRPr="00335BDD" w:rsidDel="004553CB" w:rsidRDefault="00C73484" w:rsidP="004E6DA2">
            <w:pPr>
              <w:pStyle w:val="tablehead"/>
              <w:rPr>
                <w:del w:id="8488" w:author="Author"/>
              </w:rPr>
            </w:pPr>
          </w:p>
        </w:tc>
        <w:tc>
          <w:tcPr>
            <w:tcW w:w="10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C7171" w14:textId="77777777" w:rsidR="00C73484" w:rsidRPr="00335BDD" w:rsidDel="004553CB" w:rsidRDefault="00C73484" w:rsidP="004E6DA2">
            <w:pPr>
              <w:pStyle w:val="tablehead"/>
              <w:rPr>
                <w:del w:id="8489" w:author="Author"/>
              </w:rPr>
            </w:pPr>
          </w:p>
        </w:tc>
        <w:tc>
          <w:tcPr>
            <w:tcW w:w="10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8C808" w14:textId="77777777" w:rsidR="00C73484" w:rsidRPr="00335BDD" w:rsidDel="004553CB" w:rsidRDefault="00C73484" w:rsidP="004E6DA2">
            <w:pPr>
              <w:pStyle w:val="tablehead"/>
              <w:rPr>
                <w:del w:id="8490" w:author="Author"/>
              </w:rPr>
            </w:pPr>
          </w:p>
        </w:tc>
        <w:tc>
          <w:tcPr>
            <w:tcW w:w="9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E956E" w14:textId="77777777" w:rsidR="00C73484" w:rsidRPr="00335BDD" w:rsidDel="004553CB" w:rsidRDefault="00C73484" w:rsidP="004E6DA2">
            <w:pPr>
              <w:pStyle w:val="tablehead"/>
              <w:rPr>
                <w:del w:id="8491" w:author="Author"/>
              </w:rPr>
            </w:pPr>
          </w:p>
        </w:tc>
        <w:tc>
          <w:tcPr>
            <w:tcW w:w="9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74B1D" w14:textId="77777777" w:rsidR="00C73484" w:rsidRPr="00335BDD" w:rsidDel="004553CB" w:rsidRDefault="00C73484" w:rsidP="004E6DA2">
            <w:pPr>
              <w:pStyle w:val="tablehead"/>
              <w:rPr>
                <w:del w:id="8492" w:author="Author"/>
              </w:rPr>
            </w:pPr>
          </w:p>
        </w:tc>
        <w:tc>
          <w:tcPr>
            <w:tcW w:w="108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9938C" w14:textId="77777777" w:rsidR="00C73484" w:rsidRPr="00335BDD" w:rsidDel="004553CB" w:rsidRDefault="00C73484" w:rsidP="004E6DA2">
            <w:pPr>
              <w:pStyle w:val="tablehead"/>
              <w:rPr>
                <w:del w:id="8493" w:author="Author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E0692" w14:textId="77777777" w:rsidR="00C73484" w:rsidRPr="00335BDD" w:rsidDel="004553CB" w:rsidRDefault="00C73484" w:rsidP="004E6DA2">
            <w:pPr>
              <w:pStyle w:val="tablehead"/>
              <w:rPr>
                <w:del w:id="8494" w:author="Author"/>
              </w:rPr>
            </w:pPr>
            <w:del w:id="8495" w:author="Author">
              <w:r w:rsidRPr="00335BDD" w:rsidDel="004553CB">
                <w:br/>
                <w:delText>First</w:delText>
              </w:r>
              <w:r w:rsidRPr="00335BDD" w:rsidDel="004553CB">
                <w:br/>
                <w:delText>Auto Or Auto Dealer Rating Unit</w:delText>
              </w:r>
            </w:del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F0F65" w14:textId="77777777" w:rsidR="00C73484" w:rsidRPr="00335BDD" w:rsidDel="004553CB" w:rsidRDefault="00C73484" w:rsidP="004E6DA2">
            <w:pPr>
              <w:pStyle w:val="tablehead"/>
              <w:rPr>
                <w:del w:id="8496" w:author="Author"/>
              </w:rPr>
            </w:pPr>
            <w:del w:id="8497" w:author="Author">
              <w:r w:rsidRPr="00335BDD" w:rsidDel="004553CB">
                <w:delText>Each</w:delText>
              </w:r>
              <w:r w:rsidRPr="00335BDD" w:rsidDel="004553CB">
                <w:br/>
                <w:delText>Additional</w:delText>
              </w:r>
              <w:r w:rsidRPr="00335BDD" w:rsidDel="004553CB">
                <w:br/>
                <w:delText>Auto Or Auto Dealer Rating Unit</w:delText>
              </w:r>
            </w:del>
          </w:p>
        </w:tc>
      </w:tr>
      <w:tr w:rsidR="00C73484" w:rsidRPr="00335BDD" w:rsidDel="004553CB" w14:paraId="50C78817" w14:textId="77777777" w:rsidTr="004E6DA2">
        <w:trPr>
          <w:cantSplit/>
          <w:trHeight w:val="190"/>
          <w:del w:id="84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39FE34" w14:textId="77777777" w:rsidR="00C73484" w:rsidRPr="00335BDD" w:rsidDel="004553CB" w:rsidRDefault="00C73484" w:rsidP="004E6DA2">
            <w:pPr>
              <w:pStyle w:val="tabletext00"/>
              <w:rPr>
                <w:del w:id="8499" w:author="Author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2DA021B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00" w:author="Author"/>
              </w:rPr>
            </w:pPr>
            <w:del w:id="8501" w:author="Author">
              <w:r w:rsidRPr="00335BDD" w:rsidDel="004553CB">
                <w:delText>1</w:delText>
              </w:r>
            </w:del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08FB142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502" w:author="Author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8FF6BD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503" w:author="Author"/>
              </w:rPr>
            </w:pPr>
            <w:del w:id="8504" w:author="Author">
              <w:r w:rsidRPr="00335BDD" w:rsidDel="004553CB">
                <w:delText>02</w:delText>
              </w:r>
            </w:del>
          </w:p>
        </w:tc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4F96843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05" w:author="Author"/>
              </w:rPr>
            </w:pPr>
            <w:del w:id="8506" w:author="Author">
              <w:r w:rsidRPr="00335BDD" w:rsidDel="004553CB">
                <w:delText xml:space="preserve">$ </w:delText>
              </w:r>
            </w:del>
          </w:p>
        </w:tc>
        <w:tc>
          <w:tcPr>
            <w:tcW w:w="434" w:type="dxa"/>
            <w:tcBorders>
              <w:top w:val="single" w:sz="4" w:space="0" w:color="auto"/>
              <w:bottom w:val="nil"/>
            </w:tcBorders>
          </w:tcPr>
          <w:p w14:paraId="3F217D4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07" w:author="Author"/>
              </w:rPr>
            </w:pPr>
            <w:del w:id="8508" w:author="Author">
              <w:r w:rsidRPr="00335BDD" w:rsidDel="004553CB">
                <w:delText>100</w:delText>
              </w:r>
            </w:del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2CFC358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509" w:author="Author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785C36F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jc w:val="right"/>
              <w:rPr>
                <w:del w:id="8510" w:author="Author"/>
              </w:rPr>
            </w:pPr>
            <w:del w:id="8511" w:author="Author">
              <w:r w:rsidRPr="00335BDD" w:rsidDel="004553CB">
                <w:delText>$</w:delText>
              </w:r>
            </w:del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</w:tcBorders>
          </w:tcPr>
          <w:p w14:paraId="61A76991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12" w:author="Author"/>
              </w:rPr>
            </w:pPr>
            <w:del w:id="8513" w:author="Author">
              <w:r w:rsidRPr="00335BDD" w:rsidDel="004553CB">
                <w:delText>10,400</w:delText>
              </w:r>
            </w:del>
          </w:p>
        </w:tc>
        <w:tc>
          <w:tcPr>
            <w:tcW w:w="1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89D456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rPr>
                <w:del w:id="8514" w:author="Author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8A3E054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jc w:val="right"/>
              <w:rPr>
                <w:del w:id="8515" w:author="Author"/>
              </w:rPr>
            </w:pPr>
            <w:del w:id="8516" w:author="Author">
              <w:r w:rsidRPr="00335BDD" w:rsidDel="004553CB">
                <w:delText xml:space="preserve">$ </w:delText>
              </w:r>
            </w:del>
          </w:p>
        </w:tc>
        <w:tc>
          <w:tcPr>
            <w:tcW w:w="360" w:type="dxa"/>
            <w:tcBorders>
              <w:top w:val="single" w:sz="4" w:space="0" w:color="auto"/>
              <w:bottom w:val="nil"/>
            </w:tcBorders>
          </w:tcPr>
          <w:p w14:paraId="01E1BE60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17" w:author="Author"/>
              </w:rPr>
            </w:pPr>
            <w:del w:id="8518" w:author="Author">
              <w:r w:rsidRPr="00335BDD" w:rsidDel="004553CB">
                <w:delText>12</w:delText>
              </w:r>
            </w:del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C5123C5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519" w:author="Author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FD60D91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520" w:author="Author"/>
              </w:rPr>
            </w:pPr>
            <w:del w:id="8521" w:author="Author">
              <w:r w:rsidRPr="00335BDD" w:rsidDel="004553CB">
                <w:delText xml:space="preserve">$  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bottom w:val="nil"/>
            </w:tcBorders>
          </w:tcPr>
          <w:p w14:paraId="31D34BB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22" w:author="Author"/>
              </w:rPr>
            </w:pPr>
            <w:del w:id="8523" w:author="Author">
              <w:r w:rsidRPr="00335BDD" w:rsidDel="004553CB">
                <w:delText>8,760</w:delText>
              </w:r>
            </w:del>
          </w:p>
        </w:tc>
        <w:tc>
          <w:tcPr>
            <w:tcW w:w="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20C95BB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524" w:author="Author"/>
              </w:rPr>
            </w:pPr>
          </w:p>
        </w:tc>
        <w:tc>
          <w:tcPr>
            <w:tcW w:w="1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7D8F02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25" w:author="Author"/>
              </w:rPr>
            </w:pPr>
            <w:del w:id="8526" w:author="Author">
              <w:r w:rsidRPr="00335BDD" w:rsidDel="004553CB">
                <w:delText>$</w:delText>
              </w:r>
            </w:del>
          </w:p>
        </w:tc>
        <w:tc>
          <w:tcPr>
            <w:tcW w:w="690" w:type="dxa"/>
            <w:tcBorders>
              <w:top w:val="single" w:sz="4" w:space="0" w:color="auto"/>
              <w:bottom w:val="nil"/>
            </w:tcBorders>
          </w:tcPr>
          <w:p w14:paraId="28815A50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27" w:author="Author"/>
              </w:rPr>
            </w:pPr>
            <w:del w:id="8528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572829D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529" w:author="Author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5096275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30" w:author="Author"/>
              </w:rPr>
            </w:pPr>
            <w:del w:id="8531" w:author="Author">
              <w:r w:rsidRPr="00335BDD" w:rsidDel="004553CB">
                <w:delText>$</w:delText>
              </w:r>
            </w:del>
          </w:p>
        </w:tc>
        <w:tc>
          <w:tcPr>
            <w:tcW w:w="606" w:type="dxa"/>
            <w:gridSpan w:val="2"/>
            <w:tcBorders>
              <w:top w:val="single" w:sz="4" w:space="0" w:color="auto"/>
              <w:bottom w:val="nil"/>
            </w:tcBorders>
          </w:tcPr>
          <w:p w14:paraId="2412D66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32" w:author="Author"/>
              </w:rPr>
            </w:pPr>
            <w:del w:id="8533" w:author="Author">
              <w:r w:rsidRPr="00335BDD" w:rsidDel="004553CB">
                <w:delText>2,000</w:delText>
              </w:r>
            </w:del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B90F15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534" w:author="Author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84594B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35" w:author="Author"/>
              </w:rPr>
            </w:pPr>
            <w:del w:id="8536" w:author="Author">
              <w:r w:rsidRPr="00335BDD" w:rsidDel="004553CB">
                <w:delText>$</w:delText>
              </w:r>
            </w:del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</w:tcBorders>
          </w:tcPr>
          <w:p w14:paraId="776262B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37" w:author="Author"/>
              </w:rPr>
            </w:pPr>
            <w:del w:id="8538" w:author="Author">
              <w:r w:rsidRPr="00335BDD" w:rsidDel="004553CB">
                <w:delText>3.03</w:delText>
              </w:r>
            </w:del>
          </w:p>
        </w:tc>
        <w:tc>
          <w:tcPr>
            <w:tcW w:w="1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7220D6" w14:textId="77777777" w:rsidR="00C73484" w:rsidRPr="00335BDD" w:rsidDel="004553CB" w:rsidRDefault="00C73484" w:rsidP="004E6DA2">
            <w:pPr>
              <w:pStyle w:val="tabletext00"/>
              <w:tabs>
                <w:tab w:val="decimal" w:pos="206"/>
              </w:tabs>
              <w:rPr>
                <w:del w:id="8539" w:author="Author"/>
              </w:rPr>
            </w:pPr>
          </w:p>
        </w:tc>
        <w:tc>
          <w:tcPr>
            <w:tcW w:w="2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9626C1C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40" w:author="Author"/>
              </w:rPr>
            </w:pPr>
            <w:del w:id="8541" w:author="Author">
              <w:r w:rsidRPr="00335BDD" w:rsidDel="004553CB">
                <w:delText>$</w:delText>
              </w:r>
            </w:del>
          </w:p>
        </w:tc>
        <w:tc>
          <w:tcPr>
            <w:tcW w:w="588" w:type="dxa"/>
            <w:tcBorders>
              <w:top w:val="single" w:sz="4" w:space="0" w:color="auto"/>
              <w:bottom w:val="nil"/>
            </w:tcBorders>
          </w:tcPr>
          <w:p w14:paraId="4FDA5B1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42" w:author="Author"/>
              </w:rPr>
            </w:pPr>
            <w:del w:id="8543" w:author="Author">
              <w:r w:rsidRPr="00335BDD" w:rsidDel="004553CB">
                <w:delText>1.81</w:delText>
              </w:r>
            </w:del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E66BF0" w14:textId="77777777" w:rsidR="00C73484" w:rsidRPr="00335BDD" w:rsidDel="004553CB" w:rsidRDefault="00C73484" w:rsidP="004E6DA2">
            <w:pPr>
              <w:pStyle w:val="tabletext00"/>
              <w:rPr>
                <w:del w:id="8544" w:author="Author"/>
              </w:rPr>
            </w:pPr>
          </w:p>
        </w:tc>
      </w:tr>
      <w:tr w:rsidR="00C73484" w:rsidRPr="00335BDD" w:rsidDel="004553CB" w14:paraId="46278FED" w14:textId="77777777" w:rsidTr="004E6DA2">
        <w:trPr>
          <w:cantSplit/>
          <w:trHeight w:val="190"/>
          <w:del w:id="85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BCB326" w14:textId="77777777" w:rsidR="00C73484" w:rsidRPr="00335BDD" w:rsidDel="004553CB" w:rsidRDefault="00C73484" w:rsidP="004E6DA2">
            <w:pPr>
              <w:pStyle w:val="tabletext00"/>
              <w:rPr>
                <w:del w:id="8546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0F3175A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47" w:author="Author"/>
              </w:rPr>
            </w:pPr>
            <w:del w:id="8548" w:author="Author">
              <w:r w:rsidRPr="00335BDD" w:rsidDel="004553CB">
                <w:delText>2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7B27A9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549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D6DBD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550" w:author="Author"/>
              </w:rPr>
            </w:pPr>
            <w:del w:id="8551" w:author="Author">
              <w:r w:rsidRPr="00335BDD" w:rsidDel="004553CB">
                <w:delText>03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7A57C280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52" w:author="Author"/>
              </w:rPr>
            </w:pPr>
            <w:del w:id="8553" w:author="Author">
              <w:r w:rsidRPr="00335BDD" w:rsidDel="004553CB">
                <w:delText>125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CD9659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554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10D92E5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jc w:val="right"/>
              <w:rPr>
                <w:del w:id="8555" w:author="Author"/>
              </w:rPr>
            </w:pPr>
            <w:del w:id="8556" w:author="Author">
              <w:r w:rsidRPr="00335BDD" w:rsidDel="004553CB">
                <w:delText>13,000</w:delText>
              </w:r>
            </w:del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C94EBC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rPr>
                <w:del w:id="8557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5DE3939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jc w:val="right"/>
              <w:rPr>
                <w:del w:id="8558" w:author="Author"/>
              </w:rPr>
            </w:pPr>
            <w:del w:id="8559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45F8A8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560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60FA4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61" w:author="Author"/>
              </w:rPr>
            </w:pPr>
            <w:del w:id="8562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6F61CC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563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F079252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64" w:author="Author"/>
              </w:rPr>
            </w:pPr>
            <w:del w:id="8565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852B02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566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2FCFAFB0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67" w:author="Author"/>
              </w:rPr>
            </w:pPr>
            <w:del w:id="8568" w:author="Author">
              <w:r w:rsidRPr="00335BDD" w:rsidDel="004553CB">
                <w:delText>2,000</w:delText>
              </w:r>
            </w:del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93C31C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569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0F0A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70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770CE439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71" w:author="Author"/>
              </w:rPr>
            </w:pPr>
            <w:del w:id="8572" w:author="Author">
              <w:r w:rsidRPr="00335BDD" w:rsidDel="004553CB">
                <w:delText>6.04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C4954" w14:textId="77777777" w:rsidR="00C73484" w:rsidRPr="00335BDD" w:rsidDel="004553CB" w:rsidRDefault="00C73484" w:rsidP="004E6DA2">
            <w:pPr>
              <w:pStyle w:val="tabletext00"/>
              <w:tabs>
                <w:tab w:val="decimal" w:pos="206"/>
              </w:tabs>
              <w:rPr>
                <w:del w:id="8573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</w:tcBorders>
          </w:tcPr>
          <w:p w14:paraId="3AB607A3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74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744FD62C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75" w:author="Author"/>
              </w:rPr>
            </w:pPr>
            <w:del w:id="8576" w:author="Author">
              <w:r w:rsidRPr="00335BDD" w:rsidDel="004553CB">
                <w:delText>3.63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D84DA5" w14:textId="77777777" w:rsidR="00C73484" w:rsidRPr="00335BDD" w:rsidDel="004553CB" w:rsidRDefault="00C73484" w:rsidP="004E6DA2">
            <w:pPr>
              <w:pStyle w:val="tabletext00"/>
              <w:rPr>
                <w:del w:id="8577" w:author="Author"/>
              </w:rPr>
            </w:pPr>
          </w:p>
        </w:tc>
      </w:tr>
      <w:tr w:rsidR="00C73484" w:rsidRPr="00335BDD" w:rsidDel="004553CB" w14:paraId="10BA60C0" w14:textId="77777777" w:rsidTr="004E6DA2">
        <w:trPr>
          <w:cantSplit/>
          <w:trHeight w:val="190"/>
          <w:del w:id="85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C960E5" w14:textId="77777777" w:rsidR="00C73484" w:rsidRPr="00335BDD" w:rsidDel="004553CB" w:rsidRDefault="00C73484" w:rsidP="004E6DA2">
            <w:pPr>
              <w:pStyle w:val="tabletext00"/>
              <w:rPr>
                <w:del w:id="8579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26971D51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80" w:author="Author"/>
              </w:rPr>
            </w:pPr>
            <w:del w:id="8581" w:author="Author">
              <w:r w:rsidRPr="00335BDD" w:rsidDel="004553CB">
                <w:delText>3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4C641A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582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A8EB5A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583" w:author="Author"/>
              </w:rPr>
            </w:pPr>
            <w:del w:id="8584" w:author="Author">
              <w:r w:rsidRPr="00335BDD" w:rsidDel="004553CB">
                <w:delText>04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2598E20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85" w:author="Author"/>
              </w:rPr>
            </w:pPr>
            <w:del w:id="8586" w:author="Author">
              <w:r w:rsidRPr="00335BDD" w:rsidDel="004553CB">
                <w:delText>175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AE1E77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587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2D3A7F4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jc w:val="right"/>
              <w:rPr>
                <w:del w:id="8588" w:author="Author"/>
              </w:rPr>
            </w:pPr>
            <w:del w:id="8589" w:author="Author">
              <w:r w:rsidRPr="00335BDD" w:rsidDel="004553CB">
                <w:delText>18,200</w:delText>
              </w:r>
            </w:del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DF049F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rPr>
                <w:del w:id="8590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72C11E73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jc w:val="right"/>
              <w:rPr>
                <w:del w:id="8591" w:author="Author"/>
              </w:rPr>
            </w:pPr>
            <w:del w:id="8592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BA280C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593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19F4162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94" w:author="Author"/>
              </w:rPr>
            </w:pPr>
            <w:del w:id="8595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9C0B2A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596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E653DCC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597" w:author="Author"/>
              </w:rPr>
            </w:pPr>
            <w:del w:id="8598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00A3DB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599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4C9B0637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00" w:author="Author"/>
              </w:rPr>
            </w:pPr>
            <w:del w:id="8601" w:author="Author">
              <w:r w:rsidRPr="00335BDD" w:rsidDel="004553CB">
                <w:delText>2,000</w:delText>
              </w:r>
            </w:del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4A36FB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602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C3492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03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4EE9826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04" w:author="Author"/>
              </w:rPr>
            </w:pPr>
            <w:del w:id="8605" w:author="Author">
              <w:r w:rsidRPr="00335BDD" w:rsidDel="004553CB">
                <w:delText>7.26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3CA08D" w14:textId="77777777" w:rsidR="00C73484" w:rsidRPr="00335BDD" w:rsidDel="004553CB" w:rsidRDefault="00C73484" w:rsidP="004E6DA2">
            <w:pPr>
              <w:pStyle w:val="tabletext00"/>
              <w:tabs>
                <w:tab w:val="decimal" w:pos="206"/>
              </w:tabs>
              <w:rPr>
                <w:del w:id="8606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</w:tcBorders>
          </w:tcPr>
          <w:p w14:paraId="03E83A1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07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7F09110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08" w:author="Author"/>
              </w:rPr>
            </w:pPr>
            <w:del w:id="8609" w:author="Author">
              <w:r w:rsidRPr="00335BDD" w:rsidDel="004553CB">
                <w:delText>4.23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DEBB0B" w14:textId="77777777" w:rsidR="00C73484" w:rsidRPr="00335BDD" w:rsidDel="004553CB" w:rsidRDefault="00C73484" w:rsidP="004E6DA2">
            <w:pPr>
              <w:pStyle w:val="tabletext00"/>
              <w:rPr>
                <w:del w:id="8610" w:author="Author"/>
              </w:rPr>
            </w:pPr>
          </w:p>
        </w:tc>
      </w:tr>
      <w:tr w:rsidR="00C73484" w:rsidRPr="00335BDD" w:rsidDel="004553CB" w14:paraId="34AEE1AD" w14:textId="77777777" w:rsidTr="004E6DA2">
        <w:trPr>
          <w:cantSplit/>
          <w:trHeight w:val="190"/>
          <w:del w:id="86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1E71BA" w14:textId="77777777" w:rsidR="00C73484" w:rsidRPr="00335BDD" w:rsidDel="004553CB" w:rsidRDefault="00C73484" w:rsidP="004E6DA2">
            <w:pPr>
              <w:pStyle w:val="tabletext00"/>
              <w:rPr>
                <w:del w:id="8612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7FFDCD73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13" w:author="Author"/>
              </w:rPr>
            </w:pPr>
            <w:del w:id="8614" w:author="Author">
              <w:r w:rsidRPr="00335BDD" w:rsidDel="004553CB">
                <w:delText>4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BFAFA9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615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C2BC0A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616" w:author="Author"/>
              </w:rPr>
            </w:pPr>
            <w:del w:id="8617" w:author="Author">
              <w:r w:rsidRPr="00335BDD" w:rsidDel="004553CB">
                <w:delText>05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B496B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18" w:author="Author"/>
              </w:rPr>
            </w:pPr>
            <w:del w:id="8619" w:author="Author">
              <w:r w:rsidRPr="00335BDD" w:rsidDel="004553CB">
                <w:delText>250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69E1C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620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2EC516B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jc w:val="right"/>
              <w:rPr>
                <w:del w:id="8621" w:author="Author"/>
              </w:rPr>
            </w:pPr>
            <w:del w:id="8622" w:author="Author">
              <w:r w:rsidRPr="00335BDD" w:rsidDel="004553CB">
                <w:delText>26,000</w:delText>
              </w:r>
            </w:del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FC4705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rPr>
                <w:del w:id="8623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F3D70CB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jc w:val="right"/>
              <w:rPr>
                <w:del w:id="8624" w:author="Author"/>
              </w:rPr>
            </w:pPr>
            <w:del w:id="8625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1CFDC1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626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7A3F9F10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27" w:author="Author"/>
              </w:rPr>
            </w:pPr>
            <w:del w:id="8628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C633BA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629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FBB5DC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30" w:author="Author"/>
              </w:rPr>
            </w:pPr>
            <w:del w:id="8631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099B32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632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2593A95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33" w:author="Author"/>
              </w:rPr>
            </w:pPr>
            <w:del w:id="8634" w:author="Author">
              <w:r w:rsidRPr="00335BDD" w:rsidDel="004553CB">
                <w:delText>2,000</w:delText>
              </w:r>
            </w:del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D3BF07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635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43C45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36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0498FCE9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37" w:author="Author"/>
              </w:rPr>
            </w:pPr>
            <w:del w:id="8638" w:author="Author">
              <w:r w:rsidRPr="00335BDD" w:rsidDel="004553CB">
                <w:delText>9.07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2B21F3" w14:textId="77777777" w:rsidR="00C73484" w:rsidRPr="00335BDD" w:rsidDel="004553CB" w:rsidRDefault="00C73484" w:rsidP="004E6DA2">
            <w:pPr>
              <w:pStyle w:val="tabletext00"/>
              <w:tabs>
                <w:tab w:val="decimal" w:pos="206"/>
              </w:tabs>
              <w:rPr>
                <w:del w:id="8639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</w:tcBorders>
          </w:tcPr>
          <w:p w14:paraId="1DC2670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40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45F76C35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41" w:author="Author"/>
              </w:rPr>
            </w:pPr>
            <w:del w:id="8642" w:author="Author">
              <w:r w:rsidRPr="00335BDD" w:rsidDel="004553CB">
                <w:delText>5.44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FEFFFA" w14:textId="77777777" w:rsidR="00C73484" w:rsidRPr="00335BDD" w:rsidDel="004553CB" w:rsidRDefault="00C73484" w:rsidP="004E6DA2">
            <w:pPr>
              <w:pStyle w:val="tabletext00"/>
              <w:rPr>
                <w:del w:id="8643" w:author="Author"/>
              </w:rPr>
            </w:pPr>
          </w:p>
        </w:tc>
      </w:tr>
      <w:tr w:rsidR="00C73484" w:rsidRPr="00335BDD" w:rsidDel="004553CB" w14:paraId="7D6D6124" w14:textId="77777777" w:rsidTr="004E6DA2">
        <w:trPr>
          <w:cantSplit/>
          <w:trHeight w:val="190"/>
          <w:del w:id="86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148B1B" w14:textId="77777777" w:rsidR="00C73484" w:rsidRPr="00335BDD" w:rsidDel="004553CB" w:rsidRDefault="00C73484" w:rsidP="004E6DA2">
            <w:pPr>
              <w:pStyle w:val="tabletext00"/>
              <w:rPr>
                <w:del w:id="8645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13295BCF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46" w:author="Author"/>
              </w:rPr>
            </w:pPr>
            <w:del w:id="8647" w:author="Author">
              <w:r w:rsidRPr="00335BDD" w:rsidDel="004553CB">
                <w:delText>5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B3D53D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648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08521C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649" w:author="Author"/>
              </w:rPr>
            </w:pPr>
            <w:del w:id="8650" w:author="Author">
              <w:r w:rsidRPr="00335BDD" w:rsidDel="004553CB">
                <w:delText>06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442EAE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51" w:author="Author"/>
              </w:rPr>
            </w:pPr>
            <w:del w:id="8652" w:author="Author">
              <w:r w:rsidRPr="00335BDD" w:rsidDel="004553CB">
                <w:delText>400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3AFED4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653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04EF378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jc w:val="right"/>
              <w:rPr>
                <w:del w:id="8654" w:author="Author"/>
              </w:rPr>
            </w:pPr>
            <w:del w:id="8655" w:author="Author">
              <w:r w:rsidRPr="00335BDD" w:rsidDel="004553CB">
                <w:delText>41,600</w:delText>
              </w:r>
            </w:del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DEFE03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rPr>
                <w:del w:id="8656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8C39482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jc w:val="right"/>
              <w:rPr>
                <w:del w:id="8657" w:author="Author"/>
              </w:rPr>
            </w:pPr>
            <w:del w:id="8658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24E36B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659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C354F71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60" w:author="Author"/>
              </w:rPr>
            </w:pPr>
            <w:del w:id="8661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359E81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662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80EAFD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63" w:author="Author"/>
              </w:rPr>
            </w:pPr>
            <w:del w:id="8664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7C203F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665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72EDEE9F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66" w:author="Author"/>
              </w:rPr>
            </w:pPr>
            <w:del w:id="8667" w:author="Author">
              <w:r w:rsidRPr="00335BDD" w:rsidDel="004553CB">
                <w:delText>2,000</w:delText>
              </w:r>
            </w:del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E82C85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668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0AD60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69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4F082B8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70" w:author="Author"/>
              </w:rPr>
            </w:pPr>
            <w:del w:id="8671" w:author="Author">
              <w:r w:rsidRPr="00335BDD" w:rsidDel="004553CB">
                <w:delText>15.71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7A5986" w14:textId="77777777" w:rsidR="00C73484" w:rsidRPr="00335BDD" w:rsidDel="004553CB" w:rsidRDefault="00C73484" w:rsidP="004E6DA2">
            <w:pPr>
              <w:pStyle w:val="tabletext00"/>
              <w:tabs>
                <w:tab w:val="decimal" w:pos="206"/>
              </w:tabs>
              <w:rPr>
                <w:del w:id="8672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</w:tcBorders>
          </w:tcPr>
          <w:p w14:paraId="7BC912B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73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6BE0CB2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74" w:author="Author"/>
              </w:rPr>
            </w:pPr>
            <w:del w:id="8675" w:author="Author">
              <w:r w:rsidRPr="00335BDD" w:rsidDel="004553CB">
                <w:delText>9.07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DF7A8E" w14:textId="77777777" w:rsidR="00C73484" w:rsidRPr="00335BDD" w:rsidDel="004553CB" w:rsidRDefault="00C73484" w:rsidP="004E6DA2">
            <w:pPr>
              <w:pStyle w:val="tabletext00"/>
              <w:rPr>
                <w:del w:id="8676" w:author="Author"/>
              </w:rPr>
            </w:pPr>
          </w:p>
        </w:tc>
      </w:tr>
      <w:tr w:rsidR="00C73484" w:rsidRPr="00335BDD" w:rsidDel="004553CB" w14:paraId="65BC83D8" w14:textId="77777777" w:rsidTr="004E6DA2">
        <w:trPr>
          <w:cantSplit/>
          <w:trHeight w:val="190"/>
          <w:del w:id="86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348DD3" w14:textId="77777777" w:rsidR="00C73484" w:rsidRPr="00335BDD" w:rsidDel="004553CB" w:rsidRDefault="00C73484" w:rsidP="004E6DA2">
            <w:pPr>
              <w:pStyle w:val="tabletext00"/>
              <w:rPr>
                <w:del w:id="8678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4331B949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79" w:author="Author"/>
              </w:rPr>
            </w:pPr>
            <w:del w:id="8680" w:author="Author">
              <w:r w:rsidRPr="00335BDD" w:rsidDel="004553CB">
                <w:delText>6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9DF2FE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681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FF36E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682" w:author="Author"/>
              </w:rPr>
            </w:pPr>
            <w:del w:id="8683" w:author="Author">
              <w:r w:rsidRPr="00335BDD" w:rsidDel="004553CB">
                <w:delText>10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2AAB827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84" w:author="Author"/>
              </w:rPr>
            </w:pPr>
            <w:del w:id="8685" w:author="Author">
              <w:r w:rsidRPr="00335BDD" w:rsidDel="004553CB">
                <w:delText>500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6766F0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686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BE4FCEE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jc w:val="right"/>
              <w:rPr>
                <w:del w:id="8687" w:author="Author"/>
              </w:rPr>
            </w:pPr>
            <w:del w:id="8688" w:author="Author">
              <w:r w:rsidRPr="00335BDD" w:rsidDel="004553CB">
                <w:delText>52,000</w:delText>
              </w:r>
            </w:del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C7E49E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rPr>
                <w:del w:id="8689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19A570B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jc w:val="right"/>
              <w:rPr>
                <w:del w:id="8690" w:author="Author"/>
              </w:rPr>
            </w:pPr>
            <w:del w:id="8691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0A0C13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692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17E0EE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93" w:author="Author"/>
              </w:rPr>
            </w:pPr>
            <w:del w:id="8694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0E206F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695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74FF39D5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96" w:author="Author"/>
              </w:rPr>
            </w:pPr>
            <w:del w:id="8697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5A95CA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698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7431587F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699" w:author="Author"/>
              </w:rPr>
            </w:pPr>
            <w:del w:id="8700" w:author="Author">
              <w:r w:rsidRPr="00335BDD" w:rsidDel="004553CB">
                <w:delText>2,000</w:delText>
              </w:r>
            </w:del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1CF28E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701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1F327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02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4B29D02C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03" w:author="Author"/>
              </w:rPr>
            </w:pPr>
            <w:del w:id="8704" w:author="Author">
              <w:r w:rsidRPr="00335BDD" w:rsidDel="004553CB">
                <w:delText>22.96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3F9E2" w14:textId="77777777" w:rsidR="00C73484" w:rsidRPr="00335BDD" w:rsidDel="004553CB" w:rsidRDefault="00C73484" w:rsidP="004E6DA2">
            <w:pPr>
              <w:pStyle w:val="tabletext00"/>
              <w:tabs>
                <w:tab w:val="decimal" w:pos="206"/>
              </w:tabs>
              <w:rPr>
                <w:del w:id="8705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</w:tcBorders>
          </w:tcPr>
          <w:p w14:paraId="65361B0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06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67B7EA21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07" w:author="Author"/>
              </w:rPr>
            </w:pPr>
            <w:del w:id="8708" w:author="Author">
              <w:r w:rsidRPr="00335BDD" w:rsidDel="004553CB">
                <w:delText>13.30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9DE73B" w14:textId="77777777" w:rsidR="00C73484" w:rsidRPr="00335BDD" w:rsidDel="004553CB" w:rsidRDefault="00C73484" w:rsidP="004E6DA2">
            <w:pPr>
              <w:pStyle w:val="tabletext00"/>
              <w:rPr>
                <w:del w:id="8709" w:author="Author"/>
              </w:rPr>
            </w:pPr>
          </w:p>
        </w:tc>
      </w:tr>
      <w:tr w:rsidR="00C73484" w:rsidRPr="00335BDD" w:rsidDel="004553CB" w14:paraId="3F4084CA" w14:textId="77777777" w:rsidTr="004E6DA2">
        <w:trPr>
          <w:cantSplit/>
          <w:trHeight w:val="190"/>
          <w:del w:id="87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1AE544" w14:textId="77777777" w:rsidR="00C73484" w:rsidRPr="00335BDD" w:rsidDel="004553CB" w:rsidRDefault="00C73484" w:rsidP="004E6DA2">
            <w:pPr>
              <w:pStyle w:val="tabletext00"/>
              <w:rPr>
                <w:del w:id="8711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7EDA157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12" w:author="Author"/>
              </w:rPr>
            </w:pPr>
            <w:del w:id="8713" w:author="Author">
              <w:r w:rsidRPr="00335BDD" w:rsidDel="004553CB">
                <w:delText>7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76D6DE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714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1DCBB4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715" w:author="Author"/>
              </w:rPr>
            </w:pPr>
            <w:del w:id="8716" w:author="Author">
              <w:r w:rsidRPr="00335BDD" w:rsidDel="004553CB">
                <w:delText>11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B1C960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17" w:author="Author"/>
              </w:rPr>
            </w:pPr>
            <w:del w:id="8718" w:author="Author">
              <w:r w:rsidRPr="00335BDD" w:rsidDel="004553CB">
                <w:delText>600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B54C82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719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04504A0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jc w:val="right"/>
              <w:rPr>
                <w:del w:id="8720" w:author="Author"/>
              </w:rPr>
            </w:pPr>
            <w:del w:id="8721" w:author="Author">
              <w:r w:rsidRPr="00335BDD" w:rsidDel="004553CB">
                <w:delText>62,400</w:delText>
              </w:r>
            </w:del>
          </w:p>
        </w:tc>
        <w:tc>
          <w:tcPr>
            <w:tcW w:w="1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F2917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rPr>
                <w:del w:id="8722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06855AF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jc w:val="right"/>
              <w:rPr>
                <w:del w:id="8723" w:author="Author"/>
              </w:rPr>
            </w:pPr>
            <w:del w:id="8724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ABFDDA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725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A3687E2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26" w:author="Author"/>
              </w:rPr>
            </w:pPr>
            <w:del w:id="8727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07D453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728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C694B3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29" w:author="Author"/>
              </w:rPr>
            </w:pPr>
            <w:del w:id="8730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777FBB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731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14:paraId="296C015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32" w:author="Author"/>
              </w:rPr>
            </w:pPr>
            <w:del w:id="8733" w:author="Author">
              <w:r w:rsidRPr="00335BDD" w:rsidDel="004553CB">
                <w:delText>2,000</w:delText>
              </w:r>
            </w:del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7C9A0F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734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F0C69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35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</w:tcBorders>
          </w:tcPr>
          <w:p w14:paraId="59FC059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36" w:author="Author"/>
              </w:rPr>
            </w:pPr>
            <w:del w:id="8737" w:author="Author">
              <w:r w:rsidRPr="00335BDD" w:rsidDel="004553CB">
                <w:delText>27.80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704056" w14:textId="77777777" w:rsidR="00C73484" w:rsidRPr="00335BDD" w:rsidDel="004553CB" w:rsidRDefault="00C73484" w:rsidP="004E6DA2">
            <w:pPr>
              <w:pStyle w:val="tabletext00"/>
              <w:tabs>
                <w:tab w:val="decimal" w:pos="206"/>
              </w:tabs>
              <w:rPr>
                <w:del w:id="8738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nil"/>
            </w:tcBorders>
          </w:tcPr>
          <w:p w14:paraId="5160F71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39" w:author="Author"/>
              </w:rPr>
            </w:pP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0FF3EAA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40" w:author="Author"/>
              </w:rPr>
            </w:pPr>
            <w:del w:id="8741" w:author="Author">
              <w:r w:rsidRPr="00335BDD" w:rsidDel="004553CB">
                <w:delText>15.71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right w:val="single" w:sz="4" w:space="0" w:color="auto"/>
            </w:tcBorders>
          </w:tcPr>
          <w:p w14:paraId="1B7DAC1D" w14:textId="77777777" w:rsidR="00C73484" w:rsidRPr="00335BDD" w:rsidDel="004553CB" w:rsidRDefault="00C73484" w:rsidP="004E6DA2">
            <w:pPr>
              <w:pStyle w:val="tabletext00"/>
              <w:rPr>
                <w:del w:id="8742" w:author="Author"/>
              </w:rPr>
            </w:pPr>
          </w:p>
        </w:tc>
      </w:tr>
      <w:tr w:rsidR="00C73484" w:rsidRPr="00335BDD" w:rsidDel="004553CB" w14:paraId="031DC467" w14:textId="77777777" w:rsidTr="004E6DA2">
        <w:trPr>
          <w:cantSplit/>
          <w:trHeight w:val="190"/>
          <w:del w:id="87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331253" w14:textId="77777777" w:rsidR="00C73484" w:rsidRPr="00335BDD" w:rsidDel="004553CB" w:rsidRDefault="00C73484" w:rsidP="004E6DA2">
            <w:pPr>
              <w:pStyle w:val="tabletext00"/>
              <w:rPr>
                <w:del w:id="8744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</w:tcBorders>
          </w:tcPr>
          <w:p w14:paraId="2752C4EF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45" w:author="Author"/>
              </w:rPr>
            </w:pPr>
            <w:del w:id="8746" w:author="Author">
              <w:r w:rsidRPr="00335BDD" w:rsidDel="004553CB">
                <w:delText>8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right w:val="single" w:sz="4" w:space="0" w:color="auto"/>
            </w:tcBorders>
          </w:tcPr>
          <w:p w14:paraId="2D59C2F1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747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986147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748" w:author="Author"/>
              </w:rPr>
            </w:pPr>
            <w:del w:id="8749" w:author="Author">
              <w:r w:rsidRPr="00335BDD" w:rsidDel="004553CB">
                <w:delText>12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</w:tcBorders>
          </w:tcPr>
          <w:p w14:paraId="5BD8D6C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50" w:author="Author"/>
              </w:rPr>
            </w:pPr>
            <w:del w:id="8751" w:author="Author">
              <w:r w:rsidRPr="00335BDD" w:rsidDel="004553CB">
                <w:delText>700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right w:val="single" w:sz="4" w:space="0" w:color="auto"/>
            </w:tcBorders>
          </w:tcPr>
          <w:p w14:paraId="28B579E6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752" w:author="Author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</w:tcBorders>
          </w:tcPr>
          <w:p w14:paraId="551236F5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jc w:val="right"/>
              <w:rPr>
                <w:del w:id="8753" w:author="Author"/>
              </w:rPr>
            </w:pPr>
            <w:del w:id="8754" w:author="Author">
              <w:r w:rsidRPr="00335BDD" w:rsidDel="004553CB">
                <w:delText>72,800</w:delText>
              </w:r>
            </w:del>
          </w:p>
        </w:tc>
        <w:tc>
          <w:tcPr>
            <w:tcW w:w="152" w:type="dxa"/>
            <w:tcBorders>
              <w:top w:val="nil"/>
              <w:left w:val="nil"/>
              <w:right w:val="single" w:sz="4" w:space="0" w:color="auto"/>
            </w:tcBorders>
          </w:tcPr>
          <w:p w14:paraId="36D33D01" w14:textId="77777777" w:rsidR="00C73484" w:rsidRPr="00335BDD" w:rsidDel="004553CB" w:rsidRDefault="00C73484" w:rsidP="004E6DA2">
            <w:pPr>
              <w:pStyle w:val="tabletext00"/>
              <w:tabs>
                <w:tab w:val="decimal" w:pos="736"/>
              </w:tabs>
              <w:rPr>
                <w:del w:id="8755" w:author="Author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</w:tcBorders>
          </w:tcPr>
          <w:p w14:paraId="60D82DB2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jc w:val="right"/>
              <w:rPr>
                <w:del w:id="8756" w:author="Author"/>
              </w:rPr>
            </w:pPr>
            <w:del w:id="8757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right w:val="single" w:sz="4" w:space="0" w:color="auto"/>
            </w:tcBorders>
          </w:tcPr>
          <w:p w14:paraId="605DF9CD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758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</w:tcBorders>
          </w:tcPr>
          <w:p w14:paraId="10451C25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59" w:author="Author"/>
              </w:rPr>
            </w:pPr>
            <w:del w:id="8760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right w:val="single" w:sz="4" w:space="0" w:color="auto"/>
            </w:tcBorders>
          </w:tcPr>
          <w:p w14:paraId="465575C8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761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</w:tcBorders>
          </w:tcPr>
          <w:p w14:paraId="5794584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62" w:author="Author"/>
              </w:rPr>
            </w:pPr>
            <w:del w:id="8763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right w:val="single" w:sz="4" w:space="0" w:color="auto"/>
            </w:tcBorders>
          </w:tcPr>
          <w:p w14:paraId="710BF887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764" w:author="Author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</w:tcBorders>
          </w:tcPr>
          <w:p w14:paraId="734A5797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65" w:author="Author"/>
              </w:rPr>
            </w:pPr>
            <w:del w:id="8766" w:author="Author">
              <w:r w:rsidRPr="00335BDD" w:rsidDel="004553CB">
                <w:delText>2,000</w:delText>
              </w:r>
            </w:del>
          </w:p>
        </w:tc>
        <w:tc>
          <w:tcPr>
            <w:tcW w:w="204" w:type="dxa"/>
            <w:tcBorders>
              <w:top w:val="nil"/>
              <w:left w:val="nil"/>
              <w:right w:val="single" w:sz="4" w:space="0" w:color="auto"/>
            </w:tcBorders>
          </w:tcPr>
          <w:p w14:paraId="060F2223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767" w:author="Author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auto"/>
              <w:right w:val="nil"/>
            </w:tcBorders>
          </w:tcPr>
          <w:p w14:paraId="0D9D49F2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68" w:author="Author"/>
              </w:rPr>
            </w:pPr>
          </w:p>
        </w:tc>
        <w:tc>
          <w:tcPr>
            <w:tcW w:w="630" w:type="dxa"/>
            <w:tcBorders>
              <w:top w:val="nil"/>
              <w:left w:val="nil"/>
            </w:tcBorders>
          </w:tcPr>
          <w:p w14:paraId="662A895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69" w:author="Author"/>
              </w:rPr>
            </w:pPr>
            <w:del w:id="8770" w:author="Author">
              <w:r w:rsidRPr="00335BDD" w:rsidDel="004553CB">
                <w:delText>33.24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right w:val="single" w:sz="4" w:space="0" w:color="auto"/>
            </w:tcBorders>
          </w:tcPr>
          <w:p w14:paraId="08E423A1" w14:textId="77777777" w:rsidR="00C73484" w:rsidRPr="00335BDD" w:rsidDel="004553CB" w:rsidRDefault="00C73484" w:rsidP="004E6DA2">
            <w:pPr>
              <w:pStyle w:val="tabletext00"/>
              <w:tabs>
                <w:tab w:val="decimal" w:pos="206"/>
              </w:tabs>
              <w:rPr>
                <w:del w:id="8771" w:author="Author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</w:tcBorders>
          </w:tcPr>
          <w:p w14:paraId="33379A7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72" w:author="Author"/>
              </w:rPr>
            </w:pPr>
          </w:p>
        </w:tc>
        <w:tc>
          <w:tcPr>
            <w:tcW w:w="588" w:type="dxa"/>
            <w:tcBorders>
              <w:top w:val="nil"/>
            </w:tcBorders>
          </w:tcPr>
          <w:p w14:paraId="772DFCA1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73" w:author="Author"/>
              </w:rPr>
            </w:pPr>
            <w:del w:id="8774" w:author="Author">
              <w:r w:rsidRPr="00335BDD" w:rsidDel="004553CB">
                <w:delText>19.34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right w:val="single" w:sz="4" w:space="0" w:color="auto"/>
            </w:tcBorders>
          </w:tcPr>
          <w:p w14:paraId="3A41A32D" w14:textId="77777777" w:rsidR="00C73484" w:rsidRPr="00335BDD" w:rsidDel="004553CB" w:rsidRDefault="00C73484" w:rsidP="004E6DA2">
            <w:pPr>
              <w:pStyle w:val="tabletext00"/>
              <w:rPr>
                <w:del w:id="8775" w:author="Author"/>
              </w:rPr>
            </w:pPr>
          </w:p>
        </w:tc>
      </w:tr>
      <w:tr w:rsidR="00C73484" w:rsidRPr="00335BDD" w:rsidDel="004553CB" w14:paraId="00C92FFD" w14:textId="77777777" w:rsidTr="004E6DA2">
        <w:trPr>
          <w:cantSplit/>
          <w:trHeight w:val="190"/>
          <w:del w:id="87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0448BC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77" w:author="Author"/>
              </w:rPr>
            </w:pPr>
          </w:p>
        </w:tc>
        <w:tc>
          <w:tcPr>
            <w:tcW w:w="640" w:type="dxa"/>
            <w:tcBorders>
              <w:left w:val="single" w:sz="4" w:space="0" w:color="auto"/>
              <w:bottom w:val="nil"/>
            </w:tcBorders>
          </w:tcPr>
          <w:p w14:paraId="4767194F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78" w:author="Author"/>
              </w:rPr>
            </w:pPr>
            <w:del w:id="8779" w:author="Author">
              <w:r w:rsidRPr="00335BDD" w:rsidDel="004553CB">
                <w:delText>9</w:delText>
              </w:r>
            </w:del>
          </w:p>
        </w:tc>
        <w:tc>
          <w:tcPr>
            <w:tcW w:w="368" w:type="dxa"/>
            <w:tcBorders>
              <w:left w:val="nil"/>
              <w:bottom w:val="nil"/>
              <w:right w:val="single" w:sz="4" w:space="0" w:color="auto"/>
            </w:tcBorders>
          </w:tcPr>
          <w:p w14:paraId="5942C157" w14:textId="77777777" w:rsidR="00C73484" w:rsidRPr="00335BDD" w:rsidDel="004553CB" w:rsidRDefault="00C73484" w:rsidP="004E6DA2">
            <w:pPr>
              <w:pStyle w:val="tabletext00"/>
              <w:rPr>
                <w:del w:id="8780" w:author="Author"/>
              </w:rPr>
            </w:pPr>
          </w:p>
        </w:tc>
        <w:tc>
          <w:tcPr>
            <w:tcW w:w="100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100180B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781" w:author="Author"/>
              </w:rPr>
            </w:pPr>
            <w:del w:id="8782" w:author="Author">
              <w:r w:rsidRPr="00335BDD" w:rsidDel="004553CB">
                <w:delText>13</w:delText>
              </w:r>
            </w:del>
          </w:p>
        </w:tc>
        <w:tc>
          <w:tcPr>
            <w:tcW w:w="694" w:type="dxa"/>
            <w:gridSpan w:val="2"/>
            <w:tcBorders>
              <w:left w:val="single" w:sz="4" w:space="0" w:color="auto"/>
              <w:bottom w:val="nil"/>
            </w:tcBorders>
          </w:tcPr>
          <w:p w14:paraId="2BA75E5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83" w:author="Author"/>
              </w:rPr>
            </w:pPr>
            <w:del w:id="8784" w:author="Author">
              <w:r w:rsidRPr="00335BDD" w:rsidDel="004553CB">
                <w:delText>100</w:delText>
              </w:r>
            </w:del>
          </w:p>
        </w:tc>
        <w:tc>
          <w:tcPr>
            <w:tcW w:w="314" w:type="dxa"/>
            <w:tcBorders>
              <w:left w:val="nil"/>
              <w:bottom w:val="nil"/>
              <w:right w:val="single" w:sz="4" w:space="0" w:color="auto"/>
            </w:tcBorders>
          </w:tcPr>
          <w:p w14:paraId="4EDB5C04" w14:textId="77777777" w:rsidR="00C73484" w:rsidRPr="00335BDD" w:rsidDel="004553CB" w:rsidRDefault="00C73484" w:rsidP="004E6DA2">
            <w:pPr>
              <w:pStyle w:val="tabletext00"/>
              <w:tabs>
                <w:tab w:val="decimal" w:pos="544"/>
              </w:tabs>
              <w:rPr>
                <w:del w:id="8785" w:author="Author"/>
              </w:rPr>
            </w:pPr>
          </w:p>
        </w:tc>
        <w:tc>
          <w:tcPr>
            <w:tcW w:w="100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065DD91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786" w:author="Author"/>
              </w:rPr>
            </w:pPr>
            <w:del w:id="8787" w:author="Author">
              <w:r w:rsidRPr="00335BDD" w:rsidDel="004553CB">
                <w:delText>Unlimited</w:delText>
              </w:r>
            </w:del>
          </w:p>
        </w:tc>
        <w:tc>
          <w:tcPr>
            <w:tcW w:w="658" w:type="dxa"/>
            <w:gridSpan w:val="2"/>
            <w:tcBorders>
              <w:left w:val="single" w:sz="4" w:space="0" w:color="auto"/>
              <w:bottom w:val="nil"/>
            </w:tcBorders>
          </w:tcPr>
          <w:p w14:paraId="6EF1F4E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88" w:author="Author"/>
              </w:rPr>
            </w:pPr>
            <w:del w:id="8789" w:author="Author">
              <w:r w:rsidRPr="00335BDD" w:rsidDel="004553CB">
                <w:delText>12</w:delText>
              </w:r>
            </w:del>
          </w:p>
        </w:tc>
        <w:tc>
          <w:tcPr>
            <w:tcW w:w="360" w:type="dxa"/>
            <w:tcBorders>
              <w:left w:val="nil"/>
              <w:bottom w:val="nil"/>
              <w:right w:val="single" w:sz="4" w:space="0" w:color="auto"/>
            </w:tcBorders>
          </w:tcPr>
          <w:p w14:paraId="534CBA46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790" w:author="Author"/>
              </w:rPr>
            </w:pP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nil"/>
            </w:tcBorders>
          </w:tcPr>
          <w:p w14:paraId="4192FB8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91" w:author="Author"/>
              </w:rPr>
            </w:pPr>
            <w:del w:id="8792" w:author="Author">
              <w:r w:rsidRPr="00335BDD" w:rsidDel="004553CB">
                <w:delText xml:space="preserve">  8,760</w:delText>
              </w:r>
            </w:del>
          </w:p>
        </w:tc>
        <w:tc>
          <w:tcPr>
            <w:tcW w:w="188" w:type="dxa"/>
            <w:tcBorders>
              <w:left w:val="nil"/>
              <w:bottom w:val="nil"/>
              <w:right w:val="single" w:sz="4" w:space="0" w:color="auto"/>
            </w:tcBorders>
          </w:tcPr>
          <w:p w14:paraId="3EC92E2F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793" w:author="Author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auto"/>
              <w:bottom w:val="nil"/>
            </w:tcBorders>
          </w:tcPr>
          <w:p w14:paraId="46FD925F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94" w:author="Author"/>
              </w:rPr>
            </w:pPr>
            <w:del w:id="8795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left w:val="nil"/>
              <w:bottom w:val="nil"/>
              <w:right w:val="single" w:sz="4" w:space="0" w:color="auto"/>
            </w:tcBorders>
          </w:tcPr>
          <w:p w14:paraId="08E5236D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796" w:author="Author"/>
              </w:rPr>
            </w:pP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nil"/>
            </w:tcBorders>
          </w:tcPr>
          <w:p w14:paraId="598CC910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797" w:author="Author"/>
              </w:rPr>
            </w:pPr>
            <w:del w:id="8798" w:author="Author">
              <w:r w:rsidRPr="00335BDD" w:rsidDel="004553CB">
                <w:delText>2,000</w:delText>
              </w:r>
            </w:del>
          </w:p>
        </w:tc>
        <w:tc>
          <w:tcPr>
            <w:tcW w:w="210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14:paraId="090A5B0F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799" w:author="Author"/>
              </w:rPr>
            </w:pPr>
          </w:p>
        </w:tc>
        <w:tc>
          <w:tcPr>
            <w:tcW w:w="180" w:type="dxa"/>
            <w:tcBorders>
              <w:left w:val="single" w:sz="4" w:space="0" w:color="auto"/>
              <w:bottom w:val="nil"/>
            </w:tcBorders>
          </w:tcPr>
          <w:p w14:paraId="6D5405AB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00" w:author="Author"/>
              </w:rPr>
            </w:pPr>
          </w:p>
        </w:tc>
        <w:tc>
          <w:tcPr>
            <w:tcW w:w="630" w:type="dxa"/>
            <w:tcBorders>
              <w:bottom w:val="nil"/>
            </w:tcBorders>
          </w:tcPr>
          <w:p w14:paraId="4B6A6C4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01" w:author="Author"/>
              </w:rPr>
            </w:pPr>
            <w:del w:id="8802" w:author="Author">
              <w:r w:rsidRPr="00335BDD" w:rsidDel="004553CB">
                <w:delText>9.07</w:delText>
              </w:r>
            </w:del>
          </w:p>
        </w:tc>
        <w:tc>
          <w:tcPr>
            <w:tcW w:w="182" w:type="dxa"/>
            <w:tcBorders>
              <w:left w:val="nil"/>
              <w:bottom w:val="nil"/>
              <w:right w:val="single" w:sz="4" w:space="0" w:color="auto"/>
            </w:tcBorders>
          </w:tcPr>
          <w:p w14:paraId="4CC9B77D" w14:textId="77777777" w:rsidR="00C73484" w:rsidRPr="00335BDD" w:rsidDel="004553CB" w:rsidRDefault="00C73484" w:rsidP="004E6DA2">
            <w:pPr>
              <w:pStyle w:val="tabletext00"/>
              <w:tabs>
                <w:tab w:val="decimal" w:pos="206"/>
              </w:tabs>
              <w:rPr>
                <w:del w:id="8803" w:author="Author"/>
              </w:rPr>
            </w:pPr>
          </w:p>
        </w:tc>
        <w:tc>
          <w:tcPr>
            <w:tcW w:w="220" w:type="dxa"/>
            <w:tcBorders>
              <w:left w:val="single" w:sz="4" w:space="0" w:color="auto"/>
              <w:bottom w:val="nil"/>
              <w:right w:val="nil"/>
            </w:tcBorders>
          </w:tcPr>
          <w:p w14:paraId="7191175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04" w:author="Author"/>
              </w:rPr>
            </w:pPr>
          </w:p>
        </w:tc>
        <w:tc>
          <w:tcPr>
            <w:tcW w:w="588" w:type="dxa"/>
            <w:tcBorders>
              <w:left w:val="nil"/>
              <w:bottom w:val="nil"/>
            </w:tcBorders>
          </w:tcPr>
          <w:p w14:paraId="663A4CA2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05" w:author="Author"/>
              </w:rPr>
            </w:pPr>
            <w:del w:id="8806" w:author="Author">
              <w:r w:rsidRPr="00335BDD" w:rsidDel="004553CB">
                <w:delText>5.44</w:delText>
              </w:r>
            </w:del>
          </w:p>
        </w:tc>
        <w:tc>
          <w:tcPr>
            <w:tcW w:w="180" w:type="dxa"/>
            <w:tcBorders>
              <w:left w:val="nil"/>
              <w:bottom w:val="nil"/>
              <w:right w:val="single" w:sz="4" w:space="0" w:color="auto"/>
            </w:tcBorders>
          </w:tcPr>
          <w:p w14:paraId="659ADACF" w14:textId="77777777" w:rsidR="00C73484" w:rsidRPr="00335BDD" w:rsidDel="004553CB" w:rsidRDefault="00C73484" w:rsidP="004E6DA2">
            <w:pPr>
              <w:pStyle w:val="tabletext00"/>
              <w:rPr>
                <w:del w:id="8807" w:author="Author"/>
              </w:rPr>
            </w:pPr>
          </w:p>
        </w:tc>
      </w:tr>
      <w:tr w:rsidR="00C73484" w:rsidRPr="00335BDD" w:rsidDel="004553CB" w14:paraId="2F161037" w14:textId="77777777" w:rsidTr="004E6DA2">
        <w:trPr>
          <w:cantSplit/>
          <w:trHeight w:val="190"/>
          <w:del w:id="88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42A8E5" w14:textId="77777777" w:rsidR="00C73484" w:rsidRPr="00335BDD" w:rsidDel="004553CB" w:rsidRDefault="00C73484" w:rsidP="004E6DA2">
            <w:pPr>
              <w:pStyle w:val="tabletext00"/>
              <w:rPr>
                <w:del w:id="8809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35562492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10" w:author="Author"/>
              </w:rPr>
            </w:pPr>
            <w:del w:id="8811" w:author="Author">
              <w:r w:rsidRPr="00335BDD" w:rsidDel="004553CB">
                <w:delText>10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C5D001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812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C97D78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813" w:author="Author"/>
              </w:rPr>
            </w:pPr>
            <w:del w:id="8814" w:author="Author">
              <w:r w:rsidRPr="00335BDD" w:rsidDel="004553CB">
                <w:delText>14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3DF4CE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15" w:author="Author"/>
              </w:rPr>
            </w:pPr>
            <w:del w:id="8816" w:author="Author">
              <w:r w:rsidRPr="00335BDD" w:rsidDel="004553CB">
                <w:delText>125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95C108" w14:textId="77777777" w:rsidR="00C73484" w:rsidRPr="00335BDD" w:rsidDel="004553CB" w:rsidRDefault="00C73484" w:rsidP="004E6DA2">
            <w:pPr>
              <w:pStyle w:val="tabletext00"/>
              <w:tabs>
                <w:tab w:val="decimal" w:pos="544"/>
              </w:tabs>
              <w:rPr>
                <w:del w:id="8817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B59ED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818" w:author="Author"/>
              </w:rPr>
            </w:pPr>
            <w:del w:id="8819" w:author="Author">
              <w:r w:rsidRPr="00335BDD" w:rsidDel="004553CB">
                <w:delText>Unlimited</w:delText>
              </w:r>
            </w:del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855A30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20" w:author="Author"/>
              </w:rPr>
            </w:pPr>
            <w:del w:id="8821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5D0E47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822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4F98A7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23" w:author="Author"/>
              </w:rPr>
            </w:pPr>
            <w:del w:id="8824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42CF4D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825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2179A6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26" w:author="Author"/>
              </w:rPr>
            </w:pPr>
            <w:del w:id="8827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8B7506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828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71560F1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29" w:author="Author"/>
              </w:rPr>
            </w:pPr>
            <w:del w:id="8830" w:author="Author">
              <w:r w:rsidRPr="00335BDD" w:rsidDel="004553CB">
                <w:delText>2,000</w:delText>
              </w:r>
            </w:del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34CE65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831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6DEF885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32" w:author="Author"/>
              </w:rPr>
            </w:pPr>
            <w:del w:id="8833" w:author="Author">
              <w:r w:rsidRPr="00335BDD" w:rsidDel="004553CB">
                <w:delText>18.13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F0DBA9" w14:textId="77777777" w:rsidR="00C73484" w:rsidRPr="00335BDD" w:rsidDel="004553CB" w:rsidRDefault="00C73484" w:rsidP="004E6DA2">
            <w:pPr>
              <w:pStyle w:val="tabletext00"/>
              <w:tabs>
                <w:tab w:val="decimal" w:pos="606"/>
              </w:tabs>
              <w:rPr>
                <w:del w:id="8834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D27B7F7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35" w:author="Author"/>
              </w:rPr>
            </w:pPr>
            <w:del w:id="8836" w:author="Author">
              <w:r w:rsidRPr="00335BDD" w:rsidDel="004553CB">
                <w:delText>10.27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C942D7" w14:textId="77777777" w:rsidR="00C73484" w:rsidRPr="00335BDD" w:rsidDel="004553CB" w:rsidRDefault="00C73484" w:rsidP="004E6DA2">
            <w:pPr>
              <w:pStyle w:val="tabletext00"/>
              <w:rPr>
                <w:del w:id="8837" w:author="Author"/>
              </w:rPr>
            </w:pPr>
          </w:p>
        </w:tc>
      </w:tr>
      <w:tr w:rsidR="00C73484" w:rsidRPr="00335BDD" w:rsidDel="004553CB" w14:paraId="0A84781E" w14:textId="77777777" w:rsidTr="004E6DA2">
        <w:trPr>
          <w:cantSplit/>
          <w:trHeight w:val="190"/>
          <w:del w:id="88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78ED36" w14:textId="77777777" w:rsidR="00C73484" w:rsidRPr="00335BDD" w:rsidDel="004553CB" w:rsidRDefault="00C73484" w:rsidP="004E6DA2">
            <w:pPr>
              <w:pStyle w:val="tabletext00"/>
              <w:rPr>
                <w:del w:id="8839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46312BA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40" w:author="Author"/>
              </w:rPr>
            </w:pPr>
            <w:del w:id="8841" w:author="Author">
              <w:r w:rsidRPr="00335BDD" w:rsidDel="004553CB">
                <w:delText>11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46308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842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38210C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843" w:author="Author"/>
              </w:rPr>
            </w:pPr>
            <w:del w:id="8844" w:author="Author">
              <w:r w:rsidRPr="00335BDD" w:rsidDel="004553CB">
                <w:delText>15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158757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45" w:author="Author"/>
              </w:rPr>
            </w:pPr>
            <w:del w:id="8846" w:author="Author">
              <w:r w:rsidRPr="00335BDD" w:rsidDel="004553CB">
                <w:delText>175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A03C17" w14:textId="77777777" w:rsidR="00C73484" w:rsidRPr="00335BDD" w:rsidDel="004553CB" w:rsidRDefault="00C73484" w:rsidP="004E6DA2">
            <w:pPr>
              <w:pStyle w:val="tabletext00"/>
              <w:tabs>
                <w:tab w:val="decimal" w:pos="544"/>
              </w:tabs>
              <w:rPr>
                <w:del w:id="8847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E059E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848" w:author="Author"/>
              </w:rPr>
            </w:pPr>
            <w:del w:id="8849" w:author="Author">
              <w:r w:rsidRPr="00335BDD" w:rsidDel="004553CB">
                <w:delText>Unlimited</w:delText>
              </w:r>
            </w:del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79A27E9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50" w:author="Author"/>
              </w:rPr>
            </w:pPr>
            <w:del w:id="8851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F9E141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852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043294C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53" w:author="Author"/>
              </w:rPr>
            </w:pPr>
            <w:del w:id="8854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94024E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855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8293EE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56" w:author="Author"/>
              </w:rPr>
            </w:pPr>
            <w:del w:id="8857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01B76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858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F0A400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59" w:author="Author"/>
              </w:rPr>
            </w:pPr>
            <w:del w:id="8860" w:author="Author">
              <w:r w:rsidRPr="00335BDD" w:rsidDel="004553CB">
                <w:delText>2,000</w:delText>
              </w:r>
            </w:del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47354B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861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1D4558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62" w:author="Author"/>
              </w:rPr>
            </w:pPr>
            <w:del w:id="8863" w:author="Author">
              <w:r w:rsidRPr="00335BDD" w:rsidDel="004553CB">
                <w:delText>21.76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E25A11" w14:textId="77777777" w:rsidR="00C73484" w:rsidRPr="00335BDD" w:rsidDel="004553CB" w:rsidRDefault="00C73484" w:rsidP="004E6DA2">
            <w:pPr>
              <w:pStyle w:val="tabletext00"/>
              <w:tabs>
                <w:tab w:val="decimal" w:pos="606"/>
              </w:tabs>
              <w:rPr>
                <w:del w:id="8864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BA5E3D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65" w:author="Author"/>
              </w:rPr>
            </w:pPr>
            <w:del w:id="8866" w:author="Author">
              <w:r w:rsidRPr="00335BDD" w:rsidDel="004553CB">
                <w:delText>12.09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237D23" w14:textId="77777777" w:rsidR="00C73484" w:rsidRPr="00335BDD" w:rsidDel="004553CB" w:rsidRDefault="00C73484" w:rsidP="004E6DA2">
            <w:pPr>
              <w:pStyle w:val="tabletext00"/>
              <w:rPr>
                <w:del w:id="8867" w:author="Author"/>
              </w:rPr>
            </w:pPr>
          </w:p>
        </w:tc>
      </w:tr>
      <w:tr w:rsidR="00C73484" w:rsidRPr="00335BDD" w:rsidDel="004553CB" w14:paraId="2C15A162" w14:textId="77777777" w:rsidTr="004E6DA2">
        <w:trPr>
          <w:cantSplit/>
          <w:trHeight w:val="190"/>
          <w:del w:id="88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00C68E" w14:textId="77777777" w:rsidR="00C73484" w:rsidRPr="00335BDD" w:rsidDel="004553CB" w:rsidRDefault="00C73484" w:rsidP="004E6DA2">
            <w:pPr>
              <w:pStyle w:val="tabletext00"/>
              <w:rPr>
                <w:del w:id="8869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13CDFD25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70" w:author="Author"/>
              </w:rPr>
            </w:pPr>
            <w:del w:id="8871" w:author="Author">
              <w:r w:rsidRPr="00335BDD" w:rsidDel="004553CB">
                <w:delText>12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7539D3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872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83523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873" w:author="Author"/>
              </w:rPr>
            </w:pPr>
            <w:del w:id="8874" w:author="Author">
              <w:r w:rsidRPr="00335BDD" w:rsidDel="004553CB">
                <w:delText>16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35B3F41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75" w:author="Author"/>
              </w:rPr>
            </w:pPr>
            <w:del w:id="8876" w:author="Author">
              <w:r w:rsidRPr="00335BDD" w:rsidDel="004553CB">
                <w:delText>250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967BA7" w14:textId="77777777" w:rsidR="00C73484" w:rsidRPr="00335BDD" w:rsidDel="004553CB" w:rsidRDefault="00C73484" w:rsidP="004E6DA2">
            <w:pPr>
              <w:pStyle w:val="tabletext00"/>
              <w:tabs>
                <w:tab w:val="decimal" w:pos="544"/>
              </w:tabs>
              <w:rPr>
                <w:del w:id="8877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283BF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878" w:author="Author"/>
              </w:rPr>
            </w:pPr>
            <w:del w:id="8879" w:author="Author">
              <w:r w:rsidRPr="00335BDD" w:rsidDel="004553CB">
                <w:delText>Unlimited</w:delText>
              </w:r>
            </w:del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754F435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80" w:author="Author"/>
              </w:rPr>
            </w:pPr>
            <w:del w:id="8881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29431C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882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700694F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83" w:author="Author"/>
              </w:rPr>
            </w:pPr>
            <w:del w:id="8884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D4B0E7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885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B93400B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86" w:author="Author"/>
              </w:rPr>
            </w:pPr>
            <w:del w:id="8887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0CD3B0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888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622042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89" w:author="Author"/>
              </w:rPr>
            </w:pPr>
            <w:del w:id="8890" w:author="Author">
              <w:r w:rsidRPr="00335BDD" w:rsidDel="004553CB">
                <w:delText>2,000</w:delText>
              </w:r>
            </w:del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05C700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891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72B01061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92" w:author="Author"/>
              </w:rPr>
            </w:pPr>
            <w:del w:id="8893" w:author="Author">
              <w:r w:rsidRPr="00335BDD" w:rsidDel="004553CB">
                <w:delText>27.20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716115" w14:textId="77777777" w:rsidR="00C73484" w:rsidRPr="00335BDD" w:rsidDel="004553CB" w:rsidRDefault="00C73484" w:rsidP="004E6DA2">
            <w:pPr>
              <w:pStyle w:val="tabletext00"/>
              <w:tabs>
                <w:tab w:val="decimal" w:pos="606"/>
              </w:tabs>
              <w:rPr>
                <w:del w:id="8894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3A6489C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895" w:author="Author"/>
              </w:rPr>
            </w:pPr>
            <w:del w:id="8896" w:author="Author">
              <w:r w:rsidRPr="00335BDD" w:rsidDel="004553CB">
                <w:delText>15.71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3C4451" w14:textId="77777777" w:rsidR="00C73484" w:rsidRPr="00335BDD" w:rsidDel="004553CB" w:rsidRDefault="00C73484" w:rsidP="004E6DA2">
            <w:pPr>
              <w:pStyle w:val="tabletext00"/>
              <w:rPr>
                <w:del w:id="8897" w:author="Author"/>
              </w:rPr>
            </w:pPr>
          </w:p>
        </w:tc>
      </w:tr>
      <w:tr w:rsidR="00C73484" w:rsidRPr="00335BDD" w:rsidDel="004553CB" w14:paraId="635FC74F" w14:textId="77777777" w:rsidTr="004E6DA2">
        <w:trPr>
          <w:cantSplit/>
          <w:trHeight w:val="190"/>
          <w:del w:id="88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DCEACB" w14:textId="77777777" w:rsidR="00C73484" w:rsidRPr="00335BDD" w:rsidDel="004553CB" w:rsidRDefault="00C73484" w:rsidP="004E6DA2">
            <w:pPr>
              <w:pStyle w:val="tabletext00"/>
              <w:rPr>
                <w:del w:id="8899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3A283E72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00" w:author="Author"/>
              </w:rPr>
            </w:pPr>
            <w:del w:id="8901" w:author="Author">
              <w:r w:rsidRPr="00335BDD" w:rsidDel="004553CB">
                <w:delText>13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F066F1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02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A08FE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03" w:author="Author"/>
              </w:rPr>
            </w:pPr>
            <w:del w:id="8904" w:author="Author">
              <w:r w:rsidRPr="00335BDD" w:rsidDel="004553CB">
                <w:delText>17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72798C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05" w:author="Author"/>
              </w:rPr>
            </w:pPr>
            <w:del w:id="8906" w:author="Author">
              <w:r w:rsidRPr="00335BDD" w:rsidDel="004553CB">
                <w:delText>400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1D7723" w14:textId="77777777" w:rsidR="00C73484" w:rsidRPr="00335BDD" w:rsidDel="004553CB" w:rsidRDefault="00C73484" w:rsidP="004E6DA2">
            <w:pPr>
              <w:pStyle w:val="tabletext00"/>
              <w:tabs>
                <w:tab w:val="decimal" w:pos="544"/>
              </w:tabs>
              <w:rPr>
                <w:del w:id="8907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70804A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08" w:author="Author"/>
              </w:rPr>
            </w:pPr>
            <w:del w:id="8909" w:author="Author">
              <w:r w:rsidRPr="00335BDD" w:rsidDel="004553CB">
                <w:delText>Unlimited</w:delText>
              </w:r>
            </w:del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4F6530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10" w:author="Author"/>
              </w:rPr>
            </w:pPr>
            <w:del w:id="8911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DCEE18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912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EA6D66C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13" w:author="Author"/>
              </w:rPr>
            </w:pPr>
            <w:del w:id="8914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7CE6EC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915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7FB39E9B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16" w:author="Author"/>
              </w:rPr>
            </w:pPr>
            <w:del w:id="8917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D8AD53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918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B7E1D4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19" w:author="Author"/>
              </w:rPr>
            </w:pPr>
            <w:del w:id="8920" w:author="Author">
              <w:r w:rsidRPr="00335BDD" w:rsidDel="004553CB">
                <w:delText>2,000</w:delText>
              </w:r>
            </w:del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6C5C6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921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04E1C9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22" w:author="Author"/>
              </w:rPr>
            </w:pPr>
            <w:del w:id="8923" w:author="Author">
              <w:r w:rsidRPr="00335BDD" w:rsidDel="004553CB">
                <w:delText>47.13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AC8B27" w14:textId="77777777" w:rsidR="00C73484" w:rsidRPr="00335BDD" w:rsidDel="004553CB" w:rsidRDefault="00C73484" w:rsidP="004E6DA2">
            <w:pPr>
              <w:pStyle w:val="tabletext00"/>
              <w:tabs>
                <w:tab w:val="decimal" w:pos="606"/>
              </w:tabs>
              <w:rPr>
                <w:del w:id="8924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963220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25" w:author="Author"/>
              </w:rPr>
            </w:pPr>
            <w:del w:id="8926" w:author="Author">
              <w:r w:rsidRPr="00335BDD" w:rsidDel="004553CB">
                <w:delText>26.59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1D0544" w14:textId="77777777" w:rsidR="00C73484" w:rsidRPr="00335BDD" w:rsidDel="004553CB" w:rsidRDefault="00C73484" w:rsidP="004E6DA2">
            <w:pPr>
              <w:pStyle w:val="tabletext00"/>
              <w:rPr>
                <w:del w:id="8927" w:author="Author"/>
              </w:rPr>
            </w:pPr>
          </w:p>
        </w:tc>
      </w:tr>
      <w:tr w:rsidR="00C73484" w:rsidRPr="00335BDD" w:rsidDel="004553CB" w14:paraId="2A1B4185" w14:textId="77777777" w:rsidTr="004E6DA2">
        <w:trPr>
          <w:cantSplit/>
          <w:trHeight w:val="190"/>
          <w:del w:id="89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6E1815" w14:textId="77777777" w:rsidR="00C73484" w:rsidRPr="00335BDD" w:rsidDel="004553CB" w:rsidRDefault="00C73484" w:rsidP="004E6DA2">
            <w:pPr>
              <w:pStyle w:val="tabletext00"/>
              <w:rPr>
                <w:del w:id="8929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569EDD8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30" w:author="Author"/>
              </w:rPr>
            </w:pPr>
            <w:del w:id="8931" w:author="Author">
              <w:r w:rsidRPr="00335BDD" w:rsidDel="004553CB">
                <w:delText>14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A586A5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32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2B326C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33" w:author="Author"/>
              </w:rPr>
            </w:pPr>
            <w:del w:id="8934" w:author="Author">
              <w:r w:rsidRPr="00335BDD" w:rsidDel="004553CB">
                <w:delText>18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83A21D7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35" w:author="Author"/>
              </w:rPr>
            </w:pPr>
            <w:del w:id="8936" w:author="Author">
              <w:r w:rsidRPr="00335BDD" w:rsidDel="004553CB">
                <w:delText>500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310F52" w14:textId="77777777" w:rsidR="00C73484" w:rsidRPr="00335BDD" w:rsidDel="004553CB" w:rsidRDefault="00C73484" w:rsidP="004E6DA2">
            <w:pPr>
              <w:pStyle w:val="tabletext00"/>
              <w:tabs>
                <w:tab w:val="decimal" w:pos="544"/>
              </w:tabs>
              <w:rPr>
                <w:del w:id="8937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58AF0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38" w:author="Author"/>
              </w:rPr>
            </w:pPr>
            <w:del w:id="8939" w:author="Author">
              <w:r w:rsidRPr="00335BDD" w:rsidDel="004553CB">
                <w:delText>Unlimited</w:delText>
              </w:r>
            </w:del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D500457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40" w:author="Author"/>
              </w:rPr>
            </w:pPr>
            <w:del w:id="8941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C3277D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942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6CED4DB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43" w:author="Author"/>
              </w:rPr>
            </w:pPr>
            <w:del w:id="8944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C8A55C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945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377C7F0F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46" w:author="Author"/>
              </w:rPr>
            </w:pPr>
            <w:del w:id="8947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23249D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948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5405D6B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49" w:author="Author"/>
              </w:rPr>
            </w:pPr>
            <w:del w:id="8950" w:author="Author">
              <w:r w:rsidRPr="00335BDD" w:rsidDel="004553CB">
                <w:delText>2,000</w:delText>
              </w:r>
            </w:del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4CCF86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951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AC238F9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52" w:author="Author"/>
              </w:rPr>
            </w:pPr>
            <w:del w:id="8953" w:author="Author">
              <w:r w:rsidRPr="00335BDD" w:rsidDel="004553CB">
                <w:delText>68.89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107482" w14:textId="77777777" w:rsidR="00C73484" w:rsidRPr="00335BDD" w:rsidDel="004553CB" w:rsidRDefault="00C73484" w:rsidP="004E6DA2">
            <w:pPr>
              <w:pStyle w:val="tabletext00"/>
              <w:tabs>
                <w:tab w:val="decimal" w:pos="606"/>
              </w:tabs>
              <w:rPr>
                <w:del w:id="8954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A52871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55" w:author="Author"/>
              </w:rPr>
            </w:pPr>
            <w:del w:id="8956" w:author="Author">
              <w:r w:rsidRPr="00335BDD" w:rsidDel="004553CB">
                <w:delText>39.29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14DAD0" w14:textId="77777777" w:rsidR="00C73484" w:rsidRPr="00335BDD" w:rsidDel="004553CB" w:rsidRDefault="00C73484" w:rsidP="004E6DA2">
            <w:pPr>
              <w:pStyle w:val="tabletext00"/>
              <w:rPr>
                <w:del w:id="8957" w:author="Author"/>
              </w:rPr>
            </w:pPr>
          </w:p>
        </w:tc>
      </w:tr>
      <w:tr w:rsidR="00C73484" w:rsidRPr="00335BDD" w:rsidDel="004553CB" w14:paraId="70806260" w14:textId="77777777" w:rsidTr="004E6DA2">
        <w:trPr>
          <w:cantSplit/>
          <w:trHeight w:val="190"/>
          <w:del w:id="89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D4AA1" w14:textId="77777777" w:rsidR="00C73484" w:rsidRPr="00335BDD" w:rsidDel="004553CB" w:rsidRDefault="00C73484" w:rsidP="004E6DA2">
            <w:pPr>
              <w:pStyle w:val="tabletext00"/>
              <w:rPr>
                <w:del w:id="8959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</w:tcBorders>
          </w:tcPr>
          <w:p w14:paraId="7D14EEFB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60" w:author="Author"/>
              </w:rPr>
            </w:pPr>
            <w:del w:id="8961" w:author="Author">
              <w:r w:rsidRPr="00335BDD" w:rsidDel="004553CB">
                <w:delText>15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2113FD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62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88DAD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63" w:author="Author"/>
              </w:rPr>
            </w:pPr>
            <w:del w:id="8964" w:author="Author">
              <w:r w:rsidRPr="00335BDD" w:rsidDel="004553CB">
                <w:delText>19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2300B99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65" w:author="Author"/>
              </w:rPr>
            </w:pPr>
            <w:del w:id="8966" w:author="Author">
              <w:r w:rsidRPr="00335BDD" w:rsidDel="004553CB">
                <w:delText>600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39E00D" w14:textId="77777777" w:rsidR="00C73484" w:rsidRPr="00335BDD" w:rsidDel="004553CB" w:rsidRDefault="00C73484" w:rsidP="004E6DA2">
            <w:pPr>
              <w:pStyle w:val="tabletext00"/>
              <w:tabs>
                <w:tab w:val="decimal" w:pos="544"/>
              </w:tabs>
              <w:rPr>
                <w:del w:id="8967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502AC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68" w:author="Author"/>
              </w:rPr>
            </w:pPr>
            <w:del w:id="8969" w:author="Author">
              <w:r w:rsidRPr="00335BDD" w:rsidDel="004553CB">
                <w:delText>Unlimited</w:delText>
              </w:r>
            </w:del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7B548A4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70" w:author="Author"/>
              </w:rPr>
            </w:pPr>
            <w:del w:id="8971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49A121" w14:textId="77777777" w:rsidR="00C73484" w:rsidRPr="00335BDD" w:rsidDel="004553CB" w:rsidRDefault="00C73484" w:rsidP="004E6DA2">
            <w:pPr>
              <w:pStyle w:val="tabletext00"/>
              <w:tabs>
                <w:tab w:val="decimal" w:pos="500"/>
              </w:tabs>
              <w:rPr>
                <w:del w:id="8972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</w:tcBorders>
          </w:tcPr>
          <w:p w14:paraId="24B75904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73" w:author="Author"/>
              </w:rPr>
            </w:pPr>
            <w:del w:id="8974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DEA2D4" w14:textId="77777777" w:rsidR="00C73484" w:rsidRPr="00335BDD" w:rsidDel="004553CB" w:rsidRDefault="00C73484" w:rsidP="004E6DA2">
            <w:pPr>
              <w:pStyle w:val="tabletext00"/>
              <w:tabs>
                <w:tab w:val="decimal" w:pos="830"/>
              </w:tabs>
              <w:rPr>
                <w:del w:id="8975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</w:tcBorders>
          </w:tcPr>
          <w:p w14:paraId="0019779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76" w:author="Author"/>
              </w:rPr>
            </w:pPr>
            <w:del w:id="8977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0D5D6D" w14:textId="77777777" w:rsidR="00C73484" w:rsidRPr="00335BDD" w:rsidDel="004553CB" w:rsidRDefault="00C73484" w:rsidP="004E6DA2">
            <w:pPr>
              <w:pStyle w:val="tabletext00"/>
              <w:tabs>
                <w:tab w:val="decimal" w:pos="712"/>
              </w:tabs>
              <w:rPr>
                <w:del w:id="8978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7C617AF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79" w:author="Author"/>
              </w:rPr>
            </w:pPr>
            <w:del w:id="8980" w:author="Author">
              <w:r w:rsidRPr="00335BDD" w:rsidDel="004553CB">
                <w:delText>2,000</w:delText>
              </w:r>
            </w:del>
          </w:p>
        </w:tc>
        <w:tc>
          <w:tcPr>
            <w:tcW w:w="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876A37" w14:textId="77777777" w:rsidR="00C73484" w:rsidRPr="00335BDD" w:rsidDel="004553CB" w:rsidRDefault="00C73484" w:rsidP="004E6DA2">
            <w:pPr>
              <w:pStyle w:val="tabletext00"/>
              <w:tabs>
                <w:tab w:val="decimal" w:pos="704"/>
              </w:tabs>
              <w:rPr>
                <w:del w:id="8981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702B16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82" w:author="Author"/>
              </w:rPr>
            </w:pPr>
            <w:del w:id="8983" w:author="Author">
              <w:r w:rsidRPr="00335BDD" w:rsidDel="004553CB">
                <w:delText>83.39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5D5639" w14:textId="77777777" w:rsidR="00C73484" w:rsidRPr="00335BDD" w:rsidDel="004553CB" w:rsidRDefault="00C73484" w:rsidP="004E6DA2">
            <w:pPr>
              <w:pStyle w:val="tabletext00"/>
              <w:tabs>
                <w:tab w:val="decimal" w:pos="606"/>
              </w:tabs>
              <w:rPr>
                <w:del w:id="8984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60C1A850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85" w:author="Author"/>
              </w:rPr>
            </w:pPr>
            <w:del w:id="8986" w:author="Author">
              <w:r w:rsidRPr="00335BDD" w:rsidDel="004553CB">
                <w:delText>47.13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2FC94" w14:textId="77777777" w:rsidR="00C73484" w:rsidRPr="00335BDD" w:rsidDel="004553CB" w:rsidRDefault="00C73484" w:rsidP="004E6DA2">
            <w:pPr>
              <w:pStyle w:val="tabletext00"/>
              <w:rPr>
                <w:del w:id="8987" w:author="Author"/>
              </w:rPr>
            </w:pPr>
          </w:p>
        </w:tc>
      </w:tr>
      <w:tr w:rsidR="00C73484" w:rsidRPr="00335BDD" w:rsidDel="004553CB" w14:paraId="643D818C" w14:textId="77777777" w:rsidTr="004E6DA2">
        <w:trPr>
          <w:cantSplit/>
          <w:trHeight w:val="190"/>
          <w:del w:id="89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4AE7F4" w14:textId="77777777" w:rsidR="00C73484" w:rsidRPr="00335BDD" w:rsidDel="004553CB" w:rsidRDefault="00C73484" w:rsidP="004E6DA2">
            <w:pPr>
              <w:pStyle w:val="tabletext00"/>
              <w:rPr>
                <w:del w:id="8989" w:author="Author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CB12CD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90" w:author="Author"/>
              </w:rPr>
            </w:pPr>
            <w:del w:id="8991" w:author="Author">
              <w:r w:rsidRPr="00335BDD" w:rsidDel="004553CB">
                <w:delText>16</w:delText>
              </w:r>
            </w:del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132772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92" w:author="Author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48B6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93" w:author="Author"/>
              </w:rPr>
            </w:pPr>
            <w:del w:id="8994" w:author="Author">
              <w:r w:rsidRPr="00335BDD" w:rsidDel="004553CB">
                <w:delText>20</w:delText>
              </w:r>
            </w:del>
          </w:p>
        </w:tc>
        <w:tc>
          <w:tcPr>
            <w:tcW w:w="6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D3B312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8995" w:author="Author"/>
              </w:rPr>
            </w:pPr>
            <w:del w:id="8996" w:author="Author">
              <w:r w:rsidRPr="00335BDD" w:rsidDel="004553CB">
                <w:delText>700</w:delText>
              </w:r>
            </w:del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A7AFD" w14:textId="77777777" w:rsidR="00C73484" w:rsidRPr="00335BDD" w:rsidDel="004553CB" w:rsidRDefault="00C73484" w:rsidP="004E6DA2">
            <w:pPr>
              <w:pStyle w:val="tabletext00"/>
              <w:tabs>
                <w:tab w:val="decimal" w:pos="544"/>
              </w:tabs>
              <w:rPr>
                <w:del w:id="8997" w:author="Author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2E7A" w14:textId="77777777" w:rsidR="00C73484" w:rsidRPr="00335BDD" w:rsidDel="004553CB" w:rsidRDefault="00C73484" w:rsidP="004E6DA2">
            <w:pPr>
              <w:pStyle w:val="tabletext00"/>
              <w:jc w:val="center"/>
              <w:rPr>
                <w:del w:id="8998" w:author="Author"/>
              </w:rPr>
            </w:pPr>
            <w:del w:id="8999" w:author="Author">
              <w:r w:rsidRPr="00335BDD" w:rsidDel="004553CB">
                <w:delText>Unlimited</w:delText>
              </w:r>
            </w:del>
          </w:p>
        </w:tc>
        <w:tc>
          <w:tcPr>
            <w:tcW w:w="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8DCCDD3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00" w:author="Author"/>
              </w:rPr>
            </w:pPr>
            <w:del w:id="9001" w:author="Author">
              <w:r w:rsidRPr="00335BDD" w:rsidDel="004553CB">
                <w:delText>20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0C06A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02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8727527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03" w:author="Author"/>
              </w:rPr>
            </w:pPr>
            <w:del w:id="9004" w:author="Author">
              <w:r w:rsidRPr="00335BDD" w:rsidDel="004553CB">
                <w:delText>14,600</w:delText>
              </w:r>
            </w:del>
          </w:p>
        </w:tc>
        <w:tc>
          <w:tcPr>
            <w:tcW w:w="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5406B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05" w:author="Author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6852E67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06" w:author="Author"/>
              </w:rPr>
            </w:pPr>
            <w:del w:id="9007" w:author="Author">
              <w:r w:rsidRPr="00335BDD" w:rsidDel="004553CB">
                <w:delText>10,000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51DD9E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08" w:author="Author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5AFB2B6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09" w:author="Author"/>
              </w:rPr>
            </w:pPr>
            <w:del w:id="9010" w:author="Author">
              <w:r w:rsidRPr="00335BDD" w:rsidDel="004553CB">
                <w:delText>2,000</w:delText>
              </w:r>
            </w:del>
          </w:p>
        </w:tc>
        <w:tc>
          <w:tcPr>
            <w:tcW w:w="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7F8C9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11" w:author="Author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FC01CD8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12" w:author="Author"/>
              </w:rPr>
            </w:pPr>
            <w:del w:id="9013" w:author="Author">
              <w:r w:rsidRPr="00335BDD" w:rsidDel="004553CB">
                <w:delText>99.72</w:delText>
              </w:r>
            </w:del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F84F9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14" w:author="Author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C3D43FD" w14:textId="77777777" w:rsidR="00C73484" w:rsidRPr="00335BDD" w:rsidDel="004553CB" w:rsidRDefault="00C73484" w:rsidP="004E6DA2">
            <w:pPr>
              <w:pStyle w:val="tabletext00"/>
              <w:jc w:val="right"/>
              <w:rPr>
                <w:del w:id="9015" w:author="Author"/>
              </w:rPr>
            </w:pPr>
            <w:del w:id="9016" w:author="Author">
              <w:r w:rsidRPr="00335BDD" w:rsidDel="004553CB">
                <w:delText>56.80</w:delText>
              </w:r>
            </w:del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5FA3A" w14:textId="77777777" w:rsidR="00C73484" w:rsidRPr="00335BDD" w:rsidDel="004553CB" w:rsidRDefault="00C73484" w:rsidP="004E6DA2">
            <w:pPr>
              <w:pStyle w:val="tabletext00"/>
              <w:rPr>
                <w:del w:id="9017" w:author="Author"/>
              </w:rPr>
            </w:pPr>
          </w:p>
        </w:tc>
      </w:tr>
    </w:tbl>
    <w:p w14:paraId="269FC914" w14:textId="77777777" w:rsidR="00C73484" w:rsidRPr="00335BDD" w:rsidDel="004553CB" w:rsidRDefault="00C73484" w:rsidP="00C73484">
      <w:pPr>
        <w:pStyle w:val="tablecaption"/>
        <w:rPr>
          <w:del w:id="9018" w:author="Author"/>
        </w:rPr>
      </w:pPr>
      <w:del w:id="9019" w:author="Author">
        <w:r w:rsidRPr="00335BDD" w:rsidDel="004553CB">
          <w:delText>Table 93.D.1.(LC) Added Personal Injury Protection Loss Costs</w:delText>
        </w:r>
      </w:del>
    </w:p>
    <w:p w14:paraId="5AF1C959" w14:textId="77777777" w:rsidR="00C73484" w:rsidRPr="00335BDD" w:rsidDel="004553CB" w:rsidRDefault="00C73484" w:rsidP="00C73484">
      <w:pPr>
        <w:pStyle w:val="isonormal"/>
        <w:rPr>
          <w:del w:id="9020" w:author="Author"/>
        </w:rPr>
      </w:pPr>
    </w:p>
    <w:p w14:paraId="08C6474F" w14:textId="77777777" w:rsidR="00C73484" w:rsidRPr="00335BDD" w:rsidDel="004553CB" w:rsidRDefault="00C73484" w:rsidP="00C73484">
      <w:pPr>
        <w:pStyle w:val="space8"/>
        <w:rPr>
          <w:del w:id="902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C73484" w:rsidRPr="00335BDD" w:rsidDel="004553CB" w14:paraId="5CFE7687" w14:textId="77777777" w:rsidTr="004E6DA2">
        <w:trPr>
          <w:cantSplit/>
          <w:trHeight w:val="190"/>
          <w:del w:id="9022" w:author="Author"/>
        </w:trPr>
        <w:tc>
          <w:tcPr>
            <w:tcW w:w="200" w:type="dxa"/>
          </w:tcPr>
          <w:p w14:paraId="39AA4B5C" w14:textId="77777777" w:rsidR="00C73484" w:rsidRPr="00335BDD" w:rsidDel="004553CB" w:rsidRDefault="00C73484" w:rsidP="004E6DA2">
            <w:pPr>
              <w:pStyle w:val="tablehead"/>
              <w:rPr>
                <w:del w:id="9023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9E1F6" w14:textId="77777777" w:rsidR="00C73484" w:rsidRPr="00335BDD" w:rsidDel="004553CB" w:rsidRDefault="00C73484" w:rsidP="004E6DA2">
            <w:pPr>
              <w:pStyle w:val="tablehead"/>
              <w:rPr>
                <w:del w:id="9024" w:author="Author"/>
              </w:rPr>
            </w:pPr>
            <w:del w:id="9025" w:author="Author">
              <w:r w:rsidRPr="00335BDD" w:rsidDel="004553CB">
                <w:delText>Loss Cost For Each Resident Relative</w:delText>
              </w:r>
            </w:del>
          </w:p>
        </w:tc>
      </w:tr>
      <w:tr w:rsidR="00C73484" w:rsidRPr="00335BDD" w:rsidDel="004553CB" w14:paraId="1BDB9EEC" w14:textId="77777777" w:rsidTr="004E6DA2">
        <w:trPr>
          <w:cantSplit/>
          <w:trHeight w:val="190"/>
          <w:del w:id="9026" w:author="Author"/>
        </w:trPr>
        <w:tc>
          <w:tcPr>
            <w:tcW w:w="200" w:type="dxa"/>
          </w:tcPr>
          <w:p w14:paraId="291602EB" w14:textId="77777777" w:rsidR="00C73484" w:rsidRPr="00335BDD" w:rsidDel="004553CB" w:rsidRDefault="00C73484" w:rsidP="004E6DA2">
            <w:pPr>
              <w:pStyle w:val="tabletext11"/>
              <w:rPr>
                <w:del w:id="9027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ABE19" w14:textId="77777777" w:rsidR="00C73484" w:rsidRPr="00335BDD" w:rsidDel="004553CB" w:rsidRDefault="00C73484" w:rsidP="004E6DA2">
            <w:pPr>
              <w:pStyle w:val="tabletext11"/>
              <w:jc w:val="center"/>
              <w:rPr>
                <w:del w:id="9028" w:author="Author"/>
              </w:rPr>
            </w:pPr>
            <w:del w:id="9029" w:author="Author">
              <w:r w:rsidRPr="00335BDD" w:rsidDel="004553CB">
                <w:delText>$ 4.83</w:delText>
              </w:r>
            </w:del>
          </w:p>
        </w:tc>
      </w:tr>
    </w:tbl>
    <w:p w14:paraId="536C9568" w14:textId="77777777" w:rsidR="00C73484" w:rsidRPr="00335BDD" w:rsidDel="004553CB" w:rsidRDefault="00C73484" w:rsidP="00C73484">
      <w:pPr>
        <w:pStyle w:val="tablecaption"/>
        <w:rPr>
          <w:del w:id="9030" w:author="Author"/>
        </w:rPr>
      </w:pPr>
      <w:del w:id="9031" w:author="Author">
        <w:r w:rsidRPr="00335BDD" w:rsidDel="004553CB">
          <w:delText>Table 93.D.2.(LC) Resident Relative Added Personal Injury Protection Loss Cost</w:delText>
        </w:r>
      </w:del>
    </w:p>
    <w:p w14:paraId="07AC902D" w14:textId="77777777" w:rsidR="00C73484" w:rsidRPr="00335BDD" w:rsidDel="004553CB" w:rsidRDefault="00C73484" w:rsidP="00C73484">
      <w:pPr>
        <w:pStyle w:val="isonormal"/>
        <w:rPr>
          <w:del w:id="9032" w:author="Author"/>
        </w:rPr>
      </w:pPr>
    </w:p>
    <w:p w14:paraId="0223B637" w14:textId="77777777" w:rsidR="00C73484" w:rsidRPr="00335BDD" w:rsidDel="004553CB" w:rsidRDefault="00C73484" w:rsidP="00C73484">
      <w:pPr>
        <w:pStyle w:val="space8"/>
        <w:rPr>
          <w:del w:id="903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C73484" w:rsidRPr="00335BDD" w:rsidDel="004553CB" w14:paraId="7601644B" w14:textId="77777777" w:rsidTr="004E6DA2">
        <w:trPr>
          <w:cantSplit/>
          <w:trHeight w:val="190"/>
          <w:del w:id="9034" w:author="Author"/>
        </w:trPr>
        <w:tc>
          <w:tcPr>
            <w:tcW w:w="200" w:type="dxa"/>
          </w:tcPr>
          <w:p w14:paraId="2F12015F" w14:textId="77777777" w:rsidR="00C73484" w:rsidRPr="00335BDD" w:rsidDel="004553CB" w:rsidRDefault="00C73484" w:rsidP="004E6DA2">
            <w:pPr>
              <w:pStyle w:val="tablehead"/>
              <w:rPr>
                <w:del w:id="9035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B657D" w14:textId="77777777" w:rsidR="00C73484" w:rsidRPr="00335BDD" w:rsidDel="004553CB" w:rsidRDefault="00C73484" w:rsidP="004E6DA2">
            <w:pPr>
              <w:pStyle w:val="tablehead"/>
              <w:rPr>
                <w:del w:id="9036" w:author="Author"/>
              </w:rPr>
            </w:pPr>
            <w:del w:id="9037" w:author="Author">
              <w:r w:rsidRPr="00335BDD" w:rsidDel="004553CB">
                <w:delText>Loss Cost For Each Named Individual</w:delText>
              </w:r>
            </w:del>
          </w:p>
        </w:tc>
      </w:tr>
      <w:tr w:rsidR="00C73484" w:rsidRPr="00335BDD" w:rsidDel="004553CB" w14:paraId="34621C08" w14:textId="77777777" w:rsidTr="004E6DA2">
        <w:trPr>
          <w:cantSplit/>
          <w:trHeight w:val="190"/>
          <w:del w:id="9038" w:author="Author"/>
        </w:trPr>
        <w:tc>
          <w:tcPr>
            <w:tcW w:w="200" w:type="dxa"/>
          </w:tcPr>
          <w:p w14:paraId="2E718310" w14:textId="77777777" w:rsidR="00C73484" w:rsidRPr="00335BDD" w:rsidDel="004553CB" w:rsidRDefault="00C73484" w:rsidP="004E6DA2">
            <w:pPr>
              <w:pStyle w:val="tabletext11"/>
              <w:jc w:val="center"/>
              <w:rPr>
                <w:del w:id="9039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DD35B" w14:textId="77777777" w:rsidR="00C73484" w:rsidRPr="00335BDD" w:rsidDel="004553CB" w:rsidRDefault="00C73484" w:rsidP="004E6DA2">
            <w:pPr>
              <w:pStyle w:val="tabletext11"/>
              <w:jc w:val="center"/>
              <w:rPr>
                <w:del w:id="9040" w:author="Author"/>
              </w:rPr>
            </w:pPr>
            <w:del w:id="9041" w:author="Author">
              <w:r w:rsidRPr="00335BDD" w:rsidDel="004553CB">
                <w:delText>$ 1.25</w:delText>
              </w:r>
            </w:del>
          </w:p>
        </w:tc>
      </w:tr>
    </w:tbl>
    <w:p w14:paraId="32DA2DCF" w14:textId="77777777" w:rsidR="00C73484" w:rsidRDefault="00C73484" w:rsidP="00C73484">
      <w:pPr>
        <w:pStyle w:val="tablecaption"/>
      </w:pPr>
      <w:del w:id="9042" w:author="Author">
        <w:r w:rsidRPr="00335BDD" w:rsidDel="004553CB">
          <w:delText>Table 93.E.1.(LC) Broadened Personal Injury Protection Loss Cost</w:delText>
        </w:r>
      </w:del>
    </w:p>
    <w:p w14:paraId="771C1BF0" w14:textId="77777777" w:rsidR="00C73484" w:rsidRDefault="00C73484" w:rsidP="00C73484">
      <w:pPr>
        <w:pStyle w:val="isonormal"/>
        <w:jc w:val="left"/>
      </w:pPr>
    </w:p>
    <w:p w14:paraId="0C68B9CE" w14:textId="77777777" w:rsidR="00C73484" w:rsidRDefault="00C73484" w:rsidP="00C73484">
      <w:pPr>
        <w:pStyle w:val="isonormal"/>
        <w:sectPr w:rsidR="00C73484" w:rsidSect="00D7590C">
          <w:headerReference w:type="even" r:id="rId427"/>
          <w:headerReference w:type="default" r:id="rId428"/>
          <w:footerReference w:type="even" r:id="rId429"/>
          <w:footerReference w:type="default" r:id="rId430"/>
          <w:headerReference w:type="first" r:id="rId431"/>
          <w:footerReference w:type="first" r:id="rId432"/>
          <w:pgSz w:w="12240" w:h="15840"/>
          <w:pgMar w:top="1735" w:right="960" w:bottom="1560" w:left="1200" w:header="575" w:footer="480" w:gutter="0"/>
          <w:cols w:space="0"/>
          <w:noEndnote/>
          <w:docGrid w:linePitch="245"/>
        </w:sectPr>
      </w:pPr>
    </w:p>
    <w:p w14:paraId="28ACD1CE" w14:textId="77777777" w:rsidR="00C73484" w:rsidRPr="00D942C3" w:rsidDel="00832958" w:rsidRDefault="00C73484" w:rsidP="00C73484">
      <w:pPr>
        <w:pStyle w:val="boxrule"/>
        <w:rPr>
          <w:del w:id="9043" w:author="Author"/>
        </w:rPr>
      </w:pPr>
      <w:del w:id="9044" w:author="Author">
        <w:r w:rsidRPr="00D942C3" w:rsidDel="00832958">
          <w:lastRenderedPageBreak/>
          <w:delText>97.  UNINSURED MOTORISTS INSURANCE</w:delText>
        </w:r>
      </w:del>
    </w:p>
    <w:p w14:paraId="08F987A2" w14:textId="77777777" w:rsidR="00C73484" w:rsidRPr="00D942C3" w:rsidDel="00832958" w:rsidRDefault="00C73484" w:rsidP="00C73484">
      <w:pPr>
        <w:pStyle w:val="isonormal"/>
        <w:suppressAutoHyphens/>
        <w:rPr>
          <w:del w:id="904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C73484" w:rsidRPr="00D942C3" w:rsidDel="00832958" w14:paraId="0B89FEAC" w14:textId="77777777" w:rsidTr="004E6DA2">
        <w:trPr>
          <w:cantSplit/>
          <w:trHeight w:val="190"/>
          <w:del w:id="9046" w:author="Author"/>
        </w:trPr>
        <w:tc>
          <w:tcPr>
            <w:tcW w:w="200" w:type="dxa"/>
          </w:tcPr>
          <w:p w14:paraId="67D50361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047" w:author="Author"/>
              </w:rPr>
            </w:pPr>
            <w:del w:id="9048" w:author="Author">
              <w:r w:rsidRPr="00D942C3" w:rsidDel="00832958">
                <w:br/>
              </w:r>
            </w:del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F7C8C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049" w:author="Author"/>
              </w:rPr>
            </w:pPr>
            <w:del w:id="9050" w:author="Author">
              <w:r w:rsidRPr="00D942C3" w:rsidDel="00832958">
                <w:delText xml:space="preserve">Uninsured And Underinsured Motorists Bodily Injury </w:delText>
              </w:r>
              <w:r w:rsidRPr="00D942C3" w:rsidDel="00832958">
                <w:br/>
                <w:delText>And Property Damage</w:delText>
              </w:r>
            </w:del>
          </w:p>
        </w:tc>
      </w:tr>
      <w:tr w:rsidR="00C73484" w:rsidRPr="00D942C3" w:rsidDel="00832958" w14:paraId="2017D0AB" w14:textId="77777777" w:rsidTr="004E6DA2">
        <w:trPr>
          <w:cantSplit/>
          <w:trHeight w:val="190"/>
          <w:del w:id="9051" w:author="Author"/>
        </w:trPr>
        <w:tc>
          <w:tcPr>
            <w:tcW w:w="200" w:type="dxa"/>
          </w:tcPr>
          <w:p w14:paraId="47FBD10B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052" w:author="Author"/>
              </w:rPr>
            </w:pPr>
            <w:del w:id="9053" w:author="Author">
              <w:r w:rsidRPr="00D942C3" w:rsidDel="00832958">
                <w:br/>
              </w:r>
              <w:r w:rsidRPr="00D942C3" w:rsidDel="00832958">
                <w:br/>
              </w:r>
              <w:r w:rsidRPr="00D942C3" w:rsidDel="00832958">
                <w:br/>
              </w:r>
              <w:r w:rsidRPr="00D942C3" w:rsidDel="00832958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8F748E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054" w:author="Author"/>
              </w:rPr>
            </w:pPr>
            <w:del w:id="9055" w:author="Author">
              <w:r w:rsidRPr="00D942C3" w:rsidDel="00832958"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773217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056" w:author="Author"/>
              </w:rPr>
            </w:pPr>
            <w:del w:id="9057" w:author="Author">
              <w:r w:rsidRPr="00D942C3" w:rsidDel="00832958">
                <w:delText>Private</w:delText>
              </w:r>
              <w:r w:rsidRPr="00D942C3" w:rsidDel="00832958">
                <w:br/>
                <w:delText>Passenger</w:delText>
              </w:r>
              <w:r w:rsidRPr="00D942C3" w:rsidDel="00832958">
                <w:br/>
                <w:delText>Types</w:delText>
              </w:r>
              <w:r w:rsidRPr="00D942C3" w:rsidDel="00832958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C999A3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058" w:author="Author"/>
              </w:rPr>
            </w:pPr>
            <w:del w:id="9059" w:author="Author">
              <w:r w:rsidRPr="00D942C3" w:rsidDel="00832958">
                <w:delText>Other Than</w:delText>
              </w:r>
              <w:r w:rsidRPr="00D942C3" w:rsidDel="00832958">
                <w:br/>
                <w:delText>Private</w:delText>
              </w:r>
              <w:r w:rsidRPr="00D942C3" w:rsidDel="00832958">
                <w:br/>
                <w:delText>Passenger</w:delText>
              </w:r>
              <w:r w:rsidRPr="00D942C3" w:rsidDel="00832958">
                <w:br/>
                <w:delText>Types</w:delText>
              </w:r>
              <w:r w:rsidRPr="00D942C3" w:rsidDel="00832958">
                <w:br/>
                <w:delText>Per Exposure</w:delText>
              </w:r>
            </w:del>
          </w:p>
        </w:tc>
      </w:tr>
      <w:tr w:rsidR="00C73484" w:rsidRPr="00D942C3" w:rsidDel="00832958" w14:paraId="7A6D87F5" w14:textId="77777777" w:rsidTr="004E6DA2">
        <w:trPr>
          <w:cantSplit/>
          <w:trHeight w:val="190"/>
          <w:del w:id="9060" w:author="Author"/>
        </w:trPr>
        <w:tc>
          <w:tcPr>
            <w:tcW w:w="200" w:type="dxa"/>
          </w:tcPr>
          <w:p w14:paraId="4CACEA6A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0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9CA7D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062" w:author="Author"/>
              </w:rPr>
            </w:pPr>
            <w:del w:id="9063" w:author="Author">
              <w:r w:rsidRPr="00D942C3" w:rsidDel="00832958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9D90E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064" w:author="Author"/>
              </w:rPr>
            </w:pPr>
            <w:del w:id="9065" w:author="Author">
              <w:r w:rsidRPr="00D942C3" w:rsidDel="00832958">
                <w:delText>35,000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98B80A" w14:textId="77777777" w:rsidR="00C73484" w:rsidRPr="00D942C3" w:rsidDel="00832958" w:rsidRDefault="00C73484" w:rsidP="004E6DA2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9066" w:author="Author"/>
              </w:rPr>
            </w:pPr>
            <w:del w:id="9067" w:author="Author">
              <w:r w:rsidRPr="00D942C3" w:rsidDel="00832958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D93C30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068" w:author="Author"/>
                <w:rFonts w:cs="Arial"/>
                <w:szCs w:val="18"/>
              </w:rPr>
            </w:pPr>
            <w:del w:id="9069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16.48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E6CE23" w14:textId="77777777" w:rsidR="00C73484" w:rsidRPr="00D942C3" w:rsidDel="00832958" w:rsidRDefault="00C73484" w:rsidP="004E6DA2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9070" w:author="Author"/>
                <w:rFonts w:cs="Arial"/>
                <w:szCs w:val="18"/>
              </w:rPr>
            </w:pPr>
            <w:del w:id="9071" w:author="Author">
              <w:r w:rsidRPr="00D942C3" w:rsidDel="00832958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7EE03F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072" w:author="Author"/>
                <w:rFonts w:cs="Arial"/>
                <w:szCs w:val="18"/>
              </w:rPr>
            </w:pPr>
            <w:del w:id="9073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14.07</w:delText>
              </w:r>
            </w:del>
          </w:p>
        </w:tc>
      </w:tr>
      <w:tr w:rsidR="00C73484" w:rsidRPr="00D942C3" w:rsidDel="00832958" w14:paraId="23831185" w14:textId="77777777" w:rsidTr="004E6DA2">
        <w:trPr>
          <w:cantSplit/>
          <w:trHeight w:val="190"/>
          <w:del w:id="9074" w:author="Author"/>
        </w:trPr>
        <w:tc>
          <w:tcPr>
            <w:tcW w:w="200" w:type="dxa"/>
          </w:tcPr>
          <w:p w14:paraId="5705AF40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0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20FDCC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0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542E4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077" w:author="Author"/>
              </w:rPr>
            </w:pPr>
            <w:del w:id="9078" w:author="Author">
              <w:r w:rsidRPr="00D942C3" w:rsidDel="00832958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D3FF1E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0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EF704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080" w:author="Author"/>
                <w:rFonts w:cs="Arial"/>
                <w:szCs w:val="18"/>
              </w:rPr>
            </w:pPr>
            <w:del w:id="9081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20.30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873B7B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082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1AE28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083" w:author="Author"/>
                <w:rFonts w:cs="Arial"/>
                <w:color w:val="000000"/>
                <w:szCs w:val="18"/>
              </w:rPr>
            </w:pPr>
            <w:del w:id="9084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16.85</w:delText>
              </w:r>
            </w:del>
          </w:p>
        </w:tc>
      </w:tr>
      <w:tr w:rsidR="00C73484" w:rsidRPr="00D942C3" w:rsidDel="00832958" w14:paraId="1F41ECAA" w14:textId="77777777" w:rsidTr="004E6DA2">
        <w:trPr>
          <w:cantSplit/>
          <w:trHeight w:val="190"/>
          <w:del w:id="9085" w:author="Author"/>
        </w:trPr>
        <w:tc>
          <w:tcPr>
            <w:tcW w:w="200" w:type="dxa"/>
          </w:tcPr>
          <w:p w14:paraId="7643DEC0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0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C557E0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0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8E40C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088" w:author="Author"/>
              </w:rPr>
            </w:pPr>
            <w:del w:id="9089" w:author="Author">
              <w:r w:rsidRPr="00D942C3" w:rsidDel="00832958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E178A0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09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D6AEB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091" w:author="Author"/>
                <w:rFonts w:cs="Arial"/>
                <w:szCs w:val="18"/>
              </w:rPr>
            </w:pPr>
            <w:del w:id="9092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27.74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5B7636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093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D2E256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094" w:author="Author"/>
                <w:rFonts w:cs="Arial"/>
                <w:color w:val="000000"/>
                <w:szCs w:val="18"/>
              </w:rPr>
            </w:pPr>
            <w:del w:id="9095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22.20</w:delText>
              </w:r>
            </w:del>
          </w:p>
        </w:tc>
      </w:tr>
      <w:tr w:rsidR="00C73484" w:rsidRPr="00D942C3" w:rsidDel="00832958" w14:paraId="2F6CCAB3" w14:textId="77777777" w:rsidTr="004E6DA2">
        <w:trPr>
          <w:cantSplit/>
          <w:trHeight w:val="190"/>
          <w:del w:id="9096" w:author="Author"/>
        </w:trPr>
        <w:tc>
          <w:tcPr>
            <w:tcW w:w="200" w:type="dxa"/>
          </w:tcPr>
          <w:p w14:paraId="3F20ED21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0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35EDBE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0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E7B4C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099" w:author="Author"/>
              </w:rPr>
            </w:pPr>
            <w:del w:id="9100" w:author="Author">
              <w:r w:rsidRPr="00D942C3" w:rsidDel="00832958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CF463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0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87BBE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02" w:author="Author"/>
                <w:rFonts w:cs="Arial"/>
                <w:szCs w:val="18"/>
              </w:rPr>
            </w:pPr>
            <w:del w:id="9103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32.00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EFF293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04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9E758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05" w:author="Author"/>
                <w:rFonts w:cs="Arial"/>
                <w:color w:val="000000"/>
                <w:szCs w:val="18"/>
              </w:rPr>
            </w:pPr>
            <w:del w:id="9106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25.12</w:delText>
              </w:r>
            </w:del>
          </w:p>
        </w:tc>
      </w:tr>
      <w:tr w:rsidR="00C73484" w:rsidRPr="00D942C3" w:rsidDel="00832958" w14:paraId="298C2B23" w14:textId="77777777" w:rsidTr="004E6DA2">
        <w:trPr>
          <w:cantSplit/>
          <w:trHeight w:val="190"/>
          <w:del w:id="9107" w:author="Author"/>
        </w:trPr>
        <w:tc>
          <w:tcPr>
            <w:tcW w:w="200" w:type="dxa"/>
          </w:tcPr>
          <w:p w14:paraId="7BA9038D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1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FA1FDA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4A9C4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110" w:author="Author"/>
              </w:rPr>
            </w:pPr>
            <w:del w:id="9111" w:author="Author">
              <w:r w:rsidRPr="00D942C3" w:rsidDel="00832958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118731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1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C251D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13" w:author="Author"/>
                <w:rFonts w:cs="Arial"/>
                <w:szCs w:val="18"/>
              </w:rPr>
            </w:pPr>
            <w:del w:id="9114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37.00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A899DC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15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35BF9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16" w:author="Author"/>
                <w:rFonts w:cs="Arial"/>
                <w:color w:val="000000"/>
                <w:szCs w:val="18"/>
              </w:rPr>
            </w:pPr>
            <w:del w:id="9117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28.48</w:delText>
              </w:r>
            </w:del>
          </w:p>
        </w:tc>
      </w:tr>
      <w:tr w:rsidR="00C73484" w:rsidRPr="00D942C3" w:rsidDel="00832958" w14:paraId="7A433908" w14:textId="77777777" w:rsidTr="004E6DA2">
        <w:trPr>
          <w:cantSplit/>
          <w:trHeight w:val="190"/>
          <w:del w:id="9118" w:author="Author"/>
        </w:trPr>
        <w:tc>
          <w:tcPr>
            <w:tcW w:w="200" w:type="dxa"/>
          </w:tcPr>
          <w:p w14:paraId="015FA2BA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1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F27836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A83C4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121" w:author="Author"/>
              </w:rPr>
            </w:pPr>
            <w:del w:id="9122" w:author="Author">
              <w:r w:rsidRPr="00D942C3" w:rsidDel="00832958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9DB479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13743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24" w:author="Author"/>
                <w:rFonts w:cs="Arial"/>
                <w:szCs w:val="18"/>
              </w:rPr>
            </w:pPr>
            <w:del w:id="9125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44.01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51CCC0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26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28A4B2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27" w:author="Author"/>
                <w:rFonts w:cs="Arial"/>
                <w:color w:val="000000"/>
                <w:szCs w:val="18"/>
              </w:rPr>
            </w:pPr>
            <w:del w:id="9128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33.19</w:delText>
              </w:r>
            </w:del>
          </w:p>
        </w:tc>
      </w:tr>
      <w:tr w:rsidR="00C73484" w:rsidRPr="00D942C3" w:rsidDel="00832958" w14:paraId="3C422B89" w14:textId="77777777" w:rsidTr="004E6DA2">
        <w:trPr>
          <w:cantSplit/>
          <w:trHeight w:val="190"/>
          <w:del w:id="9129" w:author="Author"/>
        </w:trPr>
        <w:tc>
          <w:tcPr>
            <w:tcW w:w="200" w:type="dxa"/>
          </w:tcPr>
          <w:p w14:paraId="7FEFF3DE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1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B978A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167C4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132" w:author="Author"/>
              </w:rPr>
            </w:pPr>
            <w:del w:id="9133" w:author="Author">
              <w:r w:rsidRPr="00D942C3" w:rsidDel="00832958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16B3DA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E9061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35" w:author="Author"/>
                <w:rFonts w:cs="Arial"/>
                <w:szCs w:val="18"/>
              </w:rPr>
            </w:pPr>
            <w:del w:id="9136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50.03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F5BF71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37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BE2298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38" w:author="Author"/>
                <w:rFonts w:cs="Arial"/>
                <w:color w:val="000000"/>
                <w:szCs w:val="18"/>
              </w:rPr>
            </w:pPr>
            <w:del w:id="9139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37.29</w:delText>
              </w:r>
            </w:del>
          </w:p>
        </w:tc>
      </w:tr>
      <w:tr w:rsidR="00C73484" w:rsidRPr="00D942C3" w:rsidDel="00832958" w14:paraId="2FC3DBCB" w14:textId="77777777" w:rsidTr="004E6DA2">
        <w:trPr>
          <w:cantSplit/>
          <w:trHeight w:val="190"/>
          <w:del w:id="9140" w:author="Author"/>
        </w:trPr>
        <w:tc>
          <w:tcPr>
            <w:tcW w:w="200" w:type="dxa"/>
          </w:tcPr>
          <w:p w14:paraId="518D0C99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1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291DA7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61DD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143" w:author="Author"/>
              </w:rPr>
            </w:pPr>
            <w:del w:id="9144" w:author="Author">
              <w:r w:rsidRPr="00D942C3" w:rsidDel="00832958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AE3F16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72D19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46" w:author="Author"/>
                <w:rFonts w:cs="Arial"/>
                <w:szCs w:val="18"/>
              </w:rPr>
            </w:pPr>
            <w:del w:id="9147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55.63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49E689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48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DD010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49" w:author="Author"/>
                <w:rFonts w:cs="Arial"/>
                <w:color w:val="000000"/>
                <w:szCs w:val="18"/>
              </w:rPr>
            </w:pPr>
            <w:del w:id="9150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40.99</w:delText>
              </w:r>
            </w:del>
          </w:p>
        </w:tc>
      </w:tr>
      <w:tr w:rsidR="00C73484" w:rsidRPr="00D942C3" w:rsidDel="00832958" w14:paraId="043DAFB4" w14:textId="77777777" w:rsidTr="004E6DA2">
        <w:trPr>
          <w:cantSplit/>
          <w:trHeight w:val="190"/>
          <w:del w:id="9151" w:author="Author"/>
        </w:trPr>
        <w:tc>
          <w:tcPr>
            <w:tcW w:w="200" w:type="dxa"/>
          </w:tcPr>
          <w:p w14:paraId="07D3B665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1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08E448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A82B6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154" w:author="Author"/>
              </w:rPr>
            </w:pPr>
            <w:del w:id="9155" w:author="Author">
              <w:r w:rsidRPr="00D942C3" w:rsidDel="00832958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550D2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5A2D74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57" w:author="Author"/>
                <w:rFonts w:cs="Arial"/>
                <w:szCs w:val="18"/>
              </w:rPr>
            </w:pPr>
            <w:del w:id="9158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60.37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8E9893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59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02CA6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60" w:author="Author"/>
                <w:rFonts w:cs="Arial"/>
                <w:color w:val="000000"/>
                <w:szCs w:val="18"/>
              </w:rPr>
            </w:pPr>
            <w:del w:id="9161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44.17</w:delText>
              </w:r>
            </w:del>
          </w:p>
        </w:tc>
      </w:tr>
      <w:tr w:rsidR="00C73484" w:rsidRPr="00D942C3" w:rsidDel="00832958" w14:paraId="4B3F5F7D" w14:textId="77777777" w:rsidTr="004E6DA2">
        <w:trPr>
          <w:cantSplit/>
          <w:trHeight w:val="190"/>
          <w:del w:id="9162" w:author="Author"/>
        </w:trPr>
        <w:tc>
          <w:tcPr>
            <w:tcW w:w="200" w:type="dxa"/>
          </w:tcPr>
          <w:p w14:paraId="4D8A463C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1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B54E54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AC0E2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165" w:author="Author"/>
              </w:rPr>
            </w:pPr>
            <w:del w:id="9166" w:author="Author">
              <w:r w:rsidRPr="00D942C3" w:rsidDel="00832958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168C2D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6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C474D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68" w:author="Author"/>
                <w:rFonts w:cs="Arial"/>
                <w:szCs w:val="18"/>
              </w:rPr>
            </w:pPr>
            <w:del w:id="9169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65.12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85493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70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17FC5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71" w:author="Author"/>
                <w:rFonts w:cs="Arial"/>
                <w:color w:val="000000"/>
                <w:szCs w:val="18"/>
              </w:rPr>
            </w:pPr>
            <w:del w:id="9172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47.32</w:delText>
              </w:r>
            </w:del>
          </w:p>
        </w:tc>
      </w:tr>
      <w:tr w:rsidR="00C73484" w:rsidRPr="00D942C3" w:rsidDel="00832958" w14:paraId="6C1419E9" w14:textId="77777777" w:rsidTr="004E6DA2">
        <w:trPr>
          <w:cantSplit/>
          <w:trHeight w:val="190"/>
          <w:del w:id="9173" w:author="Author"/>
        </w:trPr>
        <w:tc>
          <w:tcPr>
            <w:tcW w:w="200" w:type="dxa"/>
          </w:tcPr>
          <w:p w14:paraId="593F1DB8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1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63F77B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A0924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176" w:author="Author"/>
              </w:rPr>
            </w:pPr>
            <w:del w:id="9177" w:author="Author">
              <w:r w:rsidRPr="00D942C3" w:rsidDel="00832958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D93A7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644E2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79" w:author="Author"/>
                <w:rFonts w:cs="Arial"/>
                <w:szCs w:val="18"/>
              </w:rPr>
            </w:pPr>
            <w:del w:id="9180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72.84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3D7C6D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81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DB31D8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82" w:author="Author"/>
                <w:rFonts w:cs="Arial"/>
                <w:color w:val="000000"/>
                <w:szCs w:val="18"/>
              </w:rPr>
            </w:pPr>
            <w:del w:id="9183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52.45</w:delText>
              </w:r>
            </w:del>
          </w:p>
        </w:tc>
      </w:tr>
      <w:tr w:rsidR="00C73484" w:rsidRPr="00D942C3" w:rsidDel="00832958" w14:paraId="5B735DAA" w14:textId="77777777" w:rsidTr="004E6DA2">
        <w:trPr>
          <w:cantSplit/>
          <w:trHeight w:val="190"/>
          <w:del w:id="9184" w:author="Author"/>
        </w:trPr>
        <w:tc>
          <w:tcPr>
            <w:tcW w:w="200" w:type="dxa"/>
          </w:tcPr>
          <w:p w14:paraId="5A32F5CE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1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CCAE8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115C7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187" w:author="Author"/>
              </w:rPr>
            </w:pPr>
            <w:del w:id="9188" w:author="Author">
              <w:r w:rsidRPr="00D942C3" w:rsidDel="00832958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3D318F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8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3129E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90" w:author="Author"/>
                <w:rFonts w:cs="Arial"/>
                <w:szCs w:val="18"/>
              </w:rPr>
            </w:pPr>
            <w:del w:id="9191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82.28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0DFECD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92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F502A6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193" w:author="Author"/>
                <w:rFonts w:cs="Arial"/>
                <w:color w:val="000000"/>
                <w:szCs w:val="18"/>
              </w:rPr>
            </w:pPr>
            <w:del w:id="9194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58.67</w:delText>
              </w:r>
            </w:del>
          </w:p>
        </w:tc>
      </w:tr>
      <w:tr w:rsidR="00C73484" w:rsidRPr="00D942C3" w:rsidDel="00832958" w14:paraId="730BFF40" w14:textId="77777777" w:rsidTr="004E6DA2">
        <w:trPr>
          <w:cantSplit/>
          <w:trHeight w:val="190"/>
          <w:del w:id="9195" w:author="Author"/>
        </w:trPr>
        <w:tc>
          <w:tcPr>
            <w:tcW w:w="200" w:type="dxa"/>
          </w:tcPr>
          <w:p w14:paraId="73DD27E8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1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50F7BB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1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6B91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198" w:author="Author"/>
              </w:rPr>
            </w:pPr>
            <w:del w:id="9199" w:author="Author">
              <w:r w:rsidRPr="00D942C3" w:rsidDel="00832958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F78115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0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FA938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01" w:author="Author"/>
                <w:rFonts w:cs="Arial"/>
                <w:szCs w:val="18"/>
              </w:rPr>
            </w:pPr>
            <w:del w:id="9202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91.03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AB91BB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03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0251E2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04" w:author="Author"/>
                <w:rFonts w:cs="Arial"/>
                <w:color w:val="000000"/>
                <w:szCs w:val="18"/>
              </w:rPr>
            </w:pPr>
            <w:del w:id="9205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64.47</w:delText>
              </w:r>
            </w:del>
          </w:p>
        </w:tc>
      </w:tr>
      <w:tr w:rsidR="00C73484" w:rsidRPr="00D942C3" w:rsidDel="00832958" w14:paraId="4289D595" w14:textId="77777777" w:rsidTr="004E6DA2">
        <w:trPr>
          <w:cantSplit/>
          <w:trHeight w:val="190"/>
          <w:del w:id="9206" w:author="Author"/>
        </w:trPr>
        <w:tc>
          <w:tcPr>
            <w:tcW w:w="200" w:type="dxa"/>
          </w:tcPr>
          <w:p w14:paraId="2E4C3B45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2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8A8887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4814E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209" w:author="Author"/>
              </w:rPr>
            </w:pPr>
            <w:del w:id="9210" w:author="Author">
              <w:r w:rsidRPr="00D942C3" w:rsidDel="00832958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15424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5DBDD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12" w:author="Author"/>
                <w:rFonts w:cs="Arial"/>
                <w:szCs w:val="18"/>
              </w:rPr>
            </w:pPr>
            <w:del w:id="9213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101.49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D0B7FA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14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2ED40C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15" w:author="Author"/>
                <w:rFonts w:cs="Arial"/>
                <w:color w:val="000000"/>
                <w:szCs w:val="18"/>
              </w:rPr>
            </w:pPr>
            <w:del w:id="9216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71.39</w:delText>
              </w:r>
            </w:del>
          </w:p>
        </w:tc>
      </w:tr>
      <w:tr w:rsidR="00C73484" w:rsidRPr="00D942C3" w:rsidDel="00832958" w14:paraId="7AA54574" w14:textId="77777777" w:rsidTr="004E6DA2">
        <w:trPr>
          <w:cantSplit/>
          <w:trHeight w:val="190"/>
          <w:del w:id="9217" w:author="Author"/>
        </w:trPr>
        <w:tc>
          <w:tcPr>
            <w:tcW w:w="200" w:type="dxa"/>
          </w:tcPr>
          <w:p w14:paraId="3CD38D78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2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E7145B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49FC8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220" w:author="Author"/>
              </w:rPr>
            </w:pPr>
            <w:del w:id="9221" w:author="Author">
              <w:r w:rsidRPr="00D942C3" w:rsidDel="00832958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728265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0FBC8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23" w:author="Author"/>
                <w:rFonts w:cs="Arial"/>
                <w:szCs w:val="18"/>
              </w:rPr>
            </w:pPr>
            <w:del w:id="9224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124.52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C8367A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25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E9274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26" w:author="Author"/>
                <w:rFonts w:cs="Arial"/>
                <w:color w:val="000000"/>
                <w:szCs w:val="18"/>
              </w:rPr>
            </w:pPr>
            <w:del w:id="9227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86.50</w:delText>
              </w:r>
            </w:del>
          </w:p>
        </w:tc>
      </w:tr>
      <w:tr w:rsidR="00C73484" w:rsidRPr="00D942C3" w:rsidDel="00832958" w14:paraId="0CD50701" w14:textId="77777777" w:rsidTr="004E6DA2">
        <w:trPr>
          <w:cantSplit/>
          <w:trHeight w:val="190"/>
          <w:del w:id="9228" w:author="Author"/>
        </w:trPr>
        <w:tc>
          <w:tcPr>
            <w:tcW w:w="200" w:type="dxa"/>
          </w:tcPr>
          <w:p w14:paraId="316660C3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2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AE8CA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15FF4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231" w:author="Author"/>
              </w:rPr>
            </w:pPr>
            <w:del w:id="9232" w:author="Author">
              <w:r w:rsidRPr="00D942C3" w:rsidDel="00832958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AF3EC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C8E3C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34" w:author="Author"/>
                <w:rFonts w:cs="Arial"/>
                <w:szCs w:val="18"/>
              </w:rPr>
            </w:pPr>
            <w:del w:id="9235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138.91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49640B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36" w:author="Author"/>
                <w:rFonts w:cs="Arial"/>
                <w:szCs w:val="18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8FE870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37" w:author="Author"/>
                <w:rFonts w:cs="Arial"/>
                <w:szCs w:val="18"/>
              </w:rPr>
            </w:pPr>
            <w:del w:id="9238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95.95</w:delText>
              </w:r>
            </w:del>
          </w:p>
        </w:tc>
      </w:tr>
    </w:tbl>
    <w:p w14:paraId="637A5D92" w14:textId="77777777" w:rsidR="00C73484" w:rsidRPr="00D942C3" w:rsidDel="00832958" w:rsidRDefault="00C73484" w:rsidP="00C73484">
      <w:pPr>
        <w:pStyle w:val="tablecaption"/>
        <w:suppressAutoHyphens/>
        <w:rPr>
          <w:del w:id="9239" w:author="Author"/>
        </w:rPr>
      </w:pPr>
      <w:del w:id="9240" w:author="Author">
        <w:r w:rsidRPr="00D942C3" w:rsidDel="00832958">
          <w:delText>Table 97.B.1.a.(LC) Single Limits Uninsured And Underinsured Motorists Bodily Injury And Property Damage Coverage Loss Costs</w:delText>
        </w:r>
      </w:del>
    </w:p>
    <w:p w14:paraId="68648A52" w14:textId="77777777" w:rsidR="00C73484" w:rsidRPr="00D942C3" w:rsidDel="00832958" w:rsidRDefault="00C73484" w:rsidP="00C73484">
      <w:pPr>
        <w:pStyle w:val="isonormal"/>
        <w:suppressAutoHyphens/>
        <w:rPr>
          <w:del w:id="9241" w:author="Author"/>
        </w:rPr>
      </w:pPr>
    </w:p>
    <w:p w14:paraId="741B5549" w14:textId="77777777" w:rsidR="00C73484" w:rsidRPr="00D942C3" w:rsidDel="00832958" w:rsidRDefault="00C73484" w:rsidP="00C73484">
      <w:pPr>
        <w:pStyle w:val="space8"/>
        <w:suppressAutoHyphens/>
        <w:rPr>
          <w:del w:id="924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C73484" w:rsidRPr="00D942C3" w:rsidDel="00832958" w14:paraId="0A1EB9FF" w14:textId="77777777" w:rsidTr="004E6DA2">
        <w:trPr>
          <w:cantSplit/>
          <w:trHeight w:val="190"/>
          <w:del w:id="9243" w:author="Author"/>
        </w:trPr>
        <w:tc>
          <w:tcPr>
            <w:tcW w:w="200" w:type="dxa"/>
          </w:tcPr>
          <w:p w14:paraId="57A3C821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24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18882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245" w:author="Author"/>
              </w:rPr>
            </w:pPr>
            <w:del w:id="9246" w:author="Author">
              <w:r w:rsidRPr="00D942C3" w:rsidDel="00832958">
                <w:delText>Uninsured And Underinsured Motorists Bodily Injury</w:delText>
              </w:r>
            </w:del>
          </w:p>
        </w:tc>
      </w:tr>
      <w:tr w:rsidR="00C73484" w:rsidRPr="00D942C3" w:rsidDel="00832958" w14:paraId="08D6C295" w14:textId="77777777" w:rsidTr="004E6DA2">
        <w:trPr>
          <w:cantSplit/>
          <w:trHeight w:val="190"/>
          <w:del w:id="9247" w:author="Author"/>
        </w:trPr>
        <w:tc>
          <w:tcPr>
            <w:tcW w:w="200" w:type="dxa"/>
          </w:tcPr>
          <w:p w14:paraId="57D22C26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248" w:author="Author"/>
              </w:rPr>
            </w:pPr>
            <w:del w:id="9249" w:author="Author">
              <w:r w:rsidRPr="00D942C3" w:rsidDel="00832958">
                <w:br/>
              </w:r>
              <w:r w:rsidRPr="00D942C3" w:rsidDel="00832958">
                <w:br/>
              </w:r>
              <w:r w:rsidRPr="00D942C3" w:rsidDel="00832958">
                <w:br/>
              </w:r>
              <w:r w:rsidRPr="00D942C3" w:rsidDel="00832958">
                <w:br/>
              </w:r>
            </w:del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F496B5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250" w:author="Author"/>
              </w:rPr>
            </w:pPr>
            <w:del w:id="9251" w:author="Author">
              <w:r w:rsidRPr="00D942C3" w:rsidDel="00832958">
                <w:delText>Bodily</w:delText>
              </w:r>
              <w:r w:rsidRPr="00D942C3" w:rsidDel="00832958">
                <w:br/>
                <w:delText>Injury</w:delText>
              </w:r>
              <w:r w:rsidRPr="00D942C3" w:rsidDel="00832958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465C9F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252" w:author="Author"/>
              </w:rPr>
            </w:pPr>
            <w:del w:id="9253" w:author="Author">
              <w:r w:rsidRPr="00D942C3" w:rsidDel="00832958">
                <w:delText>Private</w:delText>
              </w:r>
              <w:r w:rsidRPr="00D942C3" w:rsidDel="00832958">
                <w:br/>
                <w:delText>Passenger</w:delText>
              </w:r>
              <w:r w:rsidRPr="00D942C3" w:rsidDel="00832958">
                <w:br/>
                <w:delText>Types</w:delText>
              </w:r>
              <w:r w:rsidRPr="00D942C3" w:rsidDel="00832958">
                <w:br/>
                <w:delText>Per 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5C0272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254" w:author="Author"/>
              </w:rPr>
            </w:pPr>
            <w:del w:id="9255" w:author="Author">
              <w:r w:rsidRPr="00D942C3" w:rsidDel="00832958">
                <w:delText>Other Than</w:delText>
              </w:r>
              <w:r w:rsidRPr="00D942C3" w:rsidDel="00832958">
                <w:br/>
                <w:delText>Private</w:delText>
              </w:r>
              <w:r w:rsidRPr="00D942C3" w:rsidDel="00832958">
                <w:br/>
                <w:delText>Passenger</w:delText>
              </w:r>
              <w:r w:rsidRPr="00D942C3" w:rsidDel="00832958">
                <w:br/>
                <w:delText>Types</w:delText>
              </w:r>
              <w:r w:rsidRPr="00D942C3" w:rsidDel="00832958">
                <w:br/>
                <w:delText>Per Exposure</w:delText>
              </w:r>
            </w:del>
          </w:p>
        </w:tc>
      </w:tr>
      <w:tr w:rsidR="00C73484" w:rsidRPr="00D942C3" w:rsidDel="00832958" w14:paraId="482A22F8" w14:textId="77777777" w:rsidTr="004E6DA2">
        <w:trPr>
          <w:cantSplit/>
          <w:trHeight w:val="190"/>
          <w:del w:id="9256" w:author="Author"/>
        </w:trPr>
        <w:tc>
          <w:tcPr>
            <w:tcW w:w="200" w:type="dxa"/>
          </w:tcPr>
          <w:p w14:paraId="31F388A6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2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CE1CD2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58" w:author="Author"/>
              </w:rPr>
            </w:pPr>
            <w:del w:id="9259" w:author="Author">
              <w:r w:rsidRPr="00D942C3" w:rsidDel="00832958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4A04D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60" w:author="Author"/>
              </w:rPr>
            </w:pPr>
            <w:del w:id="9261" w:author="Author">
              <w:r w:rsidRPr="00D942C3" w:rsidDel="00832958">
                <w:delText>15,000/30,000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F64EB0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62" w:author="Author"/>
              </w:rPr>
            </w:pPr>
            <w:del w:id="9263" w:author="Author">
              <w:r w:rsidRPr="00D942C3" w:rsidDel="00832958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58FED" w14:textId="77777777" w:rsidR="00C73484" w:rsidRPr="00D942C3" w:rsidDel="00832958" w:rsidRDefault="00C73484" w:rsidP="004E6DA2">
            <w:pPr>
              <w:pStyle w:val="tabletext11"/>
              <w:tabs>
                <w:tab w:val="decimal" w:pos="400"/>
              </w:tabs>
              <w:suppressAutoHyphens/>
              <w:rPr>
                <w:del w:id="9264" w:author="Author"/>
                <w:rFonts w:cs="Arial"/>
                <w:szCs w:val="18"/>
              </w:rPr>
            </w:pPr>
            <w:del w:id="9265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8.14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DF56B4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66" w:author="Author"/>
              </w:rPr>
            </w:pPr>
            <w:del w:id="9267" w:author="Author">
              <w:r w:rsidRPr="00D942C3" w:rsidDel="00832958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E2EE6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68" w:author="Author"/>
                <w:rFonts w:cs="Arial"/>
                <w:color w:val="000000"/>
                <w:szCs w:val="18"/>
              </w:rPr>
            </w:pPr>
            <w:del w:id="9269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6.80</w:delText>
              </w:r>
            </w:del>
          </w:p>
        </w:tc>
      </w:tr>
      <w:tr w:rsidR="00C73484" w:rsidRPr="00D942C3" w:rsidDel="00832958" w14:paraId="646DA577" w14:textId="77777777" w:rsidTr="004E6DA2">
        <w:trPr>
          <w:cantSplit/>
          <w:trHeight w:val="190"/>
          <w:del w:id="9270" w:author="Author"/>
        </w:trPr>
        <w:tc>
          <w:tcPr>
            <w:tcW w:w="200" w:type="dxa"/>
          </w:tcPr>
          <w:p w14:paraId="138C4FD9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2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E003D0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7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EFD16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73" w:author="Author"/>
              </w:rPr>
            </w:pPr>
            <w:del w:id="9274" w:author="Author">
              <w:r w:rsidRPr="00D942C3" w:rsidDel="00832958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3FE327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7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9FE72" w14:textId="77777777" w:rsidR="00C73484" w:rsidRPr="00D942C3" w:rsidDel="00832958" w:rsidRDefault="00C73484" w:rsidP="004E6DA2">
            <w:pPr>
              <w:pStyle w:val="tabletext11"/>
              <w:tabs>
                <w:tab w:val="decimal" w:pos="400"/>
              </w:tabs>
              <w:suppressAutoHyphens/>
              <w:rPr>
                <w:del w:id="9276" w:author="Author"/>
                <w:rFonts w:cs="Arial"/>
                <w:szCs w:val="18"/>
              </w:rPr>
            </w:pPr>
            <w:del w:id="9277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12.02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A34CDA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7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8478B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79" w:author="Author"/>
                <w:rFonts w:cs="Arial"/>
                <w:color w:val="000000"/>
                <w:szCs w:val="18"/>
              </w:rPr>
            </w:pPr>
            <w:del w:id="9280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9.75</w:delText>
              </w:r>
            </w:del>
          </w:p>
        </w:tc>
      </w:tr>
      <w:tr w:rsidR="00C73484" w:rsidRPr="00D942C3" w:rsidDel="00832958" w14:paraId="25D48201" w14:textId="77777777" w:rsidTr="004E6DA2">
        <w:trPr>
          <w:cantSplit/>
          <w:trHeight w:val="190"/>
          <w:del w:id="9281" w:author="Author"/>
        </w:trPr>
        <w:tc>
          <w:tcPr>
            <w:tcW w:w="200" w:type="dxa"/>
          </w:tcPr>
          <w:p w14:paraId="5D71BDBD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2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8F0FF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28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251B5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84" w:author="Author"/>
              </w:rPr>
            </w:pPr>
            <w:del w:id="9285" w:author="Author">
              <w:r w:rsidRPr="00D942C3" w:rsidDel="00832958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557C52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8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F4177" w14:textId="77777777" w:rsidR="00C73484" w:rsidRPr="00D942C3" w:rsidDel="00832958" w:rsidRDefault="00C73484" w:rsidP="004E6DA2">
            <w:pPr>
              <w:pStyle w:val="tabletext11"/>
              <w:tabs>
                <w:tab w:val="decimal" w:pos="400"/>
              </w:tabs>
              <w:suppressAutoHyphens/>
              <w:rPr>
                <w:del w:id="9287" w:author="Author"/>
                <w:rFonts w:cs="Arial"/>
                <w:szCs w:val="18"/>
              </w:rPr>
            </w:pPr>
            <w:del w:id="9288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18.92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CF2662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8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004142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290" w:author="Author"/>
                <w:rFonts w:cs="Arial"/>
                <w:color w:val="000000"/>
                <w:szCs w:val="18"/>
              </w:rPr>
            </w:pPr>
            <w:del w:id="9291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14.81</w:delText>
              </w:r>
            </w:del>
          </w:p>
        </w:tc>
      </w:tr>
      <w:tr w:rsidR="00C73484" w:rsidRPr="00D942C3" w:rsidDel="00832958" w14:paraId="296AE359" w14:textId="77777777" w:rsidTr="004E6DA2">
        <w:trPr>
          <w:cantSplit/>
          <w:trHeight w:val="190"/>
          <w:del w:id="9292" w:author="Author"/>
        </w:trPr>
        <w:tc>
          <w:tcPr>
            <w:tcW w:w="200" w:type="dxa"/>
          </w:tcPr>
          <w:p w14:paraId="648C321C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2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6B3C87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94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DF783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95" w:author="Author"/>
              </w:rPr>
            </w:pPr>
            <w:del w:id="9296" w:author="Author">
              <w:r w:rsidRPr="00D942C3" w:rsidDel="00832958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0D28CA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29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2C32C" w14:textId="77777777" w:rsidR="00C73484" w:rsidRPr="00D942C3" w:rsidDel="00832958" w:rsidRDefault="00C73484" w:rsidP="004E6DA2">
            <w:pPr>
              <w:pStyle w:val="tabletext11"/>
              <w:tabs>
                <w:tab w:val="decimal" w:pos="400"/>
              </w:tabs>
              <w:suppressAutoHyphens/>
              <w:rPr>
                <w:del w:id="9298" w:author="Author"/>
                <w:rFonts w:cs="Arial"/>
                <w:szCs w:val="18"/>
              </w:rPr>
            </w:pPr>
            <w:del w:id="9299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27.89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663725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0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E36D9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01" w:author="Author"/>
                <w:rFonts w:cs="Arial"/>
                <w:color w:val="000000"/>
                <w:szCs w:val="18"/>
              </w:rPr>
            </w:pPr>
            <w:del w:id="9302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21.13</w:delText>
              </w:r>
            </w:del>
          </w:p>
        </w:tc>
      </w:tr>
      <w:tr w:rsidR="00C73484" w:rsidRPr="00D942C3" w:rsidDel="00832958" w14:paraId="40A96515" w14:textId="77777777" w:rsidTr="004E6DA2">
        <w:trPr>
          <w:cantSplit/>
          <w:trHeight w:val="190"/>
          <w:del w:id="9303" w:author="Author"/>
        </w:trPr>
        <w:tc>
          <w:tcPr>
            <w:tcW w:w="200" w:type="dxa"/>
          </w:tcPr>
          <w:p w14:paraId="04A08FDF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3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BC1CE1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305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CA66D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06" w:author="Author"/>
              </w:rPr>
            </w:pPr>
            <w:del w:id="9307" w:author="Author">
              <w:r w:rsidRPr="00D942C3" w:rsidDel="00832958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797066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0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9D9DD" w14:textId="77777777" w:rsidR="00C73484" w:rsidRPr="00D942C3" w:rsidDel="00832958" w:rsidRDefault="00C73484" w:rsidP="004E6DA2">
            <w:pPr>
              <w:pStyle w:val="tabletext11"/>
              <w:tabs>
                <w:tab w:val="decimal" w:pos="400"/>
              </w:tabs>
              <w:suppressAutoHyphens/>
              <w:rPr>
                <w:del w:id="9309" w:author="Author"/>
                <w:rFonts w:cs="Arial"/>
                <w:szCs w:val="18"/>
              </w:rPr>
            </w:pPr>
            <w:del w:id="9310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49.47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87C0D5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1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DAB83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12" w:author="Author"/>
                <w:rFonts w:cs="Arial"/>
                <w:color w:val="000000"/>
                <w:szCs w:val="18"/>
              </w:rPr>
            </w:pPr>
            <w:del w:id="9313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35.67</w:delText>
              </w:r>
            </w:del>
          </w:p>
        </w:tc>
      </w:tr>
      <w:tr w:rsidR="00C73484" w:rsidRPr="00D942C3" w:rsidDel="00832958" w14:paraId="72E0938C" w14:textId="77777777" w:rsidTr="004E6DA2">
        <w:trPr>
          <w:cantSplit/>
          <w:trHeight w:val="190"/>
          <w:del w:id="9314" w:author="Author"/>
        </w:trPr>
        <w:tc>
          <w:tcPr>
            <w:tcW w:w="200" w:type="dxa"/>
          </w:tcPr>
          <w:p w14:paraId="3D979BB7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3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3D8116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31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E1F61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17" w:author="Author"/>
              </w:rPr>
            </w:pPr>
            <w:del w:id="9318" w:author="Author">
              <w:r w:rsidRPr="00D942C3" w:rsidDel="00832958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56A5C8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1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29F74" w14:textId="77777777" w:rsidR="00C73484" w:rsidRPr="00D942C3" w:rsidDel="00832958" w:rsidRDefault="00C73484" w:rsidP="004E6DA2">
            <w:pPr>
              <w:pStyle w:val="tabletext11"/>
              <w:tabs>
                <w:tab w:val="decimal" w:pos="400"/>
              </w:tabs>
              <w:suppressAutoHyphens/>
              <w:rPr>
                <w:del w:id="9320" w:author="Author"/>
                <w:rFonts w:cs="Arial"/>
                <w:szCs w:val="18"/>
              </w:rPr>
            </w:pPr>
            <w:del w:id="9321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72.73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4C0F03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2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8D92F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23" w:author="Author"/>
                <w:rFonts w:cs="Arial"/>
                <w:color w:val="000000"/>
                <w:szCs w:val="18"/>
              </w:rPr>
            </w:pPr>
            <w:del w:id="9324" w:author="Author">
              <w:r w:rsidRPr="00D942C3" w:rsidDel="00832958">
                <w:rPr>
                  <w:rFonts w:cs="Arial"/>
                  <w:color w:val="000000"/>
                  <w:szCs w:val="18"/>
                </w:rPr>
                <w:delText>51.10</w:delText>
              </w:r>
            </w:del>
          </w:p>
        </w:tc>
      </w:tr>
    </w:tbl>
    <w:p w14:paraId="2C8959E5" w14:textId="77777777" w:rsidR="00C73484" w:rsidRPr="00D942C3" w:rsidDel="00832958" w:rsidRDefault="00C73484" w:rsidP="00C73484">
      <w:pPr>
        <w:pStyle w:val="isonormal"/>
        <w:suppressAutoHyphens/>
        <w:rPr>
          <w:del w:id="9325" w:author="Author"/>
          <w:b/>
        </w:rPr>
      </w:pPr>
      <w:del w:id="9326" w:author="Author">
        <w:r w:rsidRPr="00D942C3" w:rsidDel="00832958">
          <w:rPr>
            <w:b/>
          </w:rPr>
          <w:delText>Table 97.B.1.b.(LC) Split Limits Uninsured And Underinsured Motorists Bodily Injury Coverage Loss Costs</w:delText>
        </w:r>
      </w:del>
    </w:p>
    <w:p w14:paraId="2C4A7FBB" w14:textId="77777777" w:rsidR="00C73484" w:rsidRPr="00D942C3" w:rsidDel="00832958" w:rsidRDefault="00C73484" w:rsidP="00C73484">
      <w:pPr>
        <w:pStyle w:val="isonormal"/>
        <w:suppressAutoHyphens/>
        <w:rPr>
          <w:del w:id="9327" w:author="Author"/>
        </w:rPr>
      </w:pPr>
    </w:p>
    <w:p w14:paraId="41130518" w14:textId="77777777" w:rsidR="00C73484" w:rsidRPr="00D942C3" w:rsidDel="00832958" w:rsidRDefault="00C73484" w:rsidP="00C73484">
      <w:pPr>
        <w:pStyle w:val="space8"/>
        <w:suppressAutoHyphens/>
        <w:rPr>
          <w:del w:id="932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C73484" w:rsidRPr="00D942C3" w:rsidDel="00832958" w14:paraId="6D26AFC0" w14:textId="77777777" w:rsidTr="004E6DA2">
        <w:trPr>
          <w:cantSplit/>
          <w:trHeight w:val="190"/>
          <w:del w:id="9329" w:author="Author"/>
        </w:trPr>
        <w:tc>
          <w:tcPr>
            <w:tcW w:w="200" w:type="dxa"/>
          </w:tcPr>
          <w:p w14:paraId="11B75398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330" w:author="Author"/>
              </w:rPr>
            </w:pPr>
            <w:del w:id="9331" w:author="Author">
              <w:r w:rsidRPr="00D942C3" w:rsidDel="00832958">
                <w:br/>
              </w:r>
            </w:del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EBAF2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332" w:author="Author"/>
              </w:rPr>
            </w:pPr>
            <w:del w:id="9333" w:author="Author">
              <w:r w:rsidRPr="00D942C3" w:rsidDel="00832958">
                <w:delText>Uninsured And Underinsured Motorists Property Damage</w:delText>
              </w:r>
            </w:del>
          </w:p>
        </w:tc>
      </w:tr>
      <w:tr w:rsidR="00C73484" w:rsidRPr="00D942C3" w:rsidDel="00832958" w14:paraId="522CEE41" w14:textId="77777777" w:rsidTr="004E6DA2">
        <w:trPr>
          <w:cantSplit/>
          <w:trHeight w:val="190"/>
          <w:del w:id="9334" w:author="Author"/>
        </w:trPr>
        <w:tc>
          <w:tcPr>
            <w:tcW w:w="200" w:type="dxa"/>
            <w:hideMark/>
          </w:tcPr>
          <w:p w14:paraId="003150CA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335" w:author="Author"/>
              </w:rPr>
            </w:pPr>
            <w:del w:id="9336" w:author="Author">
              <w:r w:rsidRPr="00D942C3" w:rsidDel="00832958">
                <w:br/>
              </w:r>
              <w:r w:rsidRPr="00D942C3" w:rsidDel="00832958">
                <w:br/>
              </w:r>
              <w:r w:rsidRPr="00D942C3" w:rsidDel="00832958">
                <w:br/>
              </w:r>
              <w:r w:rsidRPr="00D942C3" w:rsidDel="00832958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F5088E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337" w:author="Author"/>
              </w:rPr>
            </w:pPr>
            <w:del w:id="9338" w:author="Author">
              <w:r w:rsidRPr="00D942C3" w:rsidDel="00832958">
                <w:delText>Property Damage</w:delText>
              </w:r>
              <w:r w:rsidRPr="00D942C3" w:rsidDel="00832958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56321D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339" w:author="Author"/>
              </w:rPr>
            </w:pPr>
            <w:del w:id="9340" w:author="Author">
              <w:r w:rsidRPr="00D942C3" w:rsidDel="00832958">
                <w:delText>Private</w:delText>
              </w:r>
              <w:r w:rsidRPr="00D942C3" w:rsidDel="00832958">
                <w:br/>
                <w:delText>Passenger</w:delText>
              </w:r>
              <w:r w:rsidRPr="00D942C3" w:rsidDel="00832958">
                <w:br/>
                <w:delText>Types Per</w:delText>
              </w:r>
              <w:r w:rsidRPr="00D942C3" w:rsidDel="00832958">
                <w:br/>
                <w:delText>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CD546F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341" w:author="Author"/>
              </w:rPr>
            </w:pPr>
            <w:del w:id="9342" w:author="Author">
              <w:r w:rsidRPr="00D942C3" w:rsidDel="00832958">
                <w:delText>Other Than</w:delText>
              </w:r>
              <w:r w:rsidRPr="00D942C3" w:rsidDel="00832958">
                <w:br/>
                <w:delText>Private</w:delText>
              </w:r>
              <w:r w:rsidRPr="00D942C3" w:rsidDel="00832958">
                <w:br/>
                <w:delText>Passenger</w:delText>
              </w:r>
              <w:r w:rsidRPr="00D942C3" w:rsidDel="00832958">
                <w:br/>
                <w:delText>Types Per</w:delText>
              </w:r>
              <w:r w:rsidRPr="00D942C3" w:rsidDel="00832958">
                <w:br/>
                <w:delText>Exposure</w:delText>
              </w:r>
            </w:del>
          </w:p>
        </w:tc>
      </w:tr>
      <w:tr w:rsidR="00C73484" w:rsidRPr="00D942C3" w:rsidDel="00832958" w14:paraId="7A5AC527" w14:textId="77777777" w:rsidTr="004E6DA2">
        <w:trPr>
          <w:cantSplit/>
          <w:trHeight w:val="190"/>
          <w:del w:id="9343" w:author="Author"/>
        </w:trPr>
        <w:tc>
          <w:tcPr>
            <w:tcW w:w="200" w:type="dxa"/>
          </w:tcPr>
          <w:p w14:paraId="20BD1BD7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3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1E1D3FC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45" w:author="Author"/>
              </w:rPr>
            </w:pPr>
            <w:del w:id="9346" w:author="Author">
              <w:r w:rsidRPr="00D942C3" w:rsidDel="00832958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F8E2BF6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347" w:author="Author"/>
              </w:rPr>
            </w:pPr>
            <w:del w:id="9348" w:author="Author">
              <w:r w:rsidRPr="00D942C3" w:rsidDel="00832958">
                <w:delText>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C3945CC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49" w:author="Author"/>
              </w:rPr>
            </w:pPr>
            <w:del w:id="9350" w:author="Author">
              <w:r w:rsidRPr="00D942C3" w:rsidDel="00832958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C377D40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51" w:author="Author"/>
              </w:rPr>
            </w:pPr>
            <w:del w:id="9352" w:author="Author">
              <w:r w:rsidRPr="00D942C3" w:rsidDel="00832958">
                <w:delText>2.01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7CCC76E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53" w:author="Author"/>
              </w:rPr>
            </w:pPr>
            <w:del w:id="9354" w:author="Author">
              <w:r w:rsidRPr="00D942C3" w:rsidDel="00832958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60BB63B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55" w:author="Author"/>
              </w:rPr>
            </w:pPr>
            <w:del w:id="9356" w:author="Author">
              <w:r w:rsidRPr="00D942C3" w:rsidDel="00832958">
                <w:delText>2.66</w:delText>
              </w:r>
            </w:del>
          </w:p>
        </w:tc>
      </w:tr>
      <w:tr w:rsidR="00C73484" w:rsidRPr="00D942C3" w:rsidDel="00832958" w14:paraId="2B77C10C" w14:textId="77777777" w:rsidTr="004E6DA2">
        <w:trPr>
          <w:cantSplit/>
          <w:trHeight w:val="190"/>
          <w:del w:id="9357" w:author="Author"/>
        </w:trPr>
        <w:tc>
          <w:tcPr>
            <w:tcW w:w="200" w:type="dxa"/>
          </w:tcPr>
          <w:p w14:paraId="074A7390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3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021AB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3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D588C78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360" w:author="Author"/>
              </w:rPr>
            </w:pPr>
            <w:del w:id="9361" w:author="Author">
              <w:r w:rsidRPr="00D942C3" w:rsidDel="00832958">
                <w:delText>10,000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1187ED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6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09848A4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63" w:author="Author"/>
              </w:rPr>
            </w:pPr>
            <w:del w:id="9364" w:author="Author">
              <w:r w:rsidRPr="00D942C3" w:rsidDel="00832958">
                <w:delText>3.03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7A898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57BDA6F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66" w:author="Author"/>
              </w:rPr>
            </w:pPr>
            <w:del w:id="9367" w:author="Author">
              <w:r w:rsidRPr="00D942C3" w:rsidDel="00832958">
                <w:delText>3.60</w:delText>
              </w:r>
            </w:del>
          </w:p>
        </w:tc>
      </w:tr>
      <w:tr w:rsidR="00C73484" w:rsidRPr="00D942C3" w:rsidDel="00832958" w14:paraId="285E9ED1" w14:textId="77777777" w:rsidTr="004E6DA2">
        <w:trPr>
          <w:cantSplit/>
          <w:trHeight w:val="190"/>
          <w:del w:id="9368" w:author="Author"/>
        </w:trPr>
        <w:tc>
          <w:tcPr>
            <w:tcW w:w="200" w:type="dxa"/>
          </w:tcPr>
          <w:p w14:paraId="2C35B26A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3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A6A2C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3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197CF68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371" w:author="Author"/>
              </w:rPr>
            </w:pPr>
            <w:del w:id="9372" w:author="Author">
              <w:r w:rsidRPr="00D942C3" w:rsidDel="00832958">
                <w:delText>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FCB62E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4E5BDAE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74" w:author="Author"/>
              </w:rPr>
            </w:pPr>
            <w:del w:id="9375" w:author="Author">
              <w:r w:rsidRPr="00D942C3" w:rsidDel="00832958">
                <w:delText>4.17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A942E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70365A2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77" w:author="Author"/>
              </w:rPr>
            </w:pPr>
            <w:del w:id="9378" w:author="Author">
              <w:r w:rsidRPr="00D942C3" w:rsidDel="00832958">
                <w:delText>4.53</w:delText>
              </w:r>
            </w:del>
          </w:p>
        </w:tc>
      </w:tr>
      <w:tr w:rsidR="00C73484" w:rsidRPr="00D942C3" w:rsidDel="00832958" w14:paraId="105E5363" w14:textId="77777777" w:rsidTr="004E6DA2">
        <w:trPr>
          <w:cantSplit/>
          <w:trHeight w:val="190"/>
          <w:del w:id="9379" w:author="Author"/>
        </w:trPr>
        <w:tc>
          <w:tcPr>
            <w:tcW w:w="200" w:type="dxa"/>
          </w:tcPr>
          <w:p w14:paraId="50FF7CC9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3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630215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3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553E262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382" w:author="Author"/>
              </w:rPr>
            </w:pPr>
            <w:del w:id="9383" w:author="Author">
              <w:r w:rsidRPr="00D942C3" w:rsidDel="00832958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07BBA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F377C44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85" w:author="Author"/>
              </w:rPr>
            </w:pPr>
            <w:del w:id="9386" w:author="Author">
              <w:r w:rsidRPr="00D942C3" w:rsidDel="00832958">
                <w:delText>5.47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7138C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AA5A958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88" w:author="Author"/>
              </w:rPr>
            </w:pPr>
            <w:del w:id="9389" w:author="Author">
              <w:r w:rsidRPr="00D942C3" w:rsidDel="00832958">
                <w:delText>5.49</w:delText>
              </w:r>
            </w:del>
          </w:p>
        </w:tc>
      </w:tr>
      <w:tr w:rsidR="00C73484" w:rsidRPr="00D942C3" w:rsidDel="00832958" w14:paraId="36554157" w14:textId="77777777" w:rsidTr="004E6DA2">
        <w:trPr>
          <w:cantSplit/>
          <w:trHeight w:val="190"/>
          <w:del w:id="9390" w:author="Author"/>
        </w:trPr>
        <w:tc>
          <w:tcPr>
            <w:tcW w:w="200" w:type="dxa"/>
          </w:tcPr>
          <w:p w14:paraId="0DB1BC35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3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DFC6A" w14:textId="77777777" w:rsidR="00C73484" w:rsidRPr="00D942C3" w:rsidDel="00832958" w:rsidRDefault="00C73484" w:rsidP="004E6DA2">
            <w:pPr>
              <w:pStyle w:val="tabletext11"/>
              <w:suppressAutoHyphens/>
              <w:jc w:val="center"/>
              <w:rPr>
                <w:del w:id="93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019736E" w14:textId="77777777" w:rsidR="00C73484" w:rsidRPr="00D942C3" w:rsidDel="00832958" w:rsidRDefault="00C73484" w:rsidP="004E6DA2">
            <w:pPr>
              <w:pStyle w:val="tabletext11"/>
              <w:tabs>
                <w:tab w:val="decimal" w:pos="970"/>
              </w:tabs>
              <w:suppressAutoHyphens/>
              <w:rPr>
                <w:del w:id="9393" w:author="Author"/>
              </w:rPr>
            </w:pPr>
            <w:del w:id="9394" w:author="Author">
              <w:r w:rsidRPr="00D942C3" w:rsidDel="00832958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E25CB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BACA6A0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96" w:author="Author"/>
              </w:rPr>
            </w:pPr>
            <w:del w:id="9397" w:author="Author">
              <w:r w:rsidRPr="00D942C3" w:rsidDel="00832958">
                <w:delText>6.57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8125B5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3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908BF0" w14:textId="77777777" w:rsidR="00C73484" w:rsidRPr="00D942C3" w:rsidDel="00832958" w:rsidRDefault="00C73484" w:rsidP="004E6DA2">
            <w:pPr>
              <w:pStyle w:val="tabletext11"/>
              <w:tabs>
                <w:tab w:val="decimal" w:pos="430"/>
              </w:tabs>
              <w:suppressAutoHyphens/>
              <w:rPr>
                <w:del w:id="9399" w:author="Author"/>
              </w:rPr>
            </w:pPr>
            <w:del w:id="9400" w:author="Author">
              <w:r w:rsidRPr="00D942C3" w:rsidDel="00832958">
                <w:delText>6.31</w:delText>
              </w:r>
            </w:del>
          </w:p>
        </w:tc>
      </w:tr>
    </w:tbl>
    <w:p w14:paraId="7FB8878F" w14:textId="77777777" w:rsidR="00C73484" w:rsidRPr="00D942C3" w:rsidDel="00832958" w:rsidRDefault="00C73484" w:rsidP="00C73484">
      <w:pPr>
        <w:pStyle w:val="tablecaption"/>
        <w:suppressAutoHyphens/>
        <w:rPr>
          <w:del w:id="9401" w:author="Author"/>
        </w:rPr>
      </w:pPr>
      <w:del w:id="9402" w:author="Author">
        <w:r w:rsidRPr="00D942C3" w:rsidDel="00832958">
          <w:delText>Table 97.B.1.c.(LC) Split Limits Uninsured And Underinsured Motorists Property Damage Coverage Loss Costs</w:delText>
        </w:r>
      </w:del>
    </w:p>
    <w:p w14:paraId="65357ACC" w14:textId="77777777" w:rsidR="00C73484" w:rsidRPr="00D942C3" w:rsidDel="00832958" w:rsidRDefault="00C73484" w:rsidP="00C73484">
      <w:pPr>
        <w:pStyle w:val="isonormal"/>
        <w:suppressAutoHyphens/>
        <w:rPr>
          <w:del w:id="9403" w:author="Author"/>
        </w:rPr>
      </w:pPr>
    </w:p>
    <w:p w14:paraId="4FB4DC12" w14:textId="77777777" w:rsidR="00C73484" w:rsidRPr="00D942C3" w:rsidDel="00832958" w:rsidRDefault="00C73484" w:rsidP="00C73484">
      <w:pPr>
        <w:pStyle w:val="space8"/>
        <w:suppressAutoHyphens/>
        <w:rPr>
          <w:del w:id="9404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C73484" w:rsidRPr="00D942C3" w:rsidDel="00832958" w14:paraId="3A39BADC" w14:textId="77777777" w:rsidTr="004E6DA2">
        <w:trPr>
          <w:trHeight w:val="190"/>
          <w:del w:id="9405" w:author="Author"/>
        </w:trPr>
        <w:tc>
          <w:tcPr>
            <w:tcW w:w="210" w:type="dxa"/>
          </w:tcPr>
          <w:p w14:paraId="686B70F5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40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D95FB6" w14:textId="77777777" w:rsidR="00C73484" w:rsidRPr="00D942C3" w:rsidDel="00832958" w:rsidRDefault="00C73484" w:rsidP="004E6DA2">
            <w:pPr>
              <w:pStyle w:val="tablehead"/>
              <w:suppressAutoHyphens/>
              <w:rPr>
                <w:del w:id="9407" w:author="Author"/>
              </w:rPr>
            </w:pPr>
            <w:del w:id="9408" w:author="Author">
              <w:r w:rsidRPr="00D942C3" w:rsidDel="00832958">
                <w:delText>Loss Cost</w:delText>
              </w:r>
            </w:del>
          </w:p>
        </w:tc>
      </w:tr>
      <w:tr w:rsidR="00C73484" w:rsidRPr="00D942C3" w:rsidDel="00832958" w14:paraId="7417EAD4" w14:textId="77777777" w:rsidTr="004E6DA2">
        <w:trPr>
          <w:trHeight w:val="190"/>
          <w:del w:id="9409" w:author="Author"/>
        </w:trPr>
        <w:tc>
          <w:tcPr>
            <w:tcW w:w="210" w:type="dxa"/>
          </w:tcPr>
          <w:p w14:paraId="53C25992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410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F31319" w14:textId="77777777" w:rsidR="00C73484" w:rsidRPr="00D942C3" w:rsidDel="00832958" w:rsidRDefault="00C73484" w:rsidP="004E6DA2">
            <w:pPr>
              <w:pStyle w:val="tabletext11"/>
              <w:suppressAutoHyphens/>
              <w:jc w:val="right"/>
              <w:rPr>
                <w:del w:id="9411" w:author="Author"/>
              </w:rPr>
            </w:pPr>
            <w:del w:id="9412" w:author="Author">
              <w:r w:rsidRPr="00D942C3" w:rsidDel="00832958">
                <w:delText>$</w:delText>
              </w:r>
            </w:del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3096D9" w14:textId="77777777" w:rsidR="00C73484" w:rsidRPr="00D942C3" w:rsidDel="00832958" w:rsidRDefault="00C73484" w:rsidP="004E6DA2">
            <w:pPr>
              <w:pStyle w:val="tabletext11"/>
              <w:suppressAutoHyphens/>
              <w:rPr>
                <w:del w:id="9413" w:author="Author"/>
              </w:rPr>
            </w:pPr>
            <w:del w:id="9414" w:author="Author">
              <w:r w:rsidRPr="00D942C3" w:rsidDel="00832958">
                <w:rPr>
                  <w:noProof/>
                </w:rPr>
                <w:delText>1.25</w:delText>
              </w:r>
            </w:del>
          </w:p>
        </w:tc>
      </w:tr>
    </w:tbl>
    <w:p w14:paraId="5498CBB6" w14:textId="77777777" w:rsidR="00C73484" w:rsidRPr="00D7590C" w:rsidRDefault="00C73484" w:rsidP="00C73484">
      <w:pPr>
        <w:pStyle w:val="tablecaption"/>
        <w:suppressAutoHyphens/>
      </w:pPr>
      <w:del w:id="9415" w:author="Author">
        <w:r w:rsidRPr="00D942C3" w:rsidDel="00832958">
          <w:delText>Table 97.B.2.a.(4)(LC) Individual Named Insured Loss Cost</w:delText>
        </w:r>
      </w:del>
      <w:bookmarkEnd w:id="4569"/>
    </w:p>
    <w:p w14:paraId="7359F350" w14:textId="04CBF956" w:rsidR="0017239C" w:rsidRPr="0017239C" w:rsidRDefault="0017239C" w:rsidP="0017239C">
      <w:pPr>
        <w:pStyle w:val="tablecaption"/>
      </w:pPr>
    </w:p>
    <w:sectPr w:rsidR="0017239C" w:rsidRPr="0017239C" w:rsidSect="0017239C">
      <w:headerReference w:type="even" r:id="rId433"/>
      <w:headerReference w:type="default" r:id="rId434"/>
      <w:footerReference w:type="even" r:id="rId435"/>
      <w:footerReference w:type="default" r:id="rId436"/>
      <w:headerReference w:type="first" r:id="rId437"/>
      <w:footerReference w:type="first" r:id="rId438"/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AFA6" w14:textId="77777777" w:rsidR="0017239C" w:rsidRDefault="0017239C" w:rsidP="0017239C">
      <w:r>
        <w:separator/>
      </w:r>
    </w:p>
  </w:endnote>
  <w:endnote w:type="continuationSeparator" w:id="0">
    <w:p w14:paraId="6E7BA626" w14:textId="77777777" w:rsidR="0017239C" w:rsidRDefault="0017239C" w:rsidP="0017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3CCD70C" w14:textId="77777777" w:rsidTr="004E6DA2">
      <w:tc>
        <w:tcPr>
          <w:tcW w:w="6900" w:type="dxa"/>
        </w:tcPr>
        <w:p w14:paraId="7750182D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56BC6072" w14:textId="77777777" w:rsidR="00B80862" w:rsidRDefault="00B80862" w:rsidP="00B80862">
          <w:pPr>
            <w:pStyle w:val="FilingFooter"/>
          </w:pPr>
        </w:p>
      </w:tc>
    </w:tr>
  </w:tbl>
  <w:p w14:paraId="67229295" w14:textId="77777777" w:rsidR="00B80862" w:rsidRDefault="00B8086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812AED0" w14:textId="77777777" w:rsidTr="004E6DA2">
      <w:tc>
        <w:tcPr>
          <w:tcW w:w="6900" w:type="dxa"/>
        </w:tcPr>
        <w:p w14:paraId="58CFA026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03FBBC1" w14:textId="77777777" w:rsidR="00B80862" w:rsidRDefault="00B80862" w:rsidP="00B80862">
          <w:pPr>
            <w:pStyle w:val="FilingFooter"/>
          </w:pPr>
        </w:p>
      </w:tc>
    </w:tr>
  </w:tbl>
  <w:p w14:paraId="1F0793A4" w14:textId="77777777" w:rsidR="0017239C" w:rsidRPr="00C06017" w:rsidRDefault="0017239C" w:rsidP="00C06017">
    <w:pPr>
      <w:pStyle w:val="Footer"/>
    </w:pPr>
  </w:p>
</w:ftr>
</file>

<file path=word/footer1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5FDBB1C" w14:textId="77777777" w:rsidTr="004E6DA2">
      <w:tc>
        <w:tcPr>
          <w:tcW w:w="6900" w:type="dxa"/>
        </w:tcPr>
        <w:p w14:paraId="29F62DF4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44DC14E" w14:textId="77777777" w:rsidR="00B80862" w:rsidRDefault="00B80862" w:rsidP="00B80862">
          <w:pPr>
            <w:pStyle w:val="FilingFooter"/>
          </w:pPr>
        </w:p>
      </w:tc>
    </w:tr>
  </w:tbl>
  <w:p w14:paraId="164201C3" w14:textId="77777777" w:rsidR="0017239C" w:rsidRPr="00627585" w:rsidRDefault="0017239C" w:rsidP="00627585">
    <w:pPr>
      <w:pStyle w:val="Footer"/>
    </w:pPr>
  </w:p>
</w:ftr>
</file>

<file path=word/footer1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919C5" w14:textId="77777777" w:rsidR="0017239C" w:rsidRPr="00215816" w:rsidRDefault="0017239C" w:rsidP="00215816">
    <w:pPr>
      <w:pStyle w:val="Footer"/>
    </w:pPr>
  </w:p>
</w:ftr>
</file>

<file path=word/footer1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EAA9B" w14:textId="77777777" w:rsidR="0017239C" w:rsidRPr="00215816" w:rsidRDefault="0017239C" w:rsidP="00215816">
    <w:pPr>
      <w:pStyle w:val="Footer"/>
    </w:pPr>
  </w:p>
</w:ftr>
</file>

<file path=word/footer1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4CC6838" w14:textId="77777777" w:rsidTr="004E6DA2">
      <w:tc>
        <w:tcPr>
          <w:tcW w:w="6900" w:type="dxa"/>
        </w:tcPr>
        <w:p w14:paraId="324BE7F8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250ED349" w14:textId="77777777" w:rsidR="00B80862" w:rsidRDefault="00B80862" w:rsidP="00B80862">
          <w:pPr>
            <w:pStyle w:val="FilingFooter"/>
          </w:pPr>
        </w:p>
      </w:tc>
    </w:tr>
  </w:tbl>
  <w:p w14:paraId="1BC07B86" w14:textId="77777777" w:rsidR="0017239C" w:rsidRPr="00215816" w:rsidRDefault="0017239C" w:rsidP="00215816">
    <w:pPr>
      <w:pStyle w:val="Footer"/>
    </w:pPr>
  </w:p>
</w:ftr>
</file>

<file path=word/footer1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8359" w14:textId="77777777" w:rsidR="0017239C" w:rsidRPr="00E861F0" w:rsidRDefault="0017239C" w:rsidP="00E861F0">
    <w:pPr>
      <w:pStyle w:val="Footer"/>
    </w:pPr>
  </w:p>
</w:ftr>
</file>

<file path=word/footer1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7457" w14:textId="77777777" w:rsidR="0017239C" w:rsidRPr="00E861F0" w:rsidRDefault="0017239C" w:rsidP="00E861F0">
    <w:pPr>
      <w:pStyle w:val="Footer"/>
    </w:pPr>
  </w:p>
</w:ftr>
</file>

<file path=word/footer1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643D33F5" w14:textId="77777777" w:rsidTr="004E6DA2">
      <w:tc>
        <w:tcPr>
          <w:tcW w:w="6900" w:type="dxa"/>
        </w:tcPr>
        <w:p w14:paraId="25905495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2D0998F2" w14:textId="77777777" w:rsidR="00B80862" w:rsidRDefault="00B80862" w:rsidP="00B80862">
          <w:pPr>
            <w:pStyle w:val="FilingFooter"/>
          </w:pPr>
        </w:p>
      </w:tc>
    </w:tr>
  </w:tbl>
  <w:p w14:paraId="5B3FA0A9" w14:textId="77777777" w:rsidR="0017239C" w:rsidRPr="00E861F0" w:rsidRDefault="0017239C" w:rsidP="00E861F0">
    <w:pPr>
      <w:pStyle w:val="Footer"/>
    </w:pPr>
  </w:p>
</w:ftr>
</file>

<file path=word/footer1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C929F" w14:textId="77777777" w:rsidR="0017239C" w:rsidRPr="00F42FB9" w:rsidRDefault="0017239C" w:rsidP="00F42FB9">
    <w:pPr>
      <w:pStyle w:val="Footer"/>
    </w:pPr>
  </w:p>
</w:ftr>
</file>

<file path=word/footer1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76090" w14:textId="77777777" w:rsidR="0017239C" w:rsidRPr="00F42FB9" w:rsidRDefault="0017239C" w:rsidP="00F42FB9">
    <w:pPr>
      <w:pStyle w:val="Footer"/>
    </w:pPr>
  </w:p>
</w:ftr>
</file>

<file path=word/footer1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97731E2" w14:textId="77777777" w:rsidTr="004E6DA2">
      <w:tc>
        <w:tcPr>
          <w:tcW w:w="6900" w:type="dxa"/>
        </w:tcPr>
        <w:p w14:paraId="58941AEE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4D9FACC" w14:textId="77777777" w:rsidR="00B80862" w:rsidRDefault="00B80862" w:rsidP="00B80862">
          <w:pPr>
            <w:pStyle w:val="FilingFooter"/>
          </w:pPr>
        </w:p>
      </w:tc>
    </w:tr>
  </w:tbl>
  <w:p w14:paraId="64B5C8E3" w14:textId="77777777" w:rsidR="0017239C" w:rsidRPr="00F42FB9" w:rsidRDefault="0017239C" w:rsidP="00F42FB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641E" w14:textId="77777777" w:rsidR="0017239C" w:rsidRPr="00294538" w:rsidRDefault="0017239C" w:rsidP="00294538">
    <w:pPr>
      <w:pStyle w:val="Footer"/>
    </w:pPr>
  </w:p>
</w:ftr>
</file>

<file path=word/footer1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AC12F" w14:textId="77777777" w:rsidR="0017239C" w:rsidRPr="002373AF" w:rsidRDefault="0017239C" w:rsidP="002373AF">
    <w:pPr>
      <w:pStyle w:val="Footer"/>
    </w:pPr>
  </w:p>
</w:ftr>
</file>

<file path=word/footer1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379C" w14:textId="77777777" w:rsidR="0017239C" w:rsidRPr="002373AF" w:rsidRDefault="0017239C" w:rsidP="002373AF">
    <w:pPr>
      <w:pStyle w:val="Footer"/>
    </w:pPr>
  </w:p>
</w:ftr>
</file>

<file path=word/footer1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2D827FFA" w14:textId="77777777" w:rsidTr="004E6DA2">
      <w:tc>
        <w:tcPr>
          <w:tcW w:w="6900" w:type="dxa"/>
        </w:tcPr>
        <w:p w14:paraId="35A1EA48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FA58F98" w14:textId="77777777" w:rsidR="00B80862" w:rsidRDefault="00B80862" w:rsidP="00B80862">
          <w:pPr>
            <w:pStyle w:val="FilingFooter"/>
          </w:pPr>
        </w:p>
      </w:tc>
    </w:tr>
  </w:tbl>
  <w:p w14:paraId="30988948" w14:textId="77777777" w:rsidR="0017239C" w:rsidRPr="002373AF" w:rsidRDefault="0017239C" w:rsidP="002373AF">
    <w:pPr>
      <w:pStyle w:val="Footer"/>
    </w:pPr>
  </w:p>
</w:ftr>
</file>

<file path=word/footer1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0A79A" w14:textId="77777777" w:rsidR="0017239C" w:rsidRPr="00177E8D" w:rsidRDefault="0017239C" w:rsidP="00177E8D">
    <w:pPr>
      <w:pStyle w:val="Footer"/>
    </w:pPr>
  </w:p>
</w:ftr>
</file>

<file path=word/footer1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4C0D" w14:textId="77777777" w:rsidR="0017239C" w:rsidRPr="00177E8D" w:rsidRDefault="0017239C" w:rsidP="00177E8D">
    <w:pPr>
      <w:pStyle w:val="Footer"/>
    </w:pPr>
  </w:p>
</w:ftr>
</file>

<file path=word/footer1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2A19A56B" w14:textId="77777777" w:rsidTr="004E6DA2">
      <w:tc>
        <w:tcPr>
          <w:tcW w:w="6900" w:type="dxa"/>
        </w:tcPr>
        <w:p w14:paraId="3810FF70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F242E85" w14:textId="77777777" w:rsidR="00B80862" w:rsidRDefault="00B80862" w:rsidP="00B80862">
          <w:pPr>
            <w:pStyle w:val="FilingFooter"/>
          </w:pPr>
        </w:p>
      </w:tc>
    </w:tr>
  </w:tbl>
  <w:p w14:paraId="2B4BAFF6" w14:textId="77777777" w:rsidR="0017239C" w:rsidRPr="00177E8D" w:rsidRDefault="0017239C" w:rsidP="00177E8D">
    <w:pPr>
      <w:pStyle w:val="Footer"/>
    </w:pPr>
  </w:p>
</w:ftr>
</file>

<file path=word/footer1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39F34" w14:textId="77777777" w:rsidR="0017239C" w:rsidRPr="00D33758" w:rsidRDefault="0017239C" w:rsidP="00D33758">
    <w:pPr>
      <w:pStyle w:val="Footer"/>
    </w:pPr>
  </w:p>
</w:ftr>
</file>

<file path=word/footer1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78B15" w14:textId="77777777" w:rsidR="0017239C" w:rsidRPr="00D33758" w:rsidRDefault="0017239C" w:rsidP="00D33758">
    <w:pPr>
      <w:pStyle w:val="Footer"/>
    </w:pPr>
  </w:p>
</w:ftr>
</file>

<file path=word/footer1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3A52150" w14:textId="77777777" w:rsidTr="004E6DA2">
      <w:tc>
        <w:tcPr>
          <w:tcW w:w="6900" w:type="dxa"/>
        </w:tcPr>
        <w:p w14:paraId="0F843166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5D67D6B7" w14:textId="77777777" w:rsidR="00B80862" w:rsidRDefault="00B80862" w:rsidP="00B80862">
          <w:pPr>
            <w:pStyle w:val="FilingFooter"/>
          </w:pPr>
        </w:p>
      </w:tc>
    </w:tr>
  </w:tbl>
  <w:p w14:paraId="2BCE8369" w14:textId="77777777" w:rsidR="0017239C" w:rsidRPr="00D33758" w:rsidRDefault="0017239C" w:rsidP="00D33758">
    <w:pPr>
      <w:pStyle w:val="Footer"/>
    </w:pPr>
  </w:p>
</w:ftr>
</file>

<file path=word/footer1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11E9" w14:textId="77777777" w:rsidR="0017239C" w:rsidRPr="006F1AFB" w:rsidRDefault="0017239C" w:rsidP="006F1AFB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25E8" w14:textId="77777777" w:rsidR="0017239C" w:rsidRPr="00294538" w:rsidRDefault="0017239C" w:rsidP="00294538">
    <w:pPr>
      <w:pStyle w:val="Footer"/>
    </w:pPr>
  </w:p>
</w:ftr>
</file>

<file path=word/footer1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84FF" w14:textId="77777777" w:rsidR="0017239C" w:rsidRPr="006F1AFB" w:rsidRDefault="0017239C" w:rsidP="006F1AFB">
    <w:pPr>
      <w:pStyle w:val="Footer"/>
    </w:pPr>
  </w:p>
</w:ftr>
</file>

<file path=word/footer1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0E3AA38F" w14:textId="77777777" w:rsidTr="004E6DA2">
      <w:tc>
        <w:tcPr>
          <w:tcW w:w="6900" w:type="dxa"/>
        </w:tcPr>
        <w:p w14:paraId="0EFE8DD7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56943178" w14:textId="77777777" w:rsidR="00B80862" w:rsidRDefault="00B80862" w:rsidP="00B80862">
          <w:pPr>
            <w:pStyle w:val="FilingFooter"/>
          </w:pPr>
        </w:p>
      </w:tc>
    </w:tr>
  </w:tbl>
  <w:p w14:paraId="7B5931A6" w14:textId="77777777" w:rsidR="0017239C" w:rsidRPr="006F1AFB" w:rsidRDefault="0017239C" w:rsidP="006F1AFB">
    <w:pPr>
      <w:pStyle w:val="Footer"/>
    </w:pPr>
  </w:p>
</w:ftr>
</file>

<file path=word/footer1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5A978" w14:textId="77777777" w:rsidR="0017239C" w:rsidRPr="008E6CA8" w:rsidRDefault="0017239C" w:rsidP="008E6CA8">
    <w:pPr>
      <w:pStyle w:val="Footer"/>
    </w:pPr>
  </w:p>
</w:ftr>
</file>

<file path=word/footer1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CD62" w14:textId="77777777" w:rsidR="0017239C" w:rsidRPr="008E6CA8" w:rsidRDefault="0017239C" w:rsidP="008E6CA8">
    <w:pPr>
      <w:pStyle w:val="Footer"/>
    </w:pPr>
  </w:p>
</w:ftr>
</file>

<file path=word/footer1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050CCC48" w14:textId="77777777" w:rsidTr="004E6DA2">
      <w:tc>
        <w:tcPr>
          <w:tcW w:w="6900" w:type="dxa"/>
        </w:tcPr>
        <w:p w14:paraId="1BA96B03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D7B0F75" w14:textId="77777777" w:rsidR="00B80862" w:rsidRDefault="00B80862" w:rsidP="00B80862">
          <w:pPr>
            <w:pStyle w:val="FilingFooter"/>
          </w:pPr>
        </w:p>
      </w:tc>
    </w:tr>
  </w:tbl>
  <w:p w14:paraId="4FE44D69" w14:textId="77777777" w:rsidR="0017239C" w:rsidRPr="008E6CA8" w:rsidRDefault="0017239C" w:rsidP="008E6CA8">
    <w:pPr>
      <w:pStyle w:val="Footer"/>
    </w:pPr>
  </w:p>
</w:ftr>
</file>

<file path=word/footer1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8EC" w14:textId="77777777" w:rsidR="0017239C" w:rsidRPr="00103593" w:rsidRDefault="0017239C" w:rsidP="00103593">
    <w:pPr>
      <w:pStyle w:val="Footer"/>
    </w:pPr>
  </w:p>
</w:ftr>
</file>

<file path=word/footer1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D289E" w14:textId="77777777" w:rsidR="0017239C" w:rsidRPr="00103593" w:rsidRDefault="0017239C" w:rsidP="00103593">
    <w:pPr>
      <w:pStyle w:val="Footer"/>
    </w:pPr>
  </w:p>
</w:ftr>
</file>

<file path=word/footer1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5A2692B" w14:textId="77777777" w:rsidTr="004E6DA2">
      <w:tc>
        <w:tcPr>
          <w:tcW w:w="6900" w:type="dxa"/>
        </w:tcPr>
        <w:p w14:paraId="1B0E8DD4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863BEFB" w14:textId="77777777" w:rsidR="00B80862" w:rsidRDefault="00B80862" w:rsidP="00B80862">
          <w:pPr>
            <w:pStyle w:val="FilingFooter"/>
          </w:pPr>
        </w:p>
      </w:tc>
    </w:tr>
  </w:tbl>
  <w:p w14:paraId="2FE5AA2C" w14:textId="77777777" w:rsidR="0017239C" w:rsidRPr="00103593" w:rsidRDefault="0017239C" w:rsidP="00103593">
    <w:pPr>
      <w:pStyle w:val="Footer"/>
    </w:pPr>
  </w:p>
</w:ftr>
</file>

<file path=word/footer1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D2169" w14:textId="77777777" w:rsidR="0017239C" w:rsidRPr="0044070D" w:rsidRDefault="0017239C" w:rsidP="0044070D">
    <w:pPr>
      <w:pStyle w:val="Footer"/>
    </w:pPr>
  </w:p>
</w:ftr>
</file>

<file path=word/footer1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F04E5" w14:textId="77777777" w:rsidR="0017239C" w:rsidRPr="0044070D" w:rsidRDefault="0017239C" w:rsidP="0044070D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280C8A20" w14:textId="77777777" w:rsidTr="004E6DA2">
      <w:tc>
        <w:tcPr>
          <w:tcW w:w="6900" w:type="dxa"/>
        </w:tcPr>
        <w:p w14:paraId="64FC6446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19FBC6D" w14:textId="77777777" w:rsidR="00B80862" w:rsidRDefault="00B80862" w:rsidP="00B80862">
          <w:pPr>
            <w:pStyle w:val="FilingFooter"/>
          </w:pPr>
        </w:p>
      </w:tc>
    </w:tr>
  </w:tbl>
  <w:p w14:paraId="7CB2D020" w14:textId="77777777" w:rsidR="0017239C" w:rsidRPr="00294538" w:rsidRDefault="0017239C" w:rsidP="00294538">
    <w:pPr>
      <w:pStyle w:val="Footer"/>
    </w:pPr>
  </w:p>
</w:ftr>
</file>

<file path=word/footer1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8E5E411" w14:textId="77777777" w:rsidTr="004E6DA2">
      <w:tc>
        <w:tcPr>
          <w:tcW w:w="6900" w:type="dxa"/>
        </w:tcPr>
        <w:p w14:paraId="29B6B462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132E772" w14:textId="77777777" w:rsidR="00B80862" w:rsidRDefault="00B80862" w:rsidP="00B80862">
          <w:pPr>
            <w:pStyle w:val="FilingFooter"/>
          </w:pPr>
        </w:p>
      </w:tc>
    </w:tr>
  </w:tbl>
  <w:p w14:paraId="788FF71A" w14:textId="77777777" w:rsidR="0017239C" w:rsidRPr="0044070D" w:rsidRDefault="0017239C" w:rsidP="0044070D">
    <w:pPr>
      <w:pStyle w:val="Footer"/>
    </w:pPr>
  </w:p>
</w:ftr>
</file>

<file path=word/footer1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17A4" w14:textId="77777777" w:rsidR="0017239C" w:rsidRPr="009D4C28" w:rsidRDefault="0017239C" w:rsidP="009D4C28">
    <w:pPr>
      <w:pStyle w:val="Footer"/>
    </w:pPr>
  </w:p>
</w:ftr>
</file>

<file path=word/footer1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9D80" w14:textId="77777777" w:rsidR="0017239C" w:rsidRPr="009D4C28" w:rsidRDefault="0017239C" w:rsidP="009D4C28">
    <w:pPr>
      <w:pStyle w:val="Footer"/>
    </w:pPr>
  </w:p>
</w:ftr>
</file>

<file path=word/footer1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5D483220" w14:textId="77777777" w:rsidTr="004E6DA2">
      <w:tc>
        <w:tcPr>
          <w:tcW w:w="6900" w:type="dxa"/>
        </w:tcPr>
        <w:p w14:paraId="19D4D579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50E365C" w14:textId="77777777" w:rsidR="00B80862" w:rsidRDefault="00B80862" w:rsidP="00B80862">
          <w:pPr>
            <w:pStyle w:val="FilingFooter"/>
          </w:pPr>
        </w:p>
      </w:tc>
    </w:tr>
  </w:tbl>
  <w:p w14:paraId="165A254A" w14:textId="77777777" w:rsidR="0017239C" w:rsidRPr="009D4C28" w:rsidRDefault="0017239C" w:rsidP="009D4C28">
    <w:pPr>
      <w:pStyle w:val="Footer"/>
    </w:pPr>
  </w:p>
</w:ftr>
</file>

<file path=word/footer1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609C5" w14:textId="77777777" w:rsidR="0017239C" w:rsidRPr="00596E24" w:rsidRDefault="0017239C" w:rsidP="00596E24">
    <w:pPr>
      <w:pStyle w:val="Footer"/>
    </w:pPr>
  </w:p>
</w:ftr>
</file>

<file path=word/footer1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C02B1" w14:textId="77777777" w:rsidR="0017239C" w:rsidRPr="00596E24" w:rsidRDefault="0017239C" w:rsidP="00596E24">
    <w:pPr>
      <w:pStyle w:val="Footer"/>
    </w:pPr>
  </w:p>
</w:ftr>
</file>

<file path=word/footer1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A0C5CB6" w14:textId="77777777" w:rsidTr="004E6DA2">
      <w:tc>
        <w:tcPr>
          <w:tcW w:w="6900" w:type="dxa"/>
        </w:tcPr>
        <w:p w14:paraId="54FC5D70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0997437" w14:textId="77777777" w:rsidR="00B80862" w:rsidRDefault="00B80862" w:rsidP="00B80862">
          <w:pPr>
            <w:pStyle w:val="FilingFooter"/>
          </w:pPr>
        </w:p>
      </w:tc>
    </w:tr>
  </w:tbl>
  <w:p w14:paraId="0875506B" w14:textId="77777777" w:rsidR="0017239C" w:rsidRPr="00596E24" w:rsidRDefault="0017239C" w:rsidP="00596E24">
    <w:pPr>
      <w:pStyle w:val="Footer"/>
    </w:pPr>
  </w:p>
</w:ftr>
</file>

<file path=word/footer1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87BA3" w14:textId="77777777" w:rsidR="0017239C" w:rsidRPr="001B37CC" w:rsidRDefault="0017239C" w:rsidP="001B37CC">
    <w:pPr>
      <w:pStyle w:val="Footer"/>
    </w:pPr>
  </w:p>
</w:ftr>
</file>

<file path=word/footer1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936C" w14:textId="77777777" w:rsidR="0017239C" w:rsidRPr="001B37CC" w:rsidRDefault="0017239C" w:rsidP="001B37CC">
    <w:pPr>
      <w:pStyle w:val="Footer"/>
    </w:pPr>
  </w:p>
</w:ftr>
</file>

<file path=word/footer1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0E9C24A" w14:textId="77777777" w:rsidTr="004E6DA2">
      <w:tc>
        <w:tcPr>
          <w:tcW w:w="6900" w:type="dxa"/>
        </w:tcPr>
        <w:p w14:paraId="63779DCB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EED4E82" w14:textId="77777777" w:rsidR="00B80862" w:rsidRDefault="00B80862" w:rsidP="00B80862">
          <w:pPr>
            <w:pStyle w:val="FilingFooter"/>
          </w:pPr>
        </w:p>
      </w:tc>
    </w:tr>
  </w:tbl>
  <w:p w14:paraId="7B6A77BA" w14:textId="77777777" w:rsidR="0017239C" w:rsidRPr="001B37CC" w:rsidRDefault="0017239C" w:rsidP="001B37C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6AEB3" w14:textId="77777777" w:rsidR="0017239C" w:rsidRPr="009D78B6" w:rsidRDefault="0017239C" w:rsidP="009D78B6">
    <w:pPr>
      <w:pStyle w:val="Footer"/>
    </w:pPr>
  </w:p>
</w:ftr>
</file>

<file path=word/footer1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FF169" w14:textId="77777777" w:rsidR="0017239C" w:rsidRPr="0004138A" w:rsidRDefault="0017239C" w:rsidP="0004138A">
    <w:pPr>
      <w:pStyle w:val="Footer"/>
    </w:pPr>
  </w:p>
</w:ftr>
</file>

<file path=word/footer1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DBD80" w14:textId="77777777" w:rsidR="0017239C" w:rsidRPr="0004138A" w:rsidRDefault="0017239C" w:rsidP="0004138A">
    <w:pPr>
      <w:pStyle w:val="Footer"/>
    </w:pPr>
  </w:p>
</w:ftr>
</file>

<file path=word/footer1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517692F" w14:textId="77777777" w:rsidTr="004E6DA2">
      <w:tc>
        <w:tcPr>
          <w:tcW w:w="6900" w:type="dxa"/>
        </w:tcPr>
        <w:p w14:paraId="1CA9DDAB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BA99DCC" w14:textId="77777777" w:rsidR="00B80862" w:rsidRDefault="00B80862" w:rsidP="00B80862">
          <w:pPr>
            <w:pStyle w:val="FilingFooter"/>
          </w:pPr>
        </w:p>
      </w:tc>
    </w:tr>
  </w:tbl>
  <w:p w14:paraId="7A68367B" w14:textId="77777777" w:rsidR="0017239C" w:rsidRPr="0004138A" w:rsidRDefault="0017239C" w:rsidP="0004138A">
    <w:pPr>
      <w:pStyle w:val="Footer"/>
    </w:pPr>
  </w:p>
</w:ftr>
</file>

<file path=word/footer1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83A9D" w14:textId="77777777" w:rsidR="0017239C" w:rsidRPr="00043951" w:rsidRDefault="0017239C" w:rsidP="00043951">
    <w:pPr>
      <w:pStyle w:val="Footer"/>
    </w:pPr>
  </w:p>
</w:ftr>
</file>

<file path=word/footer1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618CD" w14:textId="77777777" w:rsidR="0017239C" w:rsidRPr="00043951" w:rsidRDefault="0017239C" w:rsidP="00043951">
    <w:pPr>
      <w:pStyle w:val="Footer"/>
    </w:pPr>
  </w:p>
</w:ftr>
</file>

<file path=word/footer1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0B591DD6" w14:textId="77777777" w:rsidTr="004E6DA2">
      <w:tc>
        <w:tcPr>
          <w:tcW w:w="6900" w:type="dxa"/>
        </w:tcPr>
        <w:p w14:paraId="74C85CAF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598A0AE" w14:textId="77777777" w:rsidR="00B80862" w:rsidRDefault="00B80862" w:rsidP="00B80862">
          <w:pPr>
            <w:pStyle w:val="FilingFooter"/>
          </w:pPr>
        </w:p>
      </w:tc>
    </w:tr>
  </w:tbl>
  <w:p w14:paraId="5FCBC4CD" w14:textId="77777777" w:rsidR="0017239C" w:rsidRPr="00043951" w:rsidRDefault="0017239C" w:rsidP="00043951">
    <w:pPr>
      <w:pStyle w:val="Footer"/>
    </w:pPr>
  </w:p>
</w:ftr>
</file>

<file path=word/footer1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F29B" w14:textId="77777777" w:rsidR="0017239C" w:rsidRPr="00846BA2" w:rsidRDefault="0017239C" w:rsidP="00846BA2">
    <w:pPr>
      <w:pStyle w:val="Footer"/>
    </w:pPr>
  </w:p>
</w:ftr>
</file>

<file path=word/footer1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25245" w14:textId="77777777" w:rsidR="0017239C" w:rsidRPr="00846BA2" w:rsidRDefault="0017239C" w:rsidP="00846BA2">
    <w:pPr>
      <w:pStyle w:val="Footer"/>
    </w:pPr>
  </w:p>
</w:ftr>
</file>

<file path=word/footer1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364764F5" w14:textId="77777777" w:rsidTr="004E6DA2">
      <w:tc>
        <w:tcPr>
          <w:tcW w:w="6900" w:type="dxa"/>
        </w:tcPr>
        <w:p w14:paraId="3C72239E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01CD266A" w14:textId="77777777" w:rsidR="00B80862" w:rsidRDefault="00B80862" w:rsidP="00B80862">
          <w:pPr>
            <w:pStyle w:val="FilingFooter"/>
          </w:pPr>
        </w:p>
      </w:tc>
    </w:tr>
  </w:tbl>
  <w:p w14:paraId="7EE8609E" w14:textId="77777777" w:rsidR="0017239C" w:rsidRPr="00846BA2" w:rsidRDefault="0017239C" w:rsidP="00846BA2">
    <w:pPr>
      <w:pStyle w:val="Footer"/>
    </w:pPr>
  </w:p>
</w:ftr>
</file>

<file path=word/footer1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ACA1" w14:textId="77777777" w:rsidR="0017239C" w:rsidRPr="00B52ACB" w:rsidRDefault="0017239C" w:rsidP="00B52ACB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7E38" w14:textId="77777777" w:rsidR="0017239C" w:rsidRPr="009D78B6" w:rsidRDefault="0017239C" w:rsidP="009D78B6">
    <w:pPr>
      <w:pStyle w:val="Footer"/>
    </w:pPr>
  </w:p>
</w:ftr>
</file>

<file path=word/footer1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F8DB0" w14:textId="77777777" w:rsidR="0017239C" w:rsidRPr="00B52ACB" w:rsidRDefault="0017239C" w:rsidP="00B52ACB">
    <w:pPr>
      <w:pStyle w:val="Footer"/>
    </w:pPr>
  </w:p>
</w:ftr>
</file>

<file path=word/footer1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2718E02" w14:textId="77777777" w:rsidTr="004E6DA2">
      <w:tc>
        <w:tcPr>
          <w:tcW w:w="6900" w:type="dxa"/>
        </w:tcPr>
        <w:p w14:paraId="7FC1F62E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F0E4B74" w14:textId="77777777" w:rsidR="00B80862" w:rsidRDefault="00B80862" w:rsidP="00B80862">
          <w:pPr>
            <w:pStyle w:val="FilingFooter"/>
          </w:pPr>
        </w:p>
      </w:tc>
    </w:tr>
  </w:tbl>
  <w:p w14:paraId="41AA0846" w14:textId="77777777" w:rsidR="0017239C" w:rsidRPr="00B52ACB" w:rsidRDefault="0017239C" w:rsidP="00B52ACB">
    <w:pPr>
      <w:pStyle w:val="Footer"/>
    </w:pPr>
  </w:p>
</w:ftr>
</file>

<file path=word/footer1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879B" w14:textId="77777777" w:rsidR="0017239C" w:rsidRPr="007D7642" w:rsidRDefault="0017239C" w:rsidP="007D7642">
    <w:pPr>
      <w:pStyle w:val="Footer"/>
    </w:pPr>
  </w:p>
</w:ftr>
</file>

<file path=word/footer1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F60F9" w14:textId="77777777" w:rsidR="0017239C" w:rsidRPr="007D7642" w:rsidRDefault="0017239C" w:rsidP="007D7642">
    <w:pPr>
      <w:pStyle w:val="Footer"/>
    </w:pPr>
  </w:p>
</w:ftr>
</file>

<file path=word/footer1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5C5BAB71" w14:textId="77777777" w:rsidTr="004E6DA2">
      <w:tc>
        <w:tcPr>
          <w:tcW w:w="6900" w:type="dxa"/>
        </w:tcPr>
        <w:p w14:paraId="630ADC73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2B81DCA" w14:textId="77777777" w:rsidR="00B80862" w:rsidRDefault="00B80862" w:rsidP="00B80862">
          <w:pPr>
            <w:pStyle w:val="FilingFooter"/>
          </w:pPr>
        </w:p>
      </w:tc>
    </w:tr>
  </w:tbl>
  <w:p w14:paraId="0509C628" w14:textId="77777777" w:rsidR="0017239C" w:rsidRPr="007D7642" w:rsidRDefault="0017239C" w:rsidP="007D7642">
    <w:pPr>
      <w:pStyle w:val="Footer"/>
    </w:pPr>
  </w:p>
</w:ftr>
</file>

<file path=word/footer1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45EF" w14:textId="77777777" w:rsidR="0017239C" w:rsidRPr="0042247A" w:rsidRDefault="0017239C" w:rsidP="0042247A">
    <w:pPr>
      <w:pStyle w:val="Footer"/>
    </w:pPr>
  </w:p>
</w:ftr>
</file>

<file path=word/footer1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27161" w14:textId="77777777" w:rsidR="0017239C" w:rsidRPr="0042247A" w:rsidRDefault="0017239C" w:rsidP="0042247A">
    <w:pPr>
      <w:pStyle w:val="Footer"/>
    </w:pPr>
  </w:p>
</w:ftr>
</file>

<file path=word/footer1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3D501CB4" w14:textId="77777777" w:rsidTr="004E6DA2">
      <w:tc>
        <w:tcPr>
          <w:tcW w:w="6900" w:type="dxa"/>
        </w:tcPr>
        <w:p w14:paraId="2F13FCD0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2CD688F0" w14:textId="77777777" w:rsidR="00B80862" w:rsidRDefault="00B80862" w:rsidP="00B80862">
          <w:pPr>
            <w:pStyle w:val="FilingFooter"/>
          </w:pPr>
        </w:p>
      </w:tc>
    </w:tr>
  </w:tbl>
  <w:p w14:paraId="1D89E27A" w14:textId="77777777" w:rsidR="0017239C" w:rsidRPr="0042247A" w:rsidRDefault="0017239C" w:rsidP="0042247A">
    <w:pPr>
      <w:pStyle w:val="Footer"/>
    </w:pPr>
  </w:p>
</w:ftr>
</file>

<file path=word/footer1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2AAE" w14:textId="77777777" w:rsidR="0017239C" w:rsidRPr="001F6BB1" w:rsidRDefault="0017239C" w:rsidP="001F6BB1">
    <w:pPr>
      <w:pStyle w:val="Footer"/>
    </w:pPr>
  </w:p>
</w:ftr>
</file>

<file path=word/footer1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36EE" w14:textId="77777777" w:rsidR="0017239C" w:rsidRPr="001F6BB1" w:rsidRDefault="0017239C" w:rsidP="001F6BB1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481F97A" w14:textId="77777777" w:rsidTr="004E6DA2">
      <w:tc>
        <w:tcPr>
          <w:tcW w:w="6900" w:type="dxa"/>
        </w:tcPr>
        <w:p w14:paraId="4F1DE7F0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957B32F" w14:textId="77777777" w:rsidR="00B80862" w:rsidRDefault="00B80862" w:rsidP="00B80862">
          <w:pPr>
            <w:pStyle w:val="FilingFooter"/>
          </w:pPr>
        </w:p>
      </w:tc>
    </w:tr>
  </w:tbl>
  <w:p w14:paraId="6946238A" w14:textId="77777777" w:rsidR="0017239C" w:rsidRPr="009D78B6" w:rsidRDefault="0017239C" w:rsidP="009D78B6">
    <w:pPr>
      <w:pStyle w:val="Footer"/>
    </w:pPr>
  </w:p>
</w:ftr>
</file>

<file path=word/footer1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286151E8" w14:textId="77777777" w:rsidTr="004E6DA2">
      <w:tc>
        <w:tcPr>
          <w:tcW w:w="6900" w:type="dxa"/>
        </w:tcPr>
        <w:p w14:paraId="5E529ED9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22A4D3E2" w14:textId="77777777" w:rsidR="00B80862" w:rsidRDefault="00B80862" w:rsidP="00B80862">
          <w:pPr>
            <w:pStyle w:val="FilingFooter"/>
          </w:pPr>
        </w:p>
      </w:tc>
    </w:tr>
  </w:tbl>
  <w:p w14:paraId="69E52CFB" w14:textId="77777777" w:rsidR="0017239C" w:rsidRPr="001F6BB1" w:rsidRDefault="0017239C" w:rsidP="001F6BB1">
    <w:pPr>
      <w:pStyle w:val="Footer"/>
    </w:pPr>
  </w:p>
</w:ftr>
</file>

<file path=word/footer1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3D3C0" w14:textId="77777777" w:rsidR="0017239C" w:rsidRPr="0027795B" w:rsidRDefault="0017239C" w:rsidP="0027795B">
    <w:pPr>
      <w:pStyle w:val="Footer"/>
    </w:pPr>
  </w:p>
</w:ftr>
</file>

<file path=word/footer1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94B26" w14:textId="77777777" w:rsidR="0017239C" w:rsidRPr="0027795B" w:rsidRDefault="0017239C" w:rsidP="0027795B">
    <w:pPr>
      <w:pStyle w:val="Footer"/>
    </w:pPr>
  </w:p>
</w:ftr>
</file>

<file path=word/footer1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663F5A19" w14:textId="77777777" w:rsidTr="004E6DA2">
      <w:tc>
        <w:tcPr>
          <w:tcW w:w="6900" w:type="dxa"/>
        </w:tcPr>
        <w:p w14:paraId="0C02B010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5E290205" w14:textId="77777777" w:rsidR="00B80862" w:rsidRDefault="00B80862" w:rsidP="00B80862">
          <w:pPr>
            <w:pStyle w:val="FilingFooter"/>
          </w:pPr>
        </w:p>
      </w:tc>
    </w:tr>
  </w:tbl>
  <w:p w14:paraId="12CC65EF" w14:textId="77777777" w:rsidR="0017239C" w:rsidRPr="0027795B" w:rsidRDefault="0017239C" w:rsidP="0027795B">
    <w:pPr>
      <w:pStyle w:val="Footer"/>
    </w:pPr>
  </w:p>
</w:ftr>
</file>

<file path=word/footer1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5A9E" w14:textId="77777777" w:rsidR="0017239C" w:rsidRPr="00B07904" w:rsidRDefault="0017239C" w:rsidP="00B07904">
    <w:pPr>
      <w:pStyle w:val="Footer"/>
    </w:pPr>
  </w:p>
</w:ftr>
</file>

<file path=word/footer1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4986" w14:textId="77777777" w:rsidR="0017239C" w:rsidRPr="00B07904" w:rsidRDefault="0017239C" w:rsidP="00B07904">
    <w:pPr>
      <w:pStyle w:val="Footer"/>
    </w:pPr>
  </w:p>
</w:ftr>
</file>

<file path=word/footer1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74B148B" w14:textId="77777777" w:rsidTr="004E6DA2">
      <w:tc>
        <w:tcPr>
          <w:tcW w:w="6900" w:type="dxa"/>
        </w:tcPr>
        <w:p w14:paraId="5CBA9912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D8F2353" w14:textId="77777777" w:rsidR="00B80862" w:rsidRDefault="00B80862" w:rsidP="00B80862">
          <w:pPr>
            <w:pStyle w:val="FilingFooter"/>
          </w:pPr>
        </w:p>
      </w:tc>
    </w:tr>
  </w:tbl>
  <w:p w14:paraId="6D6DBA3A" w14:textId="77777777" w:rsidR="0017239C" w:rsidRPr="00B07904" w:rsidRDefault="0017239C" w:rsidP="00B07904">
    <w:pPr>
      <w:pStyle w:val="Footer"/>
    </w:pPr>
  </w:p>
</w:ftr>
</file>

<file path=word/footer1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5445" w14:textId="77777777" w:rsidR="0017239C" w:rsidRPr="00AA2622" w:rsidRDefault="0017239C" w:rsidP="00AA2622">
    <w:pPr>
      <w:pStyle w:val="Footer"/>
    </w:pPr>
  </w:p>
</w:ftr>
</file>

<file path=word/footer1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DFF12" w14:textId="77777777" w:rsidR="0017239C" w:rsidRPr="00AA2622" w:rsidRDefault="0017239C" w:rsidP="00AA2622">
    <w:pPr>
      <w:pStyle w:val="Footer"/>
    </w:pPr>
  </w:p>
</w:ftr>
</file>

<file path=word/footer1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ABF73D3" w14:textId="77777777" w:rsidTr="004E6DA2">
      <w:tc>
        <w:tcPr>
          <w:tcW w:w="6900" w:type="dxa"/>
        </w:tcPr>
        <w:p w14:paraId="7B7FBD1D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E86F705" w14:textId="77777777" w:rsidR="00B80862" w:rsidRDefault="00B80862" w:rsidP="00B80862">
          <w:pPr>
            <w:pStyle w:val="FilingFooter"/>
          </w:pPr>
        </w:p>
      </w:tc>
    </w:tr>
  </w:tbl>
  <w:p w14:paraId="1E16D92E" w14:textId="77777777" w:rsidR="0017239C" w:rsidRPr="00AA2622" w:rsidRDefault="0017239C" w:rsidP="00AA2622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7E7A" w14:textId="77777777" w:rsidR="0017239C" w:rsidRPr="00AB3709" w:rsidRDefault="0017239C" w:rsidP="00AB3709">
    <w:pPr>
      <w:pStyle w:val="Footer"/>
    </w:pPr>
  </w:p>
</w:ftr>
</file>

<file path=word/footer1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44EF" w14:textId="77777777" w:rsidR="0017239C" w:rsidRPr="00361F7E" w:rsidRDefault="0017239C" w:rsidP="00361F7E">
    <w:pPr>
      <w:pStyle w:val="Footer"/>
    </w:pPr>
  </w:p>
</w:ftr>
</file>

<file path=word/footer1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7BD6" w14:textId="77777777" w:rsidR="0017239C" w:rsidRPr="00361F7E" w:rsidRDefault="0017239C" w:rsidP="00361F7E">
    <w:pPr>
      <w:pStyle w:val="Footer"/>
    </w:pPr>
  </w:p>
</w:ftr>
</file>

<file path=word/footer1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3338FF13" w14:textId="77777777" w:rsidTr="004E6DA2">
      <w:tc>
        <w:tcPr>
          <w:tcW w:w="6900" w:type="dxa"/>
        </w:tcPr>
        <w:p w14:paraId="3D0C2969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69D7FB5" w14:textId="77777777" w:rsidR="00B80862" w:rsidRDefault="00B80862" w:rsidP="00B80862">
          <w:pPr>
            <w:pStyle w:val="FilingFooter"/>
          </w:pPr>
        </w:p>
      </w:tc>
    </w:tr>
  </w:tbl>
  <w:p w14:paraId="36DAF5A2" w14:textId="77777777" w:rsidR="0017239C" w:rsidRPr="00361F7E" w:rsidRDefault="0017239C" w:rsidP="00361F7E">
    <w:pPr>
      <w:pStyle w:val="Footer"/>
    </w:pPr>
  </w:p>
</w:ftr>
</file>

<file path=word/footer1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3D9DC" w14:textId="77777777" w:rsidR="00622BC6" w:rsidRPr="00622BC6" w:rsidRDefault="00F32495" w:rsidP="00622BC6">
    <w:pPr>
      <w:pStyle w:val="Footer"/>
    </w:pPr>
  </w:p>
</w:ftr>
</file>

<file path=word/footer1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1C16D3F" w14:textId="77777777" w:rsidTr="004E6DA2">
      <w:tc>
        <w:tcPr>
          <w:tcW w:w="6900" w:type="dxa"/>
        </w:tcPr>
        <w:p w14:paraId="6EC7A932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CB2C877" w14:textId="77777777" w:rsidR="00B80862" w:rsidRDefault="00B80862" w:rsidP="00B80862">
          <w:pPr>
            <w:pStyle w:val="FilingFooter"/>
          </w:pPr>
        </w:p>
      </w:tc>
    </w:tr>
  </w:tbl>
  <w:p w14:paraId="7A70EEC1" w14:textId="77777777" w:rsidR="00622BC6" w:rsidRPr="00622BC6" w:rsidRDefault="00F32495" w:rsidP="00622BC6">
    <w:pPr>
      <w:pStyle w:val="Footer"/>
    </w:pPr>
  </w:p>
</w:ftr>
</file>

<file path=word/footer1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0184" w14:textId="77777777" w:rsidR="00622BC6" w:rsidRPr="00622BC6" w:rsidRDefault="00F32495" w:rsidP="00622BC6">
    <w:pPr>
      <w:pStyle w:val="Footer"/>
    </w:pPr>
  </w:p>
</w:ftr>
</file>

<file path=word/footer1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00BD" w14:textId="77777777" w:rsidR="00712406" w:rsidRPr="00712406" w:rsidRDefault="00F32495" w:rsidP="00712406">
    <w:pPr>
      <w:pStyle w:val="Footer"/>
    </w:pPr>
  </w:p>
</w:ftr>
</file>

<file path=word/footer1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2A69C260" w14:textId="77777777" w:rsidTr="004E6DA2">
      <w:tc>
        <w:tcPr>
          <w:tcW w:w="6900" w:type="dxa"/>
        </w:tcPr>
        <w:p w14:paraId="289F049E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780FCA8" w14:textId="77777777" w:rsidR="00B80862" w:rsidRDefault="00B80862" w:rsidP="00B80862">
          <w:pPr>
            <w:pStyle w:val="FilingFooter"/>
          </w:pPr>
        </w:p>
      </w:tc>
    </w:tr>
  </w:tbl>
  <w:p w14:paraId="394B0685" w14:textId="77777777" w:rsidR="00712406" w:rsidRPr="00712406" w:rsidRDefault="00F32495" w:rsidP="00712406">
    <w:pPr>
      <w:pStyle w:val="Footer"/>
    </w:pPr>
  </w:p>
</w:ftr>
</file>

<file path=word/footer1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73EFD" w14:textId="77777777" w:rsidR="00712406" w:rsidRPr="00712406" w:rsidRDefault="00F32495" w:rsidP="00712406">
    <w:pPr>
      <w:pStyle w:val="Footer"/>
    </w:pPr>
  </w:p>
</w:ftr>
</file>

<file path=word/footer1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ADB2A" w14:textId="77777777" w:rsidR="00172D20" w:rsidRPr="00172D20" w:rsidRDefault="00F32495" w:rsidP="00172D20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B9BE" w14:textId="77777777" w:rsidR="0017239C" w:rsidRPr="00AB3709" w:rsidRDefault="0017239C" w:rsidP="00AB3709">
    <w:pPr>
      <w:pStyle w:val="Footer"/>
    </w:pPr>
  </w:p>
</w:ftr>
</file>

<file path=word/footer1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AE6F76B" w14:textId="77777777" w:rsidTr="004E6DA2">
      <w:tc>
        <w:tcPr>
          <w:tcW w:w="6900" w:type="dxa"/>
        </w:tcPr>
        <w:p w14:paraId="23C30BD0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0CA9030E" w14:textId="77777777" w:rsidR="00B80862" w:rsidRDefault="00B80862" w:rsidP="00B80862">
          <w:pPr>
            <w:pStyle w:val="FilingFooter"/>
          </w:pPr>
        </w:p>
      </w:tc>
    </w:tr>
  </w:tbl>
  <w:p w14:paraId="71109A84" w14:textId="77777777" w:rsidR="00172D20" w:rsidRPr="00172D20" w:rsidRDefault="00F32495" w:rsidP="00172D20">
    <w:pPr>
      <w:pStyle w:val="Footer"/>
    </w:pPr>
  </w:p>
</w:ftr>
</file>

<file path=word/footer1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C5C4" w14:textId="77777777" w:rsidR="00172D20" w:rsidRPr="00172D20" w:rsidRDefault="00F32495" w:rsidP="00172D20">
    <w:pPr>
      <w:pStyle w:val="Footer"/>
    </w:pPr>
  </w:p>
</w:ftr>
</file>

<file path=word/footer1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5194" w14:textId="77777777" w:rsidR="00E149B3" w:rsidRPr="00E149B3" w:rsidRDefault="00F32495" w:rsidP="00E149B3">
    <w:pPr>
      <w:pStyle w:val="Footer"/>
    </w:pPr>
  </w:p>
</w:ftr>
</file>

<file path=word/footer1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8ADFAE5" w14:textId="77777777" w:rsidTr="004E6DA2">
      <w:tc>
        <w:tcPr>
          <w:tcW w:w="6900" w:type="dxa"/>
        </w:tcPr>
        <w:p w14:paraId="1E4268C4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4B9D85A" w14:textId="77777777" w:rsidR="00B80862" w:rsidRDefault="00B80862" w:rsidP="00B80862">
          <w:pPr>
            <w:pStyle w:val="FilingFooter"/>
          </w:pPr>
        </w:p>
      </w:tc>
    </w:tr>
  </w:tbl>
  <w:p w14:paraId="7AB078B3" w14:textId="77777777" w:rsidR="00E149B3" w:rsidRPr="00E149B3" w:rsidRDefault="00F32495" w:rsidP="00E149B3">
    <w:pPr>
      <w:pStyle w:val="Footer"/>
    </w:pPr>
  </w:p>
</w:ftr>
</file>

<file path=word/footer1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9E7D" w14:textId="77777777" w:rsidR="00E149B3" w:rsidRPr="00E149B3" w:rsidRDefault="00F32495" w:rsidP="00E149B3">
    <w:pPr>
      <w:pStyle w:val="Footer"/>
    </w:pPr>
  </w:p>
</w:ftr>
</file>

<file path=word/footer1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2FB5" w14:textId="77777777" w:rsidR="00255CFB" w:rsidRPr="00255CFB" w:rsidRDefault="00F32495" w:rsidP="00255CFB">
    <w:pPr>
      <w:pStyle w:val="Footer"/>
    </w:pPr>
  </w:p>
</w:ftr>
</file>

<file path=word/footer1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D83B07C" w14:textId="77777777" w:rsidTr="004E6DA2">
      <w:tc>
        <w:tcPr>
          <w:tcW w:w="6900" w:type="dxa"/>
        </w:tcPr>
        <w:p w14:paraId="5F80A6A2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5857FC6" w14:textId="77777777" w:rsidR="00B80862" w:rsidRDefault="00B80862" w:rsidP="00B80862">
          <w:pPr>
            <w:pStyle w:val="FilingFooter"/>
          </w:pPr>
        </w:p>
      </w:tc>
    </w:tr>
  </w:tbl>
  <w:p w14:paraId="0DB1CD77" w14:textId="77777777" w:rsidR="00255CFB" w:rsidRPr="00255CFB" w:rsidRDefault="00F32495" w:rsidP="00255CFB">
    <w:pPr>
      <w:pStyle w:val="Footer"/>
    </w:pPr>
  </w:p>
</w:ftr>
</file>

<file path=word/footer1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B5551" w14:textId="77777777" w:rsidR="00255CFB" w:rsidRPr="00255CFB" w:rsidRDefault="00F32495" w:rsidP="00255CFB">
    <w:pPr>
      <w:pStyle w:val="Footer"/>
    </w:pPr>
  </w:p>
</w:ftr>
</file>

<file path=word/footer1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76E4B" w14:textId="77777777" w:rsidR="00C258F1" w:rsidRPr="008C167E" w:rsidRDefault="00F32495" w:rsidP="008C167E">
    <w:pPr>
      <w:pStyle w:val="Footer"/>
    </w:pPr>
  </w:p>
</w:ftr>
</file>

<file path=word/footer1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FD46D69" w14:textId="77777777" w:rsidTr="004E6DA2">
      <w:tc>
        <w:tcPr>
          <w:tcW w:w="6900" w:type="dxa"/>
        </w:tcPr>
        <w:p w14:paraId="712F5F21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1616109" w14:textId="77777777" w:rsidR="00B80862" w:rsidRDefault="00B80862" w:rsidP="00B80862">
          <w:pPr>
            <w:pStyle w:val="FilingFooter"/>
          </w:pPr>
        </w:p>
      </w:tc>
    </w:tr>
  </w:tbl>
  <w:p w14:paraId="2F9513D2" w14:textId="77777777" w:rsidR="008C167E" w:rsidRPr="008C167E" w:rsidRDefault="00F32495" w:rsidP="008C167E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65CA46A1" w14:textId="77777777" w:rsidTr="004E6DA2">
      <w:tc>
        <w:tcPr>
          <w:tcW w:w="6900" w:type="dxa"/>
        </w:tcPr>
        <w:p w14:paraId="327AFB69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30BC67C" w14:textId="77777777" w:rsidR="00B80862" w:rsidRDefault="00B80862" w:rsidP="00B80862">
          <w:pPr>
            <w:pStyle w:val="FilingFooter"/>
          </w:pPr>
        </w:p>
      </w:tc>
    </w:tr>
  </w:tbl>
  <w:p w14:paraId="5BC7BDEB" w14:textId="77777777" w:rsidR="0017239C" w:rsidRPr="00AB3709" w:rsidRDefault="0017239C" w:rsidP="00AB3709">
    <w:pPr>
      <w:pStyle w:val="Footer"/>
    </w:pPr>
  </w:p>
</w:ftr>
</file>

<file path=word/footer1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FA50" w14:textId="77777777" w:rsidR="008C167E" w:rsidRPr="008C167E" w:rsidRDefault="00F32495" w:rsidP="008C167E">
    <w:pPr>
      <w:pStyle w:val="Footer"/>
    </w:pPr>
  </w:p>
</w:ftr>
</file>

<file path=word/footer1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6067" w14:textId="77777777" w:rsidR="00703083" w:rsidRPr="00703083" w:rsidRDefault="00F32495" w:rsidP="00703083">
    <w:pPr>
      <w:pStyle w:val="Footer"/>
    </w:pPr>
  </w:p>
</w:ftr>
</file>

<file path=word/footer1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5B869987" w14:textId="77777777" w:rsidTr="004E6DA2">
      <w:tc>
        <w:tcPr>
          <w:tcW w:w="6900" w:type="dxa"/>
        </w:tcPr>
        <w:p w14:paraId="53AA3AC3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49D244E" w14:textId="77777777" w:rsidR="00B80862" w:rsidRDefault="00B80862" w:rsidP="00B80862">
          <w:pPr>
            <w:pStyle w:val="FilingFooter"/>
          </w:pPr>
        </w:p>
      </w:tc>
    </w:tr>
  </w:tbl>
  <w:p w14:paraId="340E46BC" w14:textId="77777777" w:rsidR="00703083" w:rsidRPr="00703083" w:rsidRDefault="00F32495" w:rsidP="00703083">
    <w:pPr>
      <w:pStyle w:val="Footer"/>
    </w:pPr>
  </w:p>
</w:ftr>
</file>

<file path=word/footer1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6DEB2" w14:textId="77777777" w:rsidR="00703083" w:rsidRPr="00703083" w:rsidRDefault="00F32495" w:rsidP="00703083">
    <w:pPr>
      <w:pStyle w:val="Footer"/>
    </w:pPr>
  </w:p>
</w:ftr>
</file>

<file path=word/footer1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73484" w14:paraId="12FDC8C4" w14:textId="77777777">
      <w:tc>
        <w:tcPr>
          <w:tcW w:w="6900" w:type="dxa"/>
        </w:tcPr>
        <w:p w14:paraId="15DC6770" w14:textId="77777777" w:rsidR="00C73484" w:rsidRDefault="00C7348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378F939" w14:textId="77777777" w:rsidR="00C73484" w:rsidRDefault="00C73484" w:rsidP="00143BE8">
          <w:pPr>
            <w:pStyle w:val="FilingFooter"/>
          </w:pPr>
        </w:p>
      </w:tc>
    </w:tr>
  </w:tbl>
  <w:p w14:paraId="2D0BBE80" w14:textId="77777777" w:rsidR="00C73484" w:rsidRDefault="00C73484" w:rsidP="0030592A">
    <w:pPr>
      <w:pStyle w:val="FilingFooter"/>
    </w:pPr>
  </w:p>
</w:ftr>
</file>

<file path=word/footer1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A092" w14:textId="77777777" w:rsidR="00C73484" w:rsidRPr="008329C7" w:rsidRDefault="00C73484" w:rsidP="008329C7">
    <w:pPr>
      <w:pStyle w:val="Footer"/>
    </w:pPr>
  </w:p>
</w:ftr>
</file>

<file path=word/footer1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73484" w14:paraId="6F71F1CA" w14:textId="77777777" w:rsidTr="004E6DA2">
      <w:tc>
        <w:tcPr>
          <w:tcW w:w="6900" w:type="dxa"/>
        </w:tcPr>
        <w:p w14:paraId="46A06369" w14:textId="77777777" w:rsidR="00C73484" w:rsidRDefault="00C73484" w:rsidP="0030592A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2129F32" w14:textId="77777777" w:rsidR="00C73484" w:rsidRDefault="00C73484" w:rsidP="0030592A">
          <w:pPr>
            <w:pStyle w:val="FilingFooter"/>
          </w:pPr>
        </w:p>
      </w:tc>
    </w:tr>
  </w:tbl>
  <w:p w14:paraId="0155CE2B" w14:textId="77777777" w:rsidR="00C73484" w:rsidRPr="008329C7" w:rsidRDefault="00C73484" w:rsidP="008329C7">
    <w:pPr>
      <w:pStyle w:val="Footer"/>
    </w:pPr>
  </w:p>
</w:ftr>
</file>

<file path=word/footer1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F3B19" w14:textId="77777777" w:rsidR="00C73484" w:rsidRPr="008329C7" w:rsidRDefault="00C73484" w:rsidP="008329C7">
    <w:pPr>
      <w:pStyle w:val="Footer"/>
    </w:pPr>
  </w:p>
</w:ftr>
</file>

<file path=word/footer1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20645" w14:textId="77777777" w:rsidR="00C73484" w:rsidRPr="00215116" w:rsidRDefault="00C73484" w:rsidP="00215116">
    <w:pPr>
      <w:pStyle w:val="Footer"/>
    </w:pPr>
  </w:p>
</w:ftr>
</file>

<file path=word/footer1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73484" w14:paraId="6B07298A" w14:textId="77777777" w:rsidTr="004E6DA2">
      <w:tc>
        <w:tcPr>
          <w:tcW w:w="6900" w:type="dxa"/>
        </w:tcPr>
        <w:p w14:paraId="1B9B6E31" w14:textId="77777777" w:rsidR="00C73484" w:rsidRDefault="00C73484" w:rsidP="0030592A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4DF0673" w14:textId="77777777" w:rsidR="00C73484" w:rsidRDefault="00C73484" w:rsidP="0030592A">
          <w:pPr>
            <w:pStyle w:val="FilingFooter"/>
          </w:pPr>
        </w:p>
      </w:tc>
    </w:tr>
  </w:tbl>
  <w:p w14:paraId="0CD18314" w14:textId="77777777" w:rsidR="00C73484" w:rsidRPr="00215116" w:rsidRDefault="00C73484" w:rsidP="002151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E0D0E" w14:textId="77777777" w:rsidR="0017239C" w:rsidRPr="00A45194" w:rsidRDefault="0017239C" w:rsidP="00A45194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B0D0" w14:textId="77777777" w:rsidR="0017239C" w:rsidRPr="009E2460" w:rsidRDefault="0017239C" w:rsidP="009E2460">
    <w:pPr>
      <w:pStyle w:val="Footer"/>
    </w:pPr>
  </w:p>
</w:ftr>
</file>

<file path=word/footer20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433D" w14:textId="77777777" w:rsidR="00C73484" w:rsidRPr="00215116" w:rsidRDefault="00C73484" w:rsidP="00215116">
    <w:pPr>
      <w:pStyle w:val="Footer"/>
    </w:pPr>
  </w:p>
</w:ftr>
</file>

<file path=word/footer20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5B7B" w14:textId="77777777" w:rsidR="00C73484" w:rsidRPr="00D70B04" w:rsidRDefault="00C73484" w:rsidP="00D70B04">
    <w:pPr>
      <w:pStyle w:val="Footer"/>
    </w:pPr>
  </w:p>
</w:ftr>
</file>

<file path=word/footer20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73484" w14:paraId="24ADD039" w14:textId="77777777" w:rsidTr="004E6DA2">
      <w:tc>
        <w:tcPr>
          <w:tcW w:w="6900" w:type="dxa"/>
        </w:tcPr>
        <w:p w14:paraId="093437C9" w14:textId="77777777" w:rsidR="00C73484" w:rsidRDefault="00C73484" w:rsidP="0030592A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34CCEFF" w14:textId="77777777" w:rsidR="00C73484" w:rsidRDefault="00C73484" w:rsidP="0030592A">
          <w:pPr>
            <w:pStyle w:val="FilingFooter"/>
          </w:pPr>
        </w:p>
      </w:tc>
    </w:tr>
  </w:tbl>
  <w:p w14:paraId="3B19EE67" w14:textId="77777777" w:rsidR="00C73484" w:rsidRPr="00D70B04" w:rsidRDefault="00C73484" w:rsidP="00D70B04">
    <w:pPr>
      <w:pStyle w:val="Footer"/>
    </w:pPr>
  </w:p>
</w:ftr>
</file>

<file path=word/footer20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72C9C" w14:textId="77777777" w:rsidR="00C73484" w:rsidRPr="00D70B04" w:rsidRDefault="00C73484" w:rsidP="00D70B04">
    <w:pPr>
      <w:pStyle w:val="Footer"/>
    </w:pPr>
  </w:p>
</w:ftr>
</file>

<file path=word/footer20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EF6F" w14:textId="77777777" w:rsidR="00C73484" w:rsidRPr="001211B8" w:rsidRDefault="00C73484" w:rsidP="001211B8">
    <w:pPr>
      <w:pStyle w:val="Footer"/>
    </w:pPr>
  </w:p>
</w:ftr>
</file>

<file path=word/footer20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73484" w14:paraId="3B59EFF0" w14:textId="77777777" w:rsidTr="004E6DA2">
      <w:tc>
        <w:tcPr>
          <w:tcW w:w="6900" w:type="dxa"/>
        </w:tcPr>
        <w:p w14:paraId="04D4133D" w14:textId="77777777" w:rsidR="00C73484" w:rsidRDefault="00C73484" w:rsidP="0030592A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56F2CAC6" w14:textId="77777777" w:rsidR="00C73484" w:rsidRDefault="00C73484" w:rsidP="0030592A">
          <w:pPr>
            <w:pStyle w:val="FilingFooter"/>
          </w:pPr>
        </w:p>
      </w:tc>
    </w:tr>
  </w:tbl>
  <w:p w14:paraId="04569425" w14:textId="77777777" w:rsidR="00C73484" w:rsidRPr="001211B8" w:rsidRDefault="00C73484" w:rsidP="001211B8">
    <w:pPr>
      <w:pStyle w:val="Footer"/>
    </w:pPr>
  </w:p>
</w:ftr>
</file>

<file path=word/footer20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CAF30" w14:textId="77777777" w:rsidR="00C73484" w:rsidRPr="001211B8" w:rsidRDefault="00C73484" w:rsidP="001211B8">
    <w:pPr>
      <w:pStyle w:val="Footer"/>
    </w:pPr>
  </w:p>
</w:ftr>
</file>

<file path=word/footer20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E39D" w14:textId="77777777" w:rsidR="00C73484" w:rsidRPr="00EA11F9" w:rsidRDefault="00C73484" w:rsidP="00EA11F9">
    <w:pPr>
      <w:pStyle w:val="Footer"/>
    </w:pPr>
  </w:p>
</w:ftr>
</file>

<file path=word/footer20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73484" w14:paraId="7405B7A3" w14:textId="77777777" w:rsidTr="004E6DA2">
      <w:tc>
        <w:tcPr>
          <w:tcW w:w="6900" w:type="dxa"/>
        </w:tcPr>
        <w:p w14:paraId="78F6102D" w14:textId="77777777" w:rsidR="00C73484" w:rsidRDefault="00C73484" w:rsidP="0030592A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2D79898" w14:textId="77777777" w:rsidR="00C73484" w:rsidRDefault="00C73484" w:rsidP="0030592A">
          <w:pPr>
            <w:pStyle w:val="FilingFooter"/>
          </w:pPr>
        </w:p>
      </w:tc>
    </w:tr>
  </w:tbl>
  <w:p w14:paraId="1A62DFCE" w14:textId="77777777" w:rsidR="00C73484" w:rsidRPr="00EA11F9" w:rsidRDefault="00C73484" w:rsidP="00EA11F9">
    <w:pPr>
      <w:pStyle w:val="Footer"/>
    </w:pPr>
  </w:p>
</w:ftr>
</file>

<file path=word/footer20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65B9E" w14:textId="77777777" w:rsidR="00C73484" w:rsidRPr="00EA11F9" w:rsidRDefault="00C73484" w:rsidP="00EA11F9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0BC4A" w14:textId="77777777" w:rsidR="0017239C" w:rsidRPr="009E2460" w:rsidRDefault="0017239C" w:rsidP="009E2460">
    <w:pPr>
      <w:pStyle w:val="Footer"/>
    </w:pPr>
  </w:p>
</w:ftr>
</file>

<file path=word/footer2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CF33C" w14:textId="77777777" w:rsidR="00C73484" w:rsidRPr="00335BDD" w:rsidRDefault="00C73484" w:rsidP="00335BDD">
    <w:pPr>
      <w:pStyle w:val="Footer"/>
    </w:pPr>
  </w:p>
</w:ftr>
</file>

<file path=word/footer2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73484" w14:paraId="3DA3D6C6" w14:textId="77777777" w:rsidTr="004E6DA2">
      <w:tc>
        <w:tcPr>
          <w:tcW w:w="6900" w:type="dxa"/>
        </w:tcPr>
        <w:p w14:paraId="14673028" w14:textId="77777777" w:rsidR="00C73484" w:rsidRDefault="00C73484" w:rsidP="0030592A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55AF357D" w14:textId="77777777" w:rsidR="00C73484" w:rsidRDefault="00C73484" w:rsidP="0030592A">
          <w:pPr>
            <w:pStyle w:val="FilingFooter"/>
          </w:pPr>
        </w:p>
      </w:tc>
    </w:tr>
  </w:tbl>
  <w:p w14:paraId="51734604" w14:textId="77777777" w:rsidR="00C73484" w:rsidRPr="00335BDD" w:rsidRDefault="00C73484" w:rsidP="00335BDD">
    <w:pPr>
      <w:pStyle w:val="Footer"/>
    </w:pPr>
  </w:p>
</w:ftr>
</file>

<file path=word/footer2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229A" w14:textId="77777777" w:rsidR="00C73484" w:rsidRPr="00335BDD" w:rsidRDefault="00C73484" w:rsidP="00335BDD">
    <w:pPr>
      <w:pStyle w:val="Footer"/>
    </w:pPr>
  </w:p>
</w:ftr>
</file>

<file path=word/footer2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E96F9" w14:textId="77777777" w:rsidR="00AB2CE0" w:rsidRPr="00AB2CE0" w:rsidRDefault="00F32495" w:rsidP="00AB2CE0">
    <w:pPr>
      <w:pStyle w:val="Footer"/>
    </w:pPr>
  </w:p>
</w:ftr>
</file>

<file path=word/footer2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2E8F6AA2" w14:textId="77777777" w:rsidTr="004E6DA2">
      <w:tc>
        <w:tcPr>
          <w:tcW w:w="6900" w:type="dxa"/>
        </w:tcPr>
        <w:p w14:paraId="4B12444B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6D2C2FF" w14:textId="77777777" w:rsidR="00B80862" w:rsidRDefault="00B80862" w:rsidP="00B80862">
          <w:pPr>
            <w:pStyle w:val="FilingFooter"/>
          </w:pPr>
        </w:p>
      </w:tc>
    </w:tr>
  </w:tbl>
  <w:p w14:paraId="5D449132" w14:textId="77777777" w:rsidR="00AB2CE0" w:rsidRPr="00AB2CE0" w:rsidRDefault="00F32495" w:rsidP="00AB2CE0">
    <w:pPr>
      <w:pStyle w:val="Footer"/>
    </w:pPr>
  </w:p>
</w:ftr>
</file>

<file path=word/footer2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53C7" w14:textId="77777777" w:rsidR="00AB2CE0" w:rsidRPr="00AB2CE0" w:rsidRDefault="00F32495" w:rsidP="00AB2CE0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5B31B92D" w14:textId="77777777" w:rsidTr="004E6DA2">
      <w:tc>
        <w:tcPr>
          <w:tcW w:w="6900" w:type="dxa"/>
        </w:tcPr>
        <w:p w14:paraId="49B28C96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1C845FC" w14:textId="77777777" w:rsidR="00B80862" w:rsidRDefault="00B80862" w:rsidP="00B80862">
          <w:pPr>
            <w:pStyle w:val="FilingFooter"/>
          </w:pPr>
        </w:p>
      </w:tc>
    </w:tr>
  </w:tbl>
  <w:p w14:paraId="51B22D76" w14:textId="77777777" w:rsidR="0017239C" w:rsidRPr="009E2460" w:rsidRDefault="0017239C" w:rsidP="009E2460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0F79B" w14:textId="77777777" w:rsidR="0017239C" w:rsidRPr="00502A4A" w:rsidRDefault="0017239C" w:rsidP="00502A4A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1580C" w14:textId="77777777" w:rsidR="0017239C" w:rsidRPr="00502A4A" w:rsidRDefault="0017239C" w:rsidP="00502A4A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2A984E1F" w14:textId="77777777" w:rsidTr="004E6DA2">
      <w:tc>
        <w:tcPr>
          <w:tcW w:w="6900" w:type="dxa"/>
        </w:tcPr>
        <w:p w14:paraId="192F2898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135089D" w14:textId="77777777" w:rsidR="00B80862" w:rsidRDefault="00B80862" w:rsidP="00B80862">
          <w:pPr>
            <w:pStyle w:val="FilingFooter"/>
          </w:pPr>
        </w:p>
      </w:tc>
    </w:tr>
  </w:tbl>
  <w:p w14:paraId="06B4219F" w14:textId="77777777" w:rsidR="0017239C" w:rsidRPr="00502A4A" w:rsidRDefault="0017239C" w:rsidP="00502A4A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E9932" w14:textId="77777777" w:rsidR="0017239C" w:rsidRPr="006E44BD" w:rsidRDefault="0017239C" w:rsidP="006E44BD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919D" w14:textId="77777777" w:rsidR="0017239C" w:rsidRPr="006E44BD" w:rsidRDefault="0017239C" w:rsidP="006E44BD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2991BB9" w14:textId="77777777" w:rsidTr="004E6DA2">
      <w:tc>
        <w:tcPr>
          <w:tcW w:w="6900" w:type="dxa"/>
        </w:tcPr>
        <w:p w14:paraId="5C924FD4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40D7046" w14:textId="77777777" w:rsidR="00B80862" w:rsidRDefault="00B80862" w:rsidP="00B80862">
          <w:pPr>
            <w:pStyle w:val="FilingFooter"/>
          </w:pPr>
        </w:p>
      </w:tc>
    </w:tr>
  </w:tbl>
  <w:p w14:paraId="42AE9D32" w14:textId="77777777" w:rsidR="0017239C" w:rsidRPr="006E44BD" w:rsidRDefault="0017239C" w:rsidP="006E44BD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768C9" w14:textId="77777777" w:rsidR="0017239C" w:rsidRPr="00462325" w:rsidRDefault="0017239C" w:rsidP="004623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7ED02" w14:textId="77777777" w:rsidR="0017239C" w:rsidRPr="00A45194" w:rsidRDefault="0017239C" w:rsidP="00A45194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79D32" w14:textId="77777777" w:rsidR="0017239C" w:rsidRPr="00462325" w:rsidRDefault="0017239C" w:rsidP="00462325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322DC5AD" w14:textId="77777777" w:rsidTr="004E6DA2">
      <w:tc>
        <w:tcPr>
          <w:tcW w:w="6900" w:type="dxa"/>
        </w:tcPr>
        <w:p w14:paraId="6F4D5D57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0602BD88" w14:textId="77777777" w:rsidR="00B80862" w:rsidRDefault="00B80862" w:rsidP="00B80862">
          <w:pPr>
            <w:pStyle w:val="FilingFooter"/>
          </w:pPr>
        </w:p>
      </w:tc>
    </w:tr>
  </w:tbl>
  <w:p w14:paraId="7B2F6125" w14:textId="77777777" w:rsidR="0017239C" w:rsidRPr="00462325" w:rsidRDefault="0017239C" w:rsidP="00462325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A683E" w14:textId="77777777" w:rsidR="0017239C" w:rsidRPr="00E1432B" w:rsidRDefault="0017239C" w:rsidP="00E1432B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1F15" w14:textId="77777777" w:rsidR="0017239C" w:rsidRPr="00E1432B" w:rsidRDefault="0017239C" w:rsidP="00E1432B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273E7C0C" w14:textId="77777777" w:rsidTr="004E6DA2">
      <w:tc>
        <w:tcPr>
          <w:tcW w:w="6900" w:type="dxa"/>
        </w:tcPr>
        <w:p w14:paraId="00C08BC3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5BE7940" w14:textId="77777777" w:rsidR="00B80862" w:rsidRDefault="00B80862" w:rsidP="00B80862">
          <w:pPr>
            <w:pStyle w:val="FilingFooter"/>
          </w:pPr>
        </w:p>
      </w:tc>
    </w:tr>
  </w:tbl>
  <w:p w14:paraId="364E1F6E" w14:textId="77777777" w:rsidR="0017239C" w:rsidRPr="00E1432B" w:rsidRDefault="0017239C" w:rsidP="00E1432B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045F" w14:textId="77777777" w:rsidR="0017239C" w:rsidRPr="00F62A21" w:rsidRDefault="0017239C" w:rsidP="00F62A21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42BA" w14:textId="77777777" w:rsidR="0017239C" w:rsidRPr="00F62A21" w:rsidRDefault="0017239C" w:rsidP="00F62A21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573CEA5" w14:textId="77777777" w:rsidTr="004E6DA2">
      <w:tc>
        <w:tcPr>
          <w:tcW w:w="6900" w:type="dxa"/>
        </w:tcPr>
        <w:p w14:paraId="73861C7D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AFFE151" w14:textId="77777777" w:rsidR="00B80862" w:rsidRDefault="00B80862" w:rsidP="00B80862">
          <w:pPr>
            <w:pStyle w:val="FilingFooter"/>
          </w:pPr>
        </w:p>
      </w:tc>
    </w:tr>
  </w:tbl>
  <w:p w14:paraId="4A076F80" w14:textId="77777777" w:rsidR="0017239C" w:rsidRPr="00F62A21" w:rsidRDefault="0017239C" w:rsidP="00F62A21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1215D" w14:textId="77777777" w:rsidR="0017239C" w:rsidRPr="00AF1460" w:rsidRDefault="0017239C" w:rsidP="00AF1460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65D70" w14:textId="77777777" w:rsidR="0017239C" w:rsidRPr="00AF1460" w:rsidRDefault="0017239C" w:rsidP="00AF146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6A848505" w14:textId="77777777" w:rsidTr="004E6DA2">
      <w:tc>
        <w:tcPr>
          <w:tcW w:w="6900" w:type="dxa"/>
        </w:tcPr>
        <w:p w14:paraId="6C932C7E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51ED2A9" w14:textId="77777777" w:rsidR="00B80862" w:rsidRDefault="00B80862" w:rsidP="00B80862">
          <w:pPr>
            <w:pStyle w:val="FilingFooter"/>
          </w:pPr>
        </w:p>
      </w:tc>
    </w:tr>
  </w:tbl>
  <w:p w14:paraId="008F2391" w14:textId="77777777" w:rsidR="0017239C" w:rsidRPr="00A45194" w:rsidRDefault="0017239C" w:rsidP="00A45194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6636B179" w14:textId="77777777" w:rsidTr="004E6DA2">
      <w:tc>
        <w:tcPr>
          <w:tcW w:w="6900" w:type="dxa"/>
        </w:tcPr>
        <w:p w14:paraId="2CD321AD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ABFAC03" w14:textId="77777777" w:rsidR="00B80862" w:rsidRDefault="00B80862" w:rsidP="00B80862">
          <w:pPr>
            <w:pStyle w:val="FilingFooter"/>
          </w:pPr>
        </w:p>
      </w:tc>
    </w:tr>
  </w:tbl>
  <w:p w14:paraId="0AD79617" w14:textId="77777777" w:rsidR="0017239C" w:rsidRPr="00AF1460" w:rsidRDefault="0017239C" w:rsidP="00AF1460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63A3C" w14:textId="77777777" w:rsidR="0017239C" w:rsidRPr="00D336B6" w:rsidRDefault="0017239C" w:rsidP="00D336B6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A297" w14:textId="77777777" w:rsidR="0017239C" w:rsidRPr="00D336B6" w:rsidRDefault="0017239C" w:rsidP="00D336B6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301B8F64" w14:textId="77777777" w:rsidTr="004E6DA2">
      <w:tc>
        <w:tcPr>
          <w:tcW w:w="6900" w:type="dxa"/>
        </w:tcPr>
        <w:p w14:paraId="162DFD90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D653E7F" w14:textId="77777777" w:rsidR="00B80862" w:rsidRDefault="00B80862" w:rsidP="00B80862">
          <w:pPr>
            <w:pStyle w:val="FilingFooter"/>
          </w:pPr>
        </w:p>
      </w:tc>
    </w:tr>
  </w:tbl>
  <w:p w14:paraId="59CAFBDC" w14:textId="77777777" w:rsidR="0017239C" w:rsidRPr="00D336B6" w:rsidRDefault="0017239C" w:rsidP="00D336B6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BC75" w14:textId="77777777" w:rsidR="0017239C" w:rsidRPr="00043A96" w:rsidRDefault="0017239C" w:rsidP="00043A96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BD55" w14:textId="77777777" w:rsidR="0017239C" w:rsidRPr="00043A96" w:rsidRDefault="0017239C" w:rsidP="00043A96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08B2F911" w14:textId="77777777" w:rsidTr="004E6DA2">
      <w:tc>
        <w:tcPr>
          <w:tcW w:w="6900" w:type="dxa"/>
        </w:tcPr>
        <w:p w14:paraId="633D9296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4C2D80CC" w14:textId="77777777" w:rsidR="00B80862" w:rsidRDefault="00B80862" w:rsidP="00B80862">
          <w:pPr>
            <w:pStyle w:val="FilingFooter"/>
          </w:pPr>
        </w:p>
      </w:tc>
    </w:tr>
  </w:tbl>
  <w:p w14:paraId="5E4A7C97" w14:textId="77777777" w:rsidR="0017239C" w:rsidRPr="00043A96" w:rsidRDefault="0017239C" w:rsidP="00043A96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0E57" w14:textId="77777777" w:rsidR="0017239C" w:rsidRPr="00B61041" w:rsidRDefault="0017239C" w:rsidP="00B61041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76CD9" w14:textId="77777777" w:rsidR="0017239C" w:rsidRPr="00B61041" w:rsidRDefault="0017239C" w:rsidP="00B61041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B5F497A" w14:textId="77777777" w:rsidTr="004E6DA2">
      <w:tc>
        <w:tcPr>
          <w:tcW w:w="6900" w:type="dxa"/>
        </w:tcPr>
        <w:p w14:paraId="5EF8B117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05AEBB97" w14:textId="77777777" w:rsidR="00B80862" w:rsidRDefault="00B80862" w:rsidP="00B80862">
          <w:pPr>
            <w:pStyle w:val="FilingFooter"/>
          </w:pPr>
        </w:p>
      </w:tc>
    </w:tr>
  </w:tbl>
  <w:p w14:paraId="070C6427" w14:textId="77777777" w:rsidR="0017239C" w:rsidRPr="00B61041" w:rsidRDefault="0017239C" w:rsidP="00B6104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BEA2" w14:textId="77777777" w:rsidR="0017239C" w:rsidRPr="00F81B83" w:rsidRDefault="0017239C" w:rsidP="00F81B83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7F599" w14:textId="77777777" w:rsidR="0017239C" w:rsidRPr="00565AD9" w:rsidRDefault="0017239C" w:rsidP="00565AD9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CF5C" w14:textId="77777777" w:rsidR="0017239C" w:rsidRPr="00565AD9" w:rsidRDefault="0017239C" w:rsidP="00565AD9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5DECB97B" w14:textId="77777777" w:rsidTr="004E6DA2">
      <w:tc>
        <w:tcPr>
          <w:tcW w:w="6900" w:type="dxa"/>
        </w:tcPr>
        <w:p w14:paraId="02585F04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341C9F0" w14:textId="77777777" w:rsidR="00B80862" w:rsidRDefault="00B80862" w:rsidP="00B80862">
          <w:pPr>
            <w:pStyle w:val="FilingFooter"/>
          </w:pPr>
        </w:p>
      </w:tc>
    </w:tr>
  </w:tbl>
  <w:p w14:paraId="47601E5B" w14:textId="77777777" w:rsidR="0017239C" w:rsidRPr="00565AD9" w:rsidRDefault="0017239C" w:rsidP="00565AD9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5A5F5" w14:textId="77777777" w:rsidR="0017239C" w:rsidRPr="005513D7" w:rsidRDefault="0017239C" w:rsidP="005513D7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79F1" w14:textId="77777777" w:rsidR="0017239C" w:rsidRPr="005513D7" w:rsidRDefault="0017239C" w:rsidP="005513D7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A9559AC" w14:textId="77777777" w:rsidTr="004E6DA2">
      <w:tc>
        <w:tcPr>
          <w:tcW w:w="6900" w:type="dxa"/>
        </w:tcPr>
        <w:p w14:paraId="69DE811B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80BDFCC" w14:textId="77777777" w:rsidR="00B80862" w:rsidRDefault="00B80862" w:rsidP="00B80862">
          <w:pPr>
            <w:pStyle w:val="FilingFooter"/>
          </w:pPr>
        </w:p>
      </w:tc>
    </w:tr>
  </w:tbl>
  <w:p w14:paraId="1FC1A455" w14:textId="77777777" w:rsidR="0017239C" w:rsidRPr="005513D7" w:rsidRDefault="0017239C" w:rsidP="005513D7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2D88" w14:textId="77777777" w:rsidR="0017239C" w:rsidRPr="00AE00E5" w:rsidRDefault="0017239C" w:rsidP="00AE00E5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B5D86" w14:textId="77777777" w:rsidR="0017239C" w:rsidRPr="00AE00E5" w:rsidRDefault="0017239C" w:rsidP="00AE00E5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5D1E763B" w14:textId="77777777" w:rsidTr="004E6DA2">
      <w:tc>
        <w:tcPr>
          <w:tcW w:w="6900" w:type="dxa"/>
        </w:tcPr>
        <w:p w14:paraId="654B7A0A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1B95CE77" w14:textId="77777777" w:rsidR="00B80862" w:rsidRDefault="00B80862" w:rsidP="00B80862">
          <w:pPr>
            <w:pStyle w:val="FilingFooter"/>
          </w:pPr>
        </w:p>
      </w:tc>
    </w:tr>
  </w:tbl>
  <w:p w14:paraId="44E9B44B" w14:textId="77777777" w:rsidR="0017239C" w:rsidRPr="00AE00E5" w:rsidRDefault="0017239C" w:rsidP="00AE00E5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2F60C" w14:textId="77777777" w:rsidR="0017239C" w:rsidRPr="0069711E" w:rsidRDefault="0017239C" w:rsidP="0069711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358C" w14:textId="77777777" w:rsidR="0017239C" w:rsidRPr="00F81B83" w:rsidRDefault="0017239C" w:rsidP="00F81B83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9C53" w14:textId="77777777" w:rsidR="0017239C" w:rsidRPr="0069711E" w:rsidRDefault="0017239C" w:rsidP="0069711E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6943DD9" w14:textId="77777777" w:rsidTr="004E6DA2">
      <w:tc>
        <w:tcPr>
          <w:tcW w:w="6900" w:type="dxa"/>
        </w:tcPr>
        <w:p w14:paraId="788895C7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2AE6E2B7" w14:textId="77777777" w:rsidR="00B80862" w:rsidRDefault="00B80862" w:rsidP="00B80862">
          <w:pPr>
            <w:pStyle w:val="FilingFooter"/>
          </w:pPr>
        </w:p>
      </w:tc>
    </w:tr>
  </w:tbl>
  <w:p w14:paraId="2BE1A6D5" w14:textId="77777777" w:rsidR="0017239C" w:rsidRPr="0069711E" w:rsidRDefault="0017239C" w:rsidP="0069711E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1379" w14:textId="77777777" w:rsidR="0017239C" w:rsidRPr="00E64DFE" w:rsidRDefault="0017239C" w:rsidP="00E64DFE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1C660" w14:textId="77777777" w:rsidR="0017239C" w:rsidRPr="00E64DFE" w:rsidRDefault="0017239C" w:rsidP="00E64DFE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689150DE" w14:textId="77777777" w:rsidTr="004E6DA2">
      <w:tc>
        <w:tcPr>
          <w:tcW w:w="6900" w:type="dxa"/>
        </w:tcPr>
        <w:p w14:paraId="5FDCDCE3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712D565" w14:textId="77777777" w:rsidR="00B80862" w:rsidRDefault="00B80862" w:rsidP="00B80862">
          <w:pPr>
            <w:pStyle w:val="FilingFooter"/>
          </w:pPr>
        </w:p>
      </w:tc>
    </w:tr>
  </w:tbl>
  <w:p w14:paraId="14C109EF" w14:textId="77777777" w:rsidR="0017239C" w:rsidRPr="00E64DFE" w:rsidRDefault="0017239C" w:rsidP="00E64DFE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24CA" w14:textId="77777777" w:rsidR="0017239C" w:rsidRPr="00085B4A" w:rsidRDefault="0017239C" w:rsidP="00085B4A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D4C8" w14:textId="77777777" w:rsidR="0017239C" w:rsidRPr="00085B4A" w:rsidRDefault="0017239C" w:rsidP="00085B4A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397DB28" w14:textId="77777777" w:rsidTr="004E6DA2">
      <w:tc>
        <w:tcPr>
          <w:tcW w:w="6900" w:type="dxa"/>
        </w:tcPr>
        <w:p w14:paraId="7D3EFCEF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47A518F" w14:textId="77777777" w:rsidR="00B80862" w:rsidRDefault="00B80862" w:rsidP="00B80862">
          <w:pPr>
            <w:pStyle w:val="FilingFooter"/>
          </w:pPr>
        </w:p>
      </w:tc>
    </w:tr>
  </w:tbl>
  <w:p w14:paraId="77106683" w14:textId="77777777" w:rsidR="0017239C" w:rsidRPr="00085B4A" w:rsidRDefault="0017239C" w:rsidP="00085B4A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1805E" w14:textId="77777777" w:rsidR="0017239C" w:rsidRPr="006929D5" w:rsidRDefault="0017239C" w:rsidP="006929D5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68A1D" w14:textId="77777777" w:rsidR="0017239C" w:rsidRPr="006929D5" w:rsidRDefault="0017239C" w:rsidP="006929D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3987797F" w14:textId="77777777" w:rsidTr="004E6DA2">
      <w:tc>
        <w:tcPr>
          <w:tcW w:w="6900" w:type="dxa"/>
        </w:tcPr>
        <w:p w14:paraId="53761064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35FB3F3" w14:textId="77777777" w:rsidR="00B80862" w:rsidRDefault="00B80862" w:rsidP="00B80862">
          <w:pPr>
            <w:pStyle w:val="FilingFooter"/>
          </w:pPr>
        </w:p>
      </w:tc>
    </w:tr>
  </w:tbl>
  <w:p w14:paraId="2610D3DC" w14:textId="77777777" w:rsidR="0017239C" w:rsidRPr="00F81B83" w:rsidRDefault="0017239C" w:rsidP="00F81B83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58A12848" w14:textId="77777777" w:rsidTr="004E6DA2">
      <w:tc>
        <w:tcPr>
          <w:tcW w:w="6900" w:type="dxa"/>
        </w:tcPr>
        <w:p w14:paraId="27088004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0C23E8A8" w14:textId="77777777" w:rsidR="00B80862" w:rsidRDefault="00B80862" w:rsidP="00B80862">
          <w:pPr>
            <w:pStyle w:val="FilingFooter"/>
          </w:pPr>
        </w:p>
      </w:tc>
    </w:tr>
  </w:tbl>
  <w:p w14:paraId="5D291A36" w14:textId="77777777" w:rsidR="0017239C" w:rsidRPr="006929D5" w:rsidRDefault="0017239C" w:rsidP="006929D5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5CD3" w14:textId="77777777" w:rsidR="0017239C" w:rsidRPr="00D64239" w:rsidRDefault="0017239C" w:rsidP="00D64239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B96F7" w14:textId="77777777" w:rsidR="0017239C" w:rsidRPr="00D64239" w:rsidRDefault="0017239C" w:rsidP="00D64239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4B50AED9" w14:textId="77777777" w:rsidTr="004E6DA2">
      <w:tc>
        <w:tcPr>
          <w:tcW w:w="6900" w:type="dxa"/>
        </w:tcPr>
        <w:p w14:paraId="38FF74E1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B33BFC5" w14:textId="77777777" w:rsidR="00B80862" w:rsidRDefault="00B80862" w:rsidP="00B80862">
          <w:pPr>
            <w:pStyle w:val="FilingFooter"/>
          </w:pPr>
        </w:p>
      </w:tc>
    </w:tr>
  </w:tbl>
  <w:p w14:paraId="158AA8E2" w14:textId="77777777" w:rsidR="0017239C" w:rsidRPr="00D64239" w:rsidRDefault="0017239C" w:rsidP="00D64239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134E" w14:textId="77777777" w:rsidR="0017239C" w:rsidRPr="003642BA" w:rsidRDefault="0017239C" w:rsidP="003642BA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21551" w14:textId="77777777" w:rsidR="0017239C" w:rsidRPr="003642BA" w:rsidRDefault="0017239C" w:rsidP="003642BA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DD0B9E9" w14:textId="77777777" w:rsidTr="004E6DA2">
      <w:tc>
        <w:tcPr>
          <w:tcW w:w="6900" w:type="dxa"/>
        </w:tcPr>
        <w:p w14:paraId="3FF2F94F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75332CC" w14:textId="77777777" w:rsidR="00B80862" w:rsidRDefault="00B80862" w:rsidP="00B80862">
          <w:pPr>
            <w:pStyle w:val="FilingFooter"/>
          </w:pPr>
        </w:p>
      </w:tc>
    </w:tr>
  </w:tbl>
  <w:p w14:paraId="7D5703F1" w14:textId="77777777" w:rsidR="0017239C" w:rsidRPr="003642BA" w:rsidRDefault="0017239C" w:rsidP="003642BA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876A9" w14:textId="77777777" w:rsidR="0017239C" w:rsidRPr="00661E89" w:rsidRDefault="0017239C" w:rsidP="00661E89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565CE" w14:textId="77777777" w:rsidR="0017239C" w:rsidRPr="00661E89" w:rsidRDefault="0017239C" w:rsidP="00661E89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04A41B2E" w14:textId="77777777" w:rsidTr="004E6DA2">
      <w:tc>
        <w:tcPr>
          <w:tcW w:w="6900" w:type="dxa"/>
        </w:tcPr>
        <w:p w14:paraId="540C5D77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96A78AA" w14:textId="77777777" w:rsidR="00B80862" w:rsidRDefault="00B80862" w:rsidP="00B80862">
          <w:pPr>
            <w:pStyle w:val="FilingFooter"/>
          </w:pPr>
        </w:p>
      </w:tc>
    </w:tr>
  </w:tbl>
  <w:p w14:paraId="4E873E7C" w14:textId="77777777" w:rsidR="0017239C" w:rsidRPr="00661E89" w:rsidRDefault="0017239C" w:rsidP="00661E8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4E289" w14:textId="77777777" w:rsidR="0017239C" w:rsidRPr="00C06017" w:rsidRDefault="0017239C" w:rsidP="00C06017">
    <w:pPr>
      <w:pStyle w:val="Footer"/>
    </w:pP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EE4B" w14:textId="77777777" w:rsidR="0017239C" w:rsidRPr="00E80C1D" w:rsidRDefault="0017239C" w:rsidP="00E80C1D">
    <w:pPr>
      <w:pStyle w:val="Footer"/>
    </w:pPr>
  </w:p>
</w:ftr>
</file>

<file path=word/footer8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F301" w14:textId="77777777" w:rsidR="0017239C" w:rsidRPr="00E80C1D" w:rsidRDefault="0017239C" w:rsidP="00E80C1D">
    <w:pPr>
      <w:pStyle w:val="Footer"/>
    </w:pPr>
  </w:p>
</w:ftr>
</file>

<file path=word/footer8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1DB88B3" w14:textId="77777777" w:rsidTr="004E6DA2">
      <w:tc>
        <w:tcPr>
          <w:tcW w:w="6900" w:type="dxa"/>
        </w:tcPr>
        <w:p w14:paraId="02D4A435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32AC2A32" w14:textId="77777777" w:rsidR="00B80862" w:rsidRDefault="00B80862" w:rsidP="00B80862">
          <w:pPr>
            <w:pStyle w:val="FilingFooter"/>
          </w:pPr>
        </w:p>
      </w:tc>
    </w:tr>
  </w:tbl>
  <w:p w14:paraId="49071F2C" w14:textId="77777777" w:rsidR="0017239C" w:rsidRPr="00E80C1D" w:rsidRDefault="0017239C" w:rsidP="00E80C1D">
    <w:pPr>
      <w:pStyle w:val="Footer"/>
    </w:pPr>
  </w:p>
</w:ftr>
</file>

<file path=word/footer8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FE1B" w14:textId="77777777" w:rsidR="0017239C" w:rsidRPr="00747575" w:rsidRDefault="0017239C" w:rsidP="00747575">
    <w:pPr>
      <w:pStyle w:val="Footer"/>
    </w:pPr>
  </w:p>
</w:ftr>
</file>

<file path=word/footer8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5CD4D" w14:textId="77777777" w:rsidR="0017239C" w:rsidRPr="00747575" w:rsidRDefault="0017239C" w:rsidP="00747575">
    <w:pPr>
      <w:pStyle w:val="Footer"/>
    </w:pPr>
  </w:p>
</w:ftr>
</file>

<file path=word/footer8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02A3543" w14:textId="77777777" w:rsidTr="004E6DA2">
      <w:tc>
        <w:tcPr>
          <w:tcW w:w="6900" w:type="dxa"/>
        </w:tcPr>
        <w:p w14:paraId="5E1C9D19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0AC3AF56" w14:textId="77777777" w:rsidR="00B80862" w:rsidRDefault="00B80862" w:rsidP="00B80862">
          <w:pPr>
            <w:pStyle w:val="FilingFooter"/>
          </w:pPr>
        </w:p>
      </w:tc>
    </w:tr>
  </w:tbl>
  <w:p w14:paraId="72D1E91E" w14:textId="77777777" w:rsidR="0017239C" w:rsidRPr="00747575" w:rsidRDefault="0017239C" w:rsidP="00747575">
    <w:pPr>
      <w:pStyle w:val="Footer"/>
    </w:pPr>
  </w:p>
</w:ftr>
</file>

<file path=word/footer8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4C48C" w14:textId="77777777" w:rsidR="0017239C" w:rsidRPr="00034077" w:rsidRDefault="0017239C" w:rsidP="00034077">
    <w:pPr>
      <w:pStyle w:val="Footer"/>
    </w:pPr>
  </w:p>
</w:ftr>
</file>

<file path=word/footer8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A77D" w14:textId="77777777" w:rsidR="0017239C" w:rsidRPr="00034077" w:rsidRDefault="0017239C" w:rsidP="00034077">
    <w:pPr>
      <w:pStyle w:val="Footer"/>
    </w:pPr>
  </w:p>
</w:ftr>
</file>

<file path=word/footer8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75ED0043" w14:textId="77777777" w:rsidTr="004E6DA2">
      <w:tc>
        <w:tcPr>
          <w:tcW w:w="6900" w:type="dxa"/>
        </w:tcPr>
        <w:p w14:paraId="66FA4E91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2BA50CE9" w14:textId="77777777" w:rsidR="00B80862" w:rsidRDefault="00B80862" w:rsidP="00B80862">
          <w:pPr>
            <w:pStyle w:val="FilingFooter"/>
          </w:pPr>
        </w:p>
      </w:tc>
    </w:tr>
  </w:tbl>
  <w:p w14:paraId="1846FE67" w14:textId="77777777" w:rsidR="0017239C" w:rsidRPr="00034077" w:rsidRDefault="0017239C" w:rsidP="00034077">
    <w:pPr>
      <w:pStyle w:val="Footer"/>
    </w:pPr>
  </w:p>
</w:ftr>
</file>

<file path=word/footer8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1414" w14:textId="77777777" w:rsidR="0017239C" w:rsidRPr="00FC686D" w:rsidRDefault="0017239C" w:rsidP="00FC686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9AEF" w14:textId="77777777" w:rsidR="0017239C" w:rsidRPr="00C06017" w:rsidRDefault="0017239C" w:rsidP="00C06017">
    <w:pPr>
      <w:pStyle w:val="Footer"/>
    </w:pPr>
  </w:p>
</w:ftr>
</file>

<file path=word/footer9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6CC0" w14:textId="77777777" w:rsidR="0017239C" w:rsidRPr="00FC686D" w:rsidRDefault="0017239C" w:rsidP="00FC686D">
    <w:pPr>
      <w:pStyle w:val="Footer"/>
    </w:pPr>
  </w:p>
</w:ftr>
</file>

<file path=word/footer9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1555B3D6" w14:textId="77777777" w:rsidTr="004E6DA2">
      <w:tc>
        <w:tcPr>
          <w:tcW w:w="6900" w:type="dxa"/>
        </w:tcPr>
        <w:p w14:paraId="0F816C2B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731F5D93" w14:textId="77777777" w:rsidR="00B80862" w:rsidRDefault="00B80862" w:rsidP="00B80862">
          <w:pPr>
            <w:pStyle w:val="FilingFooter"/>
          </w:pPr>
        </w:p>
      </w:tc>
    </w:tr>
  </w:tbl>
  <w:p w14:paraId="464ABD62" w14:textId="77777777" w:rsidR="0017239C" w:rsidRPr="00FC686D" w:rsidRDefault="0017239C" w:rsidP="00FC686D">
    <w:pPr>
      <w:pStyle w:val="Footer"/>
    </w:pPr>
  </w:p>
</w:ftr>
</file>

<file path=word/footer9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3F694" w14:textId="77777777" w:rsidR="0017239C" w:rsidRPr="00F06A1A" w:rsidRDefault="0017239C" w:rsidP="00F06A1A">
    <w:pPr>
      <w:pStyle w:val="Footer"/>
    </w:pPr>
  </w:p>
</w:ftr>
</file>

<file path=word/footer9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ACE92" w14:textId="77777777" w:rsidR="0017239C" w:rsidRPr="00F06A1A" w:rsidRDefault="0017239C" w:rsidP="00F06A1A">
    <w:pPr>
      <w:pStyle w:val="Footer"/>
    </w:pPr>
  </w:p>
</w:ftr>
</file>

<file path=word/footer9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2EB371CE" w14:textId="77777777" w:rsidTr="004E6DA2">
      <w:tc>
        <w:tcPr>
          <w:tcW w:w="6900" w:type="dxa"/>
        </w:tcPr>
        <w:p w14:paraId="4C5820DD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BF19A25" w14:textId="77777777" w:rsidR="00B80862" w:rsidRDefault="00B80862" w:rsidP="00B80862">
          <w:pPr>
            <w:pStyle w:val="FilingFooter"/>
          </w:pPr>
        </w:p>
      </w:tc>
    </w:tr>
  </w:tbl>
  <w:p w14:paraId="36D94E3A" w14:textId="77777777" w:rsidR="0017239C" w:rsidRPr="00F06A1A" w:rsidRDefault="0017239C" w:rsidP="00F06A1A">
    <w:pPr>
      <w:pStyle w:val="Footer"/>
    </w:pPr>
  </w:p>
</w:ftr>
</file>

<file path=word/footer9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FC44C" w14:textId="77777777" w:rsidR="0017239C" w:rsidRPr="005F50B3" w:rsidRDefault="0017239C" w:rsidP="005F50B3">
    <w:pPr>
      <w:pStyle w:val="Footer"/>
    </w:pPr>
  </w:p>
</w:ftr>
</file>

<file path=word/footer9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2B2C" w14:textId="77777777" w:rsidR="0017239C" w:rsidRPr="005F50B3" w:rsidRDefault="0017239C" w:rsidP="005F50B3">
    <w:pPr>
      <w:pStyle w:val="Footer"/>
    </w:pPr>
  </w:p>
</w:ftr>
</file>

<file path=word/footer9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80862" w14:paraId="32BE59AB" w14:textId="77777777" w:rsidTr="004E6DA2">
      <w:tc>
        <w:tcPr>
          <w:tcW w:w="6900" w:type="dxa"/>
        </w:tcPr>
        <w:p w14:paraId="0EBF95A4" w14:textId="77777777" w:rsidR="00B80862" w:rsidRDefault="00B80862" w:rsidP="00B80862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66DC7697" w14:textId="77777777" w:rsidR="00B80862" w:rsidRDefault="00B80862" w:rsidP="00B80862">
          <w:pPr>
            <w:pStyle w:val="FilingFooter"/>
          </w:pPr>
        </w:p>
      </w:tc>
    </w:tr>
  </w:tbl>
  <w:p w14:paraId="099FA61F" w14:textId="77777777" w:rsidR="0017239C" w:rsidRPr="005F50B3" w:rsidRDefault="0017239C" w:rsidP="005F50B3">
    <w:pPr>
      <w:pStyle w:val="Footer"/>
    </w:pPr>
  </w:p>
</w:ftr>
</file>

<file path=word/footer9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1C60B" w14:textId="77777777" w:rsidR="0017239C" w:rsidRPr="00627585" w:rsidRDefault="0017239C" w:rsidP="00627585">
    <w:pPr>
      <w:pStyle w:val="Footer"/>
    </w:pPr>
  </w:p>
</w:ftr>
</file>

<file path=word/footer9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49AA" w14:textId="77777777" w:rsidR="0017239C" w:rsidRPr="00627585" w:rsidRDefault="0017239C" w:rsidP="006275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58B0" w14:textId="77777777" w:rsidR="0017239C" w:rsidRDefault="0017239C" w:rsidP="0017239C">
      <w:r>
        <w:separator/>
      </w:r>
    </w:p>
  </w:footnote>
  <w:footnote w:type="continuationSeparator" w:id="0">
    <w:p w14:paraId="1846F234" w14:textId="77777777" w:rsidR="0017239C" w:rsidRDefault="0017239C" w:rsidP="0017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F7F4" w14:textId="345E43F5" w:rsidR="0017239C" w:rsidRDefault="0017239C" w:rsidP="007D1793">
    <w:pPr>
      <w:pStyle w:val="Header"/>
    </w:pPr>
  </w:p>
  <w:p w14:paraId="1F61E213" w14:textId="77777777" w:rsidR="00B80862" w:rsidRDefault="00B80862" w:rsidP="007D1793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5B11DA9" w14:textId="77777777" w:rsidTr="004E6DA2">
      <w:tc>
        <w:tcPr>
          <w:tcW w:w="10100" w:type="dxa"/>
          <w:gridSpan w:val="2"/>
        </w:tcPr>
        <w:p w14:paraId="79FC78BF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4A84D49" w14:textId="77777777" w:rsidTr="004E6DA2">
      <w:tc>
        <w:tcPr>
          <w:tcW w:w="8300" w:type="dxa"/>
        </w:tcPr>
        <w:p w14:paraId="56CBDA59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5846F22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5F772CBF" w14:textId="77777777" w:rsidR="00B80862" w:rsidRPr="007D1793" w:rsidRDefault="00B80862" w:rsidP="007D1793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91DF" w14:textId="0C2AF3C4" w:rsidR="0017239C" w:rsidRDefault="0017239C" w:rsidP="00C06017">
    <w:pPr>
      <w:pStyle w:val="Header"/>
    </w:pPr>
  </w:p>
  <w:p w14:paraId="47E7DDA2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0131D61F" w14:textId="77777777" w:rsidTr="004E6DA2">
      <w:tc>
        <w:tcPr>
          <w:tcW w:w="10100" w:type="dxa"/>
          <w:gridSpan w:val="2"/>
        </w:tcPr>
        <w:p w14:paraId="252E6DAA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DAB7160" w14:textId="77777777" w:rsidTr="004E6DA2">
      <w:tc>
        <w:tcPr>
          <w:tcW w:w="8300" w:type="dxa"/>
        </w:tcPr>
        <w:p w14:paraId="6FF0220D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A572ECD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6D65781" w14:textId="77777777" w:rsidR="00B80862" w:rsidRPr="00C06017" w:rsidRDefault="00B80862" w:rsidP="00C06017">
    <w:pPr>
      <w:pStyle w:val="Header"/>
    </w:pP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FDE0E" w14:textId="37E3C326" w:rsidR="0017239C" w:rsidRDefault="0017239C" w:rsidP="00627585">
    <w:pPr>
      <w:pStyle w:val="Header"/>
    </w:pPr>
  </w:p>
  <w:p w14:paraId="37662494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E6B9271" w14:textId="77777777" w:rsidTr="004E6DA2">
      <w:tc>
        <w:tcPr>
          <w:tcW w:w="10100" w:type="dxa"/>
          <w:gridSpan w:val="2"/>
        </w:tcPr>
        <w:p w14:paraId="6496208C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2569B78" w14:textId="77777777" w:rsidTr="004E6DA2">
      <w:tc>
        <w:tcPr>
          <w:tcW w:w="8300" w:type="dxa"/>
        </w:tcPr>
        <w:p w14:paraId="2FDDF55C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11A8B15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37C2633E" w14:textId="77777777" w:rsidR="00B80862" w:rsidRPr="00627585" w:rsidRDefault="00B80862" w:rsidP="00627585">
    <w:pPr>
      <w:pStyle w:val="Header"/>
    </w:pP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FE890" w14:textId="77777777" w:rsidR="0017239C" w:rsidRPr="00215816" w:rsidRDefault="0017239C" w:rsidP="00215816">
    <w:pPr>
      <w:pStyle w:val="Header"/>
    </w:pP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8B624" w14:textId="77777777" w:rsidR="0017239C" w:rsidRPr="00215816" w:rsidRDefault="0017239C" w:rsidP="00215816">
    <w:pPr>
      <w:pStyle w:val="Header"/>
    </w:pP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5522" w14:textId="6F97015D" w:rsidR="0017239C" w:rsidRDefault="0017239C" w:rsidP="00215816">
    <w:pPr>
      <w:pStyle w:val="Header"/>
    </w:pPr>
  </w:p>
  <w:p w14:paraId="4A7D8658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7644D168" w14:textId="77777777" w:rsidTr="004E6DA2">
      <w:tc>
        <w:tcPr>
          <w:tcW w:w="10100" w:type="dxa"/>
          <w:gridSpan w:val="2"/>
        </w:tcPr>
        <w:p w14:paraId="4C97CA9D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C38D14F" w14:textId="77777777" w:rsidTr="004E6DA2">
      <w:tc>
        <w:tcPr>
          <w:tcW w:w="8300" w:type="dxa"/>
        </w:tcPr>
        <w:p w14:paraId="492283F5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C2D2D89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F1C4486" w14:textId="77777777" w:rsidR="00B80862" w:rsidRPr="00215816" w:rsidRDefault="00B80862" w:rsidP="00215816">
    <w:pPr>
      <w:pStyle w:val="Header"/>
    </w:pP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3643" w14:textId="77777777" w:rsidR="0017239C" w:rsidRPr="00E861F0" w:rsidRDefault="0017239C" w:rsidP="00E861F0">
    <w:pPr>
      <w:pStyle w:val="Header"/>
    </w:pP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74F9F" w14:textId="77777777" w:rsidR="0017239C" w:rsidRPr="00E861F0" w:rsidRDefault="0017239C" w:rsidP="00E861F0">
    <w:pPr>
      <w:pStyle w:val="Header"/>
    </w:pP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BBDC9" w14:textId="2AC2BD29" w:rsidR="0017239C" w:rsidRDefault="0017239C" w:rsidP="00E861F0">
    <w:pPr>
      <w:pStyle w:val="Header"/>
    </w:pPr>
  </w:p>
  <w:p w14:paraId="1AFC8DF5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D48C848" w14:textId="77777777" w:rsidTr="004E6DA2">
      <w:tc>
        <w:tcPr>
          <w:tcW w:w="10100" w:type="dxa"/>
          <w:gridSpan w:val="2"/>
        </w:tcPr>
        <w:p w14:paraId="65DEBEC0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00707D6F" w14:textId="77777777" w:rsidTr="004E6DA2">
      <w:tc>
        <w:tcPr>
          <w:tcW w:w="8300" w:type="dxa"/>
        </w:tcPr>
        <w:p w14:paraId="5C3847A6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6218ECE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BDF924F" w14:textId="77777777" w:rsidR="00B80862" w:rsidRPr="00E861F0" w:rsidRDefault="00B80862" w:rsidP="00E861F0">
    <w:pPr>
      <w:pStyle w:val="Header"/>
    </w:pP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74556" w14:textId="77777777" w:rsidR="0017239C" w:rsidRPr="00F42FB9" w:rsidRDefault="0017239C" w:rsidP="00F42FB9">
    <w:pPr>
      <w:pStyle w:val="Header"/>
    </w:pP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5F4C9" w14:textId="77777777" w:rsidR="0017239C" w:rsidRPr="00F42FB9" w:rsidRDefault="0017239C" w:rsidP="00F42FB9">
    <w:pPr>
      <w:pStyle w:val="Header"/>
    </w:pP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59F65" w14:textId="7688C3E4" w:rsidR="0017239C" w:rsidRDefault="0017239C" w:rsidP="00F42FB9">
    <w:pPr>
      <w:pStyle w:val="Header"/>
    </w:pPr>
  </w:p>
  <w:p w14:paraId="02B6E0F0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7BF4572F" w14:textId="77777777" w:rsidTr="004E6DA2">
      <w:tc>
        <w:tcPr>
          <w:tcW w:w="10100" w:type="dxa"/>
          <w:gridSpan w:val="2"/>
        </w:tcPr>
        <w:p w14:paraId="3CE0178D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44491963" w14:textId="77777777" w:rsidTr="004E6DA2">
      <w:tc>
        <w:tcPr>
          <w:tcW w:w="8300" w:type="dxa"/>
        </w:tcPr>
        <w:p w14:paraId="67C1AA8C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BB89C19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77D00759" w14:textId="77777777" w:rsidR="00B80862" w:rsidRPr="00F42FB9" w:rsidRDefault="00B80862" w:rsidP="00F42FB9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BBAC" w14:textId="77777777" w:rsidR="0017239C" w:rsidRPr="00294538" w:rsidRDefault="0017239C" w:rsidP="00294538">
    <w:pPr>
      <w:pStyle w:val="Header"/>
    </w:pP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1A9F" w14:textId="77777777" w:rsidR="0017239C" w:rsidRPr="002373AF" w:rsidRDefault="0017239C" w:rsidP="002373AF">
    <w:pPr>
      <w:pStyle w:val="Header"/>
    </w:pP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12CB2" w14:textId="77777777" w:rsidR="0017239C" w:rsidRPr="002373AF" w:rsidRDefault="0017239C" w:rsidP="002373AF">
    <w:pPr>
      <w:pStyle w:val="Header"/>
    </w:pP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65802" w14:textId="435FCE8B" w:rsidR="0017239C" w:rsidRDefault="0017239C" w:rsidP="002373AF">
    <w:pPr>
      <w:pStyle w:val="Header"/>
    </w:pPr>
  </w:p>
  <w:p w14:paraId="4BC5EE67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58203AD9" w14:textId="77777777" w:rsidTr="004E6DA2">
      <w:tc>
        <w:tcPr>
          <w:tcW w:w="10100" w:type="dxa"/>
          <w:gridSpan w:val="2"/>
        </w:tcPr>
        <w:p w14:paraId="0357BDFD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17CB44E" w14:textId="77777777" w:rsidTr="004E6DA2">
      <w:tc>
        <w:tcPr>
          <w:tcW w:w="8300" w:type="dxa"/>
        </w:tcPr>
        <w:p w14:paraId="677E698D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7A43470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4D8393B2" w14:textId="77777777" w:rsidR="00B80862" w:rsidRPr="002373AF" w:rsidRDefault="00B80862" w:rsidP="002373AF">
    <w:pPr>
      <w:pStyle w:val="Header"/>
    </w:pP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334A" w14:textId="77777777" w:rsidR="0017239C" w:rsidRPr="00177E8D" w:rsidRDefault="0017239C" w:rsidP="00177E8D">
    <w:pPr>
      <w:pStyle w:val="Header"/>
    </w:pP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43715" w14:textId="77777777" w:rsidR="0017239C" w:rsidRPr="00177E8D" w:rsidRDefault="0017239C" w:rsidP="00177E8D">
    <w:pPr>
      <w:pStyle w:val="Header"/>
    </w:pPr>
  </w:p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BC66A" w14:textId="581E0BD8" w:rsidR="0017239C" w:rsidRDefault="0017239C" w:rsidP="00177E8D">
    <w:pPr>
      <w:pStyle w:val="Header"/>
    </w:pPr>
  </w:p>
  <w:p w14:paraId="47AD73C7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73D152C2" w14:textId="77777777" w:rsidTr="004E6DA2">
      <w:tc>
        <w:tcPr>
          <w:tcW w:w="10100" w:type="dxa"/>
          <w:gridSpan w:val="2"/>
        </w:tcPr>
        <w:p w14:paraId="643F84AA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3BBB7AC" w14:textId="77777777" w:rsidTr="004E6DA2">
      <w:tc>
        <w:tcPr>
          <w:tcW w:w="8300" w:type="dxa"/>
        </w:tcPr>
        <w:p w14:paraId="4060D6FC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E245AC9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13B952E2" w14:textId="77777777" w:rsidR="00B80862" w:rsidRPr="00177E8D" w:rsidRDefault="00B80862" w:rsidP="00177E8D">
    <w:pPr>
      <w:pStyle w:val="Header"/>
    </w:pP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96564" w14:textId="77777777" w:rsidR="0017239C" w:rsidRPr="00D33758" w:rsidRDefault="0017239C" w:rsidP="00D33758">
    <w:pPr>
      <w:pStyle w:val="Header"/>
    </w:pPr>
  </w:p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CABA" w14:textId="77777777" w:rsidR="0017239C" w:rsidRPr="00D33758" w:rsidRDefault="0017239C" w:rsidP="00D33758">
    <w:pPr>
      <w:pStyle w:val="Header"/>
    </w:pPr>
  </w:p>
</w:hdr>
</file>

<file path=word/header1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74ACA" w14:textId="4382157B" w:rsidR="0017239C" w:rsidRDefault="0017239C" w:rsidP="00D33758">
    <w:pPr>
      <w:pStyle w:val="Header"/>
    </w:pPr>
  </w:p>
  <w:p w14:paraId="4DA10492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D6C438C" w14:textId="77777777" w:rsidTr="004E6DA2">
      <w:tc>
        <w:tcPr>
          <w:tcW w:w="10100" w:type="dxa"/>
          <w:gridSpan w:val="2"/>
        </w:tcPr>
        <w:p w14:paraId="35392C7B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6680F87" w14:textId="77777777" w:rsidTr="004E6DA2">
      <w:tc>
        <w:tcPr>
          <w:tcW w:w="8300" w:type="dxa"/>
        </w:tcPr>
        <w:p w14:paraId="6D683C08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2D3E795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707EDAE9" w14:textId="77777777" w:rsidR="00B80862" w:rsidRPr="00D33758" w:rsidRDefault="00B80862" w:rsidP="00D33758">
    <w:pPr>
      <w:pStyle w:val="Header"/>
    </w:pPr>
  </w:p>
</w:hdr>
</file>

<file path=word/header1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64E9" w14:textId="77777777" w:rsidR="0017239C" w:rsidRPr="006F1AFB" w:rsidRDefault="0017239C" w:rsidP="006F1AFB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4069" w14:textId="77777777" w:rsidR="0017239C" w:rsidRPr="00294538" w:rsidRDefault="0017239C" w:rsidP="00294538">
    <w:pPr>
      <w:pStyle w:val="Header"/>
    </w:pPr>
  </w:p>
</w:hdr>
</file>

<file path=word/header1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5FF5" w14:textId="77777777" w:rsidR="0017239C" w:rsidRPr="006F1AFB" w:rsidRDefault="0017239C" w:rsidP="006F1AFB">
    <w:pPr>
      <w:pStyle w:val="Header"/>
    </w:pPr>
  </w:p>
</w:hdr>
</file>

<file path=word/header1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AE20" w14:textId="01288411" w:rsidR="0017239C" w:rsidRDefault="0017239C" w:rsidP="006F1AFB">
    <w:pPr>
      <w:pStyle w:val="Header"/>
    </w:pPr>
  </w:p>
  <w:p w14:paraId="7E8FFEE5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E0580A6" w14:textId="77777777" w:rsidTr="004E6DA2">
      <w:tc>
        <w:tcPr>
          <w:tcW w:w="10100" w:type="dxa"/>
          <w:gridSpan w:val="2"/>
        </w:tcPr>
        <w:p w14:paraId="7532842C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4FBCA334" w14:textId="77777777" w:rsidTr="004E6DA2">
      <w:tc>
        <w:tcPr>
          <w:tcW w:w="8300" w:type="dxa"/>
        </w:tcPr>
        <w:p w14:paraId="2425331A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2263B45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A5F215F" w14:textId="77777777" w:rsidR="00B80862" w:rsidRPr="006F1AFB" w:rsidRDefault="00B80862" w:rsidP="006F1AFB">
    <w:pPr>
      <w:pStyle w:val="Header"/>
    </w:pPr>
  </w:p>
</w:hdr>
</file>

<file path=word/header1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FD402" w14:textId="77777777" w:rsidR="0017239C" w:rsidRPr="008E6CA8" w:rsidRDefault="0017239C" w:rsidP="008E6CA8">
    <w:pPr>
      <w:pStyle w:val="Header"/>
    </w:pPr>
  </w:p>
</w:hdr>
</file>

<file path=word/header1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437C" w14:textId="77777777" w:rsidR="0017239C" w:rsidRPr="008E6CA8" w:rsidRDefault="0017239C" w:rsidP="008E6CA8">
    <w:pPr>
      <w:pStyle w:val="Header"/>
    </w:pPr>
  </w:p>
</w:hdr>
</file>

<file path=word/header1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27D7" w14:textId="12CDD344" w:rsidR="0017239C" w:rsidRDefault="0017239C" w:rsidP="008E6CA8">
    <w:pPr>
      <w:pStyle w:val="Header"/>
    </w:pPr>
  </w:p>
  <w:p w14:paraId="7F1F640D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3DADDEBF" w14:textId="77777777" w:rsidTr="004E6DA2">
      <w:tc>
        <w:tcPr>
          <w:tcW w:w="10100" w:type="dxa"/>
          <w:gridSpan w:val="2"/>
        </w:tcPr>
        <w:p w14:paraId="724E3756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0BC94E88" w14:textId="77777777" w:rsidTr="004E6DA2">
      <w:tc>
        <w:tcPr>
          <w:tcW w:w="8300" w:type="dxa"/>
        </w:tcPr>
        <w:p w14:paraId="52470CA5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ABCE5D2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7D2E9537" w14:textId="77777777" w:rsidR="00B80862" w:rsidRPr="008E6CA8" w:rsidRDefault="00B80862" w:rsidP="008E6CA8">
    <w:pPr>
      <w:pStyle w:val="Header"/>
    </w:pPr>
  </w:p>
</w:hdr>
</file>

<file path=word/header1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DE18" w14:textId="77777777" w:rsidR="0017239C" w:rsidRPr="00103593" w:rsidRDefault="0017239C" w:rsidP="00103593">
    <w:pPr>
      <w:pStyle w:val="Header"/>
    </w:pPr>
  </w:p>
</w:hdr>
</file>

<file path=word/header1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9BC97" w14:textId="77777777" w:rsidR="0017239C" w:rsidRPr="00103593" w:rsidRDefault="0017239C" w:rsidP="00103593">
    <w:pPr>
      <w:pStyle w:val="Header"/>
    </w:pPr>
  </w:p>
</w:hdr>
</file>

<file path=word/header1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A2DCE" w14:textId="44D67572" w:rsidR="0017239C" w:rsidRDefault="0017239C" w:rsidP="00103593">
    <w:pPr>
      <w:pStyle w:val="Header"/>
    </w:pPr>
  </w:p>
  <w:p w14:paraId="147DA4E8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3C3EDDFA" w14:textId="77777777" w:rsidTr="004E6DA2">
      <w:tc>
        <w:tcPr>
          <w:tcW w:w="10100" w:type="dxa"/>
          <w:gridSpan w:val="2"/>
        </w:tcPr>
        <w:p w14:paraId="332C0EC1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2669CD7" w14:textId="77777777" w:rsidTr="004E6DA2">
      <w:tc>
        <w:tcPr>
          <w:tcW w:w="8300" w:type="dxa"/>
        </w:tcPr>
        <w:p w14:paraId="52D68DD2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C0B8E81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72647F89" w14:textId="77777777" w:rsidR="00B80862" w:rsidRPr="00103593" w:rsidRDefault="00B80862" w:rsidP="00103593">
    <w:pPr>
      <w:pStyle w:val="Header"/>
    </w:pPr>
  </w:p>
</w:hdr>
</file>

<file path=word/header1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3C7EC" w14:textId="77777777" w:rsidR="0017239C" w:rsidRPr="0044070D" w:rsidRDefault="0017239C" w:rsidP="0044070D">
    <w:pPr>
      <w:pStyle w:val="Header"/>
    </w:pPr>
  </w:p>
</w:hdr>
</file>

<file path=word/header1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7CC5" w14:textId="77777777" w:rsidR="0017239C" w:rsidRPr="0044070D" w:rsidRDefault="0017239C" w:rsidP="0044070D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BB633" w14:textId="25292FDE" w:rsidR="0017239C" w:rsidRDefault="0017239C" w:rsidP="00294538">
    <w:pPr>
      <w:pStyle w:val="Header"/>
    </w:pPr>
  </w:p>
  <w:p w14:paraId="744FD447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5F4FDFDF" w14:textId="77777777" w:rsidTr="004E6DA2">
      <w:tc>
        <w:tcPr>
          <w:tcW w:w="10100" w:type="dxa"/>
          <w:gridSpan w:val="2"/>
        </w:tcPr>
        <w:p w14:paraId="358F8E39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9BEF827" w14:textId="77777777" w:rsidTr="004E6DA2">
      <w:tc>
        <w:tcPr>
          <w:tcW w:w="8300" w:type="dxa"/>
        </w:tcPr>
        <w:p w14:paraId="164C4C93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8225FB9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381E0FC5" w14:textId="77777777" w:rsidR="00B80862" w:rsidRPr="00294538" w:rsidRDefault="00B80862" w:rsidP="00294538">
    <w:pPr>
      <w:pStyle w:val="Header"/>
    </w:pPr>
  </w:p>
</w:hdr>
</file>

<file path=word/header1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D45F9" w14:textId="259BC3DE" w:rsidR="0017239C" w:rsidRDefault="0017239C" w:rsidP="0044070D">
    <w:pPr>
      <w:pStyle w:val="Header"/>
    </w:pPr>
  </w:p>
  <w:p w14:paraId="51A1073E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70C9356B" w14:textId="77777777" w:rsidTr="004E6DA2">
      <w:tc>
        <w:tcPr>
          <w:tcW w:w="10100" w:type="dxa"/>
          <w:gridSpan w:val="2"/>
        </w:tcPr>
        <w:p w14:paraId="299FC159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642DAD20" w14:textId="77777777" w:rsidTr="004E6DA2">
      <w:tc>
        <w:tcPr>
          <w:tcW w:w="8300" w:type="dxa"/>
        </w:tcPr>
        <w:p w14:paraId="72132BA6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47E8127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3B5D45E" w14:textId="77777777" w:rsidR="00B80862" w:rsidRPr="0044070D" w:rsidRDefault="00B80862" w:rsidP="0044070D">
    <w:pPr>
      <w:pStyle w:val="Header"/>
    </w:pPr>
  </w:p>
</w:hdr>
</file>

<file path=word/header1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AD77" w14:textId="77777777" w:rsidR="0017239C" w:rsidRPr="009D4C28" w:rsidRDefault="0017239C" w:rsidP="009D4C28">
    <w:pPr>
      <w:pStyle w:val="Header"/>
    </w:pPr>
  </w:p>
</w:hdr>
</file>

<file path=word/header1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1D574" w14:textId="77777777" w:rsidR="0017239C" w:rsidRPr="009D4C28" w:rsidRDefault="0017239C" w:rsidP="009D4C28">
    <w:pPr>
      <w:pStyle w:val="Header"/>
    </w:pPr>
  </w:p>
</w:hdr>
</file>

<file path=word/header1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2F59A" w14:textId="47579D69" w:rsidR="0017239C" w:rsidRDefault="0017239C" w:rsidP="009D4C28">
    <w:pPr>
      <w:pStyle w:val="Header"/>
    </w:pPr>
  </w:p>
  <w:p w14:paraId="07468828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767FE23E" w14:textId="77777777" w:rsidTr="004E6DA2">
      <w:tc>
        <w:tcPr>
          <w:tcW w:w="10100" w:type="dxa"/>
          <w:gridSpan w:val="2"/>
        </w:tcPr>
        <w:p w14:paraId="37E20FAB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16F11F48" w14:textId="77777777" w:rsidTr="004E6DA2">
      <w:tc>
        <w:tcPr>
          <w:tcW w:w="8300" w:type="dxa"/>
        </w:tcPr>
        <w:p w14:paraId="23175D89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26C11BB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73E977F" w14:textId="77777777" w:rsidR="00B80862" w:rsidRPr="009D4C28" w:rsidRDefault="00B80862" w:rsidP="009D4C28">
    <w:pPr>
      <w:pStyle w:val="Header"/>
    </w:pPr>
  </w:p>
</w:hdr>
</file>

<file path=word/header1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D316" w14:textId="77777777" w:rsidR="0017239C" w:rsidRPr="00596E24" w:rsidRDefault="0017239C" w:rsidP="00596E24">
    <w:pPr>
      <w:pStyle w:val="Header"/>
    </w:pPr>
  </w:p>
</w:hdr>
</file>

<file path=word/header1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BE09" w14:textId="77777777" w:rsidR="0017239C" w:rsidRPr="00596E24" w:rsidRDefault="0017239C" w:rsidP="00596E24">
    <w:pPr>
      <w:pStyle w:val="Header"/>
    </w:pPr>
  </w:p>
</w:hdr>
</file>

<file path=word/header1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D2659" w14:textId="3B49D9A9" w:rsidR="0017239C" w:rsidRDefault="0017239C" w:rsidP="00596E24">
    <w:pPr>
      <w:pStyle w:val="Header"/>
    </w:pPr>
  </w:p>
  <w:p w14:paraId="18B08D8E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F24BE33" w14:textId="77777777" w:rsidTr="004E6DA2">
      <w:tc>
        <w:tcPr>
          <w:tcW w:w="10100" w:type="dxa"/>
          <w:gridSpan w:val="2"/>
        </w:tcPr>
        <w:p w14:paraId="4833327D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AE29517" w14:textId="77777777" w:rsidTr="004E6DA2">
      <w:tc>
        <w:tcPr>
          <w:tcW w:w="8300" w:type="dxa"/>
        </w:tcPr>
        <w:p w14:paraId="6FA18DBB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3C72BA8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1B2FED55" w14:textId="77777777" w:rsidR="00B80862" w:rsidRPr="00596E24" w:rsidRDefault="00B80862" w:rsidP="00596E24">
    <w:pPr>
      <w:pStyle w:val="Header"/>
    </w:pPr>
  </w:p>
</w:hdr>
</file>

<file path=word/header1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A5142" w14:textId="77777777" w:rsidR="0017239C" w:rsidRPr="001B37CC" w:rsidRDefault="0017239C" w:rsidP="001B37CC">
    <w:pPr>
      <w:pStyle w:val="Header"/>
    </w:pPr>
  </w:p>
</w:hdr>
</file>

<file path=word/header1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CD2D" w14:textId="77777777" w:rsidR="0017239C" w:rsidRPr="001B37CC" w:rsidRDefault="0017239C" w:rsidP="001B37CC">
    <w:pPr>
      <w:pStyle w:val="Header"/>
    </w:pPr>
  </w:p>
</w:hdr>
</file>

<file path=word/header1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08B34" w14:textId="517E4AA7" w:rsidR="0017239C" w:rsidRDefault="0017239C" w:rsidP="001B37CC">
    <w:pPr>
      <w:pStyle w:val="Header"/>
    </w:pPr>
  </w:p>
  <w:p w14:paraId="0637838A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0616BD6A" w14:textId="77777777" w:rsidTr="004E6DA2">
      <w:tc>
        <w:tcPr>
          <w:tcW w:w="10100" w:type="dxa"/>
          <w:gridSpan w:val="2"/>
        </w:tcPr>
        <w:p w14:paraId="1ABE001B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CC72AF4" w14:textId="77777777" w:rsidTr="004E6DA2">
      <w:tc>
        <w:tcPr>
          <w:tcW w:w="8300" w:type="dxa"/>
        </w:tcPr>
        <w:p w14:paraId="316D486D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8804AEC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7502C474" w14:textId="77777777" w:rsidR="00B80862" w:rsidRPr="001B37CC" w:rsidRDefault="00B80862" w:rsidP="001B37CC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70AB4" w14:textId="77777777" w:rsidR="0017239C" w:rsidRPr="009D78B6" w:rsidRDefault="0017239C" w:rsidP="009D78B6">
    <w:pPr>
      <w:pStyle w:val="Header"/>
    </w:pPr>
  </w:p>
</w:hdr>
</file>

<file path=word/header1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D0E5" w14:textId="77777777" w:rsidR="0017239C" w:rsidRPr="0004138A" w:rsidRDefault="0017239C" w:rsidP="0004138A">
    <w:pPr>
      <w:pStyle w:val="Header"/>
    </w:pPr>
  </w:p>
</w:hdr>
</file>

<file path=word/header1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82B9E" w14:textId="77777777" w:rsidR="0017239C" w:rsidRPr="0004138A" w:rsidRDefault="0017239C" w:rsidP="0004138A">
    <w:pPr>
      <w:pStyle w:val="Header"/>
    </w:pPr>
  </w:p>
</w:hdr>
</file>

<file path=word/header1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EB64C" w14:textId="7FC7D011" w:rsidR="0017239C" w:rsidRDefault="0017239C" w:rsidP="0004138A">
    <w:pPr>
      <w:pStyle w:val="Header"/>
    </w:pPr>
  </w:p>
  <w:p w14:paraId="47630254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5EEC42AF" w14:textId="77777777" w:rsidTr="004E6DA2">
      <w:tc>
        <w:tcPr>
          <w:tcW w:w="10100" w:type="dxa"/>
          <w:gridSpan w:val="2"/>
        </w:tcPr>
        <w:p w14:paraId="3C5D35F8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68B0E62F" w14:textId="77777777" w:rsidTr="004E6DA2">
      <w:tc>
        <w:tcPr>
          <w:tcW w:w="8300" w:type="dxa"/>
        </w:tcPr>
        <w:p w14:paraId="28C71A61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94BB6CE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2F861F14" w14:textId="77777777" w:rsidR="00B80862" w:rsidRPr="0004138A" w:rsidRDefault="00B80862" w:rsidP="0004138A">
    <w:pPr>
      <w:pStyle w:val="Header"/>
    </w:pPr>
  </w:p>
</w:hdr>
</file>

<file path=word/header1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D82B1" w14:textId="77777777" w:rsidR="0017239C" w:rsidRPr="00043951" w:rsidRDefault="0017239C" w:rsidP="00043951">
    <w:pPr>
      <w:pStyle w:val="Header"/>
    </w:pPr>
  </w:p>
</w:hdr>
</file>

<file path=word/header1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B3F83" w14:textId="77777777" w:rsidR="0017239C" w:rsidRPr="00043951" w:rsidRDefault="0017239C" w:rsidP="00043951">
    <w:pPr>
      <w:pStyle w:val="Header"/>
    </w:pPr>
  </w:p>
</w:hdr>
</file>

<file path=word/header1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3CBA2" w14:textId="657B81E6" w:rsidR="0017239C" w:rsidRDefault="0017239C" w:rsidP="00043951">
    <w:pPr>
      <w:pStyle w:val="Header"/>
    </w:pPr>
  </w:p>
  <w:p w14:paraId="1D3142BC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1541878A" w14:textId="77777777" w:rsidTr="004E6DA2">
      <w:tc>
        <w:tcPr>
          <w:tcW w:w="10100" w:type="dxa"/>
          <w:gridSpan w:val="2"/>
        </w:tcPr>
        <w:p w14:paraId="05D9F2BA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58C5E938" w14:textId="77777777" w:rsidTr="004E6DA2">
      <w:tc>
        <w:tcPr>
          <w:tcW w:w="8300" w:type="dxa"/>
        </w:tcPr>
        <w:p w14:paraId="0DF974EE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6077FFD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4E3332D0" w14:textId="77777777" w:rsidR="00B80862" w:rsidRPr="00043951" w:rsidRDefault="00B80862" w:rsidP="00043951">
    <w:pPr>
      <w:pStyle w:val="Header"/>
    </w:pPr>
  </w:p>
</w:hdr>
</file>

<file path=word/header1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7C00" w14:textId="77777777" w:rsidR="0017239C" w:rsidRPr="00846BA2" w:rsidRDefault="0017239C" w:rsidP="00846BA2">
    <w:pPr>
      <w:pStyle w:val="Header"/>
    </w:pPr>
  </w:p>
</w:hdr>
</file>

<file path=word/header1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8C92" w14:textId="77777777" w:rsidR="0017239C" w:rsidRPr="00846BA2" w:rsidRDefault="0017239C" w:rsidP="00846BA2">
    <w:pPr>
      <w:pStyle w:val="Header"/>
    </w:pPr>
  </w:p>
</w:hdr>
</file>

<file path=word/header1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948D" w14:textId="3B910128" w:rsidR="0017239C" w:rsidRDefault="0017239C" w:rsidP="00846BA2">
    <w:pPr>
      <w:pStyle w:val="Header"/>
    </w:pPr>
  </w:p>
  <w:p w14:paraId="4B67140B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4DB634AB" w14:textId="77777777" w:rsidTr="004E6DA2">
      <w:tc>
        <w:tcPr>
          <w:tcW w:w="10100" w:type="dxa"/>
          <w:gridSpan w:val="2"/>
        </w:tcPr>
        <w:p w14:paraId="4C78B4A0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59EC8280" w14:textId="77777777" w:rsidTr="004E6DA2">
      <w:tc>
        <w:tcPr>
          <w:tcW w:w="8300" w:type="dxa"/>
        </w:tcPr>
        <w:p w14:paraId="620F5617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166A59F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44E62004" w14:textId="77777777" w:rsidR="00B80862" w:rsidRPr="00846BA2" w:rsidRDefault="00B80862" w:rsidP="00846BA2">
    <w:pPr>
      <w:pStyle w:val="Header"/>
    </w:pPr>
  </w:p>
</w:hdr>
</file>

<file path=word/header1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9B31" w14:textId="77777777" w:rsidR="0017239C" w:rsidRPr="00B52ACB" w:rsidRDefault="0017239C" w:rsidP="00B52ACB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78E85" w14:textId="77777777" w:rsidR="0017239C" w:rsidRPr="009D78B6" w:rsidRDefault="0017239C" w:rsidP="009D78B6">
    <w:pPr>
      <w:pStyle w:val="Header"/>
    </w:pPr>
  </w:p>
</w:hdr>
</file>

<file path=word/header1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28806" w14:textId="77777777" w:rsidR="0017239C" w:rsidRPr="00B52ACB" w:rsidRDefault="0017239C" w:rsidP="00B52ACB">
    <w:pPr>
      <w:pStyle w:val="Header"/>
    </w:pPr>
  </w:p>
</w:hdr>
</file>

<file path=word/header1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0FF7A" w14:textId="61575C1D" w:rsidR="0017239C" w:rsidRDefault="0017239C" w:rsidP="00B52ACB">
    <w:pPr>
      <w:pStyle w:val="Header"/>
    </w:pPr>
  </w:p>
  <w:p w14:paraId="1190F4C9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33658E6D" w14:textId="77777777" w:rsidTr="004E6DA2">
      <w:tc>
        <w:tcPr>
          <w:tcW w:w="10100" w:type="dxa"/>
          <w:gridSpan w:val="2"/>
        </w:tcPr>
        <w:p w14:paraId="010B8E7A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59839792" w14:textId="77777777" w:rsidTr="004E6DA2">
      <w:tc>
        <w:tcPr>
          <w:tcW w:w="8300" w:type="dxa"/>
        </w:tcPr>
        <w:p w14:paraId="5A15B69A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E0B1079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F75B440" w14:textId="77777777" w:rsidR="00B80862" w:rsidRPr="00B52ACB" w:rsidRDefault="00B80862" w:rsidP="00B52ACB">
    <w:pPr>
      <w:pStyle w:val="Header"/>
    </w:pPr>
  </w:p>
</w:hdr>
</file>

<file path=word/header1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E03A" w14:textId="77777777" w:rsidR="0017239C" w:rsidRPr="007D7642" w:rsidRDefault="0017239C" w:rsidP="007D7642">
    <w:pPr>
      <w:pStyle w:val="Header"/>
    </w:pPr>
  </w:p>
</w:hdr>
</file>

<file path=word/header1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BCCEA" w14:textId="77777777" w:rsidR="0017239C" w:rsidRPr="007D7642" w:rsidRDefault="0017239C" w:rsidP="007D7642">
    <w:pPr>
      <w:pStyle w:val="Header"/>
    </w:pPr>
  </w:p>
</w:hdr>
</file>

<file path=word/header1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6FC9" w14:textId="285A9CEC" w:rsidR="0017239C" w:rsidRDefault="0017239C" w:rsidP="007D7642">
    <w:pPr>
      <w:pStyle w:val="Header"/>
    </w:pPr>
  </w:p>
  <w:p w14:paraId="1B553942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38454713" w14:textId="77777777" w:rsidTr="004E6DA2">
      <w:tc>
        <w:tcPr>
          <w:tcW w:w="10100" w:type="dxa"/>
          <w:gridSpan w:val="2"/>
        </w:tcPr>
        <w:p w14:paraId="2F82640E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6E066A3" w14:textId="77777777" w:rsidTr="004E6DA2">
      <w:tc>
        <w:tcPr>
          <w:tcW w:w="8300" w:type="dxa"/>
        </w:tcPr>
        <w:p w14:paraId="54C48383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1F609BE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3742DE41" w14:textId="77777777" w:rsidR="00B80862" w:rsidRPr="007D7642" w:rsidRDefault="00B80862" w:rsidP="007D7642">
    <w:pPr>
      <w:pStyle w:val="Header"/>
    </w:pPr>
  </w:p>
</w:hdr>
</file>

<file path=word/header1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B756C" w14:textId="77777777" w:rsidR="0017239C" w:rsidRPr="0042247A" w:rsidRDefault="0017239C" w:rsidP="0042247A">
    <w:pPr>
      <w:pStyle w:val="Header"/>
    </w:pPr>
  </w:p>
</w:hdr>
</file>

<file path=word/header1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102" w14:textId="77777777" w:rsidR="0017239C" w:rsidRPr="0042247A" w:rsidRDefault="0017239C" w:rsidP="0042247A">
    <w:pPr>
      <w:pStyle w:val="Header"/>
    </w:pPr>
  </w:p>
</w:hdr>
</file>

<file path=word/header1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EA41E" w14:textId="09CE3FED" w:rsidR="0017239C" w:rsidRDefault="0017239C" w:rsidP="0042247A">
    <w:pPr>
      <w:pStyle w:val="Header"/>
    </w:pPr>
  </w:p>
  <w:p w14:paraId="1F8205B4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51932312" w14:textId="77777777" w:rsidTr="004E6DA2">
      <w:tc>
        <w:tcPr>
          <w:tcW w:w="10100" w:type="dxa"/>
          <w:gridSpan w:val="2"/>
        </w:tcPr>
        <w:p w14:paraId="5A217BB1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69D7FD3D" w14:textId="77777777" w:rsidTr="004E6DA2">
      <w:tc>
        <w:tcPr>
          <w:tcW w:w="8300" w:type="dxa"/>
        </w:tcPr>
        <w:p w14:paraId="14B5475A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97F0B0F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4877303A" w14:textId="77777777" w:rsidR="00B80862" w:rsidRPr="0042247A" w:rsidRDefault="00B80862" w:rsidP="0042247A">
    <w:pPr>
      <w:pStyle w:val="Header"/>
    </w:pPr>
  </w:p>
</w:hdr>
</file>

<file path=word/header1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C2C0" w14:textId="77777777" w:rsidR="0017239C" w:rsidRPr="001F6BB1" w:rsidRDefault="0017239C" w:rsidP="001F6BB1">
    <w:pPr>
      <w:pStyle w:val="Header"/>
    </w:pPr>
  </w:p>
</w:hdr>
</file>

<file path=word/header1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4E92" w14:textId="77777777" w:rsidR="0017239C" w:rsidRPr="001F6BB1" w:rsidRDefault="0017239C" w:rsidP="001F6BB1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1127F" w14:textId="1E42AFA2" w:rsidR="0017239C" w:rsidRDefault="0017239C" w:rsidP="009D78B6">
    <w:pPr>
      <w:pStyle w:val="Header"/>
    </w:pPr>
  </w:p>
  <w:p w14:paraId="081508EF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083CC652" w14:textId="77777777" w:rsidTr="004E6DA2">
      <w:tc>
        <w:tcPr>
          <w:tcW w:w="10100" w:type="dxa"/>
          <w:gridSpan w:val="2"/>
        </w:tcPr>
        <w:p w14:paraId="2A047658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15D47002" w14:textId="77777777" w:rsidTr="004E6DA2">
      <w:tc>
        <w:tcPr>
          <w:tcW w:w="8300" w:type="dxa"/>
        </w:tcPr>
        <w:p w14:paraId="1E90DBAF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6487C47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7F58ADEB" w14:textId="77777777" w:rsidR="00B80862" w:rsidRPr="009D78B6" w:rsidRDefault="00B80862" w:rsidP="009D78B6">
    <w:pPr>
      <w:pStyle w:val="Header"/>
    </w:pPr>
  </w:p>
</w:hdr>
</file>

<file path=word/header1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8A05" w14:textId="1E1AEF3E" w:rsidR="0017239C" w:rsidRDefault="0017239C" w:rsidP="001F6BB1">
    <w:pPr>
      <w:pStyle w:val="Header"/>
    </w:pPr>
  </w:p>
  <w:p w14:paraId="10C06BDA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4058704A" w14:textId="77777777" w:rsidTr="004E6DA2">
      <w:tc>
        <w:tcPr>
          <w:tcW w:w="10100" w:type="dxa"/>
          <w:gridSpan w:val="2"/>
        </w:tcPr>
        <w:p w14:paraId="40F634E8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602A6DF2" w14:textId="77777777" w:rsidTr="004E6DA2">
      <w:tc>
        <w:tcPr>
          <w:tcW w:w="8300" w:type="dxa"/>
        </w:tcPr>
        <w:p w14:paraId="1BD88FB7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E0E283C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A58EE73" w14:textId="77777777" w:rsidR="00B80862" w:rsidRPr="001F6BB1" w:rsidRDefault="00B80862" w:rsidP="001F6BB1">
    <w:pPr>
      <w:pStyle w:val="Header"/>
    </w:pPr>
  </w:p>
</w:hdr>
</file>

<file path=word/header1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20A53" w14:textId="77777777" w:rsidR="0017239C" w:rsidRPr="0027795B" w:rsidRDefault="0017239C" w:rsidP="0027795B">
    <w:pPr>
      <w:pStyle w:val="Header"/>
    </w:pPr>
  </w:p>
</w:hdr>
</file>

<file path=word/header1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CEF9" w14:textId="77777777" w:rsidR="0017239C" w:rsidRPr="0027795B" w:rsidRDefault="0017239C" w:rsidP="0027795B">
    <w:pPr>
      <w:pStyle w:val="Header"/>
    </w:pPr>
  </w:p>
</w:hdr>
</file>

<file path=word/header1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F8D" w14:textId="56C8C92F" w:rsidR="0017239C" w:rsidRDefault="0017239C" w:rsidP="0027795B">
    <w:pPr>
      <w:pStyle w:val="Header"/>
    </w:pPr>
  </w:p>
  <w:p w14:paraId="3F014883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AEAFDE8" w14:textId="77777777" w:rsidTr="004E6DA2">
      <w:tc>
        <w:tcPr>
          <w:tcW w:w="10100" w:type="dxa"/>
          <w:gridSpan w:val="2"/>
        </w:tcPr>
        <w:p w14:paraId="2F47A754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5A009C8F" w14:textId="77777777" w:rsidTr="004E6DA2">
      <w:tc>
        <w:tcPr>
          <w:tcW w:w="8300" w:type="dxa"/>
        </w:tcPr>
        <w:p w14:paraId="541B968E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16BA75E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FDAFBF8" w14:textId="77777777" w:rsidR="00B80862" w:rsidRPr="0027795B" w:rsidRDefault="00B80862" w:rsidP="0027795B">
    <w:pPr>
      <w:pStyle w:val="Header"/>
    </w:pPr>
  </w:p>
</w:hdr>
</file>

<file path=word/header1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11B65" w14:textId="77777777" w:rsidR="0017239C" w:rsidRPr="00B07904" w:rsidRDefault="0017239C" w:rsidP="00B07904">
    <w:pPr>
      <w:pStyle w:val="Header"/>
    </w:pPr>
  </w:p>
</w:hdr>
</file>

<file path=word/header1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B1BA3" w14:textId="77777777" w:rsidR="0017239C" w:rsidRPr="00B07904" w:rsidRDefault="0017239C" w:rsidP="00B07904">
    <w:pPr>
      <w:pStyle w:val="Header"/>
    </w:pPr>
  </w:p>
</w:hdr>
</file>

<file path=word/header1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B3830" w14:textId="64830ADD" w:rsidR="0017239C" w:rsidRDefault="0017239C" w:rsidP="00B07904">
    <w:pPr>
      <w:pStyle w:val="Header"/>
    </w:pPr>
  </w:p>
  <w:p w14:paraId="710F7ECC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716BA44" w14:textId="77777777" w:rsidTr="004E6DA2">
      <w:tc>
        <w:tcPr>
          <w:tcW w:w="10100" w:type="dxa"/>
          <w:gridSpan w:val="2"/>
        </w:tcPr>
        <w:p w14:paraId="7A804CFF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E0BF92E" w14:textId="77777777" w:rsidTr="004E6DA2">
      <w:tc>
        <w:tcPr>
          <w:tcW w:w="8300" w:type="dxa"/>
        </w:tcPr>
        <w:p w14:paraId="2DF47E46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79D066B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1244B63A" w14:textId="77777777" w:rsidR="00B80862" w:rsidRPr="00B07904" w:rsidRDefault="00B80862" w:rsidP="00B07904">
    <w:pPr>
      <w:pStyle w:val="Header"/>
    </w:pPr>
  </w:p>
</w:hdr>
</file>

<file path=word/header1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F99C5" w14:textId="77777777" w:rsidR="0017239C" w:rsidRPr="00AA2622" w:rsidRDefault="0017239C" w:rsidP="00AA2622">
    <w:pPr>
      <w:pStyle w:val="Header"/>
    </w:pPr>
  </w:p>
</w:hdr>
</file>

<file path=word/header1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469C5" w14:textId="77777777" w:rsidR="0017239C" w:rsidRPr="00AA2622" w:rsidRDefault="0017239C" w:rsidP="00AA2622">
    <w:pPr>
      <w:pStyle w:val="Header"/>
    </w:pPr>
  </w:p>
</w:hdr>
</file>

<file path=word/header1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19EF" w14:textId="2C635066" w:rsidR="0017239C" w:rsidRDefault="0017239C" w:rsidP="00AA2622">
    <w:pPr>
      <w:pStyle w:val="Header"/>
    </w:pPr>
  </w:p>
  <w:p w14:paraId="7BDF5F7C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F18C4B1" w14:textId="77777777" w:rsidTr="004E6DA2">
      <w:tc>
        <w:tcPr>
          <w:tcW w:w="10100" w:type="dxa"/>
          <w:gridSpan w:val="2"/>
        </w:tcPr>
        <w:p w14:paraId="435F0392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699CF94E" w14:textId="77777777" w:rsidTr="004E6DA2">
      <w:tc>
        <w:tcPr>
          <w:tcW w:w="8300" w:type="dxa"/>
        </w:tcPr>
        <w:p w14:paraId="643E8D2B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EBAA6C7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7910281A" w14:textId="77777777" w:rsidR="00B80862" w:rsidRPr="00AA2622" w:rsidRDefault="00B80862" w:rsidP="00AA2622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9CBF" w14:textId="77777777" w:rsidR="0017239C" w:rsidRPr="00AB3709" w:rsidRDefault="0017239C" w:rsidP="00AB3709">
    <w:pPr>
      <w:pStyle w:val="Header"/>
    </w:pPr>
  </w:p>
</w:hdr>
</file>

<file path=word/header1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3299" w14:textId="77777777" w:rsidR="0017239C" w:rsidRPr="00361F7E" w:rsidRDefault="0017239C" w:rsidP="00361F7E">
    <w:pPr>
      <w:pStyle w:val="Header"/>
    </w:pPr>
  </w:p>
</w:hdr>
</file>

<file path=word/header1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2DFF0" w14:textId="77777777" w:rsidR="0017239C" w:rsidRPr="00361F7E" w:rsidRDefault="0017239C" w:rsidP="00361F7E">
    <w:pPr>
      <w:pStyle w:val="Header"/>
    </w:pPr>
  </w:p>
</w:hdr>
</file>

<file path=word/header1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836C9" w14:textId="46151D72" w:rsidR="0017239C" w:rsidRDefault="0017239C" w:rsidP="00361F7E">
    <w:pPr>
      <w:pStyle w:val="Header"/>
    </w:pPr>
  </w:p>
  <w:p w14:paraId="27673C09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74179E82" w14:textId="77777777" w:rsidTr="004E6DA2">
      <w:tc>
        <w:tcPr>
          <w:tcW w:w="10100" w:type="dxa"/>
          <w:gridSpan w:val="2"/>
        </w:tcPr>
        <w:p w14:paraId="3E76F166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54AAA3C5" w14:textId="77777777" w:rsidTr="004E6DA2">
      <w:tc>
        <w:tcPr>
          <w:tcW w:w="8300" w:type="dxa"/>
        </w:tcPr>
        <w:p w14:paraId="4928D3DE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E54C231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33177EC6" w14:textId="77777777" w:rsidR="00B80862" w:rsidRPr="00361F7E" w:rsidRDefault="00B80862" w:rsidP="00361F7E">
    <w:pPr>
      <w:pStyle w:val="Header"/>
    </w:pPr>
  </w:p>
</w:hdr>
</file>

<file path=word/header1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33168" w14:textId="77777777" w:rsidR="00622BC6" w:rsidRPr="00622BC6" w:rsidRDefault="00F32495" w:rsidP="00622BC6">
    <w:pPr>
      <w:pStyle w:val="Header"/>
    </w:pPr>
  </w:p>
</w:hdr>
</file>

<file path=word/header1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4E43" w14:textId="3159B1D5" w:rsidR="00622BC6" w:rsidRDefault="00F32495" w:rsidP="00622BC6">
    <w:pPr>
      <w:pStyle w:val="Header"/>
    </w:pPr>
  </w:p>
  <w:p w14:paraId="2179D084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30EFDAA8" w14:textId="77777777" w:rsidTr="004E6DA2">
      <w:tc>
        <w:tcPr>
          <w:tcW w:w="10100" w:type="dxa"/>
          <w:gridSpan w:val="2"/>
        </w:tcPr>
        <w:p w14:paraId="594115D8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81CD5DE" w14:textId="77777777" w:rsidTr="004E6DA2">
      <w:tc>
        <w:tcPr>
          <w:tcW w:w="8300" w:type="dxa"/>
        </w:tcPr>
        <w:p w14:paraId="7CA43B0A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379F0EF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5907F61E" w14:textId="77777777" w:rsidR="00B80862" w:rsidRPr="00622BC6" w:rsidRDefault="00B80862" w:rsidP="00622BC6">
    <w:pPr>
      <w:pStyle w:val="Header"/>
    </w:pPr>
  </w:p>
</w:hdr>
</file>

<file path=word/header1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F29C" w14:textId="77777777" w:rsidR="00622BC6" w:rsidRPr="00622BC6" w:rsidRDefault="00F32495" w:rsidP="00622BC6">
    <w:pPr>
      <w:pStyle w:val="Header"/>
    </w:pPr>
  </w:p>
</w:hdr>
</file>

<file path=word/header1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96C11" w14:textId="77777777" w:rsidR="00712406" w:rsidRPr="00712406" w:rsidRDefault="00F32495" w:rsidP="00712406">
    <w:pPr>
      <w:pStyle w:val="Header"/>
    </w:pPr>
  </w:p>
</w:hdr>
</file>

<file path=word/header1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9F119" w14:textId="454585B5" w:rsidR="00712406" w:rsidRDefault="00F32495" w:rsidP="00712406">
    <w:pPr>
      <w:pStyle w:val="Header"/>
    </w:pPr>
  </w:p>
  <w:p w14:paraId="589C43F1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30A28260" w14:textId="77777777" w:rsidTr="004E6DA2">
      <w:tc>
        <w:tcPr>
          <w:tcW w:w="10100" w:type="dxa"/>
          <w:gridSpan w:val="2"/>
        </w:tcPr>
        <w:p w14:paraId="7DE761DE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11D1A0E" w14:textId="77777777" w:rsidTr="004E6DA2">
      <w:tc>
        <w:tcPr>
          <w:tcW w:w="8300" w:type="dxa"/>
        </w:tcPr>
        <w:p w14:paraId="6570791C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6E31804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1727455A" w14:textId="77777777" w:rsidR="00B80862" w:rsidRPr="00712406" w:rsidRDefault="00B80862" w:rsidP="00712406">
    <w:pPr>
      <w:pStyle w:val="Header"/>
    </w:pPr>
  </w:p>
</w:hdr>
</file>

<file path=word/header1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A09E1" w14:textId="77777777" w:rsidR="00712406" w:rsidRPr="00712406" w:rsidRDefault="00F32495" w:rsidP="00712406">
    <w:pPr>
      <w:pStyle w:val="Header"/>
    </w:pPr>
  </w:p>
</w:hdr>
</file>

<file path=word/header1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584F" w14:textId="77777777" w:rsidR="00172D20" w:rsidRPr="00172D20" w:rsidRDefault="00F32495" w:rsidP="00172D20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E4CD4" w14:textId="77777777" w:rsidR="0017239C" w:rsidRPr="00AB3709" w:rsidRDefault="0017239C" w:rsidP="00AB3709">
    <w:pPr>
      <w:pStyle w:val="Header"/>
    </w:pPr>
  </w:p>
</w:hdr>
</file>

<file path=word/header1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84B3" w14:textId="047D8BAB" w:rsidR="00172D20" w:rsidRDefault="00F32495" w:rsidP="00172D20">
    <w:pPr>
      <w:pStyle w:val="Header"/>
    </w:pPr>
  </w:p>
  <w:p w14:paraId="11D29D6F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D4200F4" w14:textId="77777777" w:rsidTr="004E6DA2">
      <w:tc>
        <w:tcPr>
          <w:tcW w:w="10100" w:type="dxa"/>
          <w:gridSpan w:val="2"/>
        </w:tcPr>
        <w:p w14:paraId="57EE550F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6C89B0F6" w14:textId="77777777" w:rsidTr="004E6DA2">
      <w:tc>
        <w:tcPr>
          <w:tcW w:w="8300" w:type="dxa"/>
        </w:tcPr>
        <w:p w14:paraId="182B8F0C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A1B8351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5F63C6E8" w14:textId="77777777" w:rsidR="00B80862" w:rsidRPr="00172D20" w:rsidRDefault="00B80862" w:rsidP="00172D20">
    <w:pPr>
      <w:pStyle w:val="Header"/>
    </w:pPr>
  </w:p>
</w:hdr>
</file>

<file path=word/header1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78CB3" w14:textId="77777777" w:rsidR="00172D20" w:rsidRPr="00172D20" w:rsidRDefault="00F32495" w:rsidP="00172D20">
    <w:pPr>
      <w:pStyle w:val="Header"/>
    </w:pPr>
  </w:p>
</w:hdr>
</file>

<file path=word/header1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70DAE" w14:textId="77777777" w:rsidR="00E149B3" w:rsidRPr="00E149B3" w:rsidRDefault="00F32495" w:rsidP="00E149B3">
    <w:pPr>
      <w:pStyle w:val="Header"/>
    </w:pPr>
  </w:p>
</w:hdr>
</file>

<file path=word/header1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3DB65" w14:textId="7956B4D7" w:rsidR="00E149B3" w:rsidRDefault="00F32495" w:rsidP="00E149B3">
    <w:pPr>
      <w:pStyle w:val="Header"/>
    </w:pPr>
  </w:p>
  <w:p w14:paraId="43ED1E89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E64FB38" w14:textId="77777777" w:rsidTr="004E6DA2">
      <w:tc>
        <w:tcPr>
          <w:tcW w:w="10100" w:type="dxa"/>
          <w:gridSpan w:val="2"/>
        </w:tcPr>
        <w:p w14:paraId="7AB9364C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20B9CDC" w14:textId="77777777" w:rsidTr="004E6DA2">
      <w:tc>
        <w:tcPr>
          <w:tcW w:w="8300" w:type="dxa"/>
        </w:tcPr>
        <w:p w14:paraId="730665B0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77802AD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E649677" w14:textId="77777777" w:rsidR="00B80862" w:rsidRPr="00E149B3" w:rsidRDefault="00B80862" w:rsidP="00E149B3">
    <w:pPr>
      <w:pStyle w:val="Header"/>
    </w:pPr>
  </w:p>
</w:hdr>
</file>

<file path=word/header1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AB5C" w14:textId="77777777" w:rsidR="00E149B3" w:rsidRPr="00E149B3" w:rsidRDefault="00F32495" w:rsidP="00E149B3">
    <w:pPr>
      <w:pStyle w:val="Header"/>
    </w:pPr>
  </w:p>
</w:hdr>
</file>

<file path=word/header1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814A" w14:textId="77777777" w:rsidR="00255CFB" w:rsidRPr="00255CFB" w:rsidRDefault="00F32495" w:rsidP="00255CFB">
    <w:pPr>
      <w:pStyle w:val="Header"/>
    </w:pPr>
  </w:p>
</w:hdr>
</file>

<file path=word/header1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4847" w14:textId="028D80FD" w:rsidR="00255CFB" w:rsidRDefault="00F32495" w:rsidP="00255CFB">
    <w:pPr>
      <w:pStyle w:val="Header"/>
    </w:pPr>
  </w:p>
  <w:p w14:paraId="76160B47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5C7B933" w14:textId="77777777" w:rsidTr="004E6DA2">
      <w:tc>
        <w:tcPr>
          <w:tcW w:w="10100" w:type="dxa"/>
          <w:gridSpan w:val="2"/>
        </w:tcPr>
        <w:p w14:paraId="46BB981F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18E6E4DD" w14:textId="77777777" w:rsidTr="004E6DA2">
      <w:tc>
        <w:tcPr>
          <w:tcW w:w="8300" w:type="dxa"/>
        </w:tcPr>
        <w:p w14:paraId="7A18AE7E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FEB173B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99A0DF4" w14:textId="77777777" w:rsidR="00B80862" w:rsidRPr="00255CFB" w:rsidRDefault="00B80862" w:rsidP="00255CFB">
    <w:pPr>
      <w:pStyle w:val="Header"/>
    </w:pPr>
  </w:p>
</w:hdr>
</file>

<file path=word/header1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B40A" w14:textId="77777777" w:rsidR="00255CFB" w:rsidRPr="00255CFB" w:rsidRDefault="00F32495" w:rsidP="00255CFB">
    <w:pPr>
      <w:pStyle w:val="Header"/>
    </w:pPr>
  </w:p>
</w:hdr>
</file>

<file path=word/header1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8FB6B" w14:textId="77777777" w:rsidR="008C167E" w:rsidRPr="008C167E" w:rsidRDefault="00F32495" w:rsidP="008C167E">
    <w:pPr>
      <w:pStyle w:val="Header"/>
    </w:pPr>
  </w:p>
</w:hdr>
</file>

<file path=word/header1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DFE52" w14:textId="6CE6AF20" w:rsidR="008C167E" w:rsidRDefault="00F32495" w:rsidP="008C167E">
    <w:pPr>
      <w:pStyle w:val="Header"/>
    </w:pPr>
  </w:p>
  <w:p w14:paraId="732C5E62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202AB0F" w14:textId="77777777" w:rsidTr="004E6DA2">
      <w:tc>
        <w:tcPr>
          <w:tcW w:w="10100" w:type="dxa"/>
          <w:gridSpan w:val="2"/>
        </w:tcPr>
        <w:p w14:paraId="082DD9A1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0829461B" w14:textId="77777777" w:rsidTr="004E6DA2">
      <w:tc>
        <w:tcPr>
          <w:tcW w:w="8300" w:type="dxa"/>
        </w:tcPr>
        <w:p w14:paraId="1B6959C9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3A626BF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8D94B58" w14:textId="77777777" w:rsidR="00B80862" w:rsidRPr="008C167E" w:rsidRDefault="00B80862" w:rsidP="008C167E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2ED73" w14:textId="11D9C9C2" w:rsidR="0017239C" w:rsidRDefault="0017239C" w:rsidP="00AB3709">
    <w:pPr>
      <w:pStyle w:val="Header"/>
    </w:pPr>
  </w:p>
  <w:p w14:paraId="6F6D566A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1DB6B5CC" w14:textId="77777777" w:rsidTr="004E6DA2">
      <w:tc>
        <w:tcPr>
          <w:tcW w:w="10100" w:type="dxa"/>
          <w:gridSpan w:val="2"/>
        </w:tcPr>
        <w:p w14:paraId="509921E9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89B0363" w14:textId="77777777" w:rsidTr="004E6DA2">
      <w:tc>
        <w:tcPr>
          <w:tcW w:w="8300" w:type="dxa"/>
        </w:tcPr>
        <w:p w14:paraId="056917E6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BC67C4B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B1DC076" w14:textId="77777777" w:rsidR="00B80862" w:rsidRPr="00AB3709" w:rsidRDefault="00B80862" w:rsidP="00AB3709">
    <w:pPr>
      <w:pStyle w:val="Header"/>
    </w:pPr>
  </w:p>
</w:hdr>
</file>

<file path=word/header1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2917E" w14:textId="77777777" w:rsidR="008C167E" w:rsidRPr="008C167E" w:rsidRDefault="00F32495" w:rsidP="008C167E">
    <w:pPr>
      <w:pStyle w:val="Header"/>
    </w:pPr>
  </w:p>
</w:hdr>
</file>

<file path=word/header1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09B6" w14:textId="77777777" w:rsidR="00703083" w:rsidRPr="00703083" w:rsidRDefault="00F32495" w:rsidP="00703083">
    <w:pPr>
      <w:pStyle w:val="Header"/>
    </w:pPr>
  </w:p>
</w:hdr>
</file>

<file path=word/header1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C2E87" w14:textId="32732FAF" w:rsidR="00703083" w:rsidRDefault="00F32495" w:rsidP="00703083">
    <w:pPr>
      <w:pStyle w:val="Header"/>
    </w:pPr>
  </w:p>
  <w:p w14:paraId="79F63CB0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14F921B" w14:textId="77777777" w:rsidTr="004E6DA2">
      <w:tc>
        <w:tcPr>
          <w:tcW w:w="10100" w:type="dxa"/>
          <w:gridSpan w:val="2"/>
        </w:tcPr>
        <w:p w14:paraId="76832C83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E1872D3" w14:textId="77777777" w:rsidTr="004E6DA2">
      <w:tc>
        <w:tcPr>
          <w:tcW w:w="8300" w:type="dxa"/>
        </w:tcPr>
        <w:p w14:paraId="04A4DAAC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365A930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7F9170F" w14:textId="77777777" w:rsidR="00B80862" w:rsidRPr="00703083" w:rsidRDefault="00B80862" w:rsidP="00703083">
    <w:pPr>
      <w:pStyle w:val="Header"/>
    </w:pPr>
  </w:p>
</w:hdr>
</file>

<file path=word/header1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D91E" w14:textId="77777777" w:rsidR="00703083" w:rsidRPr="00703083" w:rsidRDefault="00F32495" w:rsidP="00703083">
    <w:pPr>
      <w:pStyle w:val="Header"/>
    </w:pPr>
  </w:p>
</w:hdr>
</file>

<file path=word/header1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73484" w14:paraId="601E15C0" w14:textId="77777777">
      <w:tc>
        <w:tcPr>
          <w:tcW w:w="10100" w:type="dxa"/>
          <w:gridSpan w:val="2"/>
        </w:tcPr>
        <w:p w14:paraId="20290128" w14:textId="77777777" w:rsidR="00C73484" w:rsidRDefault="00C73484" w:rsidP="00143BE8">
          <w:pPr>
            <w:pStyle w:val="FilingHeader"/>
          </w:pPr>
          <w:r>
            <w:t>NEW JERSEY – COMMERCIAL AUTO</w:t>
          </w:r>
        </w:p>
      </w:tc>
    </w:tr>
    <w:tr w:rsidR="00C73484" w14:paraId="51F748F6" w14:textId="77777777">
      <w:tc>
        <w:tcPr>
          <w:tcW w:w="8300" w:type="dxa"/>
        </w:tcPr>
        <w:p w14:paraId="7D3545C1" w14:textId="77777777" w:rsidR="00C73484" w:rsidRDefault="00C73484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FC2099A" w14:textId="77777777" w:rsidR="00C73484" w:rsidRPr="0030592A" w:rsidRDefault="00C73484" w:rsidP="0030592A">
          <w:pPr>
            <w:pStyle w:val="FilingHeader"/>
            <w:jc w:val="right"/>
          </w:pPr>
        </w:p>
      </w:tc>
    </w:tr>
  </w:tbl>
  <w:p w14:paraId="16B6F47D" w14:textId="77777777" w:rsidR="00C73484" w:rsidRDefault="00C73484" w:rsidP="0030592A">
    <w:pPr>
      <w:pStyle w:val="FilingHeader"/>
    </w:pPr>
  </w:p>
</w:hdr>
</file>

<file path=word/header1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5ADEB" w14:textId="77777777" w:rsidR="00C73484" w:rsidRPr="008329C7" w:rsidRDefault="00C73484" w:rsidP="008329C7">
    <w:pPr>
      <w:pStyle w:val="Header"/>
    </w:pPr>
  </w:p>
</w:hdr>
</file>

<file path=word/header1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E99" w14:textId="77777777" w:rsidR="00C73484" w:rsidRPr="00215116" w:rsidRDefault="00C73484" w:rsidP="00215116">
    <w:pPr>
      <w:pStyle w:val="Header"/>
    </w:pPr>
  </w:p>
</w:hdr>
</file>

<file path=word/header1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73484" w14:paraId="6C7A9AB4" w14:textId="77777777" w:rsidTr="004E6DA2">
      <w:tc>
        <w:tcPr>
          <w:tcW w:w="10100" w:type="dxa"/>
          <w:gridSpan w:val="2"/>
        </w:tcPr>
        <w:p w14:paraId="13101ECF" w14:textId="77777777" w:rsidR="00C73484" w:rsidRDefault="00C73484" w:rsidP="0030592A">
          <w:pPr>
            <w:pStyle w:val="FilingHeader"/>
          </w:pPr>
          <w:r>
            <w:t>NEW JERSEY – COMMERCIAL AUTO</w:t>
          </w:r>
        </w:p>
      </w:tc>
    </w:tr>
    <w:tr w:rsidR="00C73484" w14:paraId="7656C21A" w14:textId="77777777" w:rsidTr="004E6DA2">
      <w:tc>
        <w:tcPr>
          <w:tcW w:w="8300" w:type="dxa"/>
        </w:tcPr>
        <w:p w14:paraId="368DCB60" w14:textId="77777777" w:rsidR="00C73484" w:rsidRDefault="00C73484" w:rsidP="0030592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8BFEF93" w14:textId="77777777" w:rsidR="00C73484" w:rsidRPr="0030592A" w:rsidRDefault="00C73484" w:rsidP="0030592A">
          <w:pPr>
            <w:pStyle w:val="FilingHeader"/>
            <w:jc w:val="right"/>
          </w:pPr>
        </w:p>
      </w:tc>
    </w:tr>
  </w:tbl>
  <w:p w14:paraId="79614844" w14:textId="77777777" w:rsidR="00C73484" w:rsidRPr="00215116" w:rsidRDefault="00C73484" w:rsidP="00215116">
    <w:pPr>
      <w:pStyle w:val="Header"/>
    </w:pPr>
  </w:p>
</w:hdr>
</file>

<file path=word/header1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B6DD" w14:textId="77777777" w:rsidR="00C73484" w:rsidRPr="00215116" w:rsidRDefault="00C73484" w:rsidP="00215116">
    <w:pPr>
      <w:pStyle w:val="Header"/>
    </w:pPr>
  </w:p>
</w:hdr>
</file>

<file path=word/header1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F005" w14:textId="77777777" w:rsidR="00C73484" w:rsidRPr="00D70B04" w:rsidRDefault="00C73484" w:rsidP="00D70B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D3287" w14:textId="77777777" w:rsidR="0017239C" w:rsidRPr="00A45194" w:rsidRDefault="0017239C" w:rsidP="00A45194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32F90" w14:textId="77777777" w:rsidR="0017239C" w:rsidRPr="009E2460" w:rsidRDefault="0017239C" w:rsidP="009E2460">
    <w:pPr>
      <w:pStyle w:val="Header"/>
    </w:pPr>
  </w:p>
</w:hdr>
</file>

<file path=word/header2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73484" w14:paraId="29D61E4E" w14:textId="77777777" w:rsidTr="004E6DA2">
      <w:tc>
        <w:tcPr>
          <w:tcW w:w="10100" w:type="dxa"/>
          <w:gridSpan w:val="2"/>
        </w:tcPr>
        <w:p w14:paraId="52B5F71E" w14:textId="77777777" w:rsidR="00C73484" w:rsidRDefault="00C73484" w:rsidP="0030592A">
          <w:pPr>
            <w:pStyle w:val="FilingHeader"/>
          </w:pPr>
          <w:r>
            <w:t>NEW JERSEY – COMMERCIAL AUTO</w:t>
          </w:r>
        </w:p>
      </w:tc>
    </w:tr>
    <w:tr w:rsidR="00C73484" w14:paraId="589672E1" w14:textId="77777777" w:rsidTr="004E6DA2">
      <w:tc>
        <w:tcPr>
          <w:tcW w:w="8300" w:type="dxa"/>
        </w:tcPr>
        <w:p w14:paraId="1655591A" w14:textId="77777777" w:rsidR="00C73484" w:rsidRDefault="00C73484" w:rsidP="0030592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347E7DA" w14:textId="77777777" w:rsidR="00C73484" w:rsidRPr="0030592A" w:rsidRDefault="00C73484" w:rsidP="0030592A">
          <w:pPr>
            <w:pStyle w:val="FilingHeader"/>
            <w:jc w:val="right"/>
          </w:pPr>
        </w:p>
      </w:tc>
    </w:tr>
  </w:tbl>
  <w:p w14:paraId="1EC21608" w14:textId="77777777" w:rsidR="00C73484" w:rsidRPr="00D70B04" w:rsidRDefault="00C73484" w:rsidP="00D70B04">
    <w:pPr>
      <w:pStyle w:val="Header"/>
    </w:pPr>
  </w:p>
</w:hdr>
</file>

<file path=word/header2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FFC3" w14:textId="77777777" w:rsidR="00C73484" w:rsidRPr="00D70B04" w:rsidRDefault="00C73484" w:rsidP="00D70B04">
    <w:pPr>
      <w:pStyle w:val="Header"/>
    </w:pPr>
  </w:p>
</w:hdr>
</file>

<file path=word/header2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6D75" w14:textId="77777777" w:rsidR="00C73484" w:rsidRPr="001211B8" w:rsidRDefault="00C73484" w:rsidP="001211B8">
    <w:pPr>
      <w:pStyle w:val="Header"/>
    </w:pPr>
  </w:p>
</w:hdr>
</file>

<file path=word/header2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73484" w14:paraId="08AF1E36" w14:textId="77777777" w:rsidTr="004E6DA2">
      <w:tc>
        <w:tcPr>
          <w:tcW w:w="10100" w:type="dxa"/>
          <w:gridSpan w:val="2"/>
        </w:tcPr>
        <w:p w14:paraId="730457F4" w14:textId="77777777" w:rsidR="00C73484" w:rsidRDefault="00C73484" w:rsidP="0030592A">
          <w:pPr>
            <w:pStyle w:val="FilingHeader"/>
          </w:pPr>
          <w:r>
            <w:t>NEW JERSEY – COMMERCIAL AUTO</w:t>
          </w:r>
        </w:p>
      </w:tc>
    </w:tr>
    <w:tr w:rsidR="00C73484" w14:paraId="34E73BCF" w14:textId="77777777" w:rsidTr="004E6DA2">
      <w:tc>
        <w:tcPr>
          <w:tcW w:w="8300" w:type="dxa"/>
        </w:tcPr>
        <w:p w14:paraId="4126A6C1" w14:textId="77777777" w:rsidR="00C73484" w:rsidRDefault="00C73484" w:rsidP="0030592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2D8093E" w14:textId="77777777" w:rsidR="00C73484" w:rsidRPr="0030592A" w:rsidRDefault="00C73484" w:rsidP="0030592A">
          <w:pPr>
            <w:pStyle w:val="FilingHeader"/>
            <w:jc w:val="right"/>
          </w:pPr>
        </w:p>
      </w:tc>
    </w:tr>
  </w:tbl>
  <w:p w14:paraId="25EE3517" w14:textId="77777777" w:rsidR="00C73484" w:rsidRPr="001211B8" w:rsidRDefault="00C73484" w:rsidP="001211B8">
    <w:pPr>
      <w:pStyle w:val="Header"/>
    </w:pPr>
  </w:p>
</w:hdr>
</file>

<file path=word/header2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D08C" w14:textId="77777777" w:rsidR="00C73484" w:rsidRPr="001211B8" w:rsidRDefault="00C73484" w:rsidP="001211B8">
    <w:pPr>
      <w:pStyle w:val="Header"/>
    </w:pPr>
  </w:p>
</w:hdr>
</file>

<file path=word/header2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29C2F" w14:textId="77777777" w:rsidR="00C73484" w:rsidRPr="00EA11F9" w:rsidRDefault="00C73484" w:rsidP="00EA11F9">
    <w:pPr>
      <w:pStyle w:val="Header"/>
    </w:pPr>
  </w:p>
</w:hdr>
</file>

<file path=word/header2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73484" w14:paraId="2C583F62" w14:textId="77777777" w:rsidTr="004E6DA2">
      <w:tc>
        <w:tcPr>
          <w:tcW w:w="10100" w:type="dxa"/>
          <w:gridSpan w:val="2"/>
        </w:tcPr>
        <w:p w14:paraId="756E87AF" w14:textId="77777777" w:rsidR="00C73484" w:rsidRDefault="00C73484" w:rsidP="0030592A">
          <w:pPr>
            <w:pStyle w:val="FilingHeader"/>
          </w:pPr>
          <w:r>
            <w:t>NEW JERSEY – COMMERCIAL AUTO</w:t>
          </w:r>
        </w:p>
      </w:tc>
    </w:tr>
    <w:tr w:rsidR="00C73484" w14:paraId="2E76E6C8" w14:textId="77777777" w:rsidTr="004E6DA2">
      <w:tc>
        <w:tcPr>
          <w:tcW w:w="8300" w:type="dxa"/>
        </w:tcPr>
        <w:p w14:paraId="5084615A" w14:textId="77777777" w:rsidR="00C73484" w:rsidRDefault="00C73484" w:rsidP="0030592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1978FDE" w14:textId="77777777" w:rsidR="00C73484" w:rsidRPr="0030592A" w:rsidRDefault="00C73484" w:rsidP="0030592A">
          <w:pPr>
            <w:pStyle w:val="FilingHeader"/>
            <w:jc w:val="right"/>
          </w:pPr>
        </w:p>
      </w:tc>
    </w:tr>
  </w:tbl>
  <w:p w14:paraId="228043CD" w14:textId="77777777" w:rsidR="00C73484" w:rsidRPr="00EA11F9" w:rsidRDefault="00C73484" w:rsidP="00EA11F9">
    <w:pPr>
      <w:pStyle w:val="Header"/>
    </w:pPr>
  </w:p>
</w:hdr>
</file>

<file path=word/header2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77677" w14:textId="77777777" w:rsidR="00C73484" w:rsidRPr="00EA11F9" w:rsidRDefault="00C73484" w:rsidP="00EA11F9">
    <w:pPr>
      <w:pStyle w:val="Header"/>
    </w:pPr>
  </w:p>
</w:hdr>
</file>

<file path=word/header2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758EE" w14:textId="77777777" w:rsidR="00C73484" w:rsidRPr="00335BDD" w:rsidRDefault="00C73484" w:rsidP="00335BDD">
    <w:pPr>
      <w:pStyle w:val="Header"/>
    </w:pPr>
  </w:p>
</w:hdr>
</file>

<file path=word/header2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73484" w14:paraId="4E857E40" w14:textId="77777777" w:rsidTr="004E6DA2">
      <w:tc>
        <w:tcPr>
          <w:tcW w:w="10100" w:type="dxa"/>
          <w:gridSpan w:val="2"/>
        </w:tcPr>
        <w:p w14:paraId="4AD0FCF7" w14:textId="77777777" w:rsidR="00C73484" w:rsidRDefault="00C73484" w:rsidP="0030592A">
          <w:pPr>
            <w:pStyle w:val="FilingHeader"/>
          </w:pPr>
          <w:r>
            <w:t>NEW JERSEY – COMMERCIAL AUTO</w:t>
          </w:r>
        </w:p>
      </w:tc>
    </w:tr>
    <w:tr w:rsidR="00C73484" w14:paraId="02DED37F" w14:textId="77777777" w:rsidTr="004E6DA2">
      <w:tc>
        <w:tcPr>
          <w:tcW w:w="8300" w:type="dxa"/>
        </w:tcPr>
        <w:p w14:paraId="72493404" w14:textId="77777777" w:rsidR="00C73484" w:rsidRDefault="00C73484" w:rsidP="0030592A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D5D6454" w14:textId="77777777" w:rsidR="00C73484" w:rsidRPr="0030592A" w:rsidRDefault="00C73484" w:rsidP="0030592A">
          <w:pPr>
            <w:pStyle w:val="FilingHeader"/>
            <w:jc w:val="right"/>
          </w:pPr>
        </w:p>
      </w:tc>
    </w:tr>
  </w:tbl>
  <w:p w14:paraId="39644EAF" w14:textId="77777777" w:rsidR="00C73484" w:rsidRPr="00335BDD" w:rsidRDefault="00C73484" w:rsidP="00335BDD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23930" w14:textId="77777777" w:rsidR="0017239C" w:rsidRPr="009E2460" w:rsidRDefault="0017239C" w:rsidP="009E2460">
    <w:pPr>
      <w:pStyle w:val="Header"/>
    </w:pPr>
  </w:p>
</w:hdr>
</file>

<file path=word/header2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9C45" w14:textId="77777777" w:rsidR="00C73484" w:rsidRPr="00335BDD" w:rsidRDefault="00C73484" w:rsidP="00335BDD">
    <w:pPr>
      <w:pStyle w:val="Header"/>
    </w:pPr>
  </w:p>
</w:hdr>
</file>

<file path=word/header2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7AED0" w14:textId="77777777" w:rsidR="00AB2CE0" w:rsidRPr="00AB2CE0" w:rsidRDefault="00F32495" w:rsidP="00AB2CE0">
    <w:pPr>
      <w:pStyle w:val="Header"/>
    </w:pPr>
  </w:p>
</w:hdr>
</file>

<file path=word/header2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B5F48" w14:textId="7AF9E111" w:rsidR="00AB2CE0" w:rsidRDefault="00F32495" w:rsidP="00AB2CE0">
    <w:pPr>
      <w:pStyle w:val="Header"/>
    </w:pPr>
  </w:p>
  <w:p w14:paraId="23068BF5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5F8D5771" w14:textId="77777777" w:rsidTr="004E6DA2">
      <w:tc>
        <w:tcPr>
          <w:tcW w:w="10100" w:type="dxa"/>
          <w:gridSpan w:val="2"/>
        </w:tcPr>
        <w:p w14:paraId="4D340414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091111C" w14:textId="77777777" w:rsidTr="004E6DA2">
      <w:tc>
        <w:tcPr>
          <w:tcW w:w="8300" w:type="dxa"/>
        </w:tcPr>
        <w:p w14:paraId="4C6084A2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DCD1AFC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5F3C2FE7" w14:textId="77777777" w:rsidR="00B80862" w:rsidRPr="00AB2CE0" w:rsidRDefault="00B80862" w:rsidP="00AB2CE0">
    <w:pPr>
      <w:pStyle w:val="Header"/>
    </w:pPr>
  </w:p>
</w:hdr>
</file>

<file path=word/header2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A5DD" w14:textId="77777777" w:rsidR="00AB2CE0" w:rsidRPr="00AB2CE0" w:rsidRDefault="00F32495" w:rsidP="00AB2CE0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835E" w14:textId="6DDDEB5E" w:rsidR="0017239C" w:rsidRDefault="0017239C" w:rsidP="009E2460">
    <w:pPr>
      <w:pStyle w:val="Header"/>
    </w:pPr>
  </w:p>
  <w:p w14:paraId="64AA7534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3250A4EA" w14:textId="77777777" w:rsidTr="004E6DA2">
      <w:tc>
        <w:tcPr>
          <w:tcW w:w="10100" w:type="dxa"/>
          <w:gridSpan w:val="2"/>
        </w:tcPr>
        <w:p w14:paraId="7A5F3A68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6F055EFD" w14:textId="77777777" w:rsidTr="004E6DA2">
      <w:tc>
        <w:tcPr>
          <w:tcW w:w="8300" w:type="dxa"/>
        </w:tcPr>
        <w:p w14:paraId="5AD365AB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AF047F4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759B5F78" w14:textId="77777777" w:rsidR="00B80862" w:rsidRPr="009E2460" w:rsidRDefault="00B80862" w:rsidP="009E2460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48576" w14:textId="77777777" w:rsidR="0017239C" w:rsidRPr="00502A4A" w:rsidRDefault="0017239C" w:rsidP="00502A4A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462E0" w14:textId="77777777" w:rsidR="0017239C" w:rsidRPr="00502A4A" w:rsidRDefault="0017239C" w:rsidP="00502A4A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208B" w14:textId="3C19F9C9" w:rsidR="0017239C" w:rsidRDefault="0017239C" w:rsidP="00502A4A">
    <w:pPr>
      <w:pStyle w:val="Header"/>
    </w:pPr>
  </w:p>
  <w:p w14:paraId="7CDF3918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4448BDB1" w14:textId="77777777" w:rsidTr="004E6DA2">
      <w:tc>
        <w:tcPr>
          <w:tcW w:w="10100" w:type="dxa"/>
          <w:gridSpan w:val="2"/>
        </w:tcPr>
        <w:p w14:paraId="1A9E41A3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4AE380F" w14:textId="77777777" w:rsidTr="004E6DA2">
      <w:tc>
        <w:tcPr>
          <w:tcW w:w="8300" w:type="dxa"/>
        </w:tcPr>
        <w:p w14:paraId="35A200F9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30C29D9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4B9060D2" w14:textId="77777777" w:rsidR="00B80862" w:rsidRPr="00502A4A" w:rsidRDefault="00B80862" w:rsidP="00502A4A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6463E" w14:textId="77777777" w:rsidR="0017239C" w:rsidRPr="006E44BD" w:rsidRDefault="0017239C" w:rsidP="006E44BD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55894" w14:textId="77777777" w:rsidR="0017239C" w:rsidRPr="006E44BD" w:rsidRDefault="0017239C" w:rsidP="006E44BD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C5E5" w14:textId="4AA96334" w:rsidR="0017239C" w:rsidRDefault="0017239C" w:rsidP="006E44BD">
    <w:pPr>
      <w:pStyle w:val="Header"/>
    </w:pPr>
  </w:p>
  <w:p w14:paraId="0A025E89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16068BE" w14:textId="77777777" w:rsidTr="004E6DA2">
      <w:tc>
        <w:tcPr>
          <w:tcW w:w="10100" w:type="dxa"/>
          <w:gridSpan w:val="2"/>
        </w:tcPr>
        <w:p w14:paraId="17F15BEE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34950EF" w14:textId="77777777" w:rsidTr="004E6DA2">
      <w:tc>
        <w:tcPr>
          <w:tcW w:w="8300" w:type="dxa"/>
        </w:tcPr>
        <w:p w14:paraId="0A9F0C1B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2A01B70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5F4F8DDE" w14:textId="77777777" w:rsidR="00B80862" w:rsidRPr="006E44BD" w:rsidRDefault="00B80862" w:rsidP="006E44BD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9146" w14:textId="77777777" w:rsidR="0017239C" w:rsidRPr="00462325" w:rsidRDefault="0017239C" w:rsidP="004623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8B11E" w14:textId="77777777" w:rsidR="0017239C" w:rsidRPr="00A45194" w:rsidRDefault="0017239C" w:rsidP="00A45194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BE870" w14:textId="77777777" w:rsidR="0017239C" w:rsidRPr="00462325" w:rsidRDefault="0017239C" w:rsidP="00462325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575E" w14:textId="4EB2B1F9" w:rsidR="0017239C" w:rsidRDefault="0017239C" w:rsidP="00462325">
    <w:pPr>
      <w:pStyle w:val="Header"/>
    </w:pPr>
  </w:p>
  <w:p w14:paraId="32E6A309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2B782AE" w14:textId="77777777" w:rsidTr="004E6DA2">
      <w:tc>
        <w:tcPr>
          <w:tcW w:w="10100" w:type="dxa"/>
          <w:gridSpan w:val="2"/>
        </w:tcPr>
        <w:p w14:paraId="55095966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02199846" w14:textId="77777777" w:rsidTr="004E6DA2">
      <w:tc>
        <w:tcPr>
          <w:tcW w:w="8300" w:type="dxa"/>
        </w:tcPr>
        <w:p w14:paraId="351D4B3E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FDC50EE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38626C6F" w14:textId="77777777" w:rsidR="00B80862" w:rsidRPr="00462325" w:rsidRDefault="00B80862" w:rsidP="00462325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AE236" w14:textId="77777777" w:rsidR="0017239C" w:rsidRPr="00E1432B" w:rsidRDefault="0017239C" w:rsidP="00E1432B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651F0" w14:textId="77777777" w:rsidR="0017239C" w:rsidRPr="00E1432B" w:rsidRDefault="0017239C" w:rsidP="00E1432B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10CB3" w14:textId="2AF378CB" w:rsidR="0017239C" w:rsidRDefault="0017239C" w:rsidP="00E1432B">
    <w:pPr>
      <w:pStyle w:val="Header"/>
    </w:pPr>
  </w:p>
  <w:p w14:paraId="62CCFADA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CE5A2C4" w14:textId="77777777" w:rsidTr="004E6DA2">
      <w:tc>
        <w:tcPr>
          <w:tcW w:w="10100" w:type="dxa"/>
          <w:gridSpan w:val="2"/>
        </w:tcPr>
        <w:p w14:paraId="6CC06B6A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171A431" w14:textId="77777777" w:rsidTr="004E6DA2">
      <w:tc>
        <w:tcPr>
          <w:tcW w:w="8300" w:type="dxa"/>
        </w:tcPr>
        <w:p w14:paraId="00A20A5B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373EDAB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596DC28A" w14:textId="77777777" w:rsidR="00B80862" w:rsidRPr="00E1432B" w:rsidRDefault="00B80862" w:rsidP="00E1432B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88FE" w14:textId="77777777" w:rsidR="0017239C" w:rsidRPr="00F62A21" w:rsidRDefault="0017239C" w:rsidP="00F62A21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3091" w14:textId="77777777" w:rsidR="0017239C" w:rsidRPr="00F62A21" w:rsidRDefault="0017239C" w:rsidP="00F62A21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C2A4" w14:textId="2FB4E6C2" w:rsidR="0017239C" w:rsidRDefault="0017239C" w:rsidP="00F62A21">
    <w:pPr>
      <w:pStyle w:val="Header"/>
    </w:pPr>
  </w:p>
  <w:p w14:paraId="4F9F822F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9EECEE4" w14:textId="77777777" w:rsidTr="004E6DA2">
      <w:tc>
        <w:tcPr>
          <w:tcW w:w="10100" w:type="dxa"/>
          <w:gridSpan w:val="2"/>
        </w:tcPr>
        <w:p w14:paraId="35521B51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6E75007" w14:textId="77777777" w:rsidTr="004E6DA2">
      <w:tc>
        <w:tcPr>
          <w:tcW w:w="8300" w:type="dxa"/>
        </w:tcPr>
        <w:p w14:paraId="4983B9D9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D7D9C70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4A057D2A" w14:textId="77777777" w:rsidR="00B80862" w:rsidRPr="00F62A21" w:rsidRDefault="00B80862" w:rsidP="00F62A21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EEBF0" w14:textId="77777777" w:rsidR="0017239C" w:rsidRPr="00AF1460" w:rsidRDefault="0017239C" w:rsidP="00AF1460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111E" w14:textId="77777777" w:rsidR="0017239C" w:rsidRPr="00AF1460" w:rsidRDefault="0017239C" w:rsidP="00AF146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8B78" w14:textId="224EFE4C" w:rsidR="0017239C" w:rsidRDefault="0017239C" w:rsidP="00A45194">
    <w:pPr>
      <w:pStyle w:val="Header"/>
    </w:pPr>
  </w:p>
  <w:p w14:paraId="4F044A45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4DB68BB9" w14:textId="77777777" w:rsidTr="004E6DA2">
      <w:tc>
        <w:tcPr>
          <w:tcW w:w="10100" w:type="dxa"/>
          <w:gridSpan w:val="2"/>
        </w:tcPr>
        <w:p w14:paraId="72A20C16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105AF192" w14:textId="77777777" w:rsidTr="004E6DA2">
      <w:tc>
        <w:tcPr>
          <w:tcW w:w="8300" w:type="dxa"/>
        </w:tcPr>
        <w:p w14:paraId="6F1B090D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B37378C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4B7E8014" w14:textId="77777777" w:rsidR="00B80862" w:rsidRPr="00A45194" w:rsidRDefault="00B80862" w:rsidP="00A45194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B0EE5" w14:textId="62F5E020" w:rsidR="0017239C" w:rsidRDefault="0017239C" w:rsidP="00AF1460">
    <w:pPr>
      <w:pStyle w:val="Header"/>
    </w:pPr>
  </w:p>
  <w:p w14:paraId="6D46804A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5DEA0630" w14:textId="77777777" w:rsidTr="004E6DA2">
      <w:tc>
        <w:tcPr>
          <w:tcW w:w="10100" w:type="dxa"/>
          <w:gridSpan w:val="2"/>
        </w:tcPr>
        <w:p w14:paraId="44B48F4B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0425390" w14:textId="77777777" w:rsidTr="004E6DA2">
      <w:tc>
        <w:tcPr>
          <w:tcW w:w="8300" w:type="dxa"/>
        </w:tcPr>
        <w:p w14:paraId="75FC4663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A2533D5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DA425B0" w14:textId="77777777" w:rsidR="00B80862" w:rsidRPr="00AF1460" w:rsidRDefault="00B80862" w:rsidP="00AF1460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231A5" w14:textId="77777777" w:rsidR="0017239C" w:rsidRPr="00D336B6" w:rsidRDefault="0017239C" w:rsidP="00D336B6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DEDB0" w14:textId="77777777" w:rsidR="0017239C" w:rsidRPr="00D336B6" w:rsidRDefault="0017239C" w:rsidP="00D336B6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145E3" w14:textId="7B8C8557" w:rsidR="0017239C" w:rsidRDefault="0017239C" w:rsidP="00D336B6">
    <w:pPr>
      <w:pStyle w:val="Header"/>
    </w:pPr>
  </w:p>
  <w:p w14:paraId="48632CA4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631AB91" w14:textId="77777777" w:rsidTr="004E6DA2">
      <w:tc>
        <w:tcPr>
          <w:tcW w:w="10100" w:type="dxa"/>
          <w:gridSpan w:val="2"/>
        </w:tcPr>
        <w:p w14:paraId="1FB46273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1B7A2EBD" w14:textId="77777777" w:rsidTr="004E6DA2">
      <w:tc>
        <w:tcPr>
          <w:tcW w:w="8300" w:type="dxa"/>
        </w:tcPr>
        <w:p w14:paraId="1A8FD90E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B86BFD6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58E44620" w14:textId="77777777" w:rsidR="00B80862" w:rsidRPr="00D336B6" w:rsidRDefault="00B80862" w:rsidP="00D336B6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411C" w14:textId="77777777" w:rsidR="0017239C" w:rsidRPr="00043A96" w:rsidRDefault="0017239C" w:rsidP="00043A96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F1692" w14:textId="77777777" w:rsidR="0017239C" w:rsidRPr="00043A96" w:rsidRDefault="0017239C" w:rsidP="00043A96">
    <w:pPr>
      <w:pStyle w:val="Header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9A66" w14:textId="395FD2C4" w:rsidR="0017239C" w:rsidRDefault="0017239C" w:rsidP="00043A96">
    <w:pPr>
      <w:pStyle w:val="Header"/>
    </w:pPr>
  </w:p>
  <w:p w14:paraId="34130656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BCD0DB6" w14:textId="77777777" w:rsidTr="004E6DA2">
      <w:tc>
        <w:tcPr>
          <w:tcW w:w="10100" w:type="dxa"/>
          <w:gridSpan w:val="2"/>
        </w:tcPr>
        <w:p w14:paraId="58E6DD85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52D76821" w14:textId="77777777" w:rsidTr="004E6DA2">
      <w:tc>
        <w:tcPr>
          <w:tcW w:w="8300" w:type="dxa"/>
        </w:tcPr>
        <w:p w14:paraId="7493C326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3B2864F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2C257555" w14:textId="77777777" w:rsidR="00B80862" w:rsidRPr="00043A96" w:rsidRDefault="00B80862" w:rsidP="00043A96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D48D5" w14:textId="77777777" w:rsidR="0017239C" w:rsidRPr="00B61041" w:rsidRDefault="0017239C" w:rsidP="00B61041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26BED" w14:textId="77777777" w:rsidR="0017239C" w:rsidRPr="00B61041" w:rsidRDefault="0017239C" w:rsidP="00B61041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A46BC" w14:textId="2CC29541" w:rsidR="0017239C" w:rsidRDefault="0017239C" w:rsidP="00B61041">
    <w:pPr>
      <w:pStyle w:val="Header"/>
    </w:pPr>
  </w:p>
  <w:p w14:paraId="4023FE40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371946CA" w14:textId="77777777" w:rsidTr="004E6DA2">
      <w:tc>
        <w:tcPr>
          <w:tcW w:w="10100" w:type="dxa"/>
          <w:gridSpan w:val="2"/>
        </w:tcPr>
        <w:p w14:paraId="3FDDB298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01AE8F57" w14:textId="77777777" w:rsidTr="004E6DA2">
      <w:tc>
        <w:tcPr>
          <w:tcW w:w="8300" w:type="dxa"/>
        </w:tcPr>
        <w:p w14:paraId="5FBD777E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29DFAE3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3FE49B3B" w14:textId="77777777" w:rsidR="00B80862" w:rsidRPr="00B61041" w:rsidRDefault="00B80862" w:rsidP="00B6104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F057" w14:textId="77777777" w:rsidR="0017239C" w:rsidRPr="00F81B83" w:rsidRDefault="0017239C" w:rsidP="00F81B83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CCEC" w14:textId="77777777" w:rsidR="0017239C" w:rsidRPr="00565AD9" w:rsidRDefault="0017239C" w:rsidP="00565AD9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4988F" w14:textId="77777777" w:rsidR="0017239C" w:rsidRPr="00565AD9" w:rsidRDefault="0017239C" w:rsidP="00565AD9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EFF1" w14:textId="20BDAAEA" w:rsidR="0017239C" w:rsidRDefault="0017239C" w:rsidP="00565AD9">
    <w:pPr>
      <w:pStyle w:val="Header"/>
    </w:pPr>
  </w:p>
  <w:p w14:paraId="28E60E33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071ABC3" w14:textId="77777777" w:rsidTr="004E6DA2">
      <w:tc>
        <w:tcPr>
          <w:tcW w:w="10100" w:type="dxa"/>
          <w:gridSpan w:val="2"/>
        </w:tcPr>
        <w:p w14:paraId="1CBB81DD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3BA754D" w14:textId="77777777" w:rsidTr="004E6DA2">
      <w:tc>
        <w:tcPr>
          <w:tcW w:w="8300" w:type="dxa"/>
        </w:tcPr>
        <w:p w14:paraId="03D745B0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4992F5A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2752A739" w14:textId="77777777" w:rsidR="00B80862" w:rsidRPr="00565AD9" w:rsidRDefault="00B80862" w:rsidP="00565AD9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2445" w14:textId="77777777" w:rsidR="0017239C" w:rsidRPr="005513D7" w:rsidRDefault="0017239C" w:rsidP="005513D7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D28CB" w14:textId="77777777" w:rsidR="0017239C" w:rsidRPr="005513D7" w:rsidRDefault="0017239C" w:rsidP="005513D7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460B0" w14:textId="1332CA24" w:rsidR="0017239C" w:rsidRDefault="0017239C" w:rsidP="005513D7">
    <w:pPr>
      <w:pStyle w:val="Header"/>
    </w:pPr>
  </w:p>
  <w:p w14:paraId="68FC831C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11454D27" w14:textId="77777777" w:rsidTr="004E6DA2">
      <w:tc>
        <w:tcPr>
          <w:tcW w:w="10100" w:type="dxa"/>
          <w:gridSpan w:val="2"/>
        </w:tcPr>
        <w:p w14:paraId="3A3EAB7A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7ECA9D7" w14:textId="77777777" w:rsidTr="004E6DA2">
      <w:tc>
        <w:tcPr>
          <w:tcW w:w="8300" w:type="dxa"/>
        </w:tcPr>
        <w:p w14:paraId="2AAD7EE0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CE92992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1E817F47" w14:textId="77777777" w:rsidR="00B80862" w:rsidRPr="005513D7" w:rsidRDefault="00B80862" w:rsidP="005513D7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4C2D" w14:textId="77777777" w:rsidR="0017239C" w:rsidRPr="00AE00E5" w:rsidRDefault="0017239C" w:rsidP="00AE00E5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BAD5" w14:textId="77777777" w:rsidR="0017239C" w:rsidRPr="00AE00E5" w:rsidRDefault="0017239C" w:rsidP="00AE00E5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1288" w14:textId="4D3C9B36" w:rsidR="0017239C" w:rsidRDefault="0017239C" w:rsidP="00AE00E5">
    <w:pPr>
      <w:pStyle w:val="Header"/>
    </w:pPr>
  </w:p>
  <w:p w14:paraId="13CFADD6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15304711" w14:textId="77777777" w:rsidTr="004E6DA2">
      <w:tc>
        <w:tcPr>
          <w:tcW w:w="10100" w:type="dxa"/>
          <w:gridSpan w:val="2"/>
        </w:tcPr>
        <w:p w14:paraId="214CAA5C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8524C57" w14:textId="77777777" w:rsidTr="004E6DA2">
      <w:tc>
        <w:tcPr>
          <w:tcW w:w="8300" w:type="dxa"/>
        </w:tcPr>
        <w:p w14:paraId="78232120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6BAD38A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291B3512" w14:textId="77777777" w:rsidR="00B80862" w:rsidRPr="00AE00E5" w:rsidRDefault="00B80862" w:rsidP="00AE00E5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46AC" w14:textId="77777777" w:rsidR="0017239C" w:rsidRPr="0069711E" w:rsidRDefault="0017239C" w:rsidP="0069711E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4001" w14:textId="77777777" w:rsidR="0017239C" w:rsidRPr="00F81B83" w:rsidRDefault="0017239C" w:rsidP="00F81B83">
    <w:pPr>
      <w:pStyle w:val="Header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081B" w14:textId="77777777" w:rsidR="0017239C" w:rsidRPr="0069711E" w:rsidRDefault="0017239C" w:rsidP="0069711E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17B6" w14:textId="0847A583" w:rsidR="0017239C" w:rsidRDefault="0017239C" w:rsidP="0069711E">
    <w:pPr>
      <w:pStyle w:val="Header"/>
    </w:pPr>
  </w:p>
  <w:p w14:paraId="42D9C7B6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8B1E86C" w14:textId="77777777" w:rsidTr="004E6DA2">
      <w:tc>
        <w:tcPr>
          <w:tcW w:w="10100" w:type="dxa"/>
          <w:gridSpan w:val="2"/>
        </w:tcPr>
        <w:p w14:paraId="37CF59B9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0151B4DA" w14:textId="77777777" w:rsidTr="004E6DA2">
      <w:tc>
        <w:tcPr>
          <w:tcW w:w="8300" w:type="dxa"/>
        </w:tcPr>
        <w:p w14:paraId="4C2E4562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628ABC0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3FA54877" w14:textId="77777777" w:rsidR="00B80862" w:rsidRPr="0069711E" w:rsidRDefault="00B80862" w:rsidP="0069711E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D8E0D" w14:textId="77777777" w:rsidR="0017239C" w:rsidRPr="00E64DFE" w:rsidRDefault="0017239C" w:rsidP="00E64DFE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66491" w14:textId="77777777" w:rsidR="0017239C" w:rsidRPr="00E64DFE" w:rsidRDefault="0017239C" w:rsidP="00E64DFE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BE49" w14:textId="3693C957" w:rsidR="0017239C" w:rsidRDefault="0017239C" w:rsidP="00E64DFE">
    <w:pPr>
      <w:pStyle w:val="Header"/>
    </w:pPr>
  </w:p>
  <w:p w14:paraId="37603DA8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3C99A3C" w14:textId="77777777" w:rsidTr="004E6DA2">
      <w:tc>
        <w:tcPr>
          <w:tcW w:w="10100" w:type="dxa"/>
          <w:gridSpan w:val="2"/>
        </w:tcPr>
        <w:p w14:paraId="022A1739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025CCA8" w14:textId="77777777" w:rsidTr="004E6DA2">
      <w:tc>
        <w:tcPr>
          <w:tcW w:w="8300" w:type="dxa"/>
        </w:tcPr>
        <w:p w14:paraId="082EAFF1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2206741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5E9FE6A5" w14:textId="77777777" w:rsidR="00B80862" w:rsidRPr="00E64DFE" w:rsidRDefault="00B80862" w:rsidP="00E64DFE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ED33" w14:textId="77777777" w:rsidR="0017239C" w:rsidRPr="00085B4A" w:rsidRDefault="0017239C" w:rsidP="00085B4A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515C3" w14:textId="77777777" w:rsidR="0017239C" w:rsidRPr="00085B4A" w:rsidRDefault="0017239C" w:rsidP="00085B4A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1641" w14:textId="35290AAC" w:rsidR="0017239C" w:rsidRDefault="0017239C" w:rsidP="00085B4A">
    <w:pPr>
      <w:pStyle w:val="Header"/>
    </w:pPr>
  </w:p>
  <w:p w14:paraId="31DB6E94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5EE608D2" w14:textId="77777777" w:rsidTr="004E6DA2">
      <w:tc>
        <w:tcPr>
          <w:tcW w:w="10100" w:type="dxa"/>
          <w:gridSpan w:val="2"/>
        </w:tcPr>
        <w:p w14:paraId="4A2DECE6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68324A34" w14:textId="77777777" w:rsidTr="004E6DA2">
      <w:tc>
        <w:tcPr>
          <w:tcW w:w="8300" w:type="dxa"/>
        </w:tcPr>
        <w:p w14:paraId="39ED5541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0EC66D8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28B3776" w14:textId="77777777" w:rsidR="00B80862" w:rsidRPr="00085B4A" w:rsidRDefault="00B80862" w:rsidP="00085B4A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BE9D" w14:textId="77777777" w:rsidR="0017239C" w:rsidRPr="006929D5" w:rsidRDefault="0017239C" w:rsidP="006929D5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4C3EE" w14:textId="77777777" w:rsidR="0017239C" w:rsidRPr="006929D5" w:rsidRDefault="0017239C" w:rsidP="006929D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A0ED0" w14:textId="0BF21D53" w:rsidR="0017239C" w:rsidRDefault="0017239C" w:rsidP="00F81B83">
    <w:pPr>
      <w:pStyle w:val="Header"/>
    </w:pPr>
  </w:p>
  <w:p w14:paraId="6FC427A2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BCEAACD" w14:textId="77777777" w:rsidTr="004E6DA2">
      <w:tc>
        <w:tcPr>
          <w:tcW w:w="10100" w:type="dxa"/>
          <w:gridSpan w:val="2"/>
        </w:tcPr>
        <w:p w14:paraId="533177D3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07B6D58B" w14:textId="77777777" w:rsidTr="004E6DA2">
      <w:tc>
        <w:tcPr>
          <w:tcW w:w="8300" w:type="dxa"/>
        </w:tcPr>
        <w:p w14:paraId="327B4973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EBD857D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25B9DDE" w14:textId="77777777" w:rsidR="00B80862" w:rsidRPr="00F81B83" w:rsidRDefault="00B80862" w:rsidP="00F81B83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968C6" w14:textId="6C558FA5" w:rsidR="0017239C" w:rsidRDefault="0017239C" w:rsidP="006929D5">
    <w:pPr>
      <w:pStyle w:val="Header"/>
    </w:pPr>
  </w:p>
  <w:p w14:paraId="78B39DC2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3B47112B" w14:textId="77777777" w:rsidTr="004E6DA2">
      <w:tc>
        <w:tcPr>
          <w:tcW w:w="10100" w:type="dxa"/>
          <w:gridSpan w:val="2"/>
        </w:tcPr>
        <w:p w14:paraId="1DB81D41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1EB79481" w14:textId="77777777" w:rsidTr="004E6DA2">
      <w:tc>
        <w:tcPr>
          <w:tcW w:w="8300" w:type="dxa"/>
        </w:tcPr>
        <w:p w14:paraId="306A6E32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E124A41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29749638" w14:textId="77777777" w:rsidR="00B80862" w:rsidRPr="006929D5" w:rsidRDefault="00B80862" w:rsidP="006929D5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8BFEF" w14:textId="77777777" w:rsidR="0017239C" w:rsidRPr="00D64239" w:rsidRDefault="0017239C" w:rsidP="00D64239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A505" w14:textId="77777777" w:rsidR="0017239C" w:rsidRPr="00D64239" w:rsidRDefault="0017239C" w:rsidP="00D64239">
    <w:pPr>
      <w:pStyle w:val="Header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89BB" w14:textId="03C8DA21" w:rsidR="0017239C" w:rsidRDefault="0017239C" w:rsidP="00D64239">
    <w:pPr>
      <w:pStyle w:val="Header"/>
    </w:pPr>
  </w:p>
  <w:p w14:paraId="77DE5410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2374EE9F" w14:textId="77777777" w:rsidTr="004E6DA2">
      <w:tc>
        <w:tcPr>
          <w:tcW w:w="10100" w:type="dxa"/>
          <w:gridSpan w:val="2"/>
        </w:tcPr>
        <w:p w14:paraId="274BD69C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2E3C1365" w14:textId="77777777" w:rsidTr="004E6DA2">
      <w:tc>
        <w:tcPr>
          <w:tcW w:w="8300" w:type="dxa"/>
        </w:tcPr>
        <w:p w14:paraId="57F31C55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492C92A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4B64DF7B" w14:textId="77777777" w:rsidR="00B80862" w:rsidRPr="00D64239" w:rsidRDefault="00B80862" w:rsidP="00D64239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F1704" w14:textId="77777777" w:rsidR="0017239C" w:rsidRPr="003642BA" w:rsidRDefault="0017239C" w:rsidP="003642BA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4C6F" w14:textId="77777777" w:rsidR="0017239C" w:rsidRPr="003642BA" w:rsidRDefault="0017239C" w:rsidP="003642BA">
    <w:pPr>
      <w:pStyle w:val="Header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AC7BC" w14:textId="51C0D9F0" w:rsidR="0017239C" w:rsidRDefault="0017239C" w:rsidP="003642BA">
    <w:pPr>
      <w:pStyle w:val="Header"/>
    </w:pPr>
  </w:p>
  <w:p w14:paraId="3585A8A7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1EF0F95F" w14:textId="77777777" w:rsidTr="004E6DA2">
      <w:tc>
        <w:tcPr>
          <w:tcW w:w="10100" w:type="dxa"/>
          <w:gridSpan w:val="2"/>
        </w:tcPr>
        <w:p w14:paraId="63A3D360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1FC430C7" w14:textId="77777777" w:rsidTr="004E6DA2">
      <w:tc>
        <w:tcPr>
          <w:tcW w:w="8300" w:type="dxa"/>
        </w:tcPr>
        <w:p w14:paraId="1D9B6FC8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F1BFCF5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E75BAA1" w14:textId="77777777" w:rsidR="00B80862" w:rsidRPr="003642BA" w:rsidRDefault="00B80862" w:rsidP="003642BA">
    <w:pPr>
      <w:pStyle w:val="Header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82D1C" w14:textId="77777777" w:rsidR="0017239C" w:rsidRPr="00661E89" w:rsidRDefault="0017239C" w:rsidP="00661E89">
    <w:pPr>
      <w:pStyle w:val="Header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D788A" w14:textId="77777777" w:rsidR="0017239C" w:rsidRPr="00661E89" w:rsidRDefault="0017239C" w:rsidP="00661E89">
    <w:pPr>
      <w:pStyle w:val="Header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5313B" w14:textId="448FF9D1" w:rsidR="0017239C" w:rsidRDefault="0017239C" w:rsidP="00661E89">
    <w:pPr>
      <w:pStyle w:val="Header"/>
    </w:pPr>
  </w:p>
  <w:p w14:paraId="6D244BA5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7ECBA59A" w14:textId="77777777" w:rsidTr="004E6DA2">
      <w:tc>
        <w:tcPr>
          <w:tcW w:w="10100" w:type="dxa"/>
          <w:gridSpan w:val="2"/>
        </w:tcPr>
        <w:p w14:paraId="2476DB66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203FB90" w14:textId="77777777" w:rsidTr="004E6DA2">
      <w:tc>
        <w:tcPr>
          <w:tcW w:w="8300" w:type="dxa"/>
        </w:tcPr>
        <w:p w14:paraId="659D0512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3D874C1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26F9141" w14:textId="77777777" w:rsidR="00B80862" w:rsidRPr="00661E89" w:rsidRDefault="00B80862" w:rsidP="00661E8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F3075" w14:textId="77777777" w:rsidR="0017239C" w:rsidRPr="00C06017" w:rsidRDefault="0017239C" w:rsidP="00C06017">
    <w:pPr>
      <w:pStyle w:val="Header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B6B4" w14:textId="77777777" w:rsidR="0017239C" w:rsidRPr="00E80C1D" w:rsidRDefault="0017239C" w:rsidP="00E80C1D">
    <w:pPr>
      <w:pStyle w:val="Header"/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9CA64" w14:textId="77777777" w:rsidR="0017239C" w:rsidRPr="00E80C1D" w:rsidRDefault="0017239C" w:rsidP="00E80C1D">
    <w:pPr>
      <w:pStyle w:val="Header"/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A7C41" w14:textId="5DD688EB" w:rsidR="0017239C" w:rsidRDefault="0017239C" w:rsidP="00E80C1D">
    <w:pPr>
      <w:pStyle w:val="Header"/>
    </w:pPr>
  </w:p>
  <w:p w14:paraId="2A310D04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788226E8" w14:textId="77777777" w:rsidTr="004E6DA2">
      <w:tc>
        <w:tcPr>
          <w:tcW w:w="10100" w:type="dxa"/>
          <w:gridSpan w:val="2"/>
        </w:tcPr>
        <w:p w14:paraId="36CD2E9E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6F01B95D" w14:textId="77777777" w:rsidTr="004E6DA2">
      <w:tc>
        <w:tcPr>
          <w:tcW w:w="8300" w:type="dxa"/>
        </w:tcPr>
        <w:p w14:paraId="341B855F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ED8675A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0A4F95C3" w14:textId="77777777" w:rsidR="00B80862" w:rsidRPr="00E80C1D" w:rsidRDefault="00B80862" w:rsidP="00E80C1D">
    <w:pPr>
      <w:pStyle w:val="Header"/>
    </w:pP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521A1" w14:textId="77777777" w:rsidR="0017239C" w:rsidRPr="00747575" w:rsidRDefault="0017239C" w:rsidP="00747575">
    <w:pPr>
      <w:pStyle w:val="Header"/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9A64" w14:textId="77777777" w:rsidR="0017239C" w:rsidRPr="00747575" w:rsidRDefault="0017239C" w:rsidP="00747575">
    <w:pPr>
      <w:pStyle w:val="Header"/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296F" w14:textId="3031248A" w:rsidR="0017239C" w:rsidRDefault="0017239C" w:rsidP="00747575">
    <w:pPr>
      <w:pStyle w:val="Header"/>
    </w:pPr>
  </w:p>
  <w:p w14:paraId="68D8C50B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6FFC903C" w14:textId="77777777" w:rsidTr="004E6DA2">
      <w:tc>
        <w:tcPr>
          <w:tcW w:w="10100" w:type="dxa"/>
          <w:gridSpan w:val="2"/>
        </w:tcPr>
        <w:p w14:paraId="5F0C2537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349BDBA6" w14:textId="77777777" w:rsidTr="004E6DA2">
      <w:tc>
        <w:tcPr>
          <w:tcW w:w="8300" w:type="dxa"/>
        </w:tcPr>
        <w:p w14:paraId="47364528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807F703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853906E" w14:textId="77777777" w:rsidR="00B80862" w:rsidRPr="00747575" w:rsidRDefault="00B80862" w:rsidP="00747575">
    <w:pPr>
      <w:pStyle w:val="Header"/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55E0D" w14:textId="77777777" w:rsidR="0017239C" w:rsidRPr="00034077" w:rsidRDefault="0017239C" w:rsidP="00034077">
    <w:pPr>
      <w:pStyle w:val="Header"/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9CA9" w14:textId="77777777" w:rsidR="0017239C" w:rsidRPr="00034077" w:rsidRDefault="0017239C" w:rsidP="00034077">
    <w:pPr>
      <w:pStyle w:val="Header"/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750C1" w14:textId="5A463390" w:rsidR="0017239C" w:rsidRDefault="0017239C" w:rsidP="00034077">
    <w:pPr>
      <w:pStyle w:val="Header"/>
    </w:pPr>
  </w:p>
  <w:p w14:paraId="57682B6A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55519EA2" w14:textId="77777777" w:rsidTr="004E6DA2">
      <w:tc>
        <w:tcPr>
          <w:tcW w:w="10100" w:type="dxa"/>
          <w:gridSpan w:val="2"/>
        </w:tcPr>
        <w:p w14:paraId="525656ED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00240E97" w14:textId="77777777" w:rsidTr="004E6DA2">
      <w:tc>
        <w:tcPr>
          <w:tcW w:w="8300" w:type="dxa"/>
        </w:tcPr>
        <w:p w14:paraId="373F9334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CFF1061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5235075C" w14:textId="77777777" w:rsidR="00B80862" w:rsidRPr="00034077" w:rsidRDefault="00B80862" w:rsidP="00034077">
    <w:pPr>
      <w:pStyle w:val="Header"/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AF576" w14:textId="77777777" w:rsidR="0017239C" w:rsidRPr="00FC686D" w:rsidRDefault="0017239C" w:rsidP="00FC686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0DA4" w14:textId="77777777" w:rsidR="0017239C" w:rsidRPr="00C06017" w:rsidRDefault="0017239C" w:rsidP="00C06017">
    <w:pPr>
      <w:pStyle w:val="Header"/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17514" w14:textId="77777777" w:rsidR="0017239C" w:rsidRPr="00FC686D" w:rsidRDefault="0017239C" w:rsidP="00FC686D">
    <w:pPr>
      <w:pStyle w:val="Header"/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3D7B" w14:textId="025076EC" w:rsidR="0017239C" w:rsidRDefault="0017239C" w:rsidP="00FC686D">
    <w:pPr>
      <w:pStyle w:val="Header"/>
    </w:pPr>
  </w:p>
  <w:p w14:paraId="6219569E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4903B89B" w14:textId="77777777" w:rsidTr="004E6DA2">
      <w:tc>
        <w:tcPr>
          <w:tcW w:w="10100" w:type="dxa"/>
          <w:gridSpan w:val="2"/>
        </w:tcPr>
        <w:p w14:paraId="011CCD7C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7521374C" w14:textId="77777777" w:rsidTr="004E6DA2">
      <w:tc>
        <w:tcPr>
          <w:tcW w:w="8300" w:type="dxa"/>
        </w:tcPr>
        <w:p w14:paraId="2ECDF2BE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DE63F90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63EEFAD3" w14:textId="77777777" w:rsidR="00B80862" w:rsidRPr="00FC686D" w:rsidRDefault="00B80862" w:rsidP="00FC686D">
    <w:pPr>
      <w:pStyle w:val="Header"/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2456" w14:textId="77777777" w:rsidR="0017239C" w:rsidRPr="00F06A1A" w:rsidRDefault="0017239C" w:rsidP="00F06A1A">
    <w:pPr>
      <w:pStyle w:val="Header"/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65DA" w14:textId="77777777" w:rsidR="0017239C" w:rsidRPr="00F06A1A" w:rsidRDefault="0017239C" w:rsidP="00F06A1A">
    <w:pPr>
      <w:pStyle w:val="Header"/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B40D" w14:textId="16536376" w:rsidR="0017239C" w:rsidRDefault="0017239C" w:rsidP="00F06A1A">
    <w:pPr>
      <w:pStyle w:val="Header"/>
    </w:pPr>
  </w:p>
  <w:p w14:paraId="6C8A1347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45CADFAA" w14:textId="77777777" w:rsidTr="004E6DA2">
      <w:tc>
        <w:tcPr>
          <w:tcW w:w="10100" w:type="dxa"/>
          <w:gridSpan w:val="2"/>
        </w:tcPr>
        <w:p w14:paraId="08126C21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4D36160F" w14:textId="77777777" w:rsidTr="004E6DA2">
      <w:tc>
        <w:tcPr>
          <w:tcW w:w="8300" w:type="dxa"/>
        </w:tcPr>
        <w:p w14:paraId="12F36702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EC380EF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181B5B4B" w14:textId="77777777" w:rsidR="00B80862" w:rsidRPr="00F06A1A" w:rsidRDefault="00B80862" w:rsidP="00F06A1A">
    <w:pPr>
      <w:pStyle w:val="Header"/>
    </w:pP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7F5F1" w14:textId="77777777" w:rsidR="0017239C" w:rsidRPr="005F50B3" w:rsidRDefault="0017239C" w:rsidP="005F50B3">
    <w:pPr>
      <w:pStyle w:val="Header"/>
    </w:pP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B33D2" w14:textId="77777777" w:rsidR="0017239C" w:rsidRPr="005F50B3" w:rsidRDefault="0017239C" w:rsidP="005F50B3">
    <w:pPr>
      <w:pStyle w:val="Header"/>
    </w:pP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85724" w14:textId="2EF910FF" w:rsidR="0017239C" w:rsidRDefault="0017239C" w:rsidP="005F50B3">
    <w:pPr>
      <w:pStyle w:val="Header"/>
    </w:pPr>
  </w:p>
  <w:p w14:paraId="40B4B929" w14:textId="77777777" w:rsidR="00B80862" w:rsidRDefault="00B80862" w:rsidP="00B80862">
    <w:pPr>
      <w:pStyle w:val="Header"/>
    </w:pPr>
  </w:p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80862" w14:paraId="03886D1F" w14:textId="77777777" w:rsidTr="004E6DA2">
      <w:tc>
        <w:tcPr>
          <w:tcW w:w="10100" w:type="dxa"/>
          <w:gridSpan w:val="2"/>
        </w:tcPr>
        <w:p w14:paraId="70302F03" w14:textId="77777777" w:rsidR="00B80862" w:rsidRDefault="00B80862" w:rsidP="00B80862">
          <w:pPr>
            <w:pStyle w:val="FilingHeader"/>
          </w:pPr>
          <w:r>
            <w:t>NEW JERSEY – COMMERCIAL AUTO</w:t>
          </w:r>
        </w:p>
      </w:tc>
    </w:tr>
    <w:tr w:rsidR="00B80862" w:rsidRPr="0030592A" w14:paraId="5EB098D3" w14:textId="77777777" w:rsidTr="004E6DA2">
      <w:tc>
        <w:tcPr>
          <w:tcW w:w="8300" w:type="dxa"/>
        </w:tcPr>
        <w:p w14:paraId="23CEE873" w14:textId="77777777" w:rsidR="00B80862" w:rsidRDefault="00B80862" w:rsidP="00B80862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3B8415E" w14:textId="77777777" w:rsidR="00B80862" w:rsidRPr="0030592A" w:rsidRDefault="00B80862" w:rsidP="00B80862">
          <w:pPr>
            <w:pStyle w:val="FilingHeader"/>
            <w:jc w:val="right"/>
          </w:pPr>
        </w:p>
      </w:tc>
    </w:tr>
  </w:tbl>
  <w:p w14:paraId="240DCE6C" w14:textId="77777777" w:rsidR="00B80862" w:rsidRPr="005F50B3" w:rsidRDefault="00B80862" w:rsidP="005F50B3">
    <w:pPr>
      <w:pStyle w:val="Header"/>
    </w:pP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5D32C" w14:textId="77777777" w:rsidR="0017239C" w:rsidRPr="00627585" w:rsidRDefault="0017239C" w:rsidP="00627585">
    <w:pPr>
      <w:pStyle w:val="Header"/>
    </w:pP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6FE1" w14:textId="77777777" w:rsidR="0017239C" w:rsidRPr="00627585" w:rsidRDefault="0017239C" w:rsidP="006275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7658095">
    <w:abstractNumId w:val="2"/>
  </w:num>
  <w:num w:numId="2" w16cid:durableId="733048421">
    <w:abstractNumId w:val="1"/>
  </w:num>
  <w:num w:numId="3" w16cid:durableId="2016493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7239C"/>
    <w:rsid w:val="001A14D6"/>
    <w:rsid w:val="002F4DFF"/>
    <w:rsid w:val="00387916"/>
    <w:rsid w:val="00AB2720"/>
    <w:rsid w:val="00B80862"/>
    <w:rsid w:val="00C73484"/>
    <w:rsid w:val="00E11D70"/>
    <w:rsid w:val="00E20D61"/>
    <w:rsid w:val="00F32495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39C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17239C"/>
    <w:pPr>
      <w:spacing w:before="240" w:line="190" w:lineRule="exact"/>
      <w:jc w:val="both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17239C"/>
    <w:pPr>
      <w:spacing w:before="120" w:line="190" w:lineRule="exact"/>
      <w:jc w:val="both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7239C"/>
    <w:pPr>
      <w:spacing w:before="80" w:line="190" w:lineRule="exact"/>
      <w:ind w:left="360"/>
      <w:jc w:val="both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17239C"/>
    <w:pPr>
      <w:spacing w:before="240" w:after="60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17239C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7239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7239C"/>
    <w:pPr>
      <w:spacing w:before="0" w:line="240" w:lineRule="auto"/>
    </w:pPr>
  </w:style>
  <w:style w:type="character" w:customStyle="1" w:styleId="FooterChar">
    <w:name w:val="Footer Char"/>
    <w:link w:val="Footer"/>
    <w:rsid w:val="0017239C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17239C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17239C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17239C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17239C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17239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7239C"/>
    <w:pPr>
      <w:spacing w:before="20" w:after="20"/>
      <w:jc w:val="left"/>
    </w:pPr>
  </w:style>
  <w:style w:type="paragraph" w:customStyle="1" w:styleId="isonormal">
    <w:name w:val="isonormal"/>
    <w:rsid w:val="0017239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7239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7239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7239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7239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7239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7239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7239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7239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7239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7239C"/>
    <w:pPr>
      <w:keepLines/>
    </w:pPr>
  </w:style>
  <w:style w:type="paragraph" w:customStyle="1" w:styleId="blocktext10">
    <w:name w:val="blocktext10"/>
    <w:basedOn w:val="isonormal"/>
    <w:rsid w:val="0017239C"/>
    <w:pPr>
      <w:keepLines/>
      <w:ind w:left="2700"/>
    </w:pPr>
  </w:style>
  <w:style w:type="paragraph" w:customStyle="1" w:styleId="blocktext2">
    <w:name w:val="blocktext2"/>
    <w:basedOn w:val="isonormal"/>
    <w:rsid w:val="0017239C"/>
    <w:pPr>
      <w:keepLines/>
      <w:ind w:left="300"/>
    </w:pPr>
  </w:style>
  <w:style w:type="paragraph" w:customStyle="1" w:styleId="blocktext3">
    <w:name w:val="blocktext3"/>
    <w:basedOn w:val="isonormal"/>
    <w:rsid w:val="0017239C"/>
    <w:pPr>
      <w:keepLines/>
      <w:ind w:left="600"/>
    </w:pPr>
  </w:style>
  <w:style w:type="paragraph" w:customStyle="1" w:styleId="blocktext4">
    <w:name w:val="blocktext4"/>
    <w:basedOn w:val="isonormal"/>
    <w:rsid w:val="0017239C"/>
    <w:pPr>
      <w:keepLines/>
      <w:ind w:left="900"/>
    </w:pPr>
  </w:style>
  <w:style w:type="paragraph" w:customStyle="1" w:styleId="blocktext5">
    <w:name w:val="blocktext5"/>
    <w:basedOn w:val="isonormal"/>
    <w:rsid w:val="0017239C"/>
    <w:pPr>
      <w:keepLines/>
      <w:ind w:left="1200"/>
    </w:pPr>
  </w:style>
  <w:style w:type="paragraph" w:customStyle="1" w:styleId="blocktext6">
    <w:name w:val="blocktext6"/>
    <w:basedOn w:val="isonormal"/>
    <w:rsid w:val="0017239C"/>
    <w:pPr>
      <w:keepLines/>
      <w:ind w:left="1500"/>
    </w:pPr>
  </w:style>
  <w:style w:type="paragraph" w:customStyle="1" w:styleId="blocktext7">
    <w:name w:val="blocktext7"/>
    <w:basedOn w:val="isonormal"/>
    <w:rsid w:val="0017239C"/>
    <w:pPr>
      <w:keepLines/>
      <w:ind w:left="1800"/>
    </w:pPr>
  </w:style>
  <w:style w:type="paragraph" w:customStyle="1" w:styleId="blocktext8">
    <w:name w:val="blocktext8"/>
    <w:basedOn w:val="isonormal"/>
    <w:rsid w:val="0017239C"/>
    <w:pPr>
      <w:keepLines/>
      <w:ind w:left="2100"/>
    </w:pPr>
  </w:style>
  <w:style w:type="paragraph" w:customStyle="1" w:styleId="blocktext9">
    <w:name w:val="blocktext9"/>
    <w:basedOn w:val="isonormal"/>
    <w:rsid w:val="0017239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7239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7239C"/>
    <w:pPr>
      <w:jc w:val="center"/>
    </w:pPr>
    <w:rPr>
      <w:b/>
    </w:rPr>
  </w:style>
  <w:style w:type="paragraph" w:customStyle="1" w:styleId="ctoutlinetxt1">
    <w:name w:val="ctoutlinetxt1"/>
    <w:basedOn w:val="isonormal"/>
    <w:rsid w:val="0017239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7239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7239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7239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7239C"/>
    <w:rPr>
      <w:b/>
    </w:rPr>
  </w:style>
  <w:style w:type="paragraph" w:customStyle="1" w:styleId="icblock">
    <w:name w:val="i/cblock"/>
    <w:basedOn w:val="isonormal"/>
    <w:rsid w:val="0017239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7239C"/>
  </w:style>
  <w:style w:type="paragraph" w:styleId="MacroText">
    <w:name w:val="macro"/>
    <w:link w:val="MacroTextChar"/>
    <w:rsid w:val="0017239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7239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7239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7239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7239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7239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7239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7239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7239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7239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7239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7239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7239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7239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7239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7239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7239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7239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7239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7239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7239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7239C"/>
  </w:style>
  <w:style w:type="character" w:customStyle="1" w:styleId="rulelink">
    <w:name w:val="rulelink"/>
    <w:rsid w:val="0017239C"/>
    <w:rPr>
      <w:b/>
    </w:rPr>
  </w:style>
  <w:style w:type="paragraph" w:styleId="Signature">
    <w:name w:val="Signature"/>
    <w:basedOn w:val="Normal"/>
    <w:link w:val="SignatureChar"/>
    <w:rsid w:val="0017239C"/>
    <w:pPr>
      <w:spacing w:before="80" w:line="190" w:lineRule="exact"/>
      <w:ind w:left="4320"/>
      <w:jc w:val="both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17239C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7239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7239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7239C"/>
    <w:pPr>
      <w:spacing w:before="0" w:line="160" w:lineRule="exact"/>
    </w:pPr>
  </w:style>
  <w:style w:type="character" w:customStyle="1" w:styleId="spotlinksource">
    <w:name w:val="spotlinksource"/>
    <w:rsid w:val="0017239C"/>
    <w:rPr>
      <w:b/>
    </w:rPr>
  </w:style>
  <w:style w:type="character" w:customStyle="1" w:styleId="spotlinktarget">
    <w:name w:val="spotlinktarget"/>
    <w:rsid w:val="0017239C"/>
    <w:rPr>
      <w:b/>
    </w:rPr>
  </w:style>
  <w:style w:type="paragraph" w:customStyle="1" w:styleId="subcap">
    <w:name w:val="subcap"/>
    <w:basedOn w:val="isonormal"/>
    <w:rsid w:val="0017239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7239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7239C"/>
    <w:pPr>
      <w:spacing w:before="80" w:after="60" w:line="190" w:lineRule="exact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17239C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7239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7239C"/>
    <w:pPr>
      <w:tabs>
        <w:tab w:val="right" w:leader="dot" w:pos="10080"/>
      </w:tabs>
      <w:spacing w:before="80" w:line="190" w:lineRule="exact"/>
      <w:ind w:left="180" w:hanging="180"/>
      <w:jc w:val="both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17239C"/>
    <w:pPr>
      <w:tabs>
        <w:tab w:val="right" w:leader="dot" w:pos="4680"/>
      </w:tabs>
      <w:spacing w:before="80" w:line="190" w:lineRule="exact"/>
      <w:ind w:left="360" w:hanging="360"/>
      <w:jc w:val="both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17239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7239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7239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7239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7239C"/>
    <w:pPr>
      <w:jc w:val="left"/>
    </w:pPr>
    <w:rPr>
      <w:b/>
    </w:rPr>
  </w:style>
  <w:style w:type="character" w:customStyle="1" w:styleId="tablelink">
    <w:name w:val="tablelink"/>
    <w:rsid w:val="0017239C"/>
    <w:rPr>
      <w:b/>
    </w:rPr>
  </w:style>
  <w:style w:type="paragraph" w:customStyle="1" w:styleId="tabletext00">
    <w:name w:val="tabletext0/0"/>
    <w:basedOn w:val="isonormal"/>
    <w:rsid w:val="0017239C"/>
    <w:pPr>
      <w:spacing w:before="0"/>
      <w:jc w:val="left"/>
    </w:pPr>
  </w:style>
  <w:style w:type="paragraph" w:customStyle="1" w:styleId="tabletext01">
    <w:name w:val="tabletext0/1"/>
    <w:basedOn w:val="isonormal"/>
    <w:rsid w:val="0017239C"/>
    <w:pPr>
      <w:spacing w:before="0" w:after="20"/>
      <w:jc w:val="left"/>
    </w:pPr>
  </w:style>
  <w:style w:type="paragraph" w:customStyle="1" w:styleId="tabletext10">
    <w:name w:val="tabletext1/0"/>
    <w:basedOn w:val="isonormal"/>
    <w:rsid w:val="0017239C"/>
    <w:pPr>
      <w:spacing w:before="20"/>
      <w:jc w:val="left"/>
    </w:pPr>
  </w:style>
  <w:style w:type="paragraph" w:customStyle="1" w:styleId="tabletext40">
    <w:name w:val="tabletext4/0"/>
    <w:basedOn w:val="isonormal"/>
    <w:rsid w:val="0017239C"/>
    <w:pPr>
      <w:jc w:val="left"/>
    </w:pPr>
  </w:style>
  <w:style w:type="paragraph" w:customStyle="1" w:styleId="tabletext44">
    <w:name w:val="tabletext4/4"/>
    <w:basedOn w:val="isonormal"/>
    <w:rsid w:val="0017239C"/>
    <w:pPr>
      <w:spacing w:after="80"/>
      <w:jc w:val="left"/>
    </w:pPr>
  </w:style>
  <w:style w:type="paragraph" w:customStyle="1" w:styleId="terr2colblock1">
    <w:name w:val="terr2colblock1"/>
    <w:basedOn w:val="isonormal"/>
    <w:rsid w:val="0017239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7239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7239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7239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7239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7239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7239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7239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7239C"/>
  </w:style>
  <w:style w:type="paragraph" w:customStyle="1" w:styleId="tabletext1">
    <w:name w:val="tabletext1"/>
    <w:rsid w:val="0017239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7239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7239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7239C"/>
    <w:pPr>
      <w:tabs>
        <w:tab w:val="left" w:leader="dot" w:pos="7200"/>
      </w:tabs>
      <w:spacing w:line="180" w:lineRule="exact"/>
      <w:ind w:left="200" w:hanging="200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17239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7239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7239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7239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7239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7239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7239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7239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7239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7239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7239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7239C"/>
  </w:style>
  <w:style w:type="paragraph" w:customStyle="1" w:styleId="spacesingle">
    <w:name w:val="spacesingle"/>
    <w:basedOn w:val="isonormal"/>
    <w:next w:val="isonormal"/>
    <w:rsid w:val="0017239C"/>
    <w:pPr>
      <w:spacing w:line="240" w:lineRule="auto"/>
    </w:pPr>
  </w:style>
  <w:style w:type="character" w:customStyle="1" w:styleId="companylink">
    <w:name w:val="companylink"/>
    <w:basedOn w:val="DefaultParagraphFont"/>
    <w:rsid w:val="0017239C"/>
  </w:style>
  <w:style w:type="paragraph" w:customStyle="1" w:styleId="subhead">
    <w:name w:val="subhead"/>
    <w:basedOn w:val="isonormal"/>
    <w:rsid w:val="0017239C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17239C"/>
    <w:pPr>
      <w:spacing w:before="80" w:line="190" w:lineRule="exact"/>
      <w:jc w:val="both"/>
    </w:pPr>
    <w:rPr>
      <w:rFonts w:ascii="Courier" w:hAnsi="Courier"/>
      <w:sz w:val="24"/>
    </w:rPr>
  </w:style>
  <w:style w:type="paragraph" w:customStyle="1" w:styleId="oldtable1">
    <w:name w:val="oldtable1"/>
    <w:basedOn w:val="isonormal"/>
    <w:rsid w:val="0017239C"/>
    <w:rPr>
      <w:rFonts w:ascii="Courier" w:hAnsi="Courier"/>
      <w:spacing w:val="-30"/>
    </w:rPr>
  </w:style>
  <w:style w:type="paragraph" w:customStyle="1" w:styleId="tabletext110">
    <w:name w:val="tabletext 1/1"/>
    <w:basedOn w:val="Normal"/>
    <w:rsid w:val="0017239C"/>
    <w:rPr>
      <w:rFonts w:ascii="Times New Roman" w:hAnsi="Times New Roman"/>
      <w:color w:val="000000"/>
    </w:rPr>
  </w:style>
  <w:style w:type="paragraph" w:styleId="Revision">
    <w:name w:val="Revision"/>
    <w:hidden/>
    <w:uiPriority w:val="99"/>
    <w:semiHidden/>
    <w:rsid w:val="0017239C"/>
    <w:rPr>
      <w:rFonts w:ascii="Times New Roman" w:eastAsia="Times New Roman" w:hAnsi="Times New Roman"/>
      <w:sz w:val="24"/>
    </w:rPr>
  </w:style>
  <w:style w:type="paragraph" w:styleId="DocumentMap">
    <w:name w:val="Document Map"/>
    <w:basedOn w:val="Normal"/>
    <w:link w:val="DocumentMapChar"/>
    <w:semiHidden/>
    <w:rsid w:val="00C73484"/>
    <w:pPr>
      <w:shd w:val="clear" w:color="auto" w:fill="000080"/>
      <w:spacing w:before="80" w:line="190" w:lineRule="exact"/>
      <w:jc w:val="both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C73484"/>
    <w:rPr>
      <w:rFonts w:ascii="Tahoma" w:eastAsia="Times New Roman" w:hAnsi="Tahoma" w:cs="Tahoma"/>
      <w:shd w:val="clear" w:color="auto" w:fill="000080"/>
    </w:rPr>
  </w:style>
  <w:style w:type="paragraph" w:styleId="BalloonText">
    <w:name w:val="Balloon Text"/>
    <w:basedOn w:val="Normal"/>
    <w:link w:val="BalloonTextChar"/>
    <w:rsid w:val="00C73484"/>
    <w:pPr>
      <w:jc w:val="both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3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3.xml"/><Relationship Id="rId299" Type="http://schemas.openxmlformats.org/officeDocument/2006/relationships/header" Target="header145.xml"/><Relationship Id="rId21" Type="http://schemas.openxmlformats.org/officeDocument/2006/relationships/footer" Target="footer5.xml"/><Relationship Id="rId63" Type="http://schemas.openxmlformats.org/officeDocument/2006/relationships/footer" Target="footer26.xml"/><Relationship Id="rId159" Type="http://schemas.openxmlformats.org/officeDocument/2006/relationships/footer" Target="footer74.xml"/><Relationship Id="rId324" Type="http://schemas.openxmlformats.org/officeDocument/2006/relationships/footer" Target="footer157.xml"/><Relationship Id="rId366" Type="http://schemas.openxmlformats.org/officeDocument/2006/relationships/footer" Target="footer178.xml"/><Relationship Id="rId170" Type="http://schemas.openxmlformats.org/officeDocument/2006/relationships/header" Target="header81.xml"/><Relationship Id="rId226" Type="http://schemas.openxmlformats.org/officeDocument/2006/relationships/footer" Target="footer108.xml"/><Relationship Id="rId433" Type="http://schemas.openxmlformats.org/officeDocument/2006/relationships/header" Target="header211.xml"/><Relationship Id="rId268" Type="http://schemas.openxmlformats.org/officeDocument/2006/relationships/footer" Target="footer129.xml"/><Relationship Id="rId32" Type="http://schemas.openxmlformats.org/officeDocument/2006/relationships/header" Target="header12.xml"/><Relationship Id="rId74" Type="http://schemas.openxmlformats.org/officeDocument/2006/relationships/header" Target="header33.xml"/><Relationship Id="rId128" Type="http://schemas.openxmlformats.org/officeDocument/2006/relationships/header" Target="header60.xml"/><Relationship Id="rId335" Type="http://schemas.openxmlformats.org/officeDocument/2006/relationships/header" Target="header163.xml"/><Relationship Id="rId377" Type="http://schemas.openxmlformats.org/officeDocument/2006/relationships/header" Target="header184.xml"/><Relationship Id="rId5" Type="http://schemas.openxmlformats.org/officeDocument/2006/relationships/numbering" Target="numbering.xml"/><Relationship Id="rId181" Type="http://schemas.openxmlformats.org/officeDocument/2006/relationships/header" Target="header86.xml"/><Relationship Id="rId237" Type="http://schemas.openxmlformats.org/officeDocument/2006/relationships/footer" Target="footer113.xml"/><Relationship Id="rId402" Type="http://schemas.openxmlformats.org/officeDocument/2006/relationships/footer" Target="footer197.xml"/><Relationship Id="rId279" Type="http://schemas.openxmlformats.org/officeDocument/2006/relationships/footer" Target="footer134.xml"/><Relationship Id="rId43" Type="http://schemas.openxmlformats.org/officeDocument/2006/relationships/header" Target="header17.xml"/><Relationship Id="rId139" Type="http://schemas.openxmlformats.org/officeDocument/2006/relationships/header" Target="header65.xml"/><Relationship Id="rId290" Type="http://schemas.openxmlformats.org/officeDocument/2006/relationships/header" Target="header141.xml"/><Relationship Id="rId304" Type="http://schemas.openxmlformats.org/officeDocument/2006/relationships/footer" Target="footer147.xml"/><Relationship Id="rId346" Type="http://schemas.openxmlformats.org/officeDocument/2006/relationships/footer" Target="footer168.xml"/><Relationship Id="rId388" Type="http://schemas.openxmlformats.org/officeDocument/2006/relationships/footer" Target="footer189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92" Type="http://schemas.openxmlformats.org/officeDocument/2006/relationships/footer" Target="footer91.xml"/><Relationship Id="rId206" Type="http://schemas.openxmlformats.org/officeDocument/2006/relationships/header" Target="header99.xml"/><Relationship Id="rId413" Type="http://schemas.openxmlformats.org/officeDocument/2006/relationships/header" Target="header201.xml"/><Relationship Id="rId248" Type="http://schemas.openxmlformats.org/officeDocument/2006/relationships/header" Target="header120.xml"/><Relationship Id="rId12" Type="http://schemas.openxmlformats.org/officeDocument/2006/relationships/footer" Target="footer1.xml"/><Relationship Id="rId33" Type="http://schemas.openxmlformats.org/officeDocument/2006/relationships/footer" Target="footer11.xml"/><Relationship Id="rId108" Type="http://schemas.openxmlformats.org/officeDocument/2006/relationships/footer" Target="footer49.xml"/><Relationship Id="rId129" Type="http://schemas.openxmlformats.org/officeDocument/2006/relationships/footer" Target="footer59.xml"/><Relationship Id="rId280" Type="http://schemas.openxmlformats.org/officeDocument/2006/relationships/footer" Target="footer135.xml"/><Relationship Id="rId315" Type="http://schemas.openxmlformats.org/officeDocument/2006/relationships/footer" Target="footer152.xml"/><Relationship Id="rId336" Type="http://schemas.openxmlformats.org/officeDocument/2006/relationships/footer" Target="footer163.xml"/><Relationship Id="rId357" Type="http://schemas.openxmlformats.org/officeDocument/2006/relationships/footer" Target="footer173.xml"/><Relationship Id="rId54" Type="http://schemas.openxmlformats.org/officeDocument/2006/relationships/footer" Target="footer22.xml"/><Relationship Id="rId75" Type="http://schemas.openxmlformats.org/officeDocument/2006/relationships/footer" Target="footer32.xml"/><Relationship Id="rId96" Type="http://schemas.openxmlformats.org/officeDocument/2006/relationships/footer" Target="footer43.xml"/><Relationship Id="rId140" Type="http://schemas.openxmlformats.org/officeDocument/2006/relationships/header" Target="header66.xml"/><Relationship Id="rId161" Type="http://schemas.openxmlformats.org/officeDocument/2006/relationships/header" Target="header76.xml"/><Relationship Id="rId182" Type="http://schemas.openxmlformats.org/officeDocument/2006/relationships/header" Target="header87.xml"/><Relationship Id="rId217" Type="http://schemas.openxmlformats.org/officeDocument/2006/relationships/header" Target="header104.xml"/><Relationship Id="rId378" Type="http://schemas.openxmlformats.org/officeDocument/2006/relationships/footer" Target="footer184.xml"/><Relationship Id="rId399" Type="http://schemas.openxmlformats.org/officeDocument/2006/relationships/header" Target="header195.xml"/><Relationship Id="rId403" Type="http://schemas.openxmlformats.org/officeDocument/2006/relationships/header" Target="header196.xml"/><Relationship Id="rId6" Type="http://schemas.openxmlformats.org/officeDocument/2006/relationships/styles" Target="styles.xml"/><Relationship Id="rId238" Type="http://schemas.openxmlformats.org/officeDocument/2006/relationships/footer" Target="footer114.xml"/><Relationship Id="rId259" Type="http://schemas.openxmlformats.org/officeDocument/2006/relationships/header" Target="header125.xml"/><Relationship Id="rId424" Type="http://schemas.openxmlformats.org/officeDocument/2006/relationships/footer" Target="footer208.xml"/><Relationship Id="rId23" Type="http://schemas.openxmlformats.org/officeDocument/2006/relationships/header" Target="header7.xml"/><Relationship Id="rId119" Type="http://schemas.openxmlformats.org/officeDocument/2006/relationships/header" Target="header55.xml"/><Relationship Id="rId270" Type="http://schemas.openxmlformats.org/officeDocument/2006/relationships/footer" Target="footer130.xml"/><Relationship Id="rId291" Type="http://schemas.openxmlformats.org/officeDocument/2006/relationships/footer" Target="footer140.xml"/><Relationship Id="rId305" Type="http://schemas.openxmlformats.org/officeDocument/2006/relationships/header" Target="header148.xml"/><Relationship Id="rId326" Type="http://schemas.openxmlformats.org/officeDocument/2006/relationships/header" Target="header159.xml"/><Relationship Id="rId347" Type="http://schemas.openxmlformats.org/officeDocument/2006/relationships/header" Target="header169.xml"/><Relationship Id="rId44" Type="http://schemas.openxmlformats.org/officeDocument/2006/relationships/header" Target="header18.xml"/><Relationship Id="rId65" Type="http://schemas.openxmlformats.org/officeDocument/2006/relationships/header" Target="header28.xml"/><Relationship Id="rId86" Type="http://schemas.openxmlformats.org/officeDocument/2006/relationships/header" Target="header39.xml"/><Relationship Id="rId130" Type="http://schemas.openxmlformats.org/officeDocument/2006/relationships/footer" Target="footer60.xml"/><Relationship Id="rId151" Type="http://schemas.openxmlformats.org/officeDocument/2006/relationships/header" Target="header71.xml"/><Relationship Id="rId368" Type="http://schemas.openxmlformats.org/officeDocument/2006/relationships/header" Target="header180.xml"/><Relationship Id="rId389" Type="http://schemas.openxmlformats.org/officeDocument/2006/relationships/header" Target="header190.xml"/><Relationship Id="rId172" Type="http://schemas.openxmlformats.org/officeDocument/2006/relationships/footer" Target="footer81.xml"/><Relationship Id="rId193" Type="http://schemas.openxmlformats.org/officeDocument/2006/relationships/header" Target="header92.xml"/><Relationship Id="rId207" Type="http://schemas.openxmlformats.org/officeDocument/2006/relationships/footer" Target="footer98.xml"/><Relationship Id="rId228" Type="http://schemas.openxmlformats.org/officeDocument/2006/relationships/footer" Target="footer109.xml"/><Relationship Id="rId249" Type="http://schemas.openxmlformats.org/officeDocument/2006/relationships/footer" Target="footer119.xml"/><Relationship Id="rId414" Type="http://schemas.openxmlformats.org/officeDocument/2006/relationships/footer" Target="footer203.xml"/><Relationship Id="rId435" Type="http://schemas.openxmlformats.org/officeDocument/2006/relationships/footer" Target="footer213.xml"/><Relationship Id="rId13" Type="http://schemas.openxmlformats.org/officeDocument/2006/relationships/header" Target="header2.xml"/><Relationship Id="rId109" Type="http://schemas.openxmlformats.org/officeDocument/2006/relationships/header" Target="header50.xml"/><Relationship Id="rId260" Type="http://schemas.openxmlformats.org/officeDocument/2006/relationships/header" Target="header126.xml"/><Relationship Id="rId281" Type="http://schemas.openxmlformats.org/officeDocument/2006/relationships/header" Target="header136.xml"/><Relationship Id="rId316" Type="http://schemas.openxmlformats.org/officeDocument/2006/relationships/footer" Target="footer153.xml"/><Relationship Id="rId337" Type="http://schemas.openxmlformats.org/officeDocument/2006/relationships/header" Target="header164.xml"/><Relationship Id="rId34" Type="http://schemas.openxmlformats.org/officeDocument/2006/relationships/footer" Target="footer12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20" Type="http://schemas.openxmlformats.org/officeDocument/2006/relationships/footer" Target="footer55.xml"/><Relationship Id="rId141" Type="http://schemas.openxmlformats.org/officeDocument/2006/relationships/footer" Target="footer65.xml"/><Relationship Id="rId358" Type="http://schemas.openxmlformats.org/officeDocument/2006/relationships/footer" Target="footer174.xml"/><Relationship Id="rId379" Type="http://schemas.openxmlformats.org/officeDocument/2006/relationships/header" Target="header185.xml"/><Relationship Id="rId7" Type="http://schemas.openxmlformats.org/officeDocument/2006/relationships/settings" Target="settings.xml"/><Relationship Id="rId162" Type="http://schemas.openxmlformats.org/officeDocument/2006/relationships/footer" Target="footer76.xml"/><Relationship Id="rId183" Type="http://schemas.openxmlformats.org/officeDocument/2006/relationships/footer" Target="footer86.xml"/><Relationship Id="rId218" Type="http://schemas.openxmlformats.org/officeDocument/2006/relationships/header" Target="header105.xml"/><Relationship Id="rId239" Type="http://schemas.openxmlformats.org/officeDocument/2006/relationships/header" Target="header115.xml"/><Relationship Id="rId390" Type="http://schemas.openxmlformats.org/officeDocument/2006/relationships/footer" Target="footer190.xml"/><Relationship Id="rId404" Type="http://schemas.openxmlformats.org/officeDocument/2006/relationships/header" Target="header197.xml"/><Relationship Id="rId425" Type="http://schemas.openxmlformats.org/officeDocument/2006/relationships/header" Target="header207.xml"/><Relationship Id="rId250" Type="http://schemas.openxmlformats.org/officeDocument/2006/relationships/footer" Target="footer120.xml"/><Relationship Id="rId271" Type="http://schemas.openxmlformats.org/officeDocument/2006/relationships/header" Target="header131.xml"/><Relationship Id="rId292" Type="http://schemas.openxmlformats.org/officeDocument/2006/relationships/footer" Target="footer141.xml"/><Relationship Id="rId306" Type="http://schemas.openxmlformats.org/officeDocument/2006/relationships/footer" Target="footer148.xml"/><Relationship Id="rId24" Type="http://schemas.openxmlformats.org/officeDocument/2006/relationships/footer" Target="footer7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110" Type="http://schemas.openxmlformats.org/officeDocument/2006/relationships/header" Target="header51.xml"/><Relationship Id="rId131" Type="http://schemas.openxmlformats.org/officeDocument/2006/relationships/header" Target="header61.xml"/><Relationship Id="rId327" Type="http://schemas.openxmlformats.org/officeDocument/2006/relationships/footer" Target="footer158.xml"/><Relationship Id="rId348" Type="http://schemas.openxmlformats.org/officeDocument/2006/relationships/footer" Target="footer169.xml"/><Relationship Id="rId369" Type="http://schemas.openxmlformats.org/officeDocument/2006/relationships/footer" Target="footer179.xml"/><Relationship Id="rId152" Type="http://schemas.openxmlformats.org/officeDocument/2006/relationships/header" Target="header72.xml"/><Relationship Id="rId173" Type="http://schemas.openxmlformats.org/officeDocument/2006/relationships/header" Target="header82.xml"/><Relationship Id="rId194" Type="http://schemas.openxmlformats.org/officeDocument/2006/relationships/header" Target="header93.xml"/><Relationship Id="rId208" Type="http://schemas.openxmlformats.org/officeDocument/2006/relationships/footer" Target="footer99.xml"/><Relationship Id="rId229" Type="http://schemas.openxmlformats.org/officeDocument/2006/relationships/header" Target="header110.xml"/><Relationship Id="rId380" Type="http://schemas.openxmlformats.org/officeDocument/2006/relationships/header" Target="header186.xml"/><Relationship Id="rId415" Type="http://schemas.openxmlformats.org/officeDocument/2006/relationships/header" Target="header202.xml"/><Relationship Id="rId436" Type="http://schemas.openxmlformats.org/officeDocument/2006/relationships/footer" Target="footer214.xml"/><Relationship Id="rId240" Type="http://schemas.openxmlformats.org/officeDocument/2006/relationships/footer" Target="footer115.xml"/><Relationship Id="rId261" Type="http://schemas.openxmlformats.org/officeDocument/2006/relationships/footer" Target="footer125.xml"/><Relationship Id="rId14" Type="http://schemas.openxmlformats.org/officeDocument/2006/relationships/header" Target="header3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282" Type="http://schemas.openxmlformats.org/officeDocument/2006/relationships/footer" Target="footer136.xml"/><Relationship Id="rId317" Type="http://schemas.openxmlformats.org/officeDocument/2006/relationships/header" Target="header154.xml"/><Relationship Id="rId338" Type="http://schemas.openxmlformats.org/officeDocument/2006/relationships/header" Target="header165.xml"/><Relationship Id="rId359" Type="http://schemas.openxmlformats.org/officeDocument/2006/relationships/header" Target="header175.xml"/><Relationship Id="rId8" Type="http://schemas.openxmlformats.org/officeDocument/2006/relationships/webSettings" Target="webSettings.xml"/><Relationship Id="rId98" Type="http://schemas.openxmlformats.org/officeDocument/2006/relationships/header" Target="header45.xml"/><Relationship Id="rId121" Type="http://schemas.openxmlformats.org/officeDocument/2006/relationships/header" Target="header56.xml"/><Relationship Id="rId142" Type="http://schemas.openxmlformats.org/officeDocument/2006/relationships/footer" Target="footer66.xml"/><Relationship Id="rId163" Type="http://schemas.openxmlformats.org/officeDocument/2006/relationships/header" Target="header77.xml"/><Relationship Id="rId184" Type="http://schemas.openxmlformats.org/officeDocument/2006/relationships/footer" Target="footer87.xml"/><Relationship Id="rId219" Type="http://schemas.openxmlformats.org/officeDocument/2006/relationships/footer" Target="footer104.xml"/><Relationship Id="rId370" Type="http://schemas.openxmlformats.org/officeDocument/2006/relationships/footer" Target="footer180.xml"/><Relationship Id="rId391" Type="http://schemas.openxmlformats.org/officeDocument/2006/relationships/header" Target="header191.xml"/><Relationship Id="rId405" Type="http://schemas.openxmlformats.org/officeDocument/2006/relationships/footer" Target="footer198.xml"/><Relationship Id="rId426" Type="http://schemas.openxmlformats.org/officeDocument/2006/relationships/footer" Target="footer209.xml"/><Relationship Id="rId230" Type="http://schemas.openxmlformats.org/officeDocument/2006/relationships/header" Target="header111.xml"/><Relationship Id="rId251" Type="http://schemas.openxmlformats.org/officeDocument/2006/relationships/header" Target="header121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272" Type="http://schemas.openxmlformats.org/officeDocument/2006/relationships/header" Target="header132.xml"/><Relationship Id="rId293" Type="http://schemas.openxmlformats.org/officeDocument/2006/relationships/header" Target="header142.xml"/><Relationship Id="rId307" Type="http://schemas.openxmlformats.org/officeDocument/2006/relationships/header" Target="header149.xml"/><Relationship Id="rId328" Type="http://schemas.openxmlformats.org/officeDocument/2006/relationships/footer" Target="footer159.xml"/><Relationship Id="rId349" Type="http://schemas.openxmlformats.org/officeDocument/2006/relationships/header" Target="header170.xml"/><Relationship Id="rId88" Type="http://schemas.openxmlformats.org/officeDocument/2006/relationships/footer" Target="footer39.xml"/><Relationship Id="rId111" Type="http://schemas.openxmlformats.org/officeDocument/2006/relationships/footer" Target="footer50.xml"/><Relationship Id="rId132" Type="http://schemas.openxmlformats.org/officeDocument/2006/relationships/footer" Target="footer61.xml"/><Relationship Id="rId153" Type="http://schemas.openxmlformats.org/officeDocument/2006/relationships/footer" Target="footer71.xml"/><Relationship Id="rId174" Type="http://schemas.openxmlformats.org/officeDocument/2006/relationships/footer" Target="footer82.xml"/><Relationship Id="rId195" Type="http://schemas.openxmlformats.org/officeDocument/2006/relationships/footer" Target="footer92.xml"/><Relationship Id="rId209" Type="http://schemas.openxmlformats.org/officeDocument/2006/relationships/header" Target="header100.xml"/><Relationship Id="rId360" Type="http://schemas.openxmlformats.org/officeDocument/2006/relationships/footer" Target="footer175.xml"/><Relationship Id="rId381" Type="http://schemas.openxmlformats.org/officeDocument/2006/relationships/footer" Target="footer185.xml"/><Relationship Id="rId416" Type="http://schemas.openxmlformats.org/officeDocument/2006/relationships/header" Target="header203.xml"/><Relationship Id="rId220" Type="http://schemas.openxmlformats.org/officeDocument/2006/relationships/footer" Target="footer105.xml"/><Relationship Id="rId241" Type="http://schemas.openxmlformats.org/officeDocument/2006/relationships/header" Target="header116.xml"/><Relationship Id="rId437" Type="http://schemas.openxmlformats.org/officeDocument/2006/relationships/header" Target="header213.xml"/><Relationship Id="rId15" Type="http://schemas.openxmlformats.org/officeDocument/2006/relationships/footer" Target="footer2.xml"/><Relationship Id="rId36" Type="http://schemas.openxmlformats.org/officeDocument/2006/relationships/footer" Target="footer13.xml"/><Relationship Id="rId57" Type="http://schemas.openxmlformats.org/officeDocument/2006/relationships/footer" Target="footer23.xml"/><Relationship Id="rId262" Type="http://schemas.openxmlformats.org/officeDocument/2006/relationships/footer" Target="footer126.xml"/><Relationship Id="rId283" Type="http://schemas.openxmlformats.org/officeDocument/2006/relationships/header" Target="header137.xml"/><Relationship Id="rId318" Type="http://schemas.openxmlformats.org/officeDocument/2006/relationships/footer" Target="footer154.xml"/><Relationship Id="rId339" Type="http://schemas.openxmlformats.org/officeDocument/2006/relationships/footer" Target="footer164.xml"/><Relationship Id="rId78" Type="http://schemas.openxmlformats.org/officeDocument/2006/relationships/footer" Target="footer34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122" Type="http://schemas.openxmlformats.org/officeDocument/2006/relationships/header" Target="header57.xml"/><Relationship Id="rId143" Type="http://schemas.openxmlformats.org/officeDocument/2006/relationships/header" Target="header67.xml"/><Relationship Id="rId164" Type="http://schemas.openxmlformats.org/officeDocument/2006/relationships/header" Target="header78.xml"/><Relationship Id="rId185" Type="http://schemas.openxmlformats.org/officeDocument/2006/relationships/header" Target="header88.xml"/><Relationship Id="rId350" Type="http://schemas.openxmlformats.org/officeDocument/2006/relationships/header" Target="header171.xml"/><Relationship Id="rId371" Type="http://schemas.openxmlformats.org/officeDocument/2006/relationships/header" Target="header181.xml"/><Relationship Id="rId406" Type="http://schemas.openxmlformats.org/officeDocument/2006/relationships/footer" Target="footer199.xml"/><Relationship Id="rId9" Type="http://schemas.openxmlformats.org/officeDocument/2006/relationships/footnotes" Target="footnotes.xml"/><Relationship Id="rId210" Type="http://schemas.openxmlformats.org/officeDocument/2006/relationships/footer" Target="footer100.xml"/><Relationship Id="rId392" Type="http://schemas.openxmlformats.org/officeDocument/2006/relationships/header" Target="header192.xml"/><Relationship Id="rId427" Type="http://schemas.openxmlformats.org/officeDocument/2006/relationships/header" Target="header208.xml"/><Relationship Id="rId26" Type="http://schemas.openxmlformats.org/officeDocument/2006/relationships/header" Target="header9.xml"/><Relationship Id="rId231" Type="http://schemas.openxmlformats.org/officeDocument/2006/relationships/footer" Target="footer110.xml"/><Relationship Id="rId252" Type="http://schemas.openxmlformats.org/officeDocument/2006/relationships/footer" Target="footer121.xml"/><Relationship Id="rId273" Type="http://schemas.openxmlformats.org/officeDocument/2006/relationships/footer" Target="footer131.xml"/><Relationship Id="rId294" Type="http://schemas.openxmlformats.org/officeDocument/2006/relationships/footer" Target="footer142.xml"/><Relationship Id="rId308" Type="http://schemas.openxmlformats.org/officeDocument/2006/relationships/header" Target="header150.xml"/><Relationship Id="rId329" Type="http://schemas.openxmlformats.org/officeDocument/2006/relationships/header" Target="header160.xml"/><Relationship Id="rId47" Type="http://schemas.openxmlformats.org/officeDocument/2006/relationships/header" Target="header19.xml"/><Relationship Id="rId68" Type="http://schemas.openxmlformats.org/officeDocument/2006/relationships/header" Target="header30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33" Type="http://schemas.openxmlformats.org/officeDocument/2006/relationships/header" Target="header62.xml"/><Relationship Id="rId154" Type="http://schemas.openxmlformats.org/officeDocument/2006/relationships/footer" Target="footer72.xml"/><Relationship Id="rId175" Type="http://schemas.openxmlformats.org/officeDocument/2006/relationships/header" Target="header83.xml"/><Relationship Id="rId340" Type="http://schemas.openxmlformats.org/officeDocument/2006/relationships/footer" Target="footer165.xml"/><Relationship Id="rId361" Type="http://schemas.openxmlformats.org/officeDocument/2006/relationships/header" Target="header176.xml"/><Relationship Id="rId196" Type="http://schemas.openxmlformats.org/officeDocument/2006/relationships/footer" Target="footer93.xml"/><Relationship Id="rId200" Type="http://schemas.openxmlformats.org/officeDocument/2006/relationships/header" Target="header96.xml"/><Relationship Id="rId382" Type="http://schemas.openxmlformats.org/officeDocument/2006/relationships/footer" Target="footer186.xml"/><Relationship Id="rId417" Type="http://schemas.openxmlformats.org/officeDocument/2006/relationships/footer" Target="footer204.xml"/><Relationship Id="rId438" Type="http://schemas.openxmlformats.org/officeDocument/2006/relationships/footer" Target="footer215.xml"/><Relationship Id="rId16" Type="http://schemas.openxmlformats.org/officeDocument/2006/relationships/footer" Target="footer3.xml"/><Relationship Id="rId221" Type="http://schemas.openxmlformats.org/officeDocument/2006/relationships/header" Target="header106.xml"/><Relationship Id="rId242" Type="http://schemas.openxmlformats.org/officeDocument/2006/relationships/header" Target="header117.xml"/><Relationship Id="rId263" Type="http://schemas.openxmlformats.org/officeDocument/2006/relationships/header" Target="header127.xml"/><Relationship Id="rId284" Type="http://schemas.openxmlformats.org/officeDocument/2006/relationships/header" Target="header138.xml"/><Relationship Id="rId319" Type="http://schemas.openxmlformats.org/officeDocument/2006/relationships/header" Target="header155.xml"/><Relationship Id="rId37" Type="http://schemas.openxmlformats.org/officeDocument/2006/relationships/header" Target="header14.xml"/><Relationship Id="rId58" Type="http://schemas.openxmlformats.org/officeDocument/2006/relationships/footer" Target="footer24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footer" Target="footer56.xml"/><Relationship Id="rId144" Type="http://schemas.openxmlformats.org/officeDocument/2006/relationships/footer" Target="footer67.xml"/><Relationship Id="rId330" Type="http://schemas.openxmlformats.org/officeDocument/2006/relationships/footer" Target="footer160.xml"/><Relationship Id="rId90" Type="http://schemas.openxmlformats.org/officeDocument/2006/relationships/footer" Target="footer40.xml"/><Relationship Id="rId165" Type="http://schemas.openxmlformats.org/officeDocument/2006/relationships/footer" Target="footer77.xml"/><Relationship Id="rId186" Type="http://schemas.openxmlformats.org/officeDocument/2006/relationships/footer" Target="footer88.xml"/><Relationship Id="rId351" Type="http://schemas.openxmlformats.org/officeDocument/2006/relationships/footer" Target="footer170.xml"/><Relationship Id="rId372" Type="http://schemas.openxmlformats.org/officeDocument/2006/relationships/footer" Target="footer181.xml"/><Relationship Id="rId393" Type="http://schemas.openxmlformats.org/officeDocument/2006/relationships/footer" Target="footer191.xml"/><Relationship Id="rId407" Type="http://schemas.openxmlformats.org/officeDocument/2006/relationships/header" Target="header198.xml"/><Relationship Id="rId428" Type="http://schemas.openxmlformats.org/officeDocument/2006/relationships/header" Target="header209.xml"/><Relationship Id="rId211" Type="http://schemas.openxmlformats.org/officeDocument/2006/relationships/header" Target="header101.xml"/><Relationship Id="rId232" Type="http://schemas.openxmlformats.org/officeDocument/2006/relationships/footer" Target="footer111.xml"/><Relationship Id="rId253" Type="http://schemas.openxmlformats.org/officeDocument/2006/relationships/header" Target="header122.xml"/><Relationship Id="rId274" Type="http://schemas.openxmlformats.org/officeDocument/2006/relationships/footer" Target="footer132.xml"/><Relationship Id="rId295" Type="http://schemas.openxmlformats.org/officeDocument/2006/relationships/header" Target="header143.xml"/><Relationship Id="rId309" Type="http://schemas.openxmlformats.org/officeDocument/2006/relationships/footer" Target="footer149.xml"/><Relationship Id="rId27" Type="http://schemas.openxmlformats.org/officeDocument/2006/relationships/footer" Target="footer8.xml"/><Relationship Id="rId48" Type="http://schemas.openxmlformats.org/officeDocument/2006/relationships/footer" Target="footer19.xml"/><Relationship Id="rId69" Type="http://schemas.openxmlformats.org/officeDocument/2006/relationships/footer" Target="footer29.xml"/><Relationship Id="rId113" Type="http://schemas.openxmlformats.org/officeDocument/2006/relationships/header" Target="header52.xml"/><Relationship Id="rId134" Type="http://schemas.openxmlformats.org/officeDocument/2006/relationships/header" Target="header63.xml"/><Relationship Id="rId320" Type="http://schemas.openxmlformats.org/officeDocument/2006/relationships/header" Target="header156.xml"/><Relationship Id="rId80" Type="http://schemas.openxmlformats.org/officeDocument/2006/relationships/header" Target="header36.xml"/><Relationship Id="rId155" Type="http://schemas.openxmlformats.org/officeDocument/2006/relationships/header" Target="header73.xml"/><Relationship Id="rId176" Type="http://schemas.openxmlformats.org/officeDocument/2006/relationships/header" Target="header84.xml"/><Relationship Id="rId197" Type="http://schemas.openxmlformats.org/officeDocument/2006/relationships/header" Target="header94.xml"/><Relationship Id="rId341" Type="http://schemas.openxmlformats.org/officeDocument/2006/relationships/header" Target="header166.xml"/><Relationship Id="rId362" Type="http://schemas.openxmlformats.org/officeDocument/2006/relationships/header" Target="header177.xml"/><Relationship Id="rId383" Type="http://schemas.openxmlformats.org/officeDocument/2006/relationships/header" Target="header187.xml"/><Relationship Id="rId418" Type="http://schemas.openxmlformats.org/officeDocument/2006/relationships/footer" Target="footer205.xml"/><Relationship Id="rId439" Type="http://schemas.openxmlformats.org/officeDocument/2006/relationships/fontTable" Target="fontTable.xml"/><Relationship Id="rId201" Type="http://schemas.openxmlformats.org/officeDocument/2006/relationships/footer" Target="footer95.xml"/><Relationship Id="rId222" Type="http://schemas.openxmlformats.org/officeDocument/2006/relationships/footer" Target="footer106.xml"/><Relationship Id="rId243" Type="http://schemas.openxmlformats.org/officeDocument/2006/relationships/footer" Target="footer116.xml"/><Relationship Id="rId264" Type="http://schemas.openxmlformats.org/officeDocument/2006/relationships/footer" Target="footer127.xml"/><Relationship Id="rId285" Type="http://schemas.openxmlformats.org/officeDocument/2006/relationships/footer" Target="footer137.xml"/><Relationship Id="rId17" Type="http://schemas.openxmlformats.org/officeDocument/2006/relationships/header" Target="header4.xml"/><Relationship Id="rId38" Type="http://schemas.openxmlformats.org/officeDocument/2006/relationships/header" Target="header15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24" Type="http://schemas.openxmlformats.org/officeDocument/2006/relationships/footer" Target="footer57.xml"/><Relationship Id="rId310" Type="http://schemas.openxmlformats.org/officeDocument/2006/relationships/footer" Target="footer150.xml"/><Relationship Id="rId70" Type="http://schemas.openxmlformats.org/officeDocument/2006/relationships/footer" Target="footer30.xml"/><Relationship Id="rId91" Type="http://schemas.openxmlformats.org/officeDocument/2006/relationships/header" Target="header41.xml"/><Relationship Id="rId145" Type="http://schemas.openxmlformats.org/officeDocument/2006/relationships/header" Target="header68.xml"/><Relationship Id="rId166" Type="http://schemas.openxmlformats.org/officeDocument/2006/relationships/footer" Target="footer78.xml"/><Relationship Id="rId187" Type="http://schemas.openxmlformats.org/officeDocument/2006/relationships/header" Target="header89.xml"/><Relationship Id="rId331" Type="http://schemas.openxmlformats.org/officeDocument/2006/relationships/header" Target="header161.xml"/><Relationship Id="rId352" Type="http://schemas.openxmlformats.org/officeDocument/2006/relationships/footer" Target="footer171.xml"/><Relationship Id="rId373" Type="http://schemas.openxmlformats.org/officeDocument/2006/relationships/header" Target="header182.xml"/><Relationship Id="rId394" Type="http://schemas.openxmlformats.org/officeDocument/2006/relationships/footer" Target="footer192.xml"/><Relationship Id="rId408" Type="http://schemas.openxmlformats.org/officeDocument/2006/relationships/footer" Target="footer200.xml"/><Relationship Id="rId429" Type="http://schemas.openxmlformats.org/officeDocument/2006/relationships/footer" Target="footer210.xml"/><Relationship Id="rId1" Type="http://schemas.openxmlformats.org/officeDocument/2006/relationships/customXml" Target="../customXml/item1.xml"/><Relationship Id="rId212" Type="http://schemas.openxmlformats.org/officeDocument/2006/relationships/header" Target="header102.xml"/><Relationship Id="rId233" Type="http://schemas.openxmlformats.org/officeDocument/2006/relationships/header" Target="header112.xml"/><Relationship Id="rId254" Type="http://schemas.openxmlformats.org/officeDocument/2006/relationships/header" Target="header123.xml"/><Relationship Id="rId440" Type="http://schemas.openxmlformats.org/officeDocument/2006/relationships/theme" Target="theme/theme1.xml"/><Relationship Id="rId28" Type="http://schemas.openxmlformats.org/officeDocument/2006/relationships/footer" Target="footer9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275" Type="http://schemas.openxmlformats.org/officeDocument/2006/relationships/header" Target="header133.xml"/><Relationship Id="rId296" Type="http://schemas.openxmlformats.org/officeDocument/2006/relationships/header" Target="header144.xml"/><Relationship Id="rId300" Type="http://schemas.openxmlformats.org/officeDocument/2006/relationships/footer" Target="footer145.xml"/><Relationship Id="rId60" Type="http://schemas.openxmlformats.org/officeDocument/2006/relationships/footer" Target="footer25.xml"/><Relationship Id="rId81" Type="http://schemas.openxmlformats.org/officeDocument/2006/relationships/footer" Target="footer35.xml"/><Relationship Id="rId135" Type="http://schemas.openxmlformats.org/officeDocument/2006/relationships/footer" Target="footer62.xml"/><Relationship Id="rId156" Type="http://schemas.openxmlformats.org/officeDocument/2006/relationships/footer" Target="footer73.xml"/><Relationship Id="rId177" Type="http://schemas.openxmlformats.org/officeDocument/2006/relationships/footer" Target="footer83.xml"/><Relationship Id="rId198" Type="http://schemas.openxmlformats.org/officeDocument/2006/relationships/footer" Target="footer94.xml"/><Relationship Id="rId321" Type="http://schemas.openxmlformats.org/officeDocument/2006/relationships/footer" Target="footer155.xml"/><Relationship Id="rId342" Type="http://schemas.openxmlformats.org/officeDocument/2006/relationships/footer" Target="footer166.xml"/><Relationship Id="rId363" Type="http://schemas.openxmlformats.org/officeDocument/2006/relationships/footer" Target="footer176.xml"/><Relationship Id="rId384" Type="http://schemas.openxmlformats.org/officeDocument/2006/relationships/footer" Target="footer187.xml"/><Relationship Id="rId419" Type="http://schemas.openxmlformats.org/officeDocument/2006/relationships/header" Target="header204.xml"/><Relationship Id="rId202" Type="http://schemas.openxmlformats.org/officeDocument/2006/relationships/footer" Target="footer96.xml"/><Relationship Id="rId223" Type="http://schemas.openxmlformats.org/officeDocument/2006/relationships/header" Target="header107.xml"/><Relationship Id="rId244" Type="http://schemas.openxmlformats.org/officeDocument/2006/relationships/footer" Target="footer117.xml"/><Relationship Id="rId430" Type="http://schemas.openxmlformats.org/officeDocument/2006/relationships/footer" Target="footer211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265" Type="http://schemas.openxmlformats.org/officeDocument/2006/relationships/header" Target="header128.xml"/><Relationship Id="rId286" Type="http://schemas.openxmlformats.org/officeDocument/2006/relationships/footer" Target="footer138.xml"/><Relationship Id="rId50" Type="http://schemas.openxmlformats.org/officeDocument/2006/relationships/header" Target="header21.xml"/><Relationship Id="rId104" Type="http://schemas.openxmlformats.org/officeDocument/2006/relationships/header" Target="header48.xml"/><Relationship Id="rId125" Type="http://schemas.openxmlformats.org/officeDocument/2006/relationships/header" Target="header58.xml"/><Relationship Id="rId146" Type="http://schemas.openxmlformats.org/officeDocument/2006/relationships/header" Target="header69.xml"/><Relationship Id="rId167" Type="http://schemas.openxmlformats.org/officeDocument/2006/relationships/header" Target="header79.xml"/><Relationship Id="rId188" Type="http://schemas.openxmlformats.org/officeDocument/2006/relationships/header" Target="header90.xml"/><Relationship Id="rId311" Type="http://schemas.openxmlformats.org/officeDocument/2006/relationships/header" Target="header151.xml"/><Relationship Id="rId332" Type="http://schemas.openxmlformats.org/officeDocument/2006/relationships/header" Target="header162.xml"/><Relationship Id="rId353" Type="http://schemas.openxmlformats.org/officeDocument/2006/relationships/header" Target="header172.xml"/><Relationship Id="rId374" Type="http://schemas.openxmlformats.org/officeDocument/2006/relationships/header" Target="header183.xml"/><Relationship Id="rId395" Type="http://schemas.openxmlformats.org/officeDocument/2006/relationships/header" Target="header193.xml"/><Relationship Id="rId409" Type="http://schemas.openxmlformats.org/officeDocument/2006/relationships/header" Target="header199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13" Type="http://schemas.openxmlformats.org/officeDocument/2006/relationships/footer" Target="footer101.xml"/><Relationship Id="rId234" Type="http://schemas.openxmlformats.org/officeDocument/2006/relationships/footer" Target="footer112.xml"/><Relationship Id="rId420" Type="http://schemas.openxmlformats.org/officeDocument/2006/relationships/footer" Target="footer206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55" Type="http://schemas.openxmlformats.org/officeDocument/2006/relationships/footer" Target="footer122.xml"/><Relationship Id="rId276" Type="http://schemas.openxmlformats.org/officeDocument/2006/relationships/footer" Target="footer133.xml"/><Relationship Id="rId297" Type="http://schemas.openxmlformats.org/officeDocument/2006/relationships/footer" Target="footer143.xml"/><Relationship Id="rId40" Type="http://schemas.openxmlformats.org/officeDocument/2006/relationships/footer" Target="footer15.xml"/><Relationship Id="rId115" Type="http://schemas.openxmlformats.org/officeDocument/2006/relationships/header" Target="header53.xml"/><Relationship Id="rId136" Type="http://schemas.openxmlformats.org/officeDocument/2006/relationships/footer" Target="footer63.xml"/><Relationship Id="rId157" Type="http://schemas.openxmlformats.org/officeDocument/2006/relationships/header" Target="header74.xml"/><Relationship Id="rId178" Type="http://schemas.openxmlformats.org/officeDocument/2006/relationships/footer" Target="footer84.xml"/><Relationship Id="rId301" Type="http://schemas.openxmlformats.org/officeDocument/2006/relationships/header" Target="header146.xml"/><Relationship Id="rId322" Type="http://schemas.openxmlformats.org/officeDocument/2006/relationships/footer" Target="footer156.xml"/><Relationship Id="rId343" Type="http://schemas.openxmlformats.org/officeDocument/2006/relationships/header" Target="header167.xml"/><Relationship Id="rId364" Type="http://schemas.openxmlformats.org/officeDocument/2006/relationships/footer" Target="footer177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99" Type="http://schemas.openxmlformats.org/officeDocument/2006/relationships/header" Target="header95.xml"/><Relationship Id="rId203" Type="http://schemas.openxmlformats.org/officeDocument/2006/relationships/header" Target="header97.xml"/><Relationship Id="rId385" Type="http://schemas.openxmlformats.org/officeDocument/2006/relationships/header" Target="header188.xml"/><Relationship Id="rId19" Type="http://schemas.openxmlformats.org/officeDocument/2006/relationships/header" Target="header5.xml"/><Relationship Id="rId224" Type="http://schemas.openxmlformats.org/officeDocument/2006/relationships/header" Target="header108.xml"/><Relationship Id="rId245" Type="http://schemas.openxmlformats.org/officeDocument/2006/relationships/header" Target="header118.xml"/><Relationship Id="rId266" Type="http://schemas.openxmlformats.org/officeDocument/2006/relationships/header" Target="header129.xml"/><Relationship Id="rId287" Type="http://schemas.openxmlformats.org/officeDocument/2006/relationships/header" Target="header139.xml"/><Relationship Id="rId410" Type="http://schemas.openxmlformats.org/officeDocument/2006/relationships/header" Target="header200.xml"/><Relationship Id="rId431" Type="http://schemas.openxmlformats.org/officeDocument/2006/relationships/header" Target="header210.xml"/><Relationship Id="rId30" Type="http://schemas.openxmlformats.org/officeDocument/2006/relationships/footer" Target="footer10.xml"/><Relationship Id="rId105" Type="http://schemas.openxmlformats.org/officeDocument/2006/relationships/footer" Target="footer47.xml"/><Relationship Id="rId126" Type="http://schemas.openxmlformats.org/officeDocument/2006/relationships/footer" Target="footer58.xml"/><Relationship Id="rId147" Type="http://schemas.openxmlformats.org/officeDocument/2006/relationships/footer" Target="footer68.xml"/><Relationship Id="rId168" Type="http://schemas.openxmlformats.org/officeDocument/2006/relationships/footer" Target="footer79.xml"/><Relationship Id="rId312" Type="http://schemas.openxmlformats.org/officeDocument/2006/relationships/footer" Target="footer151.xml"/><Relationship Id="rId333" Type="http://schemas.openxmlformats.org/officeDocument/2006/relationships/footer" Target="footer161.xml"/><Relationship Id="rId354" Type="http://schemas.openxmlformats.org/officeDocument/2006/relationships/footer" Target="footer172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189" Type="http://schemas.openxmlformats.org/officeDocument/2006/relationships/footer" Target="footer89.xml"/><Relationship Id="rId375" Type="http://schemas.openxmlformats.org/officeDocument/2006/relationships/footer" Target="footer182.xml"/><Relationship Id="rId396" Type="http://schemas.openxmlformats.org/officeDocument/2006/relationships/footer" Target="footer193.xml"/><Relationship Id="rId3" Type="http://schemas.openxmlformats.org/officeDocument/2006/relationships/customXml" Target="../customXml/item3.xml"/><Relationship Id="rId214" Type="http://schemas.openxmlformats.org/officeDocument/2006/relationships/footer" Target="footer102.xml"/><Relationship Id="rId235" Type="http://schemas.openxmlformats.org/officeDocument/2006/relationships/header" Target="header113.xml"/><Relationship Id="rId256" Type="http://schemas.openxmlformats.org/officeDocument/2006/relationships/footer" Target="footer123.xml"/><Relationship Id="rId277" Type="http://schemas.openxmlformats.org/officeDocument/2006/relationships/header" Target="header134.xml"/><Relationship Id="rId298" Type="http://schemas.openxmlformats.org/officeDocument/2006/relationships/footer" Target="footer144.xml"/><Relationship Id="rId400" Type="http://schemas.openxmlformats.org/officeDocument/2006/relationships/footer" Target="footer195.xml"/><Relationship Id="rId421" Type="http://schemas.openxmlformats.org/officeDocument/2006/relationships/header" Target="header205.xml"/><Relationship Id="rId116" Type="http://schemas.openxmlformats.org/officeDocument/2006/relationships/header" Target="header54.xml"/><Relationship Id="rId137" Type="http://schemas.openxmlformats.org/officeDocument/2006/relationships/header" Target="header64.xml"/><Relationship Id="rId158" Type="http://schemas.openxmlformats.org/officeDocument/2006/relationships/header" Target="header75.xml"/><Relationship Id="rId302" Type="http://schemas.openxmlformats.org/officeDocument/2006/relationships/header" Target="header147.xml"/><Relationship Id="rId323" Type="http://schemas.openxmlformats.org/officeDocument/2006/relationships/header" Target="header157.xml"/><Relationship Id="rId344" Type="http://schemas.openxmlformats.org/officeDocument/2006/relationships/header" Target="header16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62" Type="http://schemas.openxmlformats.org/officeDocument/2006/relationships/header" Target="header27.xml"/><Relationship Id="rId83" Type="http://schemas.openxmlformats.org/officeDocument/2006/relationships/header" Target="header37.xml"/><Relationship Id="rId179" Type="http://schemas.openxmlformats.org/officeDocument/2006/relationships/header" Target="header85.xml"/><Relationship Id="rId365" Type="http://schemas.openxmlformats.org/officeDocument/2006/relationships/header" Target="header178.xml"/><Relationship Id="rId386" Type="http://schemas.openxmlformats.org/officeDocument/2006/relationships/header" Target="header189.xml"/><Relationship Id="rId190" Type="http://schemas.openxmlformats.org/officeDocument/2006/relationships/footer" Target="footer90.xml"/><Relationship Id="rId204" Type="http://schemas.openxmlformats.org/officeDocument/2006/relationships/footer" Target="footer97.xml"/><Relationship Id="rId225" Type="http://schemas.openxmlformats.org/officeDocument/2006/relationships/footer" Target="footer107.xml"/><Relationship Id="rId246" Type="http://schemas.openxmlformats.org/officeDocument/2006/relationships/footer" Target="footer118.xml"/><Relationship Id="rId267" Type="http://schemas.openxmlformats.org/officeDocument/2006/relationships/footer" Target="footer128.xml"/><Relationship Id="rId288" Type="http://schemas.openxmlformats.org/officeDocument/2006/relationships/footer" Target="footer139.xml"/><Relationship Id="rId411" Type="http://schemas.openxmlformats.org/officeDocument/2006/relationships/footer" Target="footer201.xml"/><Relationship Id="rId432" Type="http://schemas.openxmlformats.org/officeDocument/2006/relationships/footer" Target="footer212.xml"/><Relationship Id="rId106" Type="http://schemas.openxmlformats.org/officeDocument/2006/relationships/footer" Target="footer48.xml"/><Relationship Id="rId127" Type="http://schemas.openxmlformats.org/officeDocument/2006/relationships/header" Target="header59.xml"/><Relationship Id="rId313" Type="http://schemas.openxmlformats.org/officeDocument/2006/relationships/header" Target="header152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header" Target="header32.xml"/><Relationship Id="rId94" Type="http://schemas.openxmlformats.org/officeDocument/2006/relationships/footer" Target="footer42.xml"/><Relationship Id="rId148" Type="http://schemas.openxmlformats.org/officeDocument/2006/relationships/footer" Target="footer69.xml"/><Relationship Id="rId169" Type="http://schemas.openxmlformats.org/officeDocument/2006/relationships/header" Target="header80.xml"/><Relationship Id="rId334" Type="http://schemas.openxmlformats.org/officeDocument/2006/relationships/footer" Target="footer162.xml"/><Relationship Id="rId355" Type="http://schemas.openxmlformats.org/officeDocument/2006/relationships/header" Target="header173.xml"/><Relationship Id="rId376" Type="http://schemas.openxmlformats.org/officeDocument/2006/relationships/footer" Target="footer183.xml"/><Relationship Id="rId397" Type="http://schemas.openxmlformats.org/officeDocument/2006/relationships/header" Target="header194.xml"/><Relationship Id="rId4" Type="http://schemas.openxmlformats.org/officeDocument/2006/relationships/customXml" Target="../customXml/item4.xml"/><Relationship Id="rId180" Type="http://schemas.openxmlformats.org/officeDocument/2006/relationships/footer" Target="footer85.xml"/><Relationship Id="rId215" Type="http://schemas.openxmlformats.org/officeDocument/2006/relationships/header" Target="header103.xml"/><Relationship Id="rId236" Type="http://schemas.openxmlformats.org/officeDocument/2006/relationships/header" Target="header114.xml"/><Relationship Id="rId257" Type="http://schemas.openxmlformats.org/officeDocument/2006/relationships/header" Target="header124.xml"/><Relationship Id="rId278" Type="http://schemas.openxmlformats.org/officeDocument/2006/relationships/header" Target="header135.xml"/><Relationship Id="rId401" Type="http://schemas.openxmlformats.org/officeDocument/2006/relationships/footer" Target="footer196.xml"/><Relationship Id="rId422" Type="http://schemas.openxmlformats.org/officeDocument/2006/relationships/header" Target="header206.xml"/><Relationship Id="rId303" Type="http://schemas.openxmlformats.org/officeDocument/2006/relationships/footer" Target="footer146.xml"/><Relationship Id="rId42" Type="http://schemas.openxmlformats.org/officeDocument/2006/relationships/footer" Target="footer16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345" Type="http://schemas.openxmlformats.org/officeDocument/2006/relationships/footer" Target="footer167.xml"/><Relationship Id="rId387" Type="http://schemas.openxmlformats.org/officeDocument/2006/relationships/footer" Target="footer188.xml"/><Relationship Id="rId191" Type="http://schemas.openxmlformats.org/officeDocument/2006/relationships/header" Target="header91.xml"/><Relationship Id="rId205" Type="http://schemas.openxmlformats.org/officeDocument/2006/relationships/header" Target="header98.xml"/><Relationship Id="rId247" Type="http://schemas.openxmlformats.org/officeDocument/2006/relationships/header" Target="header119.xml"/><Relationship Id="rId412" Type="http://schemas.openxmlformats.org/officeDocument/2006/relationships/footer" Target="footer202.xml"/><Relationship Id="rId107" Type="http://schemas.openxmlformats.org/officeDocument/2006/relationships/header" Target="header49.xml"/><Relationship Id="rId289" Type="http://schemas.openxmlformats.org/officeDocument/2006/relationships/header" Target="header140.xml"/><Relationship Id="rId11" Type="http://schemas.openxmlformats.org/officeDocument/2006/relationships/header" Target="header1.xml"/><Relationship Id="rId53" Type="http://schemas.openxmlformats.org/officeDocument/2006/relationships/header" Target="header22.xml"/><Relationship Id="rId149" Type="http://schemas.openxmlformats.org/officeDocument/2006/relationships/header" Target="header70.xml"/><Relationship Id="rId314" Type="http://schemas.openxmlformats.org/officeDocument/2006/relationships/header" Target="header153.xml"/><Relationship Id="rId356" Type="http://schemas.openxmlformats.org/officeDocument/2006/relationships/header" Target="header174.xml"/><Relationship Id="rId398" Type="http://schemas.openxmlformats.org/officeDocument/2006/relationships/footer" Target="footer194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216" Type="http://schemas.openxmlformats.org/officeDocument/2006/relationships/footer" Target="footer103.xml"/><Relationship Id="rId423" Type="http://schemas.openxmlformats.org/officeDocument/2006/relationships/footer" Target="footer207.xml"/><Relationship Id="rId258" Type="http://schemas.openxmlformats.org/officeDocument/2006/relationships/footer" Target="footer124.xml"/><Relationship Id="rId22" Type="http://schemas.openxmlformats.org/officeDocument/2006/relationships/footer" Target="footer6.xml"/><Relationship Id="rId64" Type="http://schemas.openxmlformats.org/officeDocument/2006/relationships/footer" Target="footer27.xml"/><Relationship Id="rId118" Type="http://schemas.openxmlformats.org/officeDocument/2006/relationships/footer" Target="footer54.xml"/><Relationship Id="rId325" Type="http://schemas.openxmlformats.org/officeDocument/2006/relationships/header" Target="header158.xml"/><Relationship Id="rId367" Type="http://schemas.openxmlformats.org/officeDocument/2006/relationships/header" Target="header179.xml"/><Relationship Id="rId171" Type="http://schemas.openxmlformats.org/officeDocument/2006/relationships/footer" Target="footer80.xml"/><Relationship Id="rId227" Type="http://schemas.openxmlformats.org/officeDocument/2006/relationships/header" Target="header109.xml"/><Relationship Id="rId269" Type="http://schemas.openxmlformats.org/officeDocument/2006/relationships/header" Target="header130.xml"/><Relationship Id="rId434" Type="http://schemas.openxmlformats.org/officeDocument/2006/relationships/header" Target="header21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LI-CA-2024-048 - 003 -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2024-01-17T05:00:00+00:00</Date_x0020_Modified>
    <CircularDate xmlns="a86cc342-0045-41e2-80e9-abdb777d2eca">2024-02-08T05:00:00+00:00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New Jersey is provided and being implemented. This supplement complements the multistate loss costs filing, which is attached to circular LI-CA-2022-112. Effective Date: 6/1/2024</KeyMessage>
    <CircularNumber xmlns="a86cc342-0045-41e2-80e9-abdb777d2eca">LI-CA-2024-048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40223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JERSEY SUPPLEMENT TO THE COMMERCIAL AUTO 2022 MULTISTATE LOSS COSTS FILING PROVIDED AND TO BE IMPLEMENTED</CircularTitle>
    <Jurs xmlns="a86cc342-0045-41e2-80e9-abdb777d2eca">
      <Value>32</Value>
    </Jurs>
  </documentManagement>
</p:properties>
</file>

<file path=customXml/itemProps1.xml><?xml version="1.0" encoding="utf-8"?>
<ds:datastoreItem xmlns:ds="http://schemas.openxmlformats.org/officeDocument/2006/customXml" ds:itemID="{6F64BF85-2199-4024-A076-EE273A09AD97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schemas.microsoft.com/office/2006/metadata/properties"/>
    <ds:schemaRef ds:uri="a4a0e5be-91d0-4885-86b3-82b63f60e86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46ec5a0-05e9-4998-b314-ddd445f86ee4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80</Pages>
  <Words>17316</Words>
  <Characters>88142</Characters>
  <Application>Microsoft Office Word</Application>
  <DocSecurity>0</DocSecurity>
  <Lines>17628</Lines>
  <Paragraphs>6591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2024-01-16T20:56:00Z</dcterms:created>
  <dcterms:modified xsi:type="dcterms:W3CDTF">2024-01-17T14:00:00Z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