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2F4E1" w14:textId="77777777" w:rsidR="00FE7D03" w:rsidRDefault="00FE7D03" w:rsidP="00433961">
      <w:pPr>
        <w:pStyle w:val="boxrule"/>
      </w:pPr>
      <w:r>
        <w:t>300.  INCREASED LIABILITY LIMITS</w:t>
      </w:r>
    </w:p>
    <w:p w14:paraId="15495E57" w14:textId="77777777" w:rsidR="00FE7D03" w:rsidRDefault="00FE7D03" w:rsidP="00433961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3AB4FA29" w14:textId="77777777" w:rsidR="00FE7D03" w:rsidRDefault="00FE7D03" w:rsidP="00433961">
      <w:pPr>
        <w:pStyle w:val="space4"/>
      </w:pPr>
    </w:p>
    <w:tbl>
      <w:tblPr>
        <w:tblW w:w="1029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00"/>
        <w:gridCol w:w="581"/>
        <w:gridCol w:w="1089"/>
        <w:gridCol w:w="593"/>
        <w:gridCol w:w="1087"/>
        <w:gridCol w:w="595"/>
        <w:gridCol w:w="1085"/>
        <w:gridCol w:w="596"/>
        <w:gridCol w:w="1040"/>
        <w:gridCol w:w="642"/>
        <w:gridCol w:w="1060"/>
        <w:gridCol w:w="622"/>
      </w:tblGrid>
      <w:tr w:rsidR="00FE7D03" w14:paraId="49C51691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EDC678" w14:textId="77777777" w:rsidR="00FE7D03" w:rsidRDefault="00FE7D03" w:rsidP="00433961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3BFAF" w14:textId="77777777" w:rsidR="00FE7D03" w:rsidRDefault="00FE7D03" w:rsidP="00433961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D9176" w14:textId="77777777" w:rsidR="00FE7D03" w:rsidRDefault="00FE7D03" w:rsidP="00433961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2437E" w14:textId="77777777" w:rsidR="00FE7D03" w:rsidRDefault="00FE7D03" w:rsidP="00433961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41AB4" w14:textId="77777777" w:rsidR="00FE7D03" w:rsidRDefault="00FE7D03" w:rsidP="00433961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154BE" w14:textId="77777777" w:rsidR="00FE7D03" w:rsidRDefault="00FE7D03" w:rsidP="00433961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CBF56" w14:textId="77777777" w:rsidR="00FE7D03" w:rsidRDefault="00FE7D03" w:rsidP="00433961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894FB2" w14:paraId="43C4517B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FF87BA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6E06B63F" w14:textId="77777777" w:rsidR="00894FB2" w:rsidRDefault="00894FB2" w:rsidP="00894FB2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128A7A43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65811B0E" w14:textId="55366339" w:rsidR="00894FB2" w:rsidRDefault="00894FB2" w:rsidP="00894FB2">
            <w:pPr>
              <w:pStyle w:val="tabletext11"/>
              <w:jc w:val="right"/>
            </w:pPr>
            <w:ins w:id="0" w:author="Author" w:date="2023-11-08T16:39:00Z">
              <w:r w:rsidRPr="00B520FD">
                <w:t>0.65</w:t>
              </w:r>
            </w:ins>
            <w:del w:id="1" w:author="Author" w:date="2023-11-08T16:39:00Z">
              <w:r w:rsidDel="00767E27">
                <w:delText>0.68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7C333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50085092" w14:textId="04446BE7" w:rsidR="00894FB2" w:rsidRDefault="00894FB2" w:rsidP="00894FB2">
            <w:pPr>
              <w:pStyle w:val="tabletext11"/>
              <w:jc w:val="right"/>
            </w:pPr>
            <w:ins w:id="2" w:author="Author" w:date="2023-11-08T16:40:00Z">
              <w:r w:rsidRPr="008B2BC7">
                <w:t>0.65</w:t>
              </w:r>
            </w:ins>
            <w:del w:id="3" w:author="Author" w:date="2023-11-08T16:40:00Z">
              <w:r w:rsidDel="00D25215">
                <w:delText>0.67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7D11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48ED80AD" w14:textId="4B72F837" w:rsidR="00894FB2" w:rsidRDefault="00894FB2" w:rsidP="00894FB2">
            <w:pPr>
              <w:pStyle w:val="tabletext11"/>
              <w:jc w:val="right"/>
            </w:pPr>
            <w:ins w:id="4" w:author="Author" w:date="2023-11-08T17:08:00Z">
              <w:r w:rsidRPr="00393FE8">
                <w:t>0.62</w:t>
              </w:r>
            </w:ins>
            <w:del w:id="5" w:author="Author" w:date="2023-11-08T17:08:00Z">
              <w:r w:rsidDel="00D62746">
                <w:delText>0.65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5A6E4975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5404FAD3" w14:textId="6F182A21" w:rsidR="00894FB2" w:rsidRDefault="00894FB2" w:rsidP="00894FB2">
            <w:pPr>
              <w:pStyle w:val="tabletext11"/>
              <w:jc w:val="right"/>
            </w:pPr>
            <w:ins w:id="6" w:author="Author" w:date="2023-11-08T17:13:00Z">
              <w:r w:rsidRPr="00437C89">
                <w:t>0.64</w:t>
              </w:r>
            </w:ins>
            <w:del w:id="7" w:author="Author" w:date="2023-11-08T17:13:00Z">
              <w:r w:rsidDel="00686F5A">
                <w:delText>0.65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5E174B04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EA5B48A" w14:textId="6527EC1C" w:rsidR="00894FB2" w:rsidRDefault="00894FB2" w:rsidP="00894FB2">
            <w:pPr>
              <w:pStyle w:val="tabletext11"/>
              <w:jc w:val="right"/>
            </w:pPr>
            <w:ins w:id="8" w:author="Author" w:date="2023-11-08T17:10:00Z">
              <w:r w:rsidRPr="000B50AC">
                <w:t>0.66</w:t>
              </w:r>
            </w:ins>
            <w:del w:id="9" w:author="Author" w:date="2023-11-08T17:10:00Z">
              <w:r w:rsidDel="004B2A58">
                <w:delText>0.68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F509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3CC46350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76B539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2E1327DF" w14:textId="77777777" w:rsidR="00894FB2" w:rsidRDefault="00894FB2" w:rsidP="00894FB2">
            <w:pPr>
              <w:pStyle w:val="tabletext11"/>
              <w:jc w:val="right"/>
            </w:pPr>
            <w:r>
              <w:t>60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2FED598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3F903668" w14:textId="0D9AAF3B" w:rsidR="00894FB2" w:rsidRDefault="00894FB2" w:rsidP="00894FB2">
            <w:pPr>
              <w:pStyle w:val="tabletext11"/>
              <w:jc w:val="right"/>
            </w:pPr>
            <w:ins w:id="10" w:author="Author" w:date="2023-11-08T16:39:00Z">
              <w:r w:rsidRPr="00B520FD">
                <w:t>0.86</w:t>
              </w:r>
            </w:ins>
            <w:del w:id="11" w:author="Author" w:date="2023-11-08T16:39:00Z">
              <w:r w:rsidDel="00767E27">
                <w:delText>0.88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0D9F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570B5E6F" w14:textId="3049240D" w:rsidR="00894FB2" w:rsidRDefault="00894FB2" w:rsidP="00894FB2">
            <w:pPr>
              <w:pStyle w:val="tabletext11"/>
              <w:jc w:val="right"/>
            </w:pPr>
            <w:ins w:id="12" w:author="Author" w:date="2023-11-08T16:40:00Z">
              <w:r w:rsidRPr="008B2BC7">
                <w:t>0.86</w:t>
              </w:r>
            </w:ins>
            <w:del w:id="13" w:author="Author" w:date="2023-11-08T16:40:00Z">
              <w:r w:rsidDel="00D25215">
                <w:delText>0.87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A1B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3372B7B5" w14:textId="3BB304E8" w:rsidR="00894FB2" w:rsidRDefault="00894FB2" w:rsidP="00894FB2">
            <w:pPr>
              <w:pStyle w:val="tabletext11"/>
              <w:jc w:val="right"/>
            </w:pPr>
            <w:ins w:id="14" w:author="Author" w:date="2023-11-08T17:08:00Z">
              <w:r w:rsidRPr="00393FE8">
                <w:t>0.85</w:t>
              </w:r>
            </w:ins>
            <w:del w:id="15" w:author="Author" w:date="2023-11-08T17:08:00Z">
              <w:r w:rsidDel="00D62746">
                <w:delText>0.86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52FE6681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04AF5535" w14:textId="33C1289E" w:rsidR="00894FB2" w:rsidRDefault="00894FB2" w:rsidP="00894FB2">
            <w:pPr>
              <w:pStyle w:val="tabletext11"/>
              <w:jc w:val="right"/>
            </w:pPr>
            <w:r>
              <w:t>0.85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55648CC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D795C74" w14:textId="74414E3D" w:rsidR="00894FB2" w:rsidRDefault="00894FB2" w:rsidP="00894FB2">
            <w:pPr>
              <w:pStyle w:val="tabletext11"/>
              <w:jc w:val="right"/>
            </w:pPr>
            <w:ins w:id="16" w:author="Author" w:date="2023-11-08T17:10:00Z">
              <w:r w:rsidRPr="000B50AC">
                <w:t>0.87</w:t>
              </w:r>
            </w:ins>
            <w:del w:id="17" w:author="Author" w:date="2023-11-08T17:10:00Z">
              <w:r w:rsidDel="004B2A58">
                <w:delText>0.88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C7D6D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096D2A26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22CE0D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3347A855" w14:textId="77777777" w:rsidR="00894FB2" w:rsidRDefault="00894FB2" w:rsidP="00894FB2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5F11960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40B55985" w14:textId="77777777" w:rsidR="00894FB2" w:rsidRDefault="00894FB2" w:rsidP="00894FB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080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6898BDAC" w14:textId="310DDAAC" w:rsidR="00894FB2" w:rsidRDefault="00894FB2" w:rsidP="00894FB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541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1BF4B434" w14:textId="77777777" w:rsidR="00894FB2" w:rsidRDefault="00894FB2" w:rsidP="00894FB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15B1F64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67429F6B" w14:textId="1116D39F" w:rsidR="00894FB2" w:rsidRDefault="00894FB2" w:rsidP="00894FB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01EAB599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4456D60" w14:textId="52877CFE" w:rsidR="00894FB2" w:rsidRDefault="00894FB2" w:rsidP="00894FB2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1B799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2C1404A8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F6A4CF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001D6B1A" w14:textId="77777777" w:rsidR="00894FB2" w:rsidRDefault="00894FB2" w:rsidP="00894FB2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3A26604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08306952" w14:textId="432DF5A0" w:rsidR="00894FB2" w:rsidRDefault="00894FB2" w:rsidP="00894FB2">
            <w:pPr>
              <w:pStyle w:val="tabletext11"/>
              <w:jc w:val="right"/>
            </w:pPr>
            <w:ins w:id="18" w:author="Author" w:date="2023-11-08T16:39:00Z">
              <w:r w:rsidRPr="00AE354B">
                <w:t>1.06</w:t>
              </w:r>
            </w:ins>
            <w:del w:id="19" w:author="Author" w:date="2023-11-08T16:39:00Z">
              <w:r w:rsidDel="00F667C4">
                <w:delText>1.05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23A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2B766FF0" w14:textId="33DA0B04" w:rsidR="00894FB2" w:rsidRDefault="00894FB2" w:rsidP="00894FB2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224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1B7DD531" w14:textId="77777777" w:rsidR="00894FB2" w:rsidRDefault="00894FB2" w:rsidP="00894FB2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45687DF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54B512F1" w14:textId="4CA5D630" w:rsidR="00894FB2" w:rsidRDefault="00894FB2" w:rsidP="00894FB2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41A499D1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ADC0D7" w14:textId="32D3004E" w:rsidR="00894FB2" w:rsidRDefault="00894FB2" w:rsidP="00894FB2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D0BF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0C1F7574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036FA2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79DE6214" w14:textId="77777777" w:rsidR="00894FB2" w:rsidRDefault="00894FB2" w:rsidP="00894FB2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63659D5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4C52DB9D" w14:textId="66483FFF" w:rsidR="00894FB2" w:rsidRDefault="00894FB2" w:rsidP="00894FB2">
            <w:pPr>
              <w:pStyle w:val="tabletext11"/>
              <w:jc w:val="right"/>
            </w:pPr>
            <w:ins w:id="20" w:author="Author" w:date="2023-11-08T16:39:00Z">
              <w:r w:rsidRPr="00AE354B">
                <w:t>1.11</w:t>
              </w:r>
            </w:ins>
            <w:del w:id="21" w:author="Author" w:date="2023-11-08T16:39:00Z">
              <w:r w:rsidDel="00F667C4">
                <w:delText>1.10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064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5EBDAF60" w14:textId="71169928" w:rsidR="00894FB2" w:rsidRDefault="00894FB2" w:rsidP="00894FB2">
            <w:pPr>
              <w:pStyle w:val="tabletext11"/>
              <w:jc w:val="right"/>
            </w:pPr>
            <w:ins w:id="22" w:author="Author" w:date="2023-11-08T17:00:00Z">
              <w:r w:rsidRPr="004B6622">
                <w:t>1.11</w:t>
              </w:r>
            </w:ins>
            <w:del w:id="23" w:author="Author" w:date="2023-11-08T17:00:00Z">
              <w:r w:rsidDel="004B6622">
                <w:delText>1.12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F10F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0215979B" w14:textId="692300BE" w:rsidR="00894FB2" w:rsidRDefault="00894FB2" w:rsidP="00894FB2">
            <w:pPr>
              <w:pStyle w:val="tabletext11"/>
              <w:jc w:val="right"/>
            </w:pPr>
            <w:ins w:id="24" w:author="Author" w:date="2023-11-08T17:08:00Z">
              <w:r w:rsidRPr="00C12DB7">
                <w:t>1.14</w:t>
              </w:r>
            </w:ins>
            <w:del w:id="25" w:author="Author" w:date="2023-11-08T17:08:00Z">
              <w:r w:rsidDel="00363A9A">
                <w:delText>1.12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1165CFE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09E5AC69" w14:textId="14401589" w:rsidR="00894FB2" w:rsidRDefault="00894FB2" w:rsidP="00894FB2">
            <w:pPr>
              <w:pStyle w:val="tabletext11"/>
              <w:jc w:val="right"/>
            </w:pPr>
            <w:r>
              <w:t>1.13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4B13FA4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766B16" w14:textId="63DAC405" w:rsidR="00894FB2" w:rsidRDefault="00894FB2" w:rsidP="00894FB2">
            <w:pPr>
              <w:pStyle w:val="tabletext11"/>
              <w:jc w:val="right"/>
            </w:pPr>
            <w:ins w:id="26" w:author="Author" w:date="2023-11-08T17:10:00Z">
              <w:r w:rsidRPr="000B50AC">
                <w:t>1.11</w:t>
              </w:r>
            </w:ins>
            <w:del w:id="27" w:author="Author" w:date="2023-11-08T17:10:00Z">
              <w:r w:rsidDel="004B2A58">
                <w:delText>1.10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0248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3EC45973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E988D5" w14:textId="77777777" w:rsidR="00894FB2" w:rsidRPr="00F13C54" w:rsidRDefault="00894FB2" w:rsidP="00894FB2">
            <w:pPr>
              <w:pStyle w:val="tabletext11"/>
              <w:rPr>
                <w:b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733314DD" w14:textId="77777777" w:rsidR="00894FB2" w:rsidRDefault="00894FB2" w:rsidP="00894FB2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9B4590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66C8F773" w14:textId="39F76215" w:rsidR="00894FB2" w:rsidRDefault="00894FB2" w:rsidP="00894FB2">
            <w:pPr>
              <w:pStyle w:val="tabletext11"/>
              <w:jc w:val="right"/>
            </w:pPr>
            <w:ins w:id="28" w:author="Author" w:date="2023-11-08T16:39:00Z">
              <w:r w:rsidRPr="00AE354B">
                <w:t>1.20</w:t>
              </w:r>
            </w:ins>
            <w:del w:id="29" w:author="Author" w:date="2023-11-08T16:39:00Z">
              <w:r w:rsidDel="00F667C4">
                <w:delText>1.17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9EBAA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4B62C062" w14:textId="13410AFF" w:rsidR="00894FB2" w:rsidRDefault="00894FB2" w:rsidP="00894FB2">
            <w:pPr>
              <w:pStyle w:val="tabletext11"/>
              <w:jc w:val="right"/>
            </w:pPr>
            <w:r>
              <w:t>1.20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B517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63F0D7E2" w14:textId="01FC95C0" w:rsidR="00894FB2" w:rsidRDefault="00894FB2" w:rsidP="00894FB2">
            <w:pPr>
              <w:pStyle w:val="tabletext11"/>
              <w:jc w:val="right"/>
            </w:pPr>
            <w:ins w:id="30" w:author="Author" w:date="2023-11-08T17:08:00Z">
              <w:r w:rsidRPr="00C12DB7">
                <w:t>1.25</w:t>
              </w:r>
            </w:ins>
            <w:del w:id="31" w:author="Author" w:date="2023-11-08T17:08:00Z">
              <w:r w:rsidDel="00363A9A">
                <w:delText>1.22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2996E5E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1CFE7881" w14:textId="7986DDF7" w:rsidR="00894FB2" w:rsidRDefault="00894FB2" w:rsidP="00894FB2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6961BF6F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5F9E59B" w14:textId="1E99DA47" w:rsidR="00894FB2" w:rsidRDefault="00894FB2" w:rsidP="00894FB2">
            <w:pPr>
              <w:pStyle w:val="tabletext11"/>
              <w:jc w:val="right"/>
            </w:pPr>
            <w:ins w:id="32" w:author="Author" w:date="2023-11-08T17:10:00Z">
              <w:r w:rsidRPr="000B50AC">
                <w:t>1.19</w:t>
              </w:r>
            </w:ins>
            <w:del w:id="33" w:author="Author" w:date="2023-11-08T17:10:00Z">
              <w:r w:rsidDel="004B2A58">
                <w:delText>1.18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54CF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FE7D03" w14:paraId="031CAEC7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A858DD" w14:textId="77777777" w:rsidR="00FE7D03" w:rsidRDefault="00FE7D03" w:rsidP="00433961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0E65BFB9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7078E0D7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685680A1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18950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3F4DA053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56F6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1470E7CC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4A793B13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27DC2A0F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44465957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DE3AEA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1AD2" w14:textId="77777777" w:rsidR="00FE7D03" w:rsidRDefault="00FE7D03" w:rsidP="00433961">
            <w:pPr>
              <w:pStyle w:val="tabletext11"/>
              <w:jc w:val="center"/>
            </w:pPr>
          </w:p>
        </w:tc>
      </w:tr>
      <w:tr w:rsidR="00397C39" w14:paraId="608DC328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9BC84" w14:textId="77777777" w:rsidR="00397C39" w:rsidRDefault="00397C39" w:rsidP="00397C39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397204F3" w14:textId="77777777" w:rsidR="00397C39" w:rsidRDefault="00397C39" w:rsidP="00397C39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6634A588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0CBF48A6" w14:textId="1FFCA683" w:rsidR="00397C39" w:rsidRDefault="00397C39" w:rsidP="00397C39">
            <w:pPr>
              <w:pStyle w:val="tabletext11"/>
              <w:jc w:val="right"/>
            </w:pPr>
            <w:ins w:id="34" w:author="Author" w:date="2023-11-08T16:40:00Z">
              <w:r w:rsidRPr="0042512C">
                <w:t>1.27</w:t>
              </w:r>
            </w:ins>
            <w:del w:id="35" w:author="Author" w:date="2023-11-08T16:40:00Z">
              <w:r w:rsidDel="00C93487">
                <w:delText>1.23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2AD8C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7BD891E6" w14:textId="1F0AB67E" w:rsidR="00397C39" w:rsidRDefault="00397C39" w:rsidP="00397C39">
            <w:pPr>
              <w:pStyle w:val="tabletext11"/>
              <w:jc w:val="right"/>
            </w:pPr>
            <w:ins w:id="36" w:author="Author" w:date="2023-11-08T17:00:00Z">
              <w:r w:rsidRPr="0008205B">
                <w:t>1.27</w:t>
              </w:r>
            </w:ins>
            <w:del w:id="37" w:author="Author" w:date="2023-11-08T17:00:00Z">
              <w:r w:rsidDel="001A4B2D">
                <w:delText>1.28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0DAE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52B3A00E" w14:textId="21AA50CC" w:rsidR="00397C39" w:rsidRDefault="00397C39" w:rsidP="00397C39">
            <w:pPr>
              <w:pStyle w:val="tabletext11"/>
              <w:jc w:val="right"/>
            </w:pPr>
            <w:ins w:id="38" w:author="Author" w:date="2023-11-08T17:08:00Z">
              <w:r w:rsidRPr="003D4569">
                <w:t>1.34</w:t>
              </w:r>
            </w:ins>
            <w:del w:id="39" w:author="Author" w:date="2023-11-08T17:08:00Z">
              <w:r w:rsidDel="00A44900">
                <w:delText>1.31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50101CBD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152B6ED5" w14:textId="77777777" w:rsidR="00397C39" w:rsidRDefault="00397C39" w:rsidP="00397C39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3E4791A2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AAACCCA" w14:textId="313832D1" w:rsidR="00397C39" w:rsidRDefault="00397C39" w:rsidP="00397C39">
            <w:pPr>
              <w:pStyle w:val="tabletext11"/>
              <w:jc w:val="right"/>
            </w:pPr>
            <w:ins w:id="40" w:author="Author" w:date="2023-11-08T17:10:00Z">
              <w:r w:rsidRPr="00DA5F4E">
                <w:t>1.26</w:t>
              </w:r>
            </w:ins>
            <w:del w:id="41" w:author="Author" w:date="2023-11-08T17:10:00Z">
              <w:r w:rsidDel="000C0E46">
                <w:delText>1.25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5286" w14:textId="77777777" w:rsidR="00397C39" w:rsidRDefault="00397C39" w:rsidP="00397C39">
            <w:pPr>
              <w:pStyle w:val="tabletext11"/>
              <w:jc w:val="center"/>
            </w:pPr>
          </w:p>
        </w:tc>
      </w:tr>
      <w:tr w:rsidR="00397C39" w14:paraId="5A3C9A77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84C5A0" w14:textId="77777777" w:rsidR="00397C39" w:rsidRDefault="00397C39" w:rsidP="00397C39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359E5AC6" w14:textId="77777777" w:rsidR="00397C39" w:rsidRDefault="00397C39" w:rsidP="00397C39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170D3AFE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719CECAD" w14:textId="42C578EA" w:rsidR="00397C39" w:rsidRDefault="00397C39" w:rsidP="00397C39">
            <w:pPr>
              <w:pStyle w:val="tabletext11"/>
              <w:jc w:val="right"/>
            </w:pPr>
            <w:ins w:id="42" w:author="Author" w:date="2023-11-08T16:40:00Z">
              <w:r w:rsidRPr="0042512C">
                <w:t>1.33</w:t>
              </w:r>
            </w:ins>
            <w:del w:id="43" w:author="Author" w:date="2023-11-08T16:40:00Z">
              <w:r w:rsidDel="00C93487">
                <w:delText>1.28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090DA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5E31B32A" w14:textId="3A7C8D01" w:rsidR="00397C39" w:rsidRDefault="00397C39" w:rsidP="00397C39">
            <w:pPr>
              <w:pStyle w:val="tabletext11"/>
              <w:jc w:val="right"/>
            </w:pPr>
            <w:ins w:id="44" w:author="Author" w:date="2023-11-08T17:00:00Z">
              <w:r w:rsidRPr="0008205B">
                <w:t>1.33</w:t>
              </w:r>
            </w:ins>
            <w:del w:id="45" w:author="Author" w:date="2023-11-08T17:00:00Z">
              <w:r w:rsidDel="001A4B2D">
                <w:delText>1.34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34666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7FA07F5B" w14:textId="436BFB72" w:rsidR="00397C39" w:rsidRDefault="00397C39" w:rsidP="00397C39">
            <w:pPr>
              <w:pStyle w:val="tabletext11"/>
              <w:jc w:val="right"/>
            </w:pPr>
            <w:ins w:id="46" w:author="Author" w:date="2023-11-08T17:08:00Z">
              <w:r w:rsidRPr="003D4569">
                <w:t>1.42</w:t>
              </w:r>
            </w:ins>
            <w:del w:id="47" w:author="Author" w:date="2023-11-08T17:08:00Z">
              <w:r w:rsidDel="00A44900">
                <w:delText>1.38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4B42D120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5D5D9742" w14:textId="77777777" w:rsidR="00397C39" w:rsidRDefault="00397C39" w:rsidP="00397C39">
            <w:pPr>
              <w:pStyle w:val="tabletext11"/>
              <w:jc w:val="right"/>
            </w:pPr>
            <w:r>
              <w:t>1.40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6A80A8A0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4D1E04F" w14:textId="74BE7E9E" w:rsidR="00397C39" w:rsidRDefault="00397C39" w:rsidP="00397C39">
            <w:pPr>
              <w:pStyle w:val="tabletext11"/>
              <w:jc w:val="right"/>
            </w:pPr>
            <w:ins w:id="48" w:author="Author" w:date="2023-11-08T17:10:00Z">
              <w:r w:rsidRPr="00DA5F4E">
                <w:t>1.31</w:t>
              </w:r>
            </w:ins>
            <w:del w:id="49" w:author="Author" w:date="2023-11-08T17:10:00Z">
              <w:r w:rsidDel="000C0E46">
                <w:delText>1.30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1CE6" w14:textId="77777777" w:rsidR="00397C39" w:rsidRDefault="00397C39" w:rsidP="00397C39">
            <w:pPr>
              <w:pStyle w:val="tabletext11"/>
              <w:jc w:val="center"/>
            </w:pPr>
          </w:p>
        </w:tc>
      </w:tr>
      <w:tr w:rsidR="00397C39" w14:paraId="7FF3AD7E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FEAB2F" w14:textId="77777777" w:rsidR="00397C39" w:rsidRDefault="00397C39" w:rsidP="00397C39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01FA0FC2" w14:textId="77777777" w:rsidR="00397C39" w:rsidRDefault="00397C39" w:rsidP="00397C39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713B253E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0510BC55" w14:textId="55B85EBB" w:rsidR="00397C39" w:rsidRDefault="00397C39" w:rsidP="00397C39">
            <w:pPr>
              <w:pStyle w:val="tabletext11"/>
              <w:jc w:val="right"/>
            </w:pPr>
            <w:ins w:id="50" w:author="Author" w:date="2023-11-08T16:40:00Z">
              <w:r w:rsidRPr="0042512C">
                <w:t>1.38</w:t>
              </w:r>
            </w:ins>
            <w:del w:id="51" w:author="Author" w:date="2023-11-08T16:40:00Z">
              <w:r w:rsidDel="00C93487">
                <w:delText>1.32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B635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51FC0B56" w14:textId="6F9A5298" w:rsidR="00397C39" w:rsidRDefault="00397C39" w:rsidP="00397C39">
            <w:pPr>
              <w:pStyle w:val="tabletext11"/>
              <w:jc w:val="right"/>
            </w:pPr>
            <w:ins w:id="52" w:author="Author" w:date="2023-11-08T17:00:00Z">
              <w:r w:rsidRPr="0008205B">
                <w:t>1.39</w:t>
              </w:r>
            </w:ins>
            <w:del w:id="53" w:author="Author" w:date="2023-11-08T17:00:00Z">
              <w:r w:rsidDel="001A4B2D">
                <w:delText>1.40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BB44A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6C5050C0" w14:textId="5517034F" w:rsidR="00397C39" w:rsidRDefault="00397C39" w:rsidP="00397C39">
            <w:pPr>
              <w:pStyle w:val="tabletext11"/>
              <w:jc w:val="right"/>
            </w:pPr>
            <w:ins w:id="54" w:author="Author" w:date="2023-11-08T17:08:00Z">
              <w:r w:rsidRPr="003D4569">
                <w:t>1.49</w:t>
              </w:r>
            </w:ins>
            <w:del w:id="55" w:author="Author" w:date="2023-11-08T17:08:00Z">
              <w:r w:rsidDel="00A44900">
                <w:delText>1.45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6036B5BB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2DE6BB00" w14:textId="77777777" w:rsidR="00397C39" w:rsidRDefault="00397C39" w:rsidP="00397C39">
            <w:pPr>
              <w:pStyle w:val="tabletext11"/>
              <w:jc w:val="right"/>
            </w:pPr>
            <w:r>
              <w:t>1.47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07A0B057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99BC11" w14:textId="38A1A259" w:rsidR="00397C39" w:rsidRDefault="00397C39" w:rsidP="00397C39">
            <w:pPr>
              <w:pStyle w:val="tabletext11"/>
              <w:jc w:val="right"/>
            </w:pPr>
            <w:ins w:id="56" w:author="Author" w:date="2023-11-08T17:10:00Z">
              <w:r w:rsidRPr="00DA5F4E">
                <w:t>1.36</w:t>
              </w:r>
            </w:ins>
            <w:del w:id="57" w:author="Author" w:date="2023-11-08T17:10:00Z">
              <w:r w:rsidDel="000C0E46">
                <w:delText>1.35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B670" w14:textId="77777777" w:rsidR="00397C39" w:rsidRDefault="00397C39" w:rsidP="00397C39">
            <w:pPr>
              <w:pStyle w:val="tabletext11"/>
              <w:jc w:val="center"/>
            </w:pPr>
          </w:p>
        </w:tc>
      </w:tr>
      <w:tr w:rsidR="00397C39" w14:paraId="0034638B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53AD90" w14:textId="77777777" w:rsidR="00397C39" w:rsidRDefault="00397C39" w:rsidP="00397C39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1F3651A5" w14:textId="77777777" w:rsidR="00397C39" w:rsidRDefault="00397C39" w:rsidP="00397C39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1E6E2BD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11951E31" w14:textId="1625DB89" w:rsidR="00397C39" w:rsidRDefault="00397C39" w:rsidP="00397C39">
            <w:pPr>
              <w:pStyle w:val="tabletext11"/>
              <w:jc w:val="right"/>
            </w:pPr>
            <w:ins w:id="58" w:author="Author" w:date="2023-11-08T16:40:00Z">
              <w:r w:rsidRPr="0042512C">
                <w:t>1.42</w:t>
              </w:r>
            </w:ins>
            <w:del w:id="59" w:author="Author" w:date="2023-11-08T16:40:00Z">
              <w:r w:rsidDel="00C93487">
                <w:delText>1.36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3F3C1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329AF534" w14:textId="027A7813" w:rsidR="00397C39" w:rsidRDefault="00397C39" w:rsidP="00397C39">
            <w:pPr>
              <w:pStyle w:val="tabletext11"/>
              <w:jc w:val="right"/>
            </w:pPr>
            <w:ins w:id="60" w:author="Author" w:date="2023-11-08T17:00:00Z">
              <w:r w:rsidRPr="0008205B">
                <w:t>1.44</w:t>
              </w:r>
            </w:ins>
            <w:del w:id="61" w:author="Author" w:date="2023-11-08T17:00:00Z">
              <w:r w:rsidDel="001A4B2D">
                <w:delText>1.45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D874E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6AFCBD1C" w14:textId="26D5270E" w:rsidR="00397C39" w:rsidRDefault="00397C39" w:rsidP="00397C39">
            <w:pPr>
              <w:pStyle w:val="tabletext11"/>
              <w:jc w:val="right"/>
            </w:pPr>
            <w:ins w:id="62" w:author="Author" w:date="2023-11-08T17:08:00Z">
              <w:r w:rsidRPr="003D4569">
                <w:t>1.56</w:t>
              </w:r>
            </w:ins>
            <w:del w:id="63" w:author="Author" w:date="2023-11-08T17:08:00Z">
              <w:r w:rsidDel="00A44900">
                <w:delText>1.51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7CEFCC16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16755E02" w14:textId="77777777" w:rsidR="00397C39" w:rsidRDefault="00397C39" w:rsidP="00397C39">
            <w:pPr>
              <w:pStyle w:val="tabletext11"/>
              <w:jc w:val="right"/>
            </w:pPr>
            <w:r>
              <w:t>1.53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2FA42980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D8E4DF" w14:textId="7DC947B7" w:rsidR="00397C39" w:rsidRDefault="00397C39" w:rsidP="00397C39">
            <w:pPr>
              <w:pStyle w:val="tabletext11"/>
              <w:jc w:val="right"/>
            </w:pPr>
            <w:ins w:id="64" w:author="Author" w:date="2023-11-08T17:10:00Z">
              <w:r w:rsidRPr="00DA5F4E">
                <w:t>1.40</w:t>
              </w:r>
            </w:ins>
            <w:del w:id="65" w:author="Author" w:date="2023-11-08T17:10:00Z">
              <w:r w:rsidDel="000C0E46">
                <w:delText>1.39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22E4" w14:textId="77777777" w:rsidR="00397C39" w:rsidRDefault="00397C39" w:rsidP="00397C39">
            <w:pPr>
              <w:pStyle w:val="tabletext11"/>
              <w:jc w:val="center"/>
            </w:pPr>
          </w:p>
        </w:tc>
      </w:tr>
      <w:tr w:rsidR="00397C39" w14:paraId="7B267582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DB6F62" w14:textId="77777777" w:rsidR="00397C39" w:rsidRDefault="00397C39" w:rsidP="00397C39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214D0308" w14:textId="77777777" w:rsidR="00397C39" w:rsidRDefault="00397C39" w:rsidP="00397C39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227A1882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410AFB75" w14:textId="2485B431" w:rsidR="00397C39" w:rsidRDefault="00397C39" w:rsidP="00397C39">
            <w:pPr>
              <w:pStyle w:val="tabletext11"/>
              <w:jc w:val="right"/>
            </w:pPr>
            <w:ins w:id="66" w:author="Author" w:date="2023-11-08T16:40:00Z">
              <w:r w:rsidRPr="0042512C">
                <w:t>1.50</w:t>
              </w:r>
            </w:ins>
            <w:del w:id="67" w:author="Author" w:date="2023-11-08T16:40:00Z">
              <w:r w:rsidDel="00C93487">
                <w:delText>1.43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953D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6A3327EA" w14:textId="16965BD6" w:rsidR="00397C39" w:rsidRDefault="00397C39" w:rsidP="00397C39">
            <w:pPr>
              <w:pStyle w:val="tabletext11"/>
              <w:jc w:val="right"/>
            </w:pPr>
            <w:r>
              <w:t>1.54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2548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59961CDD" w14:textId="1AF8E70D" w:rsidR="00397C39" w:rsidRDefault="00397C39" w:rsidP="00397C39">
            <w:pPr>
              <w:pStyle w:val="tabletext11"/>
              <w:jc w:val="right"/>
            </w:pPr>
            <w:ins w:id="68" w:author="Author" w:date="2023-11-08T17:08:00Z">
              <w:r w:rsidRPr="003D4569">
                <w:t>1.68</w:t>
              </w:r>
            </w:ins>
            <w:del w:id="69" w:author="Author" w:date="2023-11-08T17:08:00Z">
              <w:r w:rsidDel="00A44900">
                <w:delText>1.62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6EDE1EBA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5A4DBA9B" w14:textId="77777777" w:rsidR="00397C39" w:rsidRDefault="00397C39" w:rsidP="00397C39">
            <w:pPr>
              <w:pStyle w:val="tabletext11"/>
              <w:jc w:val="right"/>
            </w:pPr>
            <w:r>
              <w:t>1.64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72FCC205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5AC215E" w14:textId="5009D275" w:rsidR="00397C39" w:rsidRDefault="00397C39" w:rsidP="00397C39">
            <w:pPr>
              <w:pStyle w:val="tabletext11"/>
              <w:jc w:val="right"/>
            </w:pPr>
            <w:ins w:id="70" w:author="Author" w:date="2023-11-08T17:10:00Z">
              <w:r w:rsidRPr="00DA5F4E">
                <w:t>1.47</w:t>
              </w:r>
            </w:ins>
            <w:del w:id="71" w:author="Author" w:date="2023-11-08T17:10:00Z">
              <w:r w:rsidDel="000C0E46">
                <w:delText>1.46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EE30" w14:textId="77777777" w:rsidR="00397C39" w:rsidRDefault="00397C39" w:rsidP="00397C39">
            <w:pPr>
              <w:pStyle w:val="tabletext11"/>
              <w:jc w:val="center"/>
            </w:pPr>
          </w:p>
        </w:tc>
      </w:tr>
      <w:tr w:rsidR="00FE7D03" w14:paraId="4CD54949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706C6" w14:textId="77777777" w:rsidR="00FE7D03" w:rsidRDefault="00FE7D03" w:rsidP="00433961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2A4B87DD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2EA7EA06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7AC9BF9E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90FA1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44695773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CA6F4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4FAD9FC1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52D68308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0A6DB488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2DB38B17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BEBC859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1D3BF" w14:textId="77777777" w:rsidR="00FE7D03" w:rsidRDefault="00FE7D03" w:rsidP="00433961">
            <w:pPr>
              <w:pStyle w:val="tabletext11"/>
              <w:jc w:val="center"/>
            </w:pPr>
          </w:p>
        </w:tc>
      </w:tr>
      <w:tr w:rsidR="00397C39" w14:paraId="05942A67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695BF3" w14:textId="77777777" w:rsidR="00397C39" w:rsidRDefault="00397C39" w:rsidP="00397C39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3DF9385E" w14:textId="77777777" w:rsidR="00397C39" w:rsidRDefault="00397C39" w:rsidP="00397C39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1CF445BE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62244A76" w14:textId="3E860E9A" w:rsidR="00397C39" w:rsidRDefault="00397C39" w:rsidP="00397C39">
            <w:pPr>
              <w:pStyle w:val="tabletext11"/>
              <w:jc w:val="right"/>
            </w:pPr>
            <w:ins w:id="72" w:author="Author" w:date="2023-11-08T16:40:00Z">
              <w:r w:rsidRPr="00191A39">
                <w:t>1.57</w:t>
              </w:r>
            </w:ins>
            <w:del w:id="73" w:author="Author" w:date="2023-11-08T16:40:00Z">
              <w:r w:rsidDel="007E775F">
                <w:delText>1.49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972CD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0DC5E576" w14:textId="4A6BABE2" w:rsidR="00397C39" w:rsidRDefault="00397C39" w:rsidP="00397C39">
            <w:pPr>
              <w:pStyle w:val="tabletext11"/>
              <w:jc w:val="right"/>
            </w:pPr>
            <w:r>
              <w:t>1.61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0A22D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3F5A8F09" w14:textId="737A795E" w:rsidR="00397C39" w:rsidRDefault="00397C39" w:rsidP="00397C39">
            <w:pPr>
              <w:pStyle w:val="tabletext11"/>
              <w:jc w:val="right"/>
            </w:pPr>
            <w:ins w:id="74" w:author="Author" w:date="2023-11-08T17:09:00Z">
              <w:r w:rsidRPr="00172441">
                <w:t>1.79</w:t>
              </w:r>
            </w:ins>
            <w:del w:id="75" w:author="Author" w:date="2023-11-08T17:09:00Z">
              <w:r w:rsidDel="00242457">
                <w:delText>1.72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102E1B52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53DAE477" w14:textId="77777777" w:rsidR="00397C39" w:rsidRDefault="00397C39" w:rsidP="00397C39">
            <w:pPr>
              <w:pStyle w:val="tabletext11"/>
              <w:jc w:val="right"/>
            </w:pPr>
            <w:r>
              <w:t>1.74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0F7B949B" w14:textId="77777777" w:rsidR="00397C39" w:rsidRDefault="00397C39" w:rsidP="00397C39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00BCF4" w14:textId="60461F5E" w:rsidR="00397C39" w:rsidRDefault="00397C39" w:rsidP="00397C39">
            <w:pPr>
              <w:pStyle w:val="tabletext11"/>
              <w:jc w:val="right"/>
            </w:pPr>
            <w:ins w:id="76" w:author="Author" w:date="2023-11-08T17:10:00Z">
              <w:r w:rsidRPr="00DF0F33">
                <w:t>1.53</w:t>
              </w:r>
            </w:ins>
            <w:del w:id="77" w:author="Author" w:date="2023-11-08T17:10:00Z">
              <w:r w:rsidDel="004A6020">
                <w:delText>1.52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8A6D" w14:textId="77777777" w:rsidR="00397C39" w:rsidRDefault="00397C39" w:rsidP="00397C39">
            <w:pPr>
              <w:pStyle w:val="tabletext11"/>
              <w:jc w:val="center"/>
            </w:pPr>
          </w:p>
        </w:tc>
      </w:tr>
      <w:tr w:rsidR="00894FB2" w14:paraId="031A17D7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2B6ABE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3CAAACC7" w14:textId="77777777" w:rsidR="00894FB2" w:rsidRDefault="00894FB2" w:rsidP="00894FB2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7AB31925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43D88BE4" w14:textId="50168F82" w:rsidR="00894FB2" w:rsidRDefault="00894FB2" w:rsidP="00894FB2">
            <w:pPr>
              <w:pStyle w:val="tabletext11"/>
              <w:jc w:val="right"/>
            </w:pPr>
            <w:ins w:id="78" w:author="Author" w:date="2023-11-08T16:40:00Z">
              <w:r w:rsidRPr="00191A39">
                <w:t>1.66</w:t>
              </w:r>
            </w:ins>
            <w:del w:id="79" w:author="Author" w:date="2023-11-08T16:40:00Z">
              <w:r w:rsidDel="007E775F">
                <w:delText>1.56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6F9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4B74AB74" w14:textId="771A6F9B" w:rsidR="00894FB2" w:rsidRDefault="00894FB2" w:rsidP="00894FB2">
            <w:pPr>
              <w:pStyle w:val="tabletext11"/>
              <w:jc w:val="right"/>
            </w:pPr>
            <w:r>
              <w:t>1.71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25270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66816F99" w14:textId="53F30D33" w:rsidR="00894FB2" w:rsidRDefault="00894FB2" w:rsidP="00894FB2">
            <w:pPr>
              <w:pStyle w:val="tabletext11"/>
              <w:jc w:val="right"/>
            </w:pPr>
            <w:ins w:id="80" w:author="Author" w:date="2023-11-08T17:09:00Z">
              <w:r w:rsidRPr="00172441">
                <w:t>1.93</w:t>
              </w:r>
            </w:ins>
            <w:del w:id="81" w:author="Author" w:date="2023-11-08T17:09:00Z">
              <w:r w:rsidDel="00242457">
                <w:delText>1.85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0EA3236A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23926364" w14:textId="45D84B23" w:rsidR="00894FB2" w:rsidRDefault="00894FB2" w:rsidP="00894FB2">
            <w:pPr>
              <w:pStyle w:val="tabletext11"/>
              <w:jc w:val="right"/>
            </w:pPr>
            <w:ins w:id="82" w:author="Author" w:date="2023-11-08T17:14:00Z">
              <w:r w:rsidRPr="004E40B6">
                <w:t>1.87</w:t>
              </w:r>
            </w:ins>
            <w:del w:id="83" w:author="Author" w:date="2023-11-08T17:14:00Z">
              <w:r w:rsidDel="00D048BE">
                <w:delText>1.86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41FBAA8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CAB80A" w14:textId="72E508DE" w:rsidR="00894FB2" w:rsidRDefault="00894FB2" w:rsidP="00894FB2">
            <w:pPr>
              <w:pStyle w:val="tabletext11"/>
              <w:jc w:val="right"/>
            </w:pPr>
            <w:ins w:id="84" w:author="Author" w:date="2023-11-08T17:10:00Z">
              <w:r w:rsidRPr="00DF0F33">
                <w:t>1.61</w:t>
              </w:r>
            </w:ins>
            <w:del w:id="85" w:author="Author" w:date="2023-11-08T17:10:00Z">
              <w:r w:rsidDel="004A6020">
                <w:delText>1.59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34925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5A9B570A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114F47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021B04CE" w14:textId="77777777" w:rsidR="00894FB2" w:rsidRDefault="00894FB2" w:rsidP="00894FB2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61940B2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077DD456" w14:textId="7C22EC71" w:rsidR="00894FB2" w:rsidRDefault="00894FB2" w:rsidP="00894FB2">
            <w:pPr>
              <w:pStyle w:val="tabletext11"/>
              <w:jc w:val="right"/>
            </w:pPr>
            <w:ins w:id="86" w:author="Author" w:date="2023-11-08T16:40:00Z">
              <w:r w:rsidRPr="00191A39">
                <w:t>1.78</w:t>
              </w:r>
            </w:ins>
            <w:del w:id="87" w:author="Author" w:date="2023-11-08T16:40:00Z">
              <w:r w:rsidDel="007E775F">
                <w:delText>1.66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78B9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30C2B0A4" w14:textId="022F220E" w:rsidR="00894FB2" w:rsidRDefault="00894FB2" w:rsidP="00894FB2">
            <w:pPr>
              <w:pStyle w:val="tabletext11"/>
              <w:jc w:val="right"/>
            </w:pPr>
            <w:ins w:id="88" w:author="Author" w:date="2023-11-08T17:00:00Z">
              <w:r w:rsidRPr="00737317">
                <w:t>1.84</w:t>
              </w:r>
            </w:ins>
            <w:del w:id="89" w:author="Author" w:date="2023-11-08T17:00:00Z">
              <w:r w:rsidDel="00A231F3">
                <w:delText>1.85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F516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58E3C3BC" w14:textId="0D88D677" w:rsidR="00894FB2" w:rsidRDefault="00894FB2" w:rsidP="00894FB2">
            <w:pPr>
              <w:pStyle w:val="tabletext11"/>
              <w:jc w:val="right"/>
            </w:pPr>
            <w:ins w:id="90" w:author="Author" w:date="2023-11-08T17:09:00Z">
              <w:r w:rsidRPr="00172441">
                <w:t>2.12</w:t>
              </w:r>
            </w:ins>
            <w:del w:id="91" w:author="Author" w:date="2023-11-08T17:09:00Z">
              <w:r w:rsidDel="00242457">
                <w:delText>2.02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34D8F27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01DB9488" w14:textId="1C5F89C9" w:rsidR="00894FB2" w:rsidRDefault="00894FB2" w:rsidP="00894FB2">
            <w:pPr>
              <w:pStyle w:val="tabletext11"/>
              <w:jc w:val="right"/>
            </w:pPr>
            <w:ins w:id="92" w:author="Author" w:date="2023-11-08T17:14:00Z">
              <w:r w:rsidRPr="004E40B6">
                <w:t>2.05</w:t>
              </w:r>
            </w:ins>
            <w:del w:id="93" w:author="Author" w:date="2023-11-08T17:14:00Z">
              <w:r w:rsidDel="00D048BE">
                <w:delText>2.02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5FDDE731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EFB2F13" w14:textId="1E9E6FA2" w:rsidR="00894FB2" w:rsidRDefault="00894FB2" w:rsidP="00894FB2">
            <w:pPr>
              <w:pStyle w:val="tabletext11"/>
              <w:jc w:val="right"/>
            </w:pPr>
            <w:ins w:id="94" w:author="Author" w:date="2023-11-08T17:10:00Z">
              <w:r w:rsidRPr="00DF0F33">
                <w:t>1.72</w:t>
              </w:r>
            </w:ins>
            <w:del w:id="95" w:author="Author" w:date="2023-11-08T17:10:00Z">
              <w:r w:rsidDel="004A6020">
                <w:delText>1.68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9C870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183C8D97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6F91F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4D6FCF9C" w14:textId="77777777" w:rsidR="00894FB2" w:rsidRDefault="00894FB2" w:rsidP="00894FB2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557C7A19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2364F689" w14:textId="3706F1BE" w:rsidR="00894FB2" w:rsidRDefault="00894FB2" w:rsidP="00894FB2">
            <w:pPr>
              <w:pStyle w:val="tabletext11"/>
              <w:jc w:val="right"/>
            </w:pPr>
            <w:ins w:id="96" w:author="Author" w:date="2023-11-08T16:40:00Z">
              <w:r w:rsidRPr="00191A39">
                <w:t>1.95</w:t>
              </w:r>
            </w:ins>
            <w:del w:id="97" w:author="Author" w:date="2023-11-08T16:40:00Z">
              <w:r w:rsidDel="007E775F">
                <w:delText>1.80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BD5C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48375939" w14:textId="0472E225" w:rsidR="00894FB2" w:rsidRDefault="00894FB2" w:rsidP="00894FB2">
            <w:pPr>
              <w:pStyle w:val="tabletext11"/>
              <w:jc w:val="right"/>
            </w:pPr>
            <w:ins w:id="98" w:author="Author" w:date="2023-11-08T17:00:00Z">
              <w:r w:rsidRPr="00737317">
                <w:t>2.02</w:t>
              </w:r>
            </w:ins>
            <w:del w:id="99" w:author="Author" w:date="2023-11-08T17:00:00Z">
              <w:r w:rsidDel="00A231F3">
                <w:delText>2.04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C1A4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171F7391" w14:textId="4EAF35FC" w:rsidR="00894FB2" w:rsidRDefault="00894FB2" w:rsidP="00894FB2">
            <w:pPr>
              <w:pStyle w:val="tabletext11"/>
              <w:jc w:val="right"/>
            </w:pPr>
            <w:ins w:id="100" w:author="Author" w:date="2023-11-08T17:09:00Z">
              <w:r w:rsidRPr="00172441">
                <w:t>2.40</w:t>
              </w:r>
            </w:ins>
            <w:del w:id="101" w:author="Author" w:date="2023-11-08T17:09:00Z">
              <w:r w:rsidDel="00242457">
                <w:delText>2.29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2CA143F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41BA113C" w14:textId="5CA841CC" w:rsidR="00894FB2" w:rsidRDefault="00894FB2" w:rsidP="00894FB2">
            <w:pPr>
              <w:pStyle w:val="tabletext11"/>
              <w:jc w:val="right"/>
            </w:pPr>
            <w:ins w:id="102" w:author="Author" w:date="2023-11-08T17:14:00Z">
              <w:r w:rsidRPr="004E40B6">
                <w:t>2.32</w:t>
              </w:r>
            </w:ins>
            <w:del w:id="103" w:author="Author" w:date="2023-11-08T17:14:00Z">
              <w:r w:rsidDel="00D048BE">
                <w:delText>2.25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1A33F9D9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704C582" w14:textId="4A7D6459" w:rsidR="00894FB2" w:rsidRDefault="00894FB2" w:rsidP="00894FB2">
            <w:pPr>
              <w:pStyle w:val="tabletext11"/>
              <w:jc w:val="right"/>
            </w:pPr>
            <w:ins w:id="104" w:author="Author" w:date="2023-11-08T17:10:00Z">
              <w:r w:rsidRPr="00DF0F33">
                <w:t>1.89</w:t>
              </w:r>
            </w:ins>
            <w:del w:id="105" w:author="Author" w:date="2023-11-08T17:10:00Z">
              <w:r w:rsidDel="004A6020">
                <w:delText>1.82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F799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57B8C2D5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1087A2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23305162" w14:textId="77777777" w:rsidR="00894FB2" w:rsidRDefault="00894FB2" w:rsidP="00894FB2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FAED5E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415196DA" w14:textId="3CE2A84C" w:rsidR="00894FB2" w:rsidRDefault="00894FB2" w:rsidP="00894FB2">
            <w:pPr>
              <w:pStyle w:val="tabletext11"/>
              <w:jc w:val="right"/>
            </w:pPr>
            <w:ins w:id="106" w:author="Author" w:date="2023-11-08T16:40:00Z">
              <w:r w:rsidRPr="00191A39">
                <w:t>2.08</w:t>
              </w:r>
            </w:ins>
            <w:del w:id="107" w:author="Author" w:date="2023-11-08T16:40:00Z">
              <w:r w:rsidDel="007E775F">
                <w:delText>1.90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F40C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28E35BCF" w14:textId="11B630B2" w:rsidR="00894FB2" w:rsidRDefault="00894FB2" w:rsidP="00894FB2">
            <w:pPr>
              <w:pStyle w:val="tabletext11"/>
              <w:jc w:val="right"/>
            </w:pPr>
            <w:ins w:id="108" w:author="Author" w:date="2023-11-08T17:00:00Z">
              <w:r w:rsidRPr="00737317">
                <w:t>2.16</w:t>
              </w:r>
            </w:ins>
            <w:del w:id="109" w:author="Author" w:date="2023-11-08T17:00:00Z">
              <w:r w:rsidDel="00A231F3">
                <w:delText>2.18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D9F5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53C769F7" w14:textId="2D55E3F0" w:rsidR="00894FB2" w:rsidRDefault="00894FB2" w:rsidP="00894FB2">
            <w:pPr>
              <w:pStyle w:val="tabletext11"/>
              <w:jc w:val="right"/>
            </w:pPr>
            <w:ins w:id="110" w:author="Author" w:date="2023-11-08T17:09:00Z">
              <w:r w:rsidRPr="00172441">
                <w:t>2.60</w:t>
              </w:r>
            </w:ins>
            <w:del w:id="111" w:author="Author" w:date="2023-11-08T17:09:00Z">
              <w:r w:rsidDel="00242457">
                <w:delText>2.48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2438FA0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38DCBB74" w14:textId="641376E3" w:rsidR="00894FB2" w:rsidRDefault="00894FB2" w:rsidP="00894FB2">
            <w:pPr>
              <w:pStyle w:val="tabletext11"/>
              <w:jc w:val="right"/>
            </w:pPr>
            <w:ins w:id="112" w:author="Author" w:date="2023-11-08T17:14:00Z">
              <w:r w:rsidRPr="004E40B6">
                <w:t>2.51</w:t>
              </w:r>
            </w:ins>
            <w:del w:id="113" w:author="Author" w:date="2023-11-08T17:14:00Z">
              <w:r w:rsidDel="00D048BE">
                <w:delText>2.41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071033FA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A6A157" w14:textId="022F3B76" w:rsidR="00894FB2" w:rsidRDefault="00894FB2" w:rsidP="00894FB2">
            <w:pPr>
              <w:pStyle w:val="tabletext11"/>
              <w:jc w:val="right"/>
            </w:pPr>
            <w:ins w:id="114" w:author="Author" w:date="2023-11-08T17:10:00Z">
              <w:r w:rsidRPr="00DF0F33">
                <w:t>2.01</w:t>
              </w:r>
            </w:ins>
            <w:del w:id="115" w:author="Author" w:date="2023-11-08T17:10:00Z">
              <w:r w:rsidDel="004A6020">
                <w:delText>1.92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3DD3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FE7D03" w14:paraId="79431DC4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1756E5" w14:textId="77777777" w:rsidR="00FE7D03" w:rsidRDefault="00FE7D03" w:rsidP="00433961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286D7026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9743D4C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4B6037C5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84C05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0199324A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E585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21B418B4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15247A4C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33748556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182BF1E9" w14:textId="77777777" w:rsidR="00FE7D03" w:rsidRDefault="00FE7D03" w:rsidP="00433961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8EC3DED" w14:textId="77777777" w:rsidR="00FE7D03" w:rsidRDefault="00FE7D03" w:rsidP="00433961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09579" w14:textId="77777777" w:rsidR="00FE7D03" w:rsidRDefault="00FE7D03" w:rsidP="00433961">
            <w:pPr>
              <w:pStyle w:val="tabletext11"/>
              <w:jc w:val="center"/>
            </w:pPr>
          </w:p>
        </w:tc>
      </w:tr>
      <w:tr w:rsidR="00894FB2" w14:paraId="6551DF0D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D9EE1A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299025B3" w14:textId="77777777" w:rsidR="00894FB2" w:rsidRDefault="00894FB2" w:rsidP="00894FB2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1A031E1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04A63EF0" w14:textId="73DC2A01" w:rsidR="00894FB2" w:rsidRDefault="00894FB2" w:rsidP="00894FB2">
            <w:pPr>
              <w:pStyle w:val="tabletext11"/>
              <w:jc w:val="right"/>
            </w:pPr>
            <w:ins w:id="116" w:author="Author" w:date="2023-11-08T16:40:00Z">
              <w:r w:rsidRPr="00B2602F">
                <w:t>2.18</w:t>
              </w:r>
            </w:ins>
            <w:del w:id="117" w:author="Author" w:date="2023-11-08T16:40:00Z">
              <w:r w:rsidDel="00766E04">
                <w:delText>1.98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23D9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5771318B" w14:textId="44E15847" w:rsidR="00894FB2" w:rsidRDefault="00894FB2" w:rsidP="00894FB2">
            <w:pPr>
              <w:pStyle w:val="tabletext11"/>
              <w:jc w:val="right"/>
            </w:pPr>
            <w:ins w:id="118" w:author="Author" w:date="2023-11-08T17:00:00Z">
              <w:r w:rsidRPr="00175E72">
                <w:t>2.27</w:t>
              </w:r>
            </w:ins>
            <w:del w:id="119" w:author="Author" w:date="2023-11-08T17:00:00Z">
              <w:r w:rsidDel="00DF025A">
                <w:delText>2.30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8920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40474C1E" w14:textId="1675A014" w:rsidR="00894FB2" w:rsidRDefault="00894FB2" w:rsidP="00894FB2">
            <w:pPr>
              <w:pStyle w:val="tabletext11"/>
              <w:jc w:val="right"/>
            </w:pPr>
            <w:ins w:id="120" w:author="Author" w:date="2023-11-08T17:09:00Z">
              <w:r w:rsidRPr="00B274A3">
                <w:t>2.76</w:t>
              </w:r>
            </w:ins>
            <w:del w:id="121" w:author="Author" w:date="2023-11-08T17:09:00Z">
              <w:r w:rsidDel="00A77B9E">
                <w:delText>2.64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0A3FFD48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53E47997" w14:textId="6ECFA630" w:rsidR="00894FB2" w:rsidRDefault="00894FB2" w:rsidP="00894FB2">
            <w:pPr>
              <w:pStyle w:val="tabletext11"/>
              <w:jc w:val="right"/>
            </w:pPr>
            <w:ins w:id="122" w:author="Author" w:date="2023-11-08T17:14:00Z">
              <w:r w:rsidRPr="001764C5">
                <w:t>2.67</w:t>
              </w:r>
            </w:ins>
            <w:del w:id="123" w:author="Author" w:date="2023-11-08T17:14:00Z">
              <w:r w:rsidDel="005965E9">
                <w:delText>2.54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7F1965C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636269" w14:textId="08A3E30B" w:rsidR="00894FB2" w:rsidRDefault="00894FB2" w:rsidP="00894FB2">
            <w:pPr>
              <w:pStyle w:val="tabletext11"/>
              <w:jc w:val="right"/>
            </w:pPr>
            <w:ins w:id="124" w:author="Author" w:date="2023-11-08T17:10:00Z">
              <w:r w:rsidRPr="00C41A5F">
                <w:t>2.12</w:t>
              </w:r>
            </w:ins>
            <w:del w:id="125" w:author="Author" w:date="2023-11-08T17:10:00Z">
              <w:r w:rsidDel="00425F14">
                <w:delText>2.00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31036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0AEC619D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E6E418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04C9358E" w14:textId="77777777" w:rsidR="00894FB2" w:rsidRDefault="00894FB2" w:rsidP="00894FB2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36182AFB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5835A0F8" w14:textId="37F41C76" w:rsidR="00894FB2" w:rsidRDefault="00894FB2" w:rsidP="00894FB2">
            <w:pPr>
              <w:pStyle w:val="tabletext11"/>
              <w:jc w:val="right"/>
            </w:pPr>
            <w:ins w:id="126" w:author="Author" w:date="2023-11-08T16:40:00Z">
              <w:r w:rsidRPr="00B2602F">
                <w:t>2.27</w:t>
              </w:r>
            </w:ins>
            <w:del w:id="127" w:author="Author" w:date="2023-11-08T16:40:00Z">
              <w:r w:rsidDel="00766E04">
                <w:delText>2.06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D365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24CB79AF" w14:textId="0C4F4070" w:rsidR="00894FB2" w:rsidRDefault="00894FB2" w:rsidP="00894FB2">
            <w:pPr>
              <w:pStyle w:val="tabletext11"/>
              <w:jc w:val="right"/>
            </w:pPr>
            <w:ins w:id="128" w:author="Author" w:date="2023-11-08T17:00:00Z">
              <w:r w:rsidRPr="00175E72">
                <w:t>2.37</w:t>
              </w:r>
            </w:ins>
            <w:del w:id="129" w:author="Author" w:date="2023-11-08T17:00:00Z">
              <w:r w:rsidDel="00DF025A">
                <w:delText>2.39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F7A1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25B3B927" w14:textId="201699ED" w:rsidR="00894FB2" w:rsidRDefault="00894FB2" w:rsidP="00894FB2">
            <w:pPr>
              <w:pStyle w:val="tabletext11"/>
              <w:jc w:val="right"/>
            </w:pPr>
            <w:ins w:id="130" w:author="Author" w:date="2023-11-08T17:09:00Z">
              <w:r w:rsidRPr="00B274A3">
                <w:t>2.90</w:t>
              </w:r>
            </w:ins>
            <w:del w:id="131" w:author="Author" w:date="2023-11-08T17:09:00Z">
              <w:r w:rsidDel="00A77B9E">
                <w:delText>2.76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7AD2C297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02800841" w14:textId="1824F617" w:rsidR="00894FB2" w:rsidRDefault="00894FB2" w:rsidP="00894FB2">
            <w:pPr>
              <w:pStyle w:val="tabletext11"/>
              <w:jc w:val="right"/>
            </w:pPr>
            <w:ins w:id="132" w:author="Author" w:date="2023-11-08T17:14:00Z">
              <w:r w:rsidRPr="001764C5">
                <w:t>2.80</w:t>
              </w:r>
            </w:ins>
            <w:del w:id="133" w:author="Author" w:date="2023-11-08T17:14:00Z">
              <w:r w:rsidDel="005965E9">
                <w:delText>2.66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04C96096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8B0C19" w14:textId="361CF4A1" w:rsidR="00894FB2" w:rsidRDefault="00894FB2" w:rsidP="00894FB2">
            <w:pPr>
              <w:pStyle w:val="tabletext11"/>
              <w:jc w:val="right"/>
            </w:pPr>
            <w:ins w:id="134" w:author="Author" w:date="2023-11-08T17:10:00Z">
              <w:r w:rsidRPr="00C41A5F">
                <w:t>2.20</w:t>
              </w:r>
            </w:ins>
            <w:del w:id="135" w:author="Author" w:date="2023-11-08T17:10:00Z">
              <w:r w:rsidDel="00425F14">
                <w:delText>2.07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EEFE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7B843A0A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69879F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5084B275" w14:textId="77777777" w:rsidR="00894FB2" w:rsidRDefault="00894FB2" w:rsidP="00894FB2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DBF083A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74AB44C0" w14:textId="06279390" w:rsidR="00894FB2" w:rsidRDefault="00894FB2" w:rsidP="00894FB2">
            <w:pPr>
              <w:pStyle w:val="tabletext11"/>
              <w:jc w:val="right"/>
            </w:pPr>
            <w:ins w:id="136" w:author="Author" w:date="2023-11-08T16:40:00Z">
              <w:r w:rsidRPr="00B2602F">
                <w:t>2.53</w:t>
              </w:r>
            </w:ins>
            <w:del w:id="137" w:author="Author" w:date="2023-11-08T16:40:00Z">
              <w:r w:rsidDel="00766E04">
                <w:delText>2.28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975FB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73AFFE50" w14:textId="4284DF1A" w:rsidR="00894FB2" w:rsidRDefault="00894FB2" w:rsidP="00894FB2">
            <w:pPr>
              <w:pStyle w:val="tabletext11"/>
              <w:jc w:val="right"/>
            </w:pPr>
            <w:ins w:id="138" w:author="Author" w:date="2023-11-08T17:00:00Z">
              <w:r w:rsidRPr="00175E72">
                <w:t>2.68</w:t>
              </w:r>
            </w:ins>
            <w:del w:id="139" w:author="Author" w:date="2023-11-08T17:00:00Z">
              <w:r w:rsidDel="00DF025A">
                <w:delText>2.69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C44F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6EAF768C" w14:textId="2FD6A349" w:rsidR="00894FB2" w:rsidRDefault="00894FB2" w:rsidP="00894FB2">
            <w:pPr>
              <w:pStyle w:val="tabletext11"/>
              <w:jc w:val="right"/>
            </w:pPr>
            <w:ins w:id="140" w:author="Author" w:date="2023-11-08T17:09:00Z">
              <w:r w:rsidRPr="00B274A3">
                <w:t>3.34</w:t>
              </w:r>
            </w:ins>
            <w:del w:id="141" w:author="Author" w:date="2023-11-08T17:09:00Z">
              <w:r w:rsidDel="00A77B9E">
                <w:delText>3.16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5C63D47D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7CDBB485" w14:textId="20F1541C" w:rsidR="00894FB2" w:rsidRDefault="00894FB2" w:rsidP="00894FB2">
            <w:pPr>
              <w:pStyle w:val="tabletext11"/>
              <w:jc w:val="right"/>
            </w:pPr>
            <w:ins w:id="142" w:author="Author" w:date="2023-11-08T17:14:00Z">
              <w:r w:rsidRPr="001764C5">
                <w:t>3.20</w:t>
              </w:r>
            </w:ins>
            <w:del w:id="143" w:author="Author" w:date="2023-11-08T17:14:00Z">
              <w:r w:rsidDel="005965E9">
                <w:delText>3.01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13A94EDA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142B079" w14:textId="5ACC2D7C" w:rsidR="00894FB2" w:rsidRDefault="00894FB2" w:rsidP="00894FB2">
            <w:pPr>
              <w:pStyle w:val="tabletext11"/>
              <w:jc w:val="right"/>
            </w:pPr>
            <w:ins w:id="144" w:author="Author" w:date="2023-11-08T17:10:00Z">
              <w:r w:rsidRPr="00C41A5F">
                <w:t>2.47</w:t>
              </w:r>
            </w:ins>
            <w:del w:id="145" w:author="Author" w:date="2023-11-08T17:10:00Z">
              <w:r w:rsidDel="00425F14">
                <w:delText>2.30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0366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6FA9FB13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B3979B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14:paraId="76CBE674" w14:textId="77777777" w:rsidR="00894FB2" w:rsidRDefault="00894FB2" w:rsidP="00894FB2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14:paraId="0754E57B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14:paraId="5EF4648B" w14:textId="46DC2BE4" w:rsidR="00894FB2" w:rsidRDefault="00894FB2" w:rsidP="00894FB2">
            <w:pPr>
              <w:pStyle w:val="tabletext11"/>
              <w:jc w:val="right"/>
            </w:pPr>
            <w:ins w:id="146" w:author="Author" w:date="2023-11-08T16:40:00Z">
              <w:r w:rsidRPr="00B2602F">
                <w:t>2.78</w:t>
              </w:r>
            </w:ins>
            <w:del w:id="147" w:author="Author" w:date="2023-11-08T16:40:00Z">
              <w:r w:rsidDel="00766E04">
                <w:delText>2.49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1FF90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14:paraId="0D7613B4" w14:textId="05A374EF" w:rsidR="00894FB2" w:rsidRDefault="00894FB2" w:rsidP="00894FB2">
            <w:pPr>
              <w:pStyle w:val="tabletext11"/>
              <w:jc w:val="right"/>
            </w:pPr>
            <w:r>
              <w:t>2.97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9272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14:paraId="46A4DFC7" w14:textId="1B78B08A" w:rsidR="00894FB2" w:rsidRDefault="00894FB2" w:rsidP="00894FB2">
            <w:pPr>
              <w:pStyle w:val="tabletext11"/>
              <w:jc w:val="right"/>
            </w:pPr>
            <w:ins w:id="148" w:author="Author" w:date="2023-11-08T17:09:00Z">
              <w:r w:rsidRPr="00B274A3">
                <w:t>3.76</w:t>
              </w:r>
            </w:ins>
            <w:del w:id="149" w:author="Author" w:date="2023-11-08T17:09:00Z">
              <w:r w:rsidDel="00A77B9E">
                <w:delText>3.52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14:paraId="3E29B042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14:paraId="605B9B15" w14:textId="296398D8" w:rsidR="00894FB2" w:rsidRDefault="00894FB2" w:rsidP="00894FB2">
            <w:pPr>
              <w:pStyle w:val="tabletext11"/>
              <w:jc w:val="right"/>
            </w:pPr>
            <w:ins w:id="150" w:author="Author" w:date="2023-11-08T17:14:00Z">
              <w:r w:rsidRPr="001764C5">
                <w:t>3.57</w:t>
              </w:r>
            </w:ins>
            <w:del w:id="151" w:author="Author" w:date="2023-11-08T17:14:00Z">
              <w:r w:rsidDel="005965E9">
                <w:delText>3.34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14:paraId="35595CE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04EEA4E" w14:textId="3A5F222C" w:rsidR="00894FB2" w:rsidRDefault="00894FB2" w:rsidP="00894FB2">
            <w:pPr>
              <w:pStyle w:val="tabletext11"/>
              <w:jc w:val="right"/>
            </w:pPr>
            <w:ins w:id="152" w:author="Author" w:date="2023-11-08T17:10:00Z">
              <w:r w:rsidRPr="00C41A5F">
                <w:t>2.73</w:t>
              </w:r>
            </w:ins>
            <w:del w:id="153" w:author="Author" w:date="2023-11-08T17:10:00Z">
              <w:r w:rsidDel="00425F14">
                <w:delText>2.51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F95FE" w14:textId="77777777" w:rsidR="00894FB2" w:rsidRDefault="00894FB2" w:rsidP="00894FB2">
            <w:pPr>
              <w:pStyle w:val="tabletext11"/>
              <w:jc w:val="center"/>
            </w:pPr>
          </w:p>
        </w:tc>
      </w:tr>
      <w:tr w:rsidR="00894FB2" w14:paraId="73DDC155" w14:textId="77777777" w:rsidTr="00677FC9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1204E1" w14:textId="77777777" w:rsidR="00894FB2" w:rsidRDefault="00894FB2" w:rsidP="00894FB2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9522B0B" w14:textId="77777777" w:rsidR="00894FB2" w:rsidRDefault="00894FB2" w:rsidP="00894FB2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A0FC7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44C0368" w14:textId="398F475F" w:rsidR="00894FB2" w:rsidRDefault="00894FB2" w:rsidP="00894FB2">
            <w:pPr>
              <w:pStyle w:val="tabletext11"/>
              <w:jc w:val="right"/>
            </w:pPr>
            <w:ins w:id="154" w:author="Author" w:date="2023-11-08T16:40:00Z">
              <w:r w:rsidRPr="00B2602F">
                <w:t>2.98</w:t>
              </w:r>
            </w:ins>
            <w:del w:id="155" w:author="Author" w:date="2023-11-08T16:40:00Z">
              <w:r w:rsidDel="00766E04">
                <w:delText>2.66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2B9CE1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B2E0D06" w14:textId="037BDCC8" w:rsidR="00894FB2" w:rsidRDefault="00894FB2" w:rsidP="00894FB2">
            <w:pPr>
              <w:pStyle w:val="tabletext11"/>
              <w:jc w:val="right"/>
            </w:pPr>
            <w:ins w:id="156" w:author="Author" w:date="2023-11-08T17:00:00Z">
              <w:r w:rsidRPr="00175E72">
                <w:t>3.23</w:t>
              </w:r>
            </w:ins>
            <w:del w:id="157" w:author="Author" w:date="2023-11-08T17:00:00Z">
              <w:r w:rsidDel="00DF025A">
                <w:delText>3.21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67C3E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23C937EF" w14:textId="6808EC12" w:rsidR="00894FB2" w:rsidRDefault="00894FB2" w:rsidP="00894FB2">
            <w:pPr>
              <w:pStyle w:val="tabletext11"/>
              <w:jc w:val="right"/>
            </w:pPr>
            <w:ins w:id="158" w:author="Author" w:date="2023-11-08T17:09:00Z">
              <w:r w:rsidRPr="00B274A3">
                <w:t>4.11</w:t>
              </w:r>
            </w:ins>
            <w:del w:id="159" w:author="Author" w:date="2023-11-08T17:09:00Z">
              <w:r w:rsidDel="00A77B9E">
                <w:delText>3.82</w:delText>
              </w:r>
            </w:del>
          </w:p>
        </w:tc>
        <w:tc>
          <w:tcPr>
            <w:tcW w:w="596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9738464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FAAF5D9" w14:textId="1F03FB17" w:rsidR="00894FB2" w:rsidRDefault="00894FB2" w:rsidP="00894FB2">
            <w:pPr>
              <w:pStyle w:val="tabletext11"/>
              <w:jc w:val="right"/>
            </w:pPr>
            <w:ins w:id="160" w:author="Author" w:date="2023-11-08T17:14:00Z">
              <w:r w:rsidRPr="001764C5">
                <w:t>3.88</w:t>
              </w:r>
            </w:ins>
            <w:del w:id="161" w:author="Author" w:date="2023-11-08T17:14:00Z">
              <w:r w:rsidDel="005965E9">
                <w:delText>3.62</w:delText>
              </w:r>
            </w:del>
          </w:p>
        </w:tc>
        <w:tc>
          <w:tcPr>
            <w:tcW w:w="64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3CA67A0C" w14:textId="77777777" w:rsidR="00894FB2" w:rsidRDefault="00894FB2" w:rsidP="00894FB2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9A4EDA2" w14:textId="41EDF969" w:rsidR="00894FB2" w:rsidRDefault="00894FB2" w:rsidP="00894FB2">
            <w:pPr>
              <w:pStyle w:val="tabletext11"/>
              <w:jc w:val="right"/>
            </w:pPr>
            <w:ins w:id="162" w:author="Author" w:date="2023-11-08T17:10:00Z">
              <w:r w:rsidRPr="00C41A5F">
                <w:t>2.94</w:t>
              </w:r>
            </w:ins>
            <w:del w:id="163" w:author="Author" w:date="2023-11-08T17:10:00Z">
              <w:r w:rsidDel="00425F14">
                <w:delText>2.69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3D4070" w14:textId="77777777" w:rsidR="00894FB2" w:rsidRDefault="00894FB2" w:rsidP="00894FB2">
            <w:pPr>
              <w:pStyle w:val="tabletext11"/>
              <w:jc w:val="center"/>
            </w:pPr>
          </w:p>
        </w:tc>
      </w:tr>
    </w:tbl>
    <w:p w14:paraId="1D4EC002" w14:textId="77777777" w:rsidR="00FE7D03" w:rsidRDefault="00FE7D03" w:rsidP="00433961">
      <w:pPr>
        <w:pStyle w:val="tablecaption"/>
      </w:pPr>
      <w:r>
        <w:t>Table 300.B. Increased Liability Limits</w:t>
      </w:r>
    </w:p>
    <w:p w14:paraId="13787E99" w14:textId="77777777" w:rsidR="00FE7D03" w:rsidRDefault="00FE7D03" w:rsidP="00433961">
      <w:pPr>
        <w:pStyle w:val="isonormal"/>
      </w:pPr>
    </w:p>
    <w:sectPr w:rsidR="00FE7D03" w:rsidSect="00A9233B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2382B" w14:textId="77777777" w:rsidR="00FE7D03" w:rsidRDefault="00FE7D03" w:rsidP="00FE7D03">
      <w:pPr>
        <w:spacing w:before="0" w:line="240" w:lineRule="auto"/>
      </w:pPr>
      <w:r>
        <w:separator/>
      </w:r>
    </w:p>
  </w:endnote>
  <w:endnote w:type="continuationSeparator" w:id="0">
    <w:p w14:paraId="0372AB1B" w14:textId="77777777" w:rsidR="00FE7D03" w:rsidRDefault="00FE7D03" w:rsidP="00FE7D0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D870CC" w:rsidRPr="001A0231" w14:paraId="3DD18FE9" w14:textId="77777777" w:rsidTr="00461556">
      <w:tc>
        <w:tcPr>
          <w:tcW w:w="3708" w:type="dxa"/>
        </w:tcPr>
        <w:p w14:paraId="08349849" w14:textId="77777777" w:rsidR="00D870CC" w:rsidRPr="001A0231" w:rsidRDefault="00D870CC" w:rsidP="00D870CC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2023</w:t>
          </w:r>
        </w:p>
        <w:p w14:paraId="64C2EA9B" w14:textId="77777777" w:rsidR="00D870CC" w:rsidRPr="001A0231" w:rsidRDefault="00D870CC" w:rsidP="00D870CC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24AF1E18" w14:textId="30F0062A" w:rsidR="00D870CC" w:rsidRPr="001A0231" w:rsidRDefault="00D870CC" w:rsidP="00D870CC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Delaware</w:t>
          </w:r>
        </w:p>
      </w:tc>
      <w:tc>
        <w:tcPr>
          <w:tcW w:w="1710" w:type="dxa"/>
        </w:tcPr>
        <w:p w14:paraId="6D2233C4" w14:textId="77777777" w:rsidR="00D870CC" w:rsidRPr="001A0231" w:rsidRDefault="00D870CC" w:rsidP="00D870CC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CA-2023-IALL1</w:t>
          </w:r>
        </w:p>
      </w:tc>
      <w:tc>
        <w:tcPr>
          <w:tcW w:w="1998" w:type="dxa"/>
        </w:tcPr>
        <w:p w14:paraId="5428D71F" w14:textId="77777777" w:rsidR="00D870CC" w:rsidRPr="001A0231" w:rsidRDefault="00D870CC" w:rsidP="00D870CC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45A6863F" w14:textId="77777777" w:rsidR="00D870CC" w:rsidRDefault="00D870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7832" w14:textId="77777777" w:rsidR="00FE7D03" w:rsidRDefault="00FE7D03" w:rsidP="00FE7D03">
      <w:pPr>
        <w:spacing w:before="0" w:line="240" w:lineRule="auto"/>
      </w:pPr>
      <w:r>
        <w:separator/>
      </w:r>
    </w:p>
  </w:footnote>
  <w:footnote w:type="continuationSeparator" w:id="0">
    <w:p w14:paraId="2E59D7FD" w14:textId="77777777" w:rsidR="00FE7D03" w:rsidRDefault="00FE7D03" w:rsidP="00FE7D0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1D5F9" w14:textId="04811461" w:rsidR="00D870CC" w:rsidRPr="001A0231" w:rsidRDefault="00ED0903" w:rsidP="00D870CC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DELAWARE</w:t>
    </w:r>
  </w:p>
  <w:p w14:paraId="5DAA8D18" w14:textId="77777777" w:rsidR="00D870CC" w:rsidRPr="001A0231" w:rsidRDefault="00D870CC" w:rsidP="00D870CC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72F3B12D" w14:textId="77777777" w:rsidR="00D870CC" w:rsidRPr="001A0231" w:rsidRDefault="00D870CC" w:rsidP="00D870CC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9E0F4ED" w14:textId="77777777" w:rsidR="00D870CC" w:rsidRPr="001A0231" w:rsidRDefault="00D870CC" w:rsidP="00D870CC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1620D907" w14:textId="77777777" w:rsidR="00D870CC" w:rsidRPr="001A0231" w:rsidRDefault="00D870CC" w:rsidP="00D870CC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532AC7A" w14:textId="77777777" w:rsidR="00D870CC" w:rsidRPr="001A0231" w:rsidRDefault="00D870CC" w:rsidP="00D870CC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398912DC" w14:textId="77777777" w:rsidR="00D870CC" w:rsidRDefault="00D870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p\:\'5cprod\'5c02\'5cIMD\'5cWIP\'5cSIM\'5cCA\'5cDE\'5cRU\'5cCA-2002-IALL1\'5cisosuite\'5cru_7.100_RPT.doc $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810B5E"/>
    <w:rsid w:val="00035BD5"/>
    <w:rsid w:val="000474DE"/>
    <w:rsid w:val="000B2A7B"/>
    <w:rsid w:val="001338E0"/>
    <w:rsid w:val="00165E61"/>
    <w:rsid w:val="001A30B8"/>
    <w:rsid w:val="001F719D"/>
    <w:rsid w:val="00206303"/>
    <w:rsid w:val="002356EA"/>
    <w:rsid w:val="0034610B"/>
    <w:rsid w:val="00390CA2"/>
    <w:rsid w:val="00397C39"/>
    <w:rsid w:val="00397E68"/>
    <w:rsid w:val="003D4C9C"/>
    <w:rsid w:val="003E3CE1"/>
    <w:rsid w:val="003E4451"/>
    <w:rsid w:val="003E5556"/>
    <w:rsid w:val="00433961"/>
    <w:rsid w:val="004B6622"/>
    <w:rsid w:val="00512EBB"/>
    <w:rsid w:val="005D76DD"/>
    <w:rsid w:val="005F7547"/>
    <w:rsid w:val="0061521C"/>
    <w:rsid w:val="00620B8C"/>
    <w:rsid w:val="00636A0A"/>
    <w:rsid w:val="00646490"/>
    <w:rsid w:val="00673098"/>
    <w:rsid w:val="0067653D"/>
    <w:rsid w:val="00677FC9"/>
    <w:rsid w:val="0069380A"/>
    <w:rsid w:val="006C5B28"/>
    <w:rsid w:val="007033F8"/>
    <w:rsid w:val="00733EB8"/>
    <w:rsid w:val="007B5B95"/>
    <w:rsid w:val="007D404C"/>
    <w:rsid w:val="007D4DD1"/>
    <w:rsid w:val="00810B5E"/>
    <w:rsid w:val="0081618E"/>
    <w:rsid w:val="00834AEF"/>
    <w:rsid w:val="008366CC"/>
    <w:rsid w:val="008508C9"/>
    <w:rsid w:val="008672A8"/>
    <w:rsid w:val="00877E23"/>
    <w:rsid w:val="00894FB2"/>
    <w:rsid w:val="008E04E0"/>
    <w:rsid w:val="008F118D"/>
    <w:rsid w:val="008F51CC"/>
    <w:rsid w:val="00902420"/>
    <w:rsid w:val="00936F51"/>
    <w:rsid w:val="0094081E"/>
    <w:rsid w:val="009956F1"/>
    <w:rsid w:val="00A02CE8"/>
    <w:rsid w:val="00A46E5C"/>
    <w:rsid w:val="00A9233B"/>
    <w:rsid w:val="00AD1E8A"/>
    <w:rsid w:val="00AD7133"/>
    <w:rsid w:val="00AD7690"/>
    <w:rsid w:val="00AF1B2B"/>
    <w:rsid w:val="00B1131C"/>
    <w:rsid w:val="00B20896"/>
    <w:rsid w:val="00B2490B"/>
    <w:rsid w:val="00B37492"/>
    <w:rsid w:val="00B749D2"/>
    <w:rsid w:val="00BA4AE4"/>
    <w:rsid w:val="00C3661B"/>
    <w:rsid w:val="00C86E7F"/>
    <w:rsid w:val="00D13BB0"/>
    <w:rsid w:val="00D13F64"/>
    <w:rsid w:val="00D2342B"/>
    <w:rsid w:val="00D47B31"/>
    <w:rsid w:val="00D55747"/>
    <w:rsid w:val="00D870CC"/>
    <w:rsid w:val="00DA4A3E"/>
    <w:rsid w:val="00EB30F4"/>
    <w:rsid w:val="00EC15B9"/>
    <w:rsid w:val="00ED0903"/>
    <w:rsid w:val="00ED3118"/>
    <w:rsid w:val="00EF71BA"/>
    <w:rsid w:val="00F020EA"/>
    <w:rsid w:val="00F13C54"/>
    <w:rsid w:val="00F52BEE"/>
    <w:rsid w:val="00FD6DF9"/>
    <w:rsid w:val="00FE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129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71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D713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D713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D713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D713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D713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D7133"/>
  </w:style>
  <w:style w:type="paragraph" w:styleId="MacroText">
    <w:name w:val="macro"/>
    <w:link w:val="MacroTextChar"/>
    <w:rsid w:val="00AD71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AD7133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AD71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AD7133"/>
    <w:pPr>
      <w:keepLines/>
    </w:pPr>
  </w:style>
  <w:style w:type="paragraph" w:customStyle="1" w:styleId="blockhd2">
    <w:name w:val="blockhd2"/>
    <w:basedOn w:val="isonormal"/>
    <w:next w:val="blocktext2"/>
    <w:rsid w:val="00AD713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AD713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AD713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AD713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AD713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AD713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AD713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AD713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AD713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AD713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AD713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AD713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AD713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AD713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AD713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AD7133"/>
    <w:pPr>
      <w:keepLines/>
      <w:ind w:left="2400"/>
    </w:pPr>
  </w:style>
  <w:style w:type="paragraph" w:customStyle="1" w:styleId="blocktext10">
    <w:name w:val="blocktext10"/>
    <w:basedOn w:val="isonormal"/>
    <w:rsid w:val="00AD713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AD713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AD7133"/>
  </w:style>
  <w:style w:type="paragraph" w:customStyle="1" w:styleId="outlinehd2">
    <w:name w:val="outlinehd2"/>
    <w:basedOn w:val="isonormal"/>
    <w:next w:val="blocktext3"/>
    <w:rsid w:val="00AD713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AD713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AD713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AD7133"/>
    <w:pPr>
      <w:spacing w:before="0" w:line="240" w:lineRule="auto"/>
    </w:pPr>
  </w:style>
  <w:style w:type="character" w:customStyle="1" w:styleId="formlink">
    <w:name w:val="formlink"/>
    <w:basedOn w:val="DefaultParagraphFont"/>
    <w:rsid w:val="00AD7133"/>
    <w:rPr>
      <w:b/>
    </w:rPr>
  </w:style>
  <w:style w:type="paragraph" w:styleId="Header">
    <w:name w:val="header"/>
    <w:basedOn w:val="isonormal"/>
    <w:link w:val="HeaderChar"/>
    <w:rsid w:val="00AD713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AD7133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AD713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D713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AD713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D713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D713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D713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D713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D713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D713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D713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D713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D713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D713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D713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D713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D713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D713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D713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AD7133"/>
    <w:rPr>
      <w:b/>
    </w:rPr>
  </w:style>
  <w:style w:type="paragraph" w:customStyle="1" w:styleId="space2">
    <w:name w:val="space2"/>
    <w:basedOn w:val="isonormal"/>
    <w:next w:val="isonormal"/>
    <w:rsid w:val="00AD713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D713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D7133"/>
    <w:pPr>
      <w:spacing w:before="0" w:line="160" w:lineRule="exact"/>
    </w:pPr>
  </w:style>
  <w:style w:type="paragraph" w:customStyle="1" w:styleId="subcap">
    <w:name w:val="subcap"/>
    <w:basedOn w:val="isonormal"/>
    <w:rsid w:val="00AD713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AD713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AD713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AD7133"/>
    <w:pPr>
      <w:jc w:val="left"/>
    </w:pPr>
    <w:rPr>
      <w:b/>
    </w:rPr>
  </w:style>
  <w:style w:type="paragraph" w:customStyle="1" w:styleId="tablehead">
    <w:name w:val="tablehead"/>
    <w:basedOn w:val="isonormal"/>
    <w:rsid w:val="00AD7133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AD7133"/>
    <w:rPr>
      <w:b/>
    </w:rPr>
  </w:style>
  <w:style w:type="paragraph" w:customStyle="1" w:styleId="subcap2">
    <w:name w:val="subcap2"/>
    <w:basedOn w:val="isonormal"/>
    <w:rsid w:val="00AD713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AD7133"/>
    <w:pPr>
      <w:spacing w:before="0" w:after="20"/>
      <w:jc w:val="left"/>
    </w:pPr>
  </w:style>
  <w:style w:type="paragraph" w:customStyle="1" w:styleId="tabletext10">
    <w:name w:val="tabletext1/0"/>
    <w:basedOn w:val="isonormal"/>
    <w:rsid w:val="00AD7133"/>
    <w:pPr>
      <w:spacing w:before="20"/>
      <w:jc w:val="left"/>
    </w:pPr>
  </w:style>
  <w:style w:type="paragraph" w:customStyle="1" w:styleId="tabletext11">
    <w:name w:val="tabletext1/1"/>
    <w:basedOn w:val="isonormal"/>
    <w:rsid w:val="00AD713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AD713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D713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D713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D713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D713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D713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AD713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AD7133"/>
    <w:pPr>
      <w:ind w:left="4320"/>
    </w:pPr>
  </w:style>
  <w:style w:type="character" w:customStyle="1" w:styleId="spotlinksource">
    <w:name w:val="spotlinksource"/>
    <w:basedOn w:val="DefaultParagraphFont"/>
    <w:rsid w:val="00AD7133"/>
    <w:rPr>
      <w:b/>
    </w:rPr>
  </w:style>
  <w:style w:type="character" w:customStyle="1" w:styleId="spotlinktarget">
    <w:name w:val="spotlinktarget"/>
    <w:basedOn w:val="DefaultParagraphFont"/>
    <w:rsid w:val="00AD7133"/>
    <w:rPr>
      <w:b/>
    </w:rPr>
  </w:style>
  <w:style w:type="paragraph" w:customStyle="1" w:styleId="terr3colhang">
    <w:name w:val="terr3colhang"/>
    <w:basedOn w:val="isonormal"/>
    <w:rsid w:val="00AD713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AD713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AD7133"/>
  </w:style>
  <w:style w:type="character" w:styleId="PageNumber">
    <w:name w:val="page number"/>
    <w:basedOn w:val="DefaultParagraphFont"/>
    <w:rsid w:val="00AD7133"/>
  </w:style>
  <w:style w:type="paragraph" w:customStyle="1" w:styleId="ctoutlinetxt1">
    <w:name w:val="ctoutlinetxt1"/>
    <w:basedOn w:val="isonormal"/>
    <w:rsid w:val="00AD713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D713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D713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D713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AD71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AD713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D713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D713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AD7133"/>
    <w:pPr>
      <w:jc w:val="left"/>
    </w:pPr>
  </w:style>
  <w:style w:type="paragraph" w:customStyle="1" w:styleId="tabletext44">
    <w:name w:val="tabletext4/4"/>
    <w:basedOn w:val="isonormal"/>
    <w:rsid w:val="00AD713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AD7133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AD7133"/>
    <w:rPr>
      <w:sz w:val="22"/>
    </w:rPr>
  </w:style>
  <w:style w:type="character" w:customStyle="1" w:styleId="FooterChar">
    <w:name w:val="Footer Char"/>
    <w:basedOn w:val="DefaultParagraphFont"/>
    <w:link w:val="Footer"/>
    <w:rsid w:val="00AD7133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AD7133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AD7133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AD7133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AD7133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AD7133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AD7133"/>
    <w:rPr>
      <w:sz w:val="24"/>
    </w:rPr>
  </w:style>
  <w:style w:type="character" w:customStyle="1" w:styleId="SubtitleChar">
    <w:name w:val="Subtitle Char"/>
    <w:basedOn w:val="DefaultParagraphFont"/>
    <w:link w:val="Subtitle"/>
    <w:rsid w:val="00AD7133"/>
    <w:rPr>
      <w:i/>
      <w:sz w:val="24"/>
    </w:rPr>
  </w:style>
  <w:style w:type="paragraph" w:customStyle="1" w:styleId="tabletext1">
    <w:name w:val="tabletext1"/>
    <w:rsid w:val="00AD713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AD713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AD713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AD713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D713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D713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D713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D713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D713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D713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D713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AD713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AD713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D713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D713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D7133"/>
  </w:style>
  <w:style w:type="paragraph" w:customStyle="1" w:styleId="spacesingle">
    <w:name w:val="spacesingle"/>
    <w:basedOn w:val="isonormal"/>
    <w:next w:val="isonormal"/>
    <w:rsid w:val="00AD7133"/>
    <w:pPr>
      <w:spacing w:line="240" w:lineRule="auto"/>
    </w:pPr>
  </w:style>
  <w:style w:type="paragraph" w:styleId="Revision">
    <w:name w:val="Revision"/>
    <w:hidden/>
    <w:uiPriority w:val="99"/>
    <w:semiHidden/>
    <w:rsid w:val="00677FC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LI-CA-2024-032 - 004 -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2023-12-20T05:00:00+00:00</Date_x0020_Modified>
    <CircularDate xmlns="a86cc342-0045-41e2-80e9-abdb777d2eca">2024-01-25T05:00:00+00:00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LI-CA-2024-032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40073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DELAWARE REVISION OF COMMERCIAL AUTOMOBILE LIABILITY INCREASED LIMIT FACTORS FILED</CircularTitle>
    <Jurs xmlns="a86cc342-0045-41e2-80e9-abdb777d2eca">
      <Value>8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C8420-30F8-4A9E-ADE7-6B1929B0F41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E1A4A1D-6258-4E2E-B79C-26BF8921E88B}">
  <ds:schemaRefs>
    <ds:schemaRef ds:uri="http://purl.org/dc/elements/1.1/"/>
    <ds:schemaRef ds:uri="http://schemas.microsoft.com/office/2006/documentManagement/types"/>
    <ds:schemaRef ds:uri="54fe3ac7-1723-47b4-b770-24dd91bac16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46ec5a0-05e9-4998-b314-ddd445f86ee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31757F-A474-481C-B3F3-BE3A208604BC}"/>
</file>

<file path=customXml/itemProps4.xml><?xml version="1.0" encoding="utf-8"?>
<ds:datastoreItem xmlns:ds="http://schemas.openxmlformats.org/officeDocument/2006/customXml" ds:itemID="{5D8052C8-020D-437E-B2E2-4DB28F2DDC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45DEC8-86AA-4D3D-8F7A-367C0FB6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365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2023-12-20T19:03:00Z</dcterms:created>
  <dcterms:modified xsi:type="dcterms:W3CDTF">2023-12-20T19:14:00Z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isontdom1\i64822</vt:lpwstr>
  </property>
  <property fmtid="{D5CDD505-2E9C-101B-9397-08002B2CF9AE}" pid="4" name="DocumentName">
    <vt:lpwstr>721513_1.doc</vt:lpwstr>
  </property>
  <property fmtid="{D5CDD505-2E9C-101B-9397-08002B2CF9AE}" pid="5" name="Jurisdiction">
    <vt:lpwstr>DE</vt:lpwstr>
  </property>
  <property fmtid="{D5CDD505-2E9C-101B-9397-08002B2CF9AE}" pid="6" name="LOB">
    <vt:lpwstr>CA</vt:lpwstr>
  </property>
  <property fmtid="{D5CDD505-2E9C-101B-9397-08002B2CF9AE}" pid="7" name="Order">
    <vt:lpwstr>2611000.00000000</vt:lpwstr>
  </property>
  <property fmtid="{D5CDD505-2E9C-101B-9397-08002B2CF9AE}" pid="8" name="Product">
    <vt:lpwstr>SIM</vt:lpwstr>
  </property>
  <property fmtid="{D5CDD505-2E9C-101B-9397-08002B2CF9AE}" pid="9" name="SequenceNumber">
    <vt:lpwstr>721513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50452454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