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83122" w14:textId="77777777" w:rsidR="00E43F45" w:rsidRDefault="00E43F45" w:rsidP="001E719F">
      <w:pPr>
        <w:pStyle w:val="boxrule"/>
        <w:tabs>
          <w:tab w:val="clear" w:pos="320"/>
        </w:tabs>
      </w:pPr>
      <w:r>
        <w:t>300.  INCREASED LIABILITY LIMITS</w:t>
      </w:r>
    </w:p>
    <w:p w14:paraId="3B31D1B3" w14:textId="77777777" w:rsidR="00E43F45" w:rsidRDefault="00E43F45" w:rsidP="00E43F45">
      <w:pPr>
        <w:pStyle w:val="blocktext1"/>
      </w:pPr>
      <w:r>
        <w:t xml:space="preserve">The following is added to Paragraph </w:t>
      </w:r>
      <w:r>
        <w:rPr>
          <w:b/>
          <w:bCs/>
        </w:rPr>
        <w:t>B.:</w:t>
      </w:r>
    </w:p>
    <w:p w14:paraId="01468C89" w14:textId="77777777" w:rsidR="00E43F45" w:rsidRDefault="00E43F45" w:rsidP="00E43F45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091"/>
        <w:gridCol w:w="589"/>
        <w:gridCol w:w="1680"/>
        <w:gridCol w:w="1680"/>
        <w:gridCol w:w="1680"/>
        <w:gridCol w:w="1680"/>
        <w:gridCol w:w="1680"/>
      </w:tblGrid>
      <w:tr w:rsidR="003D1B64" w14:paraId="0A585EF2" w14:textId="77777777" w:rsidTr="00087AF5">
        <w:trPr>
          <w:cantSplit/>
          <w:trHeight w:val="190"/>
        </w:trPr>
        <w:tc>
          <w:tcPr>
            <w:tcW w:w="200" w:type="dxa"/>
            <w:hideMark/>
          </w:tcPr>
          <w:p w14:paraId="40DD791A" w14:textId="77777777" w:rsidR="003D1B64" w:rsidRDefault="003D1B64" w:rsidP="00730190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7BBFD4" w14:textId="77777777" w:rsidR="003D1B64" w:rsidRDefault="003D1B64" w:rsidP="00730190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7AD247" w14:textId="77777777" w:rsidR="003D1B64" w:rsidRDefault="003D1B64" w:rsidP="00730190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E1B259" w14:textId="77777777" w:rsidR="003D1B64" w:rsidRDefault="003D1B64" w:rsidP="00730190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840841" w14:textId="77777777" w:rsidR="003D1B64" w:rsidRDefault="003D1B64" w:rsidP="00730190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3D6C45" w14:textId="77777777" w:rsidR="003D1B64" w:rsidRDefault="003D1B64" w:rsidP="00730190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6F77EB" w14:textId="77777777" w:rsidR="003D1B64" w:rsidRDefault="003D1B64" w:rsidP="00730190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55457F" w14:paraId="0E6E58C5" w14:textId="77777777" w:rsidTr="001E719F">
        <w:trPr>
          <w:cantSplit/>
          <w:trHeight w:val="190"/>
        </w:trPr>
        <w:tc>
          <w:tcPr>
            <w:tcW w:w="200" w:type="dxa"/>
          </w:tcPr>
          <w:p w14:paraId="7B3F2507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</w:tcBorders>
          </w:tcPr>
          <w:p w14:paraId="30BF331F" w14:textId="576AC10D" w:rsidR="0055457F" w:rsidRDefault="0055457F" w:rsidP="0055457F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89" w:type="dxa"/>
            <w:tcBorders>
              <w:top w:val="single" w:sz="6" w:space="0" w:color="auto"/>
              <w:right w:val="single" w:sz="6" w:space="0" w:color="auto"/>
            </w:tcBorders>
          </w:tcPr>
          <w:p w14:paraId="407C89CF" w14:textId="0CB67168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4BFA53E" w14:textId="73F306FE" w:rsidR="0055457F" w:rsidRDefault="0055457F" w:rsidP="0055457F">
            <w:pPr>
              <w:pStyle w:val="tabletext11"/>
              <w:jc w:val="center"/>
            </w:pPr>
            <w:ins w:id="0" w:author="Author" w:date="2023-12-07T11:39:00Z">
              <w:r w:rsidRPr="00597132">
                <w:t>0.69</w:t>
              </w:r>
            </w:ins>
            <w:del w:id="1" w:author="Author" w:date="2023-12-07T11:39:00Z">
              <w:r w:rsidDel="00014F68">
                <w:delText>0.72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32E33C" w14:textId="02228FFE" w:rsidR="0055457F" w:rsidRDefault="0055457F" w:rsidP="0055457F">
            <w:pPr>
              <w:pStyle w:val="tabletext11"/>
              <w:jc w:val="center"/>
            </w:pPr>
            <w:ins w:id="2" w:author="Author" w:date="2023-12-07T11:38:00Z">
              <w:r w:rsidRPr="0041359D">
                <w:t>0.68</w:t>
              </w:r>
            </w:ins>
            <w:del w:id="3" w:author="Author" w:date="2023-12-07T11:38:00Z">
              <w:r w:rsidDel="00466F85">
                <w:delText>0.71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4458FB" w14:textId="605BCB72" w:rsidR="0055457F" w:rsidRDefault="0055457F" w:rsidP="0055457F">
            <w:pPr>
              <w:pStyle w:val="tabletext11"/>
              <w:jc w:val="center"/>
            </w:pPr>
            <w:ins w:id="4" w:author="Author" w:date="2023-12-07T11:36:00Z">
              <w:r w:rsidRPr="00A866EE">
                <w:t>0.65</w:t>
              </w:r>
            </w:ins>
            <w:del w:id="5" w:author="Author" w:date="2023-12-07T11:36:00Z">
              <w:r w:rsidDel="00B452A6">
                <w:delText>0.69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716430B" w14:textId="1BF69686" w:rsidR="0055457F" w:rsidRDefault="0055457F" w:rsidP="0055457F">
            <w:pPr>
              <w:pStyle w:val="tabletext11"/>
              <w:jc w:val="center"/>
            </w:pPr>
            <w:ins w:id="6" w:author="Author" w:date="2023-12-06T18:11:00Z">
              <w:r w:rsidRPr="00E64AF5">
                <w:t>0.64</w:t>
              </w:r>
            </w:ins>
            <w:del w:id="7" w:author="Author" w:date="2023-12-06T18:11:00Z">
              <w:r w:rsidDel="0035762D">
                <w:delText>0.65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C16B6C3" w14:textId="12174ADA" w:rsidR="0055457F" w:rsidRDefault="0055457F" w:rsidP="0055457F">
            <w:pPr>
              <w:pStyle w:val="tabletext11"/>
              <w:jc w:val="center"/>
            </w:pPr>
            <w:ins w:id="8" w:author="Author" w:date="2023-12-06T18:13:00Z">
              <w:r w:rsidRPr="00F41552">
                <w:t>0.70</w:t>
              </w:r>
            </w:ins>
            <w:del w:id="9" w:author="Author" w:date="2023-12-06T18:13:00Z">
              <w:r w:rsidDel="00565FA0">
                <w:delText>0.72</w:delText>
              </w:r>
            </w:del>
          </w:p>
        </w:tc>
      </w:tr>
      <w:tr w:rsidR="0055457F" w14:paraId="792BC989" w14:textId="77777777" w:rsidTr="001E719F">
        <w:trPr>
          <w:cantSplit/>
          <w:trHeight w:val="190"/>
        </w:trPr>
        <w:tc>
          <w:tcPr>
            <w:tcW w:w="200" w:type="dxa"/>
          </w:tcPr>
          <w:p w14:paraId="3A502FD8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0F2BE261" w14:textId="06EB7DD6" w:rsidR="0055457F" w:rsidRDefault="0055457F" w:rsidP="0055457F">
            <w:pPr>
              <w:pStyle w:val="tabletext11"/>
              <w:jc w:val="right"/>
            </w:pPr>
            <w:r>
              <w:t>35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314846BD" w14:textId="316BC9DD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CE8F43" w14:textId="7F132E08" w:rsidR="0055457F" w:rsidRDefault="0055457F" w:rsidP="0055457F">
            <w:pPr>
              <w:pStyle w:val="tabletext11"/>
              <w:jc w:val="center"/>
            </w:pPr>
            <w:ins w:id="10" w:author="Author" w:date="2023-12-07T11:39:00Z">
              <w:r w:rsidRPr="00597132">
                <w:t>0.76</w:t>
              </w:r>
            </w:ins>
            <w:del w:id="11" w:author="Author" w:date="2023-12-07T11:39:00Z">
              <w:r w:rsidDel="00014F68">
                <w:delText>0.78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5AC592" w14:textId="64E8F074" w:rsidR="0055457F" w:rsidRDefault="0055457F" w:rsidP="0055457F">
            <w:pPr>
              <w:pStyle w:val="tabletext11"/>
              <w:jc w:val="center"/>
            </w:pPr>
            <w:ins w:id="12" w:author="Author" w:date="2023-12-07T11:38:00Z">
              <w:r w:rsidRPr="0041359D">
                <w:t>0.75</w:t>
              </w:r>
            </w:ins>
            <w:del w:id="13" w:author="Author" w:date="2023-12-07T11:38:00Z">
              <w:r w:rsidDel="00466F85">
                <w:delText>0.77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45A4FC6" w14:textId="4ADD08B4" w:rsidR="0055457F" w:rsidRDefault="0055457F" w:rsidP="0055457F">
            <w:pPr>
              <w:pStyle w:val="tabletext11"/>
              <w:jc w:val="center"/>
            </w:pPr>
            <w:ins w:id="14" w:author="Author" w:date="2023-12-07T11:36:00Z">
              <w:r w:rsidRPr="00A866EE">
                <w:t>0.72</w:t>
              </w:r>
            </w:ins>
            <w:del w:id="15" w:author="Author" w:date="2023-12-07T11:36:00Z">
              <w:r w:rsidDel="00B452A6">
                <w:delText>0.75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B341AF" w14:textId="3E3EE721" w:rsidR="0055457F" w:rsidRDefault="0055457F" w:rsidP="0055457F">
            <w:pPr>
              <w:pStyle w:val="tabletext11"/>
              <w:jc w:val="center"/>
            </w:pPr>
            <w:ins w:id="16" w:author="Author" w:date="2023-12-06T18:11:00Z">
              <w:r w:rsidRPr="00E64AF5">
                <w:t>0.71</w:t>
              </w:r>
            </w:ins>
            <w:del w:id="17" w:author="Author" w:date="2023-12-06T18:11:00Z">
              <w:r w:rsidDel="0035762D">
                <w:delText>0.72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EBBFDA" w14:textId="548920BF" w:rsidR="0055457F" w:rsidRDefault="0055457F" w:rsidP="0055457F">
            <w:pPr>
              <w:pStyle w:val="tabletext11"/>
              <w:jc w:val="center"/>
            </w:pPr>
            <w:ins w:id="18" w:author="Author" w:date="2023-12-06T18:13:00Z">
              <w:r w:rsidRPr="00F41552">
                <w:t>0.76</w:t>
              </w:r>
            </w:ins>
            <w:del w:id="19" w:author="Author" w:date="2023-12-06T18:13:00Z">
              <w:r w:rsidDel="00565FA0">
                <w:delText>0.78</w:delText>
              </w:r>
            </w:del>
          </w:p>
        </w:tc>
      </w:tr>
      <w:tr w:rsidR="0055457F" w14:paraId="21866C9E" w14:textId="77777777" w:rsidTr="001E719F">
        <w:trPr>
          <w:cantSplit/>
          <w:trHeight w:val="190"/>
        </w:trPr>
        <w:tc>
          <w:tcPr>
            <w:tcW w:w="200" w:type="dxa"/>
          </w:tcPr>
          <w:p w14:paraId="1FDF8794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06D28232" w14:textId="1321D61C" w:rsidR="0055457F" w:rsidRDefault="0055457F" w:rsidP="0055457F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5D610784" w14:textId="689DBFC3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6A291E" w14:textId="02EA15B3" w:rsidR="0055457F" w:rsidRDefault="0055457F" w:rsidP="0055457F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B85FC0" w14:textId="25BA304C" w:rsidR="0055457F" w:rsidRDefault="0055457F" w:rsidP="0055457F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3E52B2" w14:textId="4539FBA5" w:rsidR="0055457F" w:rsidRDefault="0055457F" w:rsidP="0055457F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F73993" w14:textId="5ECB9F43" w:rsidR="0055457F" w:rsidRDefault="0055457F" w:rsidP="0055457F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D689E1C" w14:textId="07A973F6" w:rsidR="0055457F" w:rsidRDefault="0055457F" w:rsidP="0055457F">
            <w:pPr>
              <w:pStyle w:val="tabletext11"/>
              <w:jc w:val="center"/>
            </w:pPr>
            <w:r>
              <w:t>1.00</w:t>
            </w:r>
          </w:p>
        </w:tc>
      </w:tr>
      <w:tr w:rsidR="0055457F" w14:paraId="19B55EDF" w14:textId="77777777" w:rsidTr="001E719F">
        <w:trPr>
          <w:cantSplit/>
          <w:trHeight w:val="190"/>
        </w:trPr>
        <w:tc>
          <w:tcPr>
            <w:tcW w:w="200" w:type="dxa"/>
          </w:tcPr>
          <w:p w14:paraId="3D01B813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54E9D2C9" w14:textId="141FAC58" w:rsidR="0055457F" w:rsidRDefault="0055457F" w:rsidP="0055457F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05FF801B" w14:textId="26B6FBE2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E23F0F" w14:textId="0D88DC47" w:rsidR="0055457F" w:rsidRDefault="0055457F" w:rsidP="0055457F">
            <w:pPr>
              <w:pStyle w:val="tabletext11"/>
              <w:jc w:val="center"/>
            </w:pPr>
            <w:r>
              <w:t>1.05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9A0594" w14:textId="68E385D4" w:rsidR="0055457F" w:rsidRDefault="0055457F" w:rsidP="0055457F">
            <w:pPr>
              <w:pStyle w:val="tabletext11"/>
              <w:jc w:val="center"/>
            </w:pPr>
            <w:r>
              <w:t>1.06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D4E486" w14:textId="0822C582" w:rsidR="0055457F" w:rsidRDefault="0055457F" w:rsidP="0055457F">
            <w:pPr>
              <w:pStyle w:val="tabletext11"/>
              <w:jc w:val="center"/>
            </w:pPr>
            <w:ins w:id="20" w:author="Author" w:date="2023-12-07T11:36:00Z">
              <w:r w:rsidRPr="00A866EE">
                <w:t>1.08</w:t>
              </w:r>
            </w:ins>
            <w:del w:id="21" w:author="Author" w:date="2023-12-07T11:36:00Z">
              <w:r w:rsidDel="00B452A6">
                <w:delText>1.06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4F8F6B" w14:textId="4AD91F6B" w:rsidR="0055457F" w:rsidRDefault="0055457F" w:rsidP="0055457F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73DD22F" w14:textId="46CF650B" w:rsidR="0055457F" w:rsidRDefault="0055457F" w:rsidP="0055457F">
            <w:pPr>
              <w:pStyle w:val="tabletext11"/>
              <w:jc w:val="center"/>
            </w:pPr>
            <w:r>
              <w:t>1.06</w:t>
            </w:r>
          </w:p>
        </w:tc>
      </w:tr>
      <w:tr w:rsidR="0055457F" w14:paraId="513AE11F" w14:textId="77777777" w:rsidTr="001E719F">
        <w:trPr>
          <w:cantSplit/>
          <w:trHeight w:val="190"/>
        </w:trPr>
        <w:tc>
          <w:tcPr>
            <w:tcW w:w="200" w:type="dxa"/>
          </w:tcPr>
          <w:p w14:paraId="5E0545FC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4F75B205" w14:textId="1E2359FA" w:rsidR="0055457F" w:rsidRDefault="0055457F" w:rsidP="0055457F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0B5ABE80" w14:textId="6AE788BD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34AE1D5" w14:textId="0AD66E9D" w:rsidR="0055457F" w:rsidRDefault="0055457F" w:rsidP="0055457F">
            <w:pPr>
              <w:pStyle w:val="tabletext11"/>
              <w:jc w:val="center"/>
            </w:pPr>
            <w:ins w:id="22" w:author="Author" w:date="2023-12-07T11:39:00Z">
              <w:r w:rsidRPr="00597132">
                <w:t>1.10</w:t>
              </w:r>
            </w:ins>
            <w:del w:id="23" w:author="Author" w:date="2023-12-07T11:39:00Z">
              <w:r w:rsidDel="00014F68">
                <w:delText>1.09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AC67E18" w14:textId="3BFDADAF" w:rsidR="0055457F" w:rsidRDefault="0055457F" w:rsidP="0055457F">
            <w:pPr>
              <w:pStyle w:val="tabletext11"/>
              <w:jc w:val="center"/>
            </w:pPr>
            <w:ins w:id="24" w:author="Author" w:date="2023-12-07T11:38:00Z">
              <w:r w:rsidRPr="0041359D">
                <w:t>1.12</w:t>
              </w:r>
            </w:ins>
            <w:del w:id="25" w:author="Author" w:date="2023-12-07T11:38:00Z">
              <w:r w:rsidDel="00466F85">
                <w:delText>1.11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E05722" w14:textId="4644CFBE" w:rsidR="0055457F" w:rsidRDefault="0055457F" w:rsidP="0055457F">
            <w:pPr>
              <w:pStyle w:val="tabletext11"/>
              <w:jc w:val="center"/>
            </w:pPr>
            <w:ins w:id="26" w:author="Author" w:date="2023-12-07T11:36:00Z">
              <w:r w:rsidRPr="00A866EE">
                <w:t>1.14</w:t>
              </w:r>
            </w:ins>
            <w:del w:id="27" w:author="Author" w:date="2023-12-07T11:36:00Z">
              <w:r w:rsidDel="00B452A6">
                <w:delText>1.12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87B62DB" w14:textId="5F44DA3F" w:rsidR="0055457F" w:rsidRDefault="0055457F" w:rsidP="0055457F">
            <w:pPr>
              <w:pStyle w:val="tabletext11"/>
              <w:jc w:val="center"/>
            </w:pPr>
            <w:r>
              <w:t>1.13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8C4B8A" w14:textId="4A0AD299" w:rsidR="0055457F" w:rsidRDefault="0055457F" w:rsidP="0055457F">
            <w:pPr>
              <w:pStyle w:val="tabletext11"/>
              <w:jc w:val="center"/>
            </w:pPr>
            <w:ins w:id="28" w:author="Author" w:date="2023-12-06T18:13:00Z">
              <w:r w:rsidRPr="00F41552">
                <w:t>1.11</w:t>
              </w:r>
            </w:ins>
            <w:del w:id="29" w:author="Author" w:date="2023-12-06T18:13:00Z">
              <w:r w:rsidDel="00565FA0">
                <w:delText>1.10</w:delText>
              </w:r>
            </w:del>
          </w:p>
        </w:tc>
      </w:tr>
      <w:tr w:rsidR="0055457F" w14:paraId="648B42E5" w14:textId="77777777" w:rsidTr="001E719F">
        <w:trPr>
          <w:cantSplit/>
          <w:trHeight w:val="190"/>
        </w:trPr>
        <w:tc>
          <w:tcPr>
            <w:tcW w:w="200" w:type="dxa"/>
          </w:tcPr>
          <w:p w14:paraId="5ADB42FE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79DFA460" w14:textId="4D3F9387" w:rsidR="0055457F" w:rsidRDefault="0055457F" w:rsidP="0055457F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28A5F739" w14:textId="5C38609F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209FD3C" w14:textId="3DC248E1" w:rsidR="0055457F" w:rsidRDefault="0055457F" w:rsidP="0055457F">
            <w:pPr>
              <w:pStyle w:val="tabletext11"/>
              <w:jc w:val="center"/>
            </w:pPr>
            <w:ins w:id="30" w:author="Author" w:date="2023-12-07T11:39:00Z">
              <w:r w:rsidRPr="00597132">
                <w:t>1.17</w:t>
              </w:r>
            </w:ins>
            <w:del w:id="31" w:author="Author" w:date="2023-12-07T11:39:00Z">
              <w:r w:rsidDel="00014F68">
                <w:delText>1.16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4448AC3" w14:textId="3979C207" w:rsidR="0055457F" w:rsidRDefault="0055457F" w:rsidP="0055457F">
            <w:pPr>
              <w:pStyle w:val="tabletext11"/>
              <w:jc w:val="center"/>
            </w:pPr>
            <w:ins w:id="32" w:author="Author" w:date="2023-12-07T11:38:00Z">
              <w:r w:rsidRPr="0041359D">
                <w:t>1.22</w:t>
              </w:r>
            </w:ins>
            <w:del w:id="33" w:author="Author" w:date="2023-12-07T11:38:00Z">
              <w:r w:rsidDel="00466F85">
                <w:delText>1.20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8C3BDF" w14:textId="076C877C" w:rsidR="0055457F" w:rsidRDefault="0055457F" w:rsidP="0055457F">
            <w:pPr>
              <w:pStyle w:val="tabletext11"/>
              <w:jc w:val="center"/>
            </w:pPr>
            <w:ins w:id="34" w:author="Author" w:date="2023-12-07T11:36:00Z">
              <w:r w:rsidRPr="00A866EE">
                <w:t>1.26</w:t>
              </w:r>
            </w:ins>
            <w:del w:id="35" w:author="Author" w:date="2023-12-07T11:36:00Z">
              <w:r w:rsidDel="00B452A6">
                <w:delText>1.21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E1D378" w14:textId="5B27FF0A" w:rsidR="0055457F" w:rsidRDefault="0055457F" w:rsidP="0055457F">
            <w:pPr>
              <w:pStyle w:val="tabletext11"/>
              <w:jc w:val="center"/>
            </w:pPr>
            <w:r>
              <w:t>1.24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7A8D4A" w14:textId="13129AB6" w:rsidR="0055457F" w:rsidRDefault="0055457F" w:rsidP="0055457F">
            <w:pPr>
              <w:pStyle w:val="tabletext11"/>
              <w:jc w:val="center"/>
            </w:pPr>
            <w:ins w:id="36" w:author="Author" w:date="2023-12-06T18:13:00Z">
              <w:r w:rsidRPr="00F41552">
                <w:t>1.19</w:t>
              </w:r>
            </w:ins>
            <w:del w:id="37" w:author="Author" w:date="2023-12-06T18:13:00Z">
              <w:r w:rsidDel="00565FA0">
                <w:delText>1.18</w:delText>
              </w:r>
            </w:del>
          </w:p>
        </w:tc>
      </w:tr>
      <w:tr w:rsidR="00087AF5" w14:paraId="770595B6" w14:textId="77777777" w:rsidTr="001E719F">
        <w:trPr>
          <w:cantSplit/>
          <w:trHeight w:val="190"/>
        </w:trPr>
        <w:tc>
          <w:tcPr>
            <w:tcW w:w="200" w:type="dxa"/>
          </w:tcPr>
          <w:p w14:paraId="4D92446D" w14:textId="77777777" w:rsidR="00087AF5" w:rsidRDefault="00087AF5" w:rsidP="00087AF5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129F3C9E" w14:textId="77777777" w:rsidR="00087AF5" w:rsidRDefault="00087AF5" w:rsidP="001E719F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7F57DF63" w14:textId="65734808" w:rsidR="00087AF5" w:rsidRDefault="00087AF5" w:rsidP="001E719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21D857" w14:textId="77777777" w:rsidR="00087AF5" w:rsidRDefault="00087AF5" w:rsidP="00087AF5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27579B7" w14:textId="77777777" w:rsidR="00087AF5" w:rsidRDefault="00087AF5" w:rsidP="00087AF5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CB41D6" w14:textId="77777777" w:rsidR="00087AF5" w:rsidRDefault="00087AF5" w:rsidP="00087AF5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3A99F36" w14:textId="77777777" w:rsidR="00087AF5" w:rsidRDefault="00087AF5" w:rsidP="00087AF5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4DA6D3" w14:textId="77777777" w:rsidR="00087AF5" w:rsidRDefault="00087AF5" w:rsidP="00087AF5">
            <w:pPr>
              <w:pStyle w:val="tabletext11"/>
              <w:jc w:val="center"/>
            </w:pPr>
          </w:p>
        </w:tc>
      </w:tr>
      <w:tr w:rsidR="0055457F" w14:paraId="72CD4B6F" w14:textId="77777777" w:rsidTr="001E719F">
        <w:trPr>
          <w:cantSplit/>
          <w:trHeight w:val="190"/>
        </w:trPr>
        <w:tc>
          <w:tcPr>
            <w:tcW w:w="200" w:type="dxa"/>
          </w:tcPr>
          <w:p w14:paraId="2C4D55A3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15B241C0" w14:textId="1B0B755E" w:rsidR="0055457F" w:rsidRDefault="0055457F" w:rsidP="0055457F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2DDB250F" w14:textId="34755E5F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B2977EE" w14:textId="2DCD1631" w:rsidR="0055457F" w:rsidRDefault="0055457F" w:rsidP="0055457F">
            <w:pPr>
              <w:pStyle w:val="tabletext11"/>
              <w:jc w:val="center"/>
            </w:pPr>
            <w:ins w:id="38" w:author="Author" w:date="2023-12-07T11:39:00Z">
              <w:r w:rsidRPr="00681ED4">
                <w:t>1.23</w:t>
              </w:r>
            </w:ins>
            <w:del w:id="39" w:author="Author" w:date="2023-12-07T11:39:00Z">
              <w:r w:rsidDel="00434D10">
                <w:delText>1.22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ACA3E" w14:textId="62FF3C07" w:rsidR="0055457F" w:rsidRDefault="0055457F" w:rsidP="0055457F">
            <w:pPr>
              <w:pStyle w:val="tabletext11"/>
              <w:jc w:val="center"/>
            </w:pPr>
            <w:ins w:id="40" w:author="Author" w:date="2023-12-07T11:38:00Z">
              <w:r w:rsidRPr="00EC73CC">
                <w:t>1.30</w:t>
              </w:r>
            </w:ins>
            <w:del w:id="41" w:author="Author" w:date="2023-12-07T11:38:00Z">
              <w:r w:rsidDel="00E55A7C">
                <w:delText>1.27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A5D6BC4" w14:textId="129725C4" w:rsidR="0055457F" w:rsidRDefault="0055457F" w:rsidP="0055457F">
            <w:pPr>
              <w:pStyle w:val="tabletext11"/>
              <w:jc w:val="center"/>
            </w:pPr>
            <w:ins w:id="42" w:author="Author" w:date="2023-12-07T11:37:00Z">
              <w:r w:rsidRPr="000026CE">
                <w:t>1.35</w:t>
              </w:r>
            </w:ins>
            <w:del w:id="43" w:author="Author" w:date="2023-12-07T11:37:00Z">
              <w:r w:rsidDel="008140CD">
                <w:delText>1.28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CFBFD5F" w14:textId="06486D20" w:rsidR="0055457F" w:rsidRDefault="0055457F" w:rsidP="0055457F">
            <w:pPr>
              <w:pStyle w:val="tabletext11"/>
              <w:jc w:val="center"/>
            </w:pPr>
            <w:r>
              <w:t>1.32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33DDB5" w14:textId="3923DE0A" w:rsidR="0055457F" w:rsidRDefault="0055457F" w:rsidP="0055457F">
            <w:pPr>
              <w:pStyle w:val="tabletext11"/>
              <w:jc w:val="center"/>
            </w:pPr>
            <w:ins w:id="44" w:author="Author" w:date="2023-12-06T18:14:00Z">
              <w:r w:rsidRPr="00263161">
                <w:t>1.26</w:t>
              </w:r>
            </w:ins>
            <w:del w:id="45" w:author="Author" w:date="2023-12-06T18:14:00Z">
              <w:r w:rsidDel="00397BCD">
                <w:delText>1.24</w:delText>
              </w:r>
            </w:del>
          </w:p>
        </w:tc>
      </w:tr>
      <w:tr w:rsidR="0055457F" w14:paraId="2B89D12E" w14:textId="77777777" w:rsidTr="001E719F">
        <w:trPr>
          <w:cantSplit/>
          <w:trHeight w:val="190"/>
        </w:trPr>
        <w:tc>
          <w:tcPr>
            <w:tcW w:w="200" w:type="dxa"/>
          </w:tcPr>
          <w:p w14:paraId="48D3C3A1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404111B1" w14:textId="21A24A07" w:rsidR="0055457F" w:rsidRDefault="0055457F" w:rsidP="0055457F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7F04DD50" w14:textId="184F962E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AB407E" w14:textId="384DAC0A" w:rsidR="0055457F" w:rsidRDefault="0055457F" w:rsidP="0055457F">
            <w:pPr>
              <w:pStyle w:val="tabletext11"/>
              <w:jc w:val="center"/>
            </w:pPr>
            <w:ins w:id="46" w:author="Author" w:date="2023-12-07T11:39:00Z">
              <w:r w:rsidRPr="00681ED4">
                <w:t>1.29</w:t>
              </w:r>
            </w:ins>
            <w:del w:id="47" w:author="Author" w:date="2023-12-07T11:39:00Z">
              <w:r w:rsidDel="00434D10">
                <w:delText>1.27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D61A7B" w14:textId="6E657B1B" w:rsidR="0055457F" w:rsidRDefault="0055457F" w:rsidP="0055457F">
            <w:pPr>
              <w:pStyle w:val="tabletext11"/>
              <w:jc w:val="center"/>
            </w:pPr>
            <w:ins w:id="48" w:author="Author" w:date="2023-12-07T11:38:00Z">
              <w:r w:rsidRPr="00EC73CC">
                <w:t>1.37</w:t>
              </w:r>
            </w:ins>
            <w:del w:id="49" w:author="Author" w:date="2023-12-07T11:38:00Z">
              <w:r w:rsidDel="00E55A7C">
                <w:delText>1.33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C2D281" w14:textId="04F85AC7" w:rsidR="0055457F" w:rsidRDefault="0055457F" w:rsidP="0055457F">
            <w:pPr>
              <w:pStyle w:val="tabletext11"/>
              <w:jc w:val="center"/>
            </w:pPr>
            <w:ins w:id="50" w:author="Author" w:date="2023-12-07T11:37:00Z">
              <w:r w:rsidRPr="000026CE">
                <w:t>1.43</w:t>
              </w:r>
            </w:ins>
            <w:del w:id="51" w:author="Author" w:date="2023-12-07T11:37:00Z">
              <w:r w:rsidDel="008140CD">
                <w:delText>1.35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124EF7" w14:textId="39597A23" w:rsidR="0055457F" w:rsidRDefault="0055457F" w:rsidP="0055457F">
            <w:pPr>
              <w:pStyle w:val="tabletext11"/>
              <w:jc w:val="center"/>
            </w:pPr>
            <w:r>
              <w:t>1.40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E6C4B19" w14:textId="07E5D5CD" w:rsidR="0055457F" w:rsidRDefault="0055457F" w:rsidP="0055457F">
            <w:pPr>
              <w:pStyle w:val="tabletext11"/>
              <w:jc w:val="center"/>
            </w:pPr>
            <w:ins w:id="52" w:author="Author" w:date="2023-12-06T18:14:00Z">
              <w:r w:rsidRPr="00263161">
                <w:t>1.32</w:t>
              </w:r>
            </w:ins>
            <w:del w:id="53" w:author="Author" w:date="2023-12-06T18:14:00Z">
              <w:r w:rsidDel="00397BCD">
                <w:delText>1.30</w:delText>
              </w:r>
            </w:del>
          </w:p>
        </w:tc>
      </w:tr>
      <w:tr w:rsidR="0055457F" w14:paraId="324DE60B" w14:textId="77777777" w:rsidTr="001E719F">
        <w:trPr>
          <w:cantSplit/>
          <w:trHeight w:val="190"/>
        </w:trPr>
        <w:tc>
          <w:tcPr>
            <w:tcW w:w="200" w:type="dxa"/>
          </w:tcPr>
          <w:p w14:paraId="612A960B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0D3E84EB" w14:textId="69FEAED4" w:rsidR="0055457F" w:rsidRDefault="0055457F" w:rsidP="0055457F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39CB1703" w14:textId="43E397AC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F3EA0F6" w14:textId="6E335AC7" w:rsidR="0055457F" w:rsidRDefault="0055457F" w:rsidP="0055457F">
            <w:pPr>
              <w:pStyle w:val="tabletext11"/>
              <w:jc w:val="center"/>
            </w:pPr>
            <w:ins w:id="54" w:author="Author" w:date="2023-12-07T11:39:00Z">
              <w:r w:rsidRPr="00681ED4">
                <w:t>1.33</w:t>
              </w:r>
            </w:ins>
            <w:del w:id="55" w:author="Author" w:date="2023-12-07T11:39:00Z">
              <w:r w:rsidDel="00434D10">
                <w:delText>1.31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0B1D329" w14:textId="53FF50CE" w:rsidR="0055457F" w:rsidRDefault="0055457F" w:rsidP="0055457F">
            <w:pPr>
              <w:pStyle w:val="tabletext11"/>
              <w:jc w:val="center"/>
            </w:pPr>
            <w:ins w:id="56" w:author="Author" w:date="2023-12-07T11:38:00Z">
              <w:r w:rsidRPr="00EC73CC">
                <w:t>1.44</w:t>
              </w:r>
            </w:ins>
            <w:del w:id="57" w:author="Author" w:date="2023-12-07T11:38:00Z">
              <w:r w:rsidDel="00E55A7C">
                <w:delText>1.38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FEA4E9" w14:textId="3399F1E8" w:rsidR="0055457F" w:rsidRDefault="0055457F" w:rsidP="0055457F">
            <w:pPr>
              <w:pStyle w:val="tabletext11"/>
              <w:jc w:val="center"/>
            </w:pPr>
            <w:ins w:id="58" w:author="Author" w:date="2023-12-07T11:37:00Z">
              <w:r w:rsidRPr="000026CE">
                <w:t>1.50</w:t>
              </w:r>
            </w:ins>
            <w:del w:id="59" w:author="Author" w:date="2023-12-07T11:37:00Z">
              <w:r w:rsidDel="008140CD">
                <w:delText>1.41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095064" w14:textId="083A6DAC" w:rsidR="0055457F" w:rsidRDefault="0055457F" w:rsidP="0055457F">
            <w:pPr>
              <w:pStyle w:val="tabletext11"/>
              <w:jc w:val="center"/>
            </w:pPr>
            <w:r>
              <w:t>1.47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45DECAF" w14:textId="37D94019" w:rsidR="0055457F" w:rsidRDefault="0055457F" w:rsidP="0055457F">
            <w:pPr>
              <w:pStyle w:val="tabletext11"/>
              <w:jc w:val="center"/>
            </w:pPr>
            <w:ins w:id="60" w:author="Author" w:date="2023-12-06T18:14:00Z">
              <w:r w:rsidRPr="00263161">
                <w:t>1.37</w:t>
              </w:r>
            </w:ins>
            <w:del w:id="61" w:author="Author" w:date="2023-12-06T18:14:00Z">
              <w:r w:rsidDel="00397BCD">
                <w:delText>1.35</w:delText>
              </w:r>
            </w:del>
          </w:p>
        </w:tc>
      </w:tr>
      <w:tr w:rsidR="0055457F" w14:paraId="366BA058" w14:textId="77777777" w:rsidTr="001E719F">
        <w:trPr>
          <w:cantSplit/>
          <w:trHeight w:val="190"/>
        </w:trPr>
        <w:tc>
          <w:tcPr>
            <w:tcW w:w="200" w:type="dxa"/>
          </w:tcPr>
          <w:p w14:paraId="717F001F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440819E0" w14:textId="6A85F55F" w:rsidR="0055457F" w:rsidRDefault="0055457F" w:rsidP="0055457F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30349415" w14:textId="218D47CC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21B5FA" w14:textId="68C3834C" w:rsidR="0055457F" w:rsidRDefault="0055457F" w:rsidP="0055457F">
            <w:pPr>
              <w:pStyle w:val="tabletext11"/>
              <w:jc w:val="center"/>
            </w:pPr>
            <w:ins w:id="62" w:author="Author" w:date="2023-12-07T11:39:00Z">
              <w:r w:rsidRPr="00681ED4">
                <w:t>1.37</w:t>
              </w:r>
            </w:ins>
            <w:del w:id="63" w:author="Author" w:date="2023-12-07T11:39:00Z">
              <w:r w:rsidDel="00434D10">
                <w:delText>1.35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4F3B8B" w14:textId="1A347722" w:rsidR="0055457F" w:rsidRDefault="0055457F" w:rsidP="0055457F">
            <w:pPr>
              <w:pStyle w:val="tabletext11"/>
              <w:jc w:val="center"/>
            </w:pPr>
            <w:ins w:id="64" w:author="Author" w:date="2023-12-07T11:38:00Z">
              <w:r w:rsidRPr="00EC73CC">
                <w:t>1.50</w:t>
              </w:r>
            </w:ins>
            <w:del w:id="65" w:author="Author" w:date="2023-12-07T11:38:00Z">
              <w:r w:rsidDel="00E55A7C">
                <w:delText>1.43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EAC29EC" w14:textId="07608D25" w:rsidR="0055457F" w:rsidRDefault="0055457F" w:rsidP="0055457F">
            <w:pPr>
              <w:pStyle w:val="tabletext11"/>
              <w:jc w:val="center"/>
            </w:pPr>
            <w:ins w:id="66" w:author="Author" w:date="2023-12-07T11:37:00Z">
              <w:r w:rsidRPr="000026CE">
                <w:t>1.56</w:t>
              </w:r>
            </w:ins>
            <w:del w:id="67" w:author="Author" w:date="2023-12-07T11:37:00Z">
              <w:r w:rsidDel="008140CD">
                <w:delText>1.46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D12830" w14:textId="11D35343" w:rsidR="0055457F" w:rsidRDefault="0055457F" w:rsidP="0055457F">
            <w:pPr>
              <w:pStyle w:val="tabletext11"/>
              <w:jc w:val="center"/>
            </w:pPr>
            <w:r>
              <w:t>1.53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FF9108" w14:textId="63335792" w:rsidR="0055457F" w:rsidRDefault="0055457F" w:rsidP="0055457F">
            <w:pPr>
              <w:pStyle w:val="tabletext11"/>
              <w:jc w:val="center"/>
            </w:pPr>
            <w:ins w:id="68" w:author="Author" w:date="2023-12-06T18:14:00Z">
              <w:r w:rsidRPr="00263161">
                <w:t>1.42</w:t>
              </w:r>
            </w:ins>
            <w:del w:id="69" w:author="Author" w:date="2023-12-06T18:14:00Z">
              <w:r w:rsidDel="00397BCD">
                <w:delText>1.39</w:delText>
              </w:r>
            </w:del>
          </w:p>
        </w:tc>
      </w:tr>
      <w:tr w:rsidR="0055457F" w14:paraId="7DE67014" w14:textId="77777777" w:rsidTr="001E719F">
        <w:trPr>
          <w:cantSplit/>
          <w:trHeight w:val="190"/>
        </w:trPr>
        <w:tc>
          <w:tcPr>
            <w:tcW w:w="200" w:type="dxa"/>
          </w:tcPr>
          <w:p w14:paraId="59F331E6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13E85B2A" w14:textId="30232F1B" w:rsidR="0055457F" w:rsidRDefault="0055457F" w:rsidP="0055457F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61CE2DE7" w14:textId="3D1CC618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C3DF98" w14:textId="62A32C67" w:rsidR="0055457F" w:rsidRDefault="0055457F" w:rsidP="0055457F">
            <w:pPr>
              <w:pStyle w:val="tabletext11"/>
              <w:jc w:val="center"/>
            </w:pPr>
            <w:ins w:id="70" w:author="Author" w:date="2023-12-07T11:39:00Z">
              <w:r w:rsidRPr="00681ED4">
                <w:t>1.44</w:t>
              </w:r>
            </w:ins>
            <w:del w:id="71" w:author="Author" w:date="2023-12-07T11:39:00Z">
              <w:r w:rsidDel="00434D10">
                <w:delText>1.42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E659A8B" w14:textId="2DFF971C" w:rsidR="0055457F" w:rsidRDefault="0055457F" w:rsidP="0055457F">
            <w:pPr>
              <w:pStyle w:val="tabletext11"/>
              <w:jc w:val="center"/>
            </w:pPr>
            <w:ins w:id="72" w:author="Author" w:date="2023-12-07T11:38:00Z">
              <w:r w:rsidRPr="00EC73CC">
                <w:t>1.60</w:t>
              </w:r>
            </w:ins>
            <w:del w:id="73" w:author="Author" w:date="2023-12-07T11:38:00Z">
              <w:r w:rsidDel="00E55A7C">
                <w:delText>1.51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E6958C" w14:textId="6A1A98FE" w:rsidR="0055457F" w:rsidRDefault="0055457F" w:rsidP="0055457F">
            <w:pPr>
              <w:pStyle w:val="tabletext11"/>
              <w:jc w:val="center"/>
            </w:pPr>
            <w:ins w:id="74" w:author="Author" w:date="2023-12-07T11:37:00Z">
              <w:r w:rsidRPr="000026CE">
                <w:t>1.66</w:t>
              </w:r>
            </w:ins>
            <w:del w:id="75" w:author="Author" w:date="2023-12-07T11:37:00Z">
              <w:r w:rsidDel="008140CD">
                <w:delText>1.54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03E78A" w14:textId="7CE96586" w:rsidR="0055457F" w:rsidRDefault="0055457F" w:rsidP="0055457F">
            <w:pPr>
              <w:pStyle w:val="tabletext11"/>
              <w:jc w:val="center"/>
            </w:pPr>
            <w:r>
              <w:t>1.64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FD65E25" w14:textId="5456AEDD" w:rsidR="0055457F" w:rsidRDefault="0055457F" w:rsidP="0055457F">
            <w:pPr>
              <w:pStyle w:val="tabletext11"/>
              <w:jc w:val="center"/>
            </w:pPr>
            <w:ins w:id="76" w:author="Author" w:date="2023-12-06T18:14:00Z">
              <w:r w:rsidRPr="00263161">
                <w:t>1.50</w:t>
              </w:r>
            </w:ins>
            <w:del w:id="77" w:author="Author" w:date="2023-12-06T18:14:00Z">
              <w:r w:rsidDel="00397BCD">
                <w:delText>1.46</w:delText>
              </w:r>
            </w:del>
          </w:p>
        </w:tc>
      </w:tr>
      <w:tr w:rsidR="00087AF5" w14:paraId="36A94066" w14:textId="77777777" w:rsidTr="001E719F">
        <w:trPr>
          <w:cantSplit/>
          <w:trHeight w:val="190"/>
        </w:trPr>
        <w:tc>
          <w:tcPr>
            <w:tcW w:w="200" w:type="dxa"/>
          </w:tcPr>
          <w:p w14:paraId="0C66A9C7" w14:textId="77777777" w:rsidR="00087AF5" w:rsidRDefault="00087AF5" w:rsidP="00087AF5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55BF457C" w14:textId="77777777" w:rsidR="00087AF5" w:rsidRDefault="00087AF5" w:rsidP="001E719F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598BEA2B" w14:textId="200E0AC1" w:rsidR="00087AF5" w:rsidRDefault="00087AF5" w:rsidP="001E719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7A35A45" w14:textId="77777777" w:rsidR="00087AF5" w:rsidRDefault="00087AF5" w:rsidP="00087AF5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0CB036E" w14:textId="77777777" w:rsidR="00087AF5" w:rsidRDefault="00087AF5" w:rsidP="00087AF5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74F37D4" w14:textId="77777777" w:rsidR="00087AF5" w:rsidRDefault="00087AF5" w:rsidP="00087AF5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51D8195" w14:textId="77777777" w:rsidR="00087AF5" w:rsidRDefault="00087AF5" w:rsidP="00087AF5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800EDA2" w14:textId="77777777" w:rsidR="00087AF5" w:rsidRDefault="00087AF5" w:rsidP="00087AF5">
            <w:pPr>
              <w:pStyle w:val="tabletext11"/>
              <w:jc w:val="center"/>
            </w:pPr>
          </w:p>
        </w:tc>
      </w:tr>
      <w:tr w:rsidR="0055457F" w14:paraId="7EB0921B" w14:textId="77777777" w:rsidTr="001E719F">
        <w:trPr>
          <w:cantSplit/>
          <w:trHeight w:val="190"/>
        </w:trPr>
        <w:tc>
          <w:tcPr>
            <w:tcW w:w="200" w:type="dxa"/>
          </w:tcPr>
          <w:p w14:paraId="16185170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7459DCBE" w14:textId="50D2E05F" w:rsidR="0055457F" w:rsidRDefault="0055457F" w:rsidP="0055457F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3DF8FAFF" w14:textId="52C8971C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C1E327" w14:textId="506EDA30" w:rsidR="0055457F" w:rsidRDefault="0055457F" w:rsidP="0055457F">
            <w:pPr>
              <w:pStyle w:val="tabletext11"/>
              <w:jc w:val="center"/>
            </w:pPr>
            <w:ins w:id="78" w:author="Author" w:date="2023-12-07T11:40:00Z">
              <w:r w:rsidRPr="00AD7FB6">
                <w:t>1.50</w:t>
              </w:r>
            </w:ins>
            <w:del w:id="79" w:author="Author" w:date="2023-12-07T11:40:00Z">
              <w:r w:rsidDel="00943062">
                <w:delText>1.48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3412D5" w14:textId="557441B2" w:rsidR="0055457F" w:rsidRDefault="0055457F" w:rsidP="0055457F">
            <w:pPr>
              <w:pStyle w:val="tabletext11"/>
              <w:jc w:val="center"/>
            </w:pPr>
            <w:ins w:id="80" w:author="Author" w:date="2023-12-07T11:38:00Z">
              <w:r w:rsidRPr="00BE7A3F">
                <w:t>1.68</w:t>
              </w:r>
            </w:ins>
            <w:del w:id="81" w:author="Author" w:date="2023-12-07T11:38:00Z">
              <w:r w:rsidDel="00CF77D6">
                <w:delText>1.57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8C329AE" w14:textId="7A4ED8AC" w:rsidR="0055457F" w:rsidRDefault="0055457F" w:rsidP="0055457F">
            <w:pPr>
              <w:pStyle w:val="tabletext11"/>
              <w:jc w:val="center"/>
            </w:pPr>
            <w:ins w:id="82" w:author="Author" w:date="2023-12-07T11:37:00Z">
              <w:r w:rsidRPr="00240362">
                <w:t>1.74</w:t>
              </w:r>
            </w:ins>
            <w:del w:id="83" w:author="Author" w:date="2023-12-07T11:37:00Z">
              <w:r w:rsidDel="00872F00">
                <w:delText>1.61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222C9CF" w14:textId="1EA38A36" w:rsidR="0055457F" w:rsidRDefault="0055457F" w:rsidP="0055457F">
            <w:pPr>
              <w:pStyle w:val="tabletext11"/>
              <w:jc w:val="center"/>
            </w:pPr>
            <w:r>
              <w:t>1.74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A4DC9E" w14:textId="22AED1C8" w:rsidR="0055457F" w:rsidRDefault="0055457F" w:rsidP="0055457F">
            <w:pPr>
              <w:pStyle w:val="tabletext11"/>
              <w:jc w:val="center"/>
            </w:pPr>
            <w:ins w:id="84" w:author="Author" w:date="2023-12-06T18:14:00Z">
              <w:r w:rsidRPr="00FB3385">
                <w:t>1.58</w:t>
              </w:r>
            </w:ins>
            <w:del w:id="85" w:author="Author" w:date="2023-12-06T18:14:00Z">
              <w:r w:rsidDel="006143F8">
                <w:delText>1.52</w:delText>
              </w:r>
            </w:del>
          </w:p>
        </w:tc>
      </w:tr>
      <w:tr w:rsidR="0055457F" w14:paraId="6B19F791" w14:textId="77777777" w:rsidTr="001E719F">
        <w:trPr>
          <w:cantSplit/>
          <w:trHeight w:val="190"/>
        </w:trPr>
        <w:tc>
          <w:tcPr>
            <w:tcW w:w="200" w:type="dxa"/>
          </w:tcPr>
          <w:p w14:paraId="56E207A0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44EA5C34" w14:textId="44F673E1" w:rsidR="0055457F" w:rsidRDefault="0055457F" w:rsidP="0055457F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384B5BAB" w14:textId="0D7E64B6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088118" w14:textId="0D982E81" w:rsidR="0055457F" w:rsidRDefault="0055457F" w:rsidP="0055457F">
            <w:pPr>
              <w:pStyle w:val="tabletext11"/>
              <w:jc w:val="center"/>
            </w:pPr>
            <w:ins w:id="86" w:author="Author" w:date="2023-12-07T11:40:00Z">
              <w:r w:rsidRPr="00AD7FB6">
                <w:t>1.57</w:t>
              </w:r>
            </w:ins>
            <w:del w:id="87" w:author="Author" w:date="2023-12-07T11:40:00Z">
              <w:r w:rsidDel="00943062">
                <w:delText>1.55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74D449E" w14:textId="44AEDA7D" w:rsidR="0055457F" w:rsidRDefault="0055457F" w:rsidP="0055457F">
            <w:pPr>
              <w:pStyle w:val="tabletext11"/>
              <w:jc w:val="center"/>
            </w:pPr>
            <w:ins w:id="88" w:author="Author" w:date="2023-12-07T11:38:00Z">
              <w:r w:rsidRPr="00BE7A3F">
                <w:t>1.79</w:t>
              </w:r>
            </w:ins>
            <w:del w:id="89" w:author="Author" w:date="2023-12-07T11:38:00Z">
              <w:r w:rsidDel="00CF77D6">
                <w:delText>1.66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A4E4581" w14:textId="1E937C9A" w:rsidR="0055457F" w:rsidRDefault="0055457F" w:rsidP="0055457F">
            <w:pPr>
              <w:pStyle w:val="tabletext11"/>
              <w:jc w:val="center"/>
            </w:pPr>
            <w:ins w:id="90" w:author="Author" w:date="2023-12-07T11:37:00Z">
              <w:r w:rsidRPr="00240362">
                <w:t>1.85</w:t>
              </w:r>
            </w:ins>
            <w:del w:id="91" w:author="Author" w:date="2023-12-07T11:37:00Z">
              <w:r w:rsidDel="00872F00">
                <w:delText>1.69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CD331D" w14:textId="132AEAFE" w:rsidR="0055457F" w:rsidRDefault="0055457F" w:rsidP="0055457F">
            <w:pPr>
              <w:pStyle w:val="tabletext11"/>
              <w:jc w:val="center"/>
            </w:pPr>
            <w:ins w:id="92" w:author="Author" w:date="2023-12-06T18:11:00Z">
              <w:r w:rsidRPr="003669B6">
                <w:t>1.87</w:t>
              </w:r>
            </w:ins>
            <w:del w:id="93" w:author="Author" w:date="2023-12-06T18:11:00Z">
              <w:r w:rsidDel="005948D2">
                <w:delText>1.86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62EC3CB" w14:textId="0DF38DA0" w:rsidR="0055457F" w:rsidRDefault="0055457F" w:rsidP="0055457F">
            <w:pPr>
              <w:pStyle w:val="tabletext11"/>
              <w:jc w:val="center"/>
            </w:pPr>
            <w:ins w:id="94" w:author="Author" w:date="2023-12-06T18:14:00Z">
              <w:r w:rsidRPr="00FB3385">
                <w:t>1.67</w:t>
              </w:r>
            </w:ins>
            <w:del w:id="95" w:author="Author" w:date="2023-12-06T18:14:00Z">
              <w:r w:rsidDel="006143F8">
                <w:delText>1.59</w:delText>
              </w:r>
            </w:del>
          </w:p>
        </w:tc>
      </w:tr>
      <w:tr w:rsidR="0055457F" w14:paraId="6877ED04" w14:textId="77777777" w:rsidTr="001E719F">
        <w:trPr>
          <w:cantSplit/>
          <w:trHeight w:val="190"/>
        </w:trPr>
        <w:tc>
          <w:tcPr>
            <w:tcW w:w="200" w:type="dxa"/>
          </w:tcPr>
          <w:p w14:paraId="5E3B780D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49CDAE6A" w14:textId="3DC850A3" w:rsidR="0055457F" w:rsidRDefault="0055457F" w:rsidP="0055457F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2A7966A9" w14:textId="0CEF0CE0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64365E" w14:textId="11250CD9" w:rsidR="0055457F" w:rsidRDefault="0055457F" w:rsidP="0055457F">
            <w:pPr>
              <w:pStyle w:val="tabletext11"/>
              <w:jc w:val="center"/>
            </w:pPr>
            <w:ins w:id="96" w:author="Author" w:date="2023-12-07T11:40:00Z">
              <w:r w:rsidRPr="00AD7FB6">
                <w:t>1.66</w:t>
              </w:r>
            </w:ins>
            <w:del w:id="97" w:author="Author" w:date="2023-12-07T11:40:00Z">
              <w:r w:rsidDel="00943062">
                <w:delText>1.64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8666E0" w14:textId="4F339C12" w:rsidR="0055457F" w:rsidRDefault="0055457F" w:rsidP="0055457F">
            <w:pPr>
              <w:pStyle w:val="tabletext11"/>
              <w:jc w:val="center"/>
            </w:pPr>
            <w:ins w:id="98" w:author="Author" w:date="2023-12-07T11:38:00Z">
              <w:r w:rsidRPr="00BE7A3F">
                <w:t>1.92</w:t>
              </w:r>
            </w:ins>
            <w:del w:id="99" w:author="Author" w:date="2023-12-07T11:38:00Z">
              <w:r w:rsidDel="00CF77D6">
                <w:delText>1.77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0257818" w14:textId="30717739" w:rsidR="0055457F" w:rsidRDefault="0055457F" w:rsidP="0055457F">
            <w:pPr>
              <w:pStyle w:val="tabletext11"/>
              <w:jc w:val="center"/>
            </w:pPr>
            <w:ins w:id="100" w:author="Author" w:date="2023-12-07T11:37:00Z">
              <w:r w:rsidRPr="00240362">
                <w:t>1.98</w:t>
              </w:r>
            </w:ins>
            <w:del w:id="101" w:author="Author" w:date="2023-12-07T11:37:00Z">
              <w:r w:rsidDel="00872F00">
                <w:delText>1.80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87CE698" w14:textId="5A3083B1" w:rsidR="0055457F" w:rsidRDefault="0055457F" w:rsidP="0055457F">
            <w:pPr>
              <w:pStyle w:val="tabletext11"/>
              <w:jc w:val="center"/>
            </w:pPr>
            <w:ins w:id="102" w:author="Author" w:date="2023-12-06T18:11:00Z">
              <w:r w:rsidRPr="003669B6">
                <w:t>2.05</w:t>
              </w:r>
            </w:ins>
            <w:del w:id="103" w:author="Author" w:date="2023-12-06T18:11:00Z">
              <w:r w:rsidDel="005948D2">
                <w:delText>2.02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A71FB3" w14:textId="5F3276B8" w:rsidR="0055457F" w:rsidRDefault="0055457F" w:rsidP="0055457F">
            <w:pPr>
              <w:pStyle w:val="tabletext11"/>
              <w:jc w:val="center"/>
            </w:pPr>
            <w:ins w:id="104" w:author="Author" w:date="2023-12-06T18:14:00Z">
              <w:r w:rsidRPr="00FB3385">
                <w:t>1.80</w:t>
              </w:r>
            </w:ins>
            <w:del w:id="105" w:author="Author" w:date="2023-12-06T18:14:00Z">
              <w:r w:rsidDel="006143F8">
                <w:delText>1.69</w:delText>
              </w:r>
            </w:del>
          </w:p>
        </w:tc>
      </w:tr>
      <w:tr w:rsidR="0055457F" w14:paraId="7C3FD2B8" w14:textId="77777777" w:rsidTr="001E719F">
        <w:trPr>
          <w:cantSplit/>
          <w:trHeight w:val="190"/>
        </w:trPr>
        <w:tc>
          <w:tcPr>
            <w:tcW w:w="200" w:type="dxa"/>
          </w:tcPr>
          <w:p w14:paraId="5BCCAE3C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302FCE97" w14:textId="48CA4525" w:rsidR="0055457F" w:rsidRDefault="0055457F" w:rsidP="0055457F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56451055" w14:textId="4607B176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290733B" w14:textId="74DF6B55" w:rsidR="0055457F" w:rsidRDefault="0055457F" w:rsidP="0055457F">
            <w:pPr>
              <w:pStyle w:val="tabletext11"/>
              <w:jc w:val="center"/>
            </w:pPr>
            <w:ins w:id="106" w:author="Author" w:date="2023-12-07T11:40:00Z">
              <w:r w:rsidRPr="00AD7FB6">
                <w:t>1.79</w:t>
              </w:r>
            </w:ins>
            <w:del w:id="107" w:author="Author" w:date="2023-12-07T11:40:00Z">
              <w:r w:rsidDel="00943062">
                <w:delText>1.77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AA17CEA" w14:textId="6AD37A14" w:rsidR="0055457F" w:rsidRDefault="0055457F" w:rsidP="0055457F">
            <w:pPr>
              <w:pStyle w:val="tabletext11"/>
              <w:jc w:val="center"/>
            </w:pPr>
            <w:ins w:id="108" w:author="Author" w:date="2023-12-07T11:38:00Z">
              <w:r w:rsidRPr="00BE7A3F">
                <w:t>2.13</w:t>
              </w:r>
            </w:ins>
            <w:del w:id="109" w:author="Author" w:date="2023-12-07T11:38:00Z">
              <w:r w:rsidDel="00CF77D6">
                <w:delText>1.94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421F15" w14:textId="367126DE" w:rsidR="0055457F" w:rsidRDefault="0055457F" w:rsidP="0055457F">
            <w:pPr>
              <w:pStyle w:val="tabletext11"/>
              <w:jc w:val="center"/>
            </w:pPr>
            <w:ins w:id="110" w:author="Author" w:date="2023-12-07T11:37:00Z">
              <w:r w:rsidRPr="00240362">
                <w:t>2.18</w:t>
              </w:r>
            </w:ins>
            <w:del w:id="111" w:author="Author" w:date="2023-12-07T11:37:00Z">
              <w:r w:rsidDel="00872F00">
                <w:delText>1.96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AF4F0F" w14:textId="3136D1AE" w:rsidR="0055457F" w:rsidRDefault="0055457F" w:rsidP="0055457F">
            <w:pPr>
              <w:pStyle w:val="tabletext11"/>
              <w:jc w:val="center"/>
            </w:pPr>
            <w:ins w:id="112" w:author="Author" w:date="2023-12-06T18:11:00Z">
              <w:r w:rsidRPr="003669B6">
                <w:t>2.32</w:t>
              </w:r>
            </w:ins>
            <w:del w:id="113" w:author="Author" w:date="2023-12-06T18:11:00Z">
              <w:r w:rsidDel="005948D2">
                <w:delText>2.25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78B18A" w14:textId="05DC87BF" w:rsidR="0055457F" w:rsidRDefault="0055457F" w:rsidP="0055457F">
            <w:pPr>
              <w:pStyle w:val="tabletext11"/>
              <w:jc w:val="center"/>
            </w:pPr>
            <w:ins w:id="114" w:author="Author" w:date="2023-12-06T18:14:00Z">
              <w:r w:rsidRPr="00FB3385">
                <w:t>1.99</w:t>
              </w:r>
            </w:ins>
            <w:del w:id="115" w:author="Author" w:date="2023-12-06T18:14:00Z">
              <w:r w:rsidDel="006143F8">
                <w:delText>1.82</w:delText>
              </w:r>
            </w:del>
          </w:p>
        </w:tc>
      </w:tr>
      <w:tr w:rsidR="0055457F" w14:paraId="3622992E" w14:textId="77777777" w:rsidTr="001E719F">
        <w:trPr>
          <w:cantSplit/>
          <w:trHeight w:val="190"/>
        </w:trPr>
        <w:tc>
          <w:tcPr>
            <w:tcW w:w="200" w:type="dxa"/>
          </w:tcPr>
          <w:p w14:paraId="3783EA02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108AC36C" w14:textId="12CB84AB" w:rsidR="0055457F" w:rsidRDefault="0055457F" w:rsidP="0055457F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5AB530A8" w14:textId="0A0C2F99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188661" w14:textId="509F5AD7" w:rsidR="0055457F" w:rsidRDefault="0055457F" w:rsidP="0055457F">
            <w:pPr>
              <w:pStyle w:val="tabletext11"/>
              <w:jc w:val="center"/>
            </w:pPr>
            <w:ins w:id="116" w:author="Author" w:date="2023-12-07T11:40:00Z">
              <w:r w:rsidRPr="00AD7FB6">
                <w:t>1.89</w:t>
              </w:r>
            </w:ins>
            <w:del w:id="117" w:author="Author" w:date="2023-12-07T11:40:00Z">
              <w:r w:rsidDel="00943062">
                <w:delText>1.87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BE81FE9" w14:textId="522DF0A8" w:rsidR="0055457F" w:rsidRDefault="0055457F" w:rsidP="0055457F">
            <w:pPr>
              <w:pStyle w:val="tabletext11"/>
              <w:jc w:val="center"/>
            </w:pPr>
            <w:ins w:id="118" w:author="Author" w:date="2023-12-07T11:38:00Z">
              <w:r w:rsidRPr="00BE7A3F">
                <w:t>2.29</w:t>
              </w:r>
            </w:ins>
            <w:del w:id="119" w:author="Author" w:date="2023-12-07T11:38:00Z">
              <w:r w:rsidDel="00CF77D6">
                <w:delText>2.07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1D2468" w14:textId="7405B6EB" w:rsidR="0055457F" w:rsidRDefault="0055457F" w:rsidP="0055457F">
            <w:pPr>
              <w:pStyle w:val="tabletext11"/>
              <w:jc w:val="center"/>
            </w:pPr>
            <w:ins w:id="120" w:author="Author" w:date="2023-12-07T11:37:00Z">
              <w:r w:rsidRPr="00240362">
                <w:t>2.34</w:t>
              </w:r>
            </w:ins>
            <w:del w:id="121" w:author="Author" w:date="2023-12-07T11:37:00Z">
              <w:r w:rsidDel="00872F00">
                <w:delText>2.09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0A7FE0" w14:textId="46F7E197" w:rsidR="0055457F" w:rsidRDefault="0055457F" w:rsidP="0055457F">
            <w:pPr>
              <w:pStyle w:val="tabletext11"/>
              <w:jc w:val="center"/>
            </w:pPr>
            <w:ins w:id="122" w:author="Author" w:date="2023-12-06T18:11:00Z">
              <w:r w:rsidRPr="003669B6">
                <w:t>2.51</w:t>
              </w:r>
            </w:ins>
            <w:del w:id="123" w:author="Author" w:date="2023-12-06T18:11:00Z">
              <w:r w:rsidDel="005948D2">
                <w:delText>2.41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D882E6" w14:textId="3D3C43D2" w:rsidR="0055457F" w:rsidRDefault="0055457F" w:rsidP="0055457F">
            <w:pPr>
              <w:pStyle w:val="tabletext11"/>
              <w:jc w:val="center"/>
            </w:pPr>
            <w:ins w:id="124" w:author="Author" w:date="2023-12-06T18:14:00Z">
              <w:r w:rsidRPr="00FB3385">
                <w:t>2.12</w:t>
              </w:r>
            </w:ins>
            <w:del w:id="125" w:author="Author" w:date="2023-12-06T18:14:00Z">
              <w:r w:rsidDel="006143F8">
                <w:delText>1.92</w:delText>
              </w:r>
            </w:del>
          </w:p>
        </w:tc>
      </w:tr>
      <w:tr w:rsidR="00087AF5" w14:paraId="5343D1BE" w14:textId="77777777" w:rsidTr="001E719F">
        <w:trPr>
          <w:cantSplit/>
          <w:trHeight w:val="190"/>
        </w:trPr>
        <w:tc>
          <w:tcPr>
            <w:tcW w:w="200" w:type="dxa"/>
          </w:tcPr>
          <w:p w14:paraId="685B5B91" w14:textId="77777777" w:rsidR="00087AF5" w:rsidRDefault="00087AF5" w:rsidP="00087AF5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4A6655F5" w14:textId="77777777" w:rsidR="00087AF5" w:rsidRDefault="00087AF5" w:rsidP="001E719F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13D4AC0F" w14:textId="777B25CE" w:rsidR="00087AF5" w:rsidRDefault="00087AF5" w:rsidP="001E719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0D981E1" w14:textId="77777777" w:rsidR="00087AF5" w:rsidRDefault="00087AF5" w:rsidP="00087AF5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588B0E" w14:textId="77777777" w:rsidR="00087AF5" w:rsidRDefault="00087AF5" w:rsidP="00087AF5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6DB444B" w14:textId="77777777" w:rsidR="00087AF5" w:rsidRDefault="00087AF5" w:rsidP="00087AF5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D7D187" w14:textId="77777777" w:rsidR="00087AF5" w:rsidRDefault="00087AF5" w:rsidP="00087AF5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68E118B" w14:textId="77777777" w:rsidR="00087AF5" w:rsidRDefault="00087AF5" w:rsidP="00087AF5">
            <w:pPr>
              <w:pStyle w:val="tabletext11"/>
              <w:jc w:val="center"/>
            </w:pPr>
          </w:p>
        </w:tc>
      </w:tr>
      <w:tr w:rsidR="0055457F" w14:paraId="58455988" w14:textId="77777777" w:rsidTr="001E719F">
        <w:trPr>
          <w:cantSplit/>
          <w:trHeight w:val="190"/>
        </w:trPr>
        <w:tc>
          <w:tcPr>
            <w:tcW w:w="200" w:type="dxa"/>
          </w:tcPr>
          <w:p w14:paraId="6BD25477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71F8EE2C" w14:textId="24AD6100" w:rsidR="0055457F" w:rsidRDefault="0055457F" w:rsidP="0055457F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7EFF4F64" w14:textId="68070FE0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3959A67" w14:textId="06C90E35" w:rsidR="0055457F" w:rsidRDefault="0055457F" w:rsidP="0055457F">
            <w:pPr>
              <w:pStyle w:val="tabletext11"/>
              <w:jc w:val="center"/>
            </w:pPr>
            <w:ins w:id="126" w:author="Author" w:date="2023-12-07T11:40:00Z">
              <w:r w:rsidRPr="00EC2486">
                <w:t>1.98</w:t>
              </w:r>
            </w:ins>
            <w:del w:id="127" w:author="Author" w:date="2023-12-07T11:40:00Z">
              <w:r w:rsidDel="001817C4">
                <w:delText>1.95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512AA0" w14:textId="106F50A6" w:rsidR="0055457F" w:rsidRDefault="0055457F" w:rsidP="0055457F">
            <w:pPr>
              <w:pStyle w:val="tabletext11"/>
              <w:jc w:val="center"/>
            </w:pPr>
            <w:ins w:id="128" w:author="Author" w:date="2023-12-07T11:38:00Z">
              <w:r w:rsidRPr="00095031">
                <w:t>2.42</w:t>
              </w:r>
            </w:ins>
            <w:del w:id="129" w:author="Author" w:date="2023-12-07T11:38:00Z">
              <w:r w:rsidDel="008E4021">
                <w:delText>2.18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DDD015B" w14:textId="35C10195" w:rsidR="0055457F" w:rsidRDefault="0055457F" w:rsidP="0055457F">
            <w:pPr>
              <w:pStyle w:val="tabletext11"/>
              <w:jc w:val="center"/>
            </w:pPr>
            <w:ins w:id="130" w:author="Author" w:date="2023-12-07T11:37:00Z">
              <w:r w:rsidRPr="00CC1425">
                <w:t>2.46</w:t>
              </w:r>
            </w:ins>
            <w:del w:id="131" w:author="Author" w:date="2023-12-07T11:37:00Z">
              <w:r w:rsidDel="007A6D58">
                <w:delText>2.19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289F9F7" w14:textId="4162B6DD" w:rsidR="0055457F" w:rsidRDefault="0055457F" w:rsidP="0055457F">
            <w:pPr>
              <w:pStyle w:val="tabletext11"/>
              <w:jc w:val="center"/>
            </w:pPr>
            <w:ins w:id="132" w:author="Author" w:date="2023-12-06T18:12:00Z">
              <w:r w:rsidRPr="00A75434">
                <w:t>2.67</w:t>
              </w:r>
            </w:ins>
            <w:del w:id="133" w:author="Author" w:date="2023-12-06T18:12:00Z">
              <w:r w:rsidDel="00435F4C">
                <w:delText>2.54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4766F4" w14:textId="694182C7" w:rsidR="0055457F" w:rsidRDefault="0055457F" w:rsidP="0055457F">
            <w:pPr>
              <w:pStyle w:val="tabletext11"/>
              <w:jc w:val="center"/>
            </w:pPr>
            <w:ins w:id="134" w:author="Author" w:date="2023-12-06T18:14:00Z">
              <w:r w:rsidRPr="00712834">
                <w:t>2.24</w:t>
              </w:r>
            </w:ins>
            <w:del w:id="135" w:author="Author" w:date="2023-12-06T18:14:00Z">
              <w:r w:rsidDel="00F87B7A">
                <w:delText>2.00</w:delText>
              </w:r>
            </w:del>
          </w:p>
        </w:tc>
      </w:tr>
      <w:tr w:rsidR="0055457F" w14:paraId="09479748" w14:textId="77777777" w:rsidTr="001E719F">
        <w:trPr>
          <w:cantSplit/>
          <w:trHeight w:val="190"/>
        </w:trPr>
        <w:tc>
          <w:tcPr>
            <w:tcW w:w="200" w:type="dxa"/>
          </w:tcPr>
          <w:p w14:paraId="7788ADC4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61BC16B0" w14:textId="2A6EFE6A" w:rsidR="0055457F" w:rsidRDefault="0055457F" w:rsidP="0055457F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517F1F9A" w14:textId="68A6CAB9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4EC4A43" w14:textId="35695E2B" w:rsidR="0055457F" w:rsidRDefault="0055457F" w:rsidP="0055457F">
            <w:pPr>
              <w:pStyle w:val="tabletext11"/>
              <w:jc w:val="center"/>
            </w:pPr>
            <w:ins w:id="136" w:author="Author" w:date="2023-12-07T11:40:00Z">
              <w:r w:rsidRPr="00EC2486">
                <w:t>2.05</w:t>
              </w:r>
            </w:ins>
            <w:del w:id="137" w:author="Author" w:date="2023-12-07T11:40:00Z">
              <w:r w:rsidDel="001817C4">
                <w:delText>2.02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E9B4B8" w14:textId="4F7B13F3" w:rsidR="0055457F" w:rsidRDefault="0055457F" w:rsidP="0055457F">
            <w:pPr>
              <w:pStyle w:val="tabletext11"/>
              <w:jc w:val="center"/>
            </w:pPr>
            <w:ins w:id="138" w:author="Author" w:date="2023-12-07T11:38:00Z">
              <w:r w:rsidRPr="00095031">
                <w:t>2.53</w:t>
              </w:r>
            </w:ins>
            <w:del w:id="139" w:author="Author" w:date="2023-12-07T11:38:00Z">
              <w:r w:rsidDel="008E4021">
                <w:delText>2.28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BC6E283" w14:textId="1F36518E" w:rsidR="0055457F" w:rsidRDefault="0055457F" w:rsidP="0055457F">
            <w:pPr>
              <w:pStyle w:val="tabletext11"/>
              <w:jc w:val="center"/>
            </w:pPr>
            <w:ins w:id="140" w:author="Author" w:date="2023-12-07T11:37:00Z">
              <w:r w:rsidRPr="00CC1425">
                <w:t>2.57</w:t>
              </w:r>
            </w:ins>
            <w:del w:id="141" w:author="Author" w:date="2023-12-07T11:37:00Z">
              <w:r w:rsidDel="007A6D58">
                <w:delText>2.28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ECBC77" w14:textId="4CE9CD04" w:rsidR="0055457F" w:rsidRDefault="0055457F" w:rsidP="0055457F">
            <w:pPr>
              <w:pStyle w:val="tabletext11"/>
              <w:jc w:val="center"/>
            </w:pPr>
            <w:ins w:id="142" w:author="Author" w:date="2023-12-06T18:12:00Z">
              <w:r w:rsidRPr="00A75434">
                <w:t>2.80</w:t>
              </w:r>
            </w:ins>
            <w:del w:id="143" w:author="Author" w:date="2023-12-06T18:12:00Z">
              <w:r w:rsidDel="00435F4C">
                <w:delText>2.66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0070B41" w14:textId="544055F0" w:rsidR="0055457F" w:rsidRDefault="0055457F" w:rsidP="0055457F">
            <w:pPr>
              <w:pStyle w:val="tabletext11"/>
              <w:jc w:val="center"/>
            </w:pPr>
            <w:ins w:id="144" w:author="Author" w:date="2023-12-06T18:14:00Z">
              <w:r w:rsidRPr="00712834">
                <w:t>2.33</w:t>
              </w:r>
            </w:ins>
            <w:del w:id="145" w:author="Author" w:date="2023-12-06T18:14:00Z">
              <w:r w:rsidDel="00F87B7A">
                <w:delText>2.06</w:delText>
              </w:r>
            </w:del>
          </w:p>
        </w:tc>
      </w:tr>
      <w:tr w:rsidR="0055457F" w14:paraId="11542328" w14:textId="77777777" w:rsidTr="001E719F">
        <w:trPr>
          <w:cantSplit/>
          <w:trHeight w:val="190"/>
        </w:trPr>
        <w:tc>
          <w:tcPr>
            <w:tcW w:w="200" w:type="dxa"/>
          </w:tcPr>
          <w:p w14:paraId="1A835064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31522B2C" w14:textId="7F22F1EF" w:rsidR="0055457F" w:rsidRDefault="0055457F" w:rsidP="0055457F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3AAFDEC0" w14:textId="7E30CDC0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8013E1A" w14:textId="2AC82904" w:rsidR="0055457F" w:rsidRDefault="0055457F" w:rsidP="0055457F">
            <w:pPr>
              <w:pStyle w:val="tabletext11"/>
              <w:jc w:val="center"/>
            </w:pPr>
            <w:ins w:id="146" w:author="Author" w:date="2023-12-07T11:40:00Z">
              <w:r w:rsidRPr="00EC2486">
                <w:t>2.27</w:t>
              </w:r>
            </w:ins>
            <w:del w:id="147" w:author="Author" w:date="2023-12-07T11:40:00Z">
              <w:r w:rsidDel="001817C4">
                <w:delText>2.25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2B81076" w14:textId="4058914F" w:rsidR="0055457F" w:rsidRDefault="0055457F" w:rsidP="0055457F">
            <w:pPr>
              <w:pStyle w:val="tabletext11"/>
              <w:jc w:val="center"/>
            </w:pPr>
            <w:ins w:id="148" w:author="Author" w:date="2023-12-07T11:38:00Z">
              <w:r w:rsidRPr="00095031">
                <w:t>2.91</w:t>
              </w:r>
            </w:ins>
            <w:del w:id="149" w:author="Author" w:date="2023-12-07T11:38:00Z">
              <w:r w:rsidDel="008E4021">
                <w:delText>2.60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A5C4E5D" w14:textId="0E8BC36D" w:rsidR="0055457F" w:rsidRDefault="0055457F" w:rsidP="0055457F">
            <w:pPr>
              <w:pStyle w:val="tabletext11"/>
              <w:jc w:val="center"/>
            </w:pPr>
            <w:ins w:id="150" w:author="Author" w:date="2023-12-07T11:37:00Z">
              <w:r w:rsidRPr="00CC1425">
                <w:t>2.93</w:t>
              </w:r>
            </w:ins>
            <w:del w:id="151" w:author="Author" w:date="2023-12-07T11:37:00Z">
              <w:r w:rsidDel="007A6D58">
                <w:delText>2.57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373B46" w14:textId="5F45D573" w:rsidR="0055457F" w:rsidRDefault="0055457F" w:rsidP="0055457F">
            <w:pPr>
              <w:pStyle w:val="tabletext11"/>
              <w:jc w:val="center"/>
            </w:pPr>
            <w:ins w:id="152" w:author="Author" w:date="2023-12-06T18:12:00Z">
              <w:r w:rsidRPr="00A75434">
                <w:t>3.20</w:t>
              </w:r>
            </w:ins>
            <w:del w:id="153" w:author="Author" w:date="2023-12-06T18:12:00Z">
              <w:r w:rsidDel="00435F4C">
                <w:delText>3.01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E9BF13" w14:textId="4BA061E1" w:rsidR="0055457F" w:rsidRDefault="0055457F" w:rsidP="0055457F">
            <w:pPr>
              <w:pStyle w:val="tabletext11"/>
              <w:jc w:val="center"/>
            </w:pPr>
            <w:ins w:id="154" w:author="Author" w:date="2023-12-06T18:14:00Z">
              <w:r w:rsidRPr="00712834">
                <w:t>2.63</w:t>
              </w:r>
            </w:ins>
            <w:del w:id="155" w:author="Author" w:date="2023-12-06T18:14:00Z">
              <w:r w:rsidDel="00F87B7A">
                <w:delText>2.27</w:delText>
              </w:r>
            </w:del>
          </w:p>
        </w:tc>
      </w:tr>
      <w:tr w:rsidR="0055457F" w14:paraId="66E00F35" w14:textId="77777777" w:rsidTr="001E719F">
        <w:trPr>
          <w:cantSplit/>
          <w:trHeight w:val="190"/>
        </w:trPr>
        <w:tc>
          <w:tcPr>
            <w:tcW w:w="200" w:type="dxa"/>
          </w:tcPr>
          <w:p w14:paraId="63D5748B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hideMark/>
          </w:tcPr>
          <w:p w14:paraId="03F72205" w14:textId="7AA85E53" w:rsidR="0055457F" w:rsidRDefault="0055457F" w:rsidP="0055457F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89" w:type="dxa"/>
            <w:tcBorders>
              <w:right w:val="single" w:sz="6" w:space="0" w:color="auto"/>
            </w:tcBorders>
          </w:tcPr>
          <w:p w14:paraId="0EE4EF7C" w14:textId="4AE9BCA7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C42C9A" w14:textId="5E0A9A00" w:rsidR="0055457F" w:rsidRDefault="0055457F" w:rsidP="0055457F">
            <w:pPr>
              <w:pStyle w:val="tabletext11"/>
              <w:jc w:val="center"/>
            </w:pPr>
            <w:ins w:id="156" w:author="Author" w:date="2023-12-07T11:40:00Z">
              <w:r w:rsidRPr="00EC2486">
                <w:t>2.49</w:t>
              </w:r>
            </w:ins>
            <w:del w:id="157" w:author="Author" w:date="2023-12-07T11:40:00Z">
              <w:r w:rsidDel="001817C4">
                <w:delText>2.47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3F017DE" w14:textId="33F5D2A2" w:rsidR="0055457F" w:rsidRDefault="0055457F" w:rsidP="0055457F">
            <w:pPr>
              <w:pStyle w:val="tabletext11"/>
              <w:jc w:val="center"/>
            </w:pPr>
            <w:ins w:id="158" w:author="Author" w:date="2023-12-07T11:38:00Z">
              <w:r w:rsidRPr="00095031">
                <w:t>3.28</w:t>
              </w:r>
            </w:ins>
            <w:del w:id="159" w:author="Author" w:date="2023-12-07T11:38:00Z">
              <w:r w:rsidDel="008E4021">
                <w:delText>2.93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D0664E" w14:textId="59CAD6EA" w:rsidR="0055457F" w:rsidRDefault="0055457F" w:rsidP="0055457F">
            <w:pPr>
              <w:pStyle w:val="tabletext11"/>
              <w:jc w:val="center"/>
            </w:pPr>
            <w:ins w:id="160" w:author="Author" w:date="2023-12-07T11:37:00Z">
              <w:r w:rsidRPr="00CC1425">
                <w:t>3.28</w:t>
              </w:r>
            </w:ins>
            <w:del w:id="161" w:author="Author" w:date="2023-12-07T11:37:00Z">
              <w:r w:rsidDel="007A6D58">
                <w:delText>2.85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1A330" w14:textId="331D1EE2" w:rsidR="0055457F" w:rsidRDefault="0055457F" w:rsidP="0055457F">
            <w:pPr>
              <w:pStyle w:val="tabletext11"/>
              <w:jc w:val="center"/>
            </w:pPr>
            <w:ins w:id="162" w:author="Author" w:date="2023-12-06T18:12:00Z">
              <w:r w:rsidRPr="00A75434">
                <w:t>3.57</w:t>
              </w:r>
            </w:ins>
            <w:del w:id="163" w:author="Author" w:date="2023-12-06T18:12:00Z">
              <w:r w:rsidDel="00435F4C">
                <w:delText>3.34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E0E5502" w14:textId="0A8787AD" w:rsidR="0055457F" w:rsidRDefault="0055457F" w:rsidP="0055457F">
            <w:pPr>
              <w:pStyle w:val="tabletext11"/>
              <w:jc w:val="center"/>
            </w:pPr>
            <w:ins w:id="164" w:author="Author" w:date="2023-12-06T18:14:00Z">
              <w:r w:rsidRPr="00712834">
                <w:t>2.92</w:t>
              </w:r>
            </w:ins>
            <w:del w:id="165" w:author="Author" w:date="2023-12-06T18:14:00Z">
              <w:r w:rsidDel="00F87B7A">
                <w:delText>2.47</w:delText>
              </w:r>
            </w:del>
          </w:p>
        </w:tc>
      </w:tr>
      <w:tr w:rsidR="0055457F" w14:paraId="1A02FC9B" w14:textId="77777777" w:rsidTr="001E719F">
        <w:trPr>
          <w:cantSplit/>
          <w:trHeight w:val="190"/>
        </w:trPr>
        <w:tc>
          <w:tcPr>
            <w:tcW w:w="200" w:type="dxa"/>
          </w:tcPr>
          <w:p w14:paraId="3CB44A28" w14:textId="77777777" w:rsidR="0055457F" w:rsidRDefault="0055457F" w:rsidP="0055457F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hideMark/>
          </w:tcPr>
          <w:p w14:paraId="5AB475DC" w14:textId="283783C6" w:rsidR="0055457F" w:rsidRDefault="0055457F" w:rsidP="0055457F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89" w:type="dxa"/>
            <w:tcBorders>
              <w:bottom w:val="single" w:sz="6" w:space="0" w:color="auto"/>
              <w:right w:val="single" w:sz="6" w:space="0" w:color="auto"/>
            </w:tcBorders>
          </w:tcPr>
          <w:p w14:paraId="6B8DBB91" w14:textId="3ED70A57" w:rsidR="0055457F" w:rsidRDefault="0055457F" w:rsidP="0055457F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619E1D" w14:textId="697CCCF8" w:rsidR="0055457F" w:rsidRDefault="0055457F" w:rsidP="0055457F">
            <w:pPr>
              <w:pStyle w:val="tabletext11"/>
              <w:jc w:val="center"/>
            </w:pPr>
            <w:ins w:id="166" w:author="Author" w:date="2023-12-07T11:40:00Z">
              <w:r w:rsidRPr="00EC2486">
                <w:t>2.68</w:t>
              </w:r>
            </w:ins>
            <w:del w:id="167" w:author="Author" w:date="2023-12-07T11:40:00Z">
              <w:r w:rsidDel="001817C4">
                <w:delText>2.66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FBA2DD" w14:textId="71500FE2" w:rsidR="0055457F" w:rsidRDefault="0055457F" w:rsidP="0055457F">
            <w:pPr>
              <w:pStyle w:val="tabletext11"/>
              <w:jc w:val="center"/>
            </w:pPr>
            <w:ins w:id="168" w:author="Author" w:date="2023-12-07T11:38:00Z">
              <w:r w:rsidRPr="00095031">
                <w:t>3.60</w:t>
              </w:r>
            </w:ins>
            <w:del w:id="169" w:author="Author" w:date="2023-12-07T11:38:00Z">
              <w:r w:rsidDel="008E4021">
                <w:delText>3.21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A3DA70" w14:textId="054EBEF4" w:rsidR="0055457F" w:rsidRDefault="0055457F" w:rsidP="0055457F">
            <w:pPr>
              <w:pStyle w:val="tabletext11"/>
              <w:jc w:val="center"/>
            </w:pPr>
            <w:ins w:id="170" w:author="Author" w:date="2023-12-07T11:37:00Z">
              <w:r w:rsidRPr="00CC1425">
                <w:t>3.58</w:t>
              </w:r>
            </w:ins>
            <w:del w:id="171" w:author="Author" w:date="2023-12-07T11:37:00Z">
              <w:r w:rsidDel="007A6D58">
                <w:delText>3.10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FFF8F2" w14:textId="6A6A99D8" w:rsidR="0055457F" w:rsidRDefault="0055457F" w:rsidP="0055457F">
            <w:pPr>
              <w:pStyle w:val="tabletext11"/>
              <w:jc w:val="center"/>
            </w:pPr>
            <w:ins w:id="172" w:author="Author" w:date="2023-12-06T18:12:00Z">
              <w:r w:rsidRPr="00A75434">
                <w:t>3.88</w:t>
              </w:r>
            </w:ins>
            <w:del w:id="173" w:author="Author" w:date="2023-12-06T18:12:00Z">
              <w:r w:rsidDel="00435F4C">
                <w:delText>3.62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FE11F0" w14:textId="40BBB7E7" w:rsidR="0055457F" w:rsidRDefault="0055457F" w:rsidP="0055457F">
            <w:pPr>
              <w:pStyle w:val="tabletext11"/>
              <w:jc w:val="center"/>
            </w:pPr>
            <w:ins w:id="174" w:author="Author" w:date="2023-12-06T18:14:00Z">
              <w:r w:rsidRPr="00712834">
                <w:t>3.16</w:t>
              </w:r>
            </w:ins>
            <w:del w:id="175" w:author="Author" w:date="2023-12-06T18:14:00Z">
              <w:r w:rsidDel="00F87B7A">
                <w:delText>2.63</w:delText>
              </w:r>
            </w:del>
          </w:p>
        </w:tc>
      </w:tr>
    </w:tbl>
    <w:p w14:paraId="2AE6F107" w14:textId="77777777" w:rsidR="00E43F45" w:rsidRDefault="00E43F45" w:rsidP="00E43F45">
      <w:pPr>
        <w:pStyle w:val="tablecaption"/>
      </w:pPr>
      <w:r>
        <w:t>Table 300.B. Increased Liability Limits</w:t>
      </w:r>
    </w:p>
    <w:p w14:paraId="49E0F726" w14:textId="79035D05" w:rsidR="009306F6" w:rsidRPr="00E43F45" w:rsidRDefault="009306F6" w:rsidP="00E43F45">
      <w:pPr>
        <w:pStyle w:val="isonormal"/>
      </w:pPr>
    </w:p>
    <w:sectPr w:rsidR="009306F6" w:rsidRPr="00E43F45" w:rsidSect="00CC1839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A2725" w14:textId="77777777" w:rsidR="00E43F45" w:rsidRDefault="00E43F45" w:rsidP="00E43F45">
      <w:pPr>
        <w:spacing w:before="0" w:line="240" w:lineRule="auto"/>
      </w:pPr>
      <w:r>
        <w:separator/>
      </w:r>
    </w:p>
  </w:endnote>
  <w:endnote w:type="continuationSeparator" w:id="0">
    <w:p w14:paraId="0FFC84EB" w14:textId="77777777" w:rsidR="00E43F45" w:rsidRDefault="00E43F45" w:rsidP="00E43F4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7E2F41" w:rsidRPr="001A0231" w14:paraId="595AD07C" w14:textId="77777777" w:rsidTr="00986F9F">
      <w:tc>
        <w:tcPr>
          <w:tcW w:w="3708" w:type="dxa"/>
        </w:tcPr>
        <w:p w14:paraId="22800104" w14:textId="737D1CC5" w:rsidR="007E2F41" w:rsidRPr="001A0231" w:rsidRDefault="007E2F41" w:rsidP="007E2F41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</w:t>
          </w:r>
          <w:r w:rsidR="00C45A84">
            <w:rPr>
              <w:sz w:val="20"/>
            </w:rPr>
            <w:t>4</w:t>
          </w:r>
        </w:p>
        <w:p w14:paraId="23B3B1F3" w14:textId="77777777" w:rsidR="007E2F41" w:rsidRPr="001A0231" w:rsidRDefault="007E2F41" w:rsidP="007E2F41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3FBE734C" w14:textId="48D397A2" w:rsidR="007E2F41" w:rsidRPr="001A0231" w:rsidRDefault="007E2F41" w:rsidP="007E2F41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Pennsylvania</w:t>
          </w:r>
        </w:p>
      </w:tc>
      <w:tc>
        <w:tcPr>
          <w:tcW w:w="1710" w:type="dxa"/>
        </w:tcPr>
        <w:p w14:paraId="0859F10C" w14:textId="77777777" w:rsidR="007E2F41" w:rsidRPr="001A0231" w:rsidRDefault="007E2F41" w:rsidP="007E2F41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CA-2023-IALL1</w:t>
          </w:r>
        </w:p>
      </w:tc>
      <w:tc>
        <w:tcPr>
          <w:tcW w:w="1998" w:type="dxa"/>
        </w:tcPr>
        <w:p w14:paraId="7D8102F1" w14:textId="77777777" w:rsidR="007E2F41" w:rsidRPr="001A0231" w:rsidRDefault="007E2F41" w:rsidP="007E2F41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63EBE2FE" w14:textId="77777777" w:rsidR="007E2F41" w:rsidRDefault="007E2F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5166D" w14:textId="77777777" w:rsidR="00E43F45" w:rsidRDefault="00E43F45" w:rsidP="00E43F45">
      <w:pPr>
        <w:spacing w:before="0" w:line="240" w:lineRule="auto"/>
      </w:pPr>
      <w:r>
        <w:separator/>
      </w:r>
    </w:p>
  </w:footnote>
  <w:footnote w:type="continuationSeparator" w:id="0">
    <w:p w14:paraId="4995B192" w14:textId="77777777" w:rsidR="00E43F45" w:rsidRDefault="00E43F45" w:rsidP="00E43F4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251B9" w14:textId="01C60E80" w:rsidR="007E2F41" w:rsidRPr="001A0231" w:rsidRDefault="007E2F41" w:rsidP="007E2F41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PENNSYLVANIA</w:t>
    </w:r>
  </w:p>
  <w:p w14:paraId="23560F8F" w14:textId="77777777" w:rsidR="007E2F41" w:rsidRPr="001A0231" w:rsidRDefault="007E2F41" w:rsidP="007E2F41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379FA343" w14:textId="77777777" w:rsidR="007E2F41" w:rsidRPr="001A0231" w:rsidRDefault="007E2F41" w:rsidP="007E2F41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024711AB" w14:textId="77777777" w:rsidR="007E2F41" w:rsidRPr="001A0231" w:rsidRDefault="007E2F41" w:rsidP="007E2F41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7B7D75CE" w14:textId="77777777" w:rsidR="007E2F41" w:rsidRPr="001A0231" w:rsidRDefault="007E2F41" w:rsidP="007E2F41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171D51E2" w14:textId="77777777" w:rsidR="007E2F41" w:rsidRPr="001A0231" w:rsidRDefault="007E2F41" w:rsidP="007E2F41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5ADB00D3" w14:textId="77777777" w:rsidR="007E2F41" w:rsidRDefault="007E2F41" w:rsidP="007E2F41">
    <w:pPr>
      <w:pStyle w:val="Header"/>
      <w:rPr>
        <w:ins w:id="176" w:author="Author" w:date="2023-12-19T15:52:00Z"/>
      </w:rPr>
    </w:pPr>
  </w:p>
  <w:p w14:paraId="0B012ED7" w14:textId="77777777" w:rsidR="007E2F41" w:rsidRDefault="007E2F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consecutiveHyphenLimit w:val="3"/>
  <w:drawingGridHorizontalSpacing w:val="9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cwMjW3MAAiSwtTcyUdpeDU4uLM/DyQAuNaAOOospksAAAA"/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C2389E"/>
    <w:rsid w:val="00022C44"/>
    <w:rsid w:val="0004701A"/>
    <w:rsid w:val="000536CF"/>
    <w:rsid w:val="00087AF5"/>
    <w:rsid w:val="001079EF"/>
    <w:rsid w:val="00130FEB"/>
    <w:rsid w:val="0015253E"/>
    <w:rsid w:val="001D4D4D"/>
    <w:rsid w:val="001E719F"/>
    <w:rsid w:val="001F1FC1"/>
    <w:rsid w:val="00204553"/>
    <w:rsid w:val="0020754D"/>
    <w:rsid w:val="00284246"/>
    <w:rsid w:val="002B3597"/>
    <w:rsid w:val="00323988"/>
    <w:rsid w:val="00354E1B"/>
    <w:rsid w:val="00384855"/>
    <w:rsid w:val="003D1B64"/>
    <w:rsid w:val="00410B9C"/>
    <w:rsid w:val="004660F6"/>
    <w:rsid w:val="00527B30"/>
    <w:rsid w:val="00532C79"/>
    <w:rsid w:val="0055457F"/>
    <w:rsid w:val="005B1292"/>
    <w:rsid w:val="00627963"/>
    <w:rsid w:val="00647A32"/>
    <w:rsid w:val="00672CAA"/>
    <w:rsid w:val="006919D9"/>
    <w:rsid w:val="00722DA0"/>
    <w:rsid w:val="007A01A5"/>
    <w:rsid w:val="007E2F41"/>
    <w:rsid w:val="008242A9"/>
    <w:rsid w:val="0084398B"/>
    <w:rsid w:val="008D181F"/>
    <w:rsid w:val="00925BDE"/>
    <w:rsid w:val="009306F6"/>
    <w:rsid w:val="009824C5"/>
    <w:rsid w:val="0098544E"/>
    <w:rsid w:val="00A0749F"/>
    <w:rsid w:val="00A45960"/>
    <w:rsid w:val="00A45D95"/>
    <w:rsid w:val="00AF706A"/>
    <w:rsid w:val="00B23EEE"/>
    <w:rsid w:val="00B33B06"/>
    <w:rsid w:val="00B83256"/>
    <w:rsid w:val="00BC23D8"/>
    <w:rsid w:val="00BD48F6"/>
    <w:rsid w:val="00C0410C"/>
    <w:rsid w:val="00C2389E"/>
    <w:rsid w:val="00C33B58"/>
    <w:rsid w:val="00C45A84"/>
    <w:rsid w:val="00C55F23"/>
    <w:rsid w:val="00C919AC"/>
    <w:rsid w:val="00CC0F2A"/>
    <w:rsid w:val="00CC1839"/>
    <w:rsid w:val="00CF3705"/>
    <w:rsid w:val="00D1321A"/>
    <w:rsid w:val="00D71262"/>
    <w:rsid w:val="00DD44D9"/>
    <w:rsid w:val="00E13054"/>
    <w:rsid w:val="00E437C8"/>
    <w:rsid w:val="00E43F45"/>
    <w:rsid w:val="00E601F6"/>
    <w:rsid w:val="00E83019"/>
    <w:rsid w:val="00EA09BB"/>
    <w:rsid w:val="00EA36A2"/>
    <w:rsid w:val="00EE3A5A"/>
    <w:rsid w:val="00F12492"/>
    <w:rsid w:val="00F5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9E0F6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5A8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45A84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C45A84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C45A84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C45A84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C45A8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45A84"/>
  </w:style>
  <w:style w:type="paragraph" w:styleId="MacroText">
    <w:name w:val="macro"/>
    <w:link w:val="MacroTextChar"/>
    <w:rsid w:val="00C45A8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C45A84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C45A8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C45A84"/>
    <w:pPr>
      <w:keepLines/>
    </w:pPr>
  </w:style>
  <w:style w:type="paragraph" w:customStyle="1" w:styleId="blockhd2">
    <w:name w:val="blockhd2"/>
    <w:basedOn w:val="isonormal"/>
    <w:next w:val="blocktext2"/>
    <w:rsid w:val="00C45A84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C45A84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C45A84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C45A84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C45A84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C45A84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C45A84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C45A84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C45A84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C45A84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C45A84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C45A84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C45A84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C45A84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C45A84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C45A84"/>
    <w:pPr>
      <w:keepLines/>
      <w:ind w:left="2400"/>
    </w:pPr>
  </w:style>
  <w:style w:type="paragraph" w:customStyle="1" w:styleId="blocktext10">
    <w:name w:val="blocktext10"/>
    <w:basedOn w:val="isonormal"/>
    <w:rsid w:val="00C45A84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C45A8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C45A84"/>
  </w:style>
  <w:style w:type="paragraph" w:customStyle="1" w:styleId="outlinehd2">
    <w:name w:val="outlinehd2"/>
    <w:basedOn w:val="isonormal"/>
    <w:next w:val="blocktext3"/>
    <w:rsid w:val="00C45A8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C45A84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C45A84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C45A84"/>
    <w:pPr>
      <w:spacing w:before="0" w:line="240" w:lineRule="auto"/>
    </w:pPr>
  </w:style>
  <w:style w:type="character" w:customStyle="1" w:styleId="formlink">
    <w:name w:val="formlink"/>
    <w:rsid w:val="00C45A84"/>
    <w:rPr>
      <w:b/>
    </w:rPr>
  </w:style>
  <w:style w:type="paragraph" w:styleId="Header">
    <w:name w:val="header"/>
    <w:basedOn w:val="isonormal"/>
    <w:link w:val="HeaderChar"/>
    <w:rsid w:val="00C45A84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C45A84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C45A8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45A8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C45A8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45A8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45A8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45A8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45A8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45A8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45A8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45A8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45A8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45A8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45A8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45A8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45A8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45A8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45A8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45A84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C45A84"/>
    <w:rPr>
      <w:b/>
    </w:rPr>
  </w:style>
  <w:style w:type="paragraph" w:customStyle="1" w:styleId="space2">
    <w:name w:val="space2"/>
    <w:basedOn w:val="isonormal"/>
    <w:next w:val="isonormal"/>
    <w:rsid w:val="00C45A8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45A8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45A84"/>
    <w:pPr>
      <w:spacing w:before="0" w:line="160" w:lineRule="exact"/>
    </w:pPr>
  </w:style>
  <w:style w:type="paragraph" w:customStyle="1" w:styleId="subcap">
    <w:name w:val="subcap"/>
    <w:basedOn w:val="isonormal"/>
    <w:rsid w:val="00C45A8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C45A84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C45A84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C45A84"/>
    <w:pPr>
      <w:jc w:val="left"/>
    </w:pPr>
    <w:rPr>
      <w:b/>
    </w:rPr>
  </w:style>
  <w:style w:type="paragraph" w:customStyle="1" w:styleId="tablehead">
    <w:name w:val="tablehead"/>
    <w:basedOn w:val="isonormal"/>
    <w:rsid w:val="00C45A84"/>
    <w:pPr>
      <w:spacing w:before="40" w:after="20"/>
      <w:jc w:val="center"/>
    </w:pPr>
    <w:rPr>
      <w:b/>
    </w:rPr>
  </w:style>
  <w:style w:type="character" w:customStyle="1" w:styleId="tablelink">
    <w:name w:val="tablelink"/>
    <w:rsid w:val="00C45A84"/>
    <w:rPr>
      <w:b/>
    </w:rPr>
  </w:style>
  <w:style w:type="paragraph" w:customStyle="1" w:styleId="subcap2">
    <w:name w:val="subcap2"/>
    <w:basedOn w:val="isonormal"/>
    <w:rsid w:val="00C45A84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C45A84"/>
    <w:pPr>
      <w:spacing w:before="0" w:after="20"/>
      <w:jc w:val="left"/>
    </w:pPr>
  </w:style>
  <w:style w:type="paragraph" w:customStyle="1" w:styleId="tabletext10">
    <w:name w:val="tabletext1/0"/>
    <w:basedOn w:val="isonormal"/>
    <w:rsid w:val="00C45A84"/>
    <w:pPr>
      <w:spacing w:before="20"/>
      <w:jc w:val="left"/>
    </w:pPr>
  </w:style>
  <w:style w:type="paragraph" w:customStyle="1" w:styleId="tabletext11">
    <w:name w:val="tabletext1/1"/>
    <w:basedOn w:val="isonormal"/>
    <w:rsid w:val="00C45A84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C45A8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45A8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45A8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45A8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45A8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45A84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C45A84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C45A84"/>
    <w:pPr>
      <w:ind w:left="4320"/>
    </w:pPr>
  </w:style>
  <w:style w:type="character" w:customStyle="1" w:styleId="spotlinksource">
    <w:name w:val="spotlinksource"/>
    <w:rsid w:val="00C45A84"/>
    <w:rPr>
      <w:b/>
    </w:rPr>
  </w:style>
  <w:style w:type="character" w:customStyle="1" w:styleId="spotlinktarget">
    <w:name w:val="spotlinktarget"/>
    <w:rsid w:val="00C45A84"/>
    <w:rPr>
      <w:b/>
    </w:rPr>
  </w:style>
  <w:style w:type="paragraph" w:customStyle="1" w:styleId="terr3colhang">
    <w:name w:val="terr3colhang"/>
    <w:basedOn w:val="isonormal"/>
    <w:rsid w:val="00C45A84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C45A84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C45A84"/>
  </w:style>
  <w:style w:type="character" w:styleId="PageNumber">
    <w:name w:val="page number"/>
    <w:basedOn w:val="DefaultParagraphFont"/>
    <w:rsid w:val="00C45A84"/>
  </w:style>
  <w:style w:type="paragraph" w:customStyle="1" w:styleId="ctoutlinetxt1">
    <w:name w:val="ctoutlinetxt1"/>
    <w:basedOn w:val="isonormal"/>
    <w:rsid w:val="00C45A8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45A8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45A8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45A84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C45A8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C45A8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45A8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45A84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C45A84"/>
    <w:pPr>
      <w:jc w:val="left"/>
    </w:pPr>
  </w:style>
  <w:style w:type="paragraph" w:customStyle="1" w:styleId="tabletext44">
    <w:name w:val="tabletext4/4"/>
    <w:basedOn w:val="isonormal"/>
    <w:rsid w:val="00C45A84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C45A84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C45A84"/>
    <w:rPr>
      <w:sz w:val="22"/>
    </w:rPr>
  </w:style>
  <w:style w:type="character" w:customStyle="1" w:styleId="FooterChar">
    <w:name w:val="Footer Char"/>
    <w:link w:val="Footer"/>
    <w:rsid w:val="00C45A84"/>
    <w:rPr>
      <w:rFonts w:ascii="Arial" w:hAnsi="Arial"/>
      <w:sz w:val="18"/>
    </w:rPr>
  </w:style>
  <w:style w:type="character" w:customStyle="1" w:styleId="HeaderChar">
    <w:name w:val="Header Char"/>
    <w:link w:val="Header"/>
    <w:rsid w:val="00C45A84"/>
    <w:rPr>
      <w:rFonts w:ascii="Arial" w:hAnsi="Arial"/>
      <w:b/>
    </w:rPr>
  </w:style>
  <w:style w:type="character" w:customStyle="1" w:styleId="Heading1Char">
    <w:name w:val="Heading 1 Char"/>
    <w:link w:val="Heading1"/>
    <w:rsid w:val="00C45A84"/>
    <w:rPr>
      <w:b/>
      <w:sz w:val="24"/>
    </w:rPr>
  </w:style>
  <w:style w:type="character" w:customStyle="1" w:styleId="Heading2Char">
    <w:name w:val="Heading 2 Char"/>
    <w:link w:val="Heading2"/>
    <w:rsid w:val="00C45A84"/>
    <w:rPr>
      <w:b/>
      <w:sz w:val="24"/>
    </w:rPr>
  </w:style>
  <w:style w:type="character" w:customStyle="1" w:styleId="Heading3Char">
    <w:name w:val="Heading 3 Char"/>
    <w:link w:val="Heading3"/>
    <w:rsid w:val="00C45A84"/>
    <w:rPr>
      <w:b/>
      <w:sz w:val="24"/>
    </w:rPr>
  </w:style>
  <w:style w:type="character" w:customStyle="1" w:styleId="MacroTextChar">
    <w:name w:val="Macro Text Char"/>
    <w:link w:val="MacroText"/>
    <w:rsid w:val="00C45A84"/>
    <w:rPr>
      <w:rFonts w:ascii="Arial" w:hAnsi="Arial"/>
    </w:rPr>
  </w:style>
  <w:style w:type="character" w:customStyle="1" w:styleId="SignatureChar">
    <w:name w:val="Signature Char"/>
    <w:link w:val="Signature"/>
    <w:rsid w:val="00C45A84"/>
    <w:rPr>
      <w:sz w:val="24"/>
    </w:rPr>
  </w:style>
  <w:style w:type="character" w:customStyle="1" w:styleId="SubtitleChar">
    <w:name w:val="Subtitle Char"/>
    <w:link w:val="Subtitle"/>
    <w:rsid w:val="00C45A84"/>
    <w:rPr>
      <w:i/>
      <w:sz w:val="24"/>
    </w:rPr>
  </w:style>
  <w:style w:type="paragraph" w:customStyle="1" w:styleId="tabletext1">
    <w:name w:val="tabletext1"/>
    <w:rsid w:val="00C45A8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C45A8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C45A8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C45A84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C45A8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45A8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45A8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45A8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45A8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45A8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45A8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C45A84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C45A8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45A8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45A8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45A84"/>
  </w:style>
  <w:style w:type="paragraph" w:customStyle="1" w:styleId="spacesingle">
    <w:name w:val="spacesingle"/>
    <w:basedOn w:val="isonormal"/>
    <w:next w:val="isonormal"/>
    <w:rsid w:val="00C45A84"/>
    <w:pPr>
      <w:spacing w:line="240" w:lineRule="auto"/>
    </w:pPr>
  </w:style>
  <w:style w:type="paragraph" w:customStyle="1" w:styleId="tabletex11">
    <w:name w:val="tabletex1/1"/>
    <w:basedOn w:val="tabletext11"/>
    <w:rsid w:val="00E43F45"/>
  </w:style>
  <w:style w:type="paragraph" w:styleId="Revision">
    <w:name w:val="Revision"/>
    <w:hidden/>
    <w:uiPriority w:val="99"/>
    <w:semiHidden/>
    <w:rsid w:val="00A45D9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9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LI-CA-2024-044 - 004 - Pages.docx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2024-01-23T05:00:00+00:00</Date_x0020_Modified>
    <CircularDate xmlns="a86cc342-0045-41e2-80e9-abdb777d2eca">2024-01-31T05:00:00+00:00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4.6% change from the increased limit factors currently in effect.</KeyMessage>
    <CircularNumber xmlns="a86cc342-0045-41e2-80e9-abdb777d2eca">LI-CA-2024-044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40182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PENNSYLVANIA REVISION OF COMMERCIAL AUTOMOBILE LIABILITY INCREASED LIMIT FACTORS FILED</CircularTitle>
    <Jurs xmlns="a86cc342-0045-41e2-80e9-abdb777d2eca">
      <Value>40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5A1FC-1C92-4505-A4C7-6FF82190445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C55B4A2-F4E4-42AB-A78C-F5BC3C543B9E}">
  <ds:schemaRefs>
    <ds:schemaRef ds:uri="http://schemas.microsoft.com/office/2006/documentManagement/types"/>
    <ds:schemaRef ds:uri="http://purl.org/dc/dcmitype/"/>
    <ds:schemaRef ds:uri="b46ec5a0-05e9-4998-b314-ddd445f86ee4"/>
    <ds:schemaRef ds:uri="54fe3ac7-1723-47b4-b770-24dd91bac16d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3D309EC-0C90-4129-B258-E0AFDD5162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BD29DF-0FF6-4FAB-BEF6-79B64E647F24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261</Words>
  <Characters>1148</Characters>
  <Application>Microsoft Office Word</Application>
  <DocSecurity>0</DocSecurity>
  <Lines>382</Lines>
  <Paragraphs>234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cp:lastModifiedBy/>
  <cp:revision>1</cp:revision>
  <dcterms:created xsi:type="dcterms:W3CDTF">2023-12-19T20:53:00Z</dcterms:created>
  <dcterms:modified xsi:type="dcterms:W3CDTF">2024-01-23T17:56:00Z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isontdom1\i64822</vt:lpwstr>
  </property>
  <property fmtid="{D5CDD505-2E9C-101B-9397-08002B2CF9AE}" pid="4" name="DocumentName">
    <vt:lpwstr>721807_1.doc</vt:lpwstr>
  </property>
  <property fmtid="{D5CDD505-2E9C-101B-9397-08002B2CF9AE}" pid="5" name="Jurisdiction">
    <vt:lpwstr>PA</vt:lpwstr>
  </property>
  <property fmtid="{D5CDD505-2E9C-101B-9397-08002B2CF9AE}" pid="6" name="LOB">
    <vt:lpwstr>CA</vt:lpwstr>
  </property>
  <property fmtid="{D5CDD505-2E9C-101B-9397-08002B2CF9AE}" pid="7" name="Order">
    <vt:lpwstr>5392900.00000000</vt:lpwstr>
  </property>
  <property fmtid="{D5CDD505-2E9C-101B-9397-08002B2CF9AE}" pid="8" name="Product">
    <vt:lpwstr>SIM</vt:lpwstr>
  </property>
  <property fmtid="{D5CDD505-2E9C-101B-9397-08002B2CF9AE}" pid="9" name="SequenceNumber">
    <vt:lpwstr>721807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AdHocReviewCycleID">
    <vt:i4>-1390144329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_UIVersionString">
    <vt:lpwstr>1.0</vt:lpwstr>
  </property>
  <property fmtid="{D5CDD505-2E9C-101B-9397-08002B2CF9AE}" pid="19" name="ContentTypeId">
    <vt:lpwstr>0x0101002A7B4D783DF0499AA9CFFB0BDFDF2D2C00B742AC3165F72545976B399ED8B6337E</vt:lpwstr>
  </property>
  <property fmtid="{D5CDD505-2E9C-101B-9397-08002B2CF9AE}" pid="20" name="_docset_NoMedatataSyncRequired">
    <vt:lpwstr>False</vt:lpwstr>
  </property>
</Properties>
</file>