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DD862" w14:textId="77777777" w:rsidR="00114329" w:rsidRDefault="00AA3DE9" w:rsidP="00A7641F">
      <w:pPr>
        <w:pStyle w:val="boxrule"/>
      </w:pPr>
      <w:r>
        <w:t xml:space="preserve">A4.  </w:t>
      </w:r>
      <w:smartTag w:uri="urn:schemas-microsoft-com:office:smarttags" w:element="place">
        <w:smartTag w:uri="urn:schemas-microsoft-com:office:smarttags" w:element="State">
          <w:r>
            <w:t>MICHIGAN</w:t>
          </w:r>
        </w:smartTag>
      </w:smartTag>
      <w:r>
        <w:t xml:space="preserve"> CATASTROPHIC CLAIMS ASSOCIATION SURCHARGE</w:t>
      </w:r>
    </w:p>
    <w:p w14:paraId="0DDDD863" w14:textId="77777777" w:rsidR="00114329" w:rsidRDefault="00AA3DE9" w:rsidP="00A7641F">
      <w:pPr>
        <w:pStyle w:val="outlinetxt2"/>
      </w:pPr>
      <w:r>
        <w:rPr>
          <w:b/>
        </w:rPr>
        <w:tab/>
        <w:t>A.</w:t>
      </w:r>
      <w:r>
        <w:rPr>
          <w:b/>
        </w:rPr>
        <w:tab/>
      </w:r>
      <w:r>
        <w:t>For each auto other than trailers subject to no-fault where the number of vehicles can be identified, refer to the Michigan Catastrophic Claims Association Assessment Bulletin.</w:t>
      </w:r>
    </w:p>
    <w:p w14:paraId="0DDDD864" w14:textId="77777777" w:rsidR="00114329" w:rsidRDefault="00AA3DE9" w:rsidP="00A7641F">
      <w:pPr>
        <w:pStyle w:val="outlinetxt2"/>
        <w:rPr>
          <w:b/>
        </w:rPr>
      </w:pPr>
      <w:r>
        <w:rPr>
          <w:b/>
        </w:rPr>
        <w:tab/>
        <w:t>B.</w:t>
      </w:r>
      <w:r>
        <w:rPr>
          <w:b/>
        </w:rPr>
        <w:tab/>
      </w:r>
      <w:r>
        <w:rPr>
          <w:bCs/>
        </w:rPr>
        <w:t xml:space="preserve">For historic vehicles defined by Michigan Vehicle Code Section </w:t>
      </w:r>
      <w:r w:rsidRPr="008E4A56">
        <w:t>257.20a,</w:t>
      </w:r>
      <w:r>
        <w:rPr>
          <w:bCs/>
        </w:rPr>
        <w:t xml:space="preserve"> refer to the Michigan Catastrophic Claims Association Assessment Bulletin for the appropriate surcharge.</w:t>
      </w:r>
    </w:p>
    <w:p w14:paraId="0DDDD865" w14:textId="45C5B9A9" w:rsidR="00114329" w:rsidRDefault="00AA3DE9" w:rsidP="00A7641F">
      <w:pPr>
        <w:pStyle w:val="outlinetxt2"/>
      </w:pPr>
      <w:r>
        <w:rPr>
          <w:b/>
        </w:rPr>
        <w:tab/>
        <w:t>C.</w:t>
      </w:r>
      <w:r>
        <w:rPr>
          <w:b/>
        </w:rPr>
        <w:tab/>
      </w:r>
      <w:r>
        <w:t xml:space="preserve">For commercial fleets written on a gross receipts basis or where commercial auto vehicle years cannot be identified, multiply the PIP written premium by </w:t>
      </w:r>
      <w:r w:rsidR="004F7885">
        <w:t xml:space="preserve">one of </w:t>
      </w:r>
      <w:r>
        <w:t>the following factor</w:t>
      </w:r>
      <w:r w:rsidR="004F7885">
        <w:t>s</w:t>
      </w:r>
      <w:r>
        <w:t xml:space="preserve"> to determine the applicable additional charge:</w:t>
      </w:r>
    </w:p>
    <w:p w14:paraId="0DDDD866" w14:textId="77777777" w:rsidR="00114329" w:rsidRDefault="00114329" w:rsidP="00A7641F">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250"/>
        <w:gridCol w:w="1550"/>
      </w:tblGrid>
      <w:tr w:rsidR="0065652C" w14:paraId="0DDDD869" w14:textId="77777777" w:rsidTr="0065652C">
        <w:trPr>
          <w:cantSplit/>
          <w:trHeight w:val="190"/>
        </w:trPr>
        <w:tc>
          <w:tcPr>
            <w:tcW w:w="200" w:type="dxa"/>
          </w:tcPr>
          <w:p w14:paraId="0DDDD867" w14:textId="77777777" w:rsidR="0065652C" w:rsidRDefault="0065652C" w:rsidP="00A7641F">
            <w:pPr>
              <w:pStyle w:val="tablehead"/>
            </w:pPr>
          </w:p>
        </w:tc>
        <w:tc>
          <w:tcPr>
            <w:tcW w:w="3250" w:type="dxa"/>
            <w:tcBorders>
              <w:top w:val="single" w:sz="6" w:space="0" w:color="auto"/>
              <w:left w:val="single" w:sz="6" w:space="0" w:color="auto"/>
              <w:bottom w:val="single" w:sz="6" w:space="0" w:color="auto"/>
              <w:right w:val="single" w:sz="6" w:space="0" w:color="auto"/>
            </w:tcBorders>
          </w:tcPr>
          <w:p w14:paraId="6D5401AA" w14:textId="4D23CD92" w:rsidR="0065652C" w:rsidRDefault="0065652C" w:rsidP="00A7641F">
            <w:pPr>
              <w:pStyle w:val="tablehead"/>
            </w:pPr>
          </w:p>
        </w:tc>
        <w:tc>
          <w:tcPr>
            <w:tcW w:w="1550" w:type="dxa"/>
            <w:tcBorders>
              <w:top w:val="single" w:sz="6" w:space="0" w:color="auto"/>
              <w:left w:val="single" w:sz="6" w:space="0" w:color="auto"/>
              <w:bottom w:val="single" w:sz="6" w:space="0" w:color="auto"/>
              <w:right w:val="single" w:sz="6" w:space="0" w:color="auto"/>
            </w:tcBorders>
          </w:tcPr>
          <w:p w14:paraId="0DDDD868" w14:textId="620BACEB" w:rsidR="0065652C" w:rsidRDefault="0065652C" w:rsidP="00A7641F">
            <w:pPr>
              <w:pStyle w:val="tablehead"/>
            </w:pPr>
            <w:r>
              <w:t>Factor</w:t>
            </w:r>
          </w:p>
        </w:tc>
      </w:tr>
      <w:tr w:rsidR="000A1908" w14:paraId="0DDDD86C" w14:textId="77777777" w:rsidTr="0065652C">
        <w:trPr>
          <w:cantSplit/>
          <w:trHeight w:val="190"/>
        </w:trPr>
        <w:tc>
          <w:tcPr>
            <w:tcW w:w="200" w:type="dxa"/>
          </w:tcPr>
          <w:p w14:paraId="0DDDD86A" w14:textId="77777777" w:rsidR="000A1908" w:rsidRDefault="000A1908" w:rsidP="00A7641F">
            <w:pPr>
              <w:pStyle w:val="tabletext11"/>
              <w:jc w:val="center"/>
            </w:pPr>
          </w:p>
        </w:tc>
        <w:tc>
          <w:tcPr>
            <w:tcW w:w="3250" w:type="dxa"/>
            <w:tcBorders>
              <w:top w:val="single" w:sz="6" w:space="0" w:color="auto"/>
              <w:left w:val="single" w:sz="6" w:space="0" w:color="auto"/>
              <w:bottom w:val="single" w:sz="6" w:space="0" w:color="auto"/>
              <w:right w:val="single" w:sz="6" w:space="0" w:color="auto"/>
            </w:tcBorders>
          </w:tcPr>
          <w:p w14:paraId="7B33E9BD" w14:textId="737229EC" w:rsidR="000A1908" w:rsidRDefault="000A1908" w:rsidP="00A7641F">
            <w:pPr>
              <w:pStyle w:val="tabletext11"/>
              <w:tabs>
                <w:tab w:val="decimal" w:pos="2240"/>
              </w:tabs>
            </w:pPr>
            <w:r>
              <w:t>If Opting for Unlimited PIP Benefits</w:t>
            </w:r>
          </w:p>
        </w:tc>
        <w:tc>
          <w:tcPr>
            <w:tcW w:w="1550" w:type="dxa"/>
            <w:tcBorders>
              <w:top w:val="single" w:sz="6" w:space="0" w:color="auto"/>
              <w:left w:val="single" w:sz="6" w:space="0" w:color="auto"/>
              <w:bottom w:val="single" w:sz="6" w:space="0" w:color="auto"/>
              <w:right w:val="single" w:sz="6" w:space="0" w:color="auto"/>
            </w:tcBorders>
          </w:tcPr>
          <w:p w14:paraId="0DDDD86B" w14:textId="23713D7C" w:rsidR="000A1908" w:rsidRDefault="0065652C" w:rsidP="00A7641F">
            <w:pPr>
              <w:pStyle w:val="tabletext11"/>
              <w:jc w:val="center"/>
            </w:pPr>
            <w:del w:id="0" w:author="Author" w:date="2024-01-30T11:47:00Z">
              <w:r w:rsidDel="007A76F9">
                <w:delText>0.</w:delText>
              </w:r>
              <w:r w:rsidR="000A1908" w:rsidDel="007A76F9">
                <w:delText>97</w:delText>
              </w:r>
              <w:r w:rsidR="007A76F9" w:rsidDel="007A76F9">
                <w:delText>4</w:delText>
              </w:r>
            </w:del>
            <w:ins w:id="1" w:author="Author" w:date="2024-01-30T11:47:00Z">
              <w:r w:rsidR="007A76F9">
                <w:t>0.500</w:t>
              </w:r>
            </w:ins>
          </w:p>
        </w:tc>
      </w:tr>
      <w:tr w:rsidR="000A1908" w14:paraId="4C8B70BA" w14:textId="77777777" w:rsidTr="0065652C">
        <w:trPr>
          <w:cantSplit/>
          <w:trHeight w:val="190"/>
        </w:trPr>
        <w:tc>
          <w:tcPr>
            <w:tcW w:w="200" w:type="dxa"/>
          </w:tcPr>
          <w:p w14:paraId="11643361" w14:textId="77777777" w:rsidR="000A1908" w:rsidRDefault="000A1908" w:rsidP="00A7641F">
            <w:pPr>
              <w:pStyle w:val="tabletext11"/>
              <w:jc w:val="center"/>
            </w:pPr>
          </w:p>
        </w:tc>
        <w:tc>
          <w:tcPr>
            <w:tcW w:w="3250" w:type="dxa"/>
            <w:tcBorders>
              <w:top w:val="single" w:sz="6" w:space="0" w:color="auto"/>
              <w:left w:val="single" w:sz="6" w:space="0" w:color="auto"/>
              <w:bottom w:val="single" w:sz="6" w:space="0" w:color="auto"/>
              <w:right w:val="single" w:sz="6" w:space="0" w:color="auto"/>
            </w:tcBorders>
          </w:tcPr>
          <w:p w14:paraId="4C13DDA4" w14:textId="2093E796" w:rsidR="000A1908" w:rsidRDefault="000A1908" w:rsidP="00A7641F">
            <w:pPr>
              <w:pStyle w:val="tabletext11"/>
              <w:tabs>
                <w:tab w:val="decimal" w:pos="2240"/>
              </w:tabs>
            </w:pPr>
            <w:r>
              <w:t>If Opting for Other PIP Benefit Levels</w:t>
            </w:r>
          </w:p>
        </w:tc>
        <w:tc>
          <w:tcPr>
            <w:tcW w:w="1550" w:type="dxa"/>
            <w:tcBorders>
              <w:top w:val="single" w:sz="6" w:space="0" w:color="auto"/>
              <w:left w:val="single" w:sz="6" w:space="0" w:color="auto"/>
              <w:bottom w:val="single" w:sz="6" w:space="0" w:color="auto"/>
              <w:right w:val="single" w:sz="6" w:space="0" w:color="auto"/>
            </w:tcBorders>
          </w:tcPr>
          <w:p w14:paraId="312AA868" w14:textId="652BA6B5" w:rsidR="000A1908" w:rsidRDefault="000A1908" w:rsidP="00A7641F">
            <w:pPr>
              <w:pStyle w:val="tabletext11"/>
              <w:jc w:val="center"/>
            </w:pPr>
            <w:del w:id="2" w:author="Author" w:date="2024-01-30T11:47:00Z">
              <w:r w:rsidDel="007A76F9">
                <w:delText>0.250</w:delText>
              </w:r>
            </w:del>
            <w:ins w:id="3" w:author="Author" w:date="2024-01-30T11:47:00Z">
              <w:r w:rsidR="007A76F9">
                <w:t>0.087</w:t>
              </w:r>
            </w:ins>
          </w:p>
        </w:tc>
      </w:tr>
    </w:tbl>
    <w:p w14:paraId="0DDDD86D" w14:textId="50196E6E" w:rsidR="00114329" w:rsidRDefault="00AA3DE9" w:rsidP="00A7641F">
      <w:pPr>
        <w:pStyle w:val="tablecaption"/>
      </w:pPr>
      <w:r>
        <w:t>Table A4.C. Commercial Fleets Additional PIP Coverages Factor</w:t>
      </w:r>
      <w:r w:rsidR="00B439FA">
        <w:t>s</w:t>
      </w:r>
    </w:p>
    <w:p w14:paraId="0DDDD86E" w14:textId="77777777" w:rsidR="00114329" w:rsidRDefault="00114329" w:rsidP="00A7641F">
      <w:pPr>
        <w:pStyle w:val="isonormal"/>
      </w:pPr>
    </w:p>
    <w:p w14:paraId="0DDDD86F" w14:textId="77777777" w:rsidR="00114329" w:rsidRDefault="00AA3DE9" w:rsidP="00A7641F">
      <w:pPr>
        <w:pStyle w:val="outlinetxt2"/>
      </w:pPr>
      <w:r>
        <w:rPr>
          <w:b/>
        </w:rPr>
        <w:tab/>
        <w:t>D.</w:t>
      </w:r>
      <w:r>
        <w:rPr>
          <w:b/>
        </w:rPr>
        <w:tab/>
      </w:r>
      <w:r>
        <w:t>This additional charge is to be added to the final PIP premium that otherwise applies, after the application of all premium development calculations.</w:t>
      </w:r>
    </w:p>
    <w:p w14:paraId="0DDDD870" w14:textId="77777777" w:rsidR="00114329" w:rsidRDefault="00AA3DE9" w:rsidP="00A7641F">
      <w:pPr>
        <w:pStyle w:val="outlinetxt2"/>
      </w:pPr>
      <w:r>
        <w:rPr>
          <w:b/>
        </w:rPr>
        <w:tab/>
        <w:t>E.</w:t>
      </w:r>
      <w:r>
        <w:rPr>
          <w:b/>
        </w:rPr>
        <w:tab/>
      </w:r>
      <w:r>
        <w:t>In the event of changes or cancellation during the policy term the applicable changes and cancellation rules apply. Otherwise, do not modify the additional charge under any rating plan or other manual rule provision.</w:t>
      </w:r>
    </w:p>
    <w:p w14:paraId="0DDDD871" w14:textId="77777777" w:rsidR="00114329" w:rsidRDefault="00AA3DE9" w:rsidP="00A7641F">
      <w:pPr>
        <w:pStyle w:val="outlinetxt2"/>
      </w:pPr>
      <w:r>
        <w:rPr>
          <w:b/>
        </w:rPr>
        <w:tab/>
        <w:t>F.</w:t>
      </w:r>
      <w:r>
        <w:rPr>
          <w:b/>
        </w:rPr>
        <w:tab/>
      </w:r>
      <w:r>
        <w:t>There are no separate ISO statistical reporting requirements for the additional charge. For reporting purposes it should be added to the PIP premium for the policy.</w:t>
      </w:r>
    </w:p>
    <w:p w14:paraId="0DDDD872" w14:textId="77777777" w:rsidR="000D4988" w:rsidRPr="00103022" w:rsidRDefault="000D4988" w:rsidP="00A7641F">
      <w:pPr>
        <w:pStyle w:val="isonormal"/>
      </w:pPr>
    </w:p>
    <w:sectPr w:rsidR="000D4988" w:rsidRPr="00103022" w:rsidSect="00A7641F">
      <w:headerReference w:type="even" r:id="rId10"/>
      <w:headerReference w:type="default" r:id="rId11"/>
      <w:footerReference w:type="even" r:id="rId12"/>
      <w:footerReference w:type="default" r:id="rId13"/>
      <w:headerReference w:type="first" r:id="rId14"/>
      <w:footerReference w:type="first" r:id="rId15"/>
      <w:type w:val="even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8794D" w14:textId="77777777" w:rsidR="005731F5" w:rsidRDefault="005731F5" w:rsidP="00B12B38">
      <w:pPr>
        <w:spacing w:before="0" w:line="240" w:lineRule="auto"/>
      </w:pPr>
      <w:r>
        <w:separator/>
      </w:r>
    </w:p>
  </w:endnote>
  <w:endnote w:type="continuationSeparator" w:id="0">
    <w:p w14:paraId="0A58186A" w14:textId="77777777" w:rsidR="005731F5" w:rsidRDefault="005731F5" w:rsidP="00B12B3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C084" w14:textId="77777777" w:rsidR="00A7641F" w:rsidRDefault="00A764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7641F" w14:paraId="65AD9125" w14:textId="77777777">
      <w:tc>
        <w:tcPr>
          <w:tcW w:w="6900" w:type="dxa"/>
        </w:tcPr>
        <w:p w14:paraId="58040337" w14:textId="7FCD8AA0" w:rsidR="00A7641F" w:rsidRDefault="00A7641F" w:rsidP="00143BE8">
          <w:pPr>
            <w:pStyle w:val="FilingFooter"/>
          </w:pPr>
          <w:r w:rsidRPr="00261670">
            <w:rPr>
              <w:szCs w:val="16"/>
            </w:rPr>
            <w:t>© Insurance Services Office, Inc.,</w:t>
          </w:r>
          <w:r>
            <w:rPr>
              <w:szCs w:val="16"/>
            </w:rPr>
            <w:t xml:space="preserve"> </w:t>
          </w:r>
          <w:r>
            <w:t xml:space="preserve">2024 </w:t>
          </w:r>
        </w:p>
      </w:tc>
      <w:tc>
        <w:tcPr>
          <w:tcW w:w="3200" w:type="dxa"/>
        </w:tcPr>
        <w:p w14:paraId="2CFC49F2" w14:textId="77777777" w:rsidR="00A7641F" w:rsidRDefault="00A7641F" w:rsidP="00143BE8">
          <w:pPr>
            <w:pStyle w:val="FilingFooter"/>
          </w:pPr>
        </w:p>
      </w:tc>
    </w:tr>
  </w:tbl>
  <w:p w14:paraId="4FD7CB2C" w14:textId="77777777" w:rsidR="00A7641F" w:rsidRDefault="00A7641F" w:rsidP="00A7641F">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80A35" w14:textId="77777777" w:rsidR="00A7641F" w:rsidRDefault="00A764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D12E" w14:textId="77777777" w:rsidR="005731F5" w:rsidRDefault="005731F5" w:rsidP="00B12B38">
      <w:pPr>
        <w:spacing w:before="0" w:line="240" w:lineRule="auto"/>
      </w:pPr>
      <w:r>
        <w:separator/>
      </w:r>
    </w:p>
  </w:footnote>
  <w:footnote w:type="continuationSeparator" w:id="0">
    <w:p w14:paraId="66C1947B" w14:textId="77777777" w:rsidR="005731F5" w:rsidRDefault="005731F5" w:rsidP="00B12B3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18AAC" w14:textId="77777777" w:rsidR="00A7641F" w:rsidRDefault="00A764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7641F" w14:paraId="29D7300D" w14:textId="77777777">
      <w:tc>
        <w:tcPr>
          <w:tcW w:w="10100" w:type="dxa"/>
          <w:gridSpan w:val="2"/>
        </w:tcPr>
        <w:p w14:paraId="4A2C8AD7" w14:textId="2F732CE9" w:rsidR="00A7641F" w:rsidRDefault="00A7641F" w:rsidP="00143BE8">
          <w:pPr>
            <w:pStyle w:val="FilingHeader"/>
          </w:pPr>
          <w:r>
            <w:t>MICHIGAN – COMMERCIAL AUTO</w:t>
          </w:r>
        </w:p>
      </w:tc>
    </w:tr>
    <w:tr w:rsidR="00A7641F" w14:paraId="44EC04C8" w14:textId="77777777">
      <w:tc>
        <w:tcPr>
          <w:tcW w:w="8300" w:type="dxa"/>
        </w:tcPr>
        <w:p w14:paraId="3F5B2350" w14:textId="2D4AD91F" w:rsidR="00A7641F" w:rsidRDefault="00A7641F" w:rsidP="00143BE8">
          <w:pPr>
            <w:pStyle w:val="FilingHeader"/>
          </w:pPr>
          <w:r>
            <w:t>RULES FILING CA-2024-RCCA1</w:t>
          </w:r>
        </w:p>
      </w:tc>
      <w:tc>
        <w:tcPr>
          <w:tcW w:w="1800" w:type="dxa"/>
        </w:tcPr>
        <w:p w14:paraId="26667D92" w14:textId="12272ECF" w:rsidR="00A7641F" w:rsidRPr="00A7641F" w:rsidRDefault="00A7641F" w:rsidP="00A7641F">
          <w:pPr>
            <w:pStyle w:val="FilingHeader"/>
            <w:jc w:val="right"/>
          </w:pPr>
          <w:r w:rsidRPr="00A7641F">
            <w:t xml:space="preserve">Page </w:t>
          </w:r>
          <w:r w:rsidRPr="00A7641F">
            <w:fldChar w:fldCharType="begin"/>
          </w:r>
          <w:r w:rsidRPr="00A7641F">
            <w:instrText xml:space="preserve"> = </w:instrText>
          </w:r>
          <w:r w:rsidRPr="00A7641F">
            <w:fldChar w:fldCharType="begin"/>
          </w:r>
          <w:r w:rsidRPr="00A7641F">
            <w:instrText xml:space="preserve"> PAGE  \* MERGEFORMAT </w:instrText>
          </w:r>
          <w:r w:rsidRPr="00A7641F">
            <w:fldChar w:fldCharType="separate"/>
          </w:r>
          <w:r>
            <w:rPr>
              <w:noProof/>
            </w:rPr>
            <w:instrText>2</w:instrText>
          </w:r>
          <w:r w:rsidRPr="00A7641F">
            <w:fldChar w:fldCharType="end"/>
          </w:r>
          <w:r w:rsidRPr="00A7641F">
            <w:instrText xml:space="preserve"> + 2  \* MERGEFORMAT </w:instrText>
          </w:r>
          <w:r w:rsidRPr="00A7641F">
            <w:fldChar w:fldCharType="separate"/>
          </w:r>
          <w:r>
            <w:rPr>
              <w:noProof/>
            </w:rPr>
            <w:t>4</w:t>
          </w:r>
          <w:r w:rsidRPr="00A7641F">
            <w:fldChar w:fldCharType="end"/>
          </w:r>
          <w:r w:rsidRPr="00A7641F">
            <w:t xml:space="preserve"> </w:t>
          </w:r>
        </w:p>
      </w:tc>
    </w:tr>
  </w:tbl>
  <w:p w14:paraId="6FA9FB0C" w14:textId="77777777" w:rsidR="00A7641F" w:rsidRDefault="00A7641F" w:rsidP="00A7641F">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BA01F" w14:textId="77777777" w:rsidR="00A7641F" w:rsidRDefault="00A764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embedSystemFonts/>
  <w:mirrorMargin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3"/>
  <w:drawingGridHorizontalSpacing w:val="43"/>
  <w:drawingGridVerticalSpacing w:val="29"/>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pyOnly$" w:val="No"/>
    <w:docVar w:name="dAssFlag$" w:val="N"/>
    <w:docVar w:name="dbflag$" w:val="N"/>
    <w:docVar w:name="dcy$" w:val="2024"/>
    <w:docVar w:name="dfullob$" w:val="Commercial Auto"/>
    <w:docVar w:name="didnum$" w:val="RCCA1"/>
    <w:docVar w:name="didyr$" w:val="2024"/>
    <w:docVar w:name="distdate$" w:val="N"/>
    <w:docVar w:name="dlob$" w:val="CA"/>
    <w:docVar w:name="doccy$" w:val=" "/>
    <w:docVar w:name="docedno$" w:val=" "/>
    <w:docVar w:name="doclob$" w:val=" "/>
    <w:docVar w:name="docst$" w:val=" "/>
    <w:docVar w:name="dpageno$" w:val="4"/>
    <w:docVar w:name="dRP$" w:val="RP"/>
    <w:docVar w:name="drpflag$" w:val="N"/>
    <w:docVar w:name="dst$" w:val="Michigan"/>
    <w:docVar w:name="dtype$" w:val="RULES FILING"/>
    <w:docVar w:name="effmonth$" w:val=" 8"/>
    <w:docVar w:name="effmonth2$" w:val=" 1"/>
    <w:docVar w:name="IndexFlag$" w:val="N"/>
    <w:docVar w:name="ISOSuite$" w:val="Y"/>
    <w:docVar w:name="istatus$" w:val="clm"/>
    <w:docVar w:name="landscape$" w:val="N"/>
    <w:docVar w:name="nc$" w:val=" 1"/>
    <w:docVar w:name="nct$" w:val=" 1"/>
    <w:docVar w:name="nd$" w:val=" 1"/>
    <w:docVar w:name="newdoc$" w:val="N"/>
    <w:docVar w:name="nl$" w:val=" 1"/>
    <w:docVar w:name="nm$" w:val=" 3"/>
    <w:docVar w:name="nr$" w:val=" 1"/>
    <w:docVar w:name="olddate$" w:val="2/2/02"/>
    <w:docVar w:name="PAflag$" w:val="N"/>
    <w:docVar w:name="pgnum$" w:val="BM-ELP-1 "/>
    <w:docVar w:name="portrait$" w:val="Y"/>
  </w:docVars>
  <w:rsids>
    <w:rsidRoot w:val="004972A0"/>
    <w:rsid w:val="0000022B"/>
    <w:rsid w:val="00000B03"/>
    <w:rsid w:val="00001674"/>
    <w:rsid w:val="000072A0"/>
    <w:rsid w:val="00007C52"/>
    <w:rsid w:val="000134BB"/>
    <w:rsid w:val="0001389D"/>
    <w:rsid w:val="00013917"/>
    <w:rsid w:val="0001437B"/>
    <w:rsid w:val="0001624D"/>
    <w:rsid w:val="000200AE"/>
    <w:rsid w:val="00020EA5"/>
    <w:rsid w:val="00021C0F"/>
    <w:rsid w:val="00021D74"/>
    <w:rsid w:val="00022510"/>
    <w:rsid w:val="00025357"/>
    <w:rsid w:val="000269B3"/>
    <w:rsid w:val="0003126A"/>
    <w:rsid w:val="00031683"/>
    <w:rsid w:val="00033AAE"/>
    <w:rsid w:val="000347C7"/>
    <w:rsid w:val="00035369"/>
    <w:rsid w:val="00035CA1"/>
    <w:rsid w:val="00036A88"/>
    <w:rsid w:val="00037E30"/>
    <w:rsid w:val="00040CC8"/>
    <w:rsid w:val="00040CEB"/>
    <w:rsid w:val="0004114B"/>
    <w:rsid w:val="00042C23"/>
    <w:rsid w:val="00051D6B"/>
    <w:rsid w:val="000525BE"/>
    <w:rsid w:val="0005361A"/>
    <w:rsid w:val="00057574"/>
    <w:rsid w:val="00057A2F"/>
    <w:rsid w:val="00060DA2"/>
    <w:rsid w:val="00061AE7"/>
    <w:rsid w:val="00063EA1"/>
    <w:rsid w:val="00070807"/>
    <w:rsid w:val="0007193D"/>
    <w:rsid w:val="00071C00"/>
    <w:rsid w:val="00072185"/>
    <w:rsid w:val="000721E1"/>
    <w:rsid w:val="00074107"/>
    <w:rsid w:val="0007439B"/>
    <w:rsid w:val="00074452"/>
    <w:rsid w:val="00074672"/>
    <w:rsid w:val="00076508"/>
    <w:rsid w:val="00076AFB"/>
    <w:rsid w:val="0007742F"/>
    <w:rsid w:val="0008129A"/>
    <w:rsid w:val="0008319B"/>
    <w:rsid w:val="00083D0D"/>
    <w:rsid w:val="00083EA5"/>
    <w:rsid w:val="000867D6"/>
    <w:rsid w:val="000873E4"/>
    <w:rsid w:val="00087A78"/>
    <w:rsid w:val="000923B9"/>
    <w:rsid w:val="00096687"/>
    <w:rsid w:val="00096755"/>
    <w:rsid w:val="00097E52"/>
    <w:rsid w:val="000A0C8B"/>
    <w:rsid w:val="000A1255"/>
    <w:rsid w:val="000A1908"/>
    <w:rsid w:val="000A1A34"/>
    <w:rsid w:val="000A464F"/>
    <w:rsid w:val="000A4BD4"/>
    <w:rsid w:val="000A5C46"/>
    <w:rsid w:val="000A644D"/>
    <w:rsid w:val="000A6479"/>
    <w:rsid w:val="000B15C1"/>
    <w:rsid w:val="000B521D"/>
    <w:rsid w:val="000B5E90"/>
    <w:rsid w:val="000C48FA"/>
    <w:rsid w:val="000C65AD"/>
    <w:rsid w:val="000C789E"/>
    <w:rsid w:val="000D0487"/>
    <w:rsid w:val="000D48E9"/>
    <w:rsid w:val="000D4988"/>
    <w:rsid w:val="000E28F0"/>
    <w:rsid w:val="000E32F6"/>
    <w:rsid w:val="000E4B1E"/>
    <w:rsid w:val="000E61DD"/>
    <w:rsid w:val="000F01D7"/>
    <w:rsid w:val="000F15C2"/>
    <w:rsid w:val="000F2BA9"/>
    <w:rsid w:val="000F323B"/>
    <w:rsid w:val="000F5258"/>
    <w:rsid w:val="000F5A77"/>
    <w:rsid w:val="001004C2"/>
    <w:rsid w:val="00103022"/>
    <w:rsid w:val="00103EB5"/>
    <w:rsid w:val="0010578A"/>
    <w:rsid w:val="00105F08"/>
    <w:rsid w:val="00107349"/>
    <w:rsid w:val="00110099"/>
    <w:rsid w:val="001124AC"/>
    <w:rsid w:val="00114329"/>
    <w:rsid w:val="001158D6"/>
    <w:rsid w:val="001158D9"/>
    <w:rsid w:val="00115E80"/>
    <w:rsid w:val="0011642E"/>
    <w:rsid w:val="00122B0A"/>
    <w:rsid w:val="0012765D"/>
    <w:rsid w:val="00130FFB"/>
    <w:rsid w:val="00136604"/>
    <w:rsid w:val="00140587"/>
    <w:rsid w:val="0014064C"/>
    <w:rsid w:val="00141800"/>
    <w:rsid w:val="0014557E"/>
    <w:rsid w:val="00145C65"/>
    <w:rsid w:val="001463FD"/>
    <w:rsid w:val="00146686"/>
    <w:rsid w:val="00146DEE"/>
    <w:rsid w:val="001513E7"/>
    <w:rsid w:val="0015261C"/>
    <w:rsid w:val="00155E69"/>
    <w:rsid w:val="00156AA8"/>
    <w:rsid w:val="0015726E"/>
    <w:rsid w:val="0016228E"/>
    <w:rsid w:val="00165AB6"/>
    <w:rsid w:val="00165AB9"/>
    <w:rsid w:val="00171A25"/>
    <w:rsid w:val="001741AE"/>
    <w:rsid w:val="001843F6"/>
    <w:rsid w:val="001862A9"/>
    <w:rsid w:val="001918E2"/>
    <w:rsid w:val="001929D6"/>
    <w:rsid w:val="00195991"/>
    <w:rsid w:val="00195C49"/>
    <w:rsid w:val="001A244C"/>
    <w:rsid w:val="001A26B8"/>
    <w:rsid w:val="001A5336"/>
    <w:rsid w:val="001A5AE8"/>
    <w:rsid w:val="001A6028"/>
    <w:rsid w:val="001A64CC"/>
    <w:rsid w:val="001A7A37"/>
    <w:rsid w:val="001B073F"/>
    <w:rsid w:val="001B1912"/>
    <w:rsid w:val="001B27C3"/>
    <w:rsid w:val="001B349F"/>
    <w:rsid w:val="001B3969"/>
    <w:rsid w:val="001B5839"/>
    <w:rsid w:val="001B5C60"/>
    <w:rsid w:val="001C2984"/>
    <w:rsid w:val="001C3573"/>
    <w:rsid w:val="001C4461"/>
    <w:rsid w:val="001C5489"/>
    <w:rsid w:val="001C7EE3"/>
    <w:rsid w:val="001D2C00"/>
    <w:rsid w:val="001D4EBA"/>
    <w:rsid w:val="001D51BC"/>
    <w:rsid w:val="001D71D1"/>
    <w:rsid w:val="001D740F"/>
    <w:rsid w:val="001E02A7"/>
    <w:rsid w:val="001E0A04"/>
    <w:rsid w:val="001E0F30"/>
    <w:rsid w:val="001E416F"/>
    <w:rsid w:val="001E4D35"/>
    <w:rsid w:val="001F201F"/>
    <w:rsid w:val="001F39E7"/>
    <w:rsid w:val="001F57DE"/>
    <w:rsid w:val="001F7273"/>
    <w:rsid w:val="00200DF5"/>
    <w:rsid w:val="00201EA9"/>
    <w:rsid w:val="00202D92"/>
    <w:rsid w:val="00203052"/>
    <w:rsid w:val="0020369B"/>
    <w:rsid w:val="00204197"/>
    <w:rsid w:val="00207DE3"/>
    <w:rsid w:val="00210973"/>
    <w:rsid w:val="002147DA"/>
    <w:rsid w:val="002203C0"/>
    <w:rsid w:val="00220706"/>
    <w:rsid w:val="00222A75"/>
    <w:rsid w:val="002233FD"/>
    <w:rsid w:val="00225378"/>
    <w:rsid w:val="002275E2"/>
    <w:rsid w:val="00230444"/>
    <w:rsid w:val="00231696"/>
    <w:rsid w:val="00235DCC"/>
    <w:rsid w:val="00236244"/>
    <w:rsid w:val="002400F9"/>
    <w:rsid w:val="0024250E"/>
    <w:rsid w:val="00245C18"/>
    <w:rsid w:val="00246F47"/>
    <w:rsid w:val="002504AA"/>
    <w:rsid w:val="00251401"/>
    <w:rsid w:val="002528A0"/>
    <w:rsid w:val="00254F34"/>
    <w:rsid w:val="0025752C"/>
    <w:rsid w:val="0026005D"/>
    <w:rsid w:val="002606C5"/>
    <w:rsid w:val="00264E84"/>
    <w:rsid w:val="00265B38"/>
    <w:rsid w:val="00267E2C"/>
    <w:rsid w:val="00271F21"/>
    <w:rsid w:val="0027283D"/>
    <w:rsid w:val="002744DB"/>
    <w:rsid w:val="00275AC7"/>
    <w:rsid w:val="00280DEF"/>
    <w:rsid w:val="002813A0"/>
    <w:rsid w:val="00281A14"/>
    <w:rsid w:val="00285163"/>
    <w:rsid w:val="0028799A"/>
    <w:rsid w:val="00291D67"/>
    <w:rsid w:val="00293929"/>
    <w:rsid w:val="00297EA1"/>
    <w:rsid w:val="002A6559"/>
    <w:rsid w:val="002A70FE"/>
    <w:rsid w:val="002A7863"/>
    <w:rsid w:val="002B22D0"/>
    <w:rsid w:val="002B2D90"/>
    <w:rsid w:val="002B58FF"/>
    <w:rsid w:val="002C1124"/>
    <w:rsid w:val="002C1E95"/>
    <w:rsid w:val="002C6FDD"/>
    <w:rsid w:val="002D16A1"/>
    <w:rsid w:val="002D3F59"/>
    <w:rsid w:val="002D3FFB"/>
    <w:rsid w:val="002D4C56"/>
    <w:rsid w:val="002D4E6A"/>
    <w:rsid w:val="002D67E7"/>
    <w:rsid w:val="002E159B"/>
    <w:rsid w:val="002E265C"/>
    <w:rsid w:val="002E60C0"/>
    <w:rsid w:val="002E7120"/>
    <w:rsid w:val="002F2AA1"/>
    <w:rsid w:val="002F3881"/>
    <w:rsid w:val="003021F7"/>
    <w:rsid w:val="00306BE6"/>
    <w:rsid w:val="003102E8"/>
    <w:rsid w:val="0031044C"/>
    <w:rsid w:val="0032054C"/>
    <w:rsid w:val="00320A54"/>
    <w:rsid w:val="00321649"/>
    <w:rsid w:val="003228E3"/>
    <w:rsid w:val="00324C64"/>
    <w:rsid w:val="00325931"/>
    <w:rsid w:val="00330D13"/>
    <w:rsid w:val="00334B74"/>
    <w:rsid w:val="0033576B"/>
    <w:rsid w:val="0033728D"/>
    <w:rsid w:val="0034087C"/>
    <w:rsid w:val="003436B7"/>
    <w:rsid w:val="003450F5"/>
    <w:rsid w:val="00345370"/>
    <w:rsid w:val="0035096D"/>
    <w:rsid w:val="00351555"/>
    <w:rsid w:val="00351619"/>
    <w:rsid w:val="00355A2C"/>
    <w:rsid w:val="003563C6"/>
    <w:rsid w:val="00357C5F"/>
    <w:rsid w:val="0036103F"/>
    <w:rsid w:val="003628EB"/>
    <w:rsid w:val="0036392B"/>
    <w:rsid w:val="0037113D"/>
    <w:rsid w:val="003712BF"/>
    <w:rsid w:val="0037491E"/>
    <w:rsid w:val="00376130"/>
    <w:rsid w:val="00377B80"/>
    <w:rsid w:val="003857BE"/>
    <w:rsid w:val="00385D23"/>
    <w:rsid w:val="0039414F"/>
    <w:rsid w:val="003944C2"/>
    <w:rsid w:val="003955EA"/>
    <w:rsid w:val="003A3635"/>
    <w:rsid w:val="003A3B56"/>
    <w:rsid w:val="003A3C92"/>
    <w:rsid w:val="003A4F92"/>
    <w:rsid w:val="003B2E01"/>
    <w:rsid w:val="003B53B0"/>
    <w:rsid w:val="003B5450"/>
    <w:rsid w:val="003C0263"/>
    <w:rsid w:val="003C0AD3"/>
    <w:rsid w:val="003C0F5A"/>
    <w:rsid w:val="003C3B93"/>
    <w:rsid w:val="003C7975"/>
    <w:rsid w:val="003D1848"/>
    <w:rsid w:val="003D2940"/>
    <w:rsid w:val="003D2C91"/>
    <w:rsid w:val="003D304F"/>
    <w:rsid w:val="003D3C2D"/>
    <w:rsid w:val="003D4126"/>
    <w:rsid w:val="003D46CA"/>
    <w:rsid w:val="003D59A9"/>
    <w:rsid w:val="003D73E9"/>
    <w:rsid w:val="003E2C6E"/>
    <w:rsid w:val="003E37B9"/>
    <w:rsid w:val="003E6D8A"/>
    <w:rsid w:val="003E753B"/>
    <w:rsid w:val="003F2770"/>
    <w:rsid w:val="003F28DE"/>
    <w:rsid w:val="003F5283"/>
    <w:rsid w:val="003F5532"/>
    <w:rsid w:val="003F7352"/>
    <w:rsid w:val="003F7B88"/>
    <w:rsid w:val="004003E2"/>
    <w:rsid w:val="00400F1E"/>
    <w:rsid w:val="00402B7A"/>
    <w:rsid w:val="00405645"/>
    <w:rsid w:val="00405790"/>
    <w:rsid w:val="00407909"/>
    <w:rsid w:val="00416B4C"/>
    <w:rsid w:val="00416F83"/>
    <w:rsid w:val="00421CD0"/>
    <w:rsid w:val="00422234"/>
    <w:rsid w:val="00422F7C"/>
    <w:rsid w:val="004233A8"/>
    <w:rsid w:val="00425705"/>
    <w:rsid w:val="004257D6"/>
    <w:rsid w:val="00427518"/>
    <w:rsid w:val="004304E3"/>
    <w:rsid w:val="00431C9D"/>
    <w:rsid w:val="00431FEE"/>
    <w:rsid w:val="00432FC1"/>
    <w:rsid w:val="00435329"/>
    <w:rsid w:val="00443E2A"/>
    <w:rsid w:val="004448F4"/>
    <w:rsid w:val="00447009"/>
    <w:rsid w:val="00447BE8"/>
    <w:rsid w:val="00447E3D"/>
    <w:rsid w:val="0045126E"/>
    <w:rsid w:val="0045570F"/>
    <w:rsid w:val="004557AE"/>
    <w:rsid w:val="00456F3D"/>
    <w:rsid w:val="00460C34"/>
    <w:rsid w:val="004615D5"/>
    <w:rsid w:val="00461F70"/>
    <w:rsid w:val="004638C2"/>
    <w:rsid w:val="00463C0E"/>
    <w:rsid w:val="00464AA7"/>
    <w:rsid w:val="004728C8"/>
    <w:rsid w:val="00472DFE"/>
    <w:rsid w:val="0047361B"/>
    <w:rsid w:val="004778B5"/>
    <w:rsid w:val="00484255"/>
    <w:rsid w:val="00484633"/>
    <w:rsid w:val="00485733"/>
    <w:rsid w:val="00487931"/>
    <w:rsid w:val="004900FC"/>
    <w:rsid w:val="004959C1"/>
    <w:rsid w:val="004972A0"/>
    <w:rsid w:val="00497F7B"/>
    <w:rsid w:val="004A0B8B"/>
    <w:rsid w:val="004A0DF0"/>
    <w:rsid w:val="004A1EAF"/>
    <w:rsid w:val="004A48E8"/>
    <w:rsid w:val="004A4FCF"/>
    <w:rsid w:val="004A6C03"/>
    <w:rsid w:val="004A70A8"/>
    <w:rsid w:val="004A7E0E"/>
    <w:rsid w:val="004B0E4A"/>
    <w:rsid w:val="004B1DB5"/>
    <w:rsid w:val="004B429E"/>
    <w:rsid w:val="004B4536"/>
    <w:rsid w:val="004B6FD7"/>
    <w:rsid w:val="004C08AF"/>
    <w:rsid w:val="004C46E1"/>
    <w:rsid w:val="004C67C8"/>
    <w:rsid w:val="004C783C"/>
    <w:rsid w:val="004D7196"/>
    <w:rsid w:val="004E093E"/>
    <w:rsid w:val="004E1A07"/>
    <w:rsid w:val="004E213F"/>
    <w:rsid w:val="004E39C9"/>
    <w:rsid w:val="004E5557"/>
    <w:rsid w:val="004F02E3"/>
    <w:rsid w:val="004F0F46"/>
    <w:rsid w:val="004F2174"/>
    <w:rsid w:val="004F31A0"/>
    <w:rsid w:val="004F6FF7"/>
    <w:rsid w:val="004F7885"/>
    <w:rsid w:val="00500140"/>
    <w:rsid w:val="00500342"/>
    <w:rsid w:val="00500A0D"/>
    <w:rsid w:val="00503991"/>
    <w:rsid w:val="005057E7"/>
    <w:rsid w:val="00506187"/>
    <w:rsid w:val="00506204"/>
    <w:rsid w:val="00522566"/>
    <w:rsid w:val="00522783"/>
    <w:rsid w:val="005227FC"/>
    <w:rsid w:val="00523F09"/>
    <w:rsid w:val="005276DE"/>
    <w:rsid w:val="0053321E"/>
    <w:rsid w:val="005338C6"/>
    <w:rsid w:val="00536806"/>
    <w:rsid w:val="00541B11"/>
    <w:rsid w:val="00541C89"/>
    <w:rsid w:val="00544AF4"/>
    <w:rsid w:val="00544CCC"/>
    <w:rsid w:val="00546954"/>
    <w:rsid w:val="00546DAA"/>
    <w:rsid w:val="00550BB0"/>
    <w:rsid w:val="005539E0"/>
    <w:rsid w:val="005548A2"/>
    <w:rsid w:val="00561554"/>
    <w:rsid w:val="005651E3"/>
    <w:rsid w:val="00565215"/>
    <w:rsid w:val="00566333"/>
    <w:rsid w:val="00566B1C"/>
    <w:rsid w:val="00570623"/>
    <w:rsid w:val="005731F5"/>
    <w:rsid w:val="005739C4"/>
    <w:rsid w:val="00573F72"/>
    <w:rsid w:val="005757A5"/>
    <w:rsid w:val="00576267"/>
    <w:rsid w:val="00577A59"/>
    <w:rsid w:val="005801AB"/>
    <w:rsid w:val="00580562"/>
    <w:rsid w:val="00580B48"/>
    <w:rsid w:val="00581AD5"/>
    <w:rsid w:val="005826A3"/>
    <w:rsid w:val="00582F00"/>
    <w:rsid w:val="00584097"/>
    <w:rsid w:val="005846D1"/>
    <w:rsid w:val="00584D81"/>
    <w:rsid w:val="00590C20"/>
    <w:rsid w:val="00591F71"/>
    <w:rsid w:val="00592A4D"/>
    <w:rsid w:val="00596404"/>
    <w:rsid w:val="005A10D0"/>
    <w:rsid w:val="005A11D7"/>
    <w:rsid w:val="005A2CA3"/>
    <w:rsid w:val="005A6648"/>
    <w:rsid w:val="005A7C8E"/>
    <w:rsid w:val="005B086F"/>
    <w:rsid w:val="005B1206"/>
    <w:rsid w:val="005B285B"/>
    <w:rsid w:val="005B323C"/>
    <w:rsid w:val="005B3261"/>
    <w:rsid w:val="005B37BB"/>
    <w:rsid w:val="005B53D1"/>
    <w:rsid w:val="005B62FF"/>
    <w:rsid w:val="005C2C90"/>
    <w:rsid w:val="005C3747"/>
    <w:rsid w:val="005C5E73"/>
    <w:rsid w:val="005C6FBF"/>
    <w:rsid w:val="005D2ED4"/>
    <w:rsid w:val="005D5F34"/>
    <w:rsid w:val="005E0320"/>
    <w:rsid w:val="005E2A92"/>
    <w:rsid w:val="005E3AA3"/>
    <w:rsid w:val="005E7ACB"/>
    <w:rsid w:val="005F045C"/>
    <w:rsid w:val="005F2FA4"/>
    <w:rsid w:val="00602171"/>
    <w:rsid w:val="00603DE5"/>
    <w:rsid w:val="0060536F"/>
    <w:rsid w:val="00605959"/>
    <w:rsid w:val="00607A2E"/>
    <w:rsid w:val="00610797"/>
    <w:rsid w:val="006132D1"/>
    <w:rsid w:val="00614303"/>
    <w:rsid w:val="00614710"/>
    <w:rsid w:val="00615A54"/>
    <w:rsid w:val="00616D1B"/>
    <w:rsid w:val="006177FE"/>
    <w:rsid w:val="006217FA"/>
    <w:rsid w:val="00621FC9"/>
    <w:rsid w:val="006231B9"/>
    <w:rsid w:val="0063327B"/>
    <w:rsid w:val="0063638F"/>
    <w:rsid w:val="00640159"/>
    <w:rsid w:val="00640792"/>
    <w:rsid w:val="006415A8"/>
    <w:rsid w:val="00642759"/>
    <w:rsid w:val="00644439"/>
    <w:rsid w:val="00644E3A"/>
    <w:rsid w:val="00645897"/>
    <w:rsid w:val="00645CDB"/>
    <w:rsid w:val="00646D27"/>
    <w:rsid w:val="0065182D"/>
    <w:rsid w:val="00654062"/>
    <w:rsid w:val="0065652C"/>
    <w:rsid w:val="00660288"/>
    <w:rsid w:val="006612B2"/>
    <w:rsid w:val="0066179D"/>
    <w:rsid w:val="00663FE9"/>
    <w:rsid w:val="006662FD"/>
    <w:rsid w:val="00667046"/>
    <w:rsid w:val="00670C62"/>
    <w:rsid w:val="00671C8E"/>
    <w:rsid w:val="00674BEB"/>
    <w:rsid w:val="00675209"/>
    <w:rsid w:val="0067620F"/>
    <w:rsid w:val="006768FC"/>
    <w:rsid w:val="00676B1C"/>
    <w:rsid w:val="00677ABB"/>
    <w:rsid w:val="00680423"/>
    <w:rsid w:val="006823EF"/>
    <w:rsid w:val="006827E2"/>
    <w:rsid w:val="00683CDC"/>
    <w:rsid w:val="00686CD4"/>
    <w:rsid w:val="00687D0C"/>
    <w:rsid w:val="006904A8"/>
    <w:rsid w:val="00692B7D"/>
    <w:rsid w:val="00694B8B"/>
    <w:rsid w:val="0069744A"/>
    <w:rsid w:val="006A3EF0"/>
    <w:rsid w:val="006A5D2D"/>
    <w:rsid w:val="006A5E7F"/>
    <w:rsid w:val="006A6494"/>
    <w:rsid w:val="006A6503"/>
    <w:rsid w:val="006B0A59"/>
    <w:rsid w:val="006B14AA"/>
    <w:rsid w:val="006B29A9"/>
    <w:rsid w:val="006B3505"/>
    <w:rsid w:val="006B364D"/>
    <w:rsid w:val="006B633B"/>
    <w:rsid w:val="006B71B3"/>
    <w:rsid w:val="006B7B93"/>
    <w:rsid w:val="006B7F0D"/>
    <w:rsid w:val="006C021C"/>
    <w:rsid w:val="006C2242"/>
    <w:rsid w:val="006C59D6"/>
    <w:rsid w:val="006C70B9"/>
    <w:rsid w:val="006D2E41"/>
    <w:rsid w:val="006D3254"/>
    <w:rsid w:val="006D571F"/>
    <w:rsid w:val="006E0F23"/>
    <w:rsid w:val="006E2443"/>
    <w:rsid w:val="006E2B76"/>
    <w:rsid w:val="006E36A3"/>
    <w:rsid w:val="006E3969"/>
    <w:rsid w:val="006E4012"/>
    <w:rsid w:val="006E4960"/>
    <w:rsid w:val="006E613E"/>
    <w:rsid w:val="006F3308"/>
    <w:rsid w:val="006F47CB"/>
    <w:rsid w:val="006F5D4E"/>
    <w:rsid w:val="006F7694"/>
    <w:rsid w:val="00700FCA"/>
    <w:rsid w:val="00705609"/>
    <w:rsid w:val="00710FF3"/>
    <w:rsid w:val="0071132A"/>
    <w:rsid w:val="007113FF"/>
    <w:rsid w:val="007120FC"/>
    <w:rsid w:val="00715554"/>
    <w:rsid w:val="0072131C"/>
    <w:rsid w:val="00722834"/>
    <w:rsid w:val="0072284B"/>
    <w:rsid w:val="00724241"/>
    <w:rsid w:val="00737FD0"/>
    <w:rsid w:val="007417FB"/>
    <w:rsid w:val="00742EB9"/>
    <w:rsid w:val="0074546B"/>
    <w:rsid w:val="00745E59"/>
    <w:rsid w:val="00747E34"/>
    <w:rsid w:val="007530B7"/>
    <w:rsid w:val="00754BB4"/>
    <w:rsid w:val="00757886"/>
    <w:rsid w:val="00761FF6"/>
    <w:rsid w:val="00765B78"/>
    <w:rsid w:val="007666F4"/>
    <w:rsid w:val="0077087F"/>
    <w:rsid w:val="00772FE1"/>
    <w:rsid w:val="0077723B"/>
    <w:rsid w:val="007812D0"/>
    <w:rsid w:val="00785CE0"/>
    <w:rsid w:val="00790CC0"/>
    <w:rsid w:val="00794786"/>
    <w:rsid w:val="00796048"/>
    <w:rsid w:val="0079684E"/>
    <w:rsid w:val="007971D4"/>
    <w:rsid w:val="007A04FA"/>
    <w:rsid w:val="007A28EF"/>
    <w:rsid w:val="007A3358"/>
    <w:rsid w:val="007A5915"/>
    <w:rsid w:val="007A7367"/>
    <w:rsid w:val="007A76F9"/>
    <w:rsid w:val="007A7D17"/>
    <w:rsid w:val="007B0E96"/>
    <w:rsid w:val="007B1D79"/>
    <w:rsid w:val="007B58ED"/>
    <w:rsid w:val="007B627D"/>
    <w:rsid w:val="007C0369"/>
    <w:rsid w:val="007C418A"/>
    <w:rsid w:val="007C4404"/>
    <w:rsid w:val="007C48F8"/>
    <w:rsid w:val="007D02F9"/>
    <w:rsid w:val="007D192C"/>
    <w:rsid w:val="007D1ECA"/>
    <w:rsid w:val="007D450D"/>
    <w:rsid w:val="007D59C3"/>
    <w:rsid w:val="007D6AC3"/>
    <w:rsid w:val="007D7412"/>
    <w:rsid w:val="007E0112"/>
    <w:rsid w:val="007E0B34"/>
    <w:rsid w:val="007E121D"/>
    <w:rsid w:val="007E161F"/>
    <w:rsid w:val="007E2623"/>
    <w:rsid w:val="007E2BC3"/>
    <w:rsid w:val="007E2E70"/>
    <w:rsid w:val="007E315D"/>
    <w:rsid w:val="007E4B2D"/>
    <w:rsid w:val="007E7157"/>
    <w:rsid w:val="007F231D"/>
    <w:rsid w:val="007F2BF6"/>
    <w:rsid w:val="007F41A7"/>
    <w:rsid w:val="007F7A90"/>
    <w:rsid w:val="00801800"/>
    <w:rsid w:val="008026E9"/>
    <w:rsid w:val="00803FC7"/>
    <w:rsid w:val="008045B0"/>
    <w:rsid w:val="00804FAB"/>
    <w:rsid w:val="008137B1"/>
    <w:rsid w:val="00813C93"/>
    <w:rsid w:val="00813EEE"/>
    <w:rsid w:val="00817FC4"/>
    <w:rsid w:val="00821B3B"/>
    <w:rsid w:val="00821BF8"/>
    <w:rsid w:val="008276AA"/>
    <w:rsid w:val="008301C7"/>
    <w:rsid w:val="008332ED"/>
    <w:rsid w:val="00833805"/>
    <w:rsid w:val="00834038"/>
    <w:rsid w:val="00834ECB"/>
    <w:rsid w:val="00835C88"/>
    <w:rsid w:val="0083620E"/>
    <w:rsid w:val="008376B7"/>
    <w:rsid w:val="00837D6B"/>
    <w:rsid w:val="00840F7A"/>
    <w:rsid w:val="0084196C"/>
    <w:rsid w:val="00841EB2"/>
    <w:rsid w:val="00847927"/>
    <w:rsid w:val="00850D4C"/>
    <w:rsid w:val="00854956"/>
    <w:rsid w:val="008573BB"/>
    <w:rsid w:val="00857A0F"/>
    <w:rsid w:val="008618FA"/>
    <w:rsid w:val="008631C6"/>
    <w:rsid w:val="00864201"/>
    <w:rsid w:val="00864949"/>
    <w:rsid w:val="00873283"/>
    <w:rsid w:val="00873EFA"/>
    <w:rsid w:val="00874062"/>
    <w:rsid w:val="00874732"/>
    <w:rsid w:val="0087501D"/>
    <w:rsid w:val="008755C2"/>
    <w:rsid w:val="00877075"/>
    <w:rsid w:val="0087777F"/>
    <w:rsid w:val="00881B56"/>
    <w:rsid w:val="008828B5"/>
    <w:rsid w:val="00883D31"/>
    <w:rsid w:val="008842B7"/>
    <w:rsid w:val="00890496"/>
    <w:rsid w:val="008916B0"/>
    <w:rsid w:val="00894C3A"/>
    <w:rsid w:val="00895DD9"/>
    <w:rsid w:val="0089644C"/>
    <w:rsid w:val="008A100C"/>
    <w:rsid w:val="008A52EA"/>
    <w:rsid w:val="008A75CD"/>
    <w:rsid w:val="008A7B70"/>
    <w:rsid w:val="008B23F4"/>
    <w:rsid w:val="008B34E0"/>
    <w:rsid w:val="008B3838"/>
    <w:rsid w:val="008B64F7"/>
    <w:rsid w:val="008B7688"/>
    <w:rsid w:val="008B7C29"/>
    <w:rsid w:val="008B7E0A"/>
    <w:rsid w:val="008C063F"/>
    <w:rsid w:val="008C13C3"/>
    <w:rsid w:val="008C49EA"/>
    <w:rsid w:val="008C6E84"/>
    <w:rsid w:val="008D0E90"/>
    <w:rsid w:val="008D1656"/>
    <w:rsid w:val="008D3E2D"/>
    <w:rsid w:val="008D567E"/>
    <w:rsid w:val="008D56A9"/>
    <w:rsid w:val="008D7758"/>
    <w:rsid w:val="008D7795"/>
    <w:rsid w:val="008E01F7"/>
    <w:rsid w:val="008E4A56"/>
    <w:rsid w:val="008E6CA8"/>
    <w:rsid w:val="008E6E5C"/>
    <w:rsid w:val="008E7A37"/>
    <w:rsid w:val="008F0774"/>
    <w:rsid w:val="008F1BBA"/>
    <w:rsid w:val="008F4A64"/>
    <w:rsid w:val="008F4C87"/>
    <w:rsid w:val="008F4DC6"/>
    <w:rsid w:val="008F67A7"/>
    <w:rsid w:val="008F76F8"/>
    <w:rsid w:val="00900D88"/>
    <w:rsid w:val="00905FB2"/>
    <w:rsid w:val="009113E0"/>
    <w:rsid w:val="00911F6E"/>
    <w:rsid w:val="009124E7"/>
    <w:rsid w:val="00914909"/>
    <w:rsid w:val="00920C28"/>
    <w:rsid w:val="00921FBD"/>
    <w:rsid w:val="00922B1A"/>
    <w:rsid w:val="00923710"/>
    <w:rsid w:val="009253AA"/>
    <w:rsid w:val="0092646C"/>
    <w:rsid w:val="009264B9"/>
    <w:rsid w:val="00931A09"/>
    <w:rsid w:val="00933B5E"/>
    <w:rsid w:val="00934F4E"/>
    <w:rsid w:val="00936A3D"/>
    <w:rsid w:val="00936BE7"/>
    <w:rsid w:val="00937858"/>
    <w:rsid w:val="009416C4"/>
    <w:rsid w:val="009440D9"/>
    <w:rsid w:val="00944DE1"/>
    <w:rsid w:val="00945E37"/>
    <w:rsid w:val="009503E9"/>
    <w:rsid w:val="00954C97"/>
    <w:rsid w:val="00956F23"/>
    <w:rsid w:val="00961028"/>
    <w:rsid w:val="009614B2"/>
    <w:rsid w:val="00961C14"/>
    <w:rsid w:val="00964997"/>
    <w:rsid w:val="00965295"/>
    <w:rsid w:val="00965EF0"/>
    <w:rsid w:val="0097150E"/>
    <w:rsid w:val="00974A5A"/>
    <w:rsid w:val="00980563"/>
    <w:rsid w:val="00982507"/>
    <w:rsid w:val="00982667"/>
    <w:rsid w:val="00982795"/>
    <w:rsid w:val="00982832"/>
    <w:rsid w:val="0098324D"/>
    <w:rsid w:val="00983670"/>
    <w:rsid w:val="00986945"/>
    <w:rsid w:val="00990954"/>
    <w:rsid w:val="0099190A"/>
    <w:rsid w:val="00991A0C"/>
    <w:rsid w:val="009A14CB"/>
    <w:rsid w:val="009A2060"/>
    <w:rsid w:val="009A2EF4"/>
    <w:rsid w:val="009A3CDC"/>
    <w:rsid w:val="009A4E1E"/>
    <w:rsid w:val="009B3057"/>
    <w:rsid w:val="009B48E1"/>
    <w:rsid w:val="009C144B"/>
    <w:rsid w:val="009D01FD"/>
    <w:rsid w:val="009D030E"/>
    <w:rsid w:val="009D29BC"/>
    <w:rsid w:val="009D41E9"/>
    <w:rsid w:val="009D7F71"/>
    <w:rsid w:val="009E1499"/>
    <w:rsid w:val="009E1C8D"/>
    <w:rsid w:val="009E3CC8"/>
    <w:rsid w:val="009E3E08"/>
    <w:rsid w:val="009E61CB"/>
    <w:rsid w:val="009F067A"/>
    <w:rsid w:val="009F20B2"/>
    <w:rsid w:val="009F2384"/>
    <w:rsid w:val="009F531E"/>
    <w:rsid w:val="00A03A3B"/>
    <w:rsid w:val="00A06382"/>
    <w:rsid w:val="00A0657F"/>
    <w:rsid w:val="00A120E9"/>
    <w:rsid w:val="00A12641"/>
    <w:rsid w:val="00A12A04"/>
    <w:rsid w:val="00A136AF"/>
    <w:rsid w:val="00A145B5"/>
    <w:rsid w:val="00A17C54"/>
    <w:rsid w:val="00A22967"/>
    <w:rsid w:val="00A22C59"/>
    <w:rsid w:val="00A23121"/>
    <w:rsid w:val="00A24059"/>
    <w:rsid w:val="00A245B9"/>
    <w:rsid w:val="00A25800"/>
    <w:rsid w:val="00A26956"/>
    <w:rsid w:val="00A276D3"/>
    <w:rsid w:val="00A27847"/>
    <w:rsid w:val="00A30243"/>
    <w:rsid w:val="00A30DAE"/>
    <w:rsid w:val="00A32BFF"/>
    <w:rsid w:val="00A33F46"/>
    <w:rsid w:val="00A3658E"/>
    <w:rsid w:val="00A36DC1"/>
    <w:rsid w:val="00A372F0"/>
    <w:rsid w:val="00A37AA8"/>
    <w:rsid w:val="00A43BB5"/>
    <w:rsid w:val="00A44D6E"/>
    <w:rsid w:val="00A451AF"/>
    <w:rsid w:val="00A47DDB"/>
    <w:rsid w:val="00A5195F"/>
    <w:rsid w:val="00A5363C"/>
    <w:rsid w:val="00A55EF9"/>
    <w:rsid w:val="00A6093A"/>
    <w:rsid w:val="00A62FAC"/>
    <w:rsid w:val="00A6442F"/>
    <w:rsid w:val="00A64A04"/>
    <w:rsid w:val="00A6549A"/>
    <w:rsid w:val="00A65A88"/>
    <w:rsid w:val="00A67132"/>
    <w:rsid w:val="00A67700"/>
    <w:rsid w:val="00A6798E"/>
    <w:rsid w:val="00A755E2"/>
    <w:rsid w:val="00A7641F"/>
    <w:rsid w:val="00A83197"/>
    <w:rsid w:val="00A83A51"/>
    <w:rsid w:val="00A841D6"/>
    <w:rsid w:val="00A86676"/>
    <w:rsid w:val="00A8716D"/>
    <w:rsid w:val="00AA068B"/>
    <w:rsid w:val="00AA0EA9"/>
    <w:rsid w:val="00AA3187"/>
    <w:rsid w:val="00AA3DE9"/>
    <w:rsid w:val="00AA52E0"/>
    <w:rsid w:val="00AB1F92"/>
    <w:rsid w:val="00AB460C"/>
    <w:rsid w:val="00AB48A7"/>
    <w:rsid w:val="00AB7A77"/>
    <w:rsid w:val="00AB7B4C"/>
    <w:rsid w:val="00AC03CC"/>
    <w:rsid w:val="00AC03F7"/>
    <w:rsid w:val="00AC20B2"/>
    <w:rsid w:val="00AC448E"/>
    <w:rsid w:val="00AC48B6"/>
    <w:rsid w:val="00AD0530"/>
    <w:rsid w:val="00AD1EBE"/>
    <w:rsid w:val="00AD3F63"/>
    <w:rsid w:val="00AD4C10"/>
    <w:rsid w:val="00AD6DDA"/>
    <w:rsid w:val="00AE19DB"/>
    <w:rsid w:val="00AE2FC0"/>
    <w:rsid w:val="00AE2FEC"/>
    <w:rsid w:val="00AE47BD"/>
    <w:rsid w:val="00AE5F5C"/>
    <w:rsid w:val="00AE7C77"/>
    <w:rsid w:val="00AF07F8"/>
    <w:rsid w:val="00AF1391"/>
    <w:rsid w:val="00AF1EA5"/>
    <w:rsid w:val="00AF35F9"/>
    <w:rsid w:val="00AF56EF"/>
    <w:rsid w:val="00B00ABD"/>
    <w:rsid w:val="00B00FAB"/>
    <w:rsid w:val="00B051EE"/>
    <w:rsid w:val="00B05D4D"/>
    <w:rsid w:val="00B07E35"/>
    <w:rsid w:val="00B11DC4"/>
    <w:rsid w:val="00B12B38"/>
    <w:rsid w:val="00B136B4"/>
    <w:rsid w:val="00B13EA7"/>
    <w:rsid w:val="00B14F71"/>
    <w:rsid w:val="00B15716"/>
    <w:rsid w:val="00B16D57"/>
    <w:rsid w:val="00B17892"/>
    <w:rsid w:val="00B2281B"/>
    <w:rsid w:val="00B239B0"/>
    <w:rsid w:val="00B240AD"/>
    <w:rsid w:val="00B26D19"/>
    <w:rsid w:val="00B270F6"/>
    <w:rsid w:val="00B276CB"/>
    <w:rsid w:val="00B27B79"/>
    <w:rsid w:val="00B313DC"/>
    <w:rsid w:val="00B32A01"/>
    <w:rsid w:val="00B33D45"/>
    <w:rsid w:val="00B33E55"/>
    <w:rsid w:val="00B346A1"/>
    <w:rsid w:val="00B37367"/>
    <w:rsid w:val="00B40237"/>
    <w:rsid w:val="00B421C2"/>
    <w:rsid w:val="00B439FA"/>
    <w:rsid w:val="00B44756"/>
    <w:rsid w:val="00B45EEF"/>
    <w:rsid w:val="00B46288"/>
    <w:rsid w:val="00B46B03"/>
    <w:rsid w:val="00B50F69"/>
    <w:rsid w:val="00B52837"/>
    <w:rsid w:val="00B52BA7"/>
    <w:rsid w:val="00B56A37"/>
    <w:rsid w:val="00B576C4"/>
    <w:rsid w:val="00B576E4"/>
    <w:rsid w:val="00B606EE"/>
    <w:rsid w:val="00B647F5"/>
    <w:rsid w:val="00B65783"/>
    <w:rsid w:val="00B66361"/>
    <w:rsid w:val="00B675F5"/>
    <w:rsid w:val="00B7414B"/>
    <w:rsid w:val="00B744D3"/>
    <w:rsid w:val="00B753D8"/>
    <w:rsid w:val="00B846FE"/>
    <w:rsid w:val="00B8744F"/>
    <w:rsid w:val="00B91139"/>
    <w:rsid w:val="00B95A07"/>
    <w:rsid w:val="00B9769C"/>
    <w:rsid w:val="00BA0417"/>
    <w:rsid w:val="00BA09F2"/>
    <w:rsid w:val="00BA432D"/>
    <w:rsid w:val="00BA48F1"/>
    <w:rsid w:val="00BB043E"/>
    <w:rsid w:val="00BB1AC0"/>
    <w:rsid w:val="00BB1F5E"/>
    <w:rsid w:val="00BB2727"/>
    <w:rsid w:val="00BB45A8"/>
    <w:rsid w:val="00BB489C"/>
    <w:rsid w:val="00BC0EF3"/>
    <w:rsid w:val="00BC33D9"/>
    <w:rsid w:val="00BC7EC7"/>
    <w:rsid w:val="00BD7087"/>
    <w:rsid w:val="00BD780E"/>
    <w:rsid w:val="00BE1988"/>
    <w:rsid w:val="00BE35D8"/>
    <w:rsid w:val="00BE3D22"/>
    <w:rsid w:val="00BE419E"/>
    <w:rsid w:val="00BE41EA"/>
    <w:rsid w:val="00BF1CB4"/>
    <w:rsid w:val="00BF2E47"/>
    <w:rsid w:val="00BF3992"/>
    <w:rsid w:val="00BF71D8"/>
    <w:rsid w:val="00C0183E"/>
    <w:rsid w:val="00C0270C"/>
    <w:rsid w:val="00C04822"/>
    <w:rsid w:val="00C12403"/>
    <w:rsid w:val="00C12C9A"/>
    <w:rsid w:val="00C1391A"/>
    <w:rsid w:val="00C13F0A"/>
    <w:rsid w:val="00C14F8D"/>
    <w:rsid w:val="00C2157B"/>
    <w:rsid w:val="00C21D2A"/>
    <w:rsid w:val="00C22625"/>
    <w:rsid w:val="00C24C49"/>
    <w:rsid w:val="00C24E60"/>
    <w:rsid w:val="00C25175"/>
    <w:rsid w:val="00C254AA"/>
    <w:rsid w:val="00C26D9D"/>
    <w:rsid w:val="00C273DC"/>
    <w:rsid w:val="00C326F0"/>
    <w:rsid w:val="00C368A1"/>
    <w:rsid w:val="00C37B45"/>
    <w:rsid w:val="00C43742"/>
    <w:rsid w:val="00C46862"/>
    <w:rsid w:val="00C54431"/>
    <w:rsid w:val="00C562DA"/>
    <w:rsid w:val="00C6087B"/>
    <w:rsid w:val="00C61857"/>
    <w:rsid w:val="00C63779"/>
    <w:rsid w:val="00C65CC6"/>
    <w:rsid w:val="00C67ABA"/>
    <w:rsid w:val="00C72EBC"/>
    <w:rsid w:val="00C73928"/>
    <w:rsid w:val="00C73DB3"/>
    <w:rsid w:val="00C74B65"/>
    <w:rsid w:val="00C757E8"/>
    <w:rsid w:val="00C75B52"/>
    <w:rsid w:val="00C75F81"/>
    <w:rsid w:val="00C82E30"/>
    <w:rsid w:val="00C83D02"/>
    <w:rsid w:val="00C84421"/>
    <w:rsid w:val="00C846FC"/>
    <w:rsid w:val="00C85505"/>
    <w:rsid w:val="00C874C7"/>
    <w:rsid w:val="00C87D9E"/>
    <w:rsid w:val="00C90268"/>
    <w:rsid w:val="00C90A6D"/>
    <w:rsid w:val="00C91DC0"/>
    <w:rsid w:val="00C93C8F"/>
    <w:rsid w:val="00C94FB7"/>
    <w:rsid w:val="00C9660D"/>
    <w:rsid w:val="00C97022"/>
    <w:rsid w:val="00C97616"/>
    <w:rsid w:val="00CA0102"/>
    <w:rsid w:val="00CA13B8"/>
    <w:rsid w:val="00CA2AC0"/>
    <w:rsid w:val="00CA430F"/>
    <w:rsid w:val="00CA4BB5"/>
    <w:rsid w:val="00CA791D"/>
    <w:rsid w:val="00CB0E10"/>
    <w:rsid w:val="00CB22C1"/>
    <w:rsid w:val="00CB3C91"/>
    <w:rsid w:val="00CB593B"/>
    <w:rsid w:val="00CB6906"/>
    <w:rsid w:val="00CC0963"/>
    <w:rsid w:val="00CC236C"/>
    <w:rsid w:val="00CC2F9F"/>
    <w:rsid w:val="00CC4E73"/>
    <w:rsid w:val="00CC5BE3"/>
    <w:rsid w:val="00CC6F99"/>
    <w:rsid w:val="00CC7833"/>
    <w:rsid w:val="00CC79C0"/>
    <w:rsid w:val="00CC7FCC"/>
    <w:rsid w:val="00CD2182"/>
    <w:rsid w:val="00CD28A7"/>
    <w:rsid w:val="00CD3478"/>
    <w:rsid w:val="00CD3E16"/>
    <w:rsid w:val="00CD5A1E"/>
    <w:rsid w:val="00CD6925"/>
    <w:rsid w:val="00CD7967"/>
    <w:rsid w:val="00CD7B24"/>
    <w:rsid w:val="00CE5CB0"/>
    <w:rsid w:val="00CF0BE6"/>
    <w:rsid w:val="00CF4A37"/>
    <w:rsid w:val="00CF7521"/>
    <w:rsid w:val="00D00DCB"/>
    <w:rsid w:val="00D01772"/>
    <w:rsid w:val="00D05F46"/>
    <w:rsid w:val="00D07624"/>
    <w:rsid w:val="00D1020D"/>
    <w:rsid w:val="00D10C46"/>
    <w:rsid w:val="00D12C70"/>
    <w:rsid w:val="00D166F4"/>
    <w:rsid w:val="00D17634"/>
    <w:rsid w:val="00D23EBA"/>
    <w:rsid w:val="00D2406B"/>
    <w:rsid w:val="00D30074"/>
    <w:rsid w:val="00D3512C"/>
    <w:rsid w:val="00D3522D"/>
    <w:rsid w:val="00D356BB"/>
    <w:rsid w:val="00D36B5F"/>
    <w:rsid w:val="00D36C3A"/>
    <w:rsid w:val="00D41EA1"/>
    <w:rsid w:val="00D4248B"/>
    <w:rsid w:val="00D478D7"/>
    <w:rsid w:val="00D47A13"/>
    <w:rsid w:val="00D47DD7"/>
    <w:rsid w:val="00D50039"/>
    <w:rsid w:val="00D528B5"/>
    <w:rsid w:val="00D541FF"/>
    <w:rsid w:val="00D54AC9"/>
    <w:rsid w:val="00D558FE"/>
    <w:rsid w:val="00D55D04"/>
    <w:rsid w:val="00D610BE"/>
    <w:rsid w:val="00D6308D"/>
    <w:rsid w:val="00D64328"/>
    <w:rsid w:val="00D65B8C"/>
    <w:rsid w:val="00D65CDA"/>
    <w:rsid w:val="00D70F96"/>
    <w:rsid w:val="00D734DD"/>
    <w:rsid w:val="00D736B2"/>
    <w:rsid w:val="00D73CCA"/>
    <w:rsid w:val="00D742E0"/>
    <w:rsid w:val="00D74C94"/>
    <w:rsid w:val="00D75FB7"/>
    <w:rsid w:val="00D773B2"/>
    <w:rsid w:val="00D81053"/>
    <w:rsid w:val="00D81716"/>
    <w:rsid w:val="00D906E1"/>
    <w:rsid w:val="00D91578"/>
    <w:rsid w:val="00D92A73"/>
    <w:rsid w:val="00D93AFF"/>
    <w:rsid w:val="00D949AA"/>
    <w:rsid w:val="00DA0B12"/>
    <w:rsid w:val="00DA0B32"/>
    <w:rsid w:val="00DA6A84"/>
    <w:rsid w:val="00DB246D"/>
    <w:rsid w:val="00DB249A"/>
    <w:rsid w:val="00DB4C81"/>
    <w:rsid w:val="00DB6A0A"/>
    <w:rsid w:val="00DC0B0E"/>
    <w:rsid w:val="00DC2352"/>
    <w:rsid w:val="00DC27F6"/>
    <w:rsid w:val="00DC44B5"/>
    <w:rsid w:val="00DC4E6B"/>
    <w:rsid w:val="00DC6412"/>
    <w:rsid w:val="00DC65ED"/>
    <w:rsid w:val="00DD167C"/>
    <w:rsid w:val="00DD5717"/>
    <w:rsid w:val="00DD5C98"/>
    <w:rsid w:val="00DD73BE"/>
    <w:rsid w:val="00DE60CD"/>
    <w:rsid w:val="00DE61BA"/>
    <w:rsid w:val="00DE744D"/>
    <w:rsid w:val="00DE79C4"/>
    <w:rsid w:val="00DF31DA"/>
    <w:rsid w:val="00DF4BBD"/>
    <w:rsid w:val="00DF4F2C"/>
    <w:rsid w:val="00DF6C0E"/>
    <w:rsid w:val="00DF734E"/>
    <w:rsid w:val="00E002ED"/>
    <w:rsid w:val="00E0063A"/>
    <w:rsid w:val="00E02277"/>
    <w:rsid w:val="00E02B3A"/>
    <w:rsid w:val="00E03B8A"/>
    <w:rsid w:val="00E03BE4"/>
    <w:rsid w:val="00E0494E"/>
    <w:rsid w:val="00E04CB1"/>
    <w:rsid w:val="00E07E94"/>
    <w:rsid w:val="00E109E4"/>
    <w:rsid w:val="00E11818"/>
    <w:rsid w:val="00E11FF2"/>
    <w:rsid w:val="00E15131"/>
    <w:rsid w:val="00E1571C"/>
    <w:rsid w:val="00E16150"/>
    <w:rsid w:val="00E16E88"/>
    <w:rsid w:val="00E21363"/>
    <w:rsid w:val="00E24117"/>
    <w:rsid w:val="00E2584C"/>
    <w:rsid w:val="00E27051"/>
    <w:rsid w:val="00E30A1A"/>
    <w:rsid w:val="00E342FD"/>
    <w:rsid w:val="00E34632"/>
    <w:rsid w:val="00E34A31"/>
    <w:rsid w:val="00E36D07"/>
    <w:rsid w:val="00E418D1"/>
    <w:rsid w:val="00E41A82"/>
    <w:rsid w:val="00E41D1E"/>
    <w:rsid w:val="00E43084"/>
    <w:rsid w:val="00E47357"/>
    <w:rsid w:val="00E521F5"/>
    <w:rsid w:val="00E5528E"/>
    <w:rsid w:val="00E5534F"/>
    <w:rsid w:val="00E55876"/>
    <w:rsid w:val="00E55A72"/>
    <w:rsid w:val="00E567EA"/>
    <w:rsid w:val="00E574BC"/>
    <w:rsid w:val="00E57911"/>
    <w:rsid w:val="00E60544"/>
    <w:rsid w:val="00E611F8"/>
    <w:rsid w:val="00E62DAE"/>
    <w:rsid w:val="00E65F1E"/>
    <w:rsid w:val="00E66D99"/>
    <w:rsid w:val="00E70C53"/>
    <w:rsid w:val="00E70EC9"/>
    <w:rsid w:val="00E715CE"/>
    <w:rsid w:val="00E724E9"/>
    <w:rsid w:val="00E74625"/>
    <w:rsid w:val="00E74B60"/>
    <w:rsid w:val="00E75622"/>
    <w:rsid w:val="00E776A3"/>
    <w:rsid w:val="00E80DF9"/>
    <w:rsid w:val="00E84D36"/>
    <w:rsid w:val="00E85B7C"/>
    <w:rsid w:val="00E85D54"/>
    <w:rsid w:val="00E86C2A"/>
    <w:rsid w:val="00E92EC7"/>
    <w:rsid w:val="00E963A8"/>
    <w:rsid w:val="00E97B5D"/>
    <w:rsid w:val="00EA57C2"/>
    <w:rsid w:val="00EA6805"/>
    <w:rsid w:val="00EA69B2"/>
    <w:rsid w:val="00EA6C76"/>
    <w:rsid w:val="00EA765D"/>
    <w:rsid w:val="00EB053C"/>
    <w:rsid w:val="00EB0C89"/>
    <w:rsid w:val="00EB233D"/>
    <w:rsid w:val="00EB619B"/>
    <w:rsid w:val="00EB7D60"/>
    <w:rsid w:val="00EC020B"/>
    <w:rsid w:val="00EC2B5E"/>
    <w:rsid w:val="00ED2650"/>
    <w:rsid w:val="00ED5780"/>
    <w:rsid w:val="00ED61FD"/>
    <w:rsid w:val="00EE0FB6"/>
    <w:rsid w:val="00EE3067"/>
    <w:rsid w:val="00EE5571"/>
    <w:rsid w:val="00EE6B9B"/>
    <w:rsid w:val="00EE6BD1"/>
    <w:rsid w:val="00EF1F1B"/>
    <w:rsid w:val="00EF2FF6"/>
    <w:rsid w:val="00EF698A"/>
    <w:rsid w:val="00F0063B"/>
    <w:rsid w:val="00F045C8"/>
    <w:rsid w:val="00F04890"/>
    <w:rsid w:val="00F05512"/>
    <w:rsid w:val="00F06A48"/>
    <w:rsid w:val="00F07FE2"/>
    <w:rsid w:val="00F123FE"/>
    <w:rsid w:val="00F17666"/>
    <w:rsid w:val="00F2597A"/>
    <w:rsid w:val="00F25AD3"/>
    <w:rsid w:val="00F25F12"/>
    <w:rsid w:val="00F30046"/>
    <w:rsid w:val="00F3070A"/>
    <w:rsid w:val="00F3345D"/>
    <w:rsid w:val="00F34D61"/>
    <w:rsid w:val="00F36FDA"/>
    <w:rsid w:val="00F4245F"/>
    <w:rsid w:val="00F456CB"/>
    <w:rsid w:val="00F4682D"/>
    <w:rsid w:val="00F500A8"/>
    <w:rsid w:val="00F5209B"/>
    <w:rsid w:val="00F5419B"/>
    <w:rsid w:val="00F56FA4"/>
    <w:rsid w:val="00F60390"/>
    <w:rsid w:val="00F605AA"/>
    <w:rsid w:val="00F611E2"/>
    <w:rsid w:val="00F62FCB"/>
    <w:rsid w:val="00F63DFE"/>
    <w:rsid w:val="00F642DC"/>
    <w:rsid w:val="00F64F6C"/>
    <w:rsid w:val="00F659D7"/>
    <w:rsid w:val="00F65B6F"/>
    <w:rsid w:val="00F7149A"/>
    <w:rsid w:val="00F72A53"/>
    <w:rsid w:val="00F766CB"/>
    <w:rsid w:val="00F77914"/>
    <w:rsid w:val="00F871DE"/>
    <w:rsid w:val="00F91403"/>
    <w:rsid w:val="00F935F8"/>
    <w:rsid w:val="00F9362A"/>
    <w:rsid w:val="00F94EFA"/>
    <w:rsid w:val="00F964B0"/>
    <w:rsid w:val="00F973B3"/>
    <w:rsid w:val="00FA0B91"/>
    <w:rsid w:val="00FA22A3"/>
    <w:rsid w:val="00FA2F57"/>
    <w:rsid w:val="00FA40E8"/>
    <w:rsid w:val="00FA5284"/>
    <w:rsid w:val="00FB1394"/>
    <w:rsid w:val="00FB19C4"/>
    <w:rsid w:val="00FB1E99"/>
    <w:rsid w:val="00FB2432"/>
    <w:rsid w:val="00FB331F"/>
    <w:rsid w:val="00FB5CB8"/>
    <w:rsid w:val="00FB5D09"/>
    <w:rsid w:val="00FB768A"/>
    <w:rsid w:val="00FC0661"/>
    <w:rsid w:val="00FC0962"/>
    <w:rsid w:val="00FC4DF0"/>
    <w:rsid w:val="00FC5F7F"/>
    <w:rsid w:val="00FC6192"/>
    <w:rsid w:val="00FC64E4"/>
    <w:rsid w:val="00FD007A"/>
    <w:rsid w:val="00FD0E76"/>
    <w:rsid w:val="00FD4315"/>
    <w:rsid w:val="00FD43A6"/>
    <w:rsid w:val="00FE0E63"/>
    <w:rsid w:val="00FE27C6"/>
    <w:rsid w:val="00FE2C6F"/>
    <w:rsid w:val="00FE510F"/>
    <w:rsid w:val="00FE6744"/>
    <w:rsid w:val="00FE68AC"/>
    <w:rsid w:val="00FE6F0D"/>
    <w:rsid w:val="00FF3B92"/>
    <w:rsid w:val="00FF4E17"/>
    <w:rsid w:val="00FF58D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0DDDD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641F"/>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A7641F"/>
    <w:pPr>
      <w:spacing w:before="240"/>
      <w:outlineLvl w:val="0"/>
    </w:pPr>
    <w:rPr>
      <w:b/>
    </w:rPr>
  </w:style>
  <w:style w:type="paragraph" w:styleId="Heading2">
    <w:name w:val="heading 2"/>
    <w:basedOn w:val="Normal"/>
    <w:next w:val="Normal"/>
    <w:link w:val="Heading2Char"/>
    <w:qFormat/>
    <w:rsid w:val="00A7641F"/>
    <w:pPr>
      <w:spacing w:before="120"/>
      <w:outlineLvl w:val="1"/>
    </w:pPr>
    <w:rPr>
      <w:b/>
    </w:rPr>
  </w:style>
  <w:style w:type="paragraph" w:styleId="Heading3">
    <w:name w:val="heading 3"/>
    <w:basedOn w:val="Normal"/>
    <w:next w:val="Normal"/>
    <w:link w:val="Heading3Char"/>
    <w:qFormat/>
    <w:rsid w:val="00A7641F"/>
    <w:pPr>
      <w:ind w:left="360"/>
      <w:outlineLvl w:val="2"/>
    </w:pPr>
    <w:rPr>
      <w:b/>
    </w:rPr>
  </w:style>
  <w:style w:type="paragraph" w:styleId="Heading5">
    <w:name w:val="heading 5"/>
    <w:basedOn w:val="Normal"/>
    <w:next w:val="Normal"/>
    <w:link w:val="Heading5Char"/>
    <w:qFormat/>
    <w:rsid w:val="00A7641F"/>
    <w:pPr>
      <w:spacing w:before="240" w:after="60" w:line="240" w:lineRule="auto"/>
      <w:jc w:val="left"/>
      <w:outlineLvl w:val="4"/>
    </w:pPr>
    <w:rPr>
      <w:sz w:val="22"/>
    </w:rPr>
  </w:style>
  <w:style w:type="character" w:default="1" w:styleId="DefaultParagraphFont">
    <w:name w:val="Default Paragraph Font"/>
    <w:uiPriority w:val="1"/>
    <w:semiHidden/>
    <w:unhideWhenUsed/>
    <w:rsid w:val="00A764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641F"/>
  </w:style>
  <w:style w:type="paragraph" w:styleId="MacroText">
    <w:name w:val="macro"/>
    <w:link w:val="MacroTextChar"/>
    <w:rsid w:val="00A7641F"/>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A7641F"/>
    <w:pPr>
      <w:keepNext/>
      <w:keepLines/>
      <w:suppressAutoHyphens/>
      <w:jc w:val="left"/>
    </w:pPr>
    <w:rPr>
      <w:b/>
    </w:rPr>
  </w:style>
  <w:style w:type="paragraph" w:customStyle="1" w:styleId="blockhd2">
    <w:name w:val="blockhd2"/>
    <w:basedOn w:val="isonormal"/>
    <w:next w:val="blocktext2"/>
    <w:rsid w:val="00A7641F"/>
    <w:pPr>
      <w:keepNext/>
      <w:keepLines/>
      <w:suppressAutoHyphens/>
      <w:ind w:left="300"/>
      <w:jc w:val="left"/>
    </w:pPr>
    <w:rPr>
      <w:b/>
    </w:rPr>
  </w:style>
  <w:style w:type="paragraph" w:customStyle="1" w:styleId="blockhd3">
    <w:name w:val="blockhd3"/>
    <w:basedOn w:val="isonormal"/>
    <w:next w:val="blocktext3"/>
    <w:rsid w:val="00A7641F"/>
    <w:pPr>
      <w:keepNext/>
      <w:keepLines/>
      <w:suppressAutoHyphens/>
      <w:ind w:left="600"/>
      <w:jc w:val="left"/>
    </w:pPr>
    <w:rPr>
      <w:b/>
    </w:rPr>
  </w:style>
  <w:style w:type="paragraph" w:customStyle="1" w:styleId="blockhd4">
    <w:name w:val="blockhd4"/>
    <w:basedOn w:val="isonormal"/>
    <w:next w:val="blocktext4"/>
    <w:rsid w:val="00A7641F"/>
    <w:pPr>
      <w:keepNext/>
      <w:keepLines/>
      <w:suppressAutoHyphens/>
      <w:ind w:left="900"/>
      <w:jc w:val="left"/>
    </w:pPr>
    <w:rPr>
      <w:b/>
    </w:rPr>
  </w:style>
  <w:style w:type="paragraph" w:customStyle="1" w:styleId="blockhd5">
    <w:name w:val="blockhd5"/>
    <w:basedOn w:val="isonormal"/>
    <w:next w:val="blocktext5"/>
    <w:rsid w:val="00A7641F"/>
    <w:pPr>
      <w:keepNext/>
      <w:keepLines/>
      <w:suppressAutoHyphens/>
      <w:ind w:left="1200"/>
      <w:jc w:val="left"/>
    </w:pPr>
    <w:rPr>
      <w:b/>
    </w:rPr>
  </w:style>
  <w:style w:type="paragraph" w:customStyle="1" w:styleId="blockhd6">
    <w:name w:val="blockhd6"/>
    <w:basedOn w:val="isonormal"/>
    <w:next w:val="blocktext6"/>
    <w:rsid w:val="00A7641F"/>
    <w:pPr>
      <w:keepNext/>
      <w:keepLines/>
      <w:suppressAutoHyphens/>
      <w:ind w:left="1500"/>
      <w:jc w:val="left"/>
    </w:pPr>
    <w:rPr>
      <w:b/>
    </w:rPr>
  </w:style>
  <w:style w:type="paragraph" w:customStyle="1" w:styleId="blockhd7">
    <w:name w:val="blockhd7"/>
    <w:basedOn w:val="isonormal"/>
    <w:next w:val="blocktext7"/>
    <w:rsid w:val="00A7641F"/>
    <w:pPr>
      <w:keepNext/>
      <w:keepLines/>
      <w:suppressAutoHyphens/>
      <w:ind w:left="1800"/>
      <w:jc w:val="left"/>
    </w:pPr>
    <w:rPr>
      <w:b/>
    </w:rPr>
  </w:style>
  <w:style w:type="paragraph" w:customStyle="1" w:styleId="blockhd8">
    <w:name w:val="blockhd8"/>
    <w:basedOn w:val="isonormal"/>
    <w:next w:val="blocktext8"/>
    <w:rsid w:val="00A7641F"/>
    <w:pPr>
      <w:keepNext/>
      <w:keepLines/>
      <w:suppressAutoHyphens/>
      <w:ind w:left="2100"/>
      <w:jc w:val="left"/>
    </w:pPr>
    <w:rPr>
      <w:b/>
    </w:rPr>
  </w:style>
  <w:style w:type="paragraph" w:customStyle="1" w:styleId="blockhd9">
    <w:name w:val="blockhd9"/>
    <w:basedOn w:val="isonormal"/>
    <w:next w:val="blocktext9"/>
    <w:rsid w:val="00A7641F"/>
    <w:pPr>
      <w:keepNext/>
      <w:keepLines/>
      <w:suppressAutoHyphens/>
      <w:ind w:left="2400"/>
      <w:jc w:val="left"/>
    </w:pPr>
    <w:rPr>
      <w:b/>
    </w:rPr>
  </w:style>
  <w:style w:type="paragraph" w:customStyle="1" w:styleId="blocktext1">
    <w:name w:val="blocktext1"/>
    <w:basedOn w:val="isonormal"/>
    <w:rsid w:val="00A7641F"/>
    <w:pPr>
      <w:keepLines/>
    </w:pPr>
  </w:style>
  <w:style w:type="paragraph" w:customStyle="1" w:styleId="blocktext10">
    <w:name w:val="blocktext10"/>
    <w:basedOn w:val="isonormal"/>
    <w:rsid w:val="00A7641F"/>
    <w:pPr>
      <w:keepLines/>
      <w:ind w:left="2700"/>
    </w:pPr>
  </w:style>
  <w:style w:type="paragraph" w:customStyle="1" w:styleId="blocktext2">
    <w:name w:val="blocktext2"/>
    <w:basedOn w:val="isonormal"/>
    <w:rsid w:val="00A7641F"/>
    <w:pPr>
      <w:keepLines/>
      <w:ind w:left="300"/>
    </w:pPr>
  </w:style>
  <w:style w:type="paragraph" w:customStyle="1" w:styleId="blocktext3">
    <w:name w:val="blocktext3"/>
    <w:basedOn w:val="isonormal"/>
    <w:rsid w:val="00A7641F"/>
    <w:pPr>
      <w:keepLines/>
      <w:ind w:left="600"/>
    </w:pPr>
  </w:style>
  <w:style w:type="paragraph" w:customStyle="1" w:styleId="blocktext4">
    <w:name w:val="blocktext4"/>
    <w:basedOn w:val="isonormal"/>
    <w:rsid w:val="00A7641F"/>
    <w:pPr>
      <w:keepLines/>
      <w:ind w:left="900"/>
    </w:pPr>
  </w:style>
  <w:style w:type="paragraph" w:customStyle="1" w:styleId="blocktext5">
    <w:name w:val="blocktext5"/>
    <w:basedOn w:val="isonormal"/>
    <w:rsid w:val="00A7641F"/>
    <w:pPr>
      <w:keepLines/>
      <w:ind w:left="1200"/>
    </w:pPr>
  </w:style>
  <w:style w:type="paragraph" w:customStyle="1" w:styleId="blocktext6">
    <w:name w:val="blocktext6"/>
    <w:basedOn w:val="isonormal"/>
    <w:rsid w:val="00A7641F"/>
    <w:pPr>
      <w:keepLines/>
      <w:ind w:left="1500"/>
    </w:pPr>
  </w:style>
  <w:style w:type="paragraph" w:customStyle="1" w:styleId="blocktext7">
    <w:name w:val="blocktext7"/>
    <w:basedOn w:val="isonormal"/>
    <w:rsid w:val="00A7641F"/>
    <w:pPr>
      <w:keepLines/>
      <w:ind w:left="1800"/>
    </w:pPr>
  </w:style>
  <w:style w:type="paragraph" w:customStyle="1" w:styleId="blocktext8">
    <w:name w:val="blocktext8"/>
    <w:basedOn w:val="isonormal"/>
    <w:rsid w:val="00A7641F"/>
    <w:pPr>
      <w:keepLines/>
      <w:ind w:left="2100"/>
    </w:pPr>
  </w:style>
  <w:style w:type="paragraph" w:customStyle="1" w:styleId="blocktext9">
    <w:name w:val="blocktext9"/>
    <w:basedOn w:val="isonormal"/>
    <w:rsid w:val="00A7641F"/>
    <w:pPr>
      <w:keepLines/>
      <w:ind w:left="2400"/>
    </w:pPr>
  </w:style>
  <w:style w:type="paragraph" w:customStyle="1" w:styleId="boxrule">
    <w:name w:val="boxrule"/>
    <w:basedOn w:val="isonormal"/>
    <w:next w:val="blocktext1"/>
    <w:rsid w:val="00A7641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7641F"/>
    <w:pPr>
      <w:jc w:val="center"/>
    </w:pPr>
    <w:rPr>
      <w:b/>
    </w:rPr>
  </w:style>
  <w:style w:type="paragraph" w:styleId="Subtitle">
    <w:name w:val="Subtitle"/>
    <w:basedOn w:val="Normal"/>
    <w:link w:val="SubtitleChar"/>
    <w:qFormat/>
    <w:rsid w:val="00A7641F"/>
    <w:pPr>
      <w:spacing w:after="60"/>
      <w:jc w:val="center"/>
    </w:pPr>
    <w:rPr>
      <w:i/>
    </w:rPr>
  </w:style>
  <w:style w:type="paragraph" w:styleId="Footer">
    <w:name w:val="footer"/>
    <w:basedOn w:val="isonormal"/>
    <w:link w:val="FooterChar"/>
    <w:rsid w:val="00A7641F"/>
    <w:pPr>
      <w:spacing w:before="0" w:line="240" w:lineRule="auto"/>
    </w:pPr>
  </w:style>
  <w:style w:type="character" w:customStyle="1" w:styleId="formlink">
    <w:name w:val="formlink"/>
    <w:basedOn w:val="DefaultParagraphFont"/>
    <w:rsid w:val="00A7641F"/>
    <w:rPr>
      <w:b/>
    </w:rPr>
  </w:style>
  <w:style w:type="paragraph" w:styleId="Header">
    <w:name w:val="header"/>
    <w:basedOn w:val="isonormal"/>
    <w:link w:val="HeaderChar"/>
    <w:rsid w:val="00A7641F"/>
    <w:pPr>
      <w:spacing w:line="200" w:lineRule="exact"/>
    </w:pPr>
    <w:rPr>
      <w:b/>
      <w:sz w:val="20"/>
    </w:rPr>
  </w:style>
  <w:style w:type="paragraph" w:customStyle="1" w:styleId="icblock">
    <w:name w:val="i/cblock"/>
    <w:basedOn w:val="isonormal"/>
    <w:rsid w:val="00A7641F"/>
    <w:pPr>
      <w:tabs>
        <w:tab w:val="left" w:leader="dot" w:pos="7200"/>
      </w:tabs>
      <w:spacing w:before="0"/>
      <w:jc w:val="left"/>
    </w:pPr>
  </w:style>
  <w:style w:type="paragraph" w:customStyle="1" w:styleId="instructphrase">
    <w:name w:val="instructphrase"/>
    <w:basedOn w:val="isonormal"/>
    <w:next w:val="outlinehd2"/>
    <w:rsid w:val="00A7641F"/>
  </w:style>
  <w:style w:type="paragraph" w:customStyle="1" w:styleId="isonormal">
    <w:name w:val="isonormal"/>
    <w:rsid w:val="00A7641F"/>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A7641F"/>
    <w:pPr>
      <w:keepLines/>
      <w:suppressAutoHyphens/>
      <w:spacing w:before="0"/>
      <w:jc w:val="left"/>
    </w:pPr>
    <w:rPr>
      <w:b/>
    </w:rPr>
  </w:style>
  <w:style w:type="paragraph" w:customStyle="1" w:styleId="outlinehd1">
    <w:name w:val="outlinehd1"/>
    <w:basedOn w:val="isonormal"/>
    <w:next w:val="blocktext2"/>
    <w:rsid w:val="00A7641F"/>
    <w:pPr>
      <w:keepNext/>
      <w:keepLines/>
      <w:tabs>
        <w:tab w:val="right" w:pos="180"/>
        <w:tab w:val="left" w:pos="300"/>
      </w:tabs>
      <w:ind w:left="300" w:hanging="300"/>
    </w:pPr>
    <w:rPr>
      <w:b/>
    </w:rPr>
  </w:style>
  <w:style w:type="paragraph" w:customStyle="1" w:styleId="outlinehd2">
    <w:name w:val="outlinehd2"/>
    <w:basedOn w:val="isonormal"/>
    <w:next w:val="blocktext3"/>
    <w:rsid w:val="00A7641F"/>
    <w:pPr>
      <w:keepNext/>
      <w:keepLines/>
      <w:tabs>
        <w:tab w:val="right" w:pos="480"/>
        <w:tab w:val="left" w:pos="600"/>
      </w:tabs>
      <w:ind w:left="600" w:hanging="600"/>
    </w:pPr>
    <w:rPr>
      <w:b/>
    </w:rPr>
  </w:style>
  <w:style w:type="paragraph" w:customStyle="1" w:styleId="outlinehd3">
    <w:name w:val="outlinehd3"/>
    <w:basedOn w:val="isonormal"/>
    <w:next w:val="blocktext4"/>
    <w:rsid w:val="00A7641F"/>
    <w:pPr>
      <w:keepNext/>
      <w:keepLines/>
      <w:tabs>
        <w:tab w:val="right" w:pos="780"/>
        <w:tab w:val="left" w:pos="900"/>
      </w:tabs>
      <w:ind w:left="900" w:hanging="900"/>
    </w:pPr>
    <w:rPr>
      <w:b/>
    </w:rPr>
  </w:style>
  <w:style w:type="paragraph" w:customStyle="1" w:styleId="outlinehd4">
    <w:name w:val="outlinehd4"/>
    <w:basedOn w:val="isonormal"/>
    <w:next w:val="blocktext5"/>
    <w:rsid w:val="00A7641F"/>
    <w:pPr>
      <w:keepNext/>
      <w:keepLines/>
      <w:tabs>
        <w:tab w:val="right" w:pos="1080"/>
        <w:tab w:val="left" w:pos="1200"/>
      </w:tabs>
      <w:ind w:left="1200" w:hanging="1200"/>
    </w:pPr>
    <w:rPr>
      <w:b/>
    </w:rPr>
  </w:style>
  <w:style w:type="paragraph" w:customStyle="1" w:styleId="outlinehd5">
    <w:name w:val="outlinehd5"/>
    <w:basedOn w:val="isonormal"/>
    <w:next w:val="blocktext6"/>
    <w:rsid w:val="00A7641F"/>
    <w:pPr>
      <w:keepNext/>
      <w:keepLines/>
      <w:tabs>
        <w:tab w:val="right" w:pos="1380"/>
        <w:tab w:val="left" w:pos="1500"/>
      </w:tabs>
      <w:ind w:left="1500" w:hanging="1500"/>
    </w:pPr>
    <w:rPr>
      <w:b/>
    </w:rPr>
  </w:style>
  <w:style w:type="paragraph" w:customStyle="1" w:styleId="outlinehd6">
    <w:name w:val="outlinehd6"/>
    <w:basedOn w:val="isonormal"/>
    <w:next w:val="blocktext7"/>
    <w:rsid w:val="00A7641F"/>
    <w:pPr>
      <w:keepNext/>
      <w:keepLines/>
      <w:tabs>
        <w:tab w:val="right" w:pos="1680"/>
        <w:tab w:val="left" w:pos="1800"/>
      </w:tabs>
      <w:ind w:left="1800" w:hanging="1800"/>
    </w:pPr>
    <w:rPr>
      <w:b/>
    </w:rPr>
  </w:style>
  <w:style w:type="paragraph" w:customStyle="1" w:styleId="outlinehd7">
    <w:name w:val="outlinehd7"/>
    <w:basedOn w:val="isonormal"/>
    <w:next w:val="blocktext8"/>
    <w:rsid w:val="00A7641F"/>
    <w:pPr>
      <w:keepNext/>
      <w:keepLines/>
      <w:tabs>
        <w:tab w:val="right" w:pos="1980"/>
        <w:tab w:val="left" w:pos="2100"/>
      </w:tabs>
      <w:ind w:left="2100" w:hanging="2100"/>
    </w:pPr>
    <w:rPr>
      <w:b/>
    </w:rPr>
  </w:style>
  <w:style w:type="paragraph" w:customStyle="1" w:styleId="outlinehd8">
    <w:name w:val="outlinehd8"/>
    <w:basedOn w:val="isonormal"/>
    <w:next w:val="blocktext9"/>
    <w:rsid w:val="00A7641F"/>
    <w:pPr>
      <w:keepNext/>
      <w:keepLines/>
      <w:tabs>
        <w:tab w:val="right" w:pos="2280"/>
        <w:tab w:val="left" w:pos="2400"/>
      </w:tabs>
      <w:ind w:left="2400" w:hanging="2400"/>
    </w:pPr>
    <w:rPr>
      <w:b/>
    </w:rPr>
  </w:style>
  <w:style w:type="paragraph" w:customStyle="1" w:styleId="outlinehd9">
    <w:name w:val="outlinehd9"/>
    <w:basedOn w:val="isonormal"/>
    <w:next w:val="blocktext10"/>
    <w:rsid w:val="00A7641F"/>
    <w:pPr>
      <w:keepNext/>
      <w:keepLines/>
      <w:tabs>
        <w:tab w:val="right" w:pos="2580"/>
        <w:tab w:val="left" w:pos="2700"/>
      </w:tabs>
      <w:ind w:left="2700" w:hanging="2700"/>
    </w:pPr>
    <w:rPr>
      <w:b/>
    </w:rPr>
  </w:style>
  <w:style w:type="paragraph" w:customStyle="1" w:styleId="outlinetxt1">
    <w:name w:val="outlinetxt1"/>
    <w:basedOn w:val="isonormal"/>
    <w:rsid w:val="00A7641F"/>
    <w:pPr>
      <w:keepLines/>
      <w:tabs>
        <w:tab w:val="right" w:pos="180"/>
        <w:tab w:val="left" w:pos="300"/>
      </w:tabs>
      <w:ind w:left="300" w:hanging="300"/>
    </w:pPr>
  </w:style>
  <w:style w:type="paragraph" w:customStyle="1" w:styleId="outlinetxt2">
    <w:name w:val="outlinetxt2"/>
    <w:basedOn w:val="isonormal"/>
    <w:rsid w:val="00A7641F"/>
    <w:pPr>
      <w:keepLines/>
      <w:tabs>
        <w:tab w:val="right" w:pos="480"/>
        <w:tab w:val="left" w:pos="600"/>
      </w:tabs>
      <w:ind w:left="600" w:hanging="600"/>
    </w:pPr>
  </w:style>
  <w:style w:type="paragraph" w:customStyle="1" w:styleId="outlinetxt3">
    <w:name w:val="outlinetxt3"/>
    <w:basedOn w:val="isonormal"/>
    <w:rsid w:val="00A7641F"/>
    <w:pPr>
      <w:keepLines/>
      <w:tabs>
        <w:tab w:val="right" w:pos="780"/>
        <w:tab w:val="left" w:pos="900"/>
      </w:tabs>
      <w:ind w:left="900" w:hanging="900"/>
    </w:pPr>
  </w:style>
  <w:style w:type="paragraph" w:customStyle="1" w:styleId="outlinetxt4">
    <w:name w:val="outlinetxt4"/>
    <w:basedOn w:val="isonormal"/>
    <w:rsid w:val="00A7641F"/>
    <w:pPr>
      <w:keepLines/>
      <w:tabs>
        <w:tab w:val="right" w:pos="1080"/>
        <w:tab w:val="left" w:pos="1200"/>
      </w:tabs>
      <w:ind w:left="1200" w:hanging="1200"/>
    </w:pPr>
  </w:style>
  <w:style w:type="paragraph" w:customStyle="1" w:styleId="outlinetxt5">
    <w:name w:val="outlinetxt5"/>
    <w:basedOn w:val="isonormal"/>
    <w:rsid w:val="00A7641F"/>
    <w:pPr>
      <w:keepLines/>
      <w:tabs>
        <w:tab w:val="right" w:pos="1380"/>
        <w:tab w:val="left" w:pos="1500"/>
      </w:tabs>
      <w:ind w:left="1500" w:hanging="1500"/>
    </w:pPr>
  </w:style>
  <w:style w:type="paragraph" w:customStyle="1" w:styleId="outlinetxt6">
    <w:name w:val="outlinetxt6"/>
    <w:basedOn w:val="isonormal"/>
    <w:rsid w:val="00A7641F"/>
    <w:pPr>
      <w:keepLines/>
      <w:tabs>
        <w:tab w:val="right" w:pos="1680"/>
        <w:tab w:val="left" w:pos="1800"/>
      </w:tabs>
      <w:ind w:left="1800" w:hanging="1800"/>
    </w:pPr>
  </w:style>
  <w:style w:type="paragraph" w:customStyle="1" w:styleId="outlinetxt7">
    <w:name w:val="outlinetxt7"/>
    <w:basedOn w:val="isonormal"/>
    <w:rsid w:val="00A7641F"/>
    <w:pPr>
      <w:keepLines/>
      <w:tabs>
        <w:tab w:val="right" w:pos="1980"/>
        <w:tab w:val="left" w:pos="2100"/>
      </w:tabs>
      <w:ind w:left="2100" w:hanging="2100"/>
    </w:pPr>
  </w:style>
  <w:style w:type="paragraph" w:customStyle="1" w:styleId="outlinetxt8">
    <w:name w:val="outlinetxt8"/>
    <w:basedOn w:val="isonormal"/>
    <w:rsid w:val="00A7641F"/>
    <w:pPr>
      <w:keepLines/>
      <w:tabs>
        <w:tab w:val="right" w:pos="2280"/>
        <w:tab w:val="left" w:pos="2400"/>
      </w:tabs>
      <w:ind w:left="2400" w:hanging="2400"/>
    </w:pPr>
  </w:style>
  <w:style w:type="paragraph" w:customStyle="1" w:styleId="outlinetxt9">
    <w:name w:val="outlinetxt9"/>
    <w:basedOn w:val="isonormal"/>
    <w:rsid w:val="00A7641F"/>
    <w:pPr>
      <w:keepLines/>
      <w:tabs>
        <w:tab w:val="right" w:pos="2580"/>
        <w:tab w:val="left" w:pos="2700"/>
      </w:tabs>
      <w:ind w:left="2700" w:hanging="2700"/>
    </w:pPr>
  </w:style>
  <w:style w:type="character" w:customStyle="1" w:styleId="rulelink">
    <w:name w:val="rulelink"/>
    <w:basedOn w:val="DefaultParagraphFont"/>
    <w:rsid w:val="00A7641F"/>
    <w:rPr>
      <w:b/>
    </w:rPr>
  </w:style>
  <w:style w:type="paragraph" w:customStyle="1" w:styleId="space2">
    <w:name w:val="space2"/>
    <w:basedOn w:val="isonormal"/>
    <w:next w:val="isonormal"/>
    <w:rsid w:val="00A7641F"/>
    <w:pPr>
      <w:spacing w:before="0" w:line="40" w:lineRule="exact"/>
    </w:pPr>
  </w:style>
  <w:style w:type="paragraph" w:customStyle="1" w:styleId="space4">
    <w:name w:val="space4"/>
    <w:basedOn w:val="isonormal"/>
    <w:next w:val="isonormal"/>
    <w:rsid w:val="00A7641F"/>
    <w:pPr>
      <w:spacing w:before="0" w:line="80" w:lineRule="exact"/>
    </w:pPr>
  </w:style>
  <w:style w:type="paragraph" w:customStyle="1" w:styleId="space8">
    <w:name w:val="space8"/>
    <w:basedOn w:val="isonormal"/>
    <w:next w:val="isonormal"/>
    <w:rsid w:val="00A7641F"/>
    <w:pPr>
      <w:spacing w:before="0" w:line="160" w:lineRule="exact"/>
    </w:pPr>
  </w:style>
  <w:style w:type="paragraph" w:customStyle="1" w:styleId="subcap">
    <w:name w:val="subcap"/>
    <w:basedOn w:val="isonormal"/>
    <w:rsid w:val="00A7641F"/>
    <w:pPr>
      <w:keepLines/>
      <w:suppressAutoHyphens/>
      <w:spacing w:before="0" w:line="200" w:lineRule="exact"/>
      <w:jc w:val="left"/>
    </w:pPr>
    <w:rPr>
      <w:b/>
      <w:caps/>
    </w:rPr>
  </w:style>
  <w:style w:type="paragraph" w:customStyle="1" w:styleId="tabletext00">
    <w:name w:val="tabletext0/0"/>
    <w:basedOn w:val="isonormal"/>
    <w:rsid w:val="00A7641F"/>
    <w:pPr>
      <w:spacing w:before="0"/>
      <w:jc w:val="left"/>
    </w:pPr>
  </w:style>
  <w:style w:type="paragraph" w:styleId="TableofFigures">
    <w:name w:val="table of figures"/>
    <w:basedOn w:val="Normal"/>
    <w:next w:val="Normal"/>
    <w:rsid w:val="00A7641F"/>
    <w:pPr>
      <w:tabs>
        <w:tab w:val="right" w:leader="dot" w:pos="4680"/>
      </w:tabs>
      <w:ind w:left="360" w:hanging="360"/>
    </w:pPr>
  </w:style>
  <w:style w:type="paragraph" w:customStyle="1" w:styleId="tablecaption">
    <w:name w:val="tablecaption"/>
    <w:basedOn w:val="isonormal"/>
    <w:rsid w:val="00A7641F"/>
    <w:pPr>
      <w:jc w:val="left"/>
    </w:pPr>
    <w:rPr>
      <w:b/>
    </w:rPr>
  </w:style>
  <w:style w:type="paragraph" w:customStyle="1" w:styleId="tablehead">
    <w:name w:val="tablehead"/>
    <w:basedOn w:val="isonormal"/>
    <w:rsid w:val="00A7641F"/>
    <w:pPr>
      <w:spacing w:before="40" w:after="20"/>
      <w:jc w:val="center"/>
    </w:pPr>
    <w:rPr>
      <w:b/>
    </w:rPr>
  </w:style>
  <w:style w:type="character" w:customStyle="1" w:styleId="tablelink">
    <w:name w:val="tablelink"/>
    <w:basedOn w:val="DefaultParagraphFont"/>
    <w:rsid w:val="00A7641F"/>
    <w:rPr>
      <w:b/>
    </w:rPr>
  </w:style>
  <w:style w:type="paragraph" w:customStyle="1" w:styleId="subcap2">
    <w:name w:val="subcap2"/>
    <w:basedOn w:val="isonormal"/>
    <w:rsid w:val="00A7641F"/>
    <w:pPr>
      <w:spacing w:before="0" w:line="200" w:lineRule="exact"/>
      <w:jc w:val="left"/>
    </w:pPr>
    <w:rPr>
      <w:b/>
    </w:rPr>
  </w:style>
  <w:style w:type="paragraph" w:customStyle="1" w:styleId="tabletext01">
    <w:name w:val="tabletext0/1"/>
    <w:basedOn w:val="isonormal"/>
    <w:rsid w:val="00A7641F"/>
    <w:pPr>
      <w:spacing w:before="0" w:after="20"/>
      <w:jc w:val="left"/>
    </w:pPr>
  </w:style>
  <w:style w:type="paragraph" w:customStyle="1" w:styleId="tabletext10">
    <w:name w:val="tabletext1/0"/>
    <w:basedOn w:val="isonormal"/>
    <w:rsid w:val="00A7641F"/>
    <w:pPr>
      <w:spacing w:before="20"/>
      <w:jc w:val="left"/>
    </w:pPr>
  </w:style>
  <w:style w:type="paragraph" w:customStyle="1" w:styleId="toc4outlinehd3">
    <w:name w:val="toc4outlinehd3"/>
    <w:basedOn w:val="outlinehd3"/>
    <w:next w:val="blocktext4"/>
    <w:rsid w:val="00A7641F"/>
  </w:style>
  <w:style w:type="paragraph" w:customStyle="1" w:styleId="tabletext11">
    <w:name w:val="tabletext1/1"/>
    <w:basedOn w:val="isonormal"/>
    <w:rsid w:val="00A7641F"/>
    <w:pPr>
      <w:spacing w:before="20" w:after="20"/>
      <w:jc w:val="left"/>
    </w:pPr>
  </w:style>
  <w:style w:type="paragraph" w:customStyle="1" w:styleId="terr2colblock1">
    <w:name w:val="terr2colblock1"/>
    <w:basedOn w:val="isonormal"/>
    <w:rsid w:val="00A7641F"/>
    <w:pPr>
      <w:tabs>
        <w:tab w:val="left" w:leader="dot" w:pos="4240"/>
      </w:tabs>
      <w:spacing w:before="0"/>
      <w:jc w:val="left"/>
    </w:pPr>
  </w:style>
  <w:style w:type="paragraph" w:customStyle="1" w:styleId="terr2colblock2">
    <w:name w:val="terr2colblock2"/>
    <w:basedOn w:val="isonormal"/>
    <w:rsid w:val="00A7641F"/>
    <w:pPr>
      <w:tabs>
        <w:tab w:val="left" w:leader="dot" w:pos="4240"/>
      </w:tabs>
      <w:spacing w:before="0"/>
      <w:ind w:left="80"/>
      <w:jc w:val="left"/>
    </w:pPr>
  </w:style>
  <w:style w:type="paragraph" w:customStyle="1" w:styleId="terr2colblock3">
    <w:name w:val="terr2colblock3"/>
    <w:basedOn w:val="isonormal"/>
    <w:rsid w:val="00A7641F"/>
    <w:pPr>
      <w:tabs>
        <w:tab w:val="left" w:leader="dot" w:pos="4240"/>
      </w:tabs>
      <w:spacing w:before="0"/>
      <w:ind w:left="160"/>
      <w:jc w:val="left"/>
    </w:pPr>
  </w:style>
  <w:style w:type="paragraph" w:customStyle="1" w:styleId="terr2colblock4">
    <w:name w:val="terr2colblock4"/>
    <w:basedOn w:val="isonormal"/>
    <w:rsid w:val="00A7641F"/>
    <w:pPr>
      <w:tabs>
        <w:tab w:val="left" w:leader="dot" w:pos="4240"/>
      </w:tabs>
      <w:spacing w:before="0"/>
      <w:ind w:left="320"/>
      <w:jc w:val="left"/>
    </w:pPr>
  </w:style>
  <w:style w:type="paragraph" w:customStyle="1" w:styleId="terr2colhang">
    <w:name w:val="terr2colhang"/>
    <w:basedOn w:val="isonormal"/>
    <w:rsid w:val="00A7641F"/>
    <w:pPr>
      <w:tabs>
        <w:tab w:val="left" w:leader="dot" w:pos="4240"/>
      </w:tabs>
      <w:spacing w:before="0"/>
      <w:ind w:left="160" w:hanging="160"/>
      <w:jc w:val="left"/>
    </w:pPr>
  </w:style>
  <w:style w:type="paragraph" w:customStyle="1" w:styleId="terr3colblock1">
    <w:name w:val="terr3colblock1"/>
    <w:basedOn w:val="isonormal"/>
    <w:rsid w:val="00A7641F"/>
    <w:pPr>
      <w:tabs>
        <w:tab w:val="left" w:leader="dot" w:pos="2500"/>
      </w:tabs>
      <w:spacing w:before="0"/>
      <w:jc w:val="left"/>
    </w:pPr>
  </w:style>
  <w:style w:type="paragraph" w:customStyle="1" w:styleId="terrtoc">
    <w:name w:val="terrtoc"/>
    <w:basedOn w:val="isonormal"/>
    <w:rsid w:val="00A7641F"/>
    <w:pPr>
      <w:spacing w:before="50" w:after="50"/>
      <w:jc w:val="center"/>
    </w:pPr>
    <w:rPr>
      <w:b/>
    </w:rPr>
  </w:style>
  <w:style w:type="paragraph" w:styleId="Signature">
    <w:name w:val="Signature"/>
    <w:basedOn w:val="Normal"/>
    <w:link w:val="SignatureChar"/>
    <w:rsid w:val="00A7641F"/>
    <w:pPr>
      <w:ind w:left="4320"/>
    </w:pPr>
  </w:style>
  <w:style w:type="character" w:customStyle="1" w:styleId="spotlinksource">
    <w:name w:val="spotlinksource"/>
    <w:basedOn w:val="DefaultParagraphFont"/>
    <w:rsid w:val="00A7641F"/>
    <w:rPr>
      <w:b/>
    </w:rPr>
  </w:style>
  <w:style w:type="character" w:customStyle="1" w:styleId="spotlinktarget">
    <w:name w:val="spotlinktarget"/>
    <w:basedOn w:val="DefaultParagraphFont"/>
    <w:rsid w:val="00A7641F"/>
    <w:rPr>
      <w:b/>
    </w:rPr>
  </w:style>
  <w:style w:type="paragraph" w:customStyle="1" w:styleId="terr3colhang">
    <w:name w:val="terr3colhang"/>
    <w:basedOn w:val="isonormal"/>
    <w:rsid w:val="00A7641F"/>
    <w:pPr>
      <w:tabs>
        <w:tab w:val="left" w:leader="dot" w:pos="2500"/>
      </w:tabs>
      <w:spacing w:before="0"/>
      <w:ind w:left="160" w:hanging="160"/>
      <w:jc w:val="left"/>
    </w:pPr>
  </w:style>
  <w:style w:type="paragraph" w:styleId="TableofAuthorities">
    <w:name w:val="table of authorities"/>
    <w:basedOn w:val="Normal"/>
    <w:next w:val="Normal"/>
    <w:rsid w:val="00A7641F"/>
    <w:pPr>
      <w:tabs>
        <w:tab w:val="right" w:leader="dot" w:pos="10080"/>
      </w:tabs>
      <w:ind w:left="180" w:hanging="180"/>
    </w:pPr>
  </w:style>
  <w:style w:type="character" w:styleId="PageNumber">
    <w:name w:val="page number"/>
    <w:basedOn w:val="DefaultParagraphFont"/>
    <w:rsid w:val="00A7641F"/>
  </w:style>
  <w:style w:type="paragraph" w:customStyle="1" w:styleId="ctoutlinetxt1">
    <w:name w:val="ctoutlinetxt1"/>
    <w:basedOn w:val="isonormal"/>
    <w:rsid w:val="00A7641F"/>
    <w:pPr>
      <w:keepLines/>
      <w:tabs>
        <w:tab w:val="right" w:pos="360"/>
        <w:tab w:val="left" w:pos="480"/>
      </w:tabs>
      <w:spacing w:before="160"/>
      <w:ind w:left="480" w:hanging="480"/>
    </w:pPr>
  </w:style>
  <w:style w:type="paragraph" w:customStyle="1" w:styleId="ctoutlinetxt2">
    <w:name w:val="ctoutlinetxt2"/>
    <w:basedOn w:val="isonormal"/>
    <w:rsid w:val="00A7641F"/>
    <w:pPr>
      <w:keepLines/>
      <w:tabs>
        <w:tab w:val="right" w:pos="760"/>
        <w:tab w:val="left" w:pos="880"/>
      </w:tabs>
      <w:ind w:left="880" w:hanging="880"/>
    </w:pPr>
  </w:style>
  <w:style w:type="paragraph" w:customStyle="1" w:styleId="ctoutlinetxt3">
    <w:name w:val="ctoutlinetxt3"/>
    <w:basedOn w:val="isonormal"/>
    <w:rsid w:val="00A7641F"/>
    <w:pPr>
      <w:tabs>
        <w:tab w:val="right" w:pos="1240"/>
        <w:tab w:val="left" w:pos="1360"/>
      </w:tabs>
      <w:ind w:left="1360" w:hanging="1360"/>
    </w:pPr>
  </w:style>
  <w:style w:type="paragraph" w:customStyle="1" w:styleId="ctoutlinetxt4">
    <w:name w:val="ctoutlinetxt4"/>
    <w:basedOn w:val="isonormal"/>
    <w:rsid w:val="00A7641F"/>
    <w:pPr>
      <w:keepLines/>
      <w:tabs>
        <w:tab w:val="right" w:pos="1600"/>
        <w:tab w:val="left" w:pos="1720"/>
      </w:tabs>
      <w:ind w:left="1720" w:hanging="1720"/>
    </w:pPr>
  </w:style>
  <w:style w:type="table" w:styleId="TableGrid">
    <w:name w:val="Table Grid"/>
    <w:basedOn w:val="TableNormal"/>
    <w:rsid w:val="00A7641F"/>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A7641F"/>
    <w:pPr>
      <w:suppressAutoHyphens/>
      <w:spacing w:before="0" w:after="80"/>
      <w:ind w:left="240"/>
      <w:jc w:val="left"/>
    </w:pPr>
  </w:style>
  <w:style w:type="paragraph" w:customStyle="1" w:styleId="table2text44">
    <w:name w:val="table2text4/4"/>
    <w:basedOn w:val="isonormal"/>
    <w:rsid w:val="00A7641F"/>
    <w:pPr>
      <w:spacing w:after="80"/>
      <w:ind w:left="240"/>
      <w:jc w:val="left"/>
    </w:pPr>
  </w:style>
  <w:style w:type="paragraph" w:customStyle="1" w:styleId="table3text04">
    <w:name w:val="table3text0/4"/>
    <w:basedOn w:val="isonormal"/>
    <w:next w:val="table2text04"/>
    <w:rsid w:val="00A7641F"/>
    <w:pPr>
      <w:suppressAutoHyphens/>
      <w:spacing w:before="0" w:after="80"/>
      <w:ind w:left="480"/>
      <w:jc w:val="left"/>
    </w:pPr>
  </w:style>
  <w:style w:type="paragraph" w:customStyle="1" w:styleId="EMheading1">
    <w:name w:val="EM heading 1"/>
    <w:basedOn w:val="isonormal"/>
    <w:next w:val="isonormal"/>
    <w:rsid w:val="00A7641F"/>
    <w:pPr>
      <w:keepNext/>
      <w:keepLines/>
      <w:pBdr>
        <w:bottom w:val="single" w:sz="12" w:space="1" w:color="auto"/>
      </w:pBdr>
      <w:suppressAutoHyphens/>
      <w:spacing w:before="240" w:after="120" w:line="240" w:lineRule="auto"/>
      <w:jc w:val="left"/>
    </w:pPr>
    <w:rPr>
      <w:b/>
      <w:kern w:val="40"/>
      <w:sz w:val="40"/>
    </w:rPr>
  </w:style>
  <w:style w:type="paragraph" w:customStyle="1" w:styleId="tabletext40">
    <w:name w:val="tabletext4/0"/>
    <w:basedOn w:val="isonormal"/>
    <w:rsid w:val="00A7641F"/>
    <w:pPr>
      <w:jc w:val="left"/>
    </w:pPr>
  </w:style>
  <w:style w:type="paragraph" w:customStyle="1" w:styleId="tabletext44">
    <w:name w:val="tabletext4/4"/>
    <w:basedOn w:val="isonormal"/>
    <w:rsid w:val="00A7641F"/>
    <w:pPr>
      <w:spacing w:after="80"/>
      <w:jc w:val="left"/>
    </w:pPr>
  </w:style>
  <w:style w:type="paragraph" w:customStyle="1" w:styleId="table4text04">
    <w:name w:val="table4text0/4"/>
    <w:basedOn w:val="isonormal"/>
    <w:autoRedefine/>
    <w:rsid w:val="00A7641F"/>
    <w:pPr>
      <w:suppressAutoHyphens/>
      <w:spacing w:before="0" w:after="80"/>
      <w:ind w:left="720"/>
      <w:jc w:val="left"/>
    </w:pPr>
  </w:style>
  <w:style w:type="paragraph" w:customStyle="1" w:styleId="EMheading2">
    <w:name w:val="EM heading 2"/>
    <w:basedOn w:val="isonormal"/>
    <w:next w:val="isonormal"/>
    <w:rsid w:val="00A7641F"/>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7641F"/>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A7641F"/>
    <w:pPr>
      <w:spacing w:before="0" w:line="240" w:lineRule="auto"/>
      <w:jc w:val="left"/>
    </w:pPr>
    <w:rPr>
      <w:sz w:val="20"/>
    </w:rPr>
  </w:style>
  <w:style w:type="paragraph" w:customStyle="1" w:styleId="FilingFooter">
    <w:name w:val="Filing Footer"/>
    <w:basedOn w:val="isonormal"/>
    <w:rsid w:val="00A7641F"/>
    <w:pPr>
      <w:spacing w:line="240" w:lineRule="auto"/>
      <w:jc w:val="left"/>
    </w:pPr>
    <w:rPr>
      <w:sz w:val="16"/>
    </w:rPr>
  </w:style>
  <w:style w:type="character" w:customStyle="1" w:styleId="Heading5Char">
    <w:name w:val="Heading 5 Char"/>
    <w:basedOn w:val="DefaultParagraphFont"/>
    <w:link w:val="Heading5"/>
    <w:rsid w:val="00A7641F"/>
    <w:rPr>
      <w:sz w:val="22"/>
    </w:rPr>
  </w:style>
  <w:style w:type="character" w:customStyle="1" w:styleId="FooterChar">
    <w:name w:val="Footer Char"/>
    <w:basedOn w:val="DefaultParagraphFont"/>
    <w:link w:val="Footer"/>
    <w:rsid w:val="00A7641F"/>
    <w:rPr>
      <w:rFonts w:ascii="Arial" w:hAnsi="Arial"/>
      <w:sz w:val="18"/>
    </w:rPr>
  </w:style>
  <w:style w:type="character" w:customStyle="1" w:styleId="HeaderChar">
    <w:name w:val="Header Char"/>
    <w:basedOn w:val="DefaultParagraphFont"/>
    <w:link w:val="Header"/>
    <w:rsid w:val="00A7641F"/>
    <w:rPr>
      <w:rFonts w:ascii="Arial" w:hAnsi="Arial"/>
      <w:b/>
    </w:rPr>
  </w:style>
  <w:style w:type="character" w:customStyle="1" w:styleId="Heading1Char">
    <w:name w:val="Heading 1 Char"/>
    <w:basedOn w:val="DefaultParagraphFont"/>
    <w:link w:val="Heading1"/>
    <w:rsid w:val="00A7641F"/>
    <w:rPr>
      <w:b/>
      <w:sz w:val="24"/>
    </w:rPr>
  </w:style>
  <w:style w:type="character" w:customStyle="1" w:styleId="Heading2Char">
    <w:name w:val="Heading 2 Char"/>
    <w:basedOn w:val="DefaultParagraphFont"/>
    <w:link w:val="Heading2"/>
    <w:rsid w:val="00A7641F"/>
    <w:rPr>
      <w:b/>
      <w:sz w:val="24"/>
    </w:rPr>
  </w:style>
  <w:style w:type="character" w:customStyle="1" w:styleId="Heading3Char">
    <w:name w:val="Heading 3 Char"/>
    <w:basedOn w:val="DefaultParagraphFont"/>
    <w:link w:val="Heading3"/>
    <w:rsid w:val="00A7641F"/>
    <w:rPr>
      <w:b/>
      <w:sz w:val="24"/>
    </w:rPr>
  </w:style>
  <w:style w:type="character" w:customStyle="1" w:styleId="MacroTextChar">
    <w:name w:val="Macro Text Char"/>
    <w:basedOn w:val="DefaultParagraphFont"/>
    <w:link w:val="MacroText"/>
    <w:rsid w:val="00A7641F"/>
    <w:rPr>
      <w:rFonts w:ascii="Arial" w:hAnsi="Arial"/>
    </w:rPr>
  </w:style>
  <w:style w:type="character" w:customStyle="1" w:styleId="SignatureChar">
    <w:name w:val="Signature Char"/>
    <w:basedOn w:val="DefaultParagraphFont"/>
    <w:link w:val="Signature"/>
    <w:rsid w:val="00A7641F"/>
    <w:rPr>
      <w:sz w:val="24"/>
    </w:rPr>
  </w:style>
  <w:style w:type="character" w:customStyle="1" w:styleId="SubtitleChar">
    <w:name w:val="Subtitle Char"/>
    <w:basedOn w:val="DefaultParagraphFont"/>
    <w:link w:val="Subtitle"/>
    <w:rsid w:val="00A7641F"/>
    <w:rPr>
      <w:i/>
      <w:sz w:val="24"/>
    </w:rPr>
  </w:style>
  <w:style w:type="paragraph" w:customStyle="1" w:styleId="tabletext1">
    <w:name w:val="tabletext1"/>
    <w:rsid w:val="00A7641F"/>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A7641F"/>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A7641F"/>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A7641F"/>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A7641F"/>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7641F"/>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A7641F"/>
    <w:rPr>
      <w:rFonts w:ascii="Arial" w:hAnsi="Arial"/>
      <w:b/>
      <w:sz w:val="18"/>
    </w:rPr>
  </w:style>
  <w:style w:type="paragraph" w:customStyle="1" w:styleId="NotocOutlinetxt2">
    <w:name w:val="NotocOutlinetxt2"/>
    <w:basedOn w:val="isonormal"/>
    <w:rsid w:val="00A7641F"/>
    <w:pPr>
      <w:keepLines/>
      <w:tabs>
        <w:tab w:val="right" w:pos="480"/>
        <w:tab w:val="left" w:pos="600"/>
      </w:tabs>
      <w:ind w:left="600" w:hanging="600"/>
    </w:pPr>
  </w:style>
  <w:style w:type="paragraph" w:customStyle="1" w:styleId="Notocsubcap">
    <w:name w:val="Notocsubcap"/>
    <w:basedOn w:val="isonormal"/>
    <w:rsid w:val="00A7641F"/>
    <w:pPr>
      <w:keepLines/>
      <w:suppressAutoHyphens/>
      <w:spacing w:before="0" w:line="200" w:lineRule="exact"/>
      <w:jc w:val="left"/>
    </w:pPr>
    <w:rPr>
      <w:b/>
      <w:caps/>
    </w:rPr>
  </w:style>
  <w:style w:type="paragraph" w:customStyle="1" w:styleId="terrver">
    <w:name w:val="terrver"/>
    <w:basedOn w:val="isonormal"/>
    <w:qFormat/>
    <w:rsid w:val="00A7641F"/>
    <w:pPr>
      <w:spacing w:before="20" w:after="20"/>
      <w:jc w:val="center"/>
    </w:pPr>
    <w:rPr>
      <w:rFonts w:cs="Arial"/>
      <w:szCs w:val="18"/>
    </w:rPr>
  </w:style>
  <w:style w:type="paragraph" w:customStyle="1" w:styleId="subcap3">
    <w:name w:val="subcap3"/>
    <w:basedOn w:val="subcap"/>
    <w:rsid w:val="00A7641F"/>
  </w:style>
  <w:style w:type="paragraph" w:customStyle="1" w:styleId="spacesingle">
    <w:name w:val="spacesingle"/>
    <w:basedOn w:val="isonormal"/>
    <w:next w:val="isonormal"/>
    <w:rsid w:val="00A7641F"/>
    <w:pPr>
      <w:spacing w:line="240" w:lineRule="auto"/>
    </w:pPr>
  </w:style>
  <w:style w:type="paragraph" w:styleId="Revision">
    <w:name w:val="Revision"/>
    <w:hidden/>
    <w:uiPriority w:val="99"/>
    <w:semiHidden/>
    <w:rsid w:val="007A76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LI-CA-2024-069 - 003 - LI-CA-2024-069 - 003 -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2024-01-30T05:00:00+00:00</Date_x0020_Modified>
    <CircularDate xmlns="a86cc342-0045-41e2-80e9-abdb777d2eca">2024-03-06T05:00:00+00:00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This circular announces the submission of ISO filing CA-2024-RCCA1, which revises Additional Rule A4. – Michigan Catastrophic Claims Association Surcharge in response to the December 2023 Michigan Catastrophic Claims Association Assessment [...]</KeyMessage>
    <CircularNumber xmlns="a86cc342-0045-41e2-80e9-abdb777d2eca">LI-CA-2024-069</CircularNumber>
    <AttachmentType xmlns="a86cc342-0045-41e2-80e9-abdb777d2eca">Rules</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40459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MICHIGAN REVISED CATASTROPHIC CLAIMS ASSOCIATION SURCHARGE ADDITIONAL RULE FILED</CircularTitle>
    <Jurs xmlns="a86cc342-0045-41e2-80e9-abdb777d2eca">
      <Value>24</Value>
    </Ju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A848C1-965C-468B-B635-FD59B4285C45}"/>
</file>

<file path=customXml/itemProps2.xml><?xml version="1.0" encoding="utf-8"?>
<ds:datastoreItem xmlns:ds="http://schemas.openxmlformats.org/officeDocument/2006/customXml" ds:itemID="{12E993CF-7457-4C9C-A6A2-9E5651997E0B}">
  <ds:schemaRefs>
    <ds:schemaRef ds:uri="http://schemas.microsoft.com/office/2006/metadata/longProperties"/>
  </ds:schemaRefs>
</ds:datastoreItem>
</file>

<file path=customXml/itemProps3.xml><?xml version="1.0" encoding="utf-8"?>
<ds:datastoreItem xmlns:ds="http://schemas.openxmlformats.org/officeDocument/2006/customXml" ds:itemID="{31AB43CD-864B-4477-AB60-F443DF5C7F58}">
  <ds:schemaRefs>
    <ds:schemaRef ds:uri="http://purl.org/dc/elements/1.1/"/>
    <ds:schemaRef ds:uri="http://purl.org/dc/terms/"/>
    <ds:schemaRef ds:uri="http://www.w3.org/XML/1998/namespace"/>
    <ds:schemaRef ds:uri="44adf9ce-3942-48ca-8943-eff3b9f4244a"/>
    <ds:schemaRef ds:uri="http://purl.org/dc/dcmitype/"/>
    <ds:schemaRef ds:uri="http://schemas.microsoft.com/office/2006/metadata/properties"/>
    <ds:schemaRef ds:uri="http://schemas.openxmlformats.org/package/2006/metadata/core-properties"/>
    <ds:schemaRef ds:uri="http://schemas.microsoft.com/office/2006/documentManagement/types"/>
    <ds:schemaRef ds:uri="b46ec5a0-05e9-4998-b314-ddd445f86ee4"/>
    <ds:schemaRef ds:uri="http://schemas.microsoft.com/office/infopath/2007/PartnerControls"/>
  </ds:schemaRefs>
</ds:datastoreItem>
</file>

<file path=customXml/itemProps4.xml><?xml version="1.0" encoding="utf-8"?>
<ds:datastoreItem xmlns:ds="http://schemas.openxmlformats.org/officeDocument/2006/customXml" ds:itemID="{FF0BB6AA-F912-4054-9AC3-0D0B3E27918A}">
  <ds:schemaRefs>
    <ds:schemaRef ds:uri="http://schemas.microsoft.com/sharepoint/v3/contenttype/forms"/>
  </ds:schemaRefs>
</ds:datastoreItem>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MANUALSADDINAUTO.DOTM</Template>
  <TotalTime>0</TotalTime>
  <Pages>1</Pages>
  <Words>203</Words>
  <Characters>1143</Characters>
  <Application>Microsoft Office Word</Application>
  <DocSecurity>0</DocSecurity>
  <Lines>25</Lines>
  <Paragraphs>13</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creator/>
  <dc:description>Manuals template for creating or revising a new page or IsoSuite document.</dc:description>
  <cp:lastModifiedBy/>
  <cp:revision>1</cp:revision>
  <dcterms:created xsi:type="dcterms:W3CDTF">2024-01-30T16:50:00Z</dcterms:created>
  <dcterms:modified xsi:type="dcterms:W3CDTF">2024-01-30T17:01:00Z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isontdom1\i70919</vt:lpwstr>
  </property>
  <property fmtid="{D5CDD505-2E9C-101B-9397-08002B2CF9AE}" pid="4" name="DocumentName">
    <vt:lpwstr>677562_3.doc</vt:lpwstr>
  </property>
  <property fmtid="{D5CDD505-2E9C-101B-9397-08002B2CF9AE}" pid="5" name="Jurisdiction">
    <vt:lpwstr>MI</vt:lpwstr>
  </property>
  <property fmtid="{D5CDD505-2E9C-101B-9397-08002B2CF9AE}" pid="6" name="LOB">
    <vt:lpwstr>CA</vt:lpwstr>
  </property>
  <property fmtid="{D5CDD505-2E9C-101B-9397-08002B2CF9AE}" pid="7" name="Order">
    <vt:lpwstr>14401900.0000000</vt:lpwstr>
  </property>
  <property fmtid="{D5CDD505-2E9C-101B-9397-08002B2CF9AE}" pid="8" name="Product">
    <vt:lpwstr>SIM</vt:lpwstr>
  </property>
  <property fmtid="{D5CDD505-2E9C-101B-9397-08002B2CF9AE}" pid="9" name="SequenceNumber">
    <vt:lpwstr>677562</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3</vt:lpwstr>
  </property>
  <property fmtid="{D5CDD505-2E9C-101B-9397-08002B2CF9AE}" pid="14" name="xd_ProgID">
    <vt:lpwstr/>
  </property>
  <property fmtid="{D5CDD505-2E9C-101B-9397-08002B2CF9AE}" pid="15" name="_UIVersionString">
    <vt:lpwstr>1.0</vt:lpwstr>
  </property>
  <property fmtid="{D5CDD505-2E9C-101B-9397-08002B2CF9AE}" pid="16" name="ContentTypeId">
    <vt:lpwstr>0x0101002A7B4D783DF0499AA9CFFB0BDFDF2D2C00B742AC3165F72545976B399ED8B6337E</vt:lpwstr>
  </property>
  <property fmtid="{D5CDD505-2E9C-101B-9397-08002B2CF9AE}" pid="17" name="_docset_NoMedatataSyncRequired">
    <vt:lpwstr>False</vt:lpwstr>
  </property>
  <property fmtid="{D5CDD505-2E9C-101B-9397-08002B2CF9AE}" pid="18" name="PSDName">
    <vt:lpwstr/>
  </property>
  <property fmtid="{D5CDD505-2E9C-101B-9397-08002B2CF9AE}" pid="19" name="PSDId">
    <vt:lpwstr/>
  </property>
</Properties>
</file>