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BAF04" w14:textId="0AAFCC8E" w:rsidR="005365E1" w:rsidRPr="00D2253E" w:rsidRDefault="00B02774" w:rsidP="004C4119">
      <w:pPr>
        <w:pStyle w:val="title18"/>
      </w:pPr>
      <w:r>
        <w:rPr>
          <w:noProof/>
        </w:rPr>
        <w:pict w14:anchorId="19D66BC2">
          <v:rect id="Rectangle 10" o:spid="_x0000_s1029" style="position:absolute;left:0;text-align:left;margin-left:-91.2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5C137E7" w14:textId="77777777" w:rsidR="00834B5F" w:rsidRDefault="00D2253E">
                  <w:pPr>
                    <w:pStyle w:val="sidetext"/>
                  </w:pPr>
                  <w:r>
                    <w:t>R</w:t>
                  </w:r>
                </w:p>
                <w:p w14:paraId="508A72C2" w14:textId="77777777" w:rsidR="00834B5F" w:rsidRDefault="00834B5F">
                  <w:pPr>
                    <w:pStyle w:val="sidetext"/>
                  </w:pPr>
                </w:p>
                <w:p w14:paraId="6A614E25" w14:textId="77777777" w:rsidR="00834B5F" w:rsidRDefault="00D2253E">
                  <w:pPr>
                    <w:pStyle w:val="sidetext"/>
                  </w:pPr>
                  <w:r>
                    <w:t>E</w:t>
                  </w:r>
                </w:p>
                <w:p w14:paraId="31FFE132" w14:textId="77777777" w:rsidR="00834B5F" w:rsidRDefault="00834B5F">
                  <w:pPr>
                    <w:pStyle w:val="sidetext"/>
                  </w:pPr>
                </w:p>
                <w:p w14:paraId="406F0964" w14:textId="77777777" w:rsidR="00834B5F" w:rsidRDefault="00D2253E">
                  <w:pPr>
                    <w:pStyle w:val="sidetext"/>
                  </w:pPr>
                  <w:r>
                    <w:t>V</w:t>
                  </w:r>
                </w:p>
                <w:p w14:paraId="7EC80D14" w14:textId="77777777" w:rsidR="00834B5F" w:rsidRDefault="00834B5F">
                  <w:pPr>
                    <w:pStyle w:val="sidetext"/>
                  </w:pPr>
                </w:p>
                <w:p w14:paraId="5BAAAA9B" w14:textId="77777777" w:rsidR="00834B5F" w:rsidRDefault="00D2253E">
                  <w:pPr>
                    <w:pStyle w:val="sidetext"/>
                  </w:pPr>
                  <w:r>
                    <w:t>I</w:t>
                  </w:r>
                </w:p>
                <w:p w14:paraId="3D5FDD57" w14:textId="77777777" w:rsidR="00834B5F" w:rsidRDefault="00834B5F">
                  <w:pPr>
                    <w:pStyle w:val="sidetext"/>
                  </w:pPr>
                </w:p>
                <w:p w14:paraId="21BB3510" w14:textId="77777777" w:rsidR="00834B5F" w:rsidRDefault="00D2253E">
                  <w:pPr>
                    <w:pStyle w:val="sidetext"/>
                  </w:pPr>
                  <w:r>
                    <w:t>S</w:t>
                  </w:r>
                </w:p>
                <w:p w14:paraId="25EF7437" w14:textId="77777777" w:rsidR="00834B5F" w:rsidRDefault="00834B5F">
                  <w:pPr>
                    <w:pStyle w:val="sidetext"/>
                  </w:pPr>
                </w:p>
                <w:p w14:paraId="6E4A2DCE" w14:textId="77777777" w:rsidR="00834B5F" w:rsidRDefault="00D2253E">
                  <w:pPr>
                    <w:pStyle w:val="sidetext"/>
                  </w:pPr>
                  <w:r>
                    <w:t>E</w:t>
                  </w:r>
                </w:p>
                <w:p w14:paraId="2ECC3125" w14:textId="77777777" w:rsidR="00834B5F" w:rsidRDefault="00834B5F">
                  <w:pPr>
                    <w:pStyle w:val="sidetext"/>
                  </w:pPr>
                </w:p>
                <w:p w14:paraId="6A863546" w14:textId="77777777" w:rsidR="00834B5F" w:rsidRDefault="00D2253E">
                  <w:pPr>
                    <w:pStyle w:val="sidetext"/>
                  </w:pPr>
                  <w:r>
                    <w:t>D</w:t>
                  </w:r>
                </w:p>
              </w:txbxContent>
            </v:textbox>
            <w10:wrap anchorx="page" anchory="page"/>
            <w10:anchorlock/>
          </v:rect>
        </w:pict>
      </w:r>
      <w:r w:rsidR="00D2253E" w:rsidRPr="00D2253E">
        <w:t>SOUTH CAROLINA</w:t>
      </w:r>
      <w:r w:rsidR="003E27FF" w:rsidRPr="00D2253E">
        <w:br/>
      </w:r>
      <w:r w:rsidR="00D2253E" w:rsidRPr="00D2253E">
        <w:t>UNDERINSURED</w:t>
      </w:r>
      <w:r w:rsidR="003E27FF" w:rsidRPr="00D2253E">
        <w:t xml:space="preserve"> </w:t>
      </w:r>
      <w:r w:rsidR="00D2253E" w:rsidRPr="00D2253E">
        <w:t>MOTORISTS COVERAGE</w:t>
      </w:r>
    </w:p>
    <w:p w14:paraId="39EBAF05" w14:textId="77777777" w:rsidR="005365E1" w:rsidRDefault="005365E1" w:rsidP="004C4119">
      <w:pPr>
        <w:pStyle w:val="isonormal"/>
        <w:sectPr w:rsidR="005365E1" w:rsidSect="00834B5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39EBAF06" w14:textId="77777777" w:rsidR="005365E1" w:rsidRDefault="005365E1" w:rsidP="004C4119">
      <w:pPr>
        <w:pStyle w:val="blocktext1"/>
        <w:spacing w:before="0"/>
      </w:pPr>
    </w:p>
    <w:p w14:paraId="39EBAF07" w14:textId="77777777" w:rsidR="005365E1" w:rsidRDefault="00D2253E" w:rsidP="004C4119">
      <w:pPr>
        <w:pStyle w:val="blocktext1"/>
      </w:pPr>
      <w:r>
        <w:t>For a covered "auto" licensed or principally garaged in, or "</w:t>
      </w:r>
      <w:r w:rsidR="00FB3BAC">
        <w:t xml:space="preserve">auto dealer </w:t>
      </w:r>
      <w:r>
        <w:t xml:space="preserve">operations" conducted in, </w:t>
      </w:r>
      <w:smartTag w:uri="urn:schemas-microsoft-com:office:smarttags" w:element="State">
        <w:smartTag w:uri="urn:schemas-microsoft-com:office:smarttags" w:element="place">
          <w:r>
            <w:t>South Carolina</w:t>
          </w:r>
        </w:smartTag>
      </w:smartTag>
      <w:r>
        <w:t xml:space="preserve">, this endorsement modifies insurance provided under the following: </w:t>
      </w:r>
    </w:p>
    <w:p w14:paraId="39EBAF08" w14:textId="6626B1A2" w:rsidR="005365E1" w:rsidRDefault="00D2253E" w:rsidP="004C4119">
      <w:pPr>
        <w:pStyle w:val="blockhd2"/>
        <w:rPr>
          <w:b w:val="0"/>
        </w:rPr>
      </w:pPr>
      <w:r>
        <w:rPr>
          <w:b w:val="0"/>
        </w:rPr>
        <w:br/>
      </w:r>
      <w:r w:rsidR="00FB3BAC">
        <w:rPr>
          <w:b w:val="0"/>
        </w:rPr>
        <w:t>AUTO DEALERS COVERAGE FORM</w:t>
      </w:r>
      <w:r w:rsidR="00FB3BAC">
        <w:rPr>
          <w:b w:val="0"/>
        </w:rPr>
        <w:br/>
      </w:r>
      <w:r>
        <w:rPr>
          <w:b w:val="0"/>
        </w:rPr>
        <w:t>BUSINESS AUTO COVERAGE FORM</w:t>
      </w:r>
      <w:r>
        <w:rPr>
          <w:b w:val="0"/>
        </w:rPr>
        <w:br/>
        <w:t>MOTOR CARRIER COVERAGE FORM</w:t>
      </w:r>
    </w:p>
    <w:p w14:paraId="39EBAF09" w14:textId="77777777" w:rsidR="005365E1" w:rsidRDefault="005365E1" w:rsidP="004C4119">
      <w:pPr>
        <w:pStyle w:val="blocktext1"/>
        <w:spacing w:before="0"/>
      </w:pPr>
    </w:p>
    <w:p w14:paraId="39EBAF0A" w14:textId="77777777" w:rsidR="005365E1" w:rsidRDefault="00D2253E" w:rsidP="004C4119">
      <w:pPr>
        <w:pStyle w:val="blocktext1"/>
      </w:pPr>
      <w:r>
        <w:t xml:space="preserve">With respect to coverage provided by this endorsement, the provisions of the Coverage Form apply unless modified by the endorsement. </w:t>
      </w:r>
    </w:p>
    <w:p w14:paraId="39EBAF0B" w14:textId="4DF7B8C9" w:rsidR="005365E1" w:rsidRDefault="00D2253E" w:rsidP="004C4119">
      <w:pPr>
        <w:pStyle w:val="blocktext1"/>
      </w:pPr>
      <w:r>
        <w:t xml:space="preserve">This endorsement changes the </w:t>
      </w:r>
      <w:del w:id="0" w:author="Author" w:date="2024-02-09T13:45:00Z">
        <w:r w:rsidDel="004C4119">
          <w:delText>p</w:delText>
        </w:r>
      </w:del>
      <w:ins w:id="1" w:author="Author" w:date="2024-02-09T13:45:00Z">
        <w:r w:rsidR="004C4119">
          <w:t>P</w:t>
        </w:r>
      </w:ins>
      <w:r>
        <w:t xml:space="preserve">olicy effective on the inception date of the </w:t>
      </w:r>
      <w:del w:id="2" w:author="Author" w:date="2024-02-09T13:45:00Z">
        <w:r w:rsidDel="004C4119">
          <w:delText>p</w:delText>
        </w:r>
      </w:del>
      <w:ins w:id="3" w:author="Author" w:date="2024-02-09T13:45:00Z">
        <w:r w:rsidR="004C4119">
          <w:t>P</w:t>
        </w:r>
      </w:ins>
      <w:r>
        <w:t xml:space="preserve">olicy unless another date is indicated below. </w:t>
      </w:r>
    </w:p>
    <w:p w14:paraId="39EBAF0C" w14:textId="77777777" w:rsidR="005365E1" w:rsidRDefault="005365E1" w:rsidP="004C4119">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4D7B32" w14:paraId="39EBAF0F" w14:textId="77777777" w:rsidTr="00D2253E">
        <w:trPr>
          <w:cantSplit/>
          <w:trHeight w:val="560"/>
        </w:trPr>
        <w:tc>
          <w:tcPr>
            <w:tcW w:w="1702" w:type="dxa"/>
            <w:tcBorders>
              <w:top w:val="single" w:sz="6" w:space="0" w:color="auto"/>
              <w:left w:val="single" w:sz="6" w:space="0" w:color="auto"/>
              <w:bottom w:val="nil"/>
              <w:right w:val="nil"/>
            </w:tcBorders>
            <w:vAlign w:val="center"/>
          </w:tcPr>
          <w:p w14:paraId="39EBAF0D" w14:textId="77777777" w:rsidR="005365E1" w:rsidRDefault="00D2253E" w:rsidP="004C4119">
            <w:pPr>
              <w:pStyle w:val="tabletext"/>
              <w:rPr>
                <w:b/>
              </w:rPr>
            </w:pPr>
            <w:r>
              <w:rPr>
                <w:b/>
              </w:rPr>
              <w:t>Named Insured:</w:t>
            </w:r>
          </w:p>
        </w:tc>
        <w:tc>
          <w:tcPr>
            <w:tcW w:w="8378" w:type="dxa"/>
            <w:gridSpan w:val="2"/>
            <w:tcBorders>
              <w:top w:val="single" w:sz="6" w:space="0" w:color="auto"/>
              <w:left w:val="nil"/>
              <w:bottom w:val="nil"/>
              <w:right w:val="single" w:sz="6" w:space="0" w:color="auto"/>
            </w:tcBorders>
            <w:vAlign w:val="center"/>
          </w:tcPr>
          <w:p w14:paraId="39EBAF0E" w14:textId="77777777" w:rsidR="005365E1" w:rsidRPr="008D2183" w:rsidRDefault="005365E1" w:rsidP="004C4119">
            <w:pPr>
              <w:pStyle w:val="tabletext"/>
              <w:rPr>
                <w:bCs/>
              </w:rPr>
            </w:pPr>
          </w:p>
        </w:tc>
      </w:tr>
      <w:tr w:rsidR="004D7B32" w14:paraId="39EBAF12" w14:textId="77777777" w:rsidTr="00D2253E">
        <w:trPr>
          <w:cantSplit/>
          <w:trHeight w:val="560"/>
        </w:trPr>
        <w:tc>
          <w:tcPr>
            <w:tcW w:w="3002" w:type="dxa"/>
            <w:gridSpan w:val="2"/>
            <w:tcBorders>
              <w:top w:val="nil"/>
              <w:left w:val="single" w:sz="6" w:space="0" w:color="auto"/>
              <w:bottom w:val="single" w:sz="6" w:space="0" w:color="auto"/>
              <w:right w:val="nil"/>
            </w:tcBorders>
            <w:vAlign w:val="center"/>
          </w:tcPr>
          <w:p w14:paraId="39EBAF10" w14:textId="77777777" w:rsidR="005365E1" w:rsidRDefault="00D2253E" w:rsidP="004C4119">
            <w:pPr>
              <w:pStyle w:val="tabletext"/>
              <w:rPr>
                <w:b/>
              </w:rPr>
            </w:pPr>
            <w:r>
              <w:rPr>
                <w:b/>
              </w:rPr>
              <w:t>Endorsement Effective Date:</w:t>
            </w:r>
          </w:p>
        </w:tc>
        <w:tc>
          <w:tcPr>
            <w:tcW w:w="7078" w:type="dxa"/>
            <w:tcBorders>
              <w:top w:val="nil"/>
              <w:left w:val="nil"/>
              <w:bottom w:val="single" w:sz="6" w:space="0" w:color="auto"/>
              <w:right w:val="single" w:sz="6" w:space="0" w:color="auto"/>
            </w:tcBorders>
            <w:vAlign w:val="center"/>
          </w:tcPr>
          <w:p w14:paraId="39EBAF11" w14:textId="77777777" w:rsidR="005365E1" w:rsidRPr="008D2183" w:rsidRDefault="005365E1" w:rsidP="004C4119">
            <w:pPr>
              <w:pStyle w:val="tabletext"/>
              <w:rPr>
                <w:bCs/>
              </w:rPr>
            </w:pPr>
          </w:p>
        </w:tc>
      </w:tr>
    </w:tbl>
    <w:p w14:paraId="39EBAF13" w14:textId="77777777" w:rsidR="005365E1" w:rsidRDefault="005365E1" w:rsidP="004C4119">
      <w:pPr>
        <w:pStyle w:val="columnheading"/>
      </w:pPr>
    </w:p>
    <w:p w14:paraId="39EBAF14" w14:textId="77777777" w:rsidR="005365E1" w:rsidRDefault="00D2253E" w:rsidP="004C4119">
      <w:pPr>
        <w:pStyle w:val="columnheading"/>
      </w:pPr>
      <w:r>
        <w:t>SCHEDULE</w:t>
      </w:r>
    </w:p>
    <w:p w14:paraId="39EBAF15" w14:textId="77777777" w:rsidR="005365E1" w:rsidRDefault="005365E1" w:rsidP="004C4119">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4D7B32" w14:paraId="39EBAF1A" w14:textId="77777777" w:rsidTr="00D2253E">
        <w:trPr>
          <w:trHeight w:val="560"/>
        </w:trPr>
        <w:tc>
          <w:tcPr>
            <w:tcW w:w="2003" w:type="dxa"/>
            <w:tcBorders>
              <w:top w:val="single" w:sz="4" w:space="0" w:color="auto"/>
              <w:left w:val="single" w:sz="4" w:space="0" w:color="auto"/>
              <w:bottom w:val="single" w:sz="4" w:space="0" w:color="auto"/>
              <w:right w:val="nil"/>
            </w:tcBorders>
            <w:vAlign w:val="center"/>
          </w:tcPr>
          <w:p w14:paraId="39EBAF16" w14:textId="77777777" w:rsidR="005365E1" w:rsidRDefault="00D2253E" w:rsidP="004C4119">
            <w:pPr>
              <w:pStyle w:val="tabletext"/>
              <w:rPr>
                <w:b/>
                <w:bCs/>
              </w:rPr>
            </w:pPr>
            <w:r>
              <w:rPr>
                <w:b/>
                <w:bCs/>
              </w:rPr>
              <w:t>Limit Of Insurance:</w:t>
            </w:r>
          </w:p>
        </w:tc>
        <w:tc>
          <w:tcPr>
            <w:tcW w:w="300" w:type="dxa"/>
            <w:tcBorders>
              <w:top w:val="single" w:sz="4" w:space="0" w:color="auto"/>
              <w:left w:val="nil"/>
              <w:bottom w:val="single" w:sz="4" w:space="0" w:color="auto"/>
              <w:right w:val="nil"/>
            </w:tcBorders>
            <w:vAlign w:val="center"/>
          </w:tcPr>
          <w:p w14:paraId="39EBAF17" w14:textId="77777777" w:rsidR="005365E1" w:rsidRDefault="00D2253E" w:rsidP="004C4119">
            <w:pPr>
              <w:pStyle w:val="tabletext"/>
              <w:rPr>
                <w:b/>
                <w:bCs/>
              </w:rPr>
            </w:pPr>
            <w:r>
              <w:rPr>
                <w:b/>
                <w:bCs/>
              </w:rPr>
              <w:t>$</w:t>
            </w:r>
          </w:p>
        </w:tc>
        <w:tc>
          <w:tcPr>
            <w:tcW w:w="3700" w:type="dxa"/>
            <w:tcBorders>
              <w:top w:val="single" w:sz="4" w:space="0" w:color="auto"/>
              <w:left w:val="nil"/>
              <w:bottom w:val="single" w:sz="4" w:space="0" w:color="auto"/>
              <w:right w:val="nil"/>
            </w:tcBorders>
            <w:vAlign w:val="center"/>
          </w:tcPr>
          <w:p w14:paraId="39EBAF18" w14:textId="77777777" w:rsidR="005365E1" w:rsidRDefault="005365E1" w:rsidP="004C4119">
            <w:pPr>
              <w:pStyle w:val="tabletext"/>
            </w:pPr>
          </w:p>
        </w:tc>
        <w:tc>
          <w:tcPr>
            <w:tcW w:w="4077" w:type="dxa"/>
            <w:tcBorders>
              <w:top w:val="single" w:sz="4" w:space="0" w:color="auto"/>
              <w:left w:val="nil"/>
              <w:bottom w:val="single" w:sz="4" w:space="0" w:color="auto"/>
              <w:right w:val="single" w:sz="4" w:space="0" w:color="auto"/>
            </w:tcBorders>
            <w:vAlign w:val="center"/>
          </w:tcPr>
          <w:p w14:paraId="39EBAF19" w14:textId="77777777" w:rsidR="005365E1" w:rsidRDefault="00D2253E" w:rsidP="004C4119">
            <w:pPr>
              <w:pStyle w:val="tabletext"/>
              <w:rPr>
                <w:b/>
                <w:bCs/>
              </w:rPr>
            </w:pPr>
            <w:r>
              <w:rPr>
                <w:b/>
                <w:bCs/>
              </w:rPr>
              <w:t>Each "Accident"</w:t>
            </w:r>
          </w:p>
        </w:tc>
      </w:tr>
      <w:tr w:rsidR="004D7B32" w14:paraId="39EBAF1C" w14:textId="77777777" w:rsidTr="00D2253E">
        <w:trPr>
          <w:trHeight w:val="240"/>
        </w:trPr>
        <w:tc>
          <w:tcPr>
            <w:tcW w:w="10080" w:type="dxa"/>
            <w:gridSpan w:val="4"/>
            <w:tcBorders>
              <w:top w:val="nil"/>
              <w:left w:val="single" w:sz="4" w:space="0" w:color="auto"/>
              <w:bottom w:val="single" w:sz="4" w:space="0" w:color="auto"/>
              <w:right w:val="single" w:sz="4" w:space="0" w:color="auto"/>
            </w:tcBorders>
          </w:tcPr>
          <w:p w14:paraId="39EBAF1B" w14:textId="77777777" w:rsidR="005365E1" w:rsidRDefault="00D2253E" w:rsidP="004C4119">
            <w:pPr>
              <w:pStyle w:val="tabletext"/>
            </w:pPr>
            <w:r>
              <w:t>Information required to complete this Schedule, if not shown above, will be shown in the Declarations.</w:t>
            </w:r>
          </w:p>
        </w:tc>
      </w:tr>
    </w:tbl>
    <w:p w14:paraId="39EBAF1D" w14:textId="77777777" w:rsidR="005365E1" w:rsidRDefault="005365E1" w:rsidP="004C4119">
      <w:pPr>
        <w:pStyle w:val="blocktext1"/>
      </w:pPr>
    </w:p>
    <w:p w14:paraId="39EBAF1E" w14:textId="77777777" w:rsidR="005365E1" w:rsidRDefault="005365E1" w:rsidP="004C4119">
      <w:pPr>
        <w:pStyle w:val="blocktext1"/>
        <w:spacing w:before="0"/>
        <w:sectPr w:rsidR="005365E1" w:rsidSect="00834B5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39EBAF1F" w14:textId="77777777" w:rsidR="005365E1" w:rsidRDefault="00D2253E" w:rsidP="004C4119">
      <w:pPr>
        <w:pStyle w:val="outlinehd1"/>
      </w:pPr>
      <w:r>
        <w:tab/>
        <w:t>A.</w:t>
      </w:r>
      <w:r>
        <w:tab/>
        <w:t xml:space="preserve">Coverage </w:t>
      </w:r>
    </w:p>
    <w:p w14:paraId="39EBAF20" w14:textId="77777777" w:rsidR="005365E1" w:rsidRDefault="00D2253E" w:rsidP="004C4119">
      <w:pPr>
        <w:pStyle w:val="outlinetxt2"/>
        <w:rPr>
          <w:b w:val="0"/>
        </w:rPr>
      </w:pPr>
      <w:r>
        <w:tab/>
        <w:t>1.</w:t>
      </w:r>
      <w:r>
        <w:tab/>
      </w:r>
      <w:r>
        <w:rPr>
          <w:b w:val="0"/>
        </w:rPr>
        <w:t xml:space="preserve">We will pay in accordance with the South Carolina Underinsured Motorists Law all sums the "insured" is legally entitled to recover as damages from the owner or driver of an "underinsured motor vehicle". The damages must result from "bodily injury" sustained by an "insured" or "property damage" caused by an "accident". The owner's or driver's liability for these damages must arise out of the ownership, maintenance or use of the "underinsured motor vehicle". </w:t>
      </w:r>
    </w:p>
    <w:p w14:paraId="39EBAF21" w14:textId="77777777" w:rsidR="005365E1" w:rsidRDefault="00D2253E" w:rsidP="004C4119">
      <w:pPr>
        <w:pStyle w:val="outlinetxt2"/>
        <w:rPr>
          <w:b w:val="0"/>
        </w:rPr>
      </w:pPr>
      <w:r>
        <w:tab/>
        <w:t>2.</w:t>
      </w:r>
      <w:r>
        <w:tab/>
      </w:r>
      <w:r>
        <w:rPr>
          <w:b w:val="0"/>
        </w:rPr>
        <w:t xml:space="preserve">We will pay under this coverage only after any liability bonds or policies have been exhausted by payment of judgments or settlements. </w:t>
      </w:r>
    </w:p>
    <w:p w14:paraId="39EBAF22" w14:textId="77777777" w:rsidR="005365E1" w:rsidRDefault="00D2253E" w:rsidP="004C4119">
      <w:pPr>
        <w:pStyle w:val="outlinehd1"/>
      </w:pPr>
      <w:r>
        <w:tab/>
        <w:t>B.</w:t>
      </w:r>
      <w:r>
        <w:tab/>
        <w:t xml:space="preserve">Who Is An Insured </w:t>
      </w:r>
    </w:p>
    <w:p w14:paraId="39EBAF23" w14:textId="77777777" w:rsidR="005365E1" w:rsidRDefault="00D2253E" w:rsidP="004C4119">
      <w:pPr>
        <w:pStyle w:val="blocktext2"/>
      </w:pPr>
      <w:r>
        <w:t>If the Named Insured is designated in the Declarations as:</w:t>
      </w:r>
    </w:p>
    <w:p w14:paraId="39EBAF24" w14:textId="77777777" w:rsidR="005365E1" w:rsidRDefault="00D2253E" w:rsidP="004C4119">
      <w:pPr>
        <w:pStyle w:val="outlinetxt2"/>
      </w:pPr>
      <w:r>
        <w:tab/>
        <w:t>1.</w:t>
      </w:r>
      <w:r>
        <w:rPr>
          <w:b w:val="0"/>
        </w:rPr>
        <w:tab/>
        <w:t>An individual, then the following are "insureds":</w:t>
      </w:r>
    </w:p>
    <w:p w14:paraId="39EBAF25" w14:textId="77777777" w:rsidR="005365E1" w:rsidRDefault="00D2253E" w:rsidP="004C4119">
      <w:pPr>
        <w:pStyle w:val="outlinetxt3"/>
        <w:rPr>
          <w:b w:val="0"/>
        </w:rPr>
      </w:pPr>
      <w:r>
        <w:tab/>
        <w:t>a.</w:t>
      </w:r>
      <w:r>
        <w:tab/>
      </w:r>
      <w:r>
        <w:rPr>
          <w:b w:val="0"/>
        </w:rPr>
        <w:t>The Named Insured and any "family members".</w:t>
      </w:r>
    </w:p>
    <w:p w14:paraId="39EBAF26" w14:textId="77777777" w:rsidR="005365E1" w:rsidRDefault="00D2253E" w:rsidP="004C4119">
      <w:pPr>
        <w:pStyle w:val="outlinetxt3"/>
        <w:rPr>
          <w:b w:val="0"/>
        </w:rPr>
      </w:pPr>
      <w:r>
        <w:br w:type="column"/>
      </w:r>
      <w:r w:rsidR="00834B5F">
        <w:tab/>
        <w:t>b.</w:t>
      </w:r>
      <w:r w:rsidR="00834B5F">
        <w:tab/>
      </w:r>
      <w:r w:rsidR="00834B5F">
        <w:rPr>
          <w:b w:val="0"/>
        </w:rPr>
        <w:t xml:space="preserve">Anyone else "occupying" a covered "auto" or a temporary substitute for a covered "auto". The covered "auto" must be out of service because of its breakdown, repair, servicing, "loss" or destruction. </w:t>
      </w:r>
    </w:p>
    <w:p w14:paraId="39EBAF27" w14:textId="77777777" w:rsidR="005365E1" w:rsidRDefault="00D2253E" w:rsidP="004C4119">
      <w:pPr>
        <w:pStyle w:val="outlinetxt3"/>
        <w:rPr>
          <w:b w:val="0"/>
        </w:rPr>
      </w:pPr>
      <w:r>
        <w:tab/>
        <w:t>c.</w:t>
      </w:r>
      <w:r>
        <w:tab/>
      </w:r>
      <w:r>
        <w:rPr>
          <w:b w:val="0"/>
        </w:rPr>
        <w:t xml:space="preserve">Anyone for damages he or she is entitled to recover because of "bodily injury" sustained by another "insured". </w:t>
      </w:r>
    </w:p>
    <w:p w14:paraId="39EBAF28" w14:textId="77777777" w:rsidR="005365E1" w:rsidRDefault="00D2253E" w:rsidP="004C4119">
      <w:pPr>
        <w:pStyle w:val="outlinetxt2"/>
        <w:rPr>
          <w:b w:val="0"/>
        </w:rPr>
      </w:pPr>
      <w:r>
        <w:tab/>
        <w:t>2.</w:t>
      </w:r>
      <w:r>
        <w:tab/>
      </w:r>
      <w:r>
        <w:rPr>
          <w:b w:val="0"/>
        </w:rPr>
        <w:t>A partnership, limited liability company, corporation or any other form of organization, then the following are "insureds":</w:t>
      </w:r>
    </w:p>
    <w:p w14:paraId="39EBAF29" w14:textId="77777777" w:rsidR="005365E1" w:rsidRDefault="00D2253E" w:rsidP="004C4119">
      <w:pPr>
        <w:pStyle w:val="outlinetxt3"/>
        <w:rPr>
          <w:b w:val="0"/>
        </w:rPr>
      </w:pPr>
      <w:r>
        <w:tab/>
        <w:t>a.</w:t>
      </w:r>
      <w:r>
        <w:tab/>
      </w:r>
      <w:r>
        <w:rPr>
          <w:b w:val="0"/>
        </w:rPr>
        <w:t xml:space="preserve">Anyone "occupying" a covered "auto" or a temporary substitute for a covered "auto". The covered "auto" must be out of service because of its breakdown, repair, servicing, "loss" or destruction. </w:t>
      </w:r>
    </w:p>
    <w:p w14:paraId="39EBAF2A" w14:textId="77777777" w:rsidR="005365E1" w:rsidRDefault="00D2253E" w:rsidP="004C4119">
      <w:pPr>
        <w:pStyle w:val="outlinetxt3"/>
        <w:rPr>
          <w:b w:val="0"/>
        </w:rPr>
      </w:pPr>
      <w:r>
        <w:tab/>
        <w:t>b.</w:t>
      </w:r>
      <w:r>
        <w:tab/>
      </w:r>
      <w:r>
        <w:rPr>
          <w:b w:val="0"/>
        </w:rPr>
        <w:t xml:space="preserve">Anyone for damages he or she is entitled to recover because of "bodily injury" sustained by another "insured". </w:t>
      </w:r>
    </w:p>
    <w:p w14:paraId="39EBAF2B" w14:textId="77777777" w:rsidR="005365E1" w:rsidRDefault="00D2253E" w:rsidP="004C4119">
      <w:pPr>
        <w:pStyle w:val="outlinetxt3"/>
        <w:rPr>
          <w:b w:val="0"/>
        </w:rPr>
      </w:pPr>
      <w:r>
        <w:tab/>
        <w:t>c.</w:t>
      </w:r>
      <w:r>
        <w:tab/>
      </w:r>
      <w:r>
        <w:rPr>
          <w:b w:val="0"/>
        </w:rPr>
        <w:t>The Named Insured for "property damage" only.</w:t>
      </w:r>
    </w:p>
    <w:p w14:paraId="39EBAF2C" w14:textId="31DBA209" w:rsidR="005365E1" w:rsidRDefault="00D2253E" w:rsidP="004C4119">
      <w:pPr>
        <w:pStyle w:val="outlinehd1"/>
      </w:pPr>
      <w:r>
        <w:br w:type="page"/>
      </w:r>
      <w:r w:rsidR="00B02774">
        <w:rPr>
          <w:noProof/>
        </w:rPr>
        <w:lastRenderedPageBreak/>
        <w:pict w14:anchorId="57B13054">
          <v:rect id="_x0000_s1026" style="position:absolute;left:0;text-align:left;margin-left:-91.2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66E7774" w14:textId="77777777" w:rsidR="00834B5F" w:rsidRDefault="00D2253E">
                  <w:pPr>
                    <w:pStyle w:val="sidetext"/>
                  </w:pPr>
                  <w:r>
                    <w:t>R</w:t>
                  </w:r>
                </w:p>
                <w:p w14:paraId="66E98A3C" w14:textId="77777777" w:rsidR="00834B5F" w:rsidRDefault="00834B5F">
                  <w:pPr>
                    <w:pStyle w:val="sidetext"/>
                  </w:pPr>
                </w:p>
                <w:p w14:paraId="28690B9F" w14:textId="77777777" w:rsidR="00834B5F" w:rsidRDefault="00D2253E">
                  <w:pPr>
                    <w:pStyle w:val="sidetext"/>
                  </w:pPr>
                  <w:r>
                    <w:t>E</w:t>
                  </w:r>
                </w:p>
                <w:p w14:paraId="60EF94D9" w14:textId="77777777" w:rsidR="00834B5F" w:rsidRDefault="00834B5F">
                  <w:pPr>
                    <w:pStyle w:val="sidetext"/>
                  </w:pPr>
                </w:p>
                <w:p w14:paraId="622E2A9D" w14:textId="77777777" w:rsidR="00834B5F" w:rsidRDefault="00D2253E">
                  <w:pPr>
                    <w:pStyle w:val="sidetext"/>
                  </w:pPr>
                  <w:r>
                    <w:t>V</w:t>
                  </w:r>
                </w:p>
                <w:p w14:paraId="2025A473" w14:textId="77777777" w:rsidR="00834B5F" w:rsidRDefault="00834B5F">
                  <w:pPr>
                    <w:pStyle w:val="sidetext"/>
                  </w:pPr>
                </w:p>
                <w:p w14:paraId="5F229A54" w14:textId="77777777" w:rsidR="00834B5F" w:rsidRDefault="00D2253E">
                  <w:pPr>
                    <w:pStyle w:val="sidetext"/>
                  </w:pPr>
                  <w:r>
                    <w:t>I</w:t>
                  </w:r>
                </w:p>
                <w:p w14:paraId="4D877E74" w14:textId="77777777" w:rsidR="00834B5F" w:rsidRDefault="00834B5F">
                  <w:pPr>
                    <w:pStyle w:val="sidetext"/>
                  </w:pPr>
                </w:p>
                <w:p w14:paraId="620AFE3B" w14:textId="77777777" w:rsidR="00834B5F" w:rsidRDefault="00D2253E">
                  <w:pPr>
                    <w:pStyle w:val="sidetext"/>
                  </w:pPr>
                  <w:r>
                    <w:t>S</w:t>
                  </w:r>
                </w:p>
                <w:p w14:paraId="5AC81252" w14:textId="77777777" w:rsidR="00834B5F" w:rsidRDefault="00834B5F">
                  <w:pPr>
                    <w:pStyle w:val="sidetext"/>
                  </w:pPr>
                </w:p>
                <w:p w14:paraId="4873BB6A" w14:textId="77777777" w:rsidR="00834B5F" w:rsidRDefault="00D2253E">
                  <w:pPr>
                    <w:pStyle w:val="sidetext"/>
                  </w:pPr>
                  <w:r>
                    <w:t>E</w:t>
                  </w:r>
                </w:p>
                <w:p w14:paraId="1AE9B35E" w14:textId="77777777" w:rsidR="00834B5F" w:rsidRDefault="00834B5F">
                  <w:pPr>
                    <w:pStyle w:val="sidetext"/>
                  </w:pPr>
                </w:p>
                <w:p w14:paraId="1292D92B" w14:textId="77777777" w:rsidR="00834B5F" w:rsidRDefault="00D2253E">
                  <w:pPr>
                    <w:pStyle w:val="sidetext"/>
                  </w:pPr>
                  <w:r>
                    <w:t>D</w:t>
                  </w:r>
                </w:p>
              </w:txbxContent>
            </v:textbox>
            <w10:wrap anchorx="page" anchory="page"/>
            <w10:anchorlock/>
          </v:rect>
        </w:pict>
      </w:r>
      <w:r>
        <w:tab/>
        <w:t>C.</w:t>
      </w:r>
      <w:r>
        <w:tab/>
        <w:t xml:space="preserve">Exclusions </w:t>
      </w:r>
    </w:p>
    <w:p w14:paraId="39EBAF2D" w14:textId="77777777" w:rsidR="005365E1" w:rsidRDefault="00D2253E" w:rsidP="004C4119">
      <w:pPr>
        <w:pStyle w:val="blocktext2"/>
      </w:pPr>
      <w:r>
        <w:t xml:space="preserve">This coverage does not apply to any of the following: </w:t>
      </w:r>
    </w:p>
    <w:p w14:paraId="39EBAF2E" w14:textId="77777777" w:rsidR="005365E1" w:rsidRDefault="00D2253E" w:rsidP="004C4119">
      <w:pPr>
        <w:pStyle w:val="outlinetxt2"/>
        <w:rPr>
          <w:b w:val="0"/>
        </w:rPr>
      </w:pPr>
      <w:r>
        <w:tab/>
        <w:t>1.</w:t>
      </w:r>
      <w:r>
        <w:tab/>
      </w:r>
      <w:r>
        <w:rPr>
          <w:b w:val="0"/>
        </w:rPr>
        <w:t xml:space="preserve">The direct or indirect benefit of any insurer or self-insurer under any workers' compensation, disability benefits or similar law. </w:t>
      </w:r>
    </w:p>
    <w:p w14:paraId="39EBAF2F" w14:textId="77777777" w:rsidR="005365E1" w:rsidRDefault="00D2253E" w:rsidP="004C4119">
      <w:pPr>
        <w:pStyle w:val="outlinetxt2"/>
        <w:rPr>
          <w:b w:val="0"/>
        </w:rPr>
      </w:pPr>
      <w:r>
        <w:tab/>
        <w:t>2.</w:t>
      </w:r>
      <w:r>
        <w:rPr>
          <w:b w:val="0"/>
        </w:rPr>
        <w:tab/>
        <w:t xml:space="preserve">Anyone using a vehicle without a reasonable belief that the person is entitled to do so. </w:t>
      </w:r>
    </w:p>
    <w:p w14:paraId="39EBAF30" w14:textId="77777777" w:rsidR="005365E1" w:rsidRPr="008E2138" w:rsidRDefault="00D2253E" w:rsidP="004C4119">
      <w:pPr>
        <w:pStyle w:val="outlinetxt2"/>
        <w:rPr>
          <w:b w:val="0"/>
        </w:rPr>
      </w:pPr>
      <w:r>
        <w:tab/>
        <w:t>3.</w:t>
      </w:r>
      <w:r>
        <w:tab/>
      </w:r>
      <w:r>
        <w:rPr>
          <w:b w:val="0"/>
        </w:rPr>
        <w:t xml:space="preserve">That part of "property damage" for which an "insured" has been compensated by insurance </w:t>
      </w:r>
      <w:r w:rsidRPr="008E2138">
        <w:rPr>
          <w:b w:val="0"/>
        </w:rPr>
        <w:t xml:space="preserve">or otherwise. </w:t>
      </w:r>
    </w:p>
    <w:p w14:paraId="39EBAF31" w14:textId="77777777" w:rsidR="008E2138" w:rsidRPr="008E2138" w:rsidRDefault="00D2253E" w:rsidP="004C4119">
      <w:pPr>
        <w:pStyle w:val="outlinetxt2"/>
        <w:rPr>
          <w:b w:val="0"/>
        </w:rPr>
      </w:pPr>
      <w:r w:rsidRPr="008E2138">
        <w:tab/>
        <w:t>4.</w:t>
      </w:r>
      <w:r w:rsidRPr="008E2138">
        <w:tab/>
      </w:r>
      <w:r w:rsidRPr="008E2138">
        <w:rPr>
          <w:b w:val="0"/>
        </w:rPr>
        <w:t xml:space="preserve">"Bodily injury" or "property damage" sustained by: </w:t>
      </w:r>
    </w:p>
    <w:p w14:paraId="39EBAF32" w14:textId="77777777" w:rsidR="008E2138" w:rsidRPr="008E2138" w:rsidRDefault="00D2253E" w:rsidP="004C4119">
      <w:pPr>
        <w:pStyle w:val="outlinetxt3"/>
      </w:pPr>
      <w:r w:rsidRPr="008E2138">
        <w:tab/>
        <w:t>a.</w:t>
      </w:r>
      <w:r w:rsidRPr="008E2138">
        <w:rPr>
          <w:b w:val="0"/>
        </w:rPr>
        <w:tab/>
        <w:t>An individual Named Insured while "occupying" or when struck by any vehicle owned by that Named Insured that is not a covered "auto" for Underinsured Motorists Coverage; or</w:t>
      </w:r>
    </w:p>
    <w:p w14:paraId="39EBAF33" w14:textId="77777777" w:rsidR="008E2138" w:rsidRPr="008E2138" w:rsidRDefault="00D2253E" w:rsidP="004C4119">
      <w:pPr>
        <w:pStyle w:val="outlinetxt3"/>
        <w:rPr>
          <w:b w:val="0"/>
        </w:rPr>
      </w:pPr>
      <w:r w:rsidRPr="008E2138">
        <w:tab/>
        <w:t>b.</w:t>
      </w:r>
      <w:r w:rsidRPr="008E2138">
        <w:tab/>
      </w:r>
      <w:r w:rsidRPr="008E2138">
        <w:rPr>
          <w:b w:val="0"/>
        </w:rPr>
        <w:t>Any "family member" while "occupying" or when struck by any vehicle owned by that "family member" that is not a covered "auto" for Underinsured Motorists Coverage.</w:t>
      </w:r>
    </w:p>
    <w:p w14:paraId="39EBAF34" w14:textId="77777777" w:rsidR="005365E1" w:rsidRDefault="00D2253E" w:rsidP="004C4119">
      <w:pPr>
        <w:pStyle w:val="outlinetxt2"/>
        <w:rPr>
          <w:b w:val="0"/>
        </w:rPr>
      </w:pPr>
      <w:r w:rsidRPr="008E2138">
        <w:tab/>
      </w:r>
      <w:r w:rsidR="008E2138" w:rsidRPr="008E2138">
        <w:t>5</w:t>
      </w:r>
      <w:r w:rsidRPr="008E2138">
        <w:t>.</w:t>
      </w:r>
      <w:r w:rsidRPr="008E2138">
        <w:tab/>
      </w:r>
      <w:r w:rsidRPr="008E2138">
        <w:rPr>
          <w:b w:val="0"/>
        </w:rPr>
        <w:t>"Bodily injury" or "property damage" arising directly or indirectly out of:</w:t>
      </w:r>
    </w:p>
    <w:p w14:paraId="39EBAF35" w14:textId="77777777" w:rsidR="005365E1" w:rsidRDefault="00D2253E" w:rsidP="004C4119">
      <w:pPr>
        <w:pStyle w:val="outlinetxt3"/>
      </w:pPr>
      <w:r>
        <w:tab/>
        <w:t>a.</w:t>
      </w:r>
      <w:r>
        <w:tab/>
      </w:r>
      <w:r>
        <w:rPr>
          <w:b w:val="0"/>
        </w:rPr>
        <w:t>War, including undeclared or civil war;</w:t>
      </w:r>
    </w:p>
    <w:p w14:paraId="39EBAF36" w14:textId="77777777" w:rsidR="005365E1" w:rsidRDefault="00D2253E" w:rsidP="004C4119">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39EBAF37" w14:textId="77777777" w:rsidR="005365E1" w:rsidRDefault="00D2253E" w:rsidP="004C4119">
      <w:pPr>
        <w:pStyle w:val="outlinetxt3"/>
      </w:pPr>
      <w:r>
        <w:tab/>
        <w:t>c.</w:t>
      </w:r>
      <w:r>
        <w:tab/>
      </w:r>
      <w:r>
        <w:rPr>
          <w:b w:val="0"/>
        </w:rPr>
        <w:t>Insurrection, rebellion, revolution, usurped power</w:t>
      </w:r>
      <w:del w:id="4" w:author="Author" w:date="2024-02-09T13:49:00Z">
        <w:r w:rsidDel="004C4119">
          <w:rPr>
            <w:b w:val="0"/>
          </w:rPr>
          <w:delText>,</w:delText>
        </w:r>
      </w:del>
      <w:r>
        <w:rPr>
          <w:b w:val="0"/>
        </w:rPr>
        <w:t xml:space="preserve"> or action taken by governmental authority in hindering or defending against any of these.</w:t>
      </w:r>
    </w:p>
    <w:p w14:paraId="39EBAF38" w14:textId="77777777" w:rsidR="005365E1" w:rsidRDefault="00D2253E" w:rsidP="004C4119">
      <w:pPr>
        <w:pStyle w:val="outlinehd1"/>
      </w:pPr>
      <w:r>
        <w:tab/>
        <w:t>D.</w:t>
      </w:r>
      <w:r>
        <w:tab/>
        <w:t xml:space="preserve">Limit Of Insurance </w:t>
      </w:r>
    </w:p>
    <w:p w14:paraId="39EBAF39" w14:textId="77777777" w:rsidR="005365E1" w:rsidRDefault="00D2253E" w:rsidP="004C4119">
      <w:pPr>
        <w:pStyle w:val="outlinetxt2"/>
        <w:rPr>
          <w:b w:val="0"/>
        </w:rPr>
      </w:pPr>
      <w:r>
        <w:tab/>
        <w:t>1.</w:t>
      </w:r>
      <w:r>
        <w:tab/>
      </w:r>
      <w:r>
        <w:rPr>
          <w:b w:val="0"/>
        </w:rPr>
        <w:t xml:space="preserve">Regardless of the number of covered "autos", "insureds", premiums paid, claims made or vehicles involved in the "accident", the most we will pay for all damages resulting from any one "accident" is the limit of Underinsured Motorists Coverage shown in the Schedule. If the "bodily injury" is sustained by any "insured" while "occupying" a covered "auto", or if the Named Insured's covered "auto" sustains "property damage" in an "accident", our limit is the sum of: </w:t>
      </w:r>
    </w:p>
    <w:p w14:paraId="39EBAF3A" w14:textId="77777777" w:rsidR="005365E1" w:rsidRDefault="00D2253E" w:rsidP="004C4119">
      <w:pPr>
        <w:pStyle w:val="outlinetxt3"/>
        <w:rPr>
          <w:b w:val="0"/>
        </w:rPr>
      </w:pPr>
      <w:r>
        <w:tab/>
        <w:t>a.</w:t>
      </w:r>
      <w:r>
        <w:tab/>
      </w:r>
      <w:r>
        <w:rPr>
          <w:b w:val="0"/>
        </w:rPr>
        <w:t xml:space="preserve">The </w:t>
      </w:r>
      <w:r w:rsidR="00550E62">
        <w:rPr>
          <w:b w:val="0"/>
        </w:rPr>
        <w:t>L</w:t>
      </w:r>
      <w:r>
        <w:rPr>
          <w:b w:val="0"/>
        </w:rPr>
        <w:t xml:space="preserve">imit </w:t>
      </w:r>
      <w:r w:rsidR="00550E62">
        <w:rPr>
          <w:b w:val="0"/>
        </w:rPr>
        <w:t>O</w:t>
      </w:r>
      <w:r>
        <w:rPr>
          <w:b w:val="0"/>
        </w:rPr>
        <w:t xml:space="preserve">f </w:t>
      </w:r>
      <w:r w:rsidR="00550E62">
        <w:rPr>
          <w:b w:val="0"/>
        </w:rPr>
        <w:t>I</w:t>
      </w:r>
      <w:r>
        <w:rPr>
          <w:b w:val="0"/>
        </w:rPr>
        <w:t xml:space="preserve">nsurance shown in the Schedule for this coverage applicable to a covered "auto"; and </w:t>
      </w:r>
    </w:p>
    <w:p w14:paraId="39EBAF3B" w14:textId="77777777" w:rsidR="005365E1" w:rsidRDefault="00D2253E" w:rsidP="004C4119">
      <w:pPr>
        <w:pStyle w:val="outlinetxt3"/>
        <w:rPr>
          <w:b w:val="0"/>
        </w:rPr>
      </w:pPr>
      <w:r>
        <w:br w:type="column"/>
      </w:r>
      <w:r w:rsidR="00834B5F">
        <w:tab/>
        <w:t>b.</w:t>
      </w:r>
      <w:r w:rsidR="00834B5F">
        <w:tab/>
      </w:r>
      <w:r w:rsidR="00834B5F">
        <w:rPr>
          <w:b w:val="0"/>
        </w:rPr>
        <w:t xml:space="preserve">That part of the limit for this coverage that applies to each additional covered "auto" that does not exceed the limit of insurance applicable to the covered "auto" involved in the "accident". </w:t>
      </w:r>
    </w:p>
    <w:p w14:paraId="39EBAF3C" w14:textId="77777777" w:rsidR="005365E1" w:rsidRDefault="00D2253E" w:rsidP="004C4119">
      <w:pPr>
        <w:pStyle w:val="outlinetxt2"/>
        <w:rPr>
          <w:b w:val="0"/>
        </w:rPr>
      </w:pPr>
      <w:r>
        <w:tab/>
        <w:t>2.</w:t>
      </w:r>
      <w:r>
        <w:tab/>
      </w:r>
      <w:r>
        <w:rPr>
          <w:b w:val="0"/>
        </w:rPr>
        <w:t xml:space="preserve">Subject to the maximum limit of insurance for all damages: </w:t>
      </w:r>
    </w:p>
    <w:p w14:paraId="39EBAF3D" w14:textId="77777777" w:rsidR="005365E1" w:rsidRDefault="00D2253E" w:rsidP="004C4119">
      <w:pPr>
        <w:pStyle w:val="outlinetxt3"/>
        <w:rPr>
          <w:b w:val="0"/>
        </w:rPr>
      </w:pPr>
      <w:r>
        <w:tab/>
        <w:t>a.</w:t>
      </w:r>
      <w:r>
        <w:tab/>
      </w:r>
      <w:r>
        <w:rPr>
          <w:b w:val="0"/>
        </w:rPr>
        <w:t xml:space="preserve">Regardless of the number of covered "autos", "insureds", premiums paid, claims made or vehicles involved in the "accident", the most we will pay for "bodily injury" sustained in an "accident" by an "insured" other than an individual Named Insured or any "family member" is that "insured's" pro rata share of the limit shown in the Schedule for this coverage that applies to the vehicle that "insured" was "occupying" at the time of the "accident". </w:t>
      </w:r>
    </w:p>
    <w:p w14:paraId="39EBAF3E" w14:textId="77777777" w:rsidR="005365E1" w:rsidRDefault="00D2253E" w:rsidP="004C4119">
      <w:pPr>
        <w:pStyle w:val="outlinetxt3"/>
        <w:rPr>
          <w:b w:val="0"/>
        </w:rPr>
      </w:pPr>
      <w:r>
        <w:tab/>
        <w:t>b.</w:t>
      </w:r>
      <w:r>
        <w:tab/>
      </w:r>
      <w:r>
        <w:rPr>
          <w:b w:val="0"/>
        </w:rPr>
        <w:t xml:space="preserve">An individual Named Insured or any "family member" who sustains "bodily injury" or "property damage" in that "accident" will also be entitled to a pro rata share of the limit described in Paragraph </w:t>
      </w:r>
      <w:r>
        <w:t>a.</w:t>
      </w:r>
      <w:r>
        <w:rPr>
          <w:b w:val="0"/>
        </w:rPr>
        <w:t xml:space="preserve"> above. </w:t>
      </w:r>
    </w:p>
    <w:p w14:paraId="39EBAF3F" w14:textId="77777777" w:rsidR="005365E1" w:rsidRDefault="00D2253E" w:rsidP="004C4119">
      <w:pPr>
        <w:pStyle w:val="blocktext3"/>
      </w:pPr>
      <w:r>
        <w:t xml:space="preserve">A person's pro rata share shall be the proportion that that person's </w:t>
      </w:r>
      <w:r w:rsidRPr="00316708">
        <w:t>damages bear</w:t>
      </w:r>
      <w:r>
        <w:t xml:space="preserve"> to the total damages sustained by all "insureds". </w:t>
      </w:r>
    </w:p>
    <w:p w14:paraId="39EBAF40" w14:textId="77777777" w:rsidR="005365E1" w:rsidRDefault="00D2253E" w:rsidP="004C4119">
      <w:pPr>
        <w:pStyle w:val="outlinetxt2"/>
        <w:rPr>
          <w:b w:val="0"/>
        </w:rPr>
      </w:pPr>
      <w:r>
        <w:rPr>
          <w:b w:val="0"/>
        </w:rPr>
        <w:tab/>
      </w:r>
      <w:r>
        <w:t>3.</w:t>
      </w:r>
      <w:r>
        <w:rPr>
          <w:b w:val="0"/>
        </w:rPr>
        <w:tab/>
        <w:t xml:space="preserve">Regardless of the number of covered "autos", "insureds", premiums paid, claims made or vehicles involved in the "accident", if "bodily injury" is sustained by an individual Named Insured or any "family member" while not "occupying" any "auto", the most we will pay for all damages resulting from that "accident" is the sum of: </w:t>
      </w:r>
    </w:p>
    <w:p w14:paraId="39EBAF41" w14:textId="77777777" w:rsidR="005365E1" w:rsidRDefault="00D2253E" w:rsidP="004C4119">
      <w:pPr>
        <w:pStyle w:val="outlinetxt3"/>
        <w:rPr>
          <w:b w:val="0"/>
        </w:rPr>
      </w:pPr>
      <w:r>
        <w:tab/>
        <w:t>a.</w:t>
      </w:r>
      <w:r>
        <w:tab/>
      </w:r>
      <w:r>
        <w:rPr>
          <w:b w:val="0"/>
        </w:rPr>
        <w:t xml:space="preserve">The highest limit of insurance for this coverage applicable to any one of such Named Insured's covered "autos"; and </w:t>
      </w:r>
    </w:p>
    <w:p w14:paraId="39EBAF42" w14:textId="77777777" w:rsidR="005365E1" w:rsidRDefault="00D2253E" w:rsidP="004C4119">
      <w:pPr>
        <w:pStyle w:val="outlinetxt3"/>
        <w:rPr>
          <w:b w:val="0"/>
        </w:rPr>
      </w:pPr>
      <w:r>
        <w:tab/>
        <w:t>b.</w:t>
      </w:r>
      <w:r>
        <w:tab/>
      </w:r>
      <w:r>
        <w:rPr>
          <w:b w:val="0"/>
        </w:rPr>
        <w:t xml:space="preserve">That part of the limit for this coverage that applies to each additional covered "auto" that does not exceed the limit of insurance applicable to the covered "auto" involved in the "accident". </w:t>
      </w:r>
    </w:p>
    <w:p w14:paraId="39EBAF43" w14:textId="77777777" w:rsidR="005365E1" w:rsidRDefault="00D2253E" w:rsidP="004C4119">
      <w:pPr>
        <w:pStyle w:val="outlinetxt2"/>
        <w:rPr>
          <w:b w:val="0"/>
        </w:rPr>
      </w:pPr>
      <w:r>
        <w:tab/>
        <w:t>4.</w:t>
      </w:r>
      <w:r>
        <w:tab/>
      </w:r>
      <w:r>
        <w:rPr>
          <w:b w:val="0"/>
        </w:rPr>
        <w:t>Regardless of the number of covered "autos", "insureds", premiums paid, claims made or vehicles involved in the "accident", if "bodily injury" is sustained in an "accident" by an individual Named Insured or any "family member", while "occupying" a vehicle not owned by that Named Insured or any "family member"</w:t>
      </w:r>
      <w:r w:rsidR="003943AD">
        <w:rPr>
          <w:b w:val="0"/>
        </w:rPr>
        <w:t>,</w:t>
      </w:r>
      <w:r>
        <w:rPr>
          <w:b w:val="0"/>
        </w:rPr>
        <w:t xml:space="preserve"> the most we will pay for all damages resulting from that "accident" will be the highest limit of insurance for this coverage that applies to any one of such Named Insured's covered "autos". </w:t>
      </w:r>
    </w:p>
    <w:p w14:paraId="39EBAF44" w14:textId="37A3BE6A" w:rsidR="005365E1" w:rsidRDefault="00D2253E" w:rsidP="004C4119">
      <w:pPr>
        <w:pStyle w:val="outlinetxt2"/>
        <w:rPr>
          <w:b w:val="0"/>
        </w:rPr>
      </w:pPr>
      <w:r>
        <w:br w:type="page"/>
      </w:r>
      <w:r w:rsidR="00B02774">
        <w:rPr>
          <w:noProof/>
        </w:rPr>
        <w:lastRenderedPageBreak/>
        <w:pict w14:anchorId="3889E936">
          <v:rect id="_x0000_s1027" style="position:absolute;left:0;text-align:left;margin-left:-91.2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808F97A" w14:textId="77777777" w:rsidR="00834B5F" w:rsidRDefault="00D2253E">
                  <w:pPr>
                    <w:pStyle w:val="sidetext"/>
                  </w:pPr>
                  <w:r>
                    <w:t>R</w:t>
                  </w:r>
                </w:p>
                <w:p w14:paraId="0B57ABC5" w14:textId="77777777" w:rsidR="00834B5F" w:rsidRDefault="00834B5F">
                  <w:pPr>
                    <w:pStyle w:val="sidetext"/>
                  </w:pPr>
                </w:p>
                <w:p w14:paraId="3D654E27" w14:textId="77777777" w:rsidR="00834B5F" w:rsidRDefault="00D2253E">
                  <w:pPr>
                    <w:pStyle w:val="sidetext"/>
                  </w:pPr>
                  <w:r>
                    <w:t>E</w:t>
                  </w:r>
                </w:p>
                <w:p w14:paraId="727400BC" w14:textId="77777777" w:rsidR="00834B5F" w:rsidRDefault="00834B5F">
                  <w:pPr>
                    <w:pStyle w:val="sidetext"/>
                  </w:pPr>
                </w:p>
                <w:p w14:paraId="674D32F1" w14:textId="77777777" w:rsidR="00834B5F" w:rsidRDefault="00D2253E">
                  <w:pPr>
                    <w:pStyle w:val="sidetext"/>
                  </w:pPr>
                  <w:r>
                    <w:t>V</w:t>
                  </w:r>
                </w:p>
                <w:p w14:paraId="17A83121" w14:textId="77777777" w:rsidR="00834B5F" w:rsidRDefault="00834B5F">
                  <w:pPr>
                    <w:pStyle w:val="sidetext"/>
                  </w:pPr>
                </w:p>
                <w:p w14:paraId="2A716FD8" w14:textId="77777777" w:rsidR="00834B5F" w:rsidRDefault="00D2253E">
                  <w:pPr>
                    <w:pStyle w:val="sidetext"/>
                  </w:pPr>
                  <w:r>
                    <w:t>I</w:t>
                  </w:r>
                </w:p>
                <w:p w14:paraId="5CDC756D" w14:textId="77777777" w:rsidR="00834B5F" w:rsidRDefault="00834B5F">
                  <w:pPr>
                    <w:pStyle w:val="sidetext"/>
                  </w:pPr>
                </w:p>
                <w:p w14:paraId="1091CD23" w14:textId="77777777" w:rsidR="00834B5F" w:rsidRDefault="00D2253E">
                  <w:pPr>
                    <w:pStyle w:val="sidetext"/>
                  </w:pPr>
                  <w:r>
                    <w:t>S</w:t>
                  </w:r>
                </w:p>
                <w:p w14:paraId="447778D4" w14:textId="77777777" w:rsidR="00834B5F" w:rsidRDefault="00834B5F">
                  <w:pPr>
                    <w:pStyle w:val="sidetext"/>
                  </w:pPr>
                </w:p>
                <w:p w14:paraId="366330F0" w14:textId="77777777" w:rsidR="00834B5F" w:rsidRDefault="00D2253E">
                  <w:pPr>
                    <w:pStyle w:val="sidetext"/>
                  </w:pPr>
                  <w:r>
                    <w:t>E</w:t>
                  </w:r>
                </w:p>
                <w:p w14:paraId="16592B73" w14:textId="77777777" w:rsidR="00834B5F" w:rsidRDefault="00834B5F">
                  <w:pPr>
                    <w:pStyle w:val="sidetext"/>
                  </w:pPr>
                </w:p>
                <w:p w14:paraId="75E4A075" w14:textId="77777777" w:rsidR="00834B5F" w:rsidRDefault="00D2253E">
                  <w:pPr>
                    <w:pStyle w:val="sidetext"/>
                  </w:pPr>
                  <w:r>
                    <w:t>D</w:t>
                  </w:r>
                </w:p>
              </w:txbxContent>
            </v:textbox>
            <w10:wrap anchorx="page" anchory="page"/>
            <w10:anchorlock/>
          </v:rect>
        </w:pict>
      </w:r>
      <w:r>
        <w:tab/>
        <w:t>5.</w:t>
      </w:r>
      <w:r>
        <w:tab/>
      </w:r>
      <w:r>
        <w:rPr>
          <w:b w:val="0"/>
        </w:rPr>
        <w:t xml:space="preserve">No one will be entitled to receive duplicate payments for the same elements of "loss" under this Coverage Form and any Liability Coverage </w:t>
      </w:r>
      <w:r w:rsidR="00550E62">
        <w:rPr>
          <w:b w:val="0"/>
        </w:rPr>
        <w:t>f</w:t>
      </w:r>
      <w:r>
        <w:rPr>
          <w:b w:val="0"/>
        </w:rPr>
        <w:t xml:space="preserve">orm or Uninsured Motorists Coverage </w:t>
      </w:r>
      <w:r w:rsidR="00550E62">
        <w:rPr>
          <w:b w:val="0"/>
        </w:rPr>
        <w:t>e</w:t>
      </w:r>
      <w:r>
        <w:rPr>
          <w:b w:val="0"/>
        </w:rPr>
        <w:t xml:space="preserve">ndorsement attached to this Coverage Form. </w:t>
      </w:r>
    </w:p>
    <w:p w14:paraId="39EBAF45" w14:textId="77777777" w:rsidR="005365E1" w:rsidRDefault="00D2253E" w:rsidP="004C4119">
      <w:pPr>
        <w:pStyle w:val="blocktext3"/>
      </w:pPr>
      <w:r>
        <w:t xml:space="preserve">We will not make a duplicate payment under the Coverage Form for any element of "loss" for which payment has been made by or for anyone who is legally responsible. </w:t>
      </w:r>
    </w:p>
    <w:p w14:paraId="39EBAF46" w14:textId="77777777" w:rsidR="005365E1" w:rsidRDefault="00D2253E" w:rsidP="004C4119">
      <w:pPr>
        <w:pStyle w:val="blocktext3"/>
      </w:pPr>
      <w:r>
        <w:t xml:space="preserve">We will not pay for any element of "loss" if a person is entitled to receive payment for the same element of loss under any workers' compensation, disability benefits or similar law. </w:t>
      </w:r>
    </w:p>
    <w:p w14:paraId="39EBAF47" w14:textId="77777777" w:rsidR="005365E1" w:rsidRDefault="00D2253E" w:rsidP="004C4119">
      <w:pPr>
        <w:pStyle w:val="outlinehd1"/>
      </w:pPr>
      <w:r>
        <w:tab/>
        <w:t>E.</w:t>
      </w:r>
      <w:r>
        <w:tab/>
        <w:t xml:space="preserve">Changes In Conditions </w:t>
      </w:r>
    </w:p>
    <w:p w14:paraId="39EBAF48" w14:textId="77777777" w:rsidR="00FB3BAC" w:rsidRDefault="00D2253E" w:rsidP="004C4119">
      <w:pPr>
        <w:pStyle w:val="blocktext2"/>
      </w:pPr>
      <w:r>
        <w:t xml:space="preserve">The </w:t>
      </w:r>
      <w:r w:rsidRPr="0040284A">
        <w:rPr>
          <w:b/>
        </w:rPr>
        <w:t>Conditions</w:t>
      </w:r>
      <w:r>
        <w:t xml:space="preserve"> are changed for </w:t>
      </w:r>
      <w:r w:rsidRPr="00920F21">
        <w:rPr>
          <w:bCs/>
        </w:rPr>
        <w:t>Underinsured Motorists Coverage</w:t>
      </w:r>
      <w:r>
        <w:t xml:space="preserve"> as follows: </w:t>
      </w:r>
    </w:p>
    <w:p w14:paraId="39EBAF49" w14:textId="77777777" w:rsidR="005365E1" w:rsidRDefault="00D2253E" w:rsidP="004C4119">
      <w:pPr>
        <w:pStyle w:val="outlinetxt2"/>
        <w:rPr>
          <w:b w:val="0"/>
        </w:rPr>
      </w:pPr>
      <w:r>
        <w:tab/>
        <w:t>1.</w:t>
      </w:r>
      <w:r>
        <w:tab/>
        <w:t>Other Insurance</w:t>
      </w:r>
      <w:r>
        <w:rPr>
          <w:b w:val="0"/>
        </w:rPr>
        <w:t xml:space="preserve"> in the </w:t>
      </w:r>
      <w:r w:rsidR="00FB3BAC">
        <w:rPr>
          <w:b w:val="0"/>
        </w:rPr>
        <w:t xml:space="preserve">Auto Dealers and </w:t>
      </w:r>
      <w:r>
        <w:rPr>
          <w:b w:val="0"/>
        </w:rPr>
        <w:t xml:space="preserve">Business Auto Coverage Forms and </w:t>
      </w:r>
      <w:r>
        <w:t>Other Insurance – Primary And Excess Insurance Provisions</w:t>
      </w:r>
      <w:r>
        <w:rPr>
          <w:b w:val="0"/>
        </w:rPr>
        <w:t xml:space="preserve"> in the Motor Carrier Coverage Form are replaced by the following: </w:t>
      </w:r>
    </w:p>
    <w:p w14:paraId="39EBAF4A" w14:textId="77777777" w:rsidR="005365E1" w:rsidRDefault="00D2253E" w:rsidP="004C4119">
      <w:pPr>
        <w:pStyle w:val="outlinetxt3"/>
        <w:spacing w:after="240"/>
        <w:rPr>
          <w:b w:val="0"/>
        </w:rPr>
      </w:pPr>
      <w:r>
        <w:tab/>
        <w:t>a.</w:t>
      </w:r>
      <w:r>
        <w:tab/>
      </w:r>
      <w:r>
        <w:rPr>
          <w:b w:val="0"/>
        </w:rPr>
        <w:t xml:space="preserve">If an "insured" sustains "bodily injury" while "occupying" a vehicle not owned by that person or while not "occupying" any vehicle, the following priorities of coverage apply: </w:t>
      </w:r>
    </w:p>
    <w:tbl>
      <w:tblPr>
        <w:tblW w:w="3837" w:type="dxa"/>
        <w:tblInd w:w="10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80"/>
        <w:gridCol w:w="2757"/>
      </w:tblGrid>
      <w:tr w:rsidR="004D7B32" w14:paraId="39EBAF4D" w14:textId="77777777" w:rsidTr="00BF7120">
        <w:trPr>
          <w:cantSplit/>
        </w:trPr>
        <w:tc>
          <w:tcPr>
            <w:tcW w:w="1080" w:type="dxa"/>
          </w:tcPr>
          <w:p w14:paraId="39EBAF4B" w14:textId="77777777" w:rsidR="005365E1" w:rsidRDefault="00D2253E" w:rsidP="004C4119">
            <w:pPr>
              <w:pStyle w:val="tabletext"/>
              <w:rPr>
                <w:b/>
              </w:rPr>
            </w:pPr>
            <w:r>
              <w:rPr>
                <w:b/>
              </w:rPr>
              <w:t>First</w:t>
            </w:r>
            <w:r>
              <w:rPr>
                <w:b/>
              </w:rPr>
              <w:br/>
              <w:t>Priority</w:t>
            </w:r>
          </w:p>
        </w:tc>
        <w:tc>
          <w:tcPr>
            <w:tcW w:w="2757" w:type="dxa"/>
          </w:tcPr>
          <w:p w14:paraId="39EBAF4C" w14:textId="36B4B8DD" w:rsidR="005365E1" w:rsidRDefault="00D2253E" w:rsidP="004C4119">
            <w:pPr>
              <w:pStyle w:val="tabletext"/>
            </w:pPr>
            <w:r>
              <w:t xml:space="preserve">The </w:t>
            </w:r>
            <w:del w:id="5" w:author="Author" w:date="2024-02-09T13:53:00Z">
              <w:r w:rsidDel="00920F21">
                <w:delText>p</w:delText>
              </w:r>
            </w:del>
            <w:ins w:id="6" w:author="Author" w:date="2024-02-09T13:53:00Z">
              <w:r w:rsidR="00920F21">
                <w:t>P</w:t>
              </w:r>
            </w:ins>
            <w:r>
              <w:t xml:space="preserve">olicy affording Underinsured Motorists Coverage to the vehicle the "insured" was "occupying" at the time of the "accident". </w:t>
            </w:r>
          </w:p>
        </w:tc>
      </w:tr>
      <w:tr w:rsidR="004D7B32" w14:paraId="39EBAF50" w14:textId="77777777" w:rsidTr="00BF7120">
        <w:trPr>
          <w:cantSplit/>
        </w:trPr>
        <w:tc>
          <w:tcPr>
            <w:tcW w:w="1080" w:type="dxa"/>
          </w:tcPr>
          <w:p w14:paraId="39EBAF4E" w14:textId="77777777" w:rsidR="005365E1" w:rsidRDefault="00D2253E" w:rsidP="004C4119">
            <w:pPr>
              <w:pStyle w:val="tabletext"/>
              <w:rPr>
                <w:b/>
              </w:rPr>
            </w:pPr>
            <w:r>
              <w:rPr>
                <w:b/>
              </w:rPr>
              <w:t>Second</w:t>
            </w:r>
            <w:r>
              <w:rPr>
                <w:b/>
              </w:rPr>
              <w:br/>
              <w:t>Priority</w:t>
            </w:r>
          </w:p>
        </w:tc>
        <w:tc>
          <w:tcPr>
            <w:tcW w:w="2757" w:type="dxa"/>
          </w:tcPr>
          <w:p w14:paraId="39EBAF4F" w14:textId="77777777" w:rsidR="005365E1" w:rsidRDefault="00D2253E" w:rsidP="004C4119">
            <w:pPr>
              <w:pStyle w:val="tabletext"/>
            </w:pPr>
            <w:r>
              <w:t xml:space="preserve">Any policy affording Underinsured Motorists Coverage to a Named Insured or a </w:t>
            </w:r>
            <w:r w:rsidR="00550E62">
              <w:t>"</w:t>
            </w:r>
            <w:r>
              <w:t>family member</w:t>
            </w:r>
            <w:r w:rsidR="00550E62">
              <w:t>"</w:t>
            </w:r>
            <w:r>
              <w:t xml:space="preserve">, if the Named Insured is an individual. </w:t>
            </w:r>
          </w:p>
        </w:tc>
      </w:tr>
    </w:tbl>
    <w:p w14:paraId="39EBAF51" w14:textId="77777777" w:rsidR="00024D4E" w:rsidRDefault="00024D4E" w:rsidP="004C4119">
      <w:pPr>
        <w:pStyle w:val="outlinetxt3"/>
        <w:spacing w:before="0" w:line="240" w:lineRule="auto"/>
      </w:pPr>
    </w:p>
    <w:p w14:paraId="39EBAF52" w14:textId="77777777" w:rsidR="005365E1" w:rsidRDefault="00D2253E" w:rsidP="004C4119">
      <w:pPr>
        <w:pStyle w:val="outlinetxt4"/>
        <w:spacing w:before="0" w:line="240" w:lineRule="auto"/>
        <w:rPr>
          <w:b w:val="0"/>
        </w:rPr>
      </w:pPr>
      <w:r>
        <w:rPr>
          <w:b w:val="0"/>
        </w:rPr>
        <w:tab/>
      </w:r>
      <w:r>
        <w:t>(1)</w:t>
      </w:r>
      <w:r>
        <w:tab/>
      </w:r>
      <w:r>
        <w:rPr>
          <w:b w:val="0"/>
        </w:rPr>
        <w:t xml:space="preserve">If there is no applicable insurance available under the first priority, the maximum recovery under all policies in the second priority shall not exceed the highest applicable limit for any one vehicle under any one policy. </w:t>
      </w:r>
    </w:p>
    <w:p w14:paraId="39EBAF53" w14:textId="77777777" w:rsidR="005365E1" w:rsidRDefault="00D2253E" w:rsidP="004C4119">
      <w:pPr>
        <w:pStyle w:val="outlinetxt4"/>
        <w:rPr>
          <w:b w:val="0"/>
        </w:rPr>
      </w:pPr>
      <w:r>
        <w:tab/>
        <w:t>(2)</w:t>
      </w:r>
      <w:r>
        <w:tab/>
      </w:r>
      <w:r>
        <w:rPr>
          <w:b w:val="0"/>
        </w:rPr>
        <w:t xml:space="preserve">If there is applicable insurance available under the first priority: </w:t>
      </w:r>
    </w:p>
    <w:p w14:paraId="39EBAF54" w14:textId="6D5211A8" w:rsidR="005365E1" w:rsidRDefault="00D2253E" w:rsidP="004C4119">
      <w:pPr>
        <w:pStyle w:val="outlinetxt5"/>
        <w:rPr>
          <w:b w:val="0"/>
        </w:rPr>
      </w:pPr>
      <w:r>
        <w:tab/>
        <w:t>(a)</w:t>
      </w:r>
      <w:r>
        <w:tab/>
      </w:r>
      <w:r>
        <w:rPr>
          <w:b w:val="0"/>
        </w:rPr>
        <w:t xml:space="preserve">The limit of insurance applicable to the vehicle the "insured" was "occupying", under the </w:t>
      </w:r>
      <w:del w:id="7" w:author="Author" w:date="2024-02-09T13:55:00Z">
        <w:r w:rsidDel="00920F21">
          <w:rPr>
            <w:b w:val="0"/>
          </w:rPr>
          <w:delText>p</w:delText>
        </w:r>
      </w:del>
      <w:ins w:id="8" w:author="Author" w:date="2024-02-09T13:55:00Z">
        <w:r w:rsidR="00920F21">
          <w:rPr>
            <w:b w:val="0"/>
          </w:rPr>
          <w:t>P</w:t>
        </w:r>
      </w:ins>
      <w:r>
        <w:rPr>
          <w:b w:val="0"/>
        </w:rPr>
        <w:t xml:space="preserve">olicy in the first priority, shall first be exhausted; and </w:t>
      </w:r>
    </w:p>
    <w:p w14:paraId="39EBAF55" w14:textId="24241506" w:rsidR="005365E1" w:rsidRDefault="004D0772" w:rsidP="004C4119">
      <w:pPr>
        <w:pStyle w:val="outlinetxt5"/>
        <w:rPr>
          <w:b w:val="0"/>
        </w:rPr>
      </w:pPr>
      <w:r>
        <w:br w:type="column"/>
      </w:r>
      <w:r w:rsidR="00D2253E">
        <w:tab/>
        <w:t>(b)</w:t>
      </w:r>
      <w:r w:rsidR="00D2253E">
        <w:tab/>
      </w:r>
      <w:r w:rsidR="00D2253E">
        <w:rPr>
          <w:b w:val="0"/>
        </w:rPr>
        <w:t xml:space="preserve">The most we will pay in the second priority shall not exceed the highest limit for any one vehicle under any one policy in the second priority. </w:t>
      </w:r>
    </w:p>
    <w:p w14:paraId="39EBAF56" w14:textId="0B21A0D7" w:rsidR="005365E1" w:rsidRDefault="00834B5F" w:rsidP="004C4119">
      <w:pPr>
        <w:pStyle w:val="outlinetxt3"/>
        <w:rPr>
          <w:b w:val="0"/>
        </w:rPr>
      </w:pPr>
      <w:r>
        <w:tab/>
        <w:t>b.</w:t>
      </w:r>
      <w:r>
        <w:tab/>
      </w:r>
      <w:r>
        <w:rPr>
          <w:b w:val="0"/>
        </w:rPr>
        <w:t xml:space="preserve">We will pay only our share of the loss, not to exceed our share of the maximum recovery. Our share is the proportion that our limit of insurance bears to the total of all applicable limits on the same level of priority. </w:t>
      </w:r>
    </w:p>
    <w:p w14:paraId="39EBAF57" w14:textId="77777777" w:rsidR="005365E1" w:rsidRDefault="00D2253E" w:rsidP="004C4119">
      <w:pPr>
        <w:pStyle w:val="outlinetxt3"/>
        <w:rPr>
          <w:b w:val="0"/>
        </w:rPr>
      </w:pPr>
      <w:r>
        <w:tab/>
        <w:t>c.</w:t>
      </w:r>
      <w:r>
        <w:tab/>
      </w:r>
      <w:r>
        <w:rPr>
          <w:b w:val="0"/>
        </w:rPr>
        <w:t xml:space="preserve">For "property damage", this insurance is excess to all collectible insurance of any kind. </w:t>
      </w:r>
    </w:p>
    <w:p w14:paraId="39EBAF58" w14:textId="77777777" w:rsidR="005365E1" w:rsidRDefault="00D2253E" w:rsidP="004C4119">
      <w:pPr>
        <w:pStyle w:val="outlinetxt3"/>
        <w:rPr>
          <w:b w:val="0"/>
        </w:rPr>
      </w:pPr>
      <w:r>
        <w:tab/>
        <w:t>d.</w:t>
      </w:r>
      <w:r>
        <w:tab/>
      </w:r>
      <w:r>
        <w:rPr>
          <w:b w:val="0"/>
        </w:rPr>
        <w:t>For "bodily injury"</w:t>
      </w:r>
      <w:r w:rsidR="003943AD">
        <w:rPr>
          <w:b w:val="0"/>
        </w:rPr>
        <w:t>,</w:t>
      </w:r>
      <w:r>
        <w:rPr>
          <w:b w:val="0"/>
        </w:rPr>
        <w:t xml:space="preserve"> this insurance is excess to any other collectible Underinsured Motorists Coverage. </w:t>
      </w:r>
    </w:p>
    <w:p w14:paraId="39EBAF59" w14:textId="77777777" w:rsidR="005365E1" w:rsidRDefault="00D2253E" w:rsidP="004C4119">
      <w:pPr>
        <w:pStyle w:val="outlinetxt2"/>
        <w:rPr>
          <w:b w:val="0"/>
        </w:rPr>
      </w:pPr>
      <w:r>
        <w:rPr>
          <w:b w:val="0"/>
        </w:rPr>
        <w:tab/>
      </w:r>
      <w:r>
        <w:t>2.</w:t>
      </w:r>
      <w:r>
        <w:rPr>
          <w:b w:val="0"/>
        </w:rPr>
        <w:tab/>
      </w:r>
      <w:r>
        <w:t>Duties In The Event Of Accident, Claim, Suit Or Loss</w:t>
      </w:r>
      <w:r>
        <w:rPr>
          <w:b w:val="0"/>
        </w:rPr>
        <w:t xml:space="preserve"> </w:t>
      </w:r>
      <w:r w:rsidR="00FB3BAC">
        <w:rPr>
          <w:b w:val="0"/>
        </w:rPr>
        <w:t xml:space="preserve">in the Business Auto and Motor Carrier Coverage Forms and </w:t>
      </w:r>
      <w:r w:rsidR="00FB3BAC" w:rsidRPr="00221F2F">
        <w:t>Duties In The Event Of Accident, Claim, Offense, Suit, Loss Or Acts, Errors Or Omissions</w:t>
      </w:r>
      <w:r w:rsidR="00FB3BAC">
        <w:rPr>
          <w:b w:val="0"/>
        </w:rPr>
        <w:t xml:space="preserve"> in the Auto Dealers Coverage Form are </w:t>
      </w:r>
      <w:r>
        <w:rPr>
          <w:b w:val="0"/>
        </w:rPr>
        <w:t xml:space="preserve">changed by adding the following: </w:t>
      </w:r>
    </w:p>
    <w:p w14:paraId="39EBAF5A" w14:textId="77777777" w:rsidR="005365E1" w:rsidRDefault="00D2253E" w:rsidP="004C4119">
      <w:pPr>
        <w:pStyle w:val="blocktext3"/>
      </w:pPr>
      <w:r>
        <w:t xml:space="preserve">Promptly send us copies of the legal papers if a "suit" is brought. </w:t>
      </w:r>
    </w:p>
    <w:p w14:paraId="39EBAF5B" w14:textId="77777777" w:rsidR="005365E1" w:rsidRDefault="00D2253E" w:rsidP="004C4119">
      <w:pPr>
        <w:pStyle w:val="outlinetxt2"/>
        <w:rPr>
          <w:b w:val="0"/>
        </w:rPr>
      </w:pPr>
      <w:r>
        <w:tab/>
        <w:t>3.</w:t>
      </w:r>
      <w:r>
        <w:tab/>
        <w:t>Transfer Of Rights Of Recovery Against Others To Us</w:t>
      </w:r>
      <w:r>
        <w:rPr>
          <w:b w:val="0"/>
        </w:rPr>
        <w:t xml:space="preserve"> does not apply to </w:t>
      </w:r>
      <w:r w:rsidRPr="00920F21">
        <w:rPr>
          <w:b w:val="0"/>
          <w:bCs/>
        </w:rPr>
        <w:t>Underinsured</w:t>
      </w:r>
      <w:r w:rsidRPr="0040284A">
        <w:t xml:space="preserve"> </w:t>
      </w:r>
      <w:r w:rsidRPr="00920F21">
        <w:rPr>
          <w:b w:val="0"/>
          <w:bCs/>
        </w:rPr>
        <w:t>Motorists Coverage.</w:t>
      </w:r>
      <w:r>
        <w:rPr>
          <w:b w:val="0"/>
        </w:rPr>
        <w:t xml:space="preserve"> </w:t>
      </w:r>
    </w:p>
    <w:p w14:paraId="39EBAF5C" w14:textId="1508EDB2" w:rsidR="005365E1" w:rsidRPr="00920F21" w:rsidRDefault="00D2253E" w:rsidP="004C4119">
      <w:pPr>
        <w:pStyle w:val="outlinetxt2"/>
        <w:rPr>
          <w:b w:val="0"/>
          <w:bCs/>
        </w:rPr>
      </w:pPr>
      <w:r>
        <w:tab/>
        <w:t>4.</w:t>
      </w:r>
      <w:r>
        <w:tab/>
        <w:t>Two Or More Coverage Forms</w:t>
      </w:r>
      <w:ins w:id="9" w:author="Author" w:date="2024-02-09T13:57:00Z">
        <w:r w:rsidR="00920F21">
          <w:t xml:space="preserve"> Or Policies</w:t>
        </w:r>
      </w:ins>
      <w:r>
        <w:t xml:space="preserve"> Issued By Us</w:t>
      </w:r>
      <w:r>
        <w:rPr>
          <w:b w:val="0"/>
        </w:rPr>
        <w:t xml:space="preserve"> does not apply to </w:t>
      </w:r>
      <w:r w:rsidRPr="00920F21">
        <w:rPr>
          <w:b w:val="0"/>
          <w:bCs/>
        </w:rPr>
        <w:t xml:space="preserve">Underinsured Motorists Coverage. </w:t>
      </w:r>
    </w:p>
    <w:p w14:paraId="39EBAF5D" w14:textId="77777777" w:rsidR="005365E1" w:rsidRDefault="00D2253E" w:rsidP="004C4119">
      <w:pPr>
        <w:pStyle w:val="outlinetxt2"/>
        <w:spacing w:before="40"/>
        <w:ind w:left="605" w:hanging="605"/>
        <w:rPr>
          <w:b w:val="0"/>
        </w:rPr>
      </w:pPr>
      <w:r>
        <w:tab/>
        <w:t>5.</w:t>
      </w:r>
      <w:r>
        <w:tab/>
      </w:r>
      <w:r>
        <w:rPr>
          <w:b w:val="0"/>
        </w:rPr>
        <w:t xml:space="preserve">The following provision is added: </w:t>
      </w:r>
    </w:p>
    <w:p w14:paraId="39EBAF5E" w14:textId="77777777" w:rsidR="005365E1" w:rsidRDefault="00D2253E" w:rsidP="004C4119">
      <w:pPr>
        <w:pStyle w:val="blockhd3"/>
      </w:pPr>
      <w:r w:rsidRPr="003E27FF">
        <w:t>Conformity To Statute</w:t>
      </w:r>
    </w:p>
    <w:p w14:paraId="39EBAF5F" w14:textId="77777777" w:rsidR="005365E1" w:rsidRDefault="00D2253E" w:rsidP="004C4119">
      <w:pPr>
        <w:pStyle w:val="blocktext3"/>
      </w:pPr>
      <w:r>
        <w:t xml:space="preserve">This endorsement is intended to be in full conformity with the South Carolina Insurance Laws. If any provision of this endorsement conflicts with that law, it is changed to comply with the law. </w:t>
      </w:r>
    </w:p>
    <w:p w14:paraId="39EBAF60" w14:textId="77777777" w:rsidR="005365E1" w:rsidRDefault="00D2253E" w:rsidP="004C4119">
      <w:pPr>
        <w:pStyle w:val="outlinehd1"/>
      </w:pPr>
      <w:r>
        <w:tab/>
        <w:t>F.</w:t>
      </w:r>
      <w:r>
        <w:tab/>
        <w:t xml:space="preserve">Additional Definitions </w:t>
      </w:r>
    </w:p>
    <w:p w14:paraId="39EBAF61" w14:textId="77777777" w:rsidR="005365E1" w:rsidRDefault="00D2253E" w:rsidP="004C4119">
      <w:pPr>
        <w:pStyle w:val="blocktext2"/>
      </w:pPr>
      <w:r>
        <w:t xml:space="preserve">As used in this endorsement: </w:t>
      </w:r>
    </w:p>
    <w:p w14:paraId="39EBAF62" w14:textId="77777777" w:rsidR="005365E1" w:rsidRDefault="00D2253E" w:rsidP="004C4119">
      <w:pPr>
        <w:pStyle w:val="outlinetxt2"/>
        <w:rPr>
          <w:b w:val="0"/>
        </w:rPr>
      </w:pPr>
      <w:r>
        <w:tab/>
        <w:t>1.</w:t>
      </w:r>
      <w:r>
        <w:tab/>
      </w:r>
      <w:r>
        <w:rPr>
          <w:b w:val="0"/>
        </w:rPr>
        <w:t>"Family member" means a person related to an individual Named Insured by blood, marriage or adoption</w:t>
      </w:r>
      <w:r w:rsidR="003943AD">
        <w:rPr>
          <w:b w:val="0"/>
        </w:rPr>
        <w:t>,</w:t>
      </w:r>
      <w:r>
        <w:rPr>
          <w:b w:val="0"/>
        </w:rPr>
        <w:t xml:space="preserve"> who is a resident of such Named Insured's household, including a ward or foster child. </w:t>
      </w:r>
    </w:p>
    <w:p w14:paraId="39EBAF63" w14:textId="77777777" w:rsidR="005365E1" w:rsidRDefault="00D2253E" w:rsidP="004C4119">
      <w:pPr>
        <w:pStyle w:val="outlinetxt2"/>
        <w:rPr>
          <w:b w:val="0"/>
        </w:rPr>
      </w:pPr>
      <w:r>
        <w:tab/>
        <w:t>2.</w:t>
      </w:r>
      <w:r>
        <w:tab/>
      </w:r>
      <w:r>
        <w:rPr>
          <w:b w:val="0"/>
        </w:rPr>
        <w:t xml:space="preserve">"Occupying" means in, upon, getting in, on, out or off. </w:t>
      </w:r>
    </w:p>
    <w:p w14:paraId="39EBAF64" w14:textId="17475482" w:rsidR="005365E1" w:rsidRDefault="004D0772" w:rsidP="004C4119">
      <w:pPr>
        <w:pStyle w:val="outlinetxt2"/>
        <w:rPr>
          <w:b w:val="0"/>
        </w:rPr>
      </w:pPr>
      <w:r>
        <w:br w:type="page"/>
      </w:r>
      <w:r w:rsidR="00D2253E">
        <w:tab/>
        <w:t>3.</w:t>
      </w:r>
      <w:r w:rsidR="00D2253E">
        <w:tab/>
      </w:r>
      <w:r w:rsidR="00D2253E">
        <w:rPr>
          <w:b w:val="0"/>
        </w:rPr>
        <w:t xml:space="preserve">"Property damage" </w:t>
      </w:r>
      <w:del w:id="10" w:author="Author" w:date="2024-01-31T10:59:00Z">
        <w:r w:rsidR="00D2253E">
          <w:rPr>
            <w:b w:val="0"/>
          </w:rPr>
          <w:delText xml:space="preserve">as used in this endorsement </w:delText>
        </w:r>
      </w:del>
      <w:r w:rsidR="00D2253E">
        <w:rPr>
          <w:b w:val="0"/>
        </w:rPr>
        <w:t>means injury to or destruction of the</w:t>
      </w:r>
      <w:ins w:id="11" w:author="Author" w:date="2024-01-26T16:26:00Z">
        <w:r w:rsidR="00D2253E">
          <w:rPr>
            <w:b w:val="0"/>
          </w:rPr>
          <w:t xml:space="preserve"> property of an "insured".</w:t>
        </w:r>
      </w:ins>
      <w:r w:rsidR="00D2253E">
        <w:rPr>
          <w:b w:val="0"/>
        </w:rPr>
        <w:t xml:space="preserve"> </w:t>
      </w:r>
      <w:del w:id="12" w:author="Author" w:date="2024-01-26T16:26:00Z">
        <w:r w:rsidR="00D2253E">
          <w:rPr>
            <w:b w:val="0"/>
          </w:rPr>
          <w:delText xml:space="preserve">Named Insured's covered "auto". However, "property damage" does not include damage to property owned by the "insured" while contained in the Named Insured's covered "auto". </w:delText>
        </w:r>
      </w:del>
    </w:p>
    <w:p w14:paraId="39EBAF65" w14:textId="0E4BC06C" w:rsidR="005365E1" w:rsidRDefault="00B02774" w:rsidP="004C4119">
      <w:pPr>
        <w:pStyle w:val="outlinetxt2"/>
        <w:rPr>
          <w:b w:val="0"/>
        </w:rPr>
      </w:pPr>
      <w:r>
        <w:rPr>
          <w:noProof/>
        </w:rPr>
        <w:pict w14:anchorId="6C75227B">
          <v:rect id="_x0000_s1028" style="position:absolute;left:0;text-align:left;margin-left:-91.2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1D1F97E" w14:textId="77777777" w:rsidR="00834B5F" w:rsidRDefault="00D2253E">
                  <w:pPr>
                    <w:pStyle w:val="sidetext"/>
                  </w:pPr>
                  <w:r>
                    <w:t>R</w:t>
                  </w:r>
                </w:p>
                <w:p w14:paraId="1F5D4EF6" w14:textId="77777777" w:rsidR="00834B5F" w:rsidRDefault="00834B5F">
                  <w:pPr>
                    <w:pStyle w:val="sidetext"/>
                  </w:pPr>
                </w:p>
                <w:p w14:paraId="59AAF454" w14:textId="77777777" w:rsidR="00834B5F" w:rsidRDefault="00D2253E">
                  <w:pPr>
                    <w:pStyle w:val="sidetext"/>
                  </w:pPr>
                  <w:r>
                    <w:t>E</w:t>
                  </w:r>
                </w:p>
                <w:p w14:paraId="0E6C26DE" w14:textId="77777777" w:rsidR="00834B5F" w:rsidRDefault="00834B5F">
                  <w:pPr>
                    <w:pStyle w:val="sidetext"/>
                  </w:pPr>
                </w:p>
                <w:p w14:paraId="661BB8C9" w14:textId="77777777" w:rsidR="00834B5F" w:rsidRDefault="00D2253E">
                  <w:pPr>
                    <w:pStyle w:val="sidetext"/>
                  </w:pPr>
                  <w:r>
                    <w:t>V</w:t>
                  </w:r>
                </w:p>
                <w:p w14:paraId="508CE251" w14:textId="77777777" w:rsidR="00834B5F" w:rsidRDefault="00834B5F">
                  <w:pPr>
                    <w:pStyle w:val="sidetext"/>
                  </w:pPr>
                </w:p>
                <w:p w14:paraId="47D31B76" w14:textId="77777777" w:rsidR="00834B5F" w:rsidRDefault="00D2253E">
                  <w:pPr>
                    <w:pStyle w:val="sidetext"/>
                  </w:pPr>
                  <w:r>
                    <w:t>I</w:t>
                  </w:r>
                </w:p>
                <w:p w14:paraId="08D15623" w14:textId="77777777" w:rsidR="00834B5F" w:rsidRDefault="00834B5F">
                  <w:pPr>
                    <w:pStyle w:val="sidetext"/>
                  </w:pPr>
                </w:p>
                <w:p w14:paraId="61E22F24" w14:textId="77777777" w:rsidR="00834B5F" w:rsidRDefault="00D2253E">
                  <w:pPr>
                    <w:pStyle w:val="sidetext"/>
                  </w:pPr>
                  <w:r>
                    <w:t>S</w:t>
                  </w:r>
                </w:p>
                <w:p w14:paraId="3D375B49" w14:textId="77777777" w:rsidR="00834B5F" w:rsidRDefault="00834B5F">
                  <w:pPr>
                    <w:pStyle w:val="sidetext"/>
                  </w:pPr>
                </w:p>
                <w:p w14:paraId="0FB5C5E1" w14:textId="77777777" w:rsidR="00834B5F" w:rsidRDefault="00D2253E">
                  <w:pPr>
                    <w:pStyle w:val="sidetext"/>
                  </w:pPr>
                  <w:r>
                    <w:t>E</w:t>
                  </w:r>
                </w:p>
                <w:p w14:paraId="4B7511B8" w14:textId="77777777" w:rsidR="00834B5F" w:rsidRDefault="00834B5F">
                  <w:pPr>
                    <w:pStyle w:val="sidetext"/>
                  </w:pPr>
                </w:p>
                <w:p w14:paraId="65359689" w14:textId="77777777" w:rsidR="00834B5F" w:rsidRDefault="00D2253E">
                  <w:pPr>
                    <w:pStyle w:val="sidetext"/>
                  </w:pPr>
                  <w:r>
                    <w:t>D</w:t>
                  </w:r>
                </w:p>
              </w:txbxContent>
            </v:textbox>
            <w10:wrap anchorx="page" anchory="page"/>
            <w10:anchorlock/>
          </v:rect>
        </w:pict>
      </w:r>
      <w:r w:rsidR="00D2253E">
        <w:tab/>
        <w:t>4.</w:t>
      </w:r>
      <w:r w:rsidR="00D2253E">
        <w:tab/>
      </w:r>
      <w:r w:rsidR="00D2253E">
        <w:rPr>
          <w:b w:val="0"/>
        </w:rPr>
        <w:t xml:space="preserve">"Underinsured motor vehicle" means a land motor vehicle or "trailer" of any type to which a liability bond or policy applies at the time of the "accident" in limits equal to or greater than the minimum limit for liability specified by the South Carolina </w:t>
      </w:r>
      <w:r w:rsidR="001405C9">
        <w:rPr>
          <w:b w:val="0"/>
        </w:rPr>
        <w:t xml:space="preserve">Motor Vehicle </w:t>
      </w:r>
      <w:r w:rsidR="00D2253E">
        <w:rPr>
          <w:b w:val="0"/>
        </w:rPr>
        <w:t xml:space="preserve">Financial Responsibility Act, but the limits of that bond or policy provide a limit that is less than the amount the "insured" is legally entitled to recover as damages caused by the "accident". </w:t>
      </w:r>
    </w:p>
    <w:p w14:paraId="39EBAF66" w14:textId="77777777" w:rsidR="005365E1" w:rsidRDefault="00D2253E" w:rsidP="004C4119">
      <w:pPr>
        <w:pStyle w:val="blocktext3"/>
      </w:pPr>
      <w:r>
        <w:br w:type="column"/>
      </w:r>
      <w:r w:rsidR="00834B5F">
        <w:t xml:space="preserve">However, "underinsured motor vehicle" does not include any vehicle or equipment designed for use mainly off public roads while not on public roads. </w:t>
      </w:r>
    </w:p>
    <w:sectPr w:rsidR="005365E1" w:rsidSect="00834B5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BD4C6" w14:textId="77777777" w:rsidR="00D2253E" w:rsidRDefault="00D2253E">
      <w:r>
        <w:separator/>
      </w:r>
    </w:p>
  </w:endnote>
  <w:endnote w:type="continuationSeparator" w:id="0">
    <w:p w14:paraId="7BD1BE90" w14:textId="77777777" w:rsidR="00D2253E" w:rsidRDefault="00D2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39EBAF6B" w14:textId="77777777">
      <w:tc>
        <w:tcPr>
          <w:tcW w:w="940" w:type="pct"/>
        </w:tcPr>
        <w:p w14:paraId="39EBAF67" w14:textId="77777777" w:rsidR="008E2138" w:rsidRDefault="00D2253E" w:rsidP="00B92C1B">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857A8">
            <w:fldChar w:fldCharType="begin"/>
          </w:r>
          <w:r>
            <w:instrText xml:space="preserve"> NUMPAGES   \* MERGEFORMAT </w:instrText>
          </w:r>
          <w:r w:rsidR="00E857A8">
            <w:fldChar w:fldCharType="separate"/>
          </w:r>
          <w:r w:rsidR="00E857A8">
            <w:rPr>
              <w:noProof/>
            </w:rPr>
            <w:t>4</w:t>
          </w:r>
          <w:r w:rsidR="00E857A8">
            <w:rPr>
              <w:noProof/>
            </w:rPr>
            <w:fldChar w:fldCharType="end"/>
          </w:r>
        </w:p>
      </w:tc>
      <w:tc>
        <w:tcPr>
          <w:tcW w:w="2885" w:type="pct"/>
        </w:tcPr>
        <w:p w14:paraId="39EBAF68" w14:textId="00A06220" w:rsidR="008E2138" w:rsidRDefault="00D2253E" w:rsidP="00834B5F">
          <w:pPr>
            <w:pStyle w:val="isof1"/>
            <w:jc w:val="center"/>
          </w:pPr>
          <w:r>
            <w:t>© Insurance Services Office, Inc., 2024 </w:t>
          </w:r>
        </w:p>
      </w:tc>
      <w:tc>
        <w:tcPr>
          <w:tcW w:w="890" w:type="pct"/>
        </w:tcPr>
        <w:p w14:paraId="39EBAF69" w14:textId="5C8CD18A" w:rsidR="008E2138" w:rsidRDefault="00D2253E" w:rsidP="00834B5F">
          <w:pPr>
            <w:pStyle w:val="isof2"/>
            <w:jc w:val="right"/>
          </w:pPr>
          <w:r>
            <w:t>CA 21 88 09 24</w:t>
          </w:r>
        </w:p>
      </w:tc>
      <w:tc>
        <w:tcPr>
          <w:tcW w:w="278" w:type="pct"/>
        </w:tcPr>
        <w:p w14:paraId="39EBAF6A" w14:textId="77777777" w:rsidR="008E2138" w:rsidRDefault="008E2138" w:rsidP="00B92C1B">
          <w:pPr>
            <w:pStyle w:val="isof2"/>
            <w:jc w:val="right"/>
          </w:pPr>
        </w:p>
      </w:tc>
    </w:tr>
  </w:tbl>
  <w:p w14:paraId="39EBAF6C" w14:textId="77777777" w:rsidR="008E2138" w:rsidRPr="00B92C1B" w:rsidRDefault="008E2138" w:rsidP="00B92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39EBAF71" w14:textId="77777777">
      <w:tc>
        <w:tcPr>
          <w:tcW w:w="940" w:type="pct"/>
        </w:tcPr>
        <w:p w14:paraId="39EBAF6D" w14:textId="54297867" w:rsidR="008E2138" w:rsidRDefault="00D2253E" w:rsidP="00834B5F">
          <w:pPr>
            <w:pStyle w:val="isof2"/>
            <w:jc w:val="left"/>
          </w:pPr>
          <w:r>
            <w:t>CA 21 88 09 24</w:t>
          </w:r>
        </w:p>
      </w:tc>
      <w:tc>
        <w:tcPr>
          <w:tcW w:w="2885" w:type="pct"/>
        </w:tcPr>
        <w:p w14:paraId="39EBAF6E" w14:textId="63FDF441" w:rsidR="008E2138" w:rsidRDefault="00D2253E" w:rsidP="00834B5F">
          <w:pPr>
            <w:pStyle w:val="isof1"/>
            <w:jc w:val="center"/>
          </w:pPr>
          <w:r>
            <w:t>© Insurance Services Office, Inc., 2024 </w:t>
          </w:r>
        </w:p>
      </w:tc>
      <w:tc>
        <w:tcPr>
          <w:tcW w:w="890" w:type="pct"/>
        </w:tcPr>
        <w:p w14:paraId="39EBAF6F" w14:textId="77777777" w:rsidR="008E2138" w:rsidRDefault="00D2253E" w:rsidP="001405C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E857A8">
            <w:fldChar w:fldCharType="begin"/>
          </w:r>
          <w:r>
            <w:instrText xml:space="preserve"> NUMPAGES   \* MERGEFORMAT </w:instrText>
          </w:r>
          <w:r w:rsidR="00E857A8">
            <w:fldChar w:fldCharType="separate"/>
          </w:r>
          <w:r w:rsidR="00E857A8">
            <w:rPr>
              <w:noProof/>
            </w:rPr>
            <w:t>4</w:t>
          </w:r>
          <w:r w:rsidR="00E857A8">
            <w:rPr>
              <w:noProof/>
            </w:rPr>
            <w:fldChar w:fldCharType="end"/>
          </w:r>
        </w:p>
      </w:tc>
      <w:tc>
        <w:tcPr>
          <w:tcW w:w="278" w:type="pct"/>
        </w:tcPr>
        <w:p w14:paraId="39EBAF70" w14:textId="77777777" w:rsidR="008E2138" w:rsidRDefault="008E2138">
          <w:pPr>
            <w:jc w:val="right"/>
          </w:pPr>
        </w:p>
      </w:tc>
    </w:tr>
  </w:tbl>
  <w:p w14:paraId="39EBAF72" w14:textId="77777777" w:rsidR="008E2138" w:rsidRPr="001405C9" w:rsidRDefault="008E2138" w:rsidP="001405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5EA8ABB4" w14:textId="77777777">
      <w:tc>
        <w:tcPr>
          <w:tcW w:w="940" w:type="pct"/>
        </w:tcPr>
        <w:p w14:paraId="5E2E0FC3" w14:textId="07CFFADA" w:rsidR="00834B5F" w:rsidRDefault="00D2253E" w:rsidP="00834B5F">
          <w:pPr>
            <w:pStyle w:val="isof2"/>
            <w:jc w:val="left"/>
          </w:pPr>
          <w:r>
            <w:t>CA 21 88 09 24</w:t>
          </w:r>
        </w:p>
      </w:tc>
      <w:tc>
        <w:tcPr>
          <w:tcW w:w="2885" w:type="pct"/>
        </w:tcPr>
        <w:p w14:paraId="281F98CA" w14:textId="50D7243B" w:rsidR="00834B5F" w:rsidRDefault="00D2253E" w:rsidP="00834B5F">
          <w:pPr>
            <w:pStyle w:val="isof1"/>
            <w:jc w:val="center"/>
          </w:pPr>
          <w:r>
            <w:t>© Insurance Services Office, Inc., 2024 </w:t>
          </w:r>
        </w:p>
      </w:tc>
      <w:tc>
        <w:tcPr>
          <w:tcW w:w="890" w:type="pct"/>
        </w:tcPr>
        <w:p w14:paraId="5F3534E7" w14:textId="3AD59A0E" w:rsidR="00834B5F" w:rsidRDefault="00D2253E" w:rsidP="00834B5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173B729D" w14:textId="77777777" w:rsidR="00834B5F" w:rsidRDefault="00834B5F">
          <w:pPr>
            <w:jc w:val="right"/>
          </w:pPr>
        </w:p>
      </w:tc>
    </w:tr>
  </w:tbl>
  <w:p w14:paraId="6A9C65E1" w14:textId="77777777" w:rsidR="00834B5F" w:rsidRDefault="00834B5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39EBAF88" w14:textId="77777777">
      <w:tc>
        <w:tcPr>
          <w:tcW w:w="940" w:type="pct"/>
        </w:tcPr>
        <w:p w14:paraId="39EBAF84" w14:textId="77777777" w:rsidR="008E2138" w:rsidRDefault="00D2253E" w:rsidP="001405C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857A8">
            <w:fldChar w:fldCharType="begin"/>
          </w:r>
          <w:r>
            <w:instrText xml:space="preserve"> NUMPAGES   \* MERGEFORMAT </w:instrText>
          </w:r>
          <w:r w:rsidR="00E857A8">
            <w:fldChar w:fldCharType="separate"/>
          </w:r>
          <w:r w:rsidR="00E857A8">
            <w:rPr>
              <w:noProof/>
            </w:rPr>
            <w:t>4</w:t>
          </w:r>
          <w:r w:rsidR="00E857A8">
            <w:rPr>
              <w:noProof/>
            </w:rPr>
            <w:fldChar w:fldCharType="end"/>
          </w:r>
        </w:p>
      </w:tc>
      <w:tc>
        <w:tcPr>
          <w:tcW w:w="2885" w:type="pct"/>
        </w:tcPr>
        <w:p w14:paraId="39EBAF85" w14:textId="5DCC4E1F" w:rsidR="008E2138" w:rsidRDefault="00D2253E" w:rsidP="00834B5F">
          <w:pPr>
            <w:pStyle w:val="isof1"/>
            <w:jc w:val="center"/>
          </w:pPr>
          <w:r>
            <w:t>© Insurance Services Office, Inc., 2024 </w:t>
          </w:r>
        </w:p>
      </w:tc>
      <w:tc>
        <w:tcPr>
          <w:tcW w:w="890" w:type="pct"/>
        </w:tcPr>
        <w:p w14:paraId="39EBAF86" w14:textId="63ECDA9E" w:rsidR="008E2138" w:rsidRDefault="00D2253E" w:rsidP="00834B5F">
          <w:pPr>
            <w:pStyle w:val="isof2"/>
            <w:jc w:val="right"/>
          </w:pPr>
          <w:r>
            <w:t>CA 21 88 09 24</w:t>
          </w:r>
        </w:p>
      </w:tc>
      <w:tc>
        <w:tcPr>
          <w:tcW w:w="278" w:type="pct"/>
        </w:tcPr>
        <w:p w14:paraId="39EBAF87" w14:textId="77777777" w:rsidR="008E2138" w:rsidRDefault="008E2138">
          <w:pPr>
            <w:jc w:val="right"/>
          </w:pPr>
        </w:p>
      </w:tc>
    </w:tr>
  </w:tbl>
  <w:p w14:paraId="39EBAF89" w14:textId="77777777" w:rsidR="008E2138" w:rsidRPr="001405C9" w:rsidRDefault="008E2138" w:rsidP="001405C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39EBAF8E" w14:textId="77777777">
      <w:tc>
        <w:tcPr>
          <w:tcW w:w="940" w:type="pct"/>
        </w:tcPr>
        <w:p w14:paraId="39EBAF8A" w14:textId="0E2B71C7" w:rsidR="008E2138" w:rsidRDefault="00D2253E" w:rsidP="00834B5F">
          <w:pPr>
            <w:pStyle w:val="isof2"/>
            <w:jc w:val="left"/>
          </w:pPr>
          <w:r>
            <w:t>CA 21 88 09 24</w:t>
          </w:r>
        </w:p>
      </w:tc>
      <w:tc>
        <w:tcPr>
          <w:tcW w:w="2885" w:type="pct"/>
        </w:tcPr>
        <w:p w14:paraId="39EBAF8B" w14:textId="4935A492" w:rsidR="008E2138" w:rsidRDefault="00D2253E" w:rsidP="00834B5F">
          <w:pPr>
            <w:pStyle w:val="isof1"/>
            <w:jc w:val="center"/>
          </w:pPr>
          <w:r>
            <w:t>© Insurance Services Office, Inc., 2024 </w:t>
          </w:r>
        </w:p>
      </w:tc>
      <w:tc>
        <w:tcPr>
          <w:tcW w:w="890" w:type="pct"/>
        </w:tcPr>
        <w:p w14:paraId="39EBAF8C" w14:textId="77777777" w:rsidR="008E2138" w:rsidRDefault="00D2253E" w:rsidP="001405C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E857A8">
            <w:fldChar w:fldCharType="begin"/>
          </w:r>
          <w:r>
            <w:instrText xml:space="preserve"> NUMPAGES   \* MERGEFORMAT </w:instrText>
          </w:r>
          <w:r w:rsidR="00E857A8">
            <w:fldChar w:fldCharType="separate"/>
          </w:r>
          <w:r w:rsidR="00E857A8">
            <w:rPr>
              <w:noProof/>
            </w:rPr>
            <w:t>4</w:t>
          </w:r>
          <w:r w:rsidR="00E857A8">
            <w:rPr>
              <w:noProof/>
            </w:rPr>
            <w:fldChar w:fldCharType="end"/>
          </w:r>
        </w:p>
      </w:tc>
      <w:tc>
        <w:tcPr>
          <w:tcW w:w="278" w:type="pct"/>
        </w:tcPr>
        <w:p w14:paraId="39EBAF8D" w14:textId="77777777" w:rsidR="008E2138" w:rsidRDefault="008E2138">
          <w:pPr>
            <w:jc w:val="right"/>
          </w:pPr>
        </w:p>
      </w:tc>
    </w:tr>
  </w:tbl>
  <w:p w14:paraId="39EBAF8F" w14:textId="77777777" w:rsidR="008E2138" w:rsidRPr="001405C9" w:rsidRDefault="008E2138" w:rsidP="001405C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D7B32" w14:paraId="39EBAF9D" w14:textId="77777777" w:rsidTr="001405C9">
      <w:tc>
        <w:tcPr>
          <w:tcW w:w="940" w:type="pct"/>
        </w:tcPr>
        <w:p w14:paraId="39EBAF99" w14:textId="12C02B1A" w:rsidR="008E2138" w:rsidRDefault="00D2253E" w:rsidP="00834B5F">
          <w:pPr>
            <w:pStyle w:val="isof2"/>
            <w:jc w:val="left"/>
          </w:pPr>
          <w:r>
            <w:t>CA 21 88 09 24</w:t>
          </w:r>
        </w:p>
      </w:tc>
      <w:tc>
        <w:tcPr>
          <w:tcW w:w="2885" w:type="pct"/>
        </w:tcPr>
        <w:p w14:paraId="39EBAF9A" w14:textId="130F39EE" w:rsidR="008E2138" w:rsidRDefault="00D2253E" w:rsidP="00834B5F">
          <w:pPr>
            <w:pStyle w:val="isof1"/>
            <w:jc w:val="center"/>
          </w:pPr>
          <w:r>
            <w:t>© Insurance Services Office, Inc., 2024 </w:t>
          </w:r>
        </w:p>
      </w:tc>
      <w:tc>
        <w:tcPr>
          <w:tcW w:w="890" w:type="pct"/>
        </w:tcPr>
        <w:p w14:paraId="39EBAF9B" w14:textId="77777777" w:rsidR="008E2138" w:rsidRDefault="00D2253E" w:rsidP="001405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857A8">
            <w:fldChar w:fldCharType="begin"/>
          </w:r>
          <w:r>
            <w:instrText xml:space="preserve"> NUMPAGES   \* MERGEFORMAT </w:instrText>
          </w:r>
          <w:r w:rsidR="00E857A8">
            <w:fldChar w:fldCharType="separate"/>
          </w:r>
          <w:r w:rsidR="00E857A8">
            <w:rPr>
              <w:noProof/>
            </w:rPr>
            <w:t>4</w:t>
          </w:r>
          <w:r w:rsidR="00E857A8">
            <w:rPr>
              <w:noProof/>
            </w:rPr>
            <w:fldChar w:fldCharType="end"/>
          </w:r>
        </w:p>
      </w:tc>
      <w:tc>
        <w:tcPr>
          <w:tcW w:w="275" w:type="pct"/>
        </w:tcPr>
        <w:p w14:paraId="39EBAF9C" w14:textId="77777777" w:rsidR="008E2138" w:rsidRDefault="008E2138">
          <w:pPr>
            <w:jc w:val="right"/>
          </w:pPr>
        </w:p>
      </w:tc>
    </w:tr>
  </w:tbl>
  <w:p w14:paraId="39EBAF9E" w14:textId="77777777" w:rsidR="008E2138" w:rsidRPr="001405C9" w:rsidRDefault="008E2138" w:rsidP="001405C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59EB1E21" w14:textId="77777777">
      <w:tc>
        <w:tcPr>
          <w:tcW w:w="940" w:type="pct"/>
        </w:tcPr>
        <w:p w14:paraId="246580E6" w14:textId="03A348F0" w:rsidR="00834B5F" w:rsidRDefault="00D2253E" w:rsidP="00834B5F">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650EB525" w14:textId="29123AD2" w:rsidR="00834B5F" w:rsidRDefault="00D2253E" w:rsidP="00834B5F">
          <w:pPr>
            <w:pStyle w:val="isof1"/>
            <w:jc w:val="center"/>
          </w:pPr>
          <w:r>
            <w:t>© Insurance Services Office, Inc., 2024 </w:t>
          </w:r>
        </w:p>
      </w:tc>
      <w:tc>
        <w:tcPr>
          <w:tcW w:w="890" w:type="pct"/>
        </w:tcPr>
        <w:p w14:paraId="00483220" w14:textId="2BEFC982" w:rsidR="00834B5F" w:rsidRDefault="00D2253E" w:rsidP="00834B5F">
          <w:pPr>
            <w:pStyle w:val="isof2"/>
            <w:jc w:val="right"/>
          </w:pPr>
          <w:r>
            <w:t>CA 21 88 09 24</w:t>
          </w:r>
        </w:p>
      </w:tc>
      <w:tc>
        <w:tcPr>
          <w:tcW w:w="278" w:type="pct"/>
        </w:tcPr>
        <w:p w14:paraId="6CB79564" w14:textId="77777777" w:rsidR="00834B5F" w:rsidRDefault="00834B5F">
          <w:pPr>
            <w:jc w:val="right"/>
          </w:pPr>
        </w:p>
      </w:tc>
    </w:tr>
  </w:tbl>
  <w:p w14:paraId="39EBAFA6" w14:textId="77777777" w:rsidR="008E2138" w:rsidRPr="00834B5F" w:rsidRDefault="008E2138" w:rsidP="00834B5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D7B32" w14:paraId="1D15E0A5" w14:textId="77777777">
      <w:tc>
        <w:tcPr>
          <w:tcW w:w="940" w:type="pct"/>
        </w:tcPr>
        <w:p w14:paraId="3C24C3AA" w14:textId="6B57E8EA" w:rsidR="00834B5F" w:rsidRDefault="00D2253E" w:rsidP="00834B5F">
          <w:pPr>
            <w:pStyle w:val="isof2"/>
            <w:jc w:val="left"/>
          </w:pPr>
          <w:r>
            <w:t>CA 21 88 09 24</w:t>
          </w:r>
        </w:p>
      </w:tc>
      <w:tc>
        <w:tcPr>
          <w:tcW w:w="2885" w:type="pct"/>
        </w:tcPr>
        <w:p w14:paraId="69731BD5" w14:textId="268F4415" w:rsidR="00834B5F" w:rsidRDefault="00D2253E" w:rsidP="00834B5F">
          <w:pPr>
            <w:pStyle w:val="isof1"/>
            <w:jc w:val="center"/>
          </w:pPr>
          <w:r>
            <w:t>© Insurance Services Office, Inc., 2024 </w:t>
          </w:r>
        </w:p>
      </w:tc>
      <w:tc>
        <w:tcPr>
          <w:tcW w:w="890" w:type="pct"/>
        </w:tcPr>
        <w:p w14:paraId="7FFFBABA" w14:textId="16742B15" w:rsidR="00834B5F" w:rsidRDefault="00D2253E" w:rsidP="00834B5F">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10AB778C" w14:textId="77777777" w:rsidR="00834B5F" w:rsidRDefault="00834B5F">
          <w:pPr>
            <w:jc w:val="right"/>
          </w:pPr>
        </w:p>
      </w:tc>
    </w:tr>
  </w:tbl>
  <w:p w14:paraId="39EBAFAC" w14:textId="77777777" w:rsidR="008E2138" w:rsidRPr="00834B5F" w:rsidRDefault="008E2138" w:rsidP="00834B5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D7B32" w14:paraId="39EBAFBA" w14:textId="77777777" w:rsidTr="001405C9">
      <w:tc>
        <w:tcPr>
          <w:tcW w:w="940" w:type="pct"/>
        </w:tcPr>
        <w:p w14:paraId="39EBAFB6" w14:textId="77E35AB5" w:rsidR="008E2138" w:rsidRDefault="00D2253E" w:rsidP="00834B5F">
          <w:pPr>
            <w:pStyle w:val="isof2"/>
            <w:jc w:val="left"/>
          </w:pPr>
          <w:r>
            <w:t>CA 21 88 09 24</w:t>
          </w:r>
        </w:p>
      </w:tc>
      <w:tc>
        <w:tcPr>
          <w:tcW w:w="2885" w:type="pct"/>
        </w:tcPr>
        <w:p w14:paraId="39EBAFB7" w14:textId="0D1923ED" w:rsidR="008E2138" w:rsidRDefault="00D2253E" w:rsidP="00834B5F">
          <w:pPr>
            <w:pStyle w:val="isof1"/>
            <w:jc w:val="center"/>
          </w:pPr>
          <w:r>
            <w:t>© Insurance Services Office, Inc., 2024 </w:t>
          </w:r>
        </w:p>
      </w:tc>
      <w:tc>
        <w:tcPr>
          <w:tcW w:w="890" w:type="pct"/>
        </w:tcPr>
        <w:p w14:paraId="39EBAFB8" w14:textId="77777777" w:rsidR="008E2138" w:rsidRDefault="00D2253E" w:rsidP="001405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857A8">
            <w:fldChar w:fldCharType="begin"/>
          </w:r>
          <w:r>
            <w:instrText xml:space="preserve"> NUMPAGES   \* MERGEFORMAT </w:instrText>
          </w:r>
          <w:r w:rsidR="00E857A8">
            <w:fldChar w:fldCharType="separate"/>
          </w:r>
          <w:r w:rsidR="00E857A8">
            <w:rPr>
              <w:noProof/>
            </w:rPr>
            <w:t>4</w:t>
          </w:r>
          <w:r w:rsidR="00E857A8">
            <w:rPr>
              <w:noProof/>
            </w:rPr>
            <w:fldChar w:fldCharType="end"/>
          </w:r>
        </w:p>
      </w:tc>
      <w:tc>
        <w:tcPr>
          <w:tcW w:w="275" w:type="pct"/>
        </w:tcPr>
        <w:p w14:paraId="39EBAFB9" w14:textId="77777777" w:rsidR="008E2138" w:rsidRDefault="008E2138">
          <w:pPr>
            <w:jc w:val="right"/>
          </w:pPr>
        </w:p>
      </w:tc>
    </w:tr>
  </w:tbl>
  <w:p w14:paraId="39EBAFBB" w14:textId="77777777" w:rsidR="008E2138" w:rsidRPr="001405C9" w:rsidRDefault="008E2138" w:rsidP="001405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746B" w14:textId="77777777" w:rsidR="00D2253E" w:rsidRDefault="00D2253E">
      <w:r>
        <w:separator/>
      </w:r>
    </w:p>
  </w:footnote>
  <w:footnote w:type="continuationSeparator" w:id="0">
    <w:p w14:paraId="5EB4AF5F" w14:textId="77777777" w:rsidR="00D2253E" w:rsidRDefault="00D22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D7B32" w14:paraId="3A24B41A" w14:textId="77777777">
      <w:tc>
        <w:tcPr>
          <w:tcW w:w="2481" w:type="pct"/>
        </w:tcPr>
        <w:p w14:paraId="0CFD5670" w14:textId="122F53A2" w:rsidR="00834B5F" w:rsidRDefault="00D2253E" w:rsidP="00834B5F">
          <w:pPr>
            <w:pStyle w:val="isof1"/>
            <w:jc w:val="left"/>
          </w:pPr>
          <w:r>
            <w:t>POLICY NUMBER:</w:t>
          </w:r>
        </w:p>
      </w:tc>
      <w:tc>
        <w:tcPr>
          <w:tcW w:w="2519" w:type="pct"/>
        </w:tcPr>
        <w:p w14:paraId="6DE9B72A" w14:textId="3CA83170" w:rsidR="00834B5F" w:rsidRDefault="00D2253E" w:rsidP="00834B5F">
          <w:pPr>
            <w:pStyle w:val="isof2"/>
            <w:jc w:val="right"/>
          </w:pPr>
          <w:r>
            <w:t>COMMERCIAL AUTO</w:t>
          </w:r>
        </w:p>
      </w:tc>
    </w:tr>
    <w:tr w:rsidR="004D7B32" w14:paraId="03B75E03" w14:textId="77777777">
      <w:tc>
        <w:tcPr>
          <w:tcW w:w="2481" w:type="pct"/>
        </w:tcPr>
        <w:p w14:paraId="2D1E2E60" w14:textId="77777777" w:rsidR="00834B5F" w:rsidRDefault="00834B5F">
          <w:pPr>
            <w:pStyle w:val="Header"/>
          </w:pPr>
        </w:p>
      </w:tc>
      <w:tc>
        <w:tcPr>
          <w:tcW w:w="2519" w:type="pct"/>
        </w:tcPr>
        <w:p w14:paraId="79E5E60C" w14:textId="1B7D6963" w:rsidR="00834B5F" w:rsidRDefault="00D2253E" w:rsidP="00834B5F">
          <w:pPr>
            <w:pStyle w:val="isof2"/>
            <w:jc w:val="right"/>
          </w:pPr>
          <w:r>
            <w:t>CA 21 88 09 24</w:t>
          </w:r>
        </w:p>
      </w:tc>
    </w:tr>
  </w:tbl>
  <w:p w14:paraId="62F09374" w14:textId="77777777" w:rsidR="00834B5F" w:rsidRDefault="00834B5F">
    <w:pPr>
      <w:pStyle w:val="Header"/>
    </w:pPr>
  </w:p>
  <w:p w14:paraId="1095309D" w14:textId="77777777" w:rsidR="00834B5F" w:rsidRDefault="00D2253E">
    <w:pPr>
      <w:pStyle w:val="isof3"/>
    </w:pPr>
    <w:r>
      <w:t>THIS ENDORSEMENT CHANGES THE POLICY.  PLEASE READ IT CAREFULLY.</w:t>
    </w:r>
  </w:p>
  <w:p w14:paraId="0CD2DDD7" w14:textId="77777777" w:rsidR="00834B5F" w:rsidRDefault="00834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AF82" w14:textId="77777777" w:rsidR="008E2138" w:rsidRPr="001405C9" w:rsidRDefault="008E2138" w:rsidP="001405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AF83" w14:textId="77777777" w:rsidR="008E2138" w:rsidRDefault="008E21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D7B32" w14:paraId="39EBAF92" w14:textId="77777777" w:rsidTr="001405C9">
      <w:tc>
        <w:tcPr>
          <w:tcW w:w="2235" w:type="pct"/>
        </w:tcPr>
        <w:p w14:paraId="39EBAF90" w14:textId="77777777" w:rsidR="008E2138" w:rsidRDefault="00D2253E" w:rsidP="001405C9">
          <w:pPr>
            <w:pStyle w:val="isof1"/>
            <w:jc w:val="left"/>
          </w:pPr>
          <w:r>
            <w:t>POLICY NUMBER:</w:t>
          </w:r>
        </w:p>
      </w:tc>
      <w:tc>
        <w:tcPr>
          <w:tcW w:w="2760" w:type="pct"/>
        </w:tcPr>
        <w:p w14:paraId="39EBAF91" w14:textId="77777777" w:rsidR="008E2138" w:rsidRDefault="00D2253E" w:rsidP="001405C9">
          <w:pPr>
            <w:pStyle w:val="isof2"/>
            <w:jc w:val="right"/>
          </w:pPr>
          <w:r>
            <w:t>COMMERCIAL AUTO</w:t>
          </w:r>
        </w:p>
      </w:tc>
    </w:tr>
    <w:tr w:rsidR="004D7B32" w14:paraId="39EBAF95" w14:textId="77777777" w:rsidTr="001405C9">
      <w:tc>
        <w:tcPr>
          <w:tcW w:w="2235" w:type="pct"/>
        </w:tcPr>
        <w:p w14:paraId="39EBAF93" w14:textId="77777777" w:rsidR="008E2138" w:rsidRDefault="008E2138">
          <w:pPr>
            <w:pStyle w:val="Header"/>
          </w:pPr>
        </w:p>
      </w:tc>
      <w:tc>
        <w:tcPr>
          <w:tcW w:w="2760" w:type="pct"/>
        </w:tcPr>
        <w:p w14:paraId="39EBAF94" w14:textId="0B95C2C1" w:rsidR="008E2138" w:rsidRDefault="00D2253E" w:rsidP="00834B5F">
          <w:pPr>
            <w:pStyle w:val="isof2"/>
            <w:jc w:val="right"/>
          </w:pPr>
          <w:r>
            <w:t>CA 21 88 09 24</w:t>
          </w:r>
        </w:p>
      </w:tc>
    </w:tr>
  </w:tbl>
  <w:p w14:paraId="39EBAF96" w14:textId="77777777" w:rsidR="008E2138" w:rsidRDefault="008E2138" w:rsidP="001405C9">
    <w:pPr>
      <w:pStyle w:val="Header"/>
    </w:pPr>
  </w:p>
  <w:p w14:paraId="39EBAF97" w14:textId="77777777" w:rsidR="008E2138" w:rsidRDefault="00D2253E">
    <w:pPr>
      <w:pStyle w:val="isof3"/>
    </w:pPr>
    <w:r>
      <w:t>THIS ENDORSEMENT CHANGES THE POLICY.  PLEASE READ IT CAREFULLY.</w:t>
    </w:r>
  </w:p>
  <w:p w14:paraId="39EBAF98" w14:textId="77777777" w:rsidR="008E2138" w:rsidRPr="001405C9" w:rsidRDefault="008E2138" w:rsidP="001405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AF9F" w14:textId="77777777" w:rsidR="008E2138" w:rsidRPr="00834B5F" w:rsidRDefault="008E2138" w:rsidP="00834B5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AFA0" w14:textId="77777777" w:rsidR="008E2138" w:rsidRPr="00834B5F" w:rsidRDefault="008E2138" w:rsidP="00834B5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D7B32" w14:paraId="39EBAFAF" w14:textId="77777777" w:rsidTr="001405C9">
      <w:tc>
        <w:tcPr>
          <w:tcW w:w="2235" w:type="pct"/>
        </w:tcPr>
        <w:p w14:paraId="39EBAFAD" w14:textId="77777777" w:rsidR="008E2138" w:rsidRDefault="00D2253E" w:rsidP="001405C9">
          <w:pPr>
            <w:pStyle w:val="isof1"/>
            <w:jc w:val="left"/>
          </w:pPr>
          <w:r>
            <w:t>POLICY NUMBER:</w:t>
          </w:r>
        </w:p>
      </w:tc>
      <w:tc>
        <w:tcPr>
          <w:tcW w:w="2760" w:type="pct"/>
        </w:tcPr>
        <w:p w14:paraId="39EBAFAE" w14:textId="77777777" w:rsidR="008E2138" w:rsidRDefault="00D2253E" w:rsidP="001405C9">
          <w:pPr>
            <w:pStyle w:val="isof2"/>
            <w:jc w:val="right"/>
          </w:pPr>
          <w:r>
            <w:t>COMMERCIAL AUTO</w:t>
          </w:r>
        </w:p>
      </w:tc>
    </w:tr>
    <w:tr w:rsidR="004D7B32" w14:paraId="39EBAFB2" w14:textId="77777777" w:rsidTr="001405C9">
      <w:tc>
        <w:tcPr>
          <w:tcW w:w="2235" w:type="pct"/>
        </w:tcPr>
        <w:p w14:paraId="39EBAFB0" w14:textId="77777777" w:rsidR="008E2138" w:rsidRDefault="008E2138">
          <w:pPr>
            <w:pStyle w:val="Header"/>
          </w:pPr>
        </w:p>
      </w:tc>
      <w:tc>
        <w:tcPr>
          <w:tcW w:w="2760" w:type="pct"/>
        </w:tcPr>
        <w:p w14:paraId="39EBAFB1" w14:textId="37140ECE" w:rsidR="008E2138" w:rsidRDefault="00D2253E" w:rsidP="00834B5F">
          <w:pPr>
            <w:pStyle w:val="isof2"/>
            <w:jc w:val="right"/>
          </w:pPr>
          <w:r>
            <w:t>CA 21 88 09 24</w:t>
          </w:r>
        </w:p>
      </w:tc>
    </w:tr>
  </w:tbl>
  <w:p w14:paraId="39EBAFB3" w14:textId="77777777" w:rsidR="008E2138" w:rsidRDefault="008E2138" w:rsidP="001405C9">
    <w:pPr>
      <w:pStyle w:val="Header"/>
    </w:pPr>
  </w:p>
  <w:p w14:paraId="39EBAFB4" w14:textId="77777777" w:rsidR="008E2138" w:rsidRDefault="00D2253E">
    <w:pPr>
      <w:pStyle w:val="isof3"/>
    </w:pPr>
    <w:r>
      <w:t>THIS ENDORSEMENT CHANGES THE POLICY.  PLEASE READ IT CAREFULLY.</w:t>
    </w:r>
  </w:p>
  <w:p w14:paraId="39EBAFB5" w14:textId="77777777" w:rsidR="008E2138" w:rsidRPr="001405C9" w:rsidRDefault="008E2138" w:rsidP="001405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587959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21_88_10_13"/>
    <w:docVar w:name="isoform$" w:val="Y"/>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5365E1"/>
    <w:rsid w:val="00024D4E"/>
    <w:rsid w:val="000252EA"/>
    <w:rsid w:val="00066056"/>
    <w:rsid w:val="00096642"/>
    <w:rsid w:val="0013186C"/>
    <w:rsid w:val="001405C9"/>
    <w:rsid w:val="0016704B"/>
    <w:rsid w:val="001E7A94"/>
    <w:rsid w:val="00221F2F"/>
    <w:rsid w:val="00224549"/>
    <w:rsid w:val="002358FE"/>
    <w:rsid w:val="0026563B"/>
    <w:rsid w:val="002A2BF1"/>
    <w:rsid w:val="002B0EDA"/>
    <w:rsid w:val="00316708"/>
    <w:rsid w:val="003943AD"/>
    <w:rsid w:val="003A0855"/>
    <w:rsid w:val="003B2E10"/>
    <w:rsid w:val="003E27FF"/>
    <w:rsid w:val="0040284A"/>
    <w:rsid w:val="00445CC0"/>
    <w:rsid w:val="00471128"/>
    <w:rsid w:val="004C4119"/>
    <w:rsid w:val="004D0772"/>
    <w:rsid w:val="004D7B32"/>
    <w:rsid w:val="005365E1"/>
    <w:rsid w:val="00550E62"/>
    <w:rsid w:val="005A2489"/>
    <w:rsid w:val="005B1A8E"/>
    <w:rsid w:val="005C01F8"/>
    <w:rsid w:val="006455B9"/>
    <w:rsid w:val="00670A3F"/>
    <w:rsid w:val="0068150F"/>
    <w:rsid w:val="00692006"/>
    <w:rsid w:val="006A12E5"/>
    <w:rsid w:val="006C6158"/>
    <w:rsid w:val="007015E5"/>
    <w:rsid w:val="00784F13"/>
    <w:rsid w:val="007C2410"/>
    <w:rsid w:val="008011FB"/>
    <w:rsid w:val="00821BB2"/>
    <w:rsid w:val="00834B5F"/>
    <w:rsid w:val="00837E4D"/>
    <w:rsid w:val="00866800"/>
    <w:rsid w:val="00883738"/>
    <w:rsid w:val="008D2183"/>
    <w:rsid w:val="008E2138"/>
    <w:rsid w:val="00920F21"/>
    <w:rsid w:val="00996EA7"/>
    <w:rsid w:val="009A16DD"/>
    <w:rsid w:val="00A451BE"/>
    <w:rsid w:val="00A54928"/>
    <w:rsid w:val="00B02774"/>
    <w:rsid w:val="00B75B9C"/>
    <w:rsid w:val="00B92C1B"/>
    <w:rsid w:val="00BF7120"/>
    <w:rsid w:val="00CD5DEA"/>
    <w:rsid w:val="00CE4BE2"/>
    <w:rsid w:val="00D2253E"/>
    <w:rsid w:val="00D95D9D"/>
    <w:rsid w:val="00DD0478"/>
    <w:rsid w:val="00E701C1"/>
    <w:rsid w:val="00E857A8"/>
    <w:rsid w:val="00EC3266"/>
    <w:rsid w:val="00F202B2"/>
    <w:rsid w:val="00F21B15"/>
    <w:rsid w:val="00F426C9"/>
    <w:rsid w:val="00FB3BAC"/>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39EBA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411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C4119"/>
    <w:pPr>
      <w:spacing w:before="240"/>
      <w:outlineLvl w:val="0"/>
    </w:pPr>
    <w:rPr>
      <w:rFonts w:ascii="Helv" w:hAnsi="Helv"/>
      <w:b/>
      <w:sz w:val="24"/>
      <w:u w:val="single"/>
    </w:rPr>
  </w:style>
  <w:style w:type="paragraph" w:styleId="Heading2">
    <w:name w:val="heading 2"/>
    <w:basedOn w:val="Normal"/>
    <w:next w:val="Normal"/>
    <w:link w:val="Heading2Char"/>
    <w:qFormat/>
    <w:rsid w:val="004C4119"/>
    <w:pPr>
      <w:spacing w:before="120"/>
      <w:outlineLvl w:val="1"/>
    </w:pPr>
    <w:rPr>
      <w:rFonts w:ascii="Helv" w:hAnsi="Helv"/>
      <w:b/>
      <w:sz w:val="24"/>
    </w:rPr>
  </w:style>
  <w:style w:type="paragraph" w:styleId="Heading3">
    <w:name w:val="heading 3"/>
    <w:basedOn w:val="Normal"/>
    <w:next w:val="Normal"/>
    <w:link w:val="Heading3Char"/>
    <w:qFormat/>
    <w:rsid w:val="004C4119"/>
    <w:pPr>
      <w:ind w:left="360"/>
      <w:outlineLvl w:val="2"/>
    </w:pPr>
    <w:rPr>
      <w:rFonts w:ascii="Tms Rmn" w:hAnsi="Tms Rmn"/>
      <w:b/>
      <w:sz w:val="24"/>
    </w:rPr>
  </w:style>
  <w:style w:type="character" w:default="1" w:styleId="DefaultParagraphFont">
    <w:name w:val="Default Paragraph Font"/>
    <w:uiPriority w:val="1"/>
    <w:semiHidden/>
    <w:unhideWhenUsed/>
    <w:rsid w:val="004C41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119"/>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024D4E"/>
    <w:rPr>
      <w:sz w:val="16"/>
    </w:rPr>
  </w:style>
  <w:style w:type="paragraph" w:styleId="CommentText">
    <w:name w:val="annotation text"/>
    <w:basedOn w:val="Normal"/>
    <w:semiHidden/>
    <w:rsid w:val="00024D4E"/>
    <w:pPr>
      <w:spacing w:line="220" w:lineRule="exact"/>
    </w:pPr>
    <w:rPr>
      <w:rFonts w:ascii="Helv" w:hAnsi="Helv"/>
    </w:rPr>
  </w:style>
  <w:style w:type="paragraph" w:customStyle="1" w:styleId="blockhd1">
    <w:name w:val="blockhd1"/>
    <w:basedOn w:val="isonormal"/>
    <w:next w:val="blocktext1"/>
    <w:rsid w:val="004C4119"/>
    <w:pPr>
      <w:keepNext/>
      <w:keepLines/>
      <w:suppressAutoHyphens/>
    </w:pPr>
    <w:rPr>
      <w:b/>
    </w:rPr>
  </w:style>
  <w:style w:type="paragraph" w:customStyle="1" w:styleId="blockhd2">
    <w:name w:val="blockhd2"/>
    <w:basedOn w:val="isonormal"/>
    <w:next w:val="blocktext2"/>
    <w:rsid w:val="004C4119"/>
    <w:pPr>
      <w:keepNext/>
      <w:keepLines/>
      <w:suppressAutoHyphens/>
      <w:ind w:left="302"/>
    </w:pPr>
    <w:rPr>
      <w:b/>
    </w:rPr>
  </w:style>
  <w:style w:type="paragraph" w:customStyle="1" w:styleId="blockhd3">
    <w:name w:val="blockhd3"/>
    <w:basedOn w:val="isonormal"/>
    <w:next w:val="blocktext3"/>
    <w:rsid w:val="004C4119"/>
    <w:pPr>
      <w:keepNext/>
      <w:keepLines/>
      <w:suppressAutoHyphens/>
      <w:ind w:left="605"/>
    </w:pPr>
    <w:rPr>
      <w:b/>
    </w:rPr>
  </w:style>
  <w:style w:type="paragraph" w:customStyle="1" w:styleId="blockhd4">
    <w:name w:val="blockhd4"/>
    <w:basedOn w:val="isonormal"/>
    <w:next w:val="blocktext4"/>
    <w:rsid w:val="004C4119"/>
    <w:pPr>
      <w:keepNext/>
      <w:keepLines/>
      <w:suppressAutoHyphens/>
      <w:ind w:left="907"/>
    </w:pPr>
    <w:rPr>
      <w:b/>
    </w:rPr>
  </w:style>
  <w:style w:type="paragraph" w:customStyle="1" w:styleId="blockhd5">
    <w:name w:val="blockhd5"/>
    <w:basedOn w:val="isonormal"/>
    <w:next w:val="blocktext5"/>
    <w:rsid w:val="004C4119"/>
    <w:pPr>
      <w:keepNext/>
      <w:keepLines/>
      <w:suppressAutoHyphens/>
      <w:ind w:left="1195"/>
    </w:pPr>
    <w:rPr>
      <w:b/>
    </w:rPr>
  </w:style>
  <w:style w:type="paragraph" w:customStyle="1" w:styleId="blockhd6">
    <w:name w:val="blockhd6"/>
    <w:basedOn w:val="isonormal"/>
    <w:next w:val="blocktext6"/>
    <w:rsid w:val="004C4119"/>
    <w:pPr>
      <w:keepNext/>
      <w:keepLines/>
      <w:suppressAutoHyphens/>
      <w:ind w:left="1498"/>
    </w:pPr>
    <w:rPr>
      <w:b/>
    </w:rPr>
  </w:style>
  <w:style w:type="paragraph" w:customStyle="1" w:styleId="blockhd7">
    <w:name w:val="blockhd7"/>
    <w:basedOn w:val="isonormal"/>
    <w:next w:val="blocktext7"/>
    <w:rsid w:val="004C4119"/>
    <w:pPr>
      <w:keepNext/>
      <w:keepLines/>
      <w:suppressAutoHyphens/>
      <w:ind w:left="1800"/>
    </w:pPr>
    <w:rPr>
      <w:b/>
    </w:rPr>
  </w:style>
  <w:style w:type="paragraph" w:customStyle="1" w:styleId="blockhd8">
    <w:name w:val="blockhd8"/>
    <w:basedOn w:val="isonormal"/>
    <w:next w:val="blocktext8"/>
    <w:rsid w:val="004C4119"/>
    <w:pPr>
      <w:keepNext/>
      <w:keepLines/>
      <w:suppressAutoHyphens/>
      <w:ind w:left="2102"/>
    </w:pPr>
    <w:rPr>
      <w:b/>
    </w:rPr>
  </w:style>
  <w:style w:type="paragraph" w:customStyle="1" w:styleId="blockhd9">
    <w:name w:val="blockhd9"/>
    <w:basedOn w:val="isonormal"/>
    <w:next w:val="blocktext9"/>
    <w:rsid w:val="004C4119"/>
    <w:pPr>
      <w:keepNext/>
      <w:keepLines/>
      <w:suppressAutoHyphens/>
      <w:ind w:left="2405"/>
    </w:pPr>
    <w:rPr>
      <w:b/>
    </w:rPr>
  </w:style>
  <w:style w:type="paragraph" w:customStyle="1" w:styleId="blocktext1">
    <w:name w:val="blocktext1"/>
    <w:basedOn w:val="isonormal"/>
    <w:rsid w:val="004C4119"/>
    <w:pPr>
      <w:keepLines/>
      <w:jc w:val="both"/>
    </w:pPr>
  </w:style>
  <w:style w:type="paragraph" w:customStyle="1" w:styleId="blocktext2">
    <w:name w:val="blocktext2"/>
    <w:basedOn w:val="isonormal"/>
    <w:rsid w:val="004C4119"/>
    <w:pPr>
      <w:keepLines/>
      <w:ind w:left="302"/>
      <w:jc w:val="both"/>
    </w:pPr>
  </w:style>
  <w:style w:type="paragraph" w:customStyle="1" w:styleId="blocktext3">
    <w:name w:val="blocktext3"/>
    <w:basedOn w:val="isonormal"/>
    <w:rsid w:val="004C4119"/>
    <w:pPr>
      <w:keepLines/>
      <w:ind w:left="600"/>
      <w:jc w:val="both"/>
    </w:pPr>
  </w:style>
  <w:style w:type="paragraph" w:customStyle="1" w:styleId="blocktext4">
    <w:name w:val="blocktext4"/>
    <w:basedOn w:val="isonormal"/>
    <w:rsid w:val="004C4119"/>
    <w:pPr>
      <w:keepLines/>
      <w:ind w:left="907"/>
      <w:jc w:val="both"/>
    </w:pPr>
  </w:style>
  <w:style w:type="paragraph" w:customStyle="1" w:styleId="blocktext5">
    <w:name w:val="blocktext5"/>
    <w:basedOn w:val="isonormal"/>
    <w:rsid w:val="004C4119"/>
    <w:pPr>
      <w:keepLines/>
      <w:ind w:left="1195"/>
      <w:jc w:val="both"/>
    </w:pPr>
  </w:style>
  <w:style w:type="paragraph" w:customStyle="1" w:styleId="blocktext6">
    <w:name w:val="blocktext6"/>
    <w:basedOn w:val="isonormal"/>
    <w:rsid w:val="004C4119"/>
    <w:pPr>
      <w:keepLines/>
      <w:ind w:left="1498"/>
      <w:jc w:val="both"/>
    </w:pPr>
  </w:style>
  <w:style w:type="paragraph" w:customStyle="1" w:styleId="blocktext7">
    <w:name w:val="blocktext7"/>
    <w:basedOn w:val="isonormal"/>
    <w:rsid w:val="004C4119"/>
    <w:pPr>
      <w:keepLines/>
      <w:ind w:left="1800"/>
      <w:jc w:val="both"/>
    </w:pPr>
  </w:style>
  <w:style w:type="paragraph" w:customStyle="1" w:styleId="blocktext8">
    <w:name w:val="blocktext8"/>
    <w:basedOn w:val="isonormal"/>
    <w:rsid w:val="004C4119"/>
    <w:pPr>
      <w:keepLines/>
      <w:ind w:left="2102"/>
      <w:jc w:val="both"/>
    </w:pPr>
  </w:style>
  <w:style w:type="paragraph" w:customStyle="1" w:styleId="blocktext9">
    <w:name w:val="blocktext9"/>
    <w:basedOn w:val="isonormal"/>
    <w:rsid w:val="004C4119"/>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4C4119"/>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4C4119"/>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4C4119"/>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4C4119"/>
    <w:pPr>
      <w:spacing w:before="0"/>
      <w:jc w:val="both"/>
    </w:pPr>
  </w:style>
  <w:style w:type="paragraph" w:customStyle="1" w:styleId="isof2">
    <w:name w:val="isof2"/>
    <w:basedOn w:val="isonormal"/>
    <w:rsid w:val="004C4119"/>
    <w:pPr>
      <w:spacing w:before="0"/>
      <w:jc w:val="both"/>
    </w:pPr>
    <w:rPr>
      <w:b/>
    </w:rPr>
  </w:style>
  <w:style w:type="paragraph" w:customStyle="1" w:styleId="isof3">
    <w:name w:val="isof3"/>
    <w:basedOn w:val="isonormal"/>
    <w:rsid w:val="004C4119"/>
    <w:pPr>
      <w:spacing w:before="0" w:line="240" w:lineRule="auto"/>
      <w:jc w:val="center"/>
    </w:pPr>
    <w:rPr>
      <w:b/>
      <w:caps/>
      <w:sz w:val="24"/>
    </w:rPr>
  </w:style>
  <w:style w:type="paragraph" w:customStyle="1" w:styleId="isof4">
    <w:name w:val="isof4"/>
    <w:basedOn w:val="isonormal"/>
    <w:rsid w:val="00024D4E"/>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4C411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C411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C411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C411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C411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C411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C411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C411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C4119"/>
    <w:pPr>
      <w:keepNext/>
      <w:keepLines/>
      <w:tabs>
        <w:tab w:val="right" w:pos="2580"/>
        <w:tab w:val="left" w:pos="2700"/>
      </w:tabs>
      <w:suppressAutoHyphens/>
      <w:ind w:left="2707" w:hanging="2707"/>
    </w:pPr>
    <w:rPr>
      <w:b/>
    </w:rPr>
  </w:style>
  <w:style w:type="paragraph" w:customStyle="1" w:styleId="outlinetxt1">
    <w:name w:val="outlinetxt1"/>
    <w:basedOn w:val="isonormal"/>
    <w:rsid w:val="004C4119"/>
    <w:pPr>
      <w:keepLines/>
      <w:tabs>
        <w:tab w:val="right" w:pos="180"/>
        <w:tab w:val="left" w:pos="300"/>
      </w:tabs>
      <w:ind w:left="300" w:hanging="300"/>
      <w:jc w:val="both"/>
    </w:pPr>
    <w:rPr>
      <w:b/>
    </w:rPr>
  </w:style>
  <w:style w:type="paragraph" w:customStyle="1" w:styleId="outlinetxt2">
    <w:name w:val="outlinetxt2"/>
    <w:basedOn w:val="isonormal"/>
    <w:rsid w:val="004C4119"/>
    <w:pPr>
      <w:keepLines/>
      <w:tabs>
        <w:tab w:val="right" w:pos="480"/>
        <w:tab w:val="left" w:pos="600"/>
      </w:tabs>
      <w:ind w:left="600" w:hanging="600"/>
      <w:jc w:val="both"/>
    </w:pPr>
    <w:rPr>
      <w:b/>
    </w:rPr>
  </w:style>
  <w:style w:type="paragraph" w:customStyle="1" w:styleId="outlinetxt3">
    <w:name w:val="outlinetxt3"/>
    <w:basedOn w:val="isonormal"/>
    <w:rsid w:val="004C4119"/>
    <w:pPr>
      <w:keepLines/>
      <w:tabs>
        <w:tab w:val="right" w:pos="780"/>
        <w:tab w:val="left" w:pos="900"/>
      </w:tabs>
      <w:ind w:left="900" w:hanging="900"/>
      <w:jc w:val="both"/>
    </w:pPr>
    <w:rPr>
      <w:b/>
    </w:rPr>
  </w:style>
  <w:style w:type="paragraph" w:customStyle="1" w:styleId="outlinetxt4">
    <w:name w:val="outlinetxt4"/>
    <w:basedOn w:val="isonormal"/>
    <w:rsid w:val="004C4119"/>
    <w:pPr>
      <w:keepLines/>
      <w:tabs>
        <w:tab w:val="right" w:pos="1080"/>
        <w:tab w:val="left" w:pos="1200"/>
      </w:tabs>
      <w:ind w:left="1200" w:hanging="1200"/>
      <w:jc w:val="both"/>
    </w:pPr>
    <w:rPr>
      <w:b/>
    </w:rPr>
  </w:style>
  <w:style w:type="paragraph" w:customStyle="1" w:styleId="outlinetxt5">
    <w:name w:val="outlinetxt5"/>
    <w:basedOn w:val="isonormal"/>
    <w:rsid w:val="004C4119"/>
    <w:pPr>
      <w:keepLines/>
      <w:tabs>
        <w:tab w:val="right" w:pos="1380"/>
        <w:tab w:val="left" w:pos="1500"/>
      </w:tabs>
      <w:ind w:left="1500" w:hanging="1500"/>
      <w:jc w:val="both"/>
    </w:pPr>
    <w:rPr>
      <w:b/>
    </w:rPr>
  </w:style>
  <w:style w:type="paragraph" w:customStyle="1" w:styleId="outlinetxt6">
    <w:name w:val="outlinetxt6"/>
    <w:basedOn w:val="isonormal"/>
    <w:rsid w:val="004C4119"/>
    <w:pPr>
      <w:keepLines/>
      <w:tabs>
        <w:tab w:val="right" w:pos="1680"/>
        <w:tab w:val="left" w:pos="1800"/>
      </w:tabs>
      <w:ind w:left="1800" w:hanging="1800"/>
      <w:jc w:val="both"/>
    </w:pPr>
    <w:rPr>
      <w:b/>
    </w:rPr>
  </w:style>
  <w:style w:type="paragraph" w:customStyle="1" w:styleId="outlinetxt7">
    <w:name w:val="outlinetxt7"/>
    <w:basedOn w:val="isonormal"/>
    <w:rsid w:val="004C4119"/>
    <w:pPr>
      <w:keepLines/>
      <w:tabs>
        <w:tab w:val="right" w:pos="1980"/>
        <w:tab w:val="left" w:pos="2100"/>
      </w:tabs>
      <w:ind w:left="2100" w:hanging="2100"/>
      <w:jc w:val="both"/>
    </w:pPr>
    <w:rPr>
      <w:b/>
    </w:rPr>
  </w:style>
  <w:style w:type="paragraph" w:customStyle="1" w:styleId="outlinetxt8">
    <w:name w:val="outlinetxt8"/>
    <w:basedOn w:val="isonormal"/>
    <w:rsid w:val="004C4119"/>
    <w:pPr>
      <w:keepLines/>
      <w:tabs>
        <w:tab w:val="right" w:pos="2280"/>
        <w:tab w:val="left" w:pos="2400"/>
      </w:tabs>
      <w:ind w:left="2400" w:hanging="2400"/>
      <w:jc w:val="both"/>
    </w:pPr>
    <w:rPr>
      <w:b/>
    </w:rPr>
  </w:style>
  <w:style w:type="paragraph" w:customStyle="1" w:styleId="outlinetxt9">
    <w:name w:val="outlinetxt9"/>
    <w:basedOn w:val="isonormal"/>
    <w:rsid w:val="004C4119"/>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4C4119"/>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4C4119"/>
    <w:pPr>
      <w:keepLines/>
      <w:framePr w:w="1872" w:wrap="around" w:vAnchor="text" w:hAnchor="page" w:x="1080" w:y="1"/>
    </w:pPr>
    <w:rPr>
      <w:b/>
      <w:caps/>
    </w:rPr>
  </w:style>
  <w:style w:type="paragraph" w:customStyle="1" w:styleId="sectiontitlecenter">
    <w:name w:val="section title center"/>
    <w:basedOn w:val="isonormal"/>
    <w:rsid w:val="004C4119"/>
    <w:pPr>
      <w:keepNext/>
      <w:keepLines/>
      <w:pBdr>
        <w:top w:val="single" w:sz="6" w:space="3" w:color="auto"/>
      </w:pBdr>
      <w:jc w:val="center"/>
    </w:pPr>
    <w:rPr>
      <w:b/>
      <w:caps/>
      <w:sz w:val="24"/>
    </w:rPr>
  </w:style>
  <w:style w:type="paragraph" w:customStyle="1" w:styleId="sectiontitleflushleft">
    <w:name w:val="section title flush left"/>
    <w:basedOn w:val="isonormal"/>
    <w:rsid w:val="004C4119"/>
    <w:pPr>
      <w:keepNext/>
      <w:keepLines/>
      <w:pBdr>
        <w:top w:val="single" w:sz="6" w:space="3" w:color="auto"/>
      </w:pBdr>
    </w:pPr>
    <w:rPr>
      <w:b/>
      <w:caps/>
      <w:sz w:val="24"/>
    </w:rPr>
  </w:style>
  <w:style w:type="paragraph" w:customStyle="1" w:styleId="columnheading">
    <w:name w:val="column heading"/>
    <w:basedOn w:val="isonormal"/>
    <w:rsid w:val="004C4119"/>
    <w:pPr>
      <w:keepNext/>
      <w:keepLines/>
      <w:spacing w:before="0"/>
      <w:jc w:val="center"/>
    </w:pPr>
    <w:rPr>
      <w:b/>
    </w:rPr>
  </w:style>
  <w:style w:type="paragraph" w:customStyle="1" w:styleId="title12">
    <w:name w:val="title12"/>
    <w:basedOn w:val="isonormal"/>
    <w:next w:val="isonormal"/>
    <w:rsid w:val="004C4119"/>
    <w:pPr>
      <w:keepNext/>
      <w:keepLines/>
      <w:spacing w:before="0" w:line="240" w:lineRule="auto"/>
      <w:jc w:val="center"/>
    </w:pPr>
    <w:rPr>
      <w:b/>
      <w:caps/>
      <w:sz w:val="24"/>
    </w:rPr>
  </w:style>
  <w:style w:type="paragraph" w:customStyle="1" w:styleId="title18">
    <w:name w:val="title18"/>
    <w:basedOn w:val="isonormal"/>
    <w:next w:val="isonormal"/>
    <w:rsid w:val="004C4119"/>
    <w:pPr>
      <w:spacing w:before="0" w:line="360" w:lineRule="exact"/>
      <w:jc w:val="center"/>
    </w:pPr>
    <w:rPr>
      <w:b/>
      <w:caps/>
      <w:sz w:val="36"/>
    </w:rPr>
  </w:style>
  <w:style w:type="paragraph" w:styleId="List3">
    <w:name w:val="List 3"/>
    <w:basedOn w:val="Normal"/>
    <w:rsid w:val="00024D4E"/>
    <w:pPr>
      <w:ind w:left="1080" w:hanging="360"/>
      <w:jc w:val="center"/>
    </w:pPr>
    <w:rPr>
      <w:b/>
      <w:caps/>
      <w:sz w:val="24"/>
    </w:rPr>
  </w:style>
  <w:style w:type="paragraph" w:styleId="ListNumber">
    <w:name w:val="List Number"/>
    <w:basedOn w:val="Normal"/>
    <w:rsid w:val="00024D4E"/>
    <w:pPr>
      <w:numPr>
        <w:ilvl w:val="11"/>
      </w:numPr>
      <w:ind w:left="360" w:hanging="360"/>
    </w:pPr>
  </w:style>
  <w:style w:type="paragraph" w:customStyle="1" w:styleId="center">
    <w:name w:val="center"/>
    <w:basedOn w:val="isonormal"/>
    <w:rsid w:val="004C4119"/>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4C4119"/>
    <w:pPr>
      <w:spacing w:before="60"/>
    </w:pPr>
  </w:style>
  <w:style w:type="paragraph" w:styleId="TableofAuthorities">
    <w:name w:val="table of authorities"/>
    <w:basedOn w:val="Normal"/>
    <w:next w:val="Normal"/>
    <w:semiHidden/>
    <w:rsid w:val="00024D4E"/>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024D4E"/>
    <w:pPr>
      <w:jc w:val="right"/>
    </w:pPr>
    <w:rPr>
      <w:sz w:val="22"/>
    </w:rPr>
  </w:style>
  <w:style w:type="paragraph" w:customStyle="1" w:styleId="ISOCircular">
    <w:name w:val="ISOCircular"/>
    <w:basedOn w:val="Normal"/>
    <w:rsid w:val="00024D4E"/>
    <w:pPr>
      <w:jc w:val="left"/>
    </w:pPr>
    <w:rPr>
      <w:i/>
      <w:caps/>
      <w:sz w:val="116"/>
    </w:rPr>
  </w:style>
  <w:style w:type="paragraph" w:customStyle="1" w:styleId="LineOfBusiness">
    <w:name w:val="LineOfBusiness"/>
    <w:basedOn w:val="Normal"/>
    <w:rsid w:val="00024D4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024D4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4C4119"/>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024D4E"/>
    <w:pPr>
      <w:tabs>
        <w:tab w:val="right" w:leader="dot" w:pos="10080"/>
      </w:tabs>
      <w:ind w:left="200" w:hanging="200"/>
    </w:pPr>
  </w:style>
  <w:style w:type="paragraph" w:customStyle="1" w:styleId="sidetext">
    <w:name w:val="sidetext"/>
    <w:basedOn w:val="isonormal"/>
    <w:rsid w:val="004C4119"/>
    <w:pPr>
      <w:spacing w:before="0" w:line="240" w:lineRule="auto"/>
      <w:jc w:val="center"/>
    </w:pPr>
    <w:rPr>
      <w:sz w:val="52"/>
    </w:rPr>
  </w:style>
  <w:style w:type="paragraph" w:customStyle="1" w:styleId="tabletxtdecpage">
    <w:name w:val="tabletxt dec page"/>
    <w:basedOn w:val="isonormal"/>
    <w:rsid w:val="004C4119"/>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24D4E"/>
  </w:style>
  <w:style w:type="paragraph" w:customStyle="1" w:styleId="space8">
    <w:name w:val="space8"/>
    <w:basedOn w:val="isonormal"/>
    <w:next w:val="blocktext1"/>
    <w:rsid w:val="004C4119"/>
    <w:pPr>
      <w:spacing w:before="0" w:line="160" w:lineRule="exact"/>
      <w:jc w:val="both"/>
    </w:pPr>
  </w:style>
  <w:style w:type="paragraph" w:customStyle="1" w:styleId="space4">
    <w:name w:val="space4"/>
    <w:basedOn w:val="isonormal"/>
    <w:next w:val="blocktext1"/>
    <w:rsid w:val="004C4119"/>
    <w:pPr>
      <w:spacing w:before="0" w:line="80" w:lineRule="exact"/>
      <w:jc w:val="both"/>
    </w:pPr>
  </w:style>
  <w:style w:type="paragraph" w:customStyle="1" w:styleId="title14">
    <w:name w:val="title14"/>
    <w:basedOn w:val="isonormal"/>
    <w:next w:val="isonormal"/>
    <w:rsid w:val="004C4119"/>
    <w:pPr>
      <w:keepNext/>
      <w:keepLines/>
      <w:spacing w:before="0" w:line="240" w:lineRule="auto"/>
      <w:jc w:val="center"/>
    </w:pPr>
    <w:rPr>
      <w:b/>
      <w:caps/>
      <w:sz w:val="28"/>
    </w:rPr>
  </w:style>
  <w:style w:type="paragraph" w:customStyle="1" w:styleId="title16">
    <w:name w:val="title16"/>
    <w:basedOn w:val="isonormal"/>
    <w:next w:val="isonormal"/>
    <w:rsid w:val="004C4119"/>
    <w:pPr>
      <w:keepNext/>
      <w:keepLines/>
      <w:spacing w:before="0" w:line="240" w:lineRule="auto"/>
      <w:jc w:val="center"/>
    </w:pPr>
    <w:rPr>
      <w:b/>
      <w:caps/>
      <w:sz w:val="32"/>
    </w:rPr>
  </w:style>
  <w:style w:type="paragraph" w:customStyle="1" w:styleId="title24">
    <w:name w:val="title24"/>
    <w:basedOn w:val="isonormal"/>
    <w:next w:val="isonormal"/>
    <w:rsid w:val="004C4119"/>
    <w:pPr>
      <w:keepNext/>
      <w:keepLines/>
      <w:spacing w:before="0" w:line="240" w:lineRule="auto"/>
      <w:jc w:val="center"/>
    </w:pPr>
    <w:rPr>
      <w:b/>
      <w:caps/>
      <w:sz w:val="48"/>
    </w:rPr>
  </w:style>
  <w:style w:type="paragraph" w:customStyle="1" w:styleId="title30">
    <w:name w:val="title30"/>
    <w:basedOn w:val="isonormal"/>
    <w:next w:val="isonormal"/>
    <w:rsid w:val="004C4119"/>
    <w:pPr>
      <w:keepNext/>
      <w:keepLines/>
      <w:spacing w:before="0" w:line="240" w:lineRule="auto"/>
      <w:jc w:val="center"/>
    </w:pPr>
    <w:rPr>
      <w:b/>
      <w:caps/>
      <w:sz w:val="60"/>
    </w:rPr>
  </w:style>
  <w:style w:type="paragraph" w:customStyle="1" w:styleId="columnheading12">
    <w:name w:val="column heading12"/>
    <w:basedOn w:val="isonormal"/>
    <w:rsid w:val="004C4119"/>
    <w:pPr>
      <w:keepNext/>
      <w:keepLines/>
      <w:spacing w:before="0" w:line="240" w:lineRule="auto"/>
      <w:jc w:val="center"/>
    </w:pPr>
    <w:rPr>
      <w:b/>
      <w:sz w:val="24"/>
    </w:rPr>
  </w:style>
  <w:style w:type="paragraph" w:customStyle="1" w:styleId="columnheading14">
    <w:name w:val="column heading14"/>
    <w:basedOn w:val="isonormal"/>
    <w:rsid w:val="004C4119"/>
    <w:pPr>
      <w:keepNext/>
      <w:keepLines/>
      <w:spacing w:before="0" w:line="240" w:lineRule="auto"/>
      <w:jc w:val="center"/>
    </w:pPr>
    <w:rPr>
      <w:b/>
      <w:sz w:val="28"/>
    </w:rPr>
  </w:style>
  <w:style w:type="paragraph" w:customStyle="1" w:styleId="columnheading16">
    <w:name w:val="column heading16"/>
    <w:basedOn w:val="isonormal"/>
    <w:rsid w:val="004C4119"/>
    <w:pPr>
      <w:keepNext/>
      <w:keepLines/>
      <w:spacing w:before="0" w:line="240" w:lineRule="auto"/>
      <w:jc w:val="center"/>
    </w:pPr>
    <w:rPr>
      <w:b/>
      <w:sz w:val="32"/>
    </w:rPr>
  </w:style>
  <w:style w:type="paragraph" w:customStyle="1" w:styleId="columnheading18">
    <w:name w:val="column heading18"/>
    <w:basedOn w:val="isonormal"/>
    <w:rsid w:val="004C4119"/>
    <w:pPr>
      <w:keepNext/>
      <w:keepLines/>
      <w:spacing w:before="0" w:line="240" w:lineRule="auto"/>
      <w:jc w:val="center"/>
    </w:pPr>
    <w:rPr>
      <w:b/>
      <w:sz w:val="36"/>
    </w:rPr>
  </w:style>
  <w:style w:type="paragraph" w:customStyle="1" w:styleId="columnheading24">
    <w:name w:val="column heading24"/>
    <w:basedOn w:val="isonormal"/>
    <w:rsid w:val="004C4119"/>
    <w:pPr>
      <w:keepNext/>
      <w:keepLines/>
      <w:spacing w:before="0" w:line="240" w:lineRule="auto"/>
      <w:jc w:val="center"/>
    </w:pPr>
    <w:rPr>
      <w:b/>
      <w:sz w:val="48"/>
    </w:rPr>
  </w:style>
  <w:style w:type="paragraph" w:customStyle="1" w:styleId="tabletext8">
    <w:name w:val="tabletext8"/>
    <w:basedOn w:val="isonormal"/>
    <w:rsid w:val="004C4119"/>
    <w:pPr>
      <w:spacing w:before="60"/>
    </w:pPr>
    <w:rPr>
      <w:sz w:val="16"/>
    </w:rPr>
  </w:style>
  <w:style w:type="paragraph" w:customStyle="1" w:styleId="TEXT12">
    <w:name w:val="TEXT12"/>
    <w:basedOn w:val="isonormal"/>
    <w:rsid w:val="004C4119"/>
    <w:pPr>
      <w:spacing w:line="240" w:lineRule="auto"/>
    </w:pPr>
    <w:rPr>
      <w:sz w:val="24"/>
    </w:rPr>
  </w:style>
  <w:style w:type="paragraph" w:customStyle="1" w:styleId="TEXT14">
    <w:name w:val="TEXT14"/>
    <w:basedOn w:val="isonormal"/>
    <w:rsid w:val="004C4119"/>
    <w:pPr>
      <w:spacing w:line="240" w:lineRule="auto"/>
    </w:pPr>
    <w:rPr>
      <w:sz w:val="28"/>
    </w:rPr>
  </w:style>
  <w:style w:type="paragraph" w:customStyle="1" w:styleId="TEXT16">
    <w:name w:val="TEXT16"/>
    <w:basedOn w:val="isonormal"/>
    <w:rsid w:val="004C4119"/>
    <w:pPr>
      <w:spacing w:line="240" w:lineRule="auto"/>
    </w:pPr>
    <w:rPr>
      <w:sz w:val="32"/>
    </w:rPr>
  </w:style>
  <w:style w:type="paragraph" w:customStyle="1" w:styleId="TEXT18">
    <w:name w:val="TEXT18"/>
    <w:basedOn w:val="isonormal"/>
    <w:rsid w:val="004C4119"/>
    <w:pPr>
      <w:spacing w:line="240" w:lineRule="auto"/>
    </w:pPr>
    <w:rPr>
      <w:sz w:val="36"/>
    </w:rPr>
  </w:style>
  <w:style w:type="paragraph" w:customStyle="1" w:styleId="TEXT24">
    <w:name w:val="TEXT24"/>
    <w:basedOn w:val="isonormal"/>
    <w:rsid w:val="004C4119"/>
    <w:pPr>
      <w:spacing w:line="240" w:lineRule="auto"/>
    </w:pPr>
    <w:rPr>
      <w:sz w:val="48"/>
    </w:rPr>
  </w:style>
  <w:style w:type="table" w:styleId="TableGrid">
    <w:name w:val="Table Grid"/>
    <w:basedOn w:val="TableNormal"/>
    <w:rsid w:val="004C411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4C4119"/>
    <w:pPr>
      <w:spacing w:before="0" w:line="40" w:lineRule="exact"/>
      <w:jc w:val="both"/>
    </w:pPr>
  </w:style>
  <w:style w:type="paragraph" w:customStyle="1" w:styleId="tablerow4">
    <w:name w:val="tablerow4"/>
    <w:basedOn w:val="isonormal"/>
    <w:next w:val="tabletext"/>
    <w:rsid w:val="004C4119"/>
    <w:pPr>
      <w:spacing w:before="0" w:line="80" w:lineRule="exact"/>
      <w:jc w:val="both"/>
    </w:pPr>
  </w:style>
  <w:style w:type="character" w:customStyle="1" w:styleId="Heading1Char">
    <w:name w:val="Heading 1 Char"/>
    <w:link w:val="Heading1"/>
    <w:rsid w:val="004C4119"/>
    <w:rPr>
      <w:rFonts w:ascii="Helv" w:hAnsi="Helv"/>
      <w:b/>
      <w:sz w:val="24"/>
      <w:u w:val="single"/>
    </w:rPr>
  </w:style>
  <w:style w:type="character" w:customStyle="1" w:styleId="Heading2Char">
    <w:name w:val="Heading 2 Char"/>
    <w:link w:val="Heading2"/>
    <w:rsid w:val="004C4119"/>
    <w:rPr>
      <w:rFonts w:ascii="Helv" w:hAnsi="Helv"/>
      <w:b/>
      <w:sz w:val="24"/>
    </w:rPr>
  </w:style>
  <w:style w:type="character" w:customStyle="1" w:styleId="Heading3Char">
    <w:name w:val="Heading 3 Char"/>
    <w:link w:val="Heading3"/>
    <w:rsid w:val="004C4119"/>
    <w:rPr>
      <w:rFonts w:ascii="Tms Rmn" w:hAnsi="Tms Rmn"/>
      <w:b/>
      <w:sz w:val="24"/>
    </w:rPr>
  </w:style>
  <w:style w:type="paragraph" w:customStyle="1" w:styleId="tablehead">
    <w:name w:val="tablehead"/>
    <w:basedOn w:val="isonormal"/>
    <w:rsid w:val="004C4119"/>
    <w:pPr>
      <w:spacing w:before="40" w:after="20" w:line="190" w:lineRule="exact"/>
      <w:jc w:val="center"/>
    </w:pPr>
    <w:rPr>
      <w:b/>
      <w:sz w:val="18"/>
    </w:rPr>
  </w:style>
  <w:style w:type="paragraph" w:customStyle="1" w:styleId="tabletext11">
    <w:name w:val="tabletext1/1"/>
    <w:basedOn w:val="isonormal"/>
    <w:rsid w:val="004C4119"/>
    <w:pPr>
      <w:spacing w:before="20" w:after="20" w:line="190" w:lineRule="exact"/>
    </w:pPr>
    <w:rPr>
      <w:sz w:val="18"/>
    </w:rPr>
  </w:style>
  <w:style w:type="character" w:customStyle="1" w:styleId="HeaderChar">
    <w:name w:val="Header Char"/>
    <w:link w:val="Header"/>
    <w:rsid w:val="004C4119"/>
    <w:rPr>
      <w:rFonts w:ascii="Arial" w:hAnsi="Arial"/>
    </w:rPr>
  </w:style>
  <w:style w:type="character" w:customStyle="1" w:styleId="FooterChar">
    <w:name w:val="Footer Char"/>
    <w:link w:val="Footer"/>
    <w:rsid w:val="004C4119"/>
    <w:rPr>
      <w:rFonts w:ascii="Arial" w:hAnsi="Arial"/>
    </w:rPr>
  </w:style>
  <w:style w:type="character" w:customStyle="1" w:styleId="formlink">
    <w:name w:val="formlink"/>
    <w:rsid w:val="004C4119"/>
    <w:rPr>
      <w:b/>
    </w:rPr>
  </w:style>
  <w:style w:type="paragraph" w:styleId="Revision">
    <w:name w:val="Revision"/>
    <w:hidden/>
    <w:uiPriority w:val="99"/>
    <w:semiHidden/>
    <w:rsid w:val="00834B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LI-CA-2024-072 - 003 - CA 21 88 09 24 Revised.docx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CA 21 88 09 24 Revised</CircularDocDescription>
    <Date_x0020_Modified xmlns="a86cc342-0045-41e2-80e9-abdb777d2eca">2024-02-09T05:00:00+00:00</Date_x0020_Modified>
    <CircularDate xmlns="a86cc342-0045-41e2-80e9-abdb777d2eca">2024-03-07T05:00:00+00:00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Commercial Auto forms filing CA-2024-OUM1 with the South Carolina Department of Insurance in response to USAA Casualty Insurance Co. v. Rafferty, 439 S.C. 130, 886 S.E.2d 222 (2023) and Nationwide Affinity Insurance [...]</KeyMessage>
    <CircularNumber xmlns="a86cc342-0045-41e2-80e9-abdb777d2eca">LI-CA-2024-072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2</Sequence>
    <ServiceModuleString xmlns="a86cc342-0045-41e2-80e9-abdb777d2eca">Forms;</ServiceModuleString>
    <CircId xmlns="a86cc342-0045-41e2-80e9-abdb777d2eca">40437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SOUTH CAROLINA REVISED UNDERINSURED MOTORISTS COVERAGE ENDORSEMENT FILED</CircularTitle>
    <Jurs xmlns="a86cc342-0045-41e2-80e9-abdb777d2eca">
      <Value>43</Value>
    </Jurs>
  </documentManagement>
</p:properties>
</file>

<file path=customXml/itemProps1.xml><?xml version="1.0" encoding="utf-8"?>
<ds:datastoreItem xmlns:ds="http://schemas.openxmlformats.org/officeDocument/2006/customXml" ds:itemID="{1BBC01E0-3EA0-46CB-B68F-0A4689C206A1}">
  <ds:schemaRefs>
    <ds:schemaRef ds:uri="http://schemas.microsoft.com/sharepoint/v3/contenttype/forms"/>
  </ds:schemaRefs>
</ds:datastoreItem>
</file>

<file path=customXml/itemProps2.xml><?xml version="1.0" encoding="utf-8"?>
<ds:datastoreItem xmlns:ds="http://schemas.openxmlformats.org/officeDocument/2006/customXml" ds:itemID="{F15352CF-F41E-4248-981E-777A92BD6004}"/>
</file>

<file path=customXml/itemProps3.xml><?xml version="1.0" encoding="utf-8"?>
<ds:datastoreItem xmlns:ds="http://schemas.openxmlformats.org/officeDocument/2006/customXml" ds:itemID="{29B30AA8-4465-4A58-B962-475622BE2AA5}">
  <ds:schemaRefs>
    <ds:schemaRef ds:uri="http://schemas.microsoft.com/office/2006/documentManagement/types"/>
    <ds:schemaRef ds:uri="http://schemas.microsoft.com/sharepoint/v3"/>
    <ds:schemaRef ds:uri="http://www.w3.org/XML/1998/namespace"/>
    <ds:schemaRef ds:uri="http://purl.org/dc/dcmitype/"/>
    <ds:schemaRef ds:uri="ad8a5e21-03a8-4889-a925-74d9299fda5b"/>
    <ds:schemaRef ds:uri="http://schemas.microsoft.com/office/infopath/2007/PartnerControls"/>
    <ds:schemaRef ds:uri="http://schemas.openxmlformats.org/package/2006/metadata/core-properties"/>
    <ds:schemaRef ds:uri="b46ec5a0-05e9-4998-b314-ddd445f86ee4"/>
    <ds:schemaRef ds:uri="http://purl.org/dc/elements/1.1/"/>
    <ds:schemaRef ds:uri="http://schemas.microsoft.com/sharepoint/v3/field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4</Pages>
  <Words>1786</Words>
  <Characters>9166</Characters>
  <Application>Microsoft Office Word</Application>
  <DocSecurity>0</DocSecurity>
  <Lines>316</Lines>
  <Paragraphs>99</Paragraphs>
  <ScaleCrop>false</ScaleCrop>
  <HeadingPairs>
    <vt:vector size="2" baseType="variant">
      <vt:variant>
        <vt:lpstr>Title</vt:lpstr>
      </vt:variant>
      <vt:variant>
        <vt:i4>1</vt:i4>
      </vt:variant>
    </vt:vector>
  </HeadingPairs>
  <TitlesOfParts>
    <vt:vector size="1" baseType="lpstr">
      <vt:lpstr>SOUTH CAROLINA UNDERINSURED MOTORISTS COVERAGE</vt:lpstr>
    </vt:vector>
  </TitlesOfParts>
  <Manager/>
  <Company/>
  <LinksUpToDate>false</LinksUpToDate>
  <CharactersWithSpaces>10853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UNDERINSURED MOTORISTS COVERAGE</dc:title>
  <dc:subject/>
  <dc:creator/>
  <cp:keywords/>
  <dc:description>4</dc:description>
  <cp:lastModifiedBy/>
  <cp:revision>1</cp:revision>
  <cp:lastPrinted>2006-02-09T12:19:00Z</cp:lastPrinted>
  <dcterms:created xsi:type="dcterms:W3CDTF">2016-09-17T03:14:00Z</dcterms:created>
  <dcterms:modified xsi:type="dcterms:W3CDTF">2024-02-09T19:05:00Z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SOUTH CAROLINA UNDERINSURED MOTORISTS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CA21881213    </vt:lpwstr>
  </property>
  <property fmtid="{D5CDD505-2E9C-101B-9397-08002B2CF9AE}" pid="18" name="Form: Action">
    <vt:lpwstr>R   </vt:lpwstr>
  </property>
  <property fmtid="{D5CDD505-2E9C-101B-9397-08002B2CF9AE}" pid="19" name="Form: BaseFormNumber">
    <vt:lpwstr>CA2188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88 12 13      </vt:lpwstr>
  </property>
  <property fmtid="{D5CDD505-2E9C-101B-9397-08002B2CF9AE}" pid="24" name="Form: EditionDate">
    <vt:lpwstr>1213</vt:lpwstr>
  </property>
  <property fmtid="{D5CDD505-2E9C-101B-9397-08002B2CF9AE}" pid="25" name="Form: EditionDateCentury">
    <vt:lpwstr>20131201</vt:lpwstr>
  </property>
  <property fmtid="{D5CDD505-2E9C-101B-9397-08002B2CF9AE}" pid="26" name="Form: EditionDateInd">
    <vt:lpwstr>Y</vt:lpwstr>
  </property>
  <property fmtid="{D5CDD505-2E9C-101B-9397-08002B2CF9AE}" pid="27" name="Form: EffectiveDate">
    <vt:lpwstr>2013-12-01T00:00:00Z</vt:lpwstr>
  </property>
  <property fmtid="{D5CDD505-2E9C-101B-9397-08002B2CF9AE}" pid="28" name="Form: FilingId">
    <vt:lpwstr>CA-2013-OEND1    </vt:lpwstr>
  </property>
  <property fmtid="{D5CDD505-2E9C-101B-9397-08002B2CF9AE}" pid="29" name="Form: FormNumber">
    <vt:lpwstr>CA21881213    </vt:lpwstr>
  </property>
  <property fmtid="{D5CDD505-2E9C-101B-9397-08002B2CF9AE}" pid="30" name="Form: FormType">
    <vt:lpwstr>E   </vt:lpwstr>
  </property>
  <property fmtid="{D5CDD505-2E9C-101B-9397-08002B2CF9AE}" pid="31" name="Form: Jurisdiction">
    <vt:lpwstr>SC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CA-2013-OEND1</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__bk830034001400230013008300830013002300130033000200020002000200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Ness, Michael</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2013-07-25T11:49:05Z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18916700.0000000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