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EA8EE" w14:textId="1A607FAE" w:rsidR="00DF31AB" w:rsidRPr="00345A76" w:rsidRDefault="00ED6C33" w:rsidP="006F636C">
      <w:pPr>
        <w:pStyle w:val="title18"/>
      </w:pPr>
      <w:r w:rsidRPr="00345A76">
        <w:rPr>
          <w:noProof/>
        </w:rPr>
        <w:pict w14:anchorId="13E5899F">
          <v:rect id="Rectangle 10" o:spid="_x0000_s1029" style="position:absolute;left:0;text-align:left;margin-left:-45.6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CFB05E8" w14:textId="77777777" w:rsidR="0079339B" w:rsidRDefault="00ED6C33">
                  <w:pPr>
                    <w:pStyle w:val="sidetext"/>
                  </w:pPr>
                  <w:r>
                    <w:t>R</w:t>
                  </w:r>
                </w:p>
                <w:p w14:paraId="451E9389" w14:textId="77777777" w:rsidR="0079339B" w:rsidRDefault="0079339B">
                  <w:pPr>
                    <w:pStyle w:val="sidetext"/>
                  </w:pPr>
                </w:p>
                <w:p w14:paraId="410ECB28" w14:textId="77777777" w:rsidR="0079339B" w:rsidRDefault="00ED6C33">
                  <w:pPr>
                    <w:pStyle w:val="sidetext"/>
                  </w:pPr>
                  <w:r>
                    <w:t>E</w:t>
                  </w:r>
                </w:p>
                <w:p w14:paraId="6F9495F2" w14:textId="77777777" w:rsidR="0079339B" w:rsidRDefault="0079339B">
                  <w:pPr>
                    <w:pStyle w:val="sidetext"/>
                  </w:pPr>
                </w:p>
                <w:p w14:paraId="32494BA4" w14:textId="77777777" w:rsidR="0079339B" w:rsidRDefault="00ED6C33">
                  <w:pPr>
                    <w:pStyle w:val="sidetext"/>
                  </w:pPr>
                  <w:r>
                    <w:t>V</w:t>
                  </w:r>
                </w:p>
                <w:p w14:paraId="40E7AD9E" w14:textId="77777777" w:rsidR="0079339B" w:rsidRDefault="0079339B">
                  <w:pPr>
                    <w:pStyle w:val="sidetext"/>
                  </w:pPr>
                </w:p>
                <w:p w14:paraId="12FC547A" w14:textId="77777777" w:rsidR="0079339B" w:rsidRDefault="00ED6C33">
                  <w:pPr>
                    <w:pStyle w:val="sidetext"/>
                  </w:pPr>
                  <w:r>
                    <w:t>I</w:t>
                  </w:r>
                </w:p>
                <w:p w14:paraId="75418A22" w14:textId="77777777" w:rsidR="0079339B" w:rsidRDefault="0079339B">
                  <w:pPr>
                    <w:pStyle w:val="sidetext"/>
                  </w:pPr>
                </w:p>
                <w:p w14:paraId="6E5D34EF" w14:textId="77777777" w:rsidR="0079339B" w:rsidRDefault="00ED6C33">
                  <w:pPr>
                    <w:pStyle w:val="sidetext"/>
                  </w:pPr>
                  <w:r>
                    <w:t>S</w:t>
                  </w:r>
                </w:p>
                <w:p w14:paraId="08C494F6" w14:textId="77777777" w:rsidR="0079339B" w:rsidRDefault="0079339B">
                  <w:pPr>
                    <w:pStyle w:val="sidetext"/>
                  </w:pPr>
                </w:p>
                <w:p w14:paraId="789356A3" w14:textId="77777777" w:rsidR="0079339B" w:rsidRDefault="00ED6C33">
                  <w:pPr>
                    <w:pStyle w:val="sidetext"/>
                  </w:pPr>
                  <w:r>
                    <w:t>E</w:t>
                  </w:r>
                </w:p>
                <w:p w14:paraId="476FB109" w14:textId="77777777" w:rsidR="0079339B" w:rsidRDefault="0079339B">
                  <w:pPr>
                    <w:pStyle w:val="sidetext"/>
                  </w:pPr>
                </w:p>
                <w:p w14:paraId="22E78FFF" w14:textId="77777777" w:rsidR="0079339B" w:rsidRDefault="00ED6C33">
                  <w:pPr>
                    <w:pStyle w:val="sidetext"/>
                  </w:pPr>
                  <w:r>
                    <w:t>D</w:t>
                  </w:r>
                </w:p>
              </w:txbxContent>
            </v:textbox>
            <w10:wrap anchorx="page" anchory="page"/>
            <w10:anchorlock/>
          </v:rect>
        </w:pict>
      </w:r>
      <w:r w:rsidR="000E47F1" w:rsidRPr="00345A76">
        <w:t>NORTH CAROLINA CHANGES</w:t>
      </w:r>
    </w:p>
    <w:p w14:paraId="532EA8EF" w14:textId="77777777" w:rsidR="00DF31AB" w:rsidRDefault="00DF31AB" w:rsidP="006F636C">
      <w:pPr>
        <w:pStyle w:val="isonormal"/>
        <w:sectPr w:rsidR="00DF31AB" w:rsidSect="0079339B">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532EA8F0" w14:textId="77777777" w:rsidR="00DF31AB" w:rsidRDefault="00DF31AB" w:rsidP="006F636C">
      <w:pPr>
        <w:pStyle w:val="blocktext1"/>
        <w:spacing w:before="0"/>
      </w:pPr>
    </w:p>
    <w:p w14:paraId="532EA8F1" w14:textId="77777777" w:rsidR="00DF31AB" w:rsidRDefault="00ED6C33" w:rsidP="006F636C">
      <w:pPr>
        <w:pStyle w:val="blocktext1"/>
      </w:pPr>
      <w:r w:rsidRPr="00B1132D">
        <w:t>For a covered "auto" licensed or principally garaged in, or "auto dealer operations"</w:t>
      </w:r>
      <w:r>
        <w:t xml:space="preserve"> conducted in, North Carolina, </w:t>
      </w:r>
      <w:r w:rsidR="00B1132D">
        <w:t>t</w:t>
      </w:r>
      <w:r w:rsidR="000E47F1">
        <w:t xml:space="preserve">his endorsement modifies insurance provided under the following: </w:t>
      </w:r>
    </w:p>
    <w:p w14:paraId="532EA8F2" w14:textId="6E7A39A4" w:rsidR="00DF31AB" w:rsidRDefault="00ED6C33" w:rsidP="006F636C">
      <w:pPr>
        <w:pStyle w:val="blockhd2"/>
        <w:spacing w:before="0"/>
        <w:rPr>
          <w:b w:val="0"/>
        </w:rPr>
      </w:pPr>
      <w:r>
        <w:rPr>
          <w:b w:val="0"/>
        </w:rPr>
        <w:br/>
      </w:r>
      <w:r w:rsidR="00517553">
        <w:rPr>
          <w:b w:val="0"/>
        </w:rPr>
        <w:t>AUTO DEALERS COVERAGE FORM</w:t>
      </w:r>
      <w:r w:rsidR="00517553">
        <w:rPr>
          <w:b w:val="0"/>
        </w:rPr>
        <w:br/>
      </w:r>
      <w:r>
        <w:rPr>
          <w:b w:val="0"/>
        </w:rPr>
        <w:t xml:space="preserve">BUSINESS AUTO COVERAGE FORM </w:t>
      </w:r>
      <w:r>
        <w:rPr>
          <w:b w:val="0"/>
        </w:rPr>
        <w:br/>
      </w:r>
      <w:r w:rsidR="00057367">
        <w:rPr>
          <w:b w:val="0"/>
        </w:rPr>
        <w:t>MOTOR CARRIER COVERAGE FORM</w:t>
      </w:r>
    </w:p>
    <w:p w14:paraId="532EA8F4" w14:textId="77777777" w:rsidR="00DF31AB" w:rsidRDefault="00ED6C33" w:rsidP="006F636C">
      <w:pPr>
        <w:pStyle w:val="blocktext1"/>
      </w:pPr>
      <w:r>
        <w:t xml:space="preserve">With respect to coverage provided by this endorsement, the provisions of the </w:t>
      </w:r>
      <w:r w:rsidR="00B50049">
        <w:t>C</w:t>
      </w:r>
      <w:r>
        <w:t xml:space="preserve">overage </w:t>
      </w:r>
      <w:r w:rsidR="00B50049">
        <w:t>F</w:t>
      </w:r>
      <w:r>
        <w:t xml:space="preserve">orm apply unless modified by the endorsement. </w:t>
      </w:r>
    </w:p>
    <w:p w14:paraId="532EA8F5" w14:textId="77777777" w:rsidR="00DF31AB" w:rsidRDefault="00DF31AB" w:rsidP="006F636C">
      <w:pPr>
        <w:pStyle w:val="blocktext1"/>
      </w:pPr>
    </w:p>
    <w:p w14:paraId="532EA8F6" w14:textId="77777777" w:rsidR="00DF31AB" w:rsidRDefault="00DF31AB" w:rsidP="006F636C">
      <w:pPr>
        <w:pStyle w:val="blocktext1"/>
        <w:sectPr w:rsidR="00DF31AB" w:rsidSect="0079339B">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532EA8F7" w14:textId="77777777" w:rsidR="00DF31AB" w:rsidRDefault="00ED6C33" w:rsidP="006F636C">
      <w:pPr>
        <w:pStyle w:val="outlinehd1"/>
      </w:pPr>
      <w:r>
        <w:tab/>
        <w:t>A.</w:t>
      </w:r>
      <w:r>
        <w:tab/>
        <w:t xml:space="preserve">Changes In </w:t>
      </w:r>
      <w:r w:rsidR="00517553">
        <w:t xml:space="preserve">Covered Autos </w:t>
      </w:r>
      <w:r>
        <w:t xml:space="preserve">Liability Coverage </w:t>
      </w:r>
    </w:p>
    <w:p w14:paraId="532EA8F8" w14:textId="77777777" w:rsidR="00DF31AB" w:rsidRDefault="00ED6C33" w:rsidP="006F636C">
      <w:pPr>
        <w:pStyle w:val="outlinetxt2"/>
        <w:rPr>
          <w:b w:val="0"/>
        </w:rPr>
      </w:pPr>
      <w:r>
        <w:tab/>
        <w:t>1.</w:t>
      </w:r>
      <w:r>
        <w:tab/>
      </w:r>
      <w:r>
        <w:rPr>
          <w:b w:val="0"/>
        </w:rPr>
        <w:t xml:space="preserve">The </w:t>
      </w:r>
      <w:r w:rsidR="00517553">
        <w:rPr>
          <w:b w:val="0"/>
        </w:rPr>
        <w:t xml:space="preserve">Covered Autos Liability </w:t>
      </w:r>
      <w:r>
        <w:rPr>
          <w:b w:val="0"/>
        </w:rPr>
        <w:t xml:space="preserve">Limit </w:t>
      </w:r>
      <w:r w:rsidR="0090457B">
        <w:rPr>
          <w:b w:val="0"/>
        </w:rPr>
        <w:t>o</w:t>
      </w:r>
      <w:r>
        <w:rPr>
          <w:b w:val="0"/>
        </w:rPr>
        <w:t>f Insuran</w:t>
      </w:r>
      <w:r>
        <w:rPr>
          <w:b w:val="0"/>
        </w:rPr>
        <w:t xml:space="preserve">ce applies except that we will apply the limit shown in the </w:t>
      </w:r>
      <w:r w:rsidR="0090457B">
        <w:rPr>
          <w:b w:val="0"/>
        </w:rPr>
        <w:t>D</w:t>
      </w:r>
      <w:r>
        <w:rPr>
          <w:b w:val="0"/>
        </w:rPr>
        <w:t xml:space="preserve">eclarations to first provide the separate limits required by North Carolina law as follows: </w:t>
      </w:r>
    </w:p>
    <w:p w14:paraId="532EA8F9" w14:textId="4B4F1B58" w:rsidR="00DF31AB" w:rsidRDefault="00ED6C33" w:rsidP="006F636C">
      <w:pPr>
        <w:pStyle w:val="outlinetxt3"/>
        <w:rPr>
          <w:b w:val="0"/>
        </w:rPr>
      </w:pPr>
      <w:r>
        <w:tab/>
        <w:t>a.</w:t>
      </w:r>
      <w:r>
        <w:tab/>
      </w:r>
      <w:del w:id="0" w:author="Author" w:date="2023-10-24T14:43:00Z">
        <w:r>
          <w:rPr>
            <w:b w:val="0"/>
          </w:rPr>
          <w:delText xml:space="preserve">$30,000 </w:delText>
        </w:r>
      </w:del>
      <w:ins w:id="1" w:author="Author" w:date="2023-10-24T14:43:00Z">
        <w:r w:rsidR="0079339B">
          <w:rPr>
            <w:b w:val="0"/>
          </w:rPr>
          <w:t xml:space="preserve">$50,000 </w:t>
        </w:r>
      </w:ins>
      <w:r>
        <w:rPr>
          <w:b w:val="0"/>
        </w:rPr>
        <w:t xml:space="preserve">for "bodily injury" to any one person caused by any one "accident"; </w:t>
      </w:r>
    </w:p>
    <w:p w14:paraId="532EA8FA" w14:textId="465CFB58" w:rsidR="00DF31AB" w:rsidRDefault="00ED6C33" w:rsidP="006F636C">
      <w:pPr>
        <w:pStyle w:val="outlinetxt3"/>
        <w:rPr>
          <w:b w:val="0"/>
        </w:rPr>
      </w:pPr>
      <w:r>
        <w:tab/>
        <w:t>b.</w:t>
      </w:r>
      <w:r>
        <w:tab/>
      </w:r>
      <w:del w:id="2" w:author="Author" w:date="2023-10-24T14:43:00Z">
        <w:r>
          <w:rPr>
            <w:b w:val="0"/>
          </w:rPr>
          <w:delText xml:space="preserve">$60,000 </w:delText>
        </w:r>
      </w:del>
      <w:ins w:id="3" w:author="Author" w:date="2023-10-24T14:43:00Z">
        <w:r w:rsidR="0079339B">
          <w:rPr>
            <w:b w:val="0"/>
          </w:rPr>
          <w:t xml:space="preserve">$100,000 </w:t>
        </w:r>
      </w:ins>
      <w:r>
        <w:rPr>
          <w:b w:val="0"/>
        </w:rPr>
        <w:t xml:space="preserve">for "bodily injury" to two or more persons caused by any one "accident"; and </w:t>
      </w:r>
    </w:p>
    <w:p w14:paraId="532EA8FB" w14:textId="0EB7C566" w:rsidR="00DF31AB" w:rsidRDefault="00ED6C33" w:rsidP="006F636C">
      <w:pPr>
        <w:pStyle w:val="outlinetxt3"/>
        <w:rPr>
          <w:b w:val="0"/>
        </w:rPr>
      </w:pPr>
      <w:r>
        <w:tab/>
        <w:t>c.</w:t>
      </w:r>
      <w:r>
        <w:tab/>
      </w:r>
      <w:del w:id="4" w:author="Author" w:date="2023-10-24T14:44:00Z">
        <w:r>
          <w:rPr>
            <w:b w:val="0"/>
          </w:rPr>
          <w:delText xml:space="preserve">$25,000 </w:delText>
        </w:r>
      </w:del>
      <w:ins w:id="5" w:author="Author" w:date="2023-10-24T14:44:00Z">
        <w:r w:rsidR="0079339B">
          <w:rPr>
            <w:b w:val="0"/>
          </w:rPr>
          <w:t xml:space="preserve">$50,000 </w:t>
        </w:r>
      </w:ins>
      <w:r>
        <w:rPr>
          <w:b w:val="0"/>
        </w:rPr>
        <w:t xml:space="preserve">for "property damage" caused by any one "accident". </w:t>
      </w:r>
    </w:p>
    <w:p w14:paraId="532EA8FC" w14:textId="77777777" w:rsidR="00DF31AB" w:rsidRDefault="00ED6C33" w:rsidP="006F636C">
      <w:pPr>
        <w:pStyle w:val="blocktext3"/>
      </w:pPr>
      <w:r>
        <w:t xml:space="preserve">This provision will not change the </w:t>
      </w:r>
      <w:r w:rsidR="0090457B">
        <w:t>L</w:t>
      </w:r>
      <w:r>
        <w:t xml:space="preserve">imit of </w:t>
      </w:r>
      <w:r w:rsidR="0090457B">
        <w:t>I</w:t>
      </w:r>
      <w:r>
        <w:t xml:space="preserve">nsurance. </w:t>
      </w:r>
    </w:p>
    <w:p w14:paraId="532EA8FD" w14:textId="77777777" w:rsidR="00DF31AB" w:rsidRDefault="00ED6C33" w:rsidP="006F636C">
      <w:pPr>
        <w:pStyle w:val="outlinetxt2"/>
        <w:rPr>
          <w:b w:val="0"/>
        </w:rPr>
      </w:pPr>
      <w:r>
        <w:tab/>
        <w:t>2.</w:t>
      </w:r>
      <w:r>
        <w:tab/>
      </w:r>
      <w:r>
        <w:rPr>
          <w:b w:val="0"/>
        </w:rPr>
        <w:t xml:space="preserve">If the policy provides </w:t>
      </w:r>
      <w:r w:rsidR="00517553">
        <w:rPr>
          <w:b w:val="0"/>
        </w:rPr>
        <w:t xml:space="preserve">Covered Autos </w:t>
      </w:r>
      <w:r>
        <w:rPr>
          <w:b w:val="0"/>
        </w:rPr>
        <w:t xml:space="preserve">Liability Coverage only for owned "autos", a temporary substitute for one of these will also be considered a covered "auto", subject to the following provisions: </w:t>
      </w:r>
    </w:p>
    <w:p w14:paraId="532EA8FE" w14:textId="77777777" w:rsidR="00DF31AB" w:rsidRDefault="00ED6C33" w:rsidP="006F636C">
      <w:pPr>
        <w:pStyle w:val="outlinetxt3"/>
        <w:rPr>
          <w:b w:val="0"/>
        </w:rPr>
      </w:pPr>
      <w:r>
        <w:tab/>
        <w:t>a.</w:t>
      </w:r>
      <w:r>
        <w:tab/>
      </w:r>
      <w:r>
        <w:rPr>
          <w:b w:val="0"/>
        </w:rPr>
        <w:t>The owned "auto" must be out of service because of its breakdown, repair, servicing, loss</w:t>
      </w:r>
      <w:r>
        <w:rPr>
          <w:b w:val="0"/>
        </w:rPr>
        <w:t xml:space="preserve"> or destruction. </w:t>
      </w:r>
    </w:p>
    <w:p w14:paraId="532EA8FF" w14:textId="77777777" w:rsidR="00DF31AB" w:rsidRDefault="00ED6C33" w:rsidP="006F636C">
      <w:pPr>
        <w:pStyle w:val="outlinetxt3"/>
        <w:rPr>
          <w:b w:val="0"/>
        </w:rPr>
      </w:pPr>
      <w:r>
        <w:tab/>
        <w:t>b.</w:t>
      </w:r>
      <w:r>
        <w:tab/>
      </w:r>
      <w:r>
        <w:rPr>
          <w:b w:val="0"/>
        </w:rPr>
        <w:t xml:space="preserve">The temporary substitute must be owned by someone other than you or a member of your household. </w:t>
      </w:r>
    </w:p>
    <w:p w14:paraId="532EA900" w14:textId="77777777" w:rsidR="00DF31AB" w:rsidRDefault="00ED6C33" w:rsidP="006F636C">
      <w:pPr>
        <w:pStyle w:val="outlinetxt3"/>
        <w:rPr>
          <w:b w:val="0"/>
        </w:rPr>
      </w:pPr>
      <w:r>
        <w:tab/>
        <w:t>c.</w:t>
      </w:r>
      <w:r>
        <w:tab/>
      </w:r>
      <w:r>
        <w:rPr>
          <w:b w:val="0"/>
        </w:rPr>
        <w:t xml:space="preserve">The temporary substitute must be with the permission of the owner. </w:t>
      </w:r>
    </w:p>
    <w:p w14:paraId="532EA901" w14:textId="77777777" w:rsidR="00DF31AB" w:rsidRDefault="00ED6C33" w:rsidP="006F636C">
      <w:pPr>
        <w:pStyle w:val="outlinetxt3"/>
        <w:rPr>
          <w:b w:val="0"/>
        </w:rPr>
      </w:pPr>
      <w:r>
        <w:tab/>
        <w:t>d.</w:t>
      </w:r>
      <w:r>
        <w:tab/>
      </w:r>
      <w:r>
        <w:rPr>
          <w:b w:val="0"/>
        </w:rPr>
        <w:t xml:space="preserve">The </w:t>
      </w:r>
      <w:r w:rsidR="00517553">
        <w:rPr>
          <w:b w:val="0"/>
        </w:rPr>
        <w:t xml:space="preserve">Covered Autos </w:t>
      </w:r>
      <w:r>
        <w:rPr>
          <w:b w:val="0"/>
        </w:rPr>
        <w:t xml:space="preserve">Liability Coverage for the </w:t>
      </w:r>
      <w:r>
        <w:rPr>
          <w:b w:val="0"/>
        </w:rPr>
        <w:t xml:space="preserve">temporary substitute is excess over any other collectible insurance. </w:t>
      </w:r>
    </w:p>
    <w:p w14:paraId="532EA902" w14:textId="77777777" w:rsidR="00DF31AB" w:rsidRDefault="00ED6C33" w:rsidP="006F636C">
      <w:pPr>
        <w:pStyle w:val="outlinehd1"/>
      </w:pPr>
      <w:r>
        <w:br w:type="column"/>
      </w:r>
      <w:r w:rsidR="000E47F1">
        <w:tab/>
        <w:t>B.</w:t>
      </w:r>
      <w:r w:rsidR="000E47F1">
        <w:tab/>
        <w:t xml:space="preserve">Changes In Physical Damage Coverage </w:t>
      </w:r>
    </w:p>
    <w:p w14:paraId="532EA903" w14:textId="77777777" w:rsidR="00DF31AB" w:rsidRDefault="00ED6C33" w:rsidP="006F636C">
      <w:pPr>
        <w:pStyle w:val="blocktext2"/>
      </w:pPr>
      <w:r>
        <w:t xml:space="preserve">Paragraph </w:t>
      </w:r>
      <w:r>
        <w:rPr>
          <w:b/>
        </w:rPr>
        <w:t>A.3.</w:t>
      </w:r>
      <w:r>
        <w:t xml:space="preserve"> </w:t>
      </w:r>
      <w:r>
        <w:rPr>
          <w:b/>
        </w:rPr>
        <w:t>Glass Breakage – Hitting A Bird Or</w:t>
      </w:r>
      <w:r>
        <w:t xml:space="preserve"> </w:t>
      </w:r>
      <w:r w:rsidR="0079462F">
        <w:rPr>
          <w:b/>
        </w:rPr>
        <w:t>Animal –</w:t>
      </w:r>
      <w:r>
        <w:rPr>
          <w:b/>
        </w:rPr>
        <w:t xml:space="preserve"> Falling Objects Or Missiles</w:t>
      </w:r>
      <w:r>
        <w:t xml:space="preserve"> </w:t>
      </w:r>
      <w:r w:rsidR="00990C8D">
        <w:t xml:space="preserve">in the Business Auto and Motor Carrier Coverage Forms and Paragraph </w:t>
      </w:r>
      <w:r w:rsidR="00990C8D" w:rsidRPr="00990C8D">
        <w:rPr>
          <w:b/>
        </w:rPr>
        <w:t>F.1.b.</w:t>
      </w:r>
      <w:r w:rsidR="00990C8D">
        <w:t xml:space="preserve"> </w:t>
      </w:r>
      <w:r w:rsidR="00990C8D" w:rsidRPr="00990C8D">
        <w:rPr>
          <w:b/>
        </w:rPr>
        <w:t xml:space="preserve">Glass Breakage </w:t>
      </w:r>
      <w:r w:rsidR="00F565B8">
        <w:rPr>
          <w:b/>
        </w:rPr>
        <w:t>–</w:t>
      </w:r>
      <w:r w:rsidR="00990C8D" w:rsidRPr="00990C8D">
        <w:rPr>
          <w:b/>
        </w:rPr>
        <w:t xml:space="preserve"> Hitting A Bird Or Animal – Falling </w:t>
      </w:r>
      <w:r w:rsidR="00990C8D" w:rsidRPr="001819C7">
        <w:rPr>
          <w:b/>
        </w:rPr>
        <w:t>Objects</w:t>
      </w:r>
      <w:r w:rsidR="005D037F">
        <w:rPr>
          <w:b/>
        </w:rPr>
        <w:t xml:space="preserve"> Or Missiles</w:t>
      </w:r>
      <w:r w:rsidR="001819C7" w:rsidRPr="001819C7">
        <w:t xml:space="preserve"> in the Auto Dealers Coverage Form</w:t>
      </w:r>
      <w:r w:rsidR="00990C8D" w:rsidRPr="001819C7">
        <w:t xml:space="preserve"> </w:t>
      </w:r>
      <w:r w:rsidR="00990C8D">
        <w:t xml:space="preserve">are </w:t>
      </w:r>
      <w:r>
        <w:t xml:space="preserve">replaced by the following: </w:t>
      </w:r>
    </w:p>
    <w:p w14:paraId="532EA904" w14:textId="77777777" w:rsidR="00DF31AB" w:rsidRDefault="00ED6C33" w:rsidP="006F636C">
      <w:pPr>
        <w:pStyle w:val="blockhd2"/>
      </w:pPr>
      <w:r>
        <w:t xml:space="preserve">Glass Breakage – Hitting A Bird Or Animal – Falling Objects Or Missiles </w:t>
      </w:r>
    </w:p>
    <w:p w14:paraId="532EA905" w14:textId="77777777" w:rsidR="00DF31AB" w:rsidRDefault="00ED6C33" w:rsidP="006F636C">
      <w:pPr>
        <w:pStyle w:val="blocktext2"/>
      </w:pPr>
      <w:r>
        <w:t xml:space="preserve">If you carry Comprehensive </w:t>
      </w:r>
      <w:r>
        <w:t xml:space="preserve">Coverage for the damaged covered "auto", we will pay for the following under Comprehensive Coverage: </w:t>
      </w:r>
    </w:p>
    <w:p w14:paraId="532EA906" w14:textId="77777777" w:rsidR="00DF31AB" w:rsidRDefault="00ED6C33" w:rsidP="006F636C">
      <w:pPr>
        <w:pStyle w:val="outlinetxt3"/>
        <w:rPr>
          <w:b w:val="0"/>
        </w:rPr>
      </w:pPr>
      <w:r>
        <w:tab/>
        <w:t>a.</w:t>
      </w:r>
      <w:r>
        <w:tab/>
      </w:r>
      <w:r>
        <w:rPr>
          <w:b w:val="0"/>
        </w:rPr>
        <w:t xml:space="preserve">Glass breakage; </w:t>
      </w:r>
    </w:p>
    <w:p w14:paraId="532EA907" w14:textId="77777777" w:rsidR="00DF31AB" w:rsidRDefault="00ED6C33" w:rsidP="006F636C">
      <w:pPr>
        <w:pStyle w:val="outlinetxt3"/>
        <w:rPr>
          <w:b w:val="0"/>
        </w:rPr>
      </w:pPr>
      <w:r>
        <w:tab/>
        <w:t>b.</w:t>
      </w:r>
      <w:r>
        <w:tab/>
      </w:r>
      <w:r>
        <w:rPr>
          <w:b w:val="0"/>
        </w:rPr>
        <w:t xml:space="preserve">"Loss" caused by hitting a bird or animal; and </w:t>
      </w:r>
    </w:p>
    <w:p w14:paraId="532EA908" w14:textId="77777777" w:rsidR="00DF31AB" w:rsidRDefault="00ED6C33" w:rsidP="006F636C">
      <w:pPr>
        <w:pStyle w:val="outlinetxt3"/>
        <w:rPr>
          <w:b w:val="0"/>
        </w:rPr>
      </w:pPr>
      <w:r>
        <w:tab/>
        <w:t>c.</w:t>
      </w:r>
      <w:r>
        <w:tab/>
      </w:r>
      <w:r>
        <w:rPr>
          <w:b w:val="0"/>
        </w:rPr>
        <w:t xml:space="preserve">"Loss" caused by falling objects or missiles. </w:t>
      </w:r>
    </w:p>
    <w:p w14:paraId="532EA909" w14:textId="77777777" w:rsidR="00DF31AB" w:rsidRDefault="00ED6C33" w:rsidP="006F636C">
      <w:pPr>
        <w:pStyle w:val="blocktext2"/>
      </w:pPr>
      <w:r>
        <w:t xml:space="preserve">However, you have the option of having glass breakage caused by </w:t>
      </w:r>
      <w:r w:rsidR="002339D6">
        <w:t xml:space="preserve">the </w:t>
      </w:r>
      <w:r>
        <w:t xml:space="preserve">covered "auto's" collision or overturn and "loss" caused by hitting a bird or animal considered a "loss" under Collision Coverage. </w:t>
      </w:r>
    </w:p>
    <w:p w14:paraId="532EA90A" w14:textId="77777777" w:rsidR="00DF31AB" w:rsidRPr="008D3B13" w:rsidRDefault="00ED6C33" w:rsidP="006F636C">
      <w:pPr>
        <w:pStyle w:val="outlinehd1"/>
        <w:jc w:val="both"/>
      </w:pPr>
      <w:r>
        <w:tab/>
      </w:r>
      <w:r w:rsidRPr="008D3B13">
        <w:t>C.</w:t>
      </w:r>
      <w:r w:rsidRPr="008D3B13">
        <w:tab/>
        <w:t>Chang</w:t>
      </w:r>
      <w:r w:rsidRPr="008D3B13">
        <w:t xml:space="preserve">es In Uninsured Motorists Coverage </w:t>
      </w:r>
    </w:p>
    <w:p w14:paraId="532EA90B" w14:textId="77777777" w:rsidR="00DF31AB" w:rsidRPr="008D3B13" w:rsidRDefault="00ED6C33" w:rsidP="006F636C">
      <w:pPr>
        <w:pStyle w:val="blocktext2"/>
      </w:pPr>
      <w:r w:rsidRPr="008D3B13">
        <w:t xml:space="preserve">The Limit </w:t>
      </w:r>
      <w:r w:rsidR="0090457B" w:rsidRPr="008D3B13">
        <w:t>o</w:t>
      </w:r>
      <w:r w:rsidRPr="008D3B13">
        <w:t xml:space="preserve">f Insurance applies except that we will apply the limit shown in the </w:t>
      </w:r>
      <w:r w:rsidR="0090457B" w:rsidRPr="008D3B13">
        <w:t>D</w:t>
      </w:r>
      <w:r w:rsidRPr="008D3B13">
        <w:t xml:space="preserve">eclarations to first provide the separate limits required by North Carolina </w:t>
      </w:r>
      <w:r w:rsidR="002339D6">
        <w:t>l</w:t>
      </w:r>
      <w:r w:rsidRPr="008D3B13">
        <w:t xml:space="preserve">aw as follows: </w:t>
      </w:r>
    </w:p>
    <w:p w14:paraId="532EA90C" w14:textId="7A578921" w:rsidR="00DF31AB" w:rsidRPr="008D3B13" w:rsidRDefault="00ED6C33" w:rsidP="006F636C">
      <w:pPr>
        <w:pStyle w:val="outlinetxt2"/>
        <w:rPr>
          <w:b w:val="0"/>
        </w:rPr>
      </w:pPr>
      <w:r w:rsidRPr="008D3B13">
        <w:tab/>
        <w:t>1.</w:t>
      </w:r>
      <w:r w:rsidRPr="008D3B13">
        <w:tab/>
      </w:r>
      <w:del w:id="6" w:author="Author" w:date="2023-10-24T14:47:00Z">
        <w:r w:rsidRPr="008D3B13">
          <w:rPr>
            <w:b w:val="0"/>
          </w:rPr>
          <w:delText xml:space="preserve">$30,000 </w:delText>
        </w:r>
      </w:del>
      <w:ins w:id="7" w:author="Author" w:date="2023-10-24T14:47:00Z">
        <w:r w:rsidR="0079339B">
          <w:rPr>
            <w:b w:val="0"/>
          </w:rPr>
          <w:t>$</w:t>
        </w:r>
      </w:ins>
      <w:ins w:id="8" w:author="Author" w:date="2023-10-24T14:48:00Z">
        <w:r w:rsidR="0079339B">
          <w:rPr>
            <w:b w:val="0"/>
          </w:rPr>
          <w:t xml:space="preserve">50,000 </w:t>
        </w:r>
      </w:ins>
      <w:r w:rsidRPr="008D3B13">
        <w:rPr>
          <w:b w:val="0"/>
        </w:rPr>
        <w:t>for "bodily</w:t>
      </w:r>
      <w:r w:rsidRPr="008D3B13">
        <w:rPr>
          <w:b w:val="0"/>
        </w:rPr>
        <w:t xml:space="preserve"> injury" to any one person caused by any one "accident"; </w:t>
      </w:r>
    </w:p>
    <w:p w14:paraId="532EA90D" w14:textId="6ADD08BF" w:rsidR="00DF31AB" w:rsidRPr="008D3B13" w:rsidRDefault="00ED6C33" w:rsidP="006F636C">
      <w:pPr>
        <w:pStyle w:val="outlinetxt2"/>
        <w:rPr>
          <w:b w:val="0"/>
        </w:rPr>
      </w:pPr>
      <w:r>
        <w:br w:type="page"/>
      </w:r>
      <w:r>
        <w:rPr>
          <w:noProof/>
        </w:rPr>
        <w:lastRenderedPageBreak/>
        <w:pict w14:anchorId="6953DA17">
          <v:rect id="_x0000_s1026" style="position:absolute;left:0;text-align:left;margin-left:-45.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84082CD" w14:textId="77777777" w:rsidR="0079339B" w:rsidRDefault="00ED6C33">
                  <w:pPr>
                    <w:pStyle w:val="sidetext"/>
                  </w:pPr>
                  <w:r>
                    <w:t>R</w:t>
                  </w:r>
                </w:p>
                <w:p w14:paraId="5DE6DF91" w14:textId="77777777" w:rsidR="0079339B" w:rsidRDefault="0079339B">
                  <w:pPr>
                    <w:pStyle w:val="sidetext"/>
                  </w:pPr>
                </w:p>
                <w:p w14:paraId="7D1BA97F" w14:textId="77777777" w:rsidR="0079339B" w:rsidRDefault="00ED6C33">
                  <w:pPr>
                    <w:pStyle w:val="sidetext"/>
                  </w:pPr>
                  <w:r>
                    <w:t>E</w:t>
                  </w:r>
                </w:p>
                <w:p w14:paraId="29425597" w14:textId="77777777" w:rsidR="0079339B" w:rsidRDefault="0079339B">
                  <w:pPr>
                    <w:pStyle w:val="sidetext"/>
                  </w:pPr>
                </w:p>
                <w:p w14:paraId="70DA3D6C" w14:textId="77777777" w:rsidR="0079339B" w:rsidRDefault="00ED6C33">
                  <w:pPr>
                    <w:pStyle w:val="sidetext"/>
                  </w:pPr>
                  <w:r>
                    <w:t>V</w:t>
                  </w:r>
                </w:p>
                <w:p w14:paraId="7F734194" w14:textId="77777777" w:rsidR="0079339B" w:rsidRDefault="0079339B">
                  <w:pPr>
                    <w:pStyle w:val="sidetext"/>
                  </w:pPr>
                </w:p>
                <w:p w14:paraId="03A7D9F5" w14:textId="77777777" w:rsidR="0079339B" w:rsidRDefault="00ED6C33">
                  <w:pPr>
                    <w:pStyle w:val="sidetext"/>
                  </w:pPr>
                  <w:r>
                    <w:t>I</w:t>
                  </w:r>
                </w:p>
                <w:p w14:paraId="596143F9" w14:textId="77777777" w:rsidR="0079339B" w:rsidRDefault="0079339B">
                  <w:pPr>
                    <w:pStyle w:val="sidetext"/>
                  </w:pPr>
                </w:p>
                <w:p w14:paraId="03799B9A" w14:textId="77777777" w:rsidR="0079339B" w:rsidRDefault="00ED6C33">
                  <w:pPr>
                    <w:pStyle w:val="sidetext"/>
                  </w:pPr>
                  <w:r>
                    <w:t>S</w:t>
                  </w:r>
                </w:p>
                <w:p w14:paraId="6B5304E3" w14:textId="77777777" w:rsidR="0079339B" w:rsidRDefault="0079339B">
                  <w:pPr>
                    <w:pStyle w:val="sidetext"/>
                  </w:pPr>
                </w:p>
                <w:p w14:paraId="6AEF5D2B" w14:textId="77777777" w:rsidR="0079339B" w:rsidRDefault="00ED6C33">
                  <w:pPr>
                    <w:pStyle w:val="sidetext"/>
                  </w:pPr>
                  <w:r>
                    <w:t>E</w:t>
                  </w:r>
                </w:p>
                <w:p w14:paraId="7BD61941" w14:textId="77777777" w:rsidR="0079339B" w:rsidRDefault="0079339B">
                  <w:pPr>
                    <w:pStyle w:val="sidetext"/>
                  </w:pPr>
                </w:p>
                <w:p w14:paraId="5F93BC56" w14:textId="77777777" w:rsidR="0079339B" w:rsidRDefault="00ED6C33">
                  <w:pPr>
                    <w:pStyle w:val="sidetext"/>
                  </w:pPr>
                  <w:r>
                    <w:t>D</w:t>
                  </w:r>
                </w:p>
              </w:txbxContent>
            </v:textbox>
            <w10:wrap anchorx="page" anchory="page"/>
            <w10:anchorlock/>
          </v:rect>
        </w:pict>
      </w:r>
      <w:r w:rsidR="000E47F1" w:rsidRPr="008D3B13">
        <w:tab/>
        <w:t>2.</w:t>
      </w:r>
      <w:r w:rsidR="000E47F1" w:rsidRPr="008D3B13">
        <w:tab/>
      </w:r>
      <w:del w:id="9" w:author="Author" w:date="2023-10-24T14:48:00Z">
        <w:r w:rsidR="000E47F1" w:rsidRPr="008D3B13">
          <w:rPr>
            <w:b w:val="0"/>
          </w:rPr>
          <w:delText xml:space="preserve">$60,000 </w:delText>
        </w:r>
      </w:del>
      <w:ins w:id="10" w:author="Author" w:date="2023-10-24T14:48:00Z">
        <w:r>
          <w:rPr>
            <w:b w:val="0"/>
          </w:rPr>
          <w:t xml:space="preserve">$100,000 </w:t>
        </w:r>
      </w:ins>
      <w:r w:rsidR="000E47F1" w:rsidRPr="008D3B13">
        <w:rPr>
          <w:b w:val="0"/>
        </w:rPr>
        <w:t xml:space="preserve">for "bodily injury" to two or more persons caused by any one "accident"; and </w:t>
      </w:r>
    </w:p>
    <w:p w14:paraId="532EA90E" w14:textId="37CA8742" w:rsidR="00DF31AB" w:rsidRDefault="00ED6C33" w:rsidP="006F636C">
      <w:pPr>
        <w:pStyle w:val="outlinetxt2"/>
        <w:rPr>
          <w:b w:val="0"/>
        </w:rPr>
      </w:pPr>
      <w:r w:rsidRPr="008D3B13">
        <w:tab/>
        <w:t>3.</w:t>
      </w:r>
      <w:r w:rsidRPr="008D3B13">
        <w:tab/>
      </w:r>
      <w:del w:id="11" w:author="Author" w:date="2023-10-24T14:50:00Z">
        <w:r w:rsidRPr="008D3B13">
          <w:rPr>
            <w:b w:val="0"/>
          </w:rPr>
          <w:delText xml:space="preserve">$25,000 </w:delText>
        </w:r>
      </w:del>
      <w:ins w:id="12" w:author="Author" w:date="2023-10-24T14:50:00Z">
        <w:r w:rsidR="0079339B">
          <w:rPr>
            <w:b w:val="0"/>
          </w:rPr>
          <w:t xml:space="preserve">$50,000 </w:t>
        </w:r>
      </w:ins>
      <w:r w:rsidRPr="008D3B13">
        <w:rPr>
          <w:b w:val="0"/>
        </w:rPr>
        <w:t>for "property damage" caused by any one "accident".</w:t>
      </w:r>
    </w:p>
    <w:p w14:paraId="532EA90F" w14:textId="77777777" w:rsidR="00DF31AB" w:rsidRDefault="00ED6C33" w:rsidP="006F636C">
      <w:pPr>
        <w:pStyle w:val="blocktext2"/>
      </w:pPr>
      <w:r>
        <w:t>Thi</w:t>
      </w:r>
      <w:r>
        <w:t xml:space="preserve">s provision will not change the total </w:t>
      </w:r>
      <w:r w:rsidR="0090457B">
        <w:t>L</w:t>
      </w:r>
      <w:r>
        <w:t xml:space="preserve">imit of </w:t>
      </w:r>
      <w:r w:rsidR="0090457B">
        <w:t>I</w:t>
      </w:r>
      <w:r>
        <w:t xml:space="preserve">nsurance. </w:t>
      </w:r>
    </w:p>
    <w:p w14:paraId="532EA910" w14:textId="77777777" w:rsidR="00DF31AB" w:rsidRDefault="00ED6C33" w:rsidP="006F636C">
      <w:pPr>
        <w:pStyle w:val="outlinehd1"/>
      </w:pPr>
      <w:r>
        <w:tab/>
        <w:t>D.</w:t>
      </w:r>
      <w:r>
        <w:tab/>
      </w:r>
      <w:r w:rsidR="008D3B13">
        <w:t xml:space="preserve">Changes In </w:t>
      </w:r>
      <w:r>
        <w:t xml:space="preserve">Auto Medical Payments Coverage </w:t>
      </w:r>
    </w:p>
    <w:p w14:paraId="532EA911" w14:textId="77777777" w:rsidR="00DF31AB" w:rsidRDefault="00ED6C33" w:rsidP="006F636C">
      <w:pPr>
        <w:pStyle w:val="blocktext2"/>
      </w:pPr>
      <w:r>
        <w:t xml:space="preserve">If the Auto Medical Payments Coverage endorsement is attached, then </w:t>
      </w:r>
      <w:r w:rsidR="000E47F1">
        <w:t xml:space="preserve">Exclusion </w:t>
      </w:r>
      <w:r w:rsidR="000E47F1">
        <w:rPr>
          <w:b/>
        </w:rPr>
        <w:t>C.5.</w:t>
      </w:r>
      <w:r w:rsidR="000E47F1">
        <w:t xml:space="preserve"> relating to "bodily injury" to an "insured" while working in a business of selling, servicing, repairing or parking "autos", applies only if workers' compensation benefits are available. </w:t>
      </w:r>
    </w:p>
    <w:p w14:paraId="532EA912" w14:textId="77777777" w:rsidR="00DF31AB" w:rsidRPr="00170352" w:rsidRDefault="00ED6C33" w:rsidP="006F636C">
      <w:pPr>
        <w:pStyle w:val="outlinehd1"/>
      </w:pPr>
      <w:r>
        <w:tab/>
      </w:r>
      <w:r w:rsidRPr="00170352">
        <w:t>E.</w:t>
      </w:r>
      <w:r w:rsidRPr="00170352">
        <w:tab/>
        <w:t xml:space="preserve">Changes In Garagekeepers Coverage </w:t>
      </w:r>
    </w:p>
    <w:p w14:paraId="532EA913" w14:textId="77777777" w:rsidR="00DF31AB" w:rsidRDefault="00ED6C33" w:rsidP="006F636C">
      <w:pPr>
        <w:pStyle w:val="blocktext2"/>
      </w:pPr>
      <w:r w:rsidRPr="00170352">
        <w:t>If the policy provides Garag</w:t>
      </w:r>
      <w:r w:rsidRPr="00170352">
        <w:t xml:space="preserve">ekeepers Coverage, any deductible will apply only to the amount of "loss" and will not reduce the </w:t>
      </w:r>
      <w:r w:rsidR="0090457B" w:rsidRPr="00170352">
        <w:t>L</w:t>
      </w:r>
      <w:r w:rsidRPr="00170352">
        <w:t xml:space="preserve">imit of </w:t>
      </w:r>
      <w:r w:rsidR="0090457B" w:rsidRPr="00170352">
        <w:t>I</w:t>
      </w:r>
      <w:r w:rsidRPr="00170352">
        <w:t>nsurance.</w:t>
      </w:r>
      <w:r>
        <w:t xml:space="preserve"> </w:t>
      </w:r>
    </w:p>
    <w:p w14:paraId="532EA914" w14:textId="77777777" w:rsidR="00DF31AB" w:rsidRDefault="00ED6C33" w:rsidP="006F636C">
      <w:pPr>
        <w:pStyle w:val="outlinehd1"/>
      </w:pPr>
      <w:r>
        <w:tab/>
        <w:t>F.</w:t>
      </w:r>
      <w:r>
        <w:tab/>
        <w:t xml:space="preserve">Changes In Conditions </w:t>
      </w:r>
    </w:p>
    <w:p w14:paraId="532EA915" w14:textId="77777777" w:rsidR="00DF31AB" w:rsidRDefault="00ED6C33" w:rsidP="006F636C">
      <w:pPr>
        <w:pStyle w:val="outlinetxt2"/>
        <w:rPr>
          <w:b w:val="0"/>
        </w:rPr>
      </w:pPr>
      <w:r>
        <w:tab/>
        <w:t>1.</w:t>
      </w:r>
      <w:r>
        <w:tab/>
      </w:r>
      <w:r>
        <w:rPr>
          <w:b w:val="0"/>
        </w:rPr>
        <w:t xml:space="preserve">Paragraph </w:t>
      </w:r>
      <w:r>
        <w:t>2.</w:t>
      </w:r>
      <w:r>
        <w:rPr>
          <w:b w:val="0"/>
        </w:rPr>
        <w:t xml:space="preserve"> of the </w:t>
      </w:r>
      <w:r>
        <w:t xml:space="preserve">Cancellation </w:t>
      </w:r>
      <w:r w:rsidRPr="00F565B8">
        <w:rPr>
          <w:b w:val="0"/>
        </w:rPr>
        <w:t>Common Policy</w:t>
      </w:r>
      <w:r>
        <w:rPr>
          <w:b w:val="0"/>
        </w:rPr>
        <w:t xml:space="preserve"> Condition is replaced by the following: </w:t>
      </w:r>
    </w:p>
    <w:p w14:paraId="532EA916" w14:textId="77777777" w:rsidR="00DF31AB" w:rsidRPr="00F565B8" w:rsidRDefault="00ED6C33" w:rsidP="006F636C">
      <w:pPr>
        <w:pStyle w:val="outlinetxt3"/>
        <w:rPr>
          <w:b w:val="0"/>
        </w:rPr>
      </w:pPr>
      <w:r w:rsidRPr="00F565B8">
        <w:rPr>
          <w:b w:val="0"/>
        </w:rPr>
        <w:tab/>
      </w:r>
      <w:r w:rsidRPr="00F565B8">
        <w:t>2.</w:t>
      </w:r>
      <w:r w:rsidRPr="00F565B8">
        <w:tab/>
      </w:r>
      <w:r w:rsidR="000E47F1" w:rsidRPr="00F565B8">
        <w:rPr>
          <w:b w:val="0"/>
        </w:rPr>
        <w:t xml:space="preserve">We may cancel any type or limit of coverage provided by this policy to the extent that it cannot be ceded to the North Carolina Reinsurance Facility as follows: </w:t>
      </w:r>
    </w:p>
    <w:p w14:paraId="532EA917" w14:textId="77777777" w:rsidR="00DF31AB" w:rsidRPr="00F565B8" w:rsidRDefault="00ED6C33" w:rsidP="006F636C">
      <w:pPr>
        <w:pStyle w:val="outlinetxt4"/>
        <w:rPr>
          <w:b w:val="0"/>
        </w:rPr>
      </w:pPr>
      <w:r w:rsidRPr="00F565B8">
        <w:rPr>
          <w:b w:val="0"/>
        </w:rPr>
        <w:tab/>
      </w:r>
      <w:r w:rsidRPr="00F565B8">
        <w:t>a.</w:t>
      </w:r>
      <w:r w:rsidRPr="00F565B8">
        <w:tab/>
      </w:r>
      <w:r w:rsidRPr="00F565B8">
        <w:rPr>
          <w:b w:val="0"/>
        </w:rPr>
        <w:t>If this policy has been in effect for less than 60 days, we may cancel this policy by mailing or deliver</w:t>
      </w:r>
      <w:r w:rsidRPr="00F565B8">
        <w:rPr>
          <w:b w:val="0"/>
        </w:rPr>
        <w:t xml:space="preserve">ing to the first Named Insured written notice of cancellation at least: </w:t>
      </w:r>
    </w:p>
    <w:p w14:paraId="532EA918" w14:textId="77777777" w:rsidR="00DF31AB" w:rsidRPr="00F565B8" w:rsidRDefault="00ED6C33" w:rsidP="006F636C">
      <w:pPr>
        <w:pStyle w:val="outlinetxt5"/>
        <w:rPr>
          <w:b w:val="0"/>
        </w:rPr>
      </w:pPr>
      <w:r w:rsidRPr="00F565B8">
        <w:rPr>
          <w:b w:val="0"/>
        </w:rPr>
        <w:tab/>
      </w:r>
      <w:r w:rsidRPr="00F565B8">
        <w:t>(1)</w:t>
      </w:r>
      <w:r w:rsidRPr="00F565B8">
        <w:tab/>
      </w:r>
      <w:r w:rsidRPr="00F565B8">
        <w:rPr>
          <w:b w:val="0"/>
        </w:rPr>
        <w:t xml:space="preserve">15 days before the effective date of cancellation if we cancel for nonpayment of premium; or </w:t>
      </w:r>
    </w:p>
    <w:p w14:paraId="532EA919" w14:textId="77777777" w:rsidR="00DF31AB" w:rsidRPr="00F565B8" w:rsidRDefault="00ED6C33" w:rsidP="006F636C">
      <w:pPr>
        <w:pStyle w:val="outlinetxt5"/>
        <w:rPr>
          <w:b w:val="0"/>
        </w:rPr>
      </w:pPr>
      <w:r w:rsidRPr="00F565B8">
        <w:rPr>
          <w:b w:val="0"/>
        </w:rPr>
        <w:tab/>
      </w:r>
      <w:r w:rsidRPr="00F565B8">
        <w:t>(2)</w:t>
      </w:r>
      <w:r w:rsidRPr="00F565B8">
        <w:tab/>
      </w:r>
      <w:r w:rsidRPr="00F565B8">
        <w:rPr>
          <w:b w:val="0"/>
        </w:rPr>
        <w:t>30 days before the effective date of cancellation if we cancel for any other re</w:t>
      </w:r>
      <w:r w:rsidRPr="00F565B8">
        <w:rPr>
          <w:b w:val="0"/>
        </w:rPr>
        <w:t xml:space="preserve">ason. </w:t>
      </w:r>
    </w:p>
    <w:p w14:paraId="532EA91A" w14:textId="77777777" w:rsidR="00DF31AB" w:rsidRPr="00974948" w:rsidRDefault="00ED6C33" w:rsidP="006F636C">
      <w:pPr>
        <w:pStyle w:val="outlinetxt4"/>
        <w:rPr>
          <w:b w:val="0"/>
        </w:rPr>
      </w:pPr>
      <w:r w:rsidRPr="00974948">
        <w:rPr>
          <w:b w:val="0"/>
        </w:rPr>
        <w:tab/>
      </w:r>
      <w:r w:rsidRPr="00974948">
        <w:t>b.</w:t>
      </w:r>
      <w:r w:rsidRPr="00974948">
        <w:tab/>
      </w:r>
      <w:r w:rsidRPr="00974948">
        <w:rPr>
          <w:b w:val="0"/>
        </w:rPr>
        <w:t xml:space="preserve">If this policy has been in effect for 60 days or more, or is a renewal of a policy we issued, we may cancel this policy prior to the: </w:t>
      </w:r>
    </w:p>
    <w:p w14:paraId="532EA91B" w14:textId="77777777" w:rsidR="00DF31AB" w:rsidRPr="00F565B8" w:rsidRDefault="00ED6C33" w:rsidP="006F636C">
      <w:pPr>
        <w:pStyle w:val="outlinetxt5"/>
        <w:rPr>
          <w:b w:val="0"/>
        </w:rPr>
      </w:pPr>
      <w:r w:rsidRPr="00F565B8">
        <w:rPr>
          <w:b w:val="0"/>
        </w:rPr>
        <w:tab/>
      </w:r>
      <w:r w:rsidRPr="00F565B8">
        <w:t>(1)</w:t>
      </w:r>
      <w:r w:rsidRPr="00F565B8">
        <w:tab/>
      </w:r>
      <w:r w:rsidRPr="00F565B8">
        <w:rPr>
          <w:b w:val="0"/>
        </w:rPr>
        <w:t xml:space="preserve">Expiration of the policy term; or </w:t>
      </w:r>
    </w:p>
    <w:p w14:paraId="532EA91C" w14:textId="77777777" w:rsidR="00DF31AB" w:rsidRPr="00F565B8" w:rsidRDefault="00ED6C33" w:rsidP="006F636C">
      <w:pPr>
        <w:pStyle w:val="outlinetxt5"/>
        <w:rPr>
          <w:b w:val="0"/>
        </w:rPr>
      </w:pPr>
      <w:r w:rsidRPr="00F565B8">
        <w:rPr>
          <w:b w:val="0"/>
        </w:rPr>
        <w:tab/>
      </w:r>
      <w:r w:rsidRPr="00F565B8">
        <w:t>(2)</w:t>
      </w:r>
      <w:r w:rsidRPr="00F565B8">
        <w:tab/>
      </w:r>
      <w:r w:rsidRPr="00F565B8">
        <w:rPr>
          <w:b w:val="0"/>
        </w:rPr>
        <w:t>Anniversary date</w:t>
      </w:r>
      <w:r w:rsidR="0090457B" w:rsidRPr="00F565B8">
        <w:rPr>
          <w:b w:val="0"/>
        </w:rPr>
        <w:t>;</w:t>
      </w:r>
      <w:r w:rsidRPr="00F565B8">
        <w:rPr>
          <w:b w:val="0"/>
        </w:rPr>
        <w:t xml:space="preserve"> </w:t>
      </w:r>
    </w:p>
    <w:p w14:paraId="532EA91D" w14:textId="77777777" w:rsidR="00DF31AB" w:rsidRPr="00F565B8" w:rsidRDefault="00ED6C33" w:rsidP="006F636C">
      <w:pPr>
        <w:pStyle w:val="blocktext5"/>
      </w:pPr>
      <w:r w:rsidRPr="00F565B8">
        <w:t>stated in the policy only for one or more of t</w:t>
      </w:r>
      <w:r w:rsidRPr="00F565B8">
        <w:t xml:space="preserve">he following reasons: </w:t>
      </w:r>
    </w:p>
    <w:p w14:paraId="532EA91E" w14:textId="77777777" w:rsidR="00DF31AB" w:rsidRPr="00F565B8" w:rsidRDefault="00ED6C33" w:rsidP="006F636C">
      <w:pPr>
        <w:pStyle w:val="outlinetxt6"/>
        <w:rPr>
          <w:b w:val="0"/>
        </w:rPr>
      </w:pPr>
      <w:r w:rsidRPr="00F565B8">
        <w:rPr>
          <w:b w:val="0"/>
        </w:rPr>
        <w:tab/>
      </w:r>
      <w:r w:rsidRPr="00F565B8">
        <w:t>(a)</w:t>
      </w:r>
      <w:r w:rsidRPr="00F565B8">
        <w:tab/>
      </w:r>
      <w:r w:rsidRPr="00F565B8">
        <w:rPr>
          <w:b w:val="0"/>
        </w:rPr>
        <w:t xml:space="preserve">Nonpayment of premium. Cancellation for nonpayment of premium is not effective if the amount due is paid before the effective date set forth in the notice of cancellation. </w:t>
      </w:r>
    </w:p>
    <w:p w14:paraId="532EA91F" w14:textId="77777777" w:rsidR="00DF31AB" w:rsidRPr="00F565B8" w:rsidRDefault="00ED6C33" w:rsidP="006F636C">
      <w:pPr>
        <w:pStyle w:val="outlinetxt6"/>
        <w:rPr>
          <w:b w:val="0"/>
        </w:rPr>
      </w:pPr>
      <w:r>
        <w:rPr>
          <w:b w:val="0"/>
        </w:rPr>
        <w:br w:type="column"/>
      </w:r>
      <w:r w:rsidR="000E47F1" w:rsidRPr="00F565B8">
        <w:rPr>
          <w:b w:val="0"/>
        </w:rPr>
        <w:tab/>
      </w:r>
      <w:r w:rsidR="000E47F1" w:rsidRPr="00F565B8">
        <w:t>(b)</w:t>
      </w:r>
      <w:r w:rsidR="000E47F1" w:rsidRPr="00F565B8">
        <w:tab/>
      </w:r>
      <w:r w:rsidR="000E47F1" w:rsidRPr="00F565B8">
        <w:rPr>
          <w:b w:val="0"/>
        </w:rPr>
        <w:t xml:space="preserve">An act or omission by the "insured" or his or her representative that constitutes material misrepresentation or nondisclosure of a material fact in obtaining this policy, continuing this policy, or presenting a claim under this policy. </w:t>
      </w:r>
    </w:p>
    <w:p w14:paraId="532EA920" w14:textId="77777777" w:rsidR="00DF31AB" w:rsidRPr="00F565B8" w:rsidRDefault="00ED6C33" w:rsidP="006F636C">
      <w:pPr>
        <w:pStyle w:val="outlinetxt6"/>
        <w:rPr>
          <w:b w:val="0"/>
        </w:rPr>
      </w:pPr>
      <w:r w:rsidRPr="00F565B8">
        <w:rPr>
          <w:b w:val="0"/>
        </w:rPr>
        <w:tab/>
      </w:r>
      <w:r w:rsidRPr="00F565B8">
        <w:t>(c)</w:t>
      </w:r>
      <w:r w:rsidRPr="00F565B8">
        <w:rPr>
          <w:b w:val="0"/>
        </w:rPr>
        <w:tab/>
        <w:t>Increased hazard or material c</w:t>
      </w:r>
      <w:r w:rsidRPr="00F565B8">
        <w:rPr>
          <w:b w:val="0"/>
        </w:rPr>
        <w:t xml:space="preserve">hange in the risk assumed that could not have been reasonably contemplated by the parties at the time of assumption of the risk. </w:t>
      </w:r>
    </w:p>
    <w:p w14:paraId="532EA921" w14:textId="77777777" w:rsidR="00DF31AB" w:rsidRPr="00F565B8" w:rsidRDefault="00ED6C33" w:rsidP="006F636C">
      <w:pPr>
        <w:pStyle w:val="outlinetxt6"/>
        <w:rPr>
          <w:b w:val="0"/>
        </w:rPr>
      </w:pPr>
      <w:r w:rsidRPr="00F565B8">
        <w:rPr>
          <w:b w:val="0"/>
        </w:rPr>
        <w:tab/>
      </w:r>
      <w:r w:rsidRPr="00F565B8">
        <w:t>(d)</w:t>
      </w:r>
      <w:r w:rsidRPr="00F565B8">
        <w:tab/>
      </w:r>
      <w:r w:rsidRPr="00F565B8">
        <w:rPr>
          <w:b w:val="0"/>
        </w:rPr>
        <w:t xml:space="preserve">Substantial breach of contractual duties, conditions or warranties that materially affects the insurability of the risk. </w:t>
      </w:r>
    </w:p>
    <w:p w14:paraId="532EA922" w14:textId="77777777" w:rsidR="00DF31AB" w:rsidRPr="00F565B8" w:rsidRDefault="00ED6C33" w:rsidP="006F636C">
      <w:pPr>
        <w:pStyle w:val="outlinetxt6"/>
        <w:rPr>
          <w:b w:val="0"/>
        </w:rPr>
      </w:pPr>
      <w:r w:rsidRPr="00F565B8">
        <w:rPr>
          <w:b w:val="0"/>
        </w:rPr>
        <w:tab/>
      </w:r>
      <w:r w:rsidRPr="00F565B8">
        <w:t>(e)</w:t>
      </w:r>
      <w:r w:rsidRPr="00F565B8">
        <w:tab/>
      </w:r>
      <w:r w:rsidRPr="00F565B8">
        <w:rPr>
          <w:b w:val="0"/>
        </w:rPr>
        <w:t xml:space="preserve">A fraudulent act against us by the "insured" or his or her representative that materially affects the insurability of the risk. </w:t>
      </w:r>
    </w:p>
    <w:p w14:paraId="532EA923" w14:textId="77777777" w:rsidR="00DF31AB" w:rsidRPr="00F565B8" w:rsidRDefault="00ED6C33" w:rsidP="006F636C">
      <w:pPr>
        <w:pStyle w:val="outlinetxt6"/>
        <w:rPr>
          <w:b w:val="0"/>
        </w:rPr>
      </w:pPr>
      <w:r w:rsidRPr="00F565B8">
        <w:rPr>
          <w:b w:val="0"/>
        </w:rPr>
        <w:tab/>
      </w:r>
      <w:r w:rsidRPr="00F565B8">
        <w:t>(f)</w:t>
      </w:r>
      <w:r w:rsidRPr="00F565B8">
        <w:tab/>
      </w:r>
      <w:r w:rsidRPr="00F565B8">
        <w:rPr>
          <w:b w:val="0"/>
        </w:rPr>
        <w:t>Willful failure by the "insured" or his or her representative to institute reasonable loss control measures that mat</w:t>
      </w:r>
      <w:r w:rsidRPr="00F565B8">
        <w:rPr>
          <w:b w:val="0"/>
        </w:rPr>
        <w:t xml:space="preserve">erially affect the insurability of the risk after written notice by us. </w:t>
      </w:r>
    </w:p>
    <w:p w14:paraId="532EA924" w14:textId="77777777" w:rsidR="00DF31AB" w:rsidRPr="00F565B8" w:rsidRDefault="00ED6C33" w:rsidP="006F636C">
      <w:pPr>
        <w:pStyle w:val="outlinetxt6"/>
        <w:rPr>
          <w:b w:val="0"/>
        </w:rPr>
      </w:pPr>
      <w:r w:rsidRPr="00F565B8">
        <w:rPr>
          <w:b w:val="0"/>
        </w:rPr>
        <w:tab/>
      </w:r>
      <w:r w:rsidRPr="00F565B8">
        <w:t>(g)</w:t>
      </w:r>
      <w:r w:rsidRPr="00F565B8">
        <w:tab/>
      </w:r>
      <w:r w:rsidRPr="00F565B8">
        <w:rPr>
          <w:b w:val="0"/>
        </w:rPr>
        <w:t xml:space="preserve">Loss of facultative reinsurance, or loss of or substantial changes in applicable reinsurance as provided in G.S. 58-41-30. </w:t>
      </w:r>
    </w:p>
    <w:p w14:paraId="532EA925" w14:textId="77777777" w:rsidR="00DF31AB" w:rsidRPr="00F565B8" w:rsidRDefault="00ED6C33" w:rsidP="006F636C">
      <w:pPr>
        <w:pStyle w:val="outlinetxt6"/>
        <w:rPr>
          <w:b w:val="0"/>
        </w:rPr>
      </w:pPr>
      <w:r w:rsidRPr="00F565B8">
        <w:rPr>
          <w:b w:val="0"/>
        </w:rPr>
        <w:tab/>
      </w:r>
      <w:r w:rsidRPr="00F565B8">
        <w:t>(h)</w:t>
      </w:r>
      <w:r w:rsidRPr="00F565B8">
        <w:tab/>
      </w:r>
      <w:r w:rsidRPr="00F565B8">
        <w:rPr>
          <w:b w:val="0"/>
        </w:rPr>
        <w:t>Conviction of the "insured" of a crime arising ou</w:t>
      </w:r>
      <w:r w:rsidRPr="00F565B8">
        <w:rPr>
          <w:b w:val="0"/>
        </w:rPr>
        <w:t xml:space="preserve">t of acts that materially affect the insurability of the risk. </w:t>
      </w:r>
    </w:p>
    <w:p w14:paraId="532EA926" w14:textId="77777777" w:rsidR="00DF31AB" w:rsidRPr="00F565B8" w:rsidRDefault="00ED6C33" w:rsidP="006F636C">
      <w:pPr>
        <w:pStyle w:val="outlinetxt6"/>
        <w:rPr>
          <w:b w:val="0"/>
        </w:rPr>
      </w:pPr>
      <w:r w:rsidRPr="00F565B8">
        <w:rPr>
          <w:b w:val="0"/>
        </w:rPr>
        <w:tab/>
      </w:r>
      <w:r w:rsidRPr="00F565B8">
        <w:t>(i)</w:t>
      </w:r>
      <w:r w:rsidRPr="00F565B8">
        <w:tab/>
      </w:r>
      <w:r w:rsidRPr="00F565B8">
        <w:rPr>
          <w:b w:val="0"/>
        </w:rPr>
        <w:t xml:space="preserve">A determination by the Commissioner of Insurance that the continuation of the policy would place us in violation of the laws of </w:t>
      </w:r>
      <w:smartTag w:uri="urn:schemas-microsoft-com:office:smarttags" w:element="State">
        <w:smartTag w:uri="urn:schemas-microsoft-com:office:smarttags" w:element="place">
          <w:r w:rsidRPr="00F565B8">
            <w:rPr>
              <w:b w:val="0"/>
            </w:rPr>
            <w:t>North Carolina</w:t>
          </w:r>
        </w:smartTag>
      </w:smartTag>
      <w:r w:rsidRPr="00F565B8">
        <w:rPr>
          <w:b w:val="0"/>
        </w:rPr>
        <w:t xml:space="preserve">. </w:t>
      </w:r>
    </w:p>
    <w:p w14:paraId="532EA927" w14:textId="77777777" w:rsidR="00DF31AB" w:rsidRPr="00F565B8" w:rsidRDefault="00ED6C33" w:rsidP="006F636C">
      <w:pPr>
        <w:pStyle w:val="outlinetxt6"/>
        <w:rPr>
          <w:b w:val="0"/>
        </w:rPr>
      </w:pPr>
      <w:r w:rsidRPr="00F565B8">
        <w:rPr>
          <w:b w:val="0"/>
        </w:rPr>
        <w:tab/>
      </w:r>
      <w:r w:rsidRPr="00F565B8">
        <w:t>(j)</w:t>
      </w:r>
      <w:r w:rsidRPr="00F565B8">
        <w:tab/>
      </w:r>
      <w:r w:rsidRPr="00F565B8">
        <w:rPr>
          <w:b w:val="0"/>
        </w:rPr>
        <w:t>You fail to meet the requirements con</w:t>
      </w:r>
      <w:r w:rsidRPr="00F565B8">
        <w:rPr>
          <w:b w:val="0"/>
        </w:rPr>
        <w:t xml:space="preserve">tained in our corporate charter, articles of incorporation, or bylaws, when we are a company organized for the sole purpose of providing members of an organization with insurance coverage in </w:t>
      </w:r>
      <w:smartTag w:uri="urn:schemas-microsoft-com:office:smarttags" w:element="State">
        <w:smartTag w:uri="urn:schemas-microsoft-com:office:smarttags" w:element="place">
          <w:r w:rsidRPr="00F565B8">
            <w:rPr>
              <w:b w:val="0"/>
            </w:rPr>
            <w:t>North Carolina</w:t>
          </w:r>
        </w:smartTag>
      </w:smartTag>
      <w:r w:rsidRPr="00F565B8">
        <w:rPr>
          <w:b w:val="0"/>
        </w:rPr>
        <w:t xml:space="preserve">. </w:t>
      </w:r>
    </w:p>
    <w:p w14:paraId="532EA928" w14:textId="4D048682" w:rsidR="00DF31AB" w:rsidRPr="00F565B8" w:rsidRDefault="00ED6C33" w:rsidP="006F636C">
      <w:pPr>
        <w:pStyle w:val="blocktext5"/>
      </w:pPr>
      <w:r>
        <w:br w:type="page"/>
      </w:r>
      <w:r>
        <w:rPr>
          <w:noProof/>
        </w:rPr>
        <w:lastRenderedPageBreak/>
        <w:pict w14:anchorId="4AC4FB50">
          <v:rect id="_x0000_s1027" style="position:absolute;left:0;text-align:left;margin-left:-45.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B36833A" w14:textId="77777777" w:rsidR="0079339B" w:rsidRDefault="00ED6C33">
                  <w:pPr>
                    <w:pStyle w:val="sidetext"/>
                  </w:pPr>
                  <w:r>
                    <w:t>R</w:t>
                  </w:r>
                </w:p>
                <w:p w14:paraId="355512ED" w14:textId="77777777" w:rsidR="0079339B" w:rsidRDefault="0079339B">
                  <w:pPr>
                    <w:pStyle w:val="sidetext"/>
                  </w:pPr>
                </w:p>
                <w:p w14:paraId="1BC3D32F" w14:textId="77777777" w:rsidR="0079339B" w:rsidRDefault="00ED6C33">
                  <w:pPr>
                    <w:pStyle w:val="sidetext"/>
                  </w:pPr>
                  <w:r>
                    <w:t>E</w:t>
                  </w:r>
                </w:p>
                <w:p w14:paraId="428977AF" w14:textId="77777777" w:rsidR="0079339B" w:rsidRDefault="0079339B">
                  <w:pPr>
                    <w:pStyle w:val="sidetext"/>
                  </w:pPr>
                </w:p>
                <w:p w14:paraId="2EC14499" w14:textId="77777777" w:rsidR="0079339B" w:rsidRDefault="00ED6C33">
                  <w:pPr>
                    <w:pStyle w:val="sidetext"/>
                  </w:pPr>
                  <w:r>
                    <w:t>V</w:t>
                  </w:r>
                </w:p>
                <w:p w14:paraId="47717B1F" w14:textId="77777777" w:rsidR="0079339B" w:rsidRDefault="0079339B">
                  <w:pPr>
                    <w:pStyle w:val="sidetext"/>
                  </w:pPr>
                </w:p>
                <w:p w14:paraId="678D306C" w14:textId="77777777" w:rsidR="0079339B" w:rsidRDefault="00ED6C33">
                  <w:pPr>
                    <w:pStyle w:val="sidetext"/>
                  </w:pPr>
                  <w:r>
                    <w:t>I</w:t>
                  </w:r>
                </w:p>
                <w:p w14:paraId="2E87891C" w14:textId="77777777" w:rsidR="0079339B" w:rsidRDefault="0079339B">
                  <w:pPr>
                    <w:pStyle w:val="sidetext"/>
                  </w:pPr>
                </w:p>
                <w:p w14:paraId="20A3C3E7" w14:textId="77777777" w:rsidR="0079339B" w:rsidRDefault="00ED6C33">
                  <w:pPr>
                    <w:pStyle w:val="sidetext"/>
                  </w:pPr>
                  <w:r>
                    <w:t>S</w:t>
                  </w:r>
                </w:p>
                <w:p w14:paraId="459F2865" w14:textId="77777777" w:rsidR="0079339B" w:rsidRDefault="0079339B">
                  <w:pPr>
                    <w:pStyle w:val="sidetext"/>
                  </w:pPr>
                </w:p>
                <w:p w14:paraId="05DD7C5E" w14:textId="77777777" w:rsidR="0079339B" w:rsidRDefault="00ED6C33">
                  <w:pPr>
                    <w:pStyle w:val="sidetext"/>
                  </w:pPr>
                  <w:r>
                    <w:t>E</w:t>
                  </w:r>
                </w:p>
                <w:p w14:paraId="1CF8D52D" w14:textId="77777777" w:rsidR="0079339B" w:rsidRDefault="0079339B">
                  <w:pPr>
                    <w:pStyle w:val="sidetext"/>
                  </w:pPr>
                </w:p>
                <w:p w14:paraId="1116ED93" w14:textId="77777777" w:rsidR="0079339B" w:rsidRDefault="00ED6C33">
                  <w:pPr>
                    <w:pStyle w:val="sidetext"/>
                  </w:pPr>
                  <w:r>
                    <w:t>D</w:t>
                  </w:r>
                </w:p>
              </w:txbxContent>
            </v:textbox>
            <w10:wrap anchorx="page" anchory="page"/>
            <w10:anchorlock/>
          </v:rect>
        </w:pict>
      </w:r>
      <w:r w:rsidR="000E47F1" w:rsidRPr="00F565B8">
        <w:t>We may cancel any type or limit of coverage provided by the policy to the extent that it can be ceded to the North Carolina Reinsurance Facility only for one or more of the following reasons by mailing to the first Named Insured at least 15 days</w:t>
      </w:r>
      <w:r w:rsidR="00A9237F" w:rsidRPr="00F565B8">
        <w:t>'</w:t>
      </w:r>
      <w:r w:rsidR="000E47F1" w:rsidRPr="00F565B8">
        <w:t xml:space="preserve"> notice at the last address known to us: </w:t>
      </w:r>
    </w:p>
    <w:p w14:paraId="532EA929" w14:textId="77777777" w:rsidR="00DF31AB" w:rsidRPr="00F565B8" w:rsidRDefault="00ED6C33" w:rsidP="006F636C">
      <w:pPr>
        <w:pStyle w:val="outlinetxt5"/>
        <w:rPr>
          <w:b w:val="0"/>
        </w:rPr>
      </w:pPr>
      <w:r w:rsidRPr="00F565B8">
        <w:rPr>
          <w:b w:val="0"/>
        </w:rPr>
        <w:tab/>
      </w:r>
      <w:r w:rsidRPr="00F565B8">
        <w:t>(1)</w:t>
      </w:r>
      <w:r w:rsidRPr="00F565B8">
        <w:tab/>
      </w:r>
      <w:r w:rsidRPr="00F565B8">
        <w:rPr>
          <w:b w:val="0"/>
        </w:rPr>
        <w:t xml:space="preserve">Nonpayment of premium. </w:t>
      </w:r>
    </w:p>
    <w:p w14:paraId="532EA92A" w14:textId="77777777" w:rsidR="00DF31AB" w:rsidRPr="00F565B8" w:rsidRDefault="00ED6C33" w:rsidP="006F636C">
      <w:pPr>
        <w:pStyle w:val="outlinetxt5"/>
        <w:rPr>
          <w:b w:val="0"/>
        </w:rPr>
      </w:pPr>
      <w:r w:rsidRPr="00F565B8">
        <w:rPr>
          <w:b w:val="0"/>
        </w:rPr>
        <w:tab/>
      </w:r>
      <w:r w:rsidRPr="00F565B8">
        <w:t>(2)</w:t>
      </w:r>
      <w:r w:rsidRPr="00F565B8">
        <w:tab/>
      </w:r>
      <w:r w:rsidRPr="00F565B8">
        <w:rPr>
          <w:b w:val="0"/>
        </w:rPr>
        <w:t xml:space="preserve">You become a nonresident of </w:t>
      </w:r>
      <w:smartTag w:uri="urn:schemas-microsoft-com:office:smarttags" w:element="State">
        <w:smartTag w:uri="urn:schemas-microsoft-com:office:smarttags" w:element="place">
          <w:r w:rsidRPr="00F565B8">
            <w:rPr>
              <w:b w:val="0"/>
            </w:rPr>
            <w:t>North Carolina</w:t>
          </w:r>
        </w:smartTag>
      </w:smartTag>
      <w:r w:rsidRPr="00F565B8">
        <w:rPr>
          <w:b w:val="0"/>
        </w:rPr>
        <w:t xml:space="preserve"> and are not otherwise entitled to insurance through the Reinsurance Facility. </w:t>
      </w:r>
    </w:p>
    <w:p w14:paraId="532EA92B" w14:textId="77777777" w:rsidR="00DF31AB" w:rsidRPr="00F565B8" w:rsidRDefault="00ED6C33" w:rsidP="006F636C">
      <w:pPr>
        <w:pStyle w:val="outlinetxt5"/>
        <w:rPr>
          <w:b w:val="0"/>
        </w:rPr>
      </w:pPr>
      <w:r w:rsidRPr="00F565B8">
        <w:rPr>
          <w:b w:val="0"/>
        </w:rPr>
        <w:tab/>
      </w:r>
      <w:r w:rsidRPr="00F565B8">
        <w:t>(3)</w:t>
      </w:r>
      <w:r w:rsidRPr="00F565B8">
        <w:rPr>
          <w:b w:val="0"/>
        </w:rPr>
        <w:tab/>
        <w:t>Our contract with the agent through whom this policy is written is terminated for</w:t>
      </w:r>
      <w:r w:rsidRPr="00F565B8">
        <w:rPr>
          <w:b w:val="0"/>
        </w:rPr>
        <w:t xml:space="preserve"> reasons other than the quality of the agent's "insureds". </w:t>
      </w:r>
    </w:p>
    <w:p w14:paraId="532EA92C" w14:textId="77777777" w:rsidR="00DF31AB" w:rsidRPr="00F565B8" w:rsidRDefault="00ED6C33" w:rsidP="006F636C">
      <w:pPr>
        <w:pStyle w:val="outlinetxt5"/>
        <w:rPr>
          <w:b w:val="0"/>
        </w:rPr>
      </w:pPr>
      <w:r w:rsidRPr="00F565B8">
        <w:rPr>
          <w:b w:val="0"/>
        </w:rPr>
        <w:tab/>
      </w:r>
      <w:r w:rsidRPr="00F565B8">
        <w:t>(4)</w:t>
      </w:r>
      <w:r w:rsidRPr="00F565B8">
        <w:tab/>
      </w:r>
      <w:r w:rsidRPr="00F565B8">
        <w:rPr>
          <w:b w:val="0"/>
        </w:rPr>
        <w:t xml:space="preserve">This policy is cancelled pursuant to a power of attorney given a company licensed according to the provisions of G.S. 58-56. </w:t>
      </w:r>
    </w:p>
    <w:p w14:paraId="532EA92D" w14:textId="77777777" w:rsidR="00DF31AB" w:rsidRPr="00A97653" w:rsidRDefault="00ED6C33" w:rsidP="006F636C">
      <w:pPr>
        <w:pStyle w:val="outlinetxt2"/>
        <w:rPr>
          <w:b w:val="0"/>
        </w:rPr>
      </w:pPr>
      <w:r>
        <w:tab/>
        <w:t>2.</w:t>
      </w:r>
      <w:r>
        <w:tab/>
      </w:r>
      <w:r w:rsidR="000E47F1" w:rsidRPr="00A97653">
        <w:rPr>
          <w:b w:val="0"/>
        </w:rPr>
        <w:t xml:space="preserve">To the extent that any type or limit of coverage provided by this policy cannot be ceded to the North Carolina Reinsurance facility, the following provision </w:t>
      </w:r>
      <w:r w:rsidR="000D3C05">
        <w:rPr>
          <w:b w:val="0"/>
        </w:rPr>
        <w:t>is</w:t>
      </w:r>
      <w:r w:rsidR="000E47F1" w:rsidRPr="00A97653">
        <w:rPr>
          <w:b w:val="0"/>
        </w:rPr>
        <w:t xml:space="preserve"> added and supersede</w:t>
      </w:r>
      <w:r w:rsidR="009B67E8">
        <w:rPr>
          <w:b w:val="0"/>
        </w:rPr>
        <w:t>s</w:t>
      </w:r>
      <w:r w:rsidR="000E47F1" w:rsidRPr="00A97653">
        <w:rPr>
          <w:b w:val="0"/>
        </w:rPr>
        <w:t xml:space="preserve"> any other provisions to the contrary: </w:t>
      </w:r>
    </w:p>
    <w:p w14:paraId="532EA92E" w14:textId="77777777" w:rsidR="00DF31AB" w:rsidRPr="005B6EC7" w:rsidRDefault="00ED6C33" w:rsidP="006F636C">
      <w:pPr>
        <w:pStyle w:val="blockhd3"/>
      </w:pPr>
      <w:r w:rsidRPr="005B6EC7">
        <w:t xml:space="preserve">Nonrenewal </w:t>
      </w:r>
    </w:p>
    <w:p w14:paraId="532EA92F" w14:textId="77777777" w:rsidR="00DF31AB" w:rsidRPr="00951616" w:rsidRDefault="00ED6C33" w:rsidP="006F636C">
      <w:pPr>
        <w:pStyle w:val="outlinetxt3"/>
        <w:rPr>
          <w:b w:val="0"/>
        </w:rPr>
      </w:pPr>
      <w:r w:rsidRPr="00951616">
        <w:rPr>
          <w:b w:val="0"/>
        </w:rPr>
        <w:tab/>
      </w:r>
      <w:r w:rsidR="000D3C05">
        <w:t>a</w:t>
      </w:r>
      <w:r w:rsidRPr="00951616">
        <w:t>.</w:t>
      </w:r>
      <w:r w:rsidRPr="00951616">
        <w:tab/>
      </w:r>
      <w:r w:rsidRPr="00951616">
        <w:rPr>
          <w:b w:val="0"/>
        </w:rPr>
        <w:t xml:space="preserve">If we elect not to renew this policy, we will mail or deliver to the first Named Insured shown in the Declarations written notice of nonrenewal at least 45 days prior to the: </w:t>
      </w:r>
    </w:p>
    <w:p w14:paraId="532EA930" w14:textId="77777777" w:rsidR="00DF31AB" w:rsidRPr="00951616" w:rsidRDefault="00ED6C33" w:rsidP="006F636C">
      <w:pPr>
        <w:pStyle w:val="outlinetxt4"/>
        <w:rPr>
          <w:b w:val="0"/>
        </w:rPr>
      </w:pPr>
      <w:r w:rsidRPr="00951616">
        <w:rPr>
          <w:b w:val="0"/>
        </w:rPr>
        <w:tab/>
      </w:r>
      <w:r w:rsidR="000D3C05" w:rsidRPr="000D3C05">
        <w:t>(1)</w:t>
      </w:r>
      <w:r w:rsidRPr="00951616">
        <w:tab/>
      </w:r>
      <w:r w:rsidRPr="00951616">
        <w:rPr>
          <w:b w:val="0"/>
        </w:rPr>
        <w:t xml:space="preserve">Expiration of the policy if it has been written for one year or less; or </w:t>
      </w:r>
    </w:p>
    <w:p w14:paraId="532EA931" w14:textId="77777777" w:rsidR="00DF31AB" w:rsidRPr="00951616" w:rsidRDefault="00ED6C33" w:rsidP="006F636C">
      <w:pPr>
        <w:pStyle w:val="outlinetxt4"/>
        <w:rPr>
          <w:b w:val="0"/>
        </w:rPr>
      </w:pPr>
      <w:r w:rsidRPr="00951616">
        <w:rPr>
          <w:b w:val="0"/>
        </w:rPr>
        <w:tab/>
      </w:r>
      <w:r w:rsidR="000D3C05" w:rsidRPr="000D3C05">
        <w:t>(2)</w:t>
      </w:r>
      <w:r w:rsidRPr="00951616">
        <w:tab/>
      </w:r>
      <w:r w:rsidRPr="00951616">
        <w:rPr>
          <w:b w:val="0"/>
        </w:rPr>
        <w:t xml:space="preserve">Anniversary date if it is a continuous policy or has been written for more than one year or for an indefinite term. </w:t>
      </w:r>
    </w:p>
    <w:p w14:paraId="532EA932" w14:textId="77777777" w:rsidR="00DF31AB" w:rsidRPr="00951616" w:rsidRDefault="00ED6C33" w:rsidP="006F636C">
      <w:pPr>
        <w:pStyle w:val="outlinetxt3"/>
        <w:rPr>
          <w:b w:val="0"/>
        </w:rPr>
      </w:pPr>
      <w:r w:rsidRPr="00951616">
        <w:rPr>
          <w:b w:val="0"/>
        </w:rPr>
        <w:tab/>
      </w:r>
      <w:r w:rsidR="000D3C05">
        <w:t>b</w:t>
      </w:r>
      <w:r w:rsidRPr="00951616">
        <w:t>.</w:t>
      </w:r>
      <w:r w:rsidRPr="00951616">
        <w:tab/>
      </w:r>
      <w:r w:rsidRPr="00951616">
        <w:rPr>
          <w:b w:val="0"/>
        </w:rPr>
        <w:t xml:space="preserve">We need not mail or deliver the notice of nonrenewal if you have: </w:t>
      </w:r>
    </w:p>
    <w:p w14:paraId="532EA933" w14:textId="77777777" w:rsidR="00DF31AB" w:rsidRPr="00951616" w:rsidRDefault="00ED6C33" w:rsidP="006F636C">
      <w:pPr>
        <w:pStyle w:val="outlinetxt4"/>
        <w:rPr>
          <w:b w:val="0"/>
        </w:rPr>
      </w:pPr>
      <w:r w:rsidRPr="00951616">
        <w:rPr>
          <w:b w:val="0"/>
        </w:rPr>
        <w:tab/>
      </w:r>
      <w:r w:rsidR="000D3C05" w:rsidRPr="000D3C05">
        <w:t>(1)</w:t>
      </w:r>
      <w:r w:rsidRPr="00951616">
        <w:tab/>
      </w:r>
      <w:r w:rsidRPr="00951616">
        <w:rPr>
          <w:b w:val="0"/>
        </w:rPr>
        <w:t xml:space="preserve">Insured property covered under this policy under any other </w:t>
      </w:r>
      <w:r w:rsidRPr="00951616">
        <w:rPr>
          <w:b w:val="0"/>
        </w:rPr>
        <w:t xml:space="preserve">insurance policy; </w:t>
      </w:r>
    </w:p>
    <w:p w14:paraId="532EA934" w14:textId="77777777" w:rsidR="00DF31AB" w:rsidRPr="00951616" w:rsidRDefault="00ED6C33" w:rsidP="006F636C">
      <w:pPr>
        <w:pStyle w:val="outlinetxt4"/>
        <w:rPr>
          <w:b w:val="0"/>
        </w:rPr>
      </w:pPr>
      <w:r w:rsidRPr="00951616">
        <w:rPr>
          <w:b w:val="0"/>
        </w:rPr>
        <w:tab/>
      </w:r>
      <w:r w:rsidR="000D3C05" w:rsidRPr="000D3C05">
        <w:t>(2)</w:t>
      </w:r>
      <w:r w:rsidRPr="00951616">
        <w:tab/>
      </w:r>
      <w:r w:rsidRPr="00951616">
        <w:rPr>
          <w:b w:val="0"/>
        </w:rPr>
        <w:t xml:space="preserve">Accepted replacement coverage; or </w:t>
      </w:r>
    </w:p>
    <w:p w14:paraId="532EA935" w14:textId="77777777" w:rsidR="00DF31AB" w:rsidRPr="00951616" w:rsidRDefault="00ED6C33" w:rsidP="006F636C">
      <w:pPr>
        <w:pStyle w:val="outlinetxt4"/>
        <w:rPr>
          <w:b w:val="0"/>
        </w:rPr>
      </w:pPr>
      <w:r w:rsidRPr="00951616">
        <w:rPr>
          <w:b w:val="0"/>
        </w:rPr>
        <w:tab/>
      </w:r>
      <w:r w:rsidR="000D3C05" w:rsidRPr="000D3C05">
        <w:t>(3)</w:t>
      </w:r>
      <w:r w:rsidRPr="00951616">
        <w:tab/>
      </w:r>
      <w:r w:rsidRPr="00951616">
        <w:rPr>
          <w:b w:val="0"/>
        </w:rPr>
        <w:t xml:space="preserve">Requested or agreed to nonrenewal of this policy. </w:t>
      </w:r>
    </w:p>
    <w:p w14:paraId="532EA936" w14:textId="77777777" w:rsidR="00DF31AB" w:rsidRPr="00951616" w:rsidRDefault="00ED6C33" w:rsidP="006F636C">
      <w:pPr>
        <w:pStyle w:val="outlinetxt3"/>
        <w:rPr>
          <w:b w:val="0"/>
        </w:rPr>
      </w:pPr>
      <w:r w:rsidRPr="00951616">
        <w:rPr>
          <w:b w:val="0"/>
        </w:rPr>
        <w:tab/>
      </w:r>
      <w:r w:rsidR="000D3C05">
        <w:t>c</w:t>
      </w:r>
      <w:r w:rsidRPr="00951616">
        <w:t>.</w:t>
      </w:r>
      <w:r w:rsidRPr="00951616">
        <w:tab/>
      </w:r>
      <w:r w:rsidRPr="00951616">
        <w:rPr>
          <w:b w:val="0"/>
        </w:rPr>
        <w:t xml:space="preserve">If notice is mailed, proof of mailing will be sufficient proof of notice. </w:t>
      </w:r>
    </w:p>
    <w:p w14:paraId="532EA937" w14:textId="77777777" w:rsidR="00DF31AB" w:rsidRPr="00951616" w:rsidRDefault="00ED6C33" w:rsidP="006F636C">
      <w:pPr>
        <w:pStyle w:val="outlinetxt3"/>
        <w:rPr>
          <w:b w:val="0"/>
        </w:rPr>
      </w:pPr>
      <w:r>
        <w:rPr>
          <w:b w:val="0"/>
        </w:rPr>
        <w:br w:type="column"/>
      </w:r>
      <w:r w:rsidR="000E47F1" w:rsidRPr="00951616">
        <w:rPr>
          <w:b w:val="0"/>
        </w:rPr>
        <w:tab/>
      </w:r>
      <w:r w:rsidR="000D3C05">
        <w:t>d</w:t>
      </w:r>
      <w:r w:rsidR="000E47F1" w:rsidRPr="00951616">
        <w:t>.</w:t>
      </w:r>
      <w:r w:rsidR="000E47F1" w:rsidRPr="00951616">
        <w:tab/>
      </w:r>
      <w:r w:rsidR="000E47F1" w:rsidRPr="00951616">
        <w:rPr>
          <w:b w:val="0"/>
        </w:rPr>
        <w:t xml:space="preserve">The written notice of cancellation or nonrenewal will: </w:t>
      </w:r>
    </w:p>
    <w:p w14:paraId="532EA938" w14:textId="77777777" w:rsidR="00DF31AB" w:rsidRPr="00951616" w:rsidRDefault="00ED6C33" w:rsidP="006F636C">
      <w:pPr>
        <w:pStyle w:val="outlinetxt4"/>
        <w:rPr>
          <w:b w:val="0"/>
        </w:rPr>
      </w:pPr>
      <w:r w:rsidRPr="00951616">
        <w:rPr>
          <w:b w:val="0"/>
        </w:rPr>
        <w:tab/>
      </w:r>
      <w:r w:rsidR="000D3C05" w:rsidRPr="000D3C05">
        <w:t>(1)</w:t>
      </w:r>
      <w:r w:rsidRPr="00951616">
        <w:tab/>
      </w:r>
      <w:r w:rsidRPr="00951616">
        <w:rPr>
          <w:b w:val="0"/>
        </w:rPr>
        <w:t>Be mailed or delivered to the first Named Insured and any designated loss payee at their addresses shown in the pol</w:t>
      </w:r>
      <w:r w:rsidRPr="00951616">
        <w:rPr>
          <w:b w:val="0"/>
        </w:rPr>
        <w:t xml:space="preserve">icy, or if not indicated in the policy, at their last known addresses; and </w:t>
      </w:r>
    </w:p>
    <w:p w14:paraId="532EA939" w14:textId="77777777" w:rsidR="006D5AB6" w:rsidRPr="00951616" w:rsidRDefault="00ED6C33" w:rsidP="006F636C">
      <w:pPr>
        <w:pStyle w:val="outlinetxt4"/>
        <w:rPr>
          <w:b w:val="0"/>
        </w:rPr>
      </w:pPr>
      <w:r w:rsidRPr="00951616">
        <w:rPr>
          <w:b w:val="0"/>
        </w:rPr>
        <w:tab/>
      </w:r>
      <w:r w:rsidR="000D3C05" w:rsidRPr="000D3C05">
        <w:t>(2)</w:t>
      </w:r>
      <w:r w:rsidRPr="00951616">
        <w:tab/>
      </w:r>
      <w:r w:rsidRPr="00951616">
        <w:rPr>
          <w:b w:val="0"/>
        </w:rPr>
        <w:t xml:space="preserve">State the reason or reasons for cancellation or nonrenewal. </w:t>
      </w:r>
    </w:p>
    <w:p w14:paraId="532EA93A" w14:textId="77777777" w:rsidR="0081491A" w:rsidRPr="00A97653" w:rsidRDefault="00ED6C33" w:rsidP="006F636C">
      <w:pPr>
        <w:pStyle w:val="outlinetxt2"/>
        <w:rPr>
          <w:b w:val="0"/>
        </w:rPr>
      </w:pPr>
      <w:r>
        <w:tab/>
        <w:t>3.</w:t>
      </w:r>
      <w:r>
        <w:tab/>
      </w:r>
      <w:r w:rsidR="000E47F1" w:rsidRPr="00A97653">
        <w:rPr>
          <w:b w:val="0"/>
        </w:rPr>
        <w:t xml:space="preserve">To the extent that any type or limit of coverage provided by this policy can be ceded to the North Carolina Reinsurance Facility, the following provision is added and supersedes any other provision to the contrary: </w:t>
      </w:r>
    </w:p>
    <w:p w14:paraId="532EA93B" w14:textId="77777777" w:rsidR="00DF31AB" w:rsidRPr="005B6EC7" w:rsidRDefault="00ED6C33" w:rsidP="006F636C">
      <w:pPr>
        <w:pStyle w:val="blockhd3"/>
      </w:pPr>
      <w:r w:rsidRPr="005B6EC7">
        <w:t xml:space="preserve">Nonrenewal </w:t>
      </w:r>
    </w:p>
    <w:p w14:paraId="532EA93C" w14:textId="77777777" w:rsidR="00DF31AB" w:rsidRPr="00951616" w:rsidRDefault="00ED6C33" w:rsidP="006F636C">
      <w:pPr>
        <w:pStyle w:val="blocktext3"/>
      </w:pPr>
      <w:r w:rsidRPr="00951616">
        <w:t xml:space="preserve">We may nonrenew this policy only for one or more of the following reasons: </w:t>
      </w:r>
    </w:p>
    <w:p w14:paraId="532EA93D" w14:textId="77777777" w:rsidR="00DF31AB" w:rsidRPr="00951616" w:rsidRDefault="00ED6C33" w:rsidP="006F636C">
      <w:pPr>
        <w:pStyle w:val="outlinetxt3"/>
        <w:rPr>
          <w:b w:val="0"/>
        </w:rPr>
      </w:pPr>
      <w:r w:rsidRPr="00951616">
        <w:rPr>
          <w:b w:val="0"/>
        </w:rPr>
        <w:tab/>
      </w:r>
      <w:r w:rsidR="000D3C05">
        <w:t>a</w:t>
      </w:r>
      <w:r w:rsidRPr="00951616">
        <w:t>.</w:t>
      </w:r>
      <w:r w:rsidRPr="00951616">
        <w:tab/>
      </w:r>
      <w:r w:rsidRPr="00951616">
        <w:rPr>
          <w:b w:val="0"/>
        </w:rPr>
        <w:t xml:space="preserve">Nonpayment of premium. </w:t>
      </w:r>
    </w:p>
    <w:p w14:paraId="532EA93E" w14:textId="77777777" w:rsidR="00DF31AB" w:rsidRPr="00951616" w:rsidRDefault="00ED6C33" w:rsidP="006F636C">
      <w:pPr>
        <w:pStyle w:val="outlinetxt3"/>
        <w:rPr>
          <w:b w:val="0"/>
        </w:rPr>
      </w:pPr>
      <w:r w:rsidRPr="00951616">
        <w:rPr>
          <w:b w:val="0"/>
        </w:rPr>
        <w:tab/>
      </w:r>
      <w:r w:rsidR="000D3C05">
        <w:t>b</w:t>
      </w:r>
      <w:r w:rsidRPr="00951616">
        <w:t>.</w:t>
      </w:r>
      <w:r w:rsidRPr="00951616">
        <w:rPr>
          <w:b w:val="0"/>
        </w:rPr>
        <w:tab/>
      </w:r>
      <w:r w:rsidRPr="00951616">
        <w:rPr>
          <w:b w:val="0"/>
        </w:rPr>
        <w:t xml:space="preserve">You become a nonresident of North Carolina and are not otherwise entitled to insurance through the Reinsurance </w:t>
      </w:r>
      <w:r w:rsidR="002339D6">
        <w:rPr>
          <w:b w:val="0"/>
        </w:rPr>
        <w:t>f</w:t>
      </w:r>
      <w:r w:rsidRPr="00951616">
        <w:rPr>
          <w:b w:val="0"/>
        </w:rPr>
        <w:t xml:space="preserve">acility. </w:t>
      </w:r>
    </w:p>
    <w:p w14:paraId="532EA93F" w14:textId="77777777" w:rsidR="00DF31AB" w:rsidRPr="00951616" w:rsidRDefault="00ED6C33" w:rsidP="006F636C">
      <w:pPr>
        <w:pStyle w:val="outlinetxt3"/>
        <w:rPr>
          <w:b w:val="0"/>
        </w:rPr>
      </w:pPr>
      <w:r w:rsidRPr="00951616">
        <w:rPr>
          <w:b w:val="0"/>
        </w:rPr>
        <w:tab/>
      </w:r>
      <w:r w:rsidR="000D3C05">
        <w:t>c</w:t>
      </w:r>
      <w:r w:rsidRPr="00951616">
        <w:t>.</w:t>
      </w:r>
      <w:r w:rsidRPr="00951616">
        <w:tab/>
      </w:r>
      <w:r w:rsidRPr="00951616">
        <w:rPr>
          <w:b w:val="0"/>
        </w:rPr>
        <w:t>Our contract with the agent through whom this policy is written is terminated for reasons other than the quality of the agent's "i</w:t>
      </w:r>
      <w:r w:rsidRPr="00951616">
        <w:rPr>
          <w:b w:val="0"/>
        </w:rPr>
        <w:t xml:space="preserve">nsureds". </w:t>
      </w:r>
    </w:p>
    <w:p w14:paraId="532EA940" w14:textId="77777777" w:rsidR="00DF31AB" w:rsidRPr="00951616" w:rsidRDefault="00ED6C33" w:rsidP="006F636C">
      <w:pPr>
        <w:pStyle w:val="outlinetxt3"/>
        <w:rPr>
          <w:b w:val="0"/>
        </w:rPr>
      </w:pPr>
      <w:r w:rsidRPr="00951616">
        <w:rPr>
          <w:b w:val="0"/>
        </w:rPr>
        <w:tab/>
      </w:r>
      <w:r w:rsidR="000D3C05">
        <w:t>d</w:t>
      </w:r>
      <w:r w:rsidRPr="00951616">
        <w:t>.</w:t>
      </w:r>
      <w:r w:rsidRPr="00951616">
        <w:tab/>
      </w:r>
      <w:r w:rsidRPr="00951616">
        <w:rPr>
          <w:b w:val="0"/>
        </w:rPr>
        <w:t xml:space="preserve">This policy is cancelled pursuant to a power of attorney given a company licensed according to the provisions of G.S. 58-56. </w:t>
      </w:r>
    </w:p>
    <w:p w14:paraId="532EA941" w14:textId="77777777" w:rsidR="00DF31AB" w:rsidRPr="00951616" w:rsidRDefault="00ED6C33" w:rsidP="006F636C">
      <w:pPr>
        <w:pStyle w:val="outlinetxt3"/>
        <w:rPr>
          <w:b w:val="0"/>
        </w:rPr>
      </w:pPr>
      <w:r w:rsidRPr="00951616">
        <w:rPr>
          <w:b w:val="0"/>
        </w:rPr>
        <w:tab/>
      </w:r>
      <w:r w:rsidR="000D3C05">
        <w:t>e</w:t>
      </w:r>
      <w:r w:rsidRPr="00951616">
        <w:t>.</w:t>
      </w:r>
      <w:r w:rsidRPr="00951616">
        <w:tab/>
      </w:r>
      <w:r w:rsidRPr="00951616">
        <w:rPr>
          <w:b w:val="0"/>
        </w:rPr>
        <w:t>You fail to meet the requirements contained in our corporate charter, articles of incorporation, or bylaws, whe</w:t>
      </w:r>
      <w:r w:rsidRPr="00951616">
        <w:rPr>
          <w:b w:val="0"/>
        </w:rPr>
        <w:t xml:space="preserve">n we are a company organized for the sole purpose of providing members of an organization with insurance coverage in North Carolina. </w:t>
      </w:r>
    </w:p>
    <w:p w14:paraId="532EA942" w14:textId="77777777" w:rsidR="00DF31AB" w:rsidRPr="00951616" w:rsidRDefault="00ED6C33" w:rsidP="006F636C">
      <w:pPr>
        <w:pStyle w:val="outlinetxt2"/>
        <w:rPr>
          <w:b w:val="0"/>
        </w:rPr>
      </w:pPr>
      <w:r w:rsidRPr="00951616">
        <w:rPr>
          <w:b w:val="0"/>
        </w:rPr>
        <w:tab/>
      </w:r>
      <w:r w:rsidR="00951616">
        <w:t>4</w:t>
      </w:r>
      <w:r w:rsidRPr="00951616">
        <w:t>.</w:t>
      </w:r>
      <w:r w:rsidRPr="00951616">
        <w:tab/>
      </w:r>
      <w:r w:rsidRPr="00F565B8">
        <w:rPr>
          <w:b w:val="0"/>
        </w:rPr>
        <w:t>Common Policy</w:t>
      </w:r>
      <w:r w:rsidRPr="00951616">
        <w:t xml:space="preserve"> </w:t>
      </w:r>
      <w:r w:rsidRPr="00951616">
        <w:rPr>
          <w:b w:val="0"/>
        </w:rPr>
        <w:t xml:space="preserve">Condition </w:t>
      </w:r>
      <w:r w:rsidRPr="00951616">
        <w:t xml:space="preserve">B. Changes </w:t>
      </w:r>
      <w:r w:rsidRPr="00951616">
        <w:rPr>
          <w:b w:val="0"/>
        </w:rPr>
        <w:t xml:space="preserve">is changed to read as follows: </w:t>
      </w:r>
    </w:p>
    <w:p w14:paraId="532EA943" w14:textId="77777777" w:rsidR="00DF31AB" w:rsidRPr="00951616" w:rsidRDefault="00ED6C33" w:rsidP="006F636C">
      <w:pPr>
        <w:pStyle w:val="blocktext3"/>
      </w:pPr>
      <w:r w:rsidRPr="00951616">
        <w:t>This policy contains all the agreements between you</w:t>
      </w:r>
      <w:r w:rsidRPr="00951616">
        <w:t xml:space="preserve"> and us. Its terms may not be changed or waived except by endorsement issued by us. If a change requires a premium adjustment, we will adjust the premium for that change as of the effective date of change. If we revise this policy form to provide more cove</w:t>
      </w:r>
      <w:r w:rsidRPr="00951616">
        <w:t xml:space="preserve">rage without additional premium charge, your policy will automatically provide the additional coverage as of the day the revision is effective in your state. </w:t>
      </w:r>
    </w:p>
    <w:p w14:paraId="532EA944" w14:textId="608FF3C6" w:rsidR="00DF31AB" w:rsidRPr="00951616" w:rsidRDefault="00ED6C33" w:rsidP="006F636C">
      <w:pPr>
        <w:pStyle w:val="outlinetxt2"/>
        <w:rPr>
          <w:b w:val="0"/>
        </w:rPr>
      </w:pPr>
      <w:r>
        <w:rPr>
          <w:b w:val="0"/>
        </w:rPr>
        <w:br w:type="page"/>
      </w:r>
      <w:r>
        <w:rPr>
          <w:b w:val="0"/>
          <w:noProof/>
        </w:rPr>
        <w:pict w14:anchorId="41EE751F">
          <v:rect id="_x0000_s1028" style="position:absolute;left:0;text-align:left;margin-left:-45.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1E805FE" w14:textId="77777777" w:rsidR="0079339B" w:rsidRDefault="00ED6C33">
                  <w:pPr>
                    <w:pStyle w:val="sidetext"/>
                  </w:pPr>
                  <w:r>
                    <w:t>R</w:t>
                  </w:r>
                </w:p>
                <w:p w14:paraId="2D3ABB44" w14:textId="77777777" w:rsidR="0079339B" w:rsidRDefault="0079339B">
                  <w:pPr>
                    <w:pStyle w:val="sidetext"/>
                  </w:pPr>
                </w:p>
                <w:p w14:paraId="412ED8F3" w14:textId="77777777" w:rsidR="0079339B" w:rsidRDefault="00ED6C33">
                  <w:pPr>
                    <w:pStyle w:val="sidetext"/>
                  </w:pPr>
                  <w:r>
                    <w:t>E</w:t>
                  </w:r>
                </w:p>
                <w:p w14:paraId="3D45B36D" w14:textId="77777777" w:rsidR="0079339B" w:rsidRDefault="0079339B">
                  <w:pPr>
                    <w:pStyle w:val="sidetext"/>
                  </w:pPr>
                </w:p>
                <w:p w14:paraId="36012B93" w14:textId="77777777" w:rsidR="0079339B" w:rsidRDefault="00ED6C33">
                  <w:pPr>
                    <w:pStyle w:val="sidetext"/>
                  </w:pPr>
                  <w:r>
                    <w:t>V</w:t>
                  </w:r>
                </w:p>
                <w:p w14:paraId="65F16B1C" w14:textId="77777777" w:rsidR="0079339B" w:rsidRDefault="0079339B">
                  <w:pPr>
                    <w:pStyle w:val="sidetext"/>
                  </w:pPr>
                </w:p>
                <w:p w14:paraId="79A700A9" w14:textId="77777777" w:rsidR="0079339B" w:rsidRDefault="00ED6C33">
                  <w:pPr>
                    <w:pStyle w:val="sidetext"/>
                  </w:pPr>
                  <w:r>
                    <w:t>I</w:t>
                  </w:r>
                </w:p>
                <w:p w14:paraId="16D15E64" w14:textId="77777777" w:rsidR="0079339B" w:rsidRDefault="0079339B">
                  <w:pPr>
                    <w:pStyle w:val="sidetext"/>
                  </w:pPr>
                </w:p>
                <w:p w14:paraId="791ED3B4" w14:textId="77777777" w:rsidR="0079339B" w:rsidRDefault="00ED6C33">
                  <w:pPr>
                    <w:pStyle w:val="sidetext"/>
                  </w:pPr>
                  <w:r>
                    <w:t>S</w:t>
                  </w:r>
                </w:p>
                <w:p w14:paraId="2EAC9521" w14:textId="77777777" w:rsidR="0079339B" w:rsidRDefault="0079339B">
                  <w:pPr>
                    <w:pStyle w:val="sidetext"/>
                  </w:pPr>
                </w:p>
                <w:p w14:paraId="2DE1ECD4" w14:textId="77777777" w:rsidR="0079339B" w:rsidRDefault="00ED6C33">
                  <w:pPr>
                    <w:pStyle w:val="sidetext"/>
                  </w:pPr>
                  <w:r>
                    <w:t>E</w:t>
                  </w:r>
                </w:p>
                <w:p w14:paraId="4F4752B0" w14:textId="77777777" w:rsidR="0079339B" w:rsidRDefault="0079339B">
                  <w:pPr>
                    <w:pStyle w:val="sidetext"/>
                  </w:pPr>
                </w:p>
                <w:p w14:paraId="7E3C0353" w14:textId="77777777" w:rsidR="0079339B" w:rsidRDefault="00ED6C33">
                  <w:pPr>
                    <w:pStyle w:val="sidetext"/>
                  </w:pPr>
                  <w:r>
                    <w:t>D</w:t>
                  </w:r>
                </w:p>
              </w:txbxContent>
            </v:textbox>
            <w10:wrap anchorx="page" anchory="page"/>
            <w10:anchorlock/>
          </v:rect>
        </w:pict>
      </w:r>
      <w:r w:rsidR="000E47F1" w:rsidRPr="00951616">
        <w:rPr>
          <w:b w:val="0"/>
        </w:rPr>
        <w:tab/>
      </w:r>
      <w:r w:rsidR="00951616">
        <w:t>5</w:t>
      </w:r>
      <w:r w:rsidR="000E47F1" w:rsidRPr="00951616">
        <w:t>.</w:t>
      </w:r>
      <w:r w:rsidR="000E47F1" w:rsidRPr="00951616">
        <w:tab/>
      </w:r>
      <w:r w:rsidR="000E47F1" w:rsidRPr="00951616">
        <w:rPr>
          <w:b w:val="0"/>
        </w:rPr>
        <w:t xml:space="preserve">Loss Condition </w:t>
      </w:r>
      <w:r w:rsidR="000E47F1" w:rsidRPr="00951616">
        <w:t>1</w:t>
      </w:r>
      <w:r w:rsidR="00A9237F" w:rsidRPr="00951616">
        <w:t>.</w:t>
      </w:r>
      <w:r w:rsidR="000E47F1" w:rsidRPr="00951616">
        <w:t xml:space="preserve"> Appraisal For Physical Damage Loss </w:t>
      </w:r>
      <w:r w:rsidR="000E47F1" w:rsidRPr="00951616">
        <w:rPr>
          <w:b w:val="0"/>
        </w:rPr>
        <w:t xml:space="preserve">is replaced by the following: </w:t>
      </w:r>
    </w:p>
    <w:p w14:paraId="532EA945" w14:textId="77777777" w:rsidR="00E91A34" w:rsidRPr="00876003" w:rsidRDefault="00ED6C33" w:rsidP="006F636C">
      <w:pPr>
        <w:pStyle w:val="outlinehd3"/>
      </w:pPr>
      <w:r>
        <w:tab/>
        <w:t>1.</w:t>
      </w:r>
      <w:r>
        <w:tab/>
      </w:r>
      <w:r w:rsidR="000E47F1" w:rsidRPr="00876003">
        <w:t>Appraisal For Physical Damage Loss</w:t>
      </w:r>
    </w:p>
    <w:p w14:paraId="532EA946" w14:textId="77777777" w:rsidR="00E91A34" w:rsidRPr="00F565B8" w:rsidRDefault="00ED6C33" w:rsidP="006F636C">
      <w:pPr>
        <w:pStyle w:val="blocktext4"/>
      </w:pPr>
      <w:r w:rsidRPr="00F565B8">
        <w:t>If you and we disagree on the amount of "loss", either may demand an appraisal of the "loss". In this event, each party will select a competent apprai</w:t>
      </w:r>
      <w:r w:rsidRPr="00F565B8">
        <w:t>ser. The two appraisers will select a competent and impartial umpire. The appraisers will state separately the actual cash value and amount of "loss". If they fail to agree, they will submit their differences to the umpire. A decision, in writing, agreed t</w:t>
      </w:r>
      <w:r w:rsidRPr="00F565B8">
        <w:t xml:space="preserve">o by any two will be binding. Each party will: </w:t>
      </w:r>
    </w:p>
    <w:p w14:paraId="532EA947" w14:textId="77777777" w:rsidR="00E91A34" w:rsidRPr="00F565B8" w:rsidRDefault="00ED6C33" w:rsidP="006F636C">
      <w:pPr>
        <w:pStyle w:val="outlinetxt4"/>
        <w:rPr>
          <w:b w:val="0"/>
        </w:rPr>
      </w:pPr>
      <w:r w:rsidRPr="00F565B8">
        <w:rPr>
          <w:b w:val="0"/>
        </w:rPr>
        <w:tab/>
      </w:r>
      <w:r w:rsidRPr="00F565B8">
        <w:t>a.</w:t>
      </w:r>
      <w:r w:rsidRPr="00F565B8">
        <w:tab/>
      </w:r>
      <w:r w:rsidRPr="00F565B8">
        <w:rPr>
          <w:b w:val="0"/>
        </w:rPr>
        <w:t xml:space="preserve">Pay its chosen appraiser; and </w:t>
      </w:r>
    </w:p>
    <w:p w14:paraId="532EA948" w14:textId="77777777" w:rsidR="00E91A34" w:rsidRPr="00F565B8" w:rsidRDefault="00ED6C33" w:rsidP="006F636C">
      <w:pPr>
        <w:pStyle w:val="outlinetxt4"/>
        <w:rPr>
          <w:b w:val="0"/>
        </w:rPr>
      </w:pPr>
      <w:r w:rsidRPr="00F565B8">
        <w:rPr>
          <w:b w:val="0"/>
        </w:rPr>
        <w:tab/>
      </w:r>
      <w:r w:rsidRPr="00F565B8">
        <w:t>b.</w:t>
      </w:r>
      <w:r w:rsidRPr="00F565B8">
        <w:tab/>
      </w:r>
      <w:r w:rsidRPr="00F565B8">
        <w:rPr>
          <w:b w:val="0"/>
        </w:rPr>
        <w:t xml:space="preserve">Bear the other expenses of the appraisal and umpire equally. </w:t>
      </w:r>
    </w:p>
    <w:p w14:paraId="532EA949" w14:textId="77777777" w:rsidR="00E91A34" w:rsidRPr="00F565B8" w:rsidRDefault="00ED6C33" w:rsidP="006F636C">
      <w:pPr>
        <w:pStyle w:val="blocktext4"/>
      </w:pPr>
      <w:r w:rsidRPr="00F565B8">
        <w:t xml:space="preserve">If we submit to an appraisal, we will still retain our right to deny the claim. </w:t>
      </w:r>
    </w:p>
    <w:p w14:paraId="532EA94A" w14:textId="77777777" w:rsidR="00255565" w:rsidRPr="00F565B8" w:rsidRDefault="00ED6C33" w:rsidP="006F636C">
      <w:pPr>
        <w:pStyle w:val="outlinetxt2"/>
      </w:pPr>
      <w:r w:rsidRPr="00F565B8">
        <w:rPr>
          <w:b w:val="0"/>
        </w:rPr>
        <w:tab/>
      </w:r>
      <w:r w:rsidR="00951616" w:rsidRPr="00F565B8">
        <w:t>6</w:t>
      </w:r>
      <w:r w:rsidRPr="00F565B8">
        <w:t>.</w:t>
      </w:r>
      <w:r w:rsidRPr="00F565B8">
        <w:rPr>
          <w:b w:val="0"/>
        </w:rPr>
        <w:tab/>
      </w:r>
      <w:r w:rsidR="000E47F1" w:rsidRPr="00F565B8">
        <w:rPr>
          <w:b w:val="0"/>
        </w:rPr>
        <w:t>The following is added</w:t>
      </w:r>
      <w:r w:rsidR="00CE778F" w:rsidRPr="00F565B8">
        <w:rPr>
          <w:b w:val="0"/>
        </w:rPr>
        <w:t xml:space="preserve"> to</w:t>
      </w:r>
      <w:r w:rsidR="00CE778F" w:rsidRPr="00F565B8">
        <w:t xml:space="preserve"> Loss Conditions</w:t>
      </w:r>
      <w:r w:rsidR="000E47F1" w:rsidRPr="00F565B8">
        <w:t>:</w:t>
      </w:r>
    </w:p>
    <w:p w14:paraId="532EA94B" w14:textId="77777777" w:rsidR="005B6EC7" w:rsidRDefault="00ED6C33" w:rsidP="006F636C">
      <w:pPr>
        <w:pStyle w:val="blockhd3"/>
      </w:pPr>
      <w:r w:rsidRPr="005B6EC7">
        <w:t>Appraisal For Property Damage</w:t>
      </w:r>
    </w:p>
    <w:p w14:paraId="532EA94C" w14:textId="77777777" w:rsidR="00E91A34" w:rsidRPr="00951616" w:rsidRDefault="00ED6C33" w:rsidP="006F636C">
      <w:pPr>
        <w:pStyle w:val="blocktext3"/>
      </w:pPr>
      <w:r w:rsidRPr="00951616">
        <w:t>In the event of an "accident"</w:t>
      </w:r>
      <w:r w:rsidR="00691138" w:rsidRPr="00951616">
        <w:t>:</w:t>
      </w:r>
    </w:p>
    <w:p w14:paraId="532EA94D" w14:textId="77777777" w:rsidR="005B6EC7" w:rsidRPr="00951616" w:rsidRDefault="00ED6C33" w:rsidP="006F636C">
      <w:pPr>
        <w:pStyle w:val="outlinetxt3"/>
        <w:rPr>
          <w:b w:val="0"/>
        </w:rPr>
      </w:pPr>
      <w:r w:rsidRPr="00951616">
        <w:rPr>
          <w:b w:val="0"/>
        </w:rPr>
        <w:tab/>
      </w:r>
      <w:r w:rsidR="00E91A34" w:rsidRPr="00951616">
        <w:t>1</w:t>
      </w:r>
      <w:r w:rsidRPr="00951616">
        <w:t>.</w:t>
      </w:r>
      <w:r w:rsidRPr="00951616">
        <w:tab/>
      </w:r>
      <w:r w:rsidRPr="00951616">
        <w:rPr>
          <w:b w:val="0"/>
        </w:rPr>
        <w:t xml:space="preserve">If the claimant and </w:t>
      </w:r>
      <w:r w:rsidR="00D63E15" w:rsidRPr="00951616">
        <w:rPr>
          <w:b w:val="0"/>
        </w:rPr>
        <w:t xml:space="preserve">we </w:t>
      </w:r>
      <w:r w:rsidRPr="00951616">
        <w:rPr>
          <w:b w:val="0"/>
        </w:rPr>
        <w:t xml:space="preserve">fail to agree as to the difference in fair market value of the </w:t>
      </w:r>
      <w:r w:rsidR="00E91A34" w:rsidRPr="00951616">
        <w:rPr>
          <w:b w:val="0"/>
        </w:rPr>
        <w:t>motor</w:t>
      </w:r>
      <w:r w:rsidR="00B845A5" w:rsidRPr="00951616">
        <w:rPr>
          <w:b w:val="0"/>
        </w:rPr>
        <w:t xml:space="preserve"> </w:t>
      </w:r>
      <w:r w:rsidRPr="00951616">
        <w:rPr>
          <w:b w:val="0"/>
        </w:rPr>
        <w:t xml:space="preserve">vehicle immediately before and immediately after the </w:t>
      </w:r>
      <w:r w:rsidR="00BA082A" w:rsidRPr="00951616">
        <w:rPr>
          <w:b w:val="0"/>
        </w:rPr>
        <w:t>"</w:t>
      </w:r>
      <w:r w:rsidRPr="00951616">
        <w:rPr>
          <w:b w:val="0"/>
        </w:rPr>
        <w:t>accident</w:t>
      </w:r>
      <w:r w:rsidR="00BA082A" w:rsidRPr="00951616">
        <w:rPr>
          <w:b w:val="0"/>
        </w:rPr>
        <w:t>"</w:t>
      </w:r>
      <w:r w:rsidRPr="00951616">
        <w:rPr>
          <w:b w:val="0"/>
        </w:rPr>
        <w:t xml:space="preserve"> and the difference in the </w:t>
      </w:r>
      <w:r w:rsidRPr="00951616">
        <w:rPr>
          <w:b w:val="0"/>
          <w:noProof/>
        </w:rPr>
        <w:t>claimant's</w:t>
      </w:r>
      <w:r w:rsidRPr="00951616">
        <w:rPr>
          <w:b w:val="0"/>
        </w:rPr>
        <w:t xml:space="preserve"> and our estimate of the diminution in fair market value of the vehicle is greater than $2,000 or 25% of the fair market retail value of the vehicle prior t</w:t>
      </w:r>
      <w:r w:rsidRPr="00951616">
        <w:rPr>
          <w:b w:val="0"/>
        </w:rPr>
        <w:t xml:space="preserve">o the </w:t>
      </w:r>
      <w:r w:rsidR="00BA082A" w:rsidRPr="00951616">
        <w:rPr>
          <w:b w:val="0"/>
        </w:rPr>
        <w:t>"</w:t>
      </w:r>
      <w:r w:rsidRPr="00951616">
        <w:rPr>
          <w:b w:val="0"/>
        </w:rPr>
        <w:t>accident</w:t>
      </w:r>
      <w:r w:rsidR="00BA082A" w:rsidRPr="00951616">
        <w:rPr>
          <w:b w:val="0"/>
        </w:rPr>
        <w:t>"</w:t>
      </w:r>
      <w:r w:rsidRPr="00951616">
        <w:rPr>
          <w:b w:val="0"/>
        </w:rPr>
        <w:t xml:space="preserve"> as determined by the latest edition of the National Automobile Dealers Association Pricing Guide Book or other publications approved by the Commissioner of </w:t>
      </w:r>
      <w:r w:rsidR="00D63E15" w:rsidRPr="00951616">
        <w:rPr>
          <w:b w:val="0"/>
        </w:rPr>
        <w:t>I</w:t>
      </w:r>
      <w:r w:rsidRPr="00951616">
        <w:rPr>
          <w:b w:val="0"/>
        </w:rPr>
        <w:t>nsurance, whichever is less; and</w:t>
      </w:r>
    </w:p>
    <w:p w14:paraId="532EA94E" w14:textId="77777777" w:rsidR="005B6EC7" w:rsidRPr="000D3C05" w:rsidRDefault="00ED6C33" w:rsidP="006F636C">
      <w:pPr>
        <w:pStyle w:val="outlinetxt3"/>
        <w:rPr>
          <w:b w:val="0"/>
        </w:rPr>
      </w:pPr>
      <w:r w:rsidRPr="000D3C05">
        <w:rPr>
          <w:b w:val="0"/>
        </w:rPr>
        <w:tab/>
      </w:r>
      <w:r w:rsidR="00880D88" w:rsidRPr="000D3C05">
        <w:t>2</w:t>
      </w:r>
      <w:r w:rsidRPr="000D3C05">
        <w:t>.</w:t>
      </w:r>
      <w:r w:rsidRPr="000D3C05">
        <w:tab/>
      </w:r>
      <w:r w:rsidR="008B2DB1" w:rsidRPr="008B2DB1">
        <w:rPr>
          <w:b w:val="0"/>
        </w:rPr>
        <w:t>Liability for</w:t>
      </w:r>
      <w:r w:rsidR="008B2DB1">
        <w:t xml:space="preserve"> </w:t>
      </w:r>
      <w:r w:rsidR="008B2DB1">
        <w:rPr>
          <w:b w:val="0"/>
        </w:rPr>
        <w:t>c</w:t>
      </w:r>
      <w:r w:rsidRPr="000D3C05">
        <w:rPr>
          <w:b w:val="0"/>
        </w:rPr>
        <w:t>overage for the</w:t>
      </w:r>
      <w:r w:rsidR="00B50049">
        <w:rPr>
          <w:b w:val="0"/>
        </w:rPr>
        <w:t xml:space="preserve"> </w:t>
      </w:r>
      <w:r w:rsidRPr="000D3C05">
        <w:rPr>
          <w:b w:val="0"/>
        </w:rPr>
        <w:t>claim is not i</w:t>
      </w:r>
      <w:r w:rsidRPr="000D3C05">
        <w:rPr>
          <w:b w:val="0"/>
        </w:rPr>
        <w:t>n dispute;</w:t>
      </w:r>
    </w:p>
    <w:p w14:paraId="532EA94F" w14:textId="77777777" w:rsidR="005B6EC7" w:rsidRPr="000D3C05" w:rsidRDefault="00ED6C33" w:rsidP="006F636C">
      <w:pPr>
        <w:pStyle w:val="blocktext3"/>
      </w:pPr>
      <w:r w:rsidRPr="000D3C05">
        <w:t>t</w:t>
      </w:r>
      <w:r w:rsidR="000E47F1" w:rsidRPr="000D3C05">
        <w:t xml:space="preserve">hen on the written demand of either the </w:t>
      </w:r>
      <w:r w:rsidR="000E47F1" w:rsidRPr="000D3C05">
        <w:rPr>
          <w:noProof/>
        </w:rPr>
        <w:t>claimant</w:t>
      </w:r>
      <w:r w:rsidR="000E47F1" w:rsidRPr="000D3C05">
        <w:t xml:space="preserve"> or us, each shall select a competent and </w:t>
      </w:r>
      <w:r w:rsidR="000E47F1" w:rsidRPr="000D3C05">
        <w:rPr>
          <w:noProof/>
        </w:rPr>
        <w:t>disinterested</w:t>
      </w:r>
      <w:r w:rsidR="000E47F1" w:rsidRPr="000D3C05">
        <w:t xml:space="preserve"> appraiser and notify the other of the appraiser selected within 20 days after the demand.</w:t>
      </w:r>
    </w:p>
    <w:p w14:paraId="532EA950" w14:textId="77777777" w:rsidR="005B6EC7" w:rsidRPr="000D3C05" w:rsidRDefault="00ED6C33" w:rsidP="006F636C">
      <w:pPr>
        <w:pStyle w:val="blocktext3"/>
      </w:pPr>
      <w:r>
        <w:br w:type="column"/>
      </w:r>
      <w:r w:rsidR="000E47F1" w:rsidRPr="000D3C05">
        <w:t xml:space="preserve">Should the appraisers fail to agree, they shall then select a competent and disinterested appraiser to serve as an umpire. If the appraisers cannot agree upon an umpire within 15 days, either the claimant or </w:t>
      </w:r>
      <w:r w:rsidR="00D63E15" w:rsidRPr="000D3C05">
        <w:t>we</w:t>
      </w:r>
      <w:r w:rsidR="000E47F1" w:rsidRPr="000D3C05">
        <w:t xml:space="preserve"> may request that a magistrate resident in the county where the insured motor vehicle is registered or the county where the </w:t>
      </w:r>
      <w:r w:rsidR="00BA082A" w:rsidRPr="000D3C05">
        <w:t>"</w:t>
      </w:r>
      <w:r w:rsidR="000E47F1" w:rsidRPr="000D3C05">
        <w:t>accident</w:t>
      </w:r>
      <w:r w:rsidR="00BA082A" w:rsidRPr="000D3C05">
        <w:t>"</w:t>
      </w:r>
      <w:r w:rsidR="000E47F1" w:rsidRPr="000D3C05">
        <w:t xml:space="preserve"> occurred select the umpire. </w:t>
      </w:r>
    </w:p>
    <w:p w14:paraId="532EA951" w14:textId="77777777" w:rsidR="005B6EC7" w:rsidRPr="000D3C05" w:rsidRDefault="00ED6C33" w:rsidP="006F636C">
      <w:pPr>
        <w:pStyle w:val="blocktext3"/>
      </w:pPr>
      <w:r w:rsidRPr="000D3C05">
        <w:t xml:space="preserve">The umpire then shall prepare a report determining the amount of </w:t>
      </w:r>
      <w:r w:rsidR="00880D88" w:rsidRPr="000D3C05">
        <w:t>"property damage"</w:t>
      </w:r>
      <w:r w:rsidR="00B845A5" w:rsidRPr="000D3C05">
        <w:t xml:space="preserve"> </w:t>
      </w:r>
      <w:r w:rsidRPr="000D3C05">
        <w:t>and shall file the report with us and the claimant.</w:t>
      </w:r>
    </w:p>
    <w:p w14:paraId="532EA952" w14:textId="77777777" w:rsidR="005B6EC7" w:rsidRPr="000D3C05" w:rsidRDefault="00ED6C33" w:rsidP="006F636C">
      <w:pPr>
        <w:pStyle w:val="blocktext3"/>
      </w:pPr>
      <w:r w:rsidRPr="000D3C05">
        <w:t>The claimant or we shall have 15 days from the filin</w:t>
      </w:r>
      <w:r w:rsidRPr="000D3C05">
        <w:t>g of the report to reject the report and notify the other party of such rejection. If the report is not rejected within 15 days from the filing of the report, the report shall be binding upon both the claimant and us.</w:t>
      </w:r>
    </w:p>
    <w:p w14:paraId="532EA953" w14:textId="77777777" w:rsidR="005B6EC7" w:rsidRPr="000D3C05" w:rsidRDefault="00ED6C33" w:rsidP="006F636C">
      <w:pPr>
        <w:pStyle w:val="blocktext3"/>
      </w:pPr>
      <w:r w:rsidRPr="000D3C05">
        <w:t xml:space="preserve">Each appraiser shall be paid by the </w:t>
      </w:r>
      <w:r w:rsidRPr="000D3C05">
        <w:t>party selecting the appraiser, and the expenses of appraisal and umpire shall be paid by the parties equally.</w:t>
      </w:r>
    </w:p>
    <w:p w14:paraId="532EA954" w14:textId="77777777" w:rsidR="005B6EC7" w:rsidRPr="000D3C05" w:rsidRDefault="00ED6C33" w:rsidP="006F636C">
      <w:pPr>
        <w:pStyle w:val="blocktext3"/>
      </w:pPr>
      <w:r w:rsidRPr="000D3C05">
        <w:t xml:space="preserve">If either party elects to have an appraisal to determine the amount of </w:t>
      </w:r>
      <w:r w:rsidR="00B25535" w:rsidRPr="000D3C05">
        <w:t>"</w:t>
      </w:r>
      <w:r w:rsidRPr="000D3C05">
        <w:t>property damage</w:t>
      </w:r>
      <w:r w:rsidR="00B25535" w:rsidRPr="000D3C05">
        <w:t>"</w:t>
      </w:r>
      <w:r w:rsidRPr="000D3C05">
        <w:t xml:space="preserve">, then the amount of </w:t>
      </w:r>
      <w:r w:rsidR="00B25535" w:rsidRPr="000D3C05">
        <w:t>"</w:t>
      </w:r>
      <w:r w:rsidRPr="000D3C05">
        <w:t>property damage</w:t>
      </w:r>
      <w:r w:rsidR="00B25535" w:rsidRPr="000D3C05">
        <w:t>"</w:t>
      </w:r>
      <w:r w:rsidRPr="000D3C05">
        <w:t xml:space="preserve"> cannot be decided t</w:t>
      </w:r>
      <w:r w:rsidRPr="000D3C05">
        <w:t>hrough arbitration.</w:t>
      </w:r>
    </w:p>
    <w:p w14:paraId="532EA955" w14:textId="77777777" w:rsidR="00DF31AB" w:rsidRPr="00057367" w:rsidRDefault="00ED6C33" w:rsidP="006F636C">
      <w:pPr>
        <w:pStyle w:val="outlinetxt2"/>
        <w:rPr>
          <w:b w:val="0"/>
        </w:rPr>
      </w:pPr>
      <w:r>
        <w:tab/>
      </w:r>
      <w:r w:rsidR="000D3C05" w:rsidRPr="00A17B42">
        <w:t>7</w:t>
      </w:r>
      <w:r w:rsidR="000E47F1" w:rsidRPr="00A17B42">
        <w:t>.</w:t>
      </w:r>
      <w:r w:rsidR="000E47F1" w:rsidRPr="00A17B42">
        <w:tab/>
      </w:r>
      <w:r w:rsidR="000E47F1" w:rsidRPr="00057367">
        <w:rPr>
          <w:b w:val="0"/>
        </w:rPr>
        <w:t xml:space="preserve">Paragraph </w:t>
      </w:r>
      <w:r w:rsidR="000E47F1" w:rsidRPr="00057367">
        <w:t xml:space="preserve">2. </w:t>
      </w:r>
      <w:r w:rsidR="000E47F1" w:rsidRPr="00057367">
        <w:rPr>
          <w:b w:val="0"/>
        </w:rPr>
        <w:t xml:space="preserve">of the </w:t>
      </w:r>
      <w:r w:rsidR="000E47F1" w:rsidRPr="00057367">
        <w:t>Concealment, Misrepresentation Or Fraud General Condition</w:t>
      </w:r>
      <w:r w:rsidR="00F15810" w:rsidRPr="00057367">
        <w:t>s</w:t>
      </w:r>
      <w:r w:rsidR="000E47F1" w:rsidRPr="00057367">
        <w:t xml:space="preserve"> </w:t>
      </w:r>
      <w:r w:rsidR="000E47F1" w:rsidRPr="00057367">
        <w:rPr>
          <w:b w:val="0"/>
        </w:rPr>
        <w:t xml:space="preserve">is amended by the addition of the following: </w:t>
      </w:r>
    </w:p>
    <w:p w14:paraId="532EA956" w14:textId="77777777" w:rsidR="00DF31AB" w:rsidRPr="00A17B42" w:rsidRDefault="00ED6C33" w:rsidP="006F636C">
      <w:pPr>
        <w:pStyle w:val="blocktext3"/>
      </w:pPr>
      <w:r w:rsidRPr="00A17B42">
        <w:t>This condition does not apply for coverage up to the minimum limits of liability required by the North Caro</w:t>
      </w:r>
      <w:r w:rsidRPr="00A17B42">
        <w:t xml:space="preserve">lina Financial Responsibility Act of 1957. </w:t>
      </w:r>
    </w:p>
    <w:sectPr w:rsidR="00DF31AB" w:rsidRPr="00A17B42" w:rsidSect="0079339B">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5D93D" w14:textId="77777777" w:rsidR="00000000" w:rsidRDefault="00ED6C33">
      <w:r>
        <w:separator/>
      </w:r>
    </w:p>
  </w:endnote>
  <w:endnote w:type="continuationSeparator" w:id="0">
    <w:p w14:paraId="4318ED70" w14:textId="77777777" w:rsidR="00000000" w:rsidRDefault="00ED6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17C74" w14:paraId="532EA95B" w14:textId="77777777">
      <w:tc>
        <w:tcPr>
          <w:tcW w:w="940" w:type="pct"/>
        </w:tcPr>
        <w:p w14:paraId="532EA957" w14:textId="77777777" w:rsidR="000C2867" w:rsidRDefault="00ED6C33" w:rsidP="00E1193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404FFA">
            <w:rPr>
              <w:noProof/>
            </w:rPr>
            <w:t>4</w:t>
          </w:r>
          <w:r>
            <w:fldChar w:fldCharType="end"/>
          </w:r>
        </w:p>
      </w:tc>
      <w:tc>
        <w:tcPr>
          <w:tcW w:w="2885" w:type="pct"/>
        </w:tcPr>
        <w:p w14:paraId="532EA958" w14:textId="142F7518" w:rsidR="000C2867" w:rsidRDefault="00ED6C33" w:rsidP="0079339B">
          <w:pPr>
            <w:pStyle w:val="isof1"/>
            <w:jc w:val="center"/>
          </w:pPr>
          <w:r>
            <w:t>© Insurance Services Office, Inc., 2023 </w:t>
          </w:r>
        </w:p>
      </w:tc>
      <w:tc>
        <w:tcPr>
          <w:tcW w:w="890" w:type="pct"/>
        </w:tcPr>
        <w:p w14:paraId="532EA959" w14:textId="7967A9A8" w:rsidR="000C2867" w:rsidRDefault="00ED6C33" w:rsidP="0079339B">
          <w:pPr>
            <w:pStyle w:val="isof2"/>
            <w:jc w:val="right"/>
          </w:pPr>
          <w:r>
            <w:t>CA 01 26 01 25</w:t>
          </w:r>
        </w:p>
      </w:tc>
      <w:tc>
        <w:tcPr>
          <w:tcW w:w="278" w:type="pct"/>
        </w:tcPr>
        <w:p w14:paraId="532EA95A" w14:textId="77777777" w:rsidR="000C2867" w:rsidRDefault="000C2867">
          <w:pPr>
            <w:jc w:val="right"/>
          </w:pPr>
        </w:p>
      </w:tc>
    </w:tr>
  </w:tbl>
  <w:p w14:paraId="532EA95C" w14:textId="77777777" w:rsidR="000C2867" w:rsidRPr="00E1193E" w:rsidRDefault="000C2867" w:rsidP="00E119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17C74" w14:paraId="532EA961" w14:textId="77777777">
      <w:tc>
        <w:tcPr>
          <w:tcW w:w="940" w:type="pct"/>
        </w:tcPr>
        <w:p w14:paraId="532EA95D" w14:textId="75F16A33" w:rsidR="000C2867" w:rsidRDefault="00ED6C33" w:rsidP="0079339B">
          <w:pPr>
            <w:pStyle w:val="isof2"/>
            <w:jc w:val="left"/>
          </w:pPr>
          <w:r>
            <w:t>CA 01 26 01 25</w:t>
          </w:r>
        </w:p>
      </w:tc>
      <w:tc>
        <w:tcPr>
          <w:tcW w:w="2885" w:type="pct"/>
        </w:tcPr>
        <w:p w14:paraId="532EA95E" w14:textId="6E0B02E3" w:rsidR="000C2867" w:rsidRDefault="00ED6C33" w:rsidP="0079339B">
          <w:pPr>
            <w:pStyle w:val="isof1"/>
            <w:jc w:val="center"/>
          </w:pPr>
          <w:r>
            <w:t xml:space="preserve">© Insurance Services Office, </w:t>
          </w:r>
          <w:r>
            <w:t>Inc., 2023 </w:t>
          </w:r>
        </w:p>
      </w:tc>
      <w:tc>
        <w:tcPr>
          <w:tcW w:w="890" w:type="pct"/>
        </w:tcPr>
        <w:p w14:paraId="532EA95F" w14:textId="77777777" w:rsidR="000C2867" w:rsidRDefault="00ED6C33" w:rsidP="00E1193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sidR="00404FFA">
            <w:rPr>
              <w:noProof/>
            </w:rPr>
            <w:t>4</w:t>
          </w:r>
          <w:r>
            <w:fldChar w:fldCharType="end"/>
          </w:r>
        </w:p>
      </w:tc>
      <w:tc>
        <w:tcPr>
          <w:tcW w:w="278" w:type="pct"/>
        </w:tcPr>
        <w:p w14:paraId="532EA960" w14:textId="77777777" w:rsidR="000C2867" w:rsidRDefault="000C2867">
          <w:pPr>
            <w:jc w:val="right"/>
          </w:pPr>
        </w:p>
      </w:tc>
    </w:tr>
  </w:tbl>
  <w:p w14:paraId="532EA962" w14:textId="77777777" w:rsidR="000C2867" w:rsidRPr="00E1193E" w:rsidRDefault="000C2867" w:rsidP="00E1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17C74" w14:paraId="35512778" w14:textId="77777777">
      <w:tc>
        <w:tcPr>
          <w:tcW w:w="940" w:type="pct"/>
        </w:tcPr>
        <w:p w14:paraId="57A20715" w14:textId="0563E5C3" w:rsidR="0079339B" w:rsidRDefault="00ED6C33" w:rsidP="0079339B">
          <w:pPr>
            <w:pStyle w:val="isof2"/>
            <w:jc w:val="left"/>
          </w:pPr>
          <w:r>
            <w:t>CA 01 26 01 25</w:t>
          </w:r>
        </w:p>
      </w:tc>
      <w:tc>
        <w:tcPr>
          <w:tcW w:w="2885" w:type="pct"/>
        </w:tcPr>
        <w:p w14:paraId="7DF6A4EA" w14:textId="64722209" w:rsidR="0079339B" w:rsidRDefault="00ED6C33" w:rsidP="0079339B">
          <w:pPr>
            <w:pStyle w:val="isof1"/>
            <w:jc w:val="center"/>
          </w:pPr>
          <w:r>
            <w:t>© Insurance Services Office, Inc., 2023 </w:t>
          </w:r>
        </w:p>
      </w:tc>
      <w:tc>
        <w:tcPr>
          <w:tcW w:w="890" w:type="pct"/>
        </w:tcPr>
        <w:p w14:paraId="7A21A19C" w14:textId="77344FF4" w:rsidR="0079339B" w:rsidRDefault="00ED6C33" w:rsidP="0079339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7741E092" w14:textId="77777777" w:rsidR="0079339B" w:rsidRDefault="0079339B">
          <w:pPr>
            <w:jc w:val="right"/>
          </w:pPr>
        </w:p>
      </w:tc>
    </w:tr>
  </w:tbl>
  <w:p w14:paraId="1240792E" w14:textId="77777777" w:rsidR="0079339B" w:rsidRDefault="007933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17C74" w14:paraId="0F8611A1" w14:textId="77777777">
      <w:tc>
        <w:tcPr>
          <w:tcW w:w="940" w:type="pct"/>
        </w:tcPr>
        <w:p w14:paraId="1F7B1543" w14:textId="77777777" w:rsidR="0079339B" w:rsidRDefault="00ED6C33" w:rsidP="00E1193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885" w:type="pct"/>
        </w:tcPr>
        <w:p w14:paraId="4FEB7DD6" w14:textId="1C068410" w:rsidR="0079339B" w:rsidRDefault="00ED6C33" w:rsidP="0079339B">
          <w:pPr>
            <w:pStyle w:val="isof1"/>
            <w:jc w:val="center"/>
          </w:pPr>
          <w:r>
            <w:t>© Insurance Services Office, Inc., 2023 </w:t>
          </w:r>
        </w:p>
      </w:tc>
      <w:tc>
        <w:tcPr>
          <w:tcW w:w="890" w:type="pct"/>
        </w:tcPr>
        <w:p w14:paraId="1847540F" w14:textId="20FB0368" w:rsidR="0079339B" w:rsidRDefault="00ED6C33" w:rsidP="0079339B">
          <w:pPr>
            <w:pStyle w:val="isof2"/>
            <w:jc w:val="right"/>
          </w:pPr>
          <w:r>
            <w:t>CA 01 26</w:t>
          </w:r>
          <w:r>
            <w:t xml:space="preserve"> 01 25</w:t>
          </w:r>
        </w:p>
      </w:tc>
      <w:tc>
        <w:tcPr>
          <w:tcW w:w="278" w:type="pct"/>
        </w:tcPr>
        <w:p w14:paraId="03708AB6" w14:textId="77777777" w:rsidR="0079339B" w:rsidRDefault="0079339B">
          <w:pPr>
            <w:jc w:val="right"/>
          </w:pPr>
        </w:p>
      </w:tc>
    </w:tr>
  </w:tbl>
  <w:p w14:paraId="255F1918" w14:textId="77777777" w:rsidR="0079339B" w:rsidRPr="00E1193E" w:rsidRDefault="0079339B" w:rsidP="00E1193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17C74" w14:paraId="2377039B" w14:textId="77777777">
      <w:tc>
        <w:tcPr>
          <w:tcW w:w="940" w:type="pct"/>
        </w:tcPr>
        <w:p w14:paraId="1BCD8DF6" w14:textId="58631AE2" w:rsidR="0079339B" w:rsidRDefault="00ED6C33" w:rsidP="0079339B">
          <w:pPr>
            <w:pStyle w:val="isof2"/>
            <w:jc w:val="left"/>
          </w:pPr>
          <w:r>
            <w:t>CA 01 26 01 25</w:t>
          </w:r>
        </w:p>
      </w:tc>
      <w:tc>
        <w:tcPr>
          <w:tcW w:w="2885" w:type="pct"/>
        </w:tcPr>
        <w:p w14:paraId="37CBE9EA" w14:textId="646B2525" w:rsidR="0079339B" w:rsidRDefault="00ED6C33" w:rsidP="0079339B">
          <w:pPr>
            <w:pStyle w:val="isof1"/>
            <w:jc w:val="center"/>
          </w:pPr>
          <w:r>
            <w:t>© Insurance Services Office, Inc., 2023 </w:t>
          </w:r>
        </w:p>
      </w:tc>
      <w:tc>
        <w:tcPr>
          <w:tcW w:w="890" w:type="pct"/>
        </w:tcPr>
        <w:p w14:paraId="24D97DCB" w14:textId="77777777" w:rsidR="0079339B" w:rsidRDefault="00ED6C33" w:rsidP="00E1193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46BB88AC" w14:textId="77777777" w:rsidR="0079339B" w:rsidRDefault="0079339B">
          <w:pPr>
            <w:jc w:val="right"/>
          </w:pPr>
        </w:p>
      </w:tc>
    </w:tr>
  </w:tbl>
  <w:p w14:paraId="27D211F9" w14:textId="77777777" w:rsidR="0079339B" w:rsidRPr="00E1193E" w:rsidRDefault="0079339B" w:rsidP="00E1193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17C74" w14:paraId="7DEA3474" w14:textId="77777777" w:rsidTr="00E1193E">
      <w:tc>
        <w:tcPr>
          <w:tcW w:w="940" w:type="pct"/>
        </w:tcPr>
        <w:p w14:paraId="6DE85B40" w14:textId="3E541EDB" w:rsidR="0079339B" w:rsidRDefault="00ED6C33" w:rsidP="0079339B">
          <w:pPr>
            <w:pStyle w:val="isof2"/>
            <w:jc w:val="left"/>
          </w:pPr>
          <w:r>
            <w:t>CA 01 26 01 25</w:t>
          </w:r>
        </w:p>
      </w:tc>
      <w:tc>
        <w:tcPr>
          <w:tcW w:w="2885" w:type="pct"/>
        </w:tcPr>
        <w:p w14:paraId="0601967F" w14:textId="2E524736" w:rsidR="0079339B" w:rsidRDefault="00ED6C33" w:rsidP="0079339B">
          <w:pPr>
            <w:pStyle w:val="isof1"/>
            <w:jc w:val="center"/>
          </w:pPr>
          <w:r>
            <w:t>© Insurance Services Office, Inc., 2023 </w:t>
          </w:r>
        </w:p>
      </w:tc>
      <w:tc>
        <w:tcPr>
          <w:tcW w:w="890" w:type="pct"/>
        </w:tcPr>
        <w:p w14:paraId="05F73D83" w14:textId="77777777" w:rsidR="0079339B" w:rsidRDefault="00ED6C33" w:rsidP="00E1193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5" w:type="pct"/>
        </w:tcPr>
        <w:p w14:paraId="78FF86FB" w14:textId="77777777" w:rsidR="0079339B" w:rsidRDefault="0079339B">
          <w:pPr>
            <w:jc w:val="right"/>
          </w:pPr>
        </w:p>
      </w:tc>
    </w:tr>
  </w:tbl>
  <w:p w14:paraId="1CEB4E4A" w14:textId="77777777" w:rsidR="0079339B" w:rsidRPr="00E1193E" w:rsidRDefault="0079339B" w:rsidP="00E1193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17C74" w14:paraId="25170927" w14:textId="77777777">
      <w:tc>
        <w:tcPr>
          <w:tcW w:w="940" w:type="pct"/>
        </w:tcPr>
        <w:p w14:paraId="0A277CDF" w14:textId="54A74DFD" w:rsidR="0079339B" w:rsidRDefault="00ED6C33" w:rsidP="0079339B">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885" w:type="pct"/>
        </w:tcPr>
        <w:p w14:paraId="27EE30C9" w14:textId="09D774C3" w:rsidR="0079339B" w:rsidRDefault="00ED6C33" w:rsidP="0079339B">
          <w:pPr>
            <w:pStyle w:val="isof1"/>
            <w:jc w:val="center"/>
          </w:pPr>
          <w:r>
            <w:t>© Insurance Services Office, Inc., 2023 </w:t>
          </w:r>
        </w:p>
      </w:tc>
      <w:tc>
        <w:tcPr>
          <w:tcW w:w="890" w:type="pct"/>
        </w:tcPr>
        <w:p w14:paraId="77D24437" w14:textId="7FC6D49D" w:rsidR="0079339B" w:rsidRDefault="00ED6C33" w:rsidP="0079339B">
          <w:pPr>
            <w:pStyle w:val="isof2"/>
            <w:jc w:val="right"/>
          </w:pPr>
          <w:r>
            <w:t>CA 01 26 01 25</w:t>
          </w:r>
        </w:p>
      </w:tc>
      <w:tc>
        <w:tcPr>
          <w:tcW w:w="278" w:type="pct"/>
        </w:tcPr>
        <w:p w14:paraId="588FF0D5" w14:textId="77777777" w:rsidR="0079339B" w:rsidRDefault="0079339B">
          <w:pPr>
            <w:jc w:val="right"/>
          </w:pPr>
        </w:p>
      </w:tc>
    </w:tr>
  </w:tbl>
  <w:p w14:paraId="532EA979" w14:textId="77777777" w:rsidR="000C2867" w:rsidRPr="0079339B" w:rsidRDefault="000C2867" w:rsidP="0079339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17C74" w14:paraId="08307C35" w14:textId="77777777">
      <w:tc>
        <w:tcPr>
          <w:tcW w:w="940" w:type="pct"/>
        </w:tcPr>
        <w:p w14:paraId="46004637" w14:textId="4719C423" w:rsidR="0079339B" w:rsidRDefault="00ED6C33" w:rsidP="0079339B">
          <w:pPr>
            <w:pStyle w:val="isof2"/>
            <w:jc w:val="left"/>
          </w:pPr>
          <w:r>
            <w:t>CA 01 26 01 25</w:t>
          </w:r>
        </w:p>
      </w:tc>
      <w:tc>
        <w:tcPr>
          <w:tcW w:w="2885" w:type="pct"/>
        </w:tcPr>
        <w:p w14:paraId="1392812D" w14:textId="4286461C" w:rsidR="0079339B" w:rsidRDefault="00ED6C33" w:rsidP="0079339B">
          <w:pPr>
            <w:pStyle w:val="isof1"/>
            <w:jc w:val="center"/>
          </w:pPr>
          <w:r>
            <w:t>© Insurance Services Office, Inc., 2023 </w:t>
          </w:r>
        </w:p>
      </w:tc>
      <w:tc>
        <w:tcPr>
          <w:tcW w:w="890" w:type="pct"/>
        </w:tcPr>
        <w:p w14:paraId="767262FA" w14:textId="41C9F401" w:rsidR="0079339B" w:rsidRDefault="00ED6C33" w:rsidP="0079339B">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1D4C038A" w14:textId="77777777" w:rsidR="0079339B" w:rsidRDefault="0079339B">
          <w:pPr>
            <w:jc w:val="right"/>
          </w:pPr>
        </w:p>
      </w:tc>
    </w:tr>
  </w:tbl>
  <w:p w14:paraId="532EA97F" w14:textId="77777777" w:rsidR="000C2867" w:rsidRPr="0079339B" w:rsidRDefault="000C2867" w:rsidP="0079339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17C74" w14:paraId="120E5C53" w14:textId="77777777" w:rsidTr="00E1193E">
      <w:tc>
        <w:tcPr>
          <w:tcW w:w="940" w:type="pct"/>
        </w:tcPr>
        <w:p w14:paraId="5F5ED55F" w14:textId="797B1574" w:rsidR="0079339B" w:rsidRDefault="00ED6C33" w:rsidP="0079339B">
          <w:pPr>
            <w:pStyle w:val="isof2"/>
            <w:jc w:val="left"/>
          </w:pPr>
          <w:r>
            <w:t>CA 01 26 01 25</w:t>
          </w:r>
        </w:p>
      </w:tc>
      <w:tc>
        <w:tcPr>
          <w:tcW w:w="2885" w:type="pct"/>
        </w:tcPr>
        <w:p w14:paraId="542C7BC5" w14:textId="62DCB867" w:rsidR="0079339B" w:rsidRDefault="00ED6C33" w:rsidP="0079339B">
          <w:pPr>
            <w:pStyle w:val="isof1"/>
            <w:jc w:val="center"/>
          </w:pPr>
          <w:r>
            <w:t>© Insurance Services Office, Inc., 2023 </w:t>
          </w:r>
        </w:p>
      </w:tc>
      <w:tc>
        <w:tcPr>
          <w:tcW w:w="890" w:type="pct"/>
        </w:tcPr>
        <w:p w14:paraId="499521BD" w14:textId="77777777" w:rsidR="0079339B" w:rsidRDefault="00ED6C33" w:rsidP="00E1193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5" w:type="pct"/>
        </w:tcPr>
        <w:p w14:paraId="793C1C15" w14:textId="77777777" w:rsidR="0079339B" w:rsidRDefault="0079339B">
          <w:pPr>
            <w:jc w:val="right"/>
          </w:pPr>
        </w:p>
      </w:tc>
    </w:tr>
  </w:tbl>
  <w:p w14:paraId="4BF89805" w14:textId="77777777" w:rsidR="0079339B" w:rsidRPr="00E1193E" w:rsidRDefault="0079339B" w:rsidP="00E1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11880" w14:textId="77777777" w:rsidR="00000000" w:rsidRDefault="00ED6C33">
      <w:r>
        <w:separator/>
      </w:r>
    </w:p>
  </w:footnote>
  <w:footnote w:type="continuationSeparator" w:id="0">
    <w:p w14:paraId="4DE46E05" w14:textId="77777777" w:rsidR="00000000" w:rsidRDefault="00ED6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17C74" w14:paraId="2FA4EDB3" w14:textId="77777777">
      <w:tc>
        <w:tcPr>
          <w:tcW w:w="2481" w:type="pct"/>
        </w:tcPr>
        <w:p w14:paraId="4E7584DE" w14:textId="77777777" w:rsidR="0079339B" w:rsidRDefault="0079339B">
          <w:pPr>
            <w:pStyle w:val="Header"/>
          </w:pPr>
        </w:p>
      </w:tc>
      <w:tc>
        <w:tcPr>
          <w:tcW w:w="2519" w:type="pct"/>
        </w:tcPr>
        <w:p w14:paraId="0D772A78" w14:textId="4A816C0D" w:rsidR="0079339B" w:rsidRDefault="00ED6C33" w:rsidP="0079339B">
          <w:pPr>
            <w:pStyle w:val="isof2"/>
            <w:jc w:val="right"/>
          </w:pPr>
          <w:r>
            <w:t>COMMERCIAL AUTO</w:t>
          </w:r>
        </w:p>
      </w:tc>
    </w:tr>
    <w:tr w:rsidR="00617C74" w14:paraId="1627E7D5" w14:textId="77777777">
      <w:tc>
        <w:tcPr>
          <w:tcW w:w="2481" w:type="pct"/>
        </w:tcPr>
        <w:p w14:paraId="653FB707" w14:textId="77777777" w:rsidR="0079339B" w:rsidRDefault="0079339B">
          <w:pPr>
            <w:pStyle w:val="Header"/>
          </w:pPr>
        </w:p>
      </w:tc>
      <w:tc>
        <w:tcPr>
          <w:tcW w:w="2519" w:type="pct"/>
        </w:tcPr>
        <w:p w14:paraId="585D80ED" w14:textId="621B1C57" w:rsidR="0079339B" w:rsidRDefault="00ED6C33" w:rsidP="0079339B">
          <w:pPr>
            <w:pStyle w:val="isof2"/>
            <w:jc w:val="right"/>
          </w:pPr>
          <w:r>
            <w:t>CA 01 26 01 25</w:t>
          </w:r>
        </w:p>
      </w:tc>
    </w:tr>
  </w:tbl>
  <w:p w14:paraId="718D0CF4" w14:textId="451B2BD8" w:rsidR="0079339B" w:rsidRDefault="0079339B">
    <w:pPr>
      <w:pStyle w:val="Header"/>
    </w:pPr>
  </w:p>
  <w:p w14:paraId="14C79BF2" w14:textId="77777777" w:rsidR="0079339B" w:rsidRDefault="00ED6C33">
    <w:pPr>
      <w:pStyle w:val="isof3"/>
    </w:pPr>
    <w:r>
      <w:t>THIS ENDORSEMENT CHANGES THE POLICY.  PLEASE READ IT CAREFULLY.</w:t>
    </w:r>
  </w:p>
  <w:p w14:paraId="3E6DC912" w14:textId="77777777" w:rsidR="0079339B" w:rsidRDefault="00793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15325" w14:textId="77777777" w:rsidR="0079339B" w:rsidRDefault="00793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7FF43" w14:textId="77777777" w:rsidR="0079339B" w:rsidRDefault="007933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17C74" w14:paraId="4FAEBCB4" w14:textId="77777777" w:rsidTr="00E1193E">
      <w:tc>
        <w:tcPr>
          <w:tcW w:w="2235" w:type="pct"/>
        </w:tcPr>
        <w:p w14:paraId="7DCEE3F8" w14:textId="77777777" w:rsidR="0079339B" w:rsidRDefault="0079339B">
          <w:pPr>
            <w:pStyle w:val="Header"/>
          </w:pPr>
        </w:p>
      </w:tc>
      <w:tc>
        <w:tcPr>
          <w:tcW w:w="2760" w:type="pct"/>
        </w:tcPr>
        <w:p w14:paraId="050C9B4E" w14:textId="77777777" w:rsidR="0079339B" w:rsidRDefault="00ED6C33" w:rsidP="00E1193E">
          <w:pPr>
            <w:pStyle w:val="isof2"/>
            <w:jc w:val="right"/>
          </w:pPr>
          <w:r>
            <w:t>COMMERCIAL AUTO</w:t>
          </w:r>
        </w:p>
      </w:tc>
    </w:tr>
    <w:tr w:rsidR="00617C74" w14:paraId="35129481" w14:textId="77777777" w:rsidTr="00E1193E">
      <w:tc>
        <w:tcPr>
          <w:tcW w:w="2235" w:type="pct"/>
        </w:tcPr>
        <w:p w14:paraId="7D8A1629" w14:textId="77777777" w:rsidR="0079339B" w:rsidRDefault="0079339B">
          <w:pPr>
            <w:pStyle w:val="Header"/>
          </w:pPr>
        </w:p>
      </w:tc>
      <w:tc>
        <w:tcPr>
          <w:tcW w:w="2760" w:type="pct"/>
        </w:tcPr>
        <w:p w14:paraId="35811BC1" w14:textId="0C52C1A7" w:rsidR="0079339B" w:rsidRDefault="00ED6C33" w:rsidP="0079339B">
          <w:pPr>
            <w:pStyle w:val="isof2"/>
            <w:jc w:val="right"/>
          </w:pPr>
          <w:r>
            <w:t>CA 01 26 01 25</w:t>
          </w:r>
        </w:p>
      </w:tc>
    </w:tr>
  </w:tbl>
  <w:p w14:paraId="24D7E717" w14:textId="77777777" w:rsidR="0079339B" w:rsidRDefault="0079339B" w:rsidP="00E1193E">
    <w:pPr>
      <w:pStyle w:val="Header"/>
    </w:pPr>
  </w:p>
  <w:p w14:paraId="09C9291D" w14:textId="77777777" w:rsidR="0079339B" w:rsidRDefault="00ED6C33">
    <w:pPr>
      <w:pStyle w:val="isof3"/>
    </w:pPr>
    <w:r>
      <w:t>THIS ENDORSEMENT CHANGES THE POLICY.  PLEASE READ IT CAREFULLY.</w:t>
    </w:r>
  </w:p>
  <w:p w14:paraId="053AE327" w14:textId="77777777" w:rsidR="0079339B" w:rsidRPr="00E1193E" w:rsidRDefault="0079339B" w:rsidP="00E1193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EA972" w14:textId="77777777" w:rsidR="000C2867" w:rsidRPr="0079339B" w:rsidRDefault="000C2867" w:rsidP="0079339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EA973" w14:textId="77777777" w:rsidR="000C2867" w:rsidRPr="0079339B" w:rsidRDefault="000C2867" w:rsidP="0079339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17C74" w14:paraId="0F47F5C9" w14:textId="77777777" w:rsidTr="00E1193E">
      <w:tc>
        <w:tcPr>
          <w:tcW w:w="2235" w:type="pct"/>
        </w:tcPr>
        <w:p w14:paraId="67A7A435" w14:textId="77777777" w:rsidR="0079339B" w:rsidRDefault="0079339B">
          <w:pPr>
            <w:pStyle w:val="Header"/>
          </w:pPr>
        </w:p>
      </w:tc>
      <w:tc>
        <w:tcPr>
          <w:tcW w:w="2760" w:type="pct"/>
        </w:tcPr>
        <w:p w14:paraId="25537F50" w14:textId="77777777" w:rsidR="0079339B" w:rsidRDefault="00ED6C33" w:rsidP="00E1193E">
          <w:pPr>
            <w:pStyle w:val="isof2"/>
            <w:jc w:val="right"/>
          </w:pPr>
          <w:r>
            <w:t>COMMERCIAL AUTO</w:t>
          </w:r>
        </w:p>
      </w:tc>
    </w:tr>
    <w:tr w:rsidR="00617C74" w14:paraId="75D159F5" w14:textId="77777777" w:rsidTr="00E1193E">
      <w:tc>
        <w:tcPr>
          <w:tcW w:w="2235" w:type="pct"/>
        </w:tcPr>
        <w:p w14:paraId="56ACCBB4" w14:textId="77777777" w:rsidR="0079339B" w:rsidRDefault="0079339B">
          <w:pPr>
            <w:pStyle w:val="Header"/>
          </w:pPr>
        </w:p>
      </w:tc>
      <w:tc>
        <w:tcPr>
          <w:tcW w:w="2760" w:type="pct"/>
        </w:tcPr>
        <w:p w14:paraId="3E0F8E42" w14:textId="7C094876" w:rsidR="0079339B" w:rsidRDefault="00ED6C33" w:rsidP="0079339B">
          <w:pPr>
            <w:pStyle w:val="isof2"/>
            <w:jc w:val="right"/>
          </w:pPr>
          <w:r>
            <w:t>CA 01 26 01 25</w:t>
          </w:r>
        </w:p>
      </w:tc>
    </w:tr>
  </w:tbl>
  <w:p w14:paraId="7B74FFFD" w14:textId="77777777" w:rsidR="0079339B" w:rsidRDefault="0079339B" w:rsidP="00E1193E">
    <w:pPr>
      <w:pStyle w:val="Header"/>
    </w:pPr>
  </w:p>
  <w:p w14:paraId="528D9401" w14:textId="77777777" w:rsidR="0079339B" w:rsidRDefault="00ED6C33">
    <w:pPr>
      <w:pStyle w:val="isof3"/>
    </w:pPr>
    <w:r>
      <w:t>THIS ENDORSEMENT CHANGES THE POLICY.  PLEASE READ IT CAREFULLY.</w:t>
    </w:r>
  </w:p>
  <w:p w14:paraId="1C73D763" w14:textId="77777777" w:rsidR="0079339B" w:rsidRPr="00E1193E" w:rsidRDefault="0079339B" w:rsidP="00E11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160316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doNotTrackMoves/>
  <w:defaultTabStop w:val="0"/>
  <w:hyphenationZone w:val="346"/>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01_26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97586C"/>
    <w:rsid w:val="0000199F"/>
    <w:rsid w:val="000505BF"/>
    <w:rsid w:val="00057367"/>
    <w:rsid w:val="00070D15"/>
    <w:rsid w:val="000B0939"/>
    <w:rsid w:val="000C2867"/>
    <w:rsid w:val="000D3C05"/>
    <w:rsid w:val="000E47F1"/>
    <w:rsid w:val="001458DF"/>
    <w:rsid w:val="00170352"/>
    <w:rsid w:val="001819C7"/>
    <w:rsid w:val="0019789E"/>
    <w:rsid w:val="001D441F"/>
    <w:rsid w:val="001E2F4A"/>
    <w:rsid w:val="001F0AA2"/>
    <w:rsid w:val="00212CDF"/>
    <w:rsid w:val="00231675"/>
    <w:rsid w:val="002339D6"/>
    <w:rsid w:val="00255565"/>
    <w:rsid w:val="00260F3E"/>
    <w:rsid w:val="002B0F28"/>
    <w:rsid w:val="002B4162"/>
    <w:rsid w:val="002C0DCF"/>
    <w:rsid w:val="00303446"/>
    <w:rsid w:val="0034214D"/>
    <w:rsid w:val="00345A76"/>
    <w:rsid w:val="003523E8"/>
    <w:rsid w:val="00371A82"/>
    <w:rsid w:val="003D115B"/>
    <w:rsid w:val="003D1948"/>
    <w:rsid w:val="00404FFA"/>
    <w:rsid w:val="0041022E"/>
    <w:rsid w:val="00414018"/>
    <w:rsid w:val="00417E7B"/>
    <w:rsid w:val="004346E2"/>
    <w:rsid w:val="00455186"/>
    <w:rsid w:val="00464BFB"/>
    <w:rsid w:val="00517553"/>
    <w:rsid w:val="00531BCD"/>
    <w:rsid w:val="00536433"/>
    <w:rsid w:val="00567096"/>
    <w:rsid w:val="00576D19"/>
    <w:rsid w:val="00591B87"/>
    <w:rsid w:val="005B22CA"/>
    <w:rsid w:val="005B6EC7"/>
    <w:rsid w:val="005D037F"/>
    <w:rsid w:val="005D56B9"/>
    <w:rsid w:val="00617C74"/>
    <w:rsid w:val="00682226"/>
    <w:rsid w:val="00691138"/>
    <w:rsid w:val="006D5AB6"/>
    <w:rsid w:val="006F636C"/>
    <w:rsid w:val="00716748"/>
    <w:rsid w:val="007655A6"/>
    <w:rsid w:val="0076763B"/>
    <w:rsid w:val="00777B80"/>
    <w:rsid w:val="0079339B"/>
    <w:rsid w:val="0079462F"/>
    <w:rsid w:val="007B7C73"/>
    <w:rsid w:val="007D4700"/>
    <w:rsid w:val="007E1DB8"/>
    <w:rsid w:val="008067BE"/>
    <w:rsid w:val="0081491A"/>
    <w:rsid w:val="00860A4F"/>
    <w:rsid w:val="00876003"/>
    <w:rsid w:val="008807B5"/>
    <w:rsid w:val="00880D88"/>
    <w:rsid w:val="008848D4"/>
    <w:rsid w:val="008978DB"/>
    <w:rsid w:val="008A017C"/>
    <w:rsid w:val="008B2DB1"/>
    <w:rsid w:val="008C5209"/>
    <w:rsid w:val="008D3B13"/>
    <w:rsid w:val="008E1334"/>
    <w:rsid w:val="0090457B"/>
    <w:rsid w:val="009339A4"/>
    <w:rsid w:val="00933E88"/>
    <w:rsid w:val="00951616"/>
    <w:rsid w:val="00974948"/>
    <w:rsid w:val="0097586C"/>
    <w:rsid w:val="00990C8D"/>
    <w:rsid w:val="0099138B"/>
    <w:rsid w:val="009A1681"/>
    <w:rsid w:val="009B3DA6"/>
    <w:rsid w:val="009B5356"/>
    <w:rsid w:val="009B67E8"/>
    <w:rsid w:val="009C7C24"/>
    <w:rsid w:val="00A07D55"/>
    <w:rsid w:val="00A15AEB"/>
    <w:rsid w:val="00A17B42"/>
    <w:rsid w:val="00A327A0"/>
    <w:rsid w:val="00A35F06"/>
    <w:rsid w:val="00A80766"/>
    <w:rsid w:val="00A9237F"/>
    <w:rsid w:val="00A97653"/>
    <w:rsid w:val="00AB4D23"/>
    <w:rsid w:val="00B1132D"/>
    <w:rsid w:val="00B25535"/>
    <w:rsid w:val="00B30B99"/>
    <w:rsid w:val="00B33825"/>
    <w:rsid w:val="00B35CC1"/>
    <w:rsid w:val="00B50049"/>
    <w:rsid w:val="00B509B1"/>
    <w:rsid w:val="00B845A5"/>
    <w:rsid w:val="00B85317"/>
    <w:rsid w:val="00BA082A"/>
    <w:rsid w:val="00BB5EE6"/>
    <w:rsid w:val="00C1432B"/>
    <w:rsid w:val="00C17DB6"/>
    <w:rsid w:val="00C21131"/>
    <w:rsid w:val="00C21525"/>
    <w:rsid w:val="00C60D8A"/>
    <w:rsid w:val="00C802DE"/>
    <w:rsid w:val="00C87912"/>
    <w:rsid w:val="00CD3F67"/>
    <w:rsid w:val="00CE778F"/>
    <w:rsid w:val="00D10771"/>
    <w:rsid w:val="00D506B7"/>
    <w:rsid w:val="00D63E15"/>
    <w:rsid w:val="00DD5333"/>
    <w:rsid w:val="00DE37C4"/>
    <w:rsid w:val="00DF31AB"/>
    <w:rsid w:val="00E07DC8"/>
    <w:rsid w:val="00E1193E"/>
    <w:rsid w:val="00E91A34"/>
    <w:rsid w:val="00EB352C"/>
    <w:rsid w:val="00ED6C33"/>
    <w:rsid w:val="00EF5AAC"/>
    <w:rsid w:val="00F008C0"/>
    <w:rsid w:val="00F129F0"/>
    <w:rsid w:val="00F15810"/>
    <w:rsid w:val="00F15DEF"/>
    <w:rsid w:val="00F457CC"/>
    <w:rsid w:val="00F536D9"/>
    <w:rsid w:val="00F565B8"/>
    <w:rsid w:val="00F63418"/>
    <w:rsid w:val="00F70638"/>
    <w:rsid w:val="00F85987"/>
    <w:rsid w:val="00F911EB"/>
    <w:rsid w:val="00FE4019"/>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532EA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36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F636C"/>
    <w:pPr>
      <w:spacing w:before="240"/>
      <w:outlineLvl w:val="0"/>
    </w:pPr>
    <w:rPr>
      <w:rFonts w:ascii="Helv" w:hAnsi="Helv"/>
      <w:b/>
      <w:sz w:val="24"/>
      <w:u w:val="single"/>
    </w:rPr>
  </w:style>
  <w:style w:type="paragraph" w:styleId="Heading2">
    <w:name w:val="heading 2"/>
    <w:basedOn w:val="Normal"/>
    <w:next w:val="Normal"/>
    <w:link w:val="Heading2Char"/>
    <w:qFormat/>
    <w:rsid w:val="006F636C"/>
    <w:pPr>
      <w:spacing w:before="120"/>
      <w:outlineLvl w:val="1"/>
    </w:pPr>
    <w:rPr>
      <w:rFonts w:ascii="Helv" w:hAnsi="Helv"/>
      <w:b/>
      <w:sz w:val="24"/>
    </w:rPr>
  </w:style>
  <w:style w:type="paragraph" w:styleId="Heading3">
    <w:name w:val="heading 3"/>
    <w:basedOn w:val="Normal"/>
    <w:next w:val="Normal"/>
    <w:link w:val="Heading3Char"/>
    <w:qFormat/>
    <w:rsid w:val="006F636C"/>
    <w:pPr>
      <w:ind w:left="360"/>
      <w:outlineLvl w:val="2"/>
    </w:pPr>
    <w:rPr>
      <w:rFonts w:ascii="Tms Rmn" w:hAnsi="Tms Rmn"/>
      <w:b/>
      <w:sz w:val="24"/>
    </w:rPr>
  </w:style>
  <w:style w:type="character" w:default="1" w:styleId="DefaultParagraphFont">
    <w:name w:val="Default Paragraph Font"/>
    <w:uiPriority w:val="1"/>
    <w:semiHidden/>
    <w:unhideWhenUsed/>
    <w:rsid w:val="006F63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636C"/>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A327A0"/>
    <w:rPr>
      <w:sz w:val="16"/>
    </w:rPr>
  </w:style>
  <w:style w:type="paragraph" w:styleId="CommentText">
    <w:name w:val="annotation text"/>
    <w:basedOn w:val="Normal"/>
    <w:semiHidden/>
    <w:rsid w:val="00A327A0"/>
    <w:pPr>
      <w:spacing w:line="220" w:lineRule="exact"/>
    </w:pPr>
    <w:rPr>
      <w:rFonts w:ascii="Helv" w:hAnsi="Helv"/>
    </w:rPr>
  </w:style>
  <w:style w:type="paragraph" w:customStyle="1" w:styleId="blockhd1">
    <w:name w:val="blockhd1"/>
    <w:basedOn w:val="isonormal"/>
    <w:next w:val="blocktext1"/>
    <w:rsid w:val="006F636C"/>
    <w:pPr>
      <w:keepNext/>
      <w:keepLines/>
      <w:suppressAutoHyphens/>
    </w:pPr>
    <w:rPr>
      <w:b/>
    </w:rPr>
  </w:style>
  <w:style w:type="paragraph" w:customStyle="1" w:styleId="blockhd2">
    <w:name w:val="blockhd2"/>
    <w:basedOn w:val="isonormal"/>
    <w:next w:val="blocktext2"/>
    <w:rsid w:val="006F636C"/>
    <w:pPr>
      <w:keepNext/>
      <w:keepLines/>
      <w:suppressAutoHyphens/>
      <w:ind w:left="302"/>
    </w:pPr>
    <w:rPr>
      <w:b/>
    </w:rPr>
  </w:style>
  <w:style w:type="paragraph" w:customStyle="1" w:styleId="blockhd3">
    <w:name w:val="blockhd3"/>
    <w:basedOn w:val="isonormal"/>
    <w:next w:val="blocktext3"/>
    <w:rsid w:val="006F636C"/>
    <w:pPr>
      <w:keepNext/>
      <w:keepLines/>
      <w:suppressAutoHyphens/>
      <w:ind w:left="605"/>
    </w:pPr>
    <w:rPr>
      <w:b/>
    </w:rPr>
  </w:style>
  <w:style w:type="paragraph" w:customStyle="1" w:styleId="blockhd4">
    <w:name w:val="blockhd4"/>
    <w:basedOn w:val="isonormal"/>
    <w:next w:val="blocktext4"/>
    <w:rsid w:val="006F636C"/>
    <w:pPr>
      <w:keepNext/>
      <w:keepLines/>
      <w:suppressAutoHyphens/>
      <w:ind w:left="907"/>
    </w:pPr>
    <w:rPr>
      <w:b/>
    </w:rPr>
  </w:style>
  <w:style w:type="paragraph" w:customStyle="1" w:styleId="blockhd5">
    <w:name w:val="blockhd5"/>
    <w:basedOn w:val="isonormal"/>
    <w:next w:val="blocktext5"/>
    <w:rsid w:val="006F636C"/>
    <w:pPr>
      <w:keepNext/>
      <w:keepLines/>
      <w:suppressAutoHyphens/>
      <w:ind w:left="1195"/>
    </w:pPr>
    <w:rPr>
      <w:b/>
    </w:rPr>
  </w:style>
  <w:style w:type="paragraph" w:customStyle="1" w:styleId="blockhd6">
    <w:name w:val="blockhd6"/>
    <w:basedOn w:val="isonormal"/>
    <w:next w:val="blocktext6"/>
    <w:rsid w:val="006F636C"/>
    <w:pPr>
      <w:keepNext/>
      <w:keepLines/>
      <w:suppressAutoHyphens/>
      <w:ind w:left="1498"/>
    </w:pPr>
    <w:rPr>
      <w:b/>
    </w:rPr>
  </w:style>
  <w:style w:type="paragraph" w:customStyle="1" w:styleId="blockhd7">
    <w:name w:val="blockhd7"/>
    <w:basedOn w:val="isonormal"/>
    <w:next w:val="blocktext7"/>
    <w:rsid w:val="006F636C"/>
    <w:pPr>
      <w:keepNext/>
      <w:keepLines/>
      <w:suppressAutoHyphens/>
      <w:ind w:left="1800"/>
    </w:pPr>
    <w:rPr>
      <w:b/>
    </w:rPr>
  </w:style>
  <w:style w:type="paragraph" w:customStyle="1" w:styleId="blockhd8">
    <w:name w:val="blockhd8"/>
    <w:basedOn w:val="isonormal"/>
    <w:next w:val="blocktext8"/>
    <w:rsid w:val="006F636C"/>
    <w:pPr>
      <w:keepNext/>
      <w:keepLines/>
      <w:suppressAutoHyphens/>
      <w:ind w:left="2102"/>
    </w:pPr>
    <w:rPr>
      <w:b/>
    </w:rPr>
  </w:style>
  <w:style w:type="paragraph" w:customStyle="1" w:styleId="blockhd9">
    <w:name w:val="blockhd9"/>
    <w:basedOn w:val="isonormal"/>
    <w:next w:val="blocktext9"/>
    <w:rsid w:val="006F636C"/>
    <w:pPr>
      <w:keepNext/>
      <w:keepLines/>
      <w:suppressAutoHyphens/>
      <w:ind w:left="2405"/>
    </w:pPr>
    <w:rPr>
      <w:b/>
    </w:rPr>
  </w:style>
  <w:style w:type="paragraph" w:customStyle="1" w:styleId="blocktext1">
    <w:name w:val="blocktext1"/>
    <w:basedOn w:val="isonormal"/>
    <w:rsid w:val="006F636C"/>
    <w:pPr>
      <w:keepLines/>
      <w:jc w:val="both"/>
    </w:pPr>
  </w:style>
  <w:style w:type="paragraph" w:customStyle="1" w:styleId="blocktext2">
    <w:name w:val="blocktext2"/>
    <w:basedOn w:val="isonormal"/>
    <w:rsid w:val="006F636C"/>
    <w:pPr>
      <w:keepLines/>
      <w:ind w:left="302"/>
      <w:jc w:val="both"/>
    </w:pPr>
  </w:style>
  <w:style w:type="paragraph" w:customStyle="1" w:styleId="blocktext3">
    <w:name w:val="blocktext3"/>
    <w:basedOn w:val="isonormal"/>
    <w:rsid w:val="006F636C"/>
    <w:pPr>
      <w:keepLines/>
      <w:ind w:left="600"/>
      <w:jc w:val="both"/>
    </w:pPr>
  </w:style>
  <w:style w:type="paragraph" w:customStyle="1" w:styleId="blocktext4">
    <w:name w:val="blocktext4"/>
    <w:basedOn w:val="isonormal"/>
    <w:rsid w:val="006F636C"/>
    <w:pPr>
      <w:keepLines/>
      <w:ind w:left="907"/>
      <w:jc w:val="both"/>
    </w:pPr>
  </w:style>
  <w:style w:type="paragraph" w:customStyle="1" w:styleId="blocktext5">
    <w:name w:val="blocktext5"/>
    <w:basedOn w:val="isonormal"/>
    <w:rsid w:val="006F636C"/>
    <w:pPr>
      <w:keepLines/>
      <w:ind w:left="1195"/>
      <w:jc w:val="both"/>
    </w:pPr>
  </w:style>
  <w:style w:type="paragraph" w:customStyle="1" w:styleId="blocktext6">
    <w:name w:val="blocktext6"/>
    <w:basedOn w:val="isonormal"/>
    <w:rsid w:val="006F636C"/>
    <w:pPr>
      <w:keepLines/>
      <w:ind w:left="1498"/>
      <w:jc w:val="both"/>
    </w:pPr>
  </w:style>
  <w:style w:type="paragraph" w:customStyle="1" w:styleId="blocktext7">
    <w:name w:val="blocktext7"/>
    <w:basedOn w:val="isonormal"/>
    <w:rsid w:val="006F636C"/>
    <w:pPr>
      <w:keepLines/>
      <w:ind w:left="1800"/>
      <w:jc w:val="both"/>
    </w:pPr>
  </w:style>
  <w:style w:type="paragraph" w:customStyle="1" w:styleId="blocktext8">
    <w:name w:val="blocktext8"/>
    <w:basedOn w:val="isonormal"/>
    <w:rsid w:val="006F636C"/>
    <w:pPr>
      <w:keepLines/>
      <w:ind w:left="2102"/>
      <w:jc w:val="both"/>
    </w:pPr>
  </w:style>
  <w:style w:type="paragraph" w:customStyle="1" w:styleId="blocktext9">
    <w:name w:val="blocktext9"/>
    <w:basedOn w:val="isonormal"/>
    <w:rsid w:val="006F636C"/>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6F636C"/>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6F636C"/>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6F636C"/>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6F636C"/>
    <w:pPr>
      <w:spacing w:before="0"/>
      <w:jc w:val="both"/>
    </w:pPr>
  </w:style>
  <w:style w:type="paragraph" w:customStyle="1" w:styleId="isof2">
    <w:name w:val="isof2"/>
    <w:basedOn w:val="isonormal"/>
    <w:rsid w:val="006F636C"/>
    <w:pPr>
      <w:spacing w:before="0"/>
      <w:jc w:val="both"/>
    </w:pPr>
    <w:rPr>
      <w:b/>
    </w:rPr>
  </w:style>
  <w:style w:type="paragraph" w:customStyle="1" w:styleId="isof3">
    <w:name w:val="isof3"/>
    <w:basedOn w:val="isonormal"/>
    <w:rsid w:val="006F636C"/>
    <w:pPr>
      <w:spacing w:before="0" w:line="240" w:lineRule="auto"/>
      <w:jc w:val="center"/>
    </w:pPr>
    <w:rPr>
      <w:b/>
      <w:caps/>
      <w:sz w:val="24"/>
    </w:rPr>
  </w:style>
  <w:style w:type="paragraph" w:customStyle="1" w:styleId="isof4">
    <w:name w:val="isof4"/>
    <w:basedOn w:val="isonormal"/>
    <w:rsid w:val="00A327A0"/>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semiHidden/>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6F636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F636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F636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F636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F636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F636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F636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F636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F636C"/>
    <w:pPr>
      <w:keepNext/>
      <w:keepLines/>
      <w:tabs>
        <w:tab w:val="right" w:pos="2580"/>
        <w:tab w:val="left" w:pos="2700"/>
      </w:tabs>
      <w:suppressAutoHyphens/>
      <w:ind w:left="2707" w:hanging="2707"/>
    </w:pPr>
    <w:rPr>
      <w:b/>
    </w:rPr>
  </w:style>
  <w:style w:type="paragraph" w:customStyle="1" w:styleId="outlinetxt1">
    <w:name w:val="outlinetxt1"/>
    <w:basedOn w:val="isonormal"/>
    <w:rsid w:val="006F636C"/>
    <w:pPr>
      <w:keepLines/>
      <w:tabs>
        <w:tab w:val="right" w:pos="180"/>
        <w:tab w:val="left" w:pos="300"/>
      </w:tabs>
      <w:ind w:left="300" w:hanging="300"/>
      <w:jc w:val="both"/>
    </w:pPr>
    <w:rPr>
      <w:b/>
    </w:rPr>
  </w:style>
  <w:style w:type="paragraph" w:customStyle="1" w:styleId="outlinetxt2">
    <w:name w:val="outlinetxt2"/>
    <w:basedOn w:val="isonormal"/>
    <w:rsid w:val="006F636C"/>
    <w:pPr>
      <w:keepLines/>
      <w:tabs>
        <w:tab w:val="right" w:pos="480"/>
        <w:tab w:val="left" w:pos="600"/>
      </w:tabs>
      <w:ind w:left="600" w:hanging="600"/>
      <w:jc w:val="both"/>
    </w:pPr>
    <w:rPr>
      <w:b/>
    </w:rPr>
  </w:style>
  <w:style w:type="paragraph" w:customStyle="1" w:styleId="outlinetxt3">
    <w:name w:val="outlinetxt3"/>
    <w:basedOn w:val="isonormal"/>
    <w:rsid w:val="006F636C"/>
    <w:pPr>
      <w:keepLines/>
      <w:tabs>
        <w:tab w:val="right" w:pos="780"/>
        <w:tab w:val="left" w:pos="900"/>
      </w:tabs>
      <w:ind w:left="900" w:hanging="900"/>
      <w:jc w:val="both"/>
    </w:pPr>
    <w:rPr>
      <w:b/>
    </w:rPr>
  </w:style>
  <w:style w:type="paragraph" w:customStyle="1" w:styleId="outlinetxt4">
    <w:name w:val="outlinetxt4"/>
    <w:basedOn w:val="isonormal"/>
    <w:rsid w:val="006F636C"/>
    <w:pPr>
      <w:keepLines/>
      <w:tabs>
        <w:tab w:val="right" w:pos="1080"/>
        <w:tab w:val="left" w:pos="1200"/>
      </w:tabs>
      <w:ind w:left="1200" w:hanging="1200"/>
      <w:jc w:val="both"/>
    </w:pPr>
    <w:rPr>
      <w:b/>
    </w:rPr>
  </w:style>
  <w:style w:type="paragraph" w:customStyle="1" w:styleId="outlinetxt5">
    <w:name w:val="outlinetxt5"/>
    <w:basedOn w:val="isonormal"/>
    <w:rsid w:val="006F636C"/>
    <w:pPr>
      <w:keepLines/>
      <w:tabs>
        <w:tab w:val="right" w:pos="1380"/>
        <w:tab w:val="left" w:pos="1500"/>
      </w:tabs>
      <w:ind w:left="1500" w:hanging="1500"/>
      <w:jc w:val="both"/>
    </w:pPr>
    <w:rPr>
      <w:b/>
    </w:rPr>
  </w:style>
  <w:style w:type="paragraph" w:customStyle="1" w:styleId="outlinetxt6">
    <w:name w:val="outlinetxt6"/>
    <w:basedOn w:val="isonormal"/>
    <w:rsid w:val="006F636C"/>
    <w:pPr>
      <w:keepLines/>
      <w:tabs>
        <w:tab w:val="right" w:pos="1680"/>
        <w:tab w:val="left" w:pos="1800"/>
      </w:tabs>
      <w:ind w:left="1800" w:hanging="1800"/>
      <w:jc w:val="both"/>
    </w:pPr>
    <w:rPr>
      <w:b/>
    </w:rPr>
  </w:style>
  <w:style w:type="paragraph" w:customStyle="1" w:styleId="outlinetxt7">
    <w:name w:val="outlinetxt7"/>
    <w:basedOn w:val="isonormal"/>
    <w:rsid w:val="006F636C"/>
    <w:pPr>
      <w:keepLines/>
      <w:tabs>
        <w:tab w:val="right" w:pos="1980"/>
        <w:tab w:val="left" w:pos="2100"/>
      </w:tabs>
      <w:ind w:left="2100" w:hanging="2100"/>
      <w:jc w:val="both"/>
    </w:pPr>
    <w:rPr>
      <w:b/>
    </w:rPr>
  </w:style>
  <w:style w:type="paragraph" w:customStyle="1" w:styleId="outlinetxt8">
    <w:name w:val="outlinetxt8"/>
    <w:basedOn w:val="isonormal"/>
    <w:rsid w:val="006F636C"/>
    <w:pPr>
      <w:keepLines/>
      <w:tabs>
        <w:tab w:val="right" w:pos="2280"/>
        <w:tab w:val="left" w:pos="2400"/>
      </w:tabs>
      <w:ind w:left="2400" w:hanging="2400"/>
      <w:jc w:val="both"/>
    </w:pPr>
    <w:rPr>
      <w:b/>
    </w:rPr>
  </w:style>
  <w:style w:type="paragraph" w:customStyle="1" w:styleId="outlinetxt9">
    <w:name w:val="outlinetxt9"/>
    <w:basedOn w:val="isonormal"/>
    <w:rsid w:val="006F636C"/>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6F636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6F636C"/>
    <w:pPr>
      <w:keepLines/>
      <w:framePr w:w="1872" w:wrap="around" w:vAnchor="text" w:hAnchor="page" w:x="1080" w:y="1"/>
    </w:pPr>
    <w:rPr>
      <w:b/>
      <w:caps/>
    </w:rPr>
  </w:style>
  <w:style w:type="paragraph" w:customStyle="1" w:styleId="sectiontitlecenter">
    <w:name w:val="section title center"/>
    <w:basedOn w:val="isonormal"/>
    <w:rsid w:val="006F636C"/>
    <w:pPr>
      <w:keepNext/>
      <w:keepLines/>
      <w:pBdr>
        <w:top w:val="single" w:sz="6" w:space="3" w:color="auto"/>
      </w:pBdr>
      <w:jc w:val="center"/>
    </w:pPr>
    <w:rPr>
      <w:b/>
      <w:caps/>
      <w:sz w:val="24"/>
    </w:rPr>
  </w:style>
  <w:style w:type="paragraph" w:customStyle="1" w:styleId="sectiontitleflushleft">
    <w:name w:val="section title flush left"/>
    <w:basedOn w:val="isonormal"/>
    <w:rsid w:val="006F636C"/>
    <w:pPr>
      <w:keepNext/>
      <w:keepLines/>
      <w:pBdr>
        <w:top w:val="single" w:sz="6" w:space="3" w:color="auto"/>
      </w:pBdr>
    </w:pPr>
    <w:rPr>
      <w:b/>
      <w:caps/>
      <w:sz w:val="24"/>
    </w:rPr>
  </w:style>
  <w:style w:type="paragraph" w:customStyle="1" w:styleId="columnheading">
    <w:name w:val="column heading"/>
    <w:basedOn w:val="isonormal"/>
    <w:rsid w:val="006F636C"/>
    <w:pPr>
      <w:keepNext/>
      <w:keepLines/>
      <w:spacing w:before="0"/>
      <w:jc w:val="center"/>
    </w:pPr>
    <w:rPr>
      <w:b/>
    </w:rPr>
  </w:style>
  <w:style w:type="paragraph" w:customStyle="1" w:styleId="title12">
    <w:name w:val="title12"/>
    <w:basedOn w:val="isonormal"/>
    <w:next w:val="isonormal"/>
    <w:rsid w:val="006F636C"/>
    <w:pPr>
      <w:keepNext/>
      <w:keepLines/>
      <w:spacing w:before="0" w:line="240" w:lineRule="auto"/>
      <w:jc w:val="center"/>
    </w:pPr>
    <w:rPr>
      <w:b/>
      <w:caps/>
      <w:sz w:val="24"/>
    </w:rPr>
  </w:style>
  <w:style w:type="paragraph" w:customStyle="1" w:styleId="title18">
    <w:name w:val="title18"/>
    <w:basedOn w:val="isonormal"/>
    <w:next w:val="isonormal"/>
    <w:rsid w:val="006F636C"/>
    <w:pPr>
      <w:spacing w:before="0" w:line="360" w:lineRule="exact"/>
      <w:jc w:val="center"/>
    </w:pPr>
    <w:rPr>
      <w:b/>
      <w:caps/>
      <w:sz w:val="36"/>
    </w:rPr>
  </w:style>
  <w:style w:type="paragraph" w:styleId="List3">
    <w:name w:val="List 3"/>
    <w:basedOn w:val="Normal"/>
    <w:rsid w:val="00A327A0"/>
    <w:pPr>
      <w:ind w:left="1080" w:hanging="360"/>
      <w:jc w:val="center"/>
    </w:pPr>
    <w:rPr>
      <w:b/>
      <w:caps/>
      <w:sz w:val="24"/>
    </w:rPr>
  </w:style>
  <w:style w:type="paragraph" w:styleId="ListNumber">
    <w:name w:val="List Number"/>
    <w:basedOn w:val="Normal"/>
    <w:rsid w:val="00A327A0"/>
    <w:pPr>
      <w:numPr>
        <w:ilvl w:val="11"/>
      </w:numPr>
      <w:ind w:left="360" w:hanging="360"/>
    </w:pPr>
  </w:style>
  <w:style w:type="paragraph" w:customStyle="1" w:styleId="center">
    <w:name w:val="center"/>
    <w:basedOn w:val="isonormal"/>
    <w:rsid w:val="006F636C"/>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pPr>
  </w:style>
  <w:style w:type="paragraph" w:customStyle="1" w:styleId="Style1">
    <w:name w:val="Style1"/>
    <w:basedOn w:val="Normal"/>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6F636C"/>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6F636C"/>
    <w:pPr>
      <w:spacing w:before="60"/>
    </w:pPr>
  </w:style>
  <w:style w:type="paragraph" w:styleId="Index1">
    <w:name w:val="index 1"/>
    <w:basedOn w:val="Normal"/>
    <w:next w:val="Normal"/>
    <w:semiHidden/>
    <w:rsid w:val="00A327A0"/>
    <w:pPr>
      <w:tabs>
        <w:tab w:val="right" w:leader="dot" w:pos="10080"/>
      </w:tabs>
      <w:ind w:left="200" w:hanging="200"/>
    </w:pPr>
  </w:style>
  <w:style w:type="paragraph" w:styleId="TableofAuthorities">
    <w:name w:val="table of authorities"/>
    <w:basedOn w:val="Normal"/>
    <w:next w:val="Normal"/>
    <w:semiHidden/>
    <w:rsid w:val="00A327A0"/>
    <w:pPr>
      <w:tabs>
        <w:tab w:val="right" w:leader="dot" w:pos="10080"/>
      </w:tabs>
      <w:ind w:left="200" w:hanging="200"/>
    </w:pPr>
  </w:style>
  <w:style w:type="paragraph" w:customStyle="1" w:styleId="sidetext">
    <w:name w:val="sidetext"/>
    <w:basedOn w:val="isonormal"/>
    <w:rsid w:val="006F636C"/>
    <w:pPr>
      <w:spacing w:before="0" w:line="240" w:lineRule="auto"/>
      <w:jc w:val="center"/>
    </w:pPr>
    <w:rPr>
      <w:sz w:val="52"/>
    </w:rPr>
  </w:style>
  <w:style w:type="paragraph" w:styleId="Date">
    <w:name w:val="Date"/>
    <w:basedOn w:val="Normal"/>
    <w:rsid w:val="00A327A0"/>
    <w:pPr>
      <w:jc w:val="right"/>
    </w:pPr>
    <w:rPr>
      <w:sz w:val="22"/>
    </w:rPr>
  </w:style>
  <w:style w:type="paragraph" w:customStyle="1" w:styleId="ISOCircular">
    <w:name w:val="ISOCircular"/>
    <w:basedOn w:val="Normal"/>
    <w:rsid w:val="00A327A0"/>
    <w:pPr>
      <w:jc w:val="left"/>
    </w:pPr>
    <w:rPr>
      <w:i/>
      <w:caps/>
      <w:sz w:val="116"/>
    </w:rPr>
  </w:style>
  <w:style w:type="paragraph" w:customStyle="1" w:styleId="LineOfBusiness">
    <w:name w:val="LineOfBusiness"/>
    <w:basedOn w:val="Normal"/>
    <w:rsid w:val="00A327A0"/>
    <w:pPr>
      <w:tabs>
        <w:tab w:val="left" w:pos="2160"/>
      </w:tabs>
      <w:jc w:val="left"/>
    </w:pPr>
    <w:rPr>
      <w:sz w:val="22"/>
    </w:rPr>
  </w:style>
  <w:style w:type="paragraph" w:customStyle="1" w:styleId="MailDate">
    <w:name w:val="MailDate"/>
    <w:basedOn w:val="Normal"/>
    <w:rsid w:val="00A327A0"/>
    <w:pPr>
      <w:jc w:val="right"/>
    </w:pPr>
    <w:rPr>
      <w:caps/>
      <w:sz w:val="22"/>
    </w:rPr>
  </w:style>
  <w:style w:type="paragraph" w:customStyle="1" w:styleId="tabletxtdecpage">
    <w:name w:val="tabletxt dec page"/>
    <w:basedOn w:val="isonormal"/>
    <w:rsid w:val="006F636C"/>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327A0"/>
  </w:style>
  <w:style w:type="paragraph" w:customStyle="1" w:styleId="space8">
    <w:name w:val="space8"/>
    <w:basedOn w:val="isonormal"/>
    <w:next w:val="blocktext1"/>
    <w:rsid w:val="006F636C"/>
    <w:pPr>
      <w:spacing w:before="0" w:line="160" w:lineRule="exact"/>
      <w:jc w:val="both"/>
    </w:pPr>
  </w:style>
  <w:style w:type="paragraph" w:customStyle="1" w:styleId="space4">
    <w:name w:val="space4"/>
    <w:basedOn w:val="isonormal"/>
    <w:next w:val="blocktext1"/>
    <w:rsid w:val="006F636C"/>
    <w:pPr>
      <w:spacing w:before="0" w:line="80" w:lineRule="exact"/>
      <w:jc w:val="both"/>
    </w:pPr>
  </w:style>
  <w:style w:type="paragraph" w:customStyle="1" w:styleId="title14">
    <w:name w:val="title14"/>
    <w:basedOn w:val="isonormal"/>
    <w:next w:val="isonormal"/>
    <w:rsid w:val="006F636C"/>
    <w:pPr>
      <w:keepNext/>
      <w:keepLines/>
      <w:spacing w:before="0" w:line="240" w:lineRule="auto"/>
      <w:jc w:val="center"/>
    </w:pPr>
    <w:rPr>
      <w:b/>
      <w:caps/>
      <w:sz w:val="28"/>
    </w:rPr>
  </w:style>
  <w:style w:type="paragraph" w:customStyle="1" w:styleId="title16">
    <w:name w:val="title16"/>
    <w:basedOn w:val="isonormal"/>
    <w:next w:val="isonormal"/>
    <w:rsid w:val="006F636C"/>
    <w:pPr>
      <w:keepNext/>
      <w:keepLines/>
      <w:spacing w:before="0" w:line="240" w:lineRule="auto"/>
      <w:jc w:val="center"/>
    </w:pPr>
    <w:rPr>
      <w:b/>
      <w:caps/>
      <w:sz w:val="32"/>
    </w:rPr>
  </w:style>
  <w:style w:type="paragraph" w:customStyle="1" w:styleId="title24">
    <w:name w:val="title24"/>
    <w:basedOn w:val="isonormal"/>
    <w:next w:val="isonormal"/>
    <w:rsid w:val="006F636C"/>
    <w:pPr>
      <w:keepNext/>
      <w:keepLines/>
      <w:spacing w:before="0" w:line="240" w:lineRule="auto"/>
      <w:jc w:val="center"/>
    </w:pPr>
    <w:rPr>
      <w:b/>
      <w:caps/>
      <w:sz w:val="48"/>
    </w:rPr>
  </w:style>
  <w:style w:type="paragraph" w:customStyle="1" w:styleId="title30">
    <w:name w:val="title30"/>
    <w:basedOn w:val="isonormal"/>
    <w:next w:val="isonormal"/>
    <w:rsid w:val="006F636C"/>
    <w:pPr>
      <w:keepNext/>
      <w:keepLines/>
      <w:spacing w:before="0" w:line="240" w:lineRule="auto"/>
      <w:jc w:val="center"/>
    </w:pPr>
    <w:rPr>
      <w:b/>
      <w:caps/>
      <w:sz w:val="60"/>
    </w:rPr>
  </w:style>
  <w:style w:type="paragraph" w:customStyle="1" w:styleId="columnheading12">
    <w:name w:val="column heading12"/>
    <w:basedOn w:val="isonormal"/>
    <w:rsid w:val="006F636C"/>
    <w:pPr>
      <w:keepNext/>
      <w:keepLines/>
      <w:spacing w:before="0" w:line="240" w:lineRule="auto"/>
      <w:jc w:val="center"/>
    </w:pPr>
    <w:rPr>
      <w:b/>
      <w:sz w:val="24"/>
    </w:rPr>
  </w:style>
  <w:style w:type="paragraph" w:customStyle="1" w:styleId="columnheading14">
    <w:name w:val="column heading14"/>
    <w:basedOn w:val="isonormal"/>
    <w:rsid w:val="006F636C"/>
    <w:pPr>
      <w:keepNext/>
      <w:keepLines/>
      <w:spacing w:before="0" w:line="240" w:lineRule="auto"/>
      <w:jc w:val="center"/>
    </w:pPr>
    <w:rPr>
      <w:b/>
      <w:sz w:val="28"/>
    </w:rPr>
  </w:style>
  <w:style w:type="paragraph" w:customStyle="1" w:styleId="columnheading16">
    <w:name w:val="column heading16"/>
    <w:basedOn w:val="isonormal"/>
    <w:rsid w:val="006F636C"/>
    <w:pPr>
      <w:keepNext/>
      <w:keepLines/>
      <w:spacing w:before="0" w:line="240" w:lineRule="auto"/>
      <w:jc w:val="center"/>
    </w:pPr>
    <w:rPr>
      <w:b/>
      <w:sz w:val="32"/>
    </w:rPr>
  </w:style>
  <w:style w:type="paragraph" w:customStyle="1" w:styleId="columnheading18">
    <w:name w:val="column heading18"/>
    <w:basedOn w:val="isonormal"/>
    <w:rsid w:val="006F636C"/>
    <w:pPr>
      <w:keepNext/>
      <w:keepLines/>
      <w:spacing w:before="0" w:line="240" w:lineRule="auto"/>
      <w:jc w:val="center"/>
    </w:pPr>
    <w:rPr>
      <w:b/>
      <w:sz w:val="36"/>
    </w:rPr>
  </w:style>
  <w:style w:type="paragraph" w:customStyle="1" w:styleId="columnheading24">
    <w:name w:val="column heading24"/>
    <w:basedOn w:val="isonormal"/>
    <w:rsid w:val="006F636C"/>
    <w:pPr>
      <w:keepNext/>
      <w:keepLines/>
      <w:spacing w:before="0" w:line="240" w:lineRule="auto"/>
      <w:jc w:val="center"/>
    </w:pPr>
    <w:rPr>
      <w:b/>
      <w:sz w:val="48"/>
    </w:rPr>
  </w:style>
  <w:style w:type="paragraph" w:customStyle="1" w:styleId="tabletext8">
    <w:name w:val="tabletext8"/>
    <w:basedOn w:val="isonormal"/>
    <w:rsid w:val="006F636C"/>
    <w:pPr>
      <w:spacing w:before="60"/>
    </w:pPr>
    <w:rPr>
      <w:sz w:val="16"/>
    </w:rPr>
  </w:style>
  <w:style w:type="paragraph" w:customStyle="1" w:styleId="TEXT12">
    <w:name w:val="TEXT12"/>
    <w:basedOn w:val="isonormal"/>
    <w:rsid w:val="006F636C"/>
    <w:pPr>
      <w:spacing w:line="240" w:lineRule="auto"/>
    </w:pPr>
    <w:rPr>
      <w:sz w:val="24"/>
    </w:rPr>
  </w:style>
  <w:style w:type="paragraph" w:customStyle="1" w:styleId="TEXT14">
    <w:name w:val="TEXT14"/>
    <w:basedOn w:val="isonormal"/>
    <w:rsid w:val="006F636C"/>
    <w:pPr>
      <w:spacing w:line="240" w:lineRule="auto"/>
    </w:pPr>
    <w:rPr>
      <w:sz w:val="28"/>
    </w:rPr>
  </w:style>
  <w:style w:type="paragraph" w:customStyle="1" w:styleId="TEXT16">
    <w:name w:val="TEXT16"/>
    <w:basedOn w:val="isonormal"/>
    <w:rsid w:val="006F636C"/>
    <w:pPr>
      <w:spacing w:line="240" w:lineRule="auto"/>
    </w:pPr>
    <w:rPr>
      <w:sz w:val="32"/>
    </w:rPr>
  </w:style>
  <w:style w:type="paragraph" w:customStyle="1" w:styleId="TEXT18">
    <w:name w:val="TEXT18"/>
    <w:basedOn w:val="isonormal"/>
    <w:rsid w:val="006F636C"/>
    <w:pPr>
      <w:spacing w:line="240" w:lineRule="auto"/>
    </w:pPr>
    <w:rPr>
      <w:sz w:val="36"/>
    </w:rPr>
  </w:style>
  <w:style w:type="paragraph" w:customStyle="1" w:styleId="TEXT24">
    <w:name w:val="TEXT24"/>
    <w:basedOn w:val="isonormal"/>
    <w:rsid w:val="006F636C"/>
    <w:pPr>
      <w:spacing w:line="240" w:lineRule="auto"/>
    </w:pPr>
    <w:rPr>
      <w:sz w:val="48"/>
    </w:rPr>
  </w:style>
  <w:style w:type="table" w:styleId="TableGrid">
    <w:name w:val="Table Grid"/>
    <w:basedOn w:val="TableNormal"/>
    <w:rsid w:val="006F636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6F636C"/>
    <w:pPr>
      <w:spacing w:before="0" w:line="40" w:lineRule="exact"/>
      <w:jc w:val="both"/>
    </w:pPr>
  </w:style>
  <w:style w:type="paragraph" w:customStyle="1" w:styleId="tablerow4">
    <w:name w:val="tablerow4"/>
    <w:basedOn w:val="isonormal"/>
    <w:next w:val="tabletext"/>
    <w:rsid w:val="006F636C"/>
    <w:pPr>
      <w:spacing w:before="0" w:line="80" w:lineRule="exact"/>
      <w:jc w:val="both"/>
    </w:pPr>
  </w:style>
  <w:style w:type="character" w:styleId="FollowedHyperlink">
    <w:name w:val="FollowedHyperlink"/>
    <w:basedOn w:val="DefaultParagraphFont"/>
    <w:uiPriority w:val="99"/>
    <w:semiHidden/>
    <w:unhideWhenUsed/>
    <w:rsid w:val="00231675"/>
    <w:rPr>
      <w:color w:val="800080"/>
      <w:u w:val="single"/>
    </w:rPr>
  </w:style>
  <w:style w:type="character" w:customStyle="1" w:styleId="Heading1Char">
    <w:name w:val="Heading 1 Char"/>
    <w:link w:val="Heading1"/>
    <w:rsid w:val="006F636C"/>
    <w:rPr>
      <w:rFonts w:ascii="Helv" w:hAnsi="Helv"/>
      <w:b/>
      <w:sz w:val="24"/>
      <w:u w:val="single"/>
    </w:rPr>
  </w:style>
  <w:style w:type="character" w:customStyle="1" w:styleId="Heading2Char">
    <w:name w:val="Heading 2 Char"/>
    <w:link w:val="Heading2"/>
    <w:rsid w:val="006F636C"/>
    <w:rPr>
      <w:rFonts w:ascii="Helv" w:hAnsi="Helv"/>
      <w:b/>
      <w:sz w:val="24"/>
    </w:rPr>
  </w:style>
  <w:style w:type="character" w:customStyle="1" w:styleId="Heading3Char">
    <w:name w:val="Heading 3 Char"/>
    <w:link w:val="Heading3"/>
    <w:rsid w:val="006F636C"/>
    <w:rPr>
      <w:rFonts w:ascii="Tms Rmn" w:hAnsi="Tms Rmn"/>
      <w:b/>
      <w:sz w:val="24"/>
    </w:rPr>
  </w:style>
  <w:style w:type="paragraph" w:customStyle="1" w:styleId="tablehead">
    <w:name w:val="tablehead"/>
    <w:basedOn w:val="isonormal"/>
    <w:rsid w:val="006F636C"/>
    <w:pPr>
      <w:spacing w:before="40" w:after="20" w:line="190" w:lineRule="exact"/>
      <w:jc w:val="center"/>
    </w:pPr>
    <w:rPr>
      <w:b/>
      <w:sz w:val="18"/>
    </w:rPr>
  </w:style>
  <w:style w:type="paragraph" w:customStyle="1" w:styleId="tabletext11">
    <w:name w:val="tabletext1/1"/>
    <w:basedOn w:val="isonormal"/>
    <w:rsid w:val="006F636C"/>
    <w:pPr>
      <w:spacing w:before="20" w:after="20" w:line="190" w:lineRule="exact"/>
    </w:pPr>
    <w:rPr>
      <w:sz w:val="18"/>
    </w:rPr>
  </w:style>
  <w:style w:type="character" w:customStyle="1" w:styleId="HeaderChar">
    <w:name w:val="Header Char"/>
    <w:link w:val="Header"/>
    <w:rsid w:val="006F636C"/>
    <w:rPr>
      <w:rFonts w:ascii="Arial" w:hAnsi="Arial"/>
    </w:rPr>
  </w:style>
  <w:style w:type="character" w:customStyle="1" w:styleId="FooterChar">
    <w:name w:val="Footer Char"/>
    <w:link w:val="Footer"/>
    <w:rsid w:val="006F636C"/>
    <w:rPr>
      <w:rFonts w:ascii="Arial" w:hAnsi="Arial"/>
    </w:rPr>
  </w:style>
  <w:style w:type="character" w:customStyle="1" w:styleId="formlink">
    <w:name w:val="formlink"/>
    <w:rsid w:val="006F636C"/>
    <w:rPr>
      <w:b/>
    </w:rPr>
  </w:style>
  <w:style w:type="paragraph" w:styleId="Revision">
    <w:name w:val="Revision"/>
    <w:hidden/>
    <w:uiPriority w:val="99"/>
    <w:semiHidden/>
    <w:rsid w:val="0079339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LI-CA-2024-014 - 003 - CA 01 26 01 25 Revised.docx</DocumentName>
    <NumberOfPages xmlns="a86cc342-0045-41e2-80e9-abdb777d2eca">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i32093</AuthorId>
    <CircularDocDescription xmlns="a86cc342-0045-41e2-80e9-abdb777d2eca">CA 01 26 01 25 Revised</CircularDocDescription>
    <Date_x0020_Modified xmlns="a86cc342-0045-41e2-80e9-abdb777d2eca">2023-11-14T05:00:00+00:00</Date_x0020_Modified>
    <CircularDate xmlns="a86cc342-0045-41e2-80e9-abdb777d2eca">2024-01-10T05:00:00+00:00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filed Commercial Automobile forms filing CA-2023-OUM1 with the North Carolina Department of Insurance in response to 2023 N.C. Sess. Laws 133 (former S.B. 452).</KeyMessage>
    <CircularNumber xmlns="a86cc342-0045-41e2-80e9-abdb777d2eca">LI-CA-2024-014</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Kerim, Elise</AuthorName>
    <Sequence xmlns="a86cc342-0045-41e2-80e9-abdb777d2eca">2</Sequence>
    <ServiceModuleString xmlns="a86cc342-0045-41e2-80e9-abdb777d2eca">Forms;</ServiceModuleString>
    <CircId xmlns="a86cc342-0045-41e2-80e9-abdb777d2eca">39888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NORTH CAROLINA CHANGES AND UNINSURED MOTORISTS COVERAGE ENDORSEMENTS FILED</CircularTitle>
    <Jurs xmlns="a86cc342-0045-41e2-80e9-abdb777d2eca">
      <Value>35</Value>
    </Jurs>
  </documentManagement>
</p:properties>
</file>

<file path=customXml/itemProps1.xml><?xml version="1.0" encoding="utf-8"?>
<ds:datastoreItem xmlns:ds="http://schemas.openxmlformats.org/officeDocument/2006/customXml" ds:itemID="{499C3027-FE26-478F-97E3-F8C68066F5C0}">
  <ds:schemaRefs>
    <ds:schemaRef ds:uri="http://schemas.microsoft.com/sharepoint/v3/contenttype/forms"/>
  </ds:schemaRefs>
</ds:datastoreItem>
</file>

<file path=customXml/itemProps2.xml><?xml version="1.0" encoding="utf-8"?>
<ds:datastoreItem xmlns:ds="http://schemas.openxmlformats.org/officeDocument/2006/customXml" ds:itemID="{8BF77C5A-455A-4DFC-B4B3-75466982EB09}"/>
</file>

<file path=customXml/itemProps3.xml><?xml version="1.0" encoding="utf-8"?>
<ds:datastoreItem xmlns:ds="http://schemas.openxmlformats.org/officeDocument/2006/customXml" ds:itemID="{F672AB99-A2F2-4011-8F55-A24C684259C9}">
  <ds:schemaRefs>
    <ds:schemaRef ds:uri="http://schemas.microsoft.com/sharepoint/v3/fields"/>
    <ds:schemaRef ds:uri="http://schemas.openxmlformats.org/package/2006/metadata/core-properties"/>
    <ds:schemaRef ds:uri="http://www.w3.org/XML/1998/namespace"/>
    <ds:schemaRef ds:uri="http://schemas.microsoft.com/sharepoint/v3"/>
    <ds:schemaRef ds:uri="http://purl.org/dc/elements/1.1/"/>
    <ds:schemaRef ds:uri="http://schemas.microsoft.com/office/2006/documentManagement/types"/>
    <ds:schemaRef ds:uri="http://schemas.microsoft.com/office/infopath/2007/PartnerControls"/>
    <ds:schemaRef ds:uri="http://purl.org/dc/terms/"/>
    <ds:schemaRef ds:uri="ad8a5e21-03a8-4889-a925-74d9299fda5b"/>
    <ds:schemaRef ds:uri="b46ec5a0-05e9-4998-b314-ddd445f86ee4"/>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4</Pages>
  <Words>2088</Words>
  <Characters>10394</Characters>
  <Application>Microsoft Office Word</Application>
  <DocSecurity>0</DocSecurity>
  <Lines>345</Lines>
  <Paragraphs>100</Paragraphs>
  <ScaleCrop>false</ScaleCrop>
  <HeadingPairs>
    <vt:vector size="2" baseType="variant">
      <vt:variant>
        <vt:lpstr>Title</vt:lpstr>
      </vt:variant>
      <vt:variant>
        <vt:i4>1</vt:i4>
      </vt:variant>
    </vt:vector>
  </HeadingPairs>
  <TitlesOfParts>
    <vt:vector size="1" baseType="lpstr">
      <vt:lpstr>NORTH CAROLINA CHANGES</vt:lpstr>
    </vt:vector>
  </TitlesOfParts>
  <Manager/>
  <Company/>
  <LinksUpToDate>false</LinksUpToDate>
  <CharactersWithSpaces>12544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CHANGES</dc:title>
  <dc:subject/>
  <dc:creator/>
  <cp:keywords/>
  <dc:description>4</dc:description>
  <cp:lastModifiedBy/>
  <cp:revision>1</cp:revision>
  <cp:lastPrinted>2000-09-27T15:46:00Z</cp:lastPrinted>
  <dcterms:created xsi:type="dcterms:W3CDTF">2011-10-03T12:35:00Z</dcterms:created>
  <dcterms:modified xsi:type="dcterms:W3CDTF">2023-11-14T16:00:00Z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NORTH CAROLINA CHANGES</vt:lpwstr>
  </property>
  <property fmtid="{D5CDD505-2E9C-101B-9397-08002B2CF9AE}" pid="13" name="DoesDocExist">
    <vt:lpwstr>0</vt:lpwstr>
  </property>
  <property fmtid="{D5CDD505-2E9C-101B-9397-08002B2CF9AE}" pid="14" name="dte$">
    <vt:lpwstr/>
  </property>
  <property fmtid="{D5CDD505-2E9C-101B-9397-08002B2CF9AE}" pid="15" name="FilingID">
    <vt:lpwstr>CA-2010-OCH1</vt:lpwstr>
  </property>
  <property fmtid="{D5CDD505-2E9C-101B-9397-08002B2CF9AE}" pid="16" name="FilingPath">
    <vt:lpwstr/>
  </property>
  <property fmtid="{D5CDD505-2E9C-101B-9397-08002B2CF9AE}" pid="17" name="Form">
    <vt:lpwstr>CA01261013    </vt:lpwstr>
  </property>
  <property fmtid="{D5CDD505-2E9C-101B-9397-08002B2CF9AE}" pid="18" name="Form: Action">
    <vt:lpwstr>R   </vt:lpwstr>
  </property>
  <property fmtid="{D5CDD505-2E9C-101B-9397-08002B2CF9AE}" pid="19" name="Form: BaseFormNumber">
    <vt:lpwstr>CA0126    </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26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CA01261013    </vt:lpwstr>
  </property>
  <property fmtid="{D5CDD505-2E9C-101B-9397-08002B2CF9AE}" pid="30" name="Form: FormType">
    <vt:lpwstr>E   </vt:lpwstr>
  </property>
  <property fmtid="{D5CDD505-2E9C-101B-9397-08002B2CF9AE}" pid="31" name="Form: Jurisdiction">
    <vt:lpwstr>NC</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__bk830034001400030013002300630013000300130033000200020002000200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I52957</vt:lpwstr>
  </property>
  <property fmtid="{D5CDD505-2E9C-101B-9397-08002B2CF9AE}" pid="55" name="LineName">
    <vt:lpwstr>Ness, Michael</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2012-08-01T14:02:54Z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4</vt:lpwstr>
  </property>
  <property fmtid="{D5CDD505-2E9C-101B-9397-08002B2CF9AE}" pid="64" name="Order">
    <vt:lpwstr>18396700.0000000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docset_NoMedatataSyncRequired">
    <vt:lpwstr>False</vt:lpwstr>
  </property>
</Properties>
</file>