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CB36B" w14:textId="77777777" w:rsidR="00E52F28" w:rsidRDefault="00E52F28" w:rsidP="00E52F28">
      <w:pPr>
        <w:pStyle w:val="boxrule"/>
      </w:pPr>
      <w:r>
        <w:t>300.  INCREASED LIABILITY LIMITS</w:t>
      </w:r>
    </w:p>
    <w:p w14:paraId="0BCBCEBD" w14:textId="77777777" w:rsidR="00E52F28" w:rsidRDefault="00E52F28" w:rsidP="00E52F28">
      <w:pPr>
        <w:pStyle w:val="blocktext1"/>
      </w:pPr>
      <w:r>
        <w:t xml:space="preserve">The following is added to Paragraph </w:t>
      </w:r>
      <w:r>
        <w:rPr>
          <w:b/>
          <w:bCs/>
        </w:rPr>
        <w:t>B.:</w:t>
      </w:r>
    </w:p>
    <w:p w14:paraId="24C6EB59" w14:textId="77777777" w:rsidR="00E52F28" w:rsidRDefault="00E52F28" w:rsidP="00E52F2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681"/>
        <w:gridCol w:w="1682"/>
        <w:gridCol w:w="1682"/>
        <w:gridCol w:w="1681"/>
        <w:gridCol w:w="1682"/>
        <w:gridCol w:w="1682"/>
      </w:tblGrid>
      <w:tr w:rsidR="00E52F28" w14:paraId="6FADF765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E3F8221" w14:textId="77777777" w:rsidR="00E52F28" w:rsidRDefault="00E52F28" w:rsidP="00D1446D">
            <w:pPr>
              <w:pStyle w:val="tablehead"/>
            </w:pPr>
            <w:r>
              <w:rPr>
                <w:b w:val="0"/>
              </w:rPr>
              <w:br w:type="column"/>
            </w:r>
            <w:r>
              <w:rPr>
                <w:b w:val="0"/>
              </w:rPr>
              <w:br w:type="column"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703328" w14:textId="77777777" w:rsidR="00E52F28" w:rsidRDefault="00E52F28" w:rsidP="00D1446D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677973" w14:textId="77777777" w:rsidR="00E52F28" w:rsidRDefault="00E52F28" w:rsidP="00D1446D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AAE42E" w14:textId="77777777" w:rsidR="00E52F28" w:rsidRDefault="00E52F28" w:rsidP="00D1446D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00836A" w14:textId="77777777" w:rsidR="00E52F28" w:rsidRDefault="00E52F28" w:rsidP="00D1446D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BE5705" w14:textId="77777777" w:rsidR="00E52F28" w:rsidRDefault="00E52F28" w:rsidP="00D1446D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1D28AA" w14:textId="77777777" w:rsidR="00E52F28" w:rsidRDefault="00E52F28" w:rsidP="00D1446D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E52F28" w14:paraId="63175B8C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8BE6C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4AE2242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25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2764FC8B" w14:textId="1178F4A4" w:rsidR="00E52F28" w:rsidRDefault="00E52F28" w:rsidP="00D1446D">
            <w:pPr>
              <w:pStyle w:val="tabletext11"/>
              <w:tabs>
                <w:tab w:val="decimal" w:pos="700"/>
              </w:tabs>
            </w:pPr>
            <w:del w:id="0" w:author="Author" w:date="2024-02-12T11:34:00Z">
              <w:r w:rsidRPr="00E52F28" w:rsidDel="00951D7C">
                <w:delText>0.63</w:delText>
              </w:r>
            </w:del>
            <w:ins w:id="1" w:author="Author" w:date="2024-02-12T11:35:00Z">
              <w:r w:rsidR="00951D7C">
                <w:t>0.</w:t>
              </w:r>
            </w:ins>
            <w:ins w:id="2" w:author="Author" w:date="2024-02-12T11:34:00Z">
              <w:r w:rsidR="00951D7C">
                <w:t>61</w:t>
              </w:r>
            </w:ins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68392DAC" w14:textId="69258151" w:rsidR="00E52F28" w:rsidRDefault="00E52F28" w:rsidP="00D1446D">
            <w:pPr>
              <w:pStyle w:val="tabletext11"/>
              <w:tabs>
                <w:tab w:val="decimal" w:pos="700"/>
              </w:tabs>
            </w:pPr>
            <w:del w:id="3" w:author="Author" w:date="2024-02-12T11:38:00Z">
              <w:r w:rsidRPr="00E52F28" w:rsidDel="00951D7C">
                <w:delText>0.64</w:delText>
              </w:r>
            </w:del>
            <w:ins w:id="4" w:author="Author" w:date="2024-02-12T11:38:00Z">
              <w:r w:rsidR="00951D7C">
                <w:t>0.62</w:t>
              </w:r>
            </w:ins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7499FCC4" w14:textId="06EF3350" w:rsidR="00E52F28" w:rsidRDefault="00E52F28" w:rsidP="00D1446D">
            <w:pPr>
              <w:pStyle w:val="tabletext11"/>
              <w:tabs>
                <w:tab w:val="decimal" w:pos="700"/>
              </w:tabs>
            </w:pPr>
            <w:del w:id="5" w:author="Author" w:date="2024-02-12T11:41:00Z">
              <w:r w:rsidRPr="00E52F28" w:rsidDel="00951D7C">
                <w:delText>0.62</w:delText>
              </w:r>
            </w:del>
            <w:ins w:id="6" w:author="Author" w:date="2024-02-12T11:41:00Z">
              <w:r w:rsidR="00951D7C">
                <w:t>0.61</w:t>
              </w:r>
            </w:ins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5282F0E0" w14:textId="0B427834" w:rsidR="00E52F28" w:rsidRDefault="00E52F28" w:rsidP="00D1446D">
            <w:pPr>
              <w:pStyle w:val="tabletext11"/>
              <w:tabs>
                <w:tab w:val="decimal" w:pos="700"/>
              </w:tabs>
            </w:pPr>
            <w:del w:id="7" w:author="Author" w:date="2024-02-12T11:53:00Z">
              <w:r w:rsidRPr="00E52F28" w:rsidDel="007D770E">
                <w:delText>0.65</w:delText>
              </w:r>
            </w:del>
            <w:ins w:id="8" w:author="Author" w:date="2024-02-12T11:53:00Z">
              <w:r w:rsidR="007D770E">
                <w:t>0.64</w:t>
              </w:r>
            </w:ins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045F9D04" w14:textId="3C9DF0DE" w:rsidR="00E52F28" w:rsidRDefault="00E52F28" w:rsidP="00D1446D">
            <w:pPr>
              <w:pStyle w:val="tabletext11"/>
              <w:tabs>
                <w:tab w:val="decimal" w:pos="700"/>
              </w:tabs>
            </w:pPr>
            <w:del w:id="9" w:author="Author" w:date="2024-02-12T11:45:00Z">
              <w:r w:rsidRPr="00E52F28" w:rsidDel="001A7BE3">
                <w:delText>0.66</w:delText>
              </w:r>
            </w:del>
            <w:ins w:id="10" w:author="Author" w:date="2024-02-12T11:45:00Z">
              <w:r w:rsidR="001A7BE3">
                <w:t>0.63</w:t>
              </w:r>
            </w:ins>
          </w:p>
        </w:tc>
      </w:tr>
      <w:tr w:rsidR="00E52F28" w14:paraId="4F1B1983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FF370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CAC08A" w14:textId="00319CAE" w:rsidR="00E52F28" w:rsidRDefault="00880E5E" w:rsidP="00D1446D">
            <w:pPr>
              <w:pStyle w:val="tabletext11"/>
              <w:tabs>
                <w:tab w:val="decimal" w:pos="900"/>
              </w:tabs>
            </w:pPr>
            <w:r>
              <w:t>70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3495874" w14:textId="7FB7DF09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1" w:author="Author" w:date="2024-02-12T11:34:00Z">
              <w:r w:rsidRPr="00E52F28" w:rsidDel="00951D7C">
                <w:delText>0.90</w:delText>
              </w:r>
            </w:del>
            <w:ins w:id="12" w:author="Author" w:date="2024-02-12T11:35:00Z">
              <w:r w:rsidR="00951D7C">
                <w:t>0</w:t>
              </w:r>
            </w:ins>
            <w:ins w:id="13" w:author="Author" w:date="2024-02-12T11:34:00Z">
              <w:r w:rsidR="00951D7C">
                <w:t>.</w:t>
              </w:r>
            </w:ins>
            <w:ins w:id="14" w:author="Author" w:date="2024-02-12T11:35:00Z">
              <w:r w:rsidR="00951D7C">
                <w:t>89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5FD350C0" w14:textId="38EFD35B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5" w:author="Author" w:date="2024-02-12T11:38:00Z">
              <w:r w:rsidRPr="00E52F28" w:rsidDel="00951D7C">
                <w:delText>0.89</w:delText>
              </w:r>
            </w:del>
            <w:ins w:id="16" w:author="Author" w:date="2024-02-12T11:38:00Z">
              <w:r w:rsidR="00951D7C">
                <w:t>0.88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CDC445" w14:textId="05F89940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7" w:author="Author" w:date="2024-02-12T11:41:00Z">
              <w:r w:rsidRPr="00E52F28" w:rsidDel="00951D7C">
                <w:delText>0.89</w:delText>
              </w:r>
            </w:del>
            <w:ins w:id="18" w:author="Author" w:date="2024-02-12T11:41:00Z">
              <w:r w:rsidR="00951D7C">
                <w:t>0.88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EF61D6" w14:textId="10A6C1F5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9" w:author="Author" w:date="2024-02-12T11:54:00Z">
              <w:r w:rsidRPr="00E52F28" w:rsidDel="007D770E">
                <w:delText>0.90</w:delText>
              </w:r>
            </w:del>
            <w:ins w:id="20" w:author="Author" w:date="2024-02-12T11:54:00Z">
              <w:r w:rsidR="007D770E">
                <w:t>0.89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32890F42" w14:textId="2DDC8269" w:rsidR="00E52F28" w:rsidRDefault="00E52F28" w:rsidP="00D1446D">
            <w:pPr>
              <w:pStyle w:val="tabletext11"/>
              <w:tabs>
                <w:tab w:val="decimal" w:pos="700"/>
              </w:tabs>
            </w:pPr>
            <w:del w:id="21" w:author="Author" w:date="2024-02-12T11:45:00Z">
              <w:r w:rsidRPr="00E52F28" w:rsidDel="001A7BE3">
                <w:delText>0.90</w:delText>
              </w:r>
            </w:del>
            <w:ins w:id="22" w:author="Author" w:date="2024-02-12T11:45:00Z">
              <w:r w:rsidR="001A7BE3">
                <w:t>0.89</w:t>
              </w:r>
            </w:ins>
          </w:p>
        </w:tc>
      </w:tr>
      <w:tr w:rsidR="00E52F28" w14:paraId="4E22A4BE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E9BD1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C89FB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100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66608A0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3659C92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1.00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345A97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842C9E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B09A76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1.00</w:t>
            </w:r>
          </w:p>
        </w:tc>
      </w:tr>
      <w:tr w:rsidR="00E52F28" w14:paraId="0F09A6BB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6DAE0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D792A6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125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621CAE4" w14:textId="503F17BF" w:rsidR="00E52F28" w:rsidRDefault="00E52F28" w:rsidP="00D1446D">
            <w:pPr>
              <w:pStyle w:val="tabletext11"/>
              <w:tabs>
                <w:tab w:val="decimal" w:pos="700"/>
              </w:tabs>
            </w:pPr>
            <w:del w:id="23" w:author="Author" w:date="2024-02-12T11:35:00Z">
              <w:r w:rsidRPr="00E52F28" w:rsidDel="00951D7C">
                <w:delText>1.07</w:delText>
              </w:r>
            </w:del>
            <w:ins w:id="24" w:author="Author" w:date="2024-02-12T11:35:00Z">
              <w:r w:rsidR="00951D7C">
                <w:t>1.08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714579" w14:textId="75BF9663" w:rsidR="00E52F28" w:rsidRDefault="00E52F28" w:rsidP="00D1446D">
            <w:pPr>
              <w:pStyle w:val="tabletext11"/>
              <w:tabs>
                <w:tab w:val="decimal" w:pos="700"/>
              </w:tabs>
            </w:pPr>
            <w:del w:id="25" w:author="Author" w:date="2024-02-12T11:38:00Z">
              <w:r w:rsidRPr="00702562" w:rsidDel="00951D7C">
                <w:delText>1.07</w:delText>
              </w:r>
            </w:del>
            <w:ins w:id="26" w:author="Author" w:date="2024-02-12T11:38:00Z">
              <w:r w:rsidR="00951D7C">
                <w:t>1.08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9831917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1.08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5662AA7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>
              <w:t>1.07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B7EEAFC" w14:textId="6A6C90E3" w:rsidR="00E52F28" w:rsidRDefault="00E52F28" w:rsidP="00D1446D">
            <w:pPr>
              <w:pStyle w:val="tabletext11"/>
              <w:tabs>
                <w:tab w:val="decimal" w:pos="700"/>
              </w:tabs>
            </w:pPr>
            <w:del w:id="27" w:author="Author" w:date="2024-02-12T11:45:00Z">
              <w:r w:rsidRPr="00E52F28" w:rsidDel="001A7BE3">
                <w:delText>1.06</w:delText>
              </w:r>
            </w:del>
            <w:ins w:id="28" w:author="Author" w:date="2024-02-12T11:45:00Z">
              <w:r w:rsidR="001A7BE3">
                <w:t>1.07</w:t>
              </w:r>
            </w:ins>
          </w:p>
        </w:tc>
      </w:tr>
      <w:tr w:rsidR="00E52F28" w14:paraId="377C5900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E1DF8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E051E3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150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BB26467" w14:textId="5C520C7F" w:rsidR="00E52F28" w:rsidRDefault="00E52F28" w:rsidP="00D1446D">
            <w:pPr>
              <w:pStyle w:val="tabletext11"/>
              <w:tabs>
                <w:tab w:val="decimal" w:pos="700"/>
              </w:tabs>
            </w:pPr>
            <w:del w:id="29" w:author="Author" w:date="2024-02-12T11:35:00Z">
              <w:r w:rsidRPr="00FC0F11" w:rsidDel="00951D7C">
                <w:delText>1.1</w:delText>
              </w:r>
              <w:r w:rsidDel="00951D7C">
                <w:delText>3</w:delText>
              </w:r>
            </w:del>
            <w:ins w:id="30" w:author="Author" w:date="2024-02-12T11:35:00Z">
              <w:r w:rsidR="00951D7C">
                <w:t>1.14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C2C412" w14:textId="3CB31DF0" w:rsidR="00E52F28" w:rsidRDefault="00E52F28" w:rsidP="00D1446D">
            <w:pPr>
              <w:pStyle w:val="tabletext11"/>
              <w:tabs>
                <w:tab w:val="decimal" w:pos="700"/>
              </w:tabs>
            </w:pPr>
            <w:del w:id="31" w:author="Author" w:date="2024-02-12T11:38:00Z">
              <w:r w:rsidRPr="00702562" w:rsidDel="00951D7C">
                <w:delText>1.1</w:delText>
              </w:r>
              <w:r w:rsidDel="00951D7C">
                <w:delText>4</w:delText>
              </w:r>
            </w:del>
            <w:ins w:id="32" w:author="Author" w:date="2024-02-12T11:38:00Z">
              <w:r w:rsidR="00951D7C">
                <w:t>1.15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E8BBBC" w14:textId="03AF9459" w:rsidR="00E52F28" w:rsidRDefault="00E52F28" w:rsidP="00D1446D">
            <w:pPr>
              <w:pStyle w:val="tabletext11"/>
              <w:tabs>
                <w:tab w:val="decimal" w:pos="700"/>
              </w:tabs>
            </w:pPr>
            <w:del w:id="33" w:author="Author" w:date="2024-02-12T11:43:00Z">
              <w:r w:rsidRPr="00897159" w:rsidDel="00951D7C">
                <w:delText>1.1</w:delText>
              </w:r>
              <w:r w:rsidDel="00951D7C">
                <w:delText>4</w:delText>
              </w:r>
            </w:del>
            <w:ins w:id="34" w:author="Author" w:date="2024-02-12T11:43:00Z">
              <w:r w:rsidR="00951D7C">
                <w:t>1.15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76E2ED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BC61E4">
              <w:t>1.13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EC90D0" w14:textId="01422C7E" w:rsidR="00E52F28" w:rsidRDefault="00E52F28" w:rsidP="00D1446D">
            <w:pPr>
              <w:pStyle w:val="tabletext11"/>
              <w:tabs>
                <w:tab w:val="decimal" w:pos="700"/>
              </w:tabs>
            </w:pPr>
            <w:del w:id="35" w:author="Author" w:date="2024-02-12T11:46:00Z">
              <w:r w:rsidRPr="00E52F28" w:rsidDel="001A7BE3">
                <w:delText>1.12</w:delText>
              </w:r>
            </w:del>
            <w:ins w:id="36" w:author="Author" w:date="2024-02-12T11:46:00Z">
              <w:r w:rsidR="001A7BE3">
                <w:t>1.13</w:t>
              </w:r>
            </w:ins>
          </w:p>
        </w:tc>
      </w:tr>
      <w:tr w:rsidR="00E52F28" w14:paraId="7685787F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F1BE2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98D8080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200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876858" w14:textId="46EF53BC" w:rsidR="00E52F28" w:rsidRDefault="00E52F28" w:rsidP="00D1446D">
            <w:pPr>
              <w:pStyle w:val="tabletext11"/>
              <w:tabs>
                <w:tab w:val="decimal" w:pos="700"/>
              </w:tabs>
            </w:pPr>
            <w:del w:id="37" w:author="Author" w:date="2024-02-12T11:35:00Z">
              <w:r w:rsidRPr="00FC0F11" w:rsidDel="00951D7C">
                <w:delText>1.2</w:delText>
              </w:r>
              <w:r w:rsidDel="00951D7C">
                <w:delText>2</w:delText>
              </w:r>
            </w:del>
            <w:ins w:id="38" w:author="Author" w:date="2024-02-12T11:35:00Z">
              <w:r w:rsidR="00951D7C">
                <w:t>1.25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BADA80" w14:textId="747099A3" w:rsidR="00E52F28" w:rsidRDefault="00E52F28" w:rsidP="00D1446D">
            <w:pPr>
              <w:pStyle w:val="tabletext11"/>
              <w:tabs>
                <w:tab w:val="decimal" w:pos="700"/>
              </w:tabs>
            </w:pPr>
            <w:del w:id="39" w:author="Author" w:date="2024-02-12T11:38:00Z">
              <w:r w:rsidRPr="00702562" w:rsidDel="00951D7C">
                <w:delText>1.2</w:delText>
              </w:r>
              <w:r w:rsidDel="00951D7C">
                <w:delText>4</w:delText>
              </w:r>
            </w:del>
            <w:ins w:id="40" w:author="Author" w:date="2024-02-12T11:38:00Z">
              <w:r w:rsidR="00951D7C">
                <w:t>1.26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5D34DE" w14:textId="44773FBE" w:rsidR="00E52F28" w:rsidRDefault="00E52F28" w:rsidP="00D1446D">
            <w:pPr>
              <w:pStyle w:val="tabletext11"/>
              <w:tabs>
                <w:tab w:val="decimal" w:pos="700"/>
              </w:tabs>
            </w:pPr>
            <w:del w:id="41" w:author="Author" w:date="2024-02-12T11:43:00Z">
              <w:r w:rsidRPr="00897159" w:rsidDel="00951D7C">
                <w:delText>1.2</w:delText>
              </w:r>
              <w:r w:rsidDel="00951D7C">
                <w:delText>5</w:delText>
              </w:r>
            </w:del>
            <w:ins w:id="42" w:author="Author" w:date="2024-02-12T11:43:00Z">
              <w:r w:rsidR="00951D7C">
                <w:t>1.27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C216B8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BC61E4">
              <w:t>1.24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AEE642B" w14:textId="0E6871D1" w:rsidR="00E52F28" w:rsidRDefault="00E52F28" w:rsidP="00D1446D">
            <w:pPr>
              <w:pStyle w:val="tabletext11"/>
              <w:tabs>
                <w:tab w:val="decimal" w:pos="700"/>
              </w:tabs>
            </w:pPr>
            <w:del w:id="43" w:author="Author" w:date="2024-02-12T11:46:00Z">
              <w:r w:rsidDel="001A7BE3">
                <w:delText>1.21</w:delText>
              </w:r>
            </w:del>
            <w:ins w:id="44" w:author="Author" w:date="2024-02-12T11:46:00Z">
              <w:r w:rsidR="001A7BE3">
                <w:t>1.23</w:t>
              </w:r>
            </w:ins>
          </w:p>
        </w:tc>
      </w:tr>
      <w:tr w:rsidR="00E52F28" w14:paraId="328299FB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C86C9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BC787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25F48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E33CF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66031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52964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1C942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</w:tr>
      <w:tr w:rsidR="00E52F28" w14:paraId="328B758D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A0414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35B6190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250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3BA932C" w14:textId="2997ABB2" w:rsidR="00E52F28" w:rsidRDefault="00E52F28" w:rsidP="00D1446D">
            <w:pPr>
              <w:pStyle w:val="tabletext11"/>
              <w:tabs>
                <w:tab w:val="decimal" w:pos="700"/>
              </w:tabs>
            </w:pPr>
            <w:del w:id="45" w:author="Author" w:date="2024-02-12T11:35:00Z">
              <w:r w:rsidRPr="008222CE" w:rsidDel="00951D7C">
                <w:delText>1.</w:delText>
              </w:r>
              <w:r w:rsidDel="00951D7C">
                <w:delText>30</w:delText>
              </w:r>
            </w:del>
            <w:ins w:id="46" w:author="Author" w:date="2024-02-12T11:35:00Z">
              <w:r w:rsidR="00951D7C">
                <w:t>1.33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ACF23A" w14:textId="1A686C10" w:rsidR="00E52F28" w:rsidRDefault="00E52F28" w:rsidP="00D1446D">
            <w:pPr>
              <w:pStyle w:val="tabletext11"/>
              <w:tabs>
                <w:tab w:val="decimal" w:pos="700"/>
              </w:tabs>
            </w:pPr>
            <w:del w:id="47" w:author="Author" w:date="2024-02-12T11:38:00Z">
              <w:r w:rsidRPr="00A76EC0" w:rsidDel="00951D7C">
                <w:delText>1.3</w:delText>
              </w:r>
              <w:r w:rsidDel="00951D7C">
                <w:delText>3</w:delText>
              </w:r>
            </w:del>
            <w:ins w:id="48" w:author="Author" w:date="2024-02-12T11:38:00Z">
              <w:r w:rsidR="00951D7C">
                <w:t>1.3</w:t>
              </w:r>
            </w:ins>
            <w:ins w:id="49" w:author="Author" w:date="2024-02-12T11:39:00Z">
              <w:r w:rsidR="00951D7C">
                <w:t>6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0D55C7D" w14:textId="77F9604D" w:rsidR="00E52F28" w:rsidRDefault="00E52F28" w:rsidP="00D1446D">
            <w:pPr>
              <w:pStyle w:val="tabletext11"/>
              <w:tabs>
                <w:tab w:val="decimal" w:pos="700"/>
              </w:tabs>
            </w:pPr>
            <w:del w:id="50" w:author="Author" w:date="2024-02-12T11:43:00Z">
              <w:r w:rsidRPr="00084BC8" w:rsidDel="00951D7C">
                <w:delText>1.3</w:delText>
              </w:r>
              <w:r w:rsidDel="00951D7C">
                <w:delText>4</w:delText>
              </w:r>
            </w:del>
            <w:ins w:id="51" w:author="Author" w:date="2024-02-12T11:43:00Z">
              <w:r w:rsidR="00951D7C">
                <w:t>1.37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449CA7B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D06D7B">
              <w:t>1.32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DE98475" w14:textId="046BA554" w:rsidR="00E52F28" w:rsidRDefault="00E52F28" w:rsidP="00D1446D">
            <w:pPr>
              <w:pStyle w:val="tabletext11"/>
              <w:tabs>
                <w:tab w:val="decimal" w:pos="700"/>
              </w:tabs>
            </w:pPr>
            <w:del w:id="52" w:author="Author" w:date="2024-02-12T11:46:00Z">
              <w:r w:rsidRPr="00F62CA6" w:rsidDel="001A7BE3">
                <w:delText>1.2</w:delText>
              </w:r>
              <w:r w:rsidDel="001A7BE3">
                <w:delText>8</w:delText>
              </w:r>
            </w:del>
            <w:ins w:id="53" w:author="Author" w:date="2024-02-12T11:46:00Z">
              <w:r w:rsidR="001A7BE3">
                <w:t>1.31</w:t>
              </w:r>
            </w:ins>
          </w:p>
        </w:tc>
      </w:tr>
      <w:tr w:rsidR="00E52F28" w14:paraId="046ADE66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979D1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33075D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300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DAE5CB7" w14:textId="697CED46" w:rsidR="00E52F28" w:rsidRDefault="00E52F28" w:rsidP="00D1446D">
            <w:pPr>
              <w:pStyle w:val="tabletext11"/>
              <w:tabs>
                <w:tab w:val="decimal" w:pos="700"/>
              </w:tabs>
            </w:pPr>
            <w:del w:id="54" w:author="Author" w:date="2024-02-12T11:35:00Z">
              <w:r w:rsidRPr="008222CE" w:rsidDel="00951D7C">
                <w:delText>1.3</w:delText>
              </w:r>
              <w:r w:rsidDel="00951D7C">
                <w:delText>7</w:delText>
              </w:r>
            </w:del>
            <w:ins w:id="55" w:author="Author" w:date="2024-02-12T11:35:00Z">
              <w:r w:rsidR="00951D7C">
                <w:t>1.41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27C1E8" w14:textId="7072E281" w:rsidR="00E52F28" w:rsidRDefault="00E52F28" w:rsidP="00D1446D">
            <w:pPr>
              <w:pStyle w:val="tabletext11"/>
              <w:tabs>
                <w:tab w:val="decimal" w:pos="700"/>
              </w:tabs>
            </w:pPr>
            <w:del w:id="56" w:author="Author" w:date="2024-02-12T11:39:00Z">
              <w:r w:rsidRPr="00A76EC0" w:rsidDel="00951D7C">
                <w:delText>1.</w:delText>
              </w:r>
              <w:r w:rsidDel="00951D7C">
                <w:delText>41</w:delText>
              </w:r>
            </w:del>
            <w:ins w:id="57" w:author="Author" w:date="2024-02-12T11:39:00Z">
              <w:r w:rsidR="00951D7C">
                <w:t>1.44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46AA8F" w14:textId="4262476E" w:rsidR="00E52F28" w:rsidRDefault="00E52F28" w:rsidP="00D1446D">
            <w:pPr>
              <w:pStyle w:val="tabletext11"/>
              <w:tabs>
                <w:tab w:val="decimal" w:pos="700"/>
              </w:tabs>
            </w:pPr>
            <w:del w:id="58" w:author="Author" w:date="2024-02-12T11:43:00Z">
              <w:r w:rsidRPr="00084BC8" w:rsidDel="00951D7C">
                <w:delText>1.4</w:delText>
              </w:r>
              <w:r w:rsidDel="00951D7C">
                <w:delText>3</w:delText>
              </w:r>
            </w:del>
            <w:ins w:id="59" w:author="Author" w:date="2024-02-12T11:43:00Z">
              <w:r w:rsidR="00951D7C">
                <w:t>1.46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F0A2284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D06D7B">
              <w:t>1.40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DAF160" w14:textId="0217CE17" w:rsidR="00E52F28" w:rsidRDefault="00E52F28" w:rsidP="00D1446D">
            <w:pPr>
              <w:pStyle w:val="tabletext11"/>
              <w:tabs>
                <w:tab w:val="decimal" w:pos="700"/>
              </w:tabs>
            </w:pPr>
            <w:del w:id="60" w:author="Author" w:date="2024-02-12T11:46:00Z">
              <w:r w:rsidDel="001A7BE3">
                <w:delText>1.34</w:delText>
              </w:r>
            </w:del>
            <w:ins w:id="61" w:author="Author" w:date="2024-02-12T11:46:00Z">
              <w:r w:rsidR="001A7BE3">
                <w:t>1.38</w:t>
              </w:r>
            </w:ins>
          </w:p>
        </w:tc>
      </w:tr>
      <w:tr w:rsidR="00E52F28" w14:paraId="5D2FA896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29F76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0C3262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350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F59C23" w14:textId="4A579FB4" w:rsidR="00E52F28" w:rsidRDefault="00E52F28" w:rsidP="00D1446D">
            <w:pPr>
              <w:pStyle w:val="tabletext11"/>
              <w:tabs>
                <w:tab w:val="decimal" w:pos="700"/>
              </w:tabs>
            </w:pPr>
            <w:del w:id="62" w:author="Author" w:date="2024-02-12T11:35:00Z">
              <w:r w:rsidRPr="008222CE" w:rsidDel="00951D7C">
                <w:delText>1.4</w:delText>
              </w:r>
              <w:r w:rsidDel="00951D7C">
                <w:delText>3</w:delText>
              </w:r>
            </w:del>
            <w:ins w:id="63" w:author="Author" w:date="2024-02-12T11:35:00Z">
              <w:r w:rsidR="00951D7C">
                <w:t>1.48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273CFF2" w14:textId="670AA2BC" w:rsidR="00E52F28" w:rsidRDefault="00E52F28" w:rsidP="00D1446D">
            <w:pPr>
              <w:pStyle w:val="tabletext11"/>
              <w:tabs>
                <w:tab w:val="decimal" w:pos="700"/>
              </w:tabs>
            </w:pPr>
            <w:del w:id="64" w:author="Author" w:date="2024-02-12T11:39:00Z">
              <w:r w:rsidRPr="00A76EC0" w:rsidDel="00951D7C">
                <w:delText>1.4</w:delText>
              </w:r>
              <w:r w:rsidDel="00951D7C">
                <w:delText>8</w:delText>
              </w:r>
            </w:del>
            <w:ins w:id="65" w:author="Author" w:date="2024-02-12T11:39:00Z">
              <w:r w:rsidR="00951D7C">
                <w:t>1.51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FD3999" w14:textId="63349948" w:rsidR="00E52F28" w:rsidRDefault="00E52F28" w:rsidP="00D1446D">
            <w:pPr>
              <w:pStyle w:val="tabletext11"/>
              <w:tabs>
                <w:tab w:val="decimal" w:pos="700"/>
              </w:tabs>
            </w:pPr>
            <w:del w:id="66" w:author="Author" w:date="2024-02-12T11:43:00Z">
              <w:r w:rsidRPr="00084BC8" w:rsidDel="00951D7C">
                <w:delText>1.</w:delText>
              </w:r>
              <w:r w:rsidDel="00951D7C">
                <w:delText>50</w:delText>
              </w:r>
            </w:del>
            <w:ins w:id="67" w:author="Author" w:date="2024-02-12T11:43:00Z">
              <w:r w:rsidR="00951D7C">
                <w:t>1.55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9795C0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D06D7B">
              <w:t>1.47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258A145" w14:textId="579D7EB6" w:rsidR="00E52F28" w:rsidRDefault="00E52F28" w:rsidP="00D1446D">
            <w:pPr>
              <w:pStyle w:val="tabletext11"/>
              <w:tabs>
                <w:tab w:val="decimal" w:pos="700"/>
              </w:tabs>
            </w:pPr>
            <w:del w:id="68" w:author="Author" w:date="2024-02-12T11:46:00Z">
              <w:r w:rsidRPr="008A41AB" w:rsidDel="001A7BE3">
                <w:delText>1.</w:delText>
              </w:r>
              <w:r w:rsidDel="001A7BE3">
                <w:delText>40</w:delText>
              </w:r>
            </w:del>
            <w:ins w:id="69" w:author="Author" w:date="2024-02-12T11:46:00Z">
              <w:r w:rsidR="001A7BE3">
                <w:t>1.45</w:t>
              </w:r>
            </w:ins>
          </w:p>
        </w:tc>
      </w:tr>
      <w:tr w:rsidR="00E52F28" w14:paraId="7DED9192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35824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63901CA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400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06A2BC" w14:textId="04AF31DB" w:rsidR="00E52F28" w:rsidRDefault="00E52F28" w:rsidP="00D1446D">
            <w:pPr>
              <w:pStyle w:val="tabletext11"/>
              <w:tabs>
                <w:tab w:val="decimal" w:pos="700"/>
              </w:tabs>
            </w:pPr>
            <w:del w:id="70" w:author="Author" w:date="2024-02-12T11:35:00Z">
              <w:r w:rsidRPr="008222CE" w:rsidDel="00951D7C">
                <w:delText>1.4</w:delText>
              </w:r>
              <w:r w:rsidDel="00951D7C">
                <w:delText>9</w:delText>
              </w:r>
            </w:del>
            <w:ins w:id="71" w:author="Author" w:date="2024-02-12T11:35:00Z">
              <w:r w:rsidR="00951D7C">
                <w:t>1.54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9DE5E7" w14:textId="489EFB27" w:rsidR="00E52F28" w:rsidRDefault="00E52F28" w:rsidP="00D1446D">
            <w:pPr>
              <w:pStyle w:val="tabletext11"/>
              <w:tabs>
                <w:tab w:val="decimal" w:pos="700"/>
              </w:tabs>
            </w:pPr>
            <w:del w:id="72" w:author="Author" w:date="2024-02-12T11:39:00Z">
              <w:r w:rsidRPr="00A76EC0" w:rsidDel="00951D7C">
                <w:delText>1.5</w:delText>
              </w:r>
              <w:r w:rsidDel="00951D7C">
                <w:delText>5</w:delText>
              </w:r>
            </w:del>
            <w:ins w:id="73" w:author="Author" w:date="2024-02-12T11:39:00Z">
              <w:r w:rsidR="00951D7C">
                <w:t>1.58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D89C66E" w14:textId="4861ECC4" w:rsidR="00E52F28" w:rsidRDefault="00E52F28" w:rsidP="00D1446D">
            <w:pPr>
              <w:pStyle w:val="tabletext11"/>
              <w:tabs>
                <w:tab w:val="decimal" w:pos="700"/>
              </w:tabs>
            </w:pPr>
            <w:del w:id="74" w:author="Author" w:date="2024-02-12T11:43:00Z">
              <w:r w:rsidRPr="00084BC8" w:rsidDel="00951D7C">
                <w:delText>1.5</w:delText>
              </w:r>
              <w:r w:rsidDel="00951D7C">
                <w:delText>7</w:delText>
              </w:r>
            </w:del>
            <w:ins w:id="75" w:author="Author" w:date="2024-02-12T11:43:00Z">
              <w:r w:rsidR="00951D7C">
                <w:t>1.62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98E3903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D06D7B">
              <w:t>1.53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02DF3C6" w14:textId="3A3A9BC6" w:rsidR="00E52F28" w:rsidRDefault="00E52F28" w:rsidP="00D1446D">
            <w:pPr>
              <w:pStyle w:val="tabletext11"/>
              <w:tabs>
                <w:tab w:val="decimal" w:pos="700"/>
              </w:tabs>
            </w:pPr>
            <w:del w:id="76" w:author="Author" w:date="2024-02-12T11:46:00Z">
              <w:r w:rsidRPr="008A41AB" w:rsidDel="001A7BE3">
                <w:delText>1.4</w:delText>
              </w:r>
              <w:r w:rsidDel="001A7BE3">
                <w:delText>5</w:delText>
              </w:r>
            </w:del>
            <w:ins w:id="77" w:author="Author" w:date="2024-02-12T11:46:00Z">
              <w:r w:rsidR="001A7BE3">
                <w:t>1.51</w:t>
              </w:r>
            </w:ins>
          </w:p>
        </w:tc>
      </w:tr>
      <w:tr w:rsidR="00E52F28" w14:paraId="750B0DE4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69969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680D51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AD38A6E" w14:textId="2C786015" w:rsidR="00E52F28" w:rsidRDefault="00E52F28" w:rsidP="00D1446D">
            <w:pPr>
              <w:pStyle w:val="tabletext11"/>
              <w:tabs>
                <w:tab w:val="decimal" w:pos="700"/>
              </w:tabs>
            </w:pPr>
            <w:del w:id="78" w:author="Author" w:date="2024-02-12T11:35:00Z">
              <w:r w:rsidRPr="00F62CA6" w:rsidDel="00951D7C">
                <w:delText>1.5</w:delText>
              </w:r>
              <w:r w:rsidDel="00951D7C">
                <w:delText>8</w:delText>
              </w:r>
            </w:del>
            <w:ins w:id="79" w:author="Author" w:date="2024-02-12T11:35:00Z">
              <w:r w:rsidR="00951D7C">
                <w:t>1.65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728C08" w14:textId="45DD65A0" w:rsidR="00E52F28" w:rsidRDefault="00E52F28" w:rsidP="00D1446D">
            <w:pPr>
              <w:pStyle w:val="tabletext11"/>
              <w:tabs>
                <w:tab w:val="decimal" w:pos="700"/>
              </w:tabs>
            </w:pPr>
            <w:del w:id="80" w:author="Author" w:date="2024-02-12T11:39:00Z">
              <w:r w:rsidRPr="00F62CA6" w:rsidDel="00951D7C">
                <w:delText>1.6</w:delText>
              </w:r>
              <w:r w:rsidDel="00951D7C">
                <w:delText>6</w:delText>
              </w:r>
            </w:del>
            <w:ins w:id="81" w:author="Author" w:date="2024-02-12T11:39:00Z">
              <w:r w:rsidR="00951D7C">
                <w:t>1.70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572E24D" w14:textId="2DC08883" w:rsidR="00E52F28" w:rsidRDefault="00E52F28" w:rsidP="00D1446D">
            <w:pPr>
              <w:pStyle w:val="tabletext11"/>
              <w:tabs>
                <w:tab w:val="decimal" w:pos="700"/>
              </w:tabs>
            </w:pPr>
            <w:del w:id="82" w:author="Author" w:date="2024-02-12T11:43:00Z">
              <w:r w:rsidRPr="00F62CA6" w:rsidDel="00951D7C">
                <w:delText>1.</w:delText>
              </w:r>
              <w:r w:rsidDel="00951D7C">
                <w:delText>70</w:delText>
              </w:r>
            </w:del>
            <w:ins w:id="83" w:author="Author" w:date="2024-02-12T11:43:00Z">
              <w:r w:rsidR="00951D7C">
                <w:t>1.75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360842F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D06D7B">
              <w:t>1.64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BBBB3F" w14:textId="0649BEB1" w:rsidR="00E52F28" w:rsidRDefault="00E52F28" w:rsidP="00D1446D">
            <w:pPr>
              <w:pStyle w:val="tabletext11"/>
              <w:tabs>
                <w:tab w:val="decimal" w:pos="700"/>
              </w:tabs>
            </w:pPr>
            <w:del w:id="84" w:author="Author" w:date="2024-02-12T11:46:00Z">
              <w:r w:rsidRPr="00F62CA6" w:rsidDel="001A7BE3">
                <w:delText>1.5</w:delText>
              </w:r>
              <w:r w:rsidDel="001A7BE3">
                <w:delText>4</w:delText>
              </w:r>
            </w:del>
            <w:ins w:id="85" w:author="Author" w:date="2024-02-12T11:46:00Z">
              <w:r w:rsidR="001A7BE3">
                <w:t>1.61</w:t>
              </w:r>
            </w:ins>
          </w:p>
        </w:tc>
      </w:tr>
      <w:tr w:rsidR="00E52F28" w14:paraId="45D4567A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0D1E6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137F3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C457D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28893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E6A22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A8892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62A5F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</w:tr>
      <w:tr w:rsidR="00E52F28" w14:paraId="3F59D415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66999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0E0645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600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13704A" w14:textId="66A432C3" w:rsidR="00E52F28" w:rsidRDefault="00E52F28" w:rsidP="00D1446D">
            <w:pPr>
              <w:pStyle w:val="tabletext11"/>
              <w:tabs>
                <w:tab w:val="decimal" w:pos="700"/>
              </w:tabs>
            </w:pPr>
            <w:del w:id="86" w:author="Author" w:date="2024-02-12T11:35:00Z">
              <w:r w:rsidRPr="00BD3124" w:rsidDel="00951D7C">
                <w:delText>1.6</w:delText>
              </w:r>
              <w:r w:rsidDel="00951D7C">
                <w:delText>6</w:delText>
              </w:r>
            </w:del>
            <w:ins w:id="87" w:author="Author" w:date="2024-02-12T11:35:00Z">
              <w:r w:rsidR="00951D7C">
                <w:t>1.74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4C79DF4" w14:textId="68295E5A" w:rsidR="00E52F28" w:rsidRDefault="00E52F28" w:rsidP="00D1446D">
            <w:pPr>
              <w:pStyle w:val="tabletext11"/>
              <w:tabs>
                <w:tab w:val="decimal" w:pos="700"/>
              </w:tabs>
            </w:pPr>
            <w:del w:id="88" w:author="Author" w:date="2024-02-12T11:39:00Z">
              <w:r w:rsidRPr="00AE3099" w:rsidDel="00951D7C">
                <w:delText>1.7</w:delText>
              </w:r>
              <w:r w:rsidDel="00951D7C">
                <w:delText>6</w:delText>
              </w:r>
            </w:del>
            <w:ins w:id="89" w:author="Author" w:date="2024-02-12T11:39:00Z">
              <w:r w:rsidR="00951D7C">
                <w:t>1.80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034FAA" w14:textId="04FFDA80" w:rsidR="00E52F28" w:rsidRDefault="00E52F28" w:rsidP="00D1446D">
            <w:pPr>
              <w:pStyle w:val="tabletext11"/>
              <w:tabs>
                <w:tab w:val="decimal" w:pos="700"/>
              </w:tabs>
            </w:pPr>
            <w:del w:id="90" w:author="Author" w:date="2024-02-12T11:43:00Z">
              <w:r w:rsidRPr="008526E0" w:rsidDel="00951D7C">
                <w:delText>1.</w:delText>
              </w:r>
              <w:r w:rsidDel="00951D7C">
                <w:delText>80</w:delText>
              </w:r>
            </w:del>
            <w:ins w:id="91" w:author="Author" w:date="2024-02-12T11:43:00Z">
              <w:r w:rsidR="00951D7C">
                <w:t>1.87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F14052D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247F16">
              <w:t>1.74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E174FB6" w14:textId="57F9573D" w:rsidR="00E52F28" w:rsidRDefault="00E52F28" w:rsidP="00D1446D">
            <w:pPr>
              <w:pStyle w:val="tabletext11"/>
              <w:tabs>
                <w:tab w:val="decimal" w:pos="700"/>
              </w:tabs>
            </w:pPr>
            <w:del w:id="92" w:author="Author" w:date="2024-02-12T11:46:00Z">
              <w:r w:rsidDel="001A7BE3">
                <w:delText>1.62</w:delText>
              </w:r>
            </w:del>
            <w:ins w:id="93" w:author="Author" w:date="2024-02-12T11:46:00Z">
              <w:r w:rsidR="001A7BE3">
                <w:t>1.69</w:t>
              </w:r>
            </w:ins>
          </w:p>
        </w:tc>
      </w:tr>
      <w:tr w:rsidR="00E52F28" w14:paraId="7F259F78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9F0BC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805449A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750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D25756D" w14:textId="062CBA74" w:rsidR="00E52F28" w:rsidRDefault="00E52F28" w:rsidP="00D1446D">
            <w:pPr>
              <w:pStyle w:val="tabletext11"/>
              <w:tabs>
                <w:tab w:val="decimal" w:pos="700"/>
              </w:tabs>
            </w:pPr>
            <w:del w:id="94" w:author="Author" w:date="2024-02-12T11:36:00Z">
              <w:r w:rsidRPr="00BD3124" w:rsidDel="00951D7C">
                <w:delText>1.7</w:delText>
              </w:r>
              <w:r w:rsidDel="00951D7C">
                <w:delText>7</w:delText>
              </w:r>
            </w:del>
            <w:ins w:id="95" w:author="Author" w:date="2024-02-12T11:36:00Z">
              <w:r w:rsidR="00951D7C">
                <w:t>1.86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16BA41" w14:textId="060E87C4" w:rsidR="00E52F28" w:rsidRDefault="00E52F28" w:rsidP="00D1446D">
            <w:pPr>
              <w:pStyle w:val="tabletext11"/>
              <w:tabs>
                <w:tab w:val="decimal" w:pos="700"/>
              </w:tabs>
            </w:pPr>
            <w:del w:id="96" w:author="Author" w:date="2024-02-12T11:39:00Z">
              <w:r w:rsidRPr="00AE3099" w:rsidDel="00951D7C">
                <w:delText>1.8</w:delText>
              </w:r>
              <w:r w:rsidDel="00951D7C">
                <w:delText>9</w:delText>
              </w:r>
            </w:del>
            <w:ins w:id="97" w:author="Author" w:date="2024-02-12T11:39:00Z">
              <w:r w:rsidR="00951D7C">
                <w:t>1.93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F4196B" w14:textId="2A7D585A" w:rsidR="00E52F28" w:rsidRDefault="00E52F28" w:rsidP="00D1446D">
            <w:pPr>
              <w:pStyle w:val="tabletext11"/>
              <w:tabs>
                <w:tab w:val="decimal" w:pos="700"/>
              </w:tabs>
            </w:pPr>
            <w:del w:id="98" w:author="Author" w:date="2024-02-12T11:44:00Z">
              <w:r w:rsidRPr="008526E0" w:rsidDel="00951D7C">
                <w:delText>1.</w:delText>
              </w:r>
              <w:r w:rsidDel="00951D7C">
                <w:delText>94</w:delText>
              </w:r>
            </w:del>
            <w:ins w:id="99" w:author="Author" w:date="2024-02-12T11:44:00Z">
              <w:r w:rsidR="00951D7C">
                <w:t>2.03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FF47D" w14:textId="55D43D4F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00" w:author="Author" w:date="2024-02-12T11:54:00Z">
              <w:r w:rsidRPr="00247F16" w:rsidDel="007D770E">
                <w:delText>1.86</w:delText>
              </w:r>
            </w:del>
            <w:ins w:id="101" w:author="Author" w:date="2024-02-12T11:54:00Z">
              <w:r w:rsidR="007D770E">
                <w:t>1.87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D33859" w14:textId="24588EBF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02" w:author="Author" w:date="2024-02-12T11:46:00Z">
              <w:r w:rsidRPr="005C3939" w:rsidDel="001A7BE3">
                <w:delText>1.7</w:delText>
              </w:r>
              <w:r w:rsidDel="001A7BE3">
                <w:delText>2</w:delText>
              </w:r>
            </w:del>
            <w:ins w:id="103" w:author="Author" w:date="2024-02-12T11:46:00Z">
              <w:r w:rsidR="001A7BE3">
                <w:t>1.81</w:t>
              </w:r>
            </w:ins>
          </w:p>
        </w:tc>
      </w:tr>
      <w:tr w:rsidR="00E52F28" w14:paraId="5212C3A7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3C96F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33977E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1,000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479363" w14:textId="71EBFAA7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04" w:author="Author" w:date="2024-02-12T11:36:00Z">
              <w:r w:rsidRPr="00BD3124" w:rsidDel="00951D7C">
                <w:delText>1.</w:delText>
              </w:r>
              <w:r w:rsidDel="00951D7C">
                <w:delText>90</w:delText>
              </w:r>
            </w:del>
            <w:ins w:id="105" w:author="Author" w:date="2024-02-12T11:36:00Z">
              <w:r w:rsidR="00951D7C">
                <w:t>2.01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E3C45" w14:textId="0F79C69A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06" w:author="Author" w:date="2024-02-12T11:39:00Z">
              <w:r w:rsidRPr="00AE3099" w:rsidDel="00951D7C">
                <w:delText>2.0</w:delText>
              </w:r>
              <w:r w:rsidDel="00951D7C">
                <w:delText>6</w:delText>
              </w:r>
            </w:del>
            <w:ins w:id="107" w:author="Author" w:date="2024-02-12T11:39:00Z">
              <w:r w:rsidR="00951D7C">
                <w:t>2.12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48AEDEB" w14:textId="4A03B830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08" w:author="Author" w:date="2024-02-12T11:44:00Z">
              <w:r w:rsidRPr="008526E0" w:rsidDel="00951D7C">
                <w:delText>2.</w:delText>
              </w:r>
              <w:r w:rsidDel="00951D7C">
                <w:delText>12</w:delText>
              </w:r>
            </w:del>
            <w:ins w:id="109" w:author="Author" w:date="2024-02-12T11:44:00Z">
              <w:r w:rsidR="00951D7C">
                <w:t>2.24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D63BD1" w14:textId="0E202344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10" w:author="Author" w:date="2024-02-12T11:54:00Z">
              <w:r w:rsidRPr="00247F16" w:rsidDel="00620BE5">
                <w:delText>2.02</w:delText>
              </w:r>
            </w:del>
            <w:ins w:id="111" w:author="Author" w:date="2024-02-12T11:54:00Z">
              <w:r w:rsidR="00620BE5">
                <w:t>2.05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5C1ACE5" w14:textId="05EDFE3C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12" w:author="Author" w:date="2024-02-12T11:46:00Z">
              <w:r w:rsidRPr="005C3939" w:rsidDel="001A7BE3">
                <w:delText>1.8</w:delText>
              </w:r>
              <w:r w:rsidDel="001A7BE3">
                <w:delText>5</w:delText>
              </w:r>
            </w:del>
            <w:ins w:id="113" w:author="Author" w:date="2024-02-12T11:46:00Z">
              <w:r w:rsidR="001A7BE3">
                <w:t>1.95</w:t>
              </w:r>
            </w:ins>
          </w:p>
        </w:tc>
      </w:tr>
      <w:tr w:rsidR="00E52F28" w14:paraId="3067C76E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8BE2D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D49C63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1,500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806C36" w14:textId="06527C24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14" w:author="Author" w:date="2024-02-12T11:36:00Z">
              <w:r w:rsidRPr="00BD3124" w:rsidDel="00951D7C">
                <w:delText>2.</w:delText>
              </w:r>
              <w:r w:rsidDel="00951D7C">
                <w:delText>10</w:delText>
              </w:r>
            </w:del>
            <w:ins w:id="115" w:author="Author" w:date="2024-02-12T11:36:00Z">
              <w:r w:rsidR="00951D7C">
                <w:t>2.24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C44330" w14:textId="21124A39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16" w:author="Author" w:date="2024-02-12T11:39:00Z">
              <w:r w:rsidRPr="00AE3099" w:rsidDel="00951D7C">
                <w:delText>2.</w:delText>
              </w:r>
              <w:r w:rsidDel="00951D7C">
                <w:delText>31</w:delText>
              </w:r>
            </w:del>
            <w:ins w:id="117" w:author="Author" w:date="2024-02-12T11:39:00Z">
              <w:r w:rsidR="00951D7C">
                <w:t>2.39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3524DC0" w14:textId="3BEC8C2D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18" w:author="Author" w:date="2024-02-12T11:44:00Z">
              <w:r w:rsidRPr="008526E0" w:rsidDel="00951D7C">
                <w:delText>2.</w:delText>
              </w:r>
              <w:r w:rsidDel="00951D7C">
                <w:delText>39</w:delText>
              </w:r>
            </w:del>
            <w:ins w:id="119" w:author="Author" w:date="2024-02-12T11:44:00Z">
              <w:r w:rsidR="00951D7C">
                <w:t>2.57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7D72E7" w14:textId="47020473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20" w:author="Author" w:date="2024-02-12T11:55:00Z">
              <w:r w:rsidRPr="00247F16" w:rsidDel="00620BE5">
                <w:delText>2.25</w:delText>
              </w:r>
            </w:del>
            <w:ins w:id="121" w:author="Author" w:date="2024-02-12T11:55:00Z">
              <w:r w:rsidR="00620BE5">
                <w:t>2.32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2ADCB95" w14:textId="56277E07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22" w:author="Author" w:date="2024-02-12T11:46:00Z">
              <w:r w:rsidDel="001A7BE3">
                <w:delText>2.04</w:delText>
              </w:r>
            </w:del>
            <w:ins w:id="123" w:author="Author" w:date="2024-02-12T11:46:00Z">
              <w:r w:rsidR="001A7BE3">
                <w:t>2.17</w:t>
              </w:r>
            </w:ins>
          </w:p>
        </w:tc>
      </w:tr>
      <w:tr w:rsidR="00E52F28" w14:paraId="525AF416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A9890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69B785E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2,000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565A6DB" w14:textId="3A10D21C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24" w:author="Author" w:date="2024-02-12T11:36:00Z">
              <w:r w:rsidRPr="00BD3124" w:rsidDel="00951D7C">
                <w:delText>2.</w:delText>
              </w:r>
              <w:r w:rsidDel="00951D7C">
                <w:delText>25</w:delText>
              </w:r>
            </w:del>
            <w:ins w:id="125" w:author="Author" w:date="2024-02-12T11:36:00Z">
              <w:r w:rsidR="00951D7C">
                <w:t>2.41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BF114C" w14:textId="0D272975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26" w:author="Author" w:date="2024-02-12T11:39:00Z">
              <w:r w:rsidRPr="00AE3099" w:rsidDel="00951D7C">
                <w:delText>2.</w:delText>
              </w:r>
              <w:r w:rsidDel="00951D7C">
                <w:delText>50</w:delText>
              </w:r>
            </w:del>
            <w:ins w:id="127" w:author="Author" w:date="2024-02-12T11:39:00Z">
              <w:r w:rsidR="00951D7C">
                <w:t>2.60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807869F" w14:textId="5F923B06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28" w:author="Author" w:date="2024-02-12T11:44:00Z">
              <w:r w:rsidRPr="008526E0" w:rsidDel="00951D7C">
                <w:delText>2.</w:delText>
              </w:r>
              <w:r w:rsidDel="00951D7C">
                <w:delText>60</w:delText>
              </w:r>
            </w:del>
            <w:ins w:id="129" w:author="Author" w:date="2024-02-12T11:44:00Z">
              <w:r w:rsidR="00951D7C">
                <w:t>2.81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3C45ED3" w14:textId="0612FA14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30" w:author="Author" w:date="2024-02-12T11:55:00Z">
              <w:r w:rsidRPr="00247F16" w:rsidDel="00620BE5">
                <w:delText>2.41</w:delText>
              </w:r>
            </w:del>
            <w:ins w:id="131" w:author="Author" w:date="2024-02-12T11:55:00Z">
              <w:r w:rsidR="00620BE5">
                <w:t>2.51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68F0F" w14:textId="6323B273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32" w:author="Author" w:date="2024-02-12T11:47:00Z">
              <w:r w:rsidRPr="00F62CA6" w:rsidDel="001A7BE3">
                <w:delText>2.1</w:delText>
              </w:r>
              <w:r w:rsidDel="001A7BE3">
                <w:delText>8</w:delText>
              </w:r>
            </w:del>
            <w:ins w:id="133" w:author="Author" w:date="2024-02-12T11:47:00Z">
              <w:r w:rsidR="001A7BE3">
                <w:t>2.34</w:t>
              </w:r>
            </w:ins>
          </w:p>
        </w:tc>
      </w:tr>
      <w:tr w:rsidR="00E52F28" w14:paraId="48A0FAB3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2CE55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23A4B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3178E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B60ED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242BC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70096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E4F9D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</w:tr>
      <w:tr w:rsidR="00E52F28" w14:paraId="2CF217A6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E7580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FAEA37D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2,500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2D325" w14:textId="356E7A71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34" w:author="Author" w:date="2024-02-12T11:36:00Z">
              <w:r w:rsidRPr="0076126D" w:rsidDel="00951D7C">
                <w:delText>2.</w:delText>
              </w:r>
              <w:r w:rsidDel="00951D7C">
                <w:delText>37</w:delText>
              </w:r>
            </w:del>
            <w:ins w:id="135" w:author="Author" w:date="2024-02-12T11:36:00Z">
              <w:r w:rsidR="00951D7C">
                <w:t>2.54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22AF906" w14:textId="350E9FB4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36" w:author="Author" w:date="2024-02-12T11:39:00Z">
              <w:r w:rsidRPr="00967F52" w:rsidDel="00951D7C">
                <w:delText>2.</w:delText>
              </w:r>
              <w:r w:rsidDel="00951D7C">
                <w:delText>65</w:delText>
              </w:r>
            </w:del>
            <w:ins w:id="137" w:author="Author" w:date="2024-02-12T11:39:00Z">
              <w:r w:rsidR="00951D7C">
                <w:t>2.77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A03911" w14:textId="64D08FAE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38" w:author="Author" w:date="2024-02-12T11:44:00Z">
              <w:r w:rsidRPr="00780B3E" w:rsidDel="00951D7C">
                <w:delText>2.</w:delText>
              </w:r>
              <w:r w:rsidDel="00951D7C">
                <w:delText>77</w:delText>
              </w:r>
            </w:del>
            <w:ins w:id="139" w:author="Author" w:date="2024-02-12T11:44:00Z">
              <w:r w:rsidR="00951D7C">
                <w:t>3.02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EBA0B81" w14:textId="688F7FDD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40" w:author="Author" w:date="2024-02-12T11:55:00Z">
              <w:r w:rsidRPr="003F564E" w:rsidDel="00620BE5">
                <w:delText>2.54</w:delText>
              </w:r>
            </w:del>
            <w:ins w:id="141" w:author="Author" w:date="2024-02-12T11:55:00Z">
              <w:r w:rsidR="00620BE5">
                <w:t>2.67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5834E6" w14:textId="20F9EB61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42" w:author="Author" w:date="2024-02-12T11:47:00Z">
              <w:r w:rsidRPr="00F62CA6" w:rsidDel="001A7BE3">
                <w:delText>2.</w:delText>
              </w:r>
              <w:r w:rsidDel="001A7BE3">
                <w:delText>30</w:delText>
              </w:r>
            </w:del>
            <w:ins w:id="143" w:author="Author" w:date="2024-02-12T11:47:00Z">
              <w:r w:rsidR="001A7BE3">
                <w:t>2.48</w:t>
              </w:r>
            </w:ins>
          </w:p>
        </w:tc>
      </w:tr>
      <w:tr w:rsidR="00E52F28" w14:paraId="12784A36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208B4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94D395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3,000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85CE14" w14:textId="0A2E2873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44" w:author="Author" w:date="2024-02-12T11:36:00Z">
              <w:r w:rsidRPr="0076126D" w:rsidDel="00951D7C">
                <w:delText>2.</w:delText>
              </w:r>
              <w:r w:rsidDel="00951D7C">
                <w:delText>47</w:delText>
              </w:r>
            </w:del>
            <w:ins w:id="145" w:author="Author" w:date="2024-02-12T11:36:00Z">
              <w:r w:rsidR="00951D7C">
                <w:t>2.66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53F8BAA" w14:textId="3CB0D4BE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46" w:author="Author" w:date="2024-02-12T11:39:00Z">
              <w:r w:rsidRPr="00967F52" w:rsidDel="00951D7C">
                <w:delText>2.</w:delText>
              </w:r>
              <w:r w:rsidDel="00951D7C">
                <w:delText>79</w:delText>
              </w:r>
            </w:del>
            <w:ins w:id="147" w:author="Author" w:date="2024-02-12T11:39:00Z">
              <w:r w:rsidR="00951D7C">
                <w:t>2.92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1DDCDA8" w14:textId="2C118977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48" w:author="Author" w:date="2024-02-12T11:44:00Z">
              <w:r w:rsidRPr="00780B3E" w:rsidDel="00951D7C">
                <w:delText>2.</w:delText>
              </w:r>
              <w:r w:rsidDel="00951D7C">
                <w:delText>92</w:delText>
              </w:r>
            </w:del>
            <w:ins w:id="149" w:author="Author" w:date="2024-02-12T11:44:00Z">
              <w:r w:rsidR="00951D7C">
                <w:t>3.20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2751CA" w14:textId="41EE120F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50" w:author="Author" w:date="2024-02-12T11:55:00Z">
              <w:r w:rsidRPr="003F564E" w:rsidDel="00620BE5">
                <w:delText>2.66</w:delText>
              </w:r>
            </w:del>
            <w:ins w:id="151" w:author="Author" w:date="2024-02-12T11:55:00Z">
              <w:r w:rsidR="00620BE5">
                <w:t>2.80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798F39" w14:textId="47B92E38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52" w:author="Author" w:date="2024-02-12T11:47:00Z">
              <w:r w:rsidDel="001A7BE3">
                <w:delText>2.40</w:delText>
              </w:r>
            </w:del>
            <w:ins w:id="153" w:author="Author" w:date="2024-02-12T11:47:00Z">
              <w:r w:rsidR="001A7BE3">
                <w:t>2.60</w:t>
              </w:r>
            </w:ins>
          </w:p>
        </w:tc>
      </w:tr>
      <w:tr w:rsidR="00E52F28" w14:paraId="08AC2B76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3BE8E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20543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5,000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4408D3E" w14:textId="4F751CC2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54" w:author="Author" w:date="2024-02-12T11:36:00Z">
              <w:r w:rsidRPr="0076126D" w:rsidDel="00951D7C">
                <w:delText>2.</w:delText>
              </w:r>
              <w:r w:rsidDel="00951D7C">
                <w:delText>78</w:delText>
              </w:r>
            </w:del>
            <w:ins w:id="155" w:author="Author" w:date="2024-02-12T11:36:00Z">
              <w:r w:rsidR="00951D7C">
                <w:t>3.01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775C50" w14:textId="4ACE869D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56" w:author="Author" w:date="2024-02-12T11:39:00Z">
              <w:r w:rsidRPr="00967F52" w:rsidDel="00951D7C">
                <w:delText>3.</w:delText>
              </w:r>
              <w:r w:rsidDel="00951D7C">
                <w:delText>22</w:delText>
              </w:r>
            </w:del>
            <w:ins w:id="157" w:author="Author" w:date="2024-02-12T11:39:00Z">
              <w:r w:rsidR="00951D7C">
                <w:t>3.40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1D4C45" w14:textId="37022981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58" w:author="Author" w:date="2024-02-12T11:44:00Z">
              <w:r w:rsidRPr="00780B3E" w:rsidDel="00951D7C">
                <w:delText>3.</w:delText>
              </w:r>
              <w:r w:rsidDel="00951D7C">
                <w:delText>40</w:delText>
              </w:r>
            </w:del>
            <w:ins w:id="159" w:author="Author" w:date="2024-02-12T11:44:00Z">
              <w:r w:rsidR="00951D7C">
                <w:t>3.79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803B96D" w14:textId="15842277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60" w:author="Author" w:date="2024-02-12T11:55:00Z">
              <w:r w:rsidRPr="003F564E" w:rsidDel="00620BE5">
                <w:delText>3.01</w:delText>
              </w:r>
            </w:del>
            <w:ins w:id="161" w:author="Author" w:date="2024-02-12T11:55:00Z">
              <w:r w:rsidR="00620BE5">
                <w:t>3.20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1ED5395" w14:textId="0B8DD70A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62" w:author="Author" w:date="2024-02-12T11:47:00Z">
              <w:r w:rsidRPr="00133FF4" w:rsidDel="001A7BE3">
                <w:delText>2.</w:delText>
              </w:r>
              <w:r w:rsidDel="001A7BE3">
                <w:delText>73</w:delText>
              </w:r>
            </w:del>
            <w:ins w:id="163" w:author="Author" w:date="2024-02-12T11:47:00Z">
              <w:r w:rsidR="001A7BE3">
                <w:t>2.98</w:t>
              </w:r>
            </w:ins>
          </w:p>
        </w:tc>
      </w:tr>
      <w:tr w:rsidR="00E52F28" w14:paraId="79495DF2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C076A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854B28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7,500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CA13066" w14:textId="4008D8F4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64" w:author="Author" w:date="2024-02-12T11:36:00Z">
              <w:r w:rsidDel="00951D7C">
                <w:delText>3.07</w:delText>
              </w:r>
            </w:del>
            <w:ins w:id="165" w:author="Author" w:date="2024-02-12T11:36:00Z">
              <w:r w:rsidR="00951D7C">
                <w:t>3.34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CA7E10" w14:textId="6FCC8FB2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66" w:author="Author" w:date="2024-02-12T11:40:00Z">
              <w:r w:rsidRPr="00967F52" w:rsidDel="00951D7C">
                <w:delText>3.</w:delText>
              </w:r>
              <w:r w:rsidDel="00951D7C">
                <w:delText>63</w:delText>
              </w:r>
            </w:del>
            <w:ins w:id="167" w:author="Author" w:date="2024-02-12T11:40:00Z">
              <w:r w:rsidR="00951D7C">
                <w:t>3.86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5310D0" w14:textId="6D0189D7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68" w:author="Author" w:date="2024-02-12T11:44:00Z">
              <w:r w:rsidRPr="00780B3E" w:rsidDel="00316CB6">
                <w:delText>3.</w:delText>
              </w:r>
              <w:r w:rsidDel="00316CB6">
                <w:delText>88</w:delText>
              </w:r>
            </w:del>
            <w:ins w:id="169" w:author="Author" w:date="2024-02-12T11:44:00Z">
              <w:r w:rsidR="00316CB6">
                <w:t>4.38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2B8F613" w14:textId="30E1CCC9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70" w:author="Author" w:date="2024-02-12T11:55:00Z">
              <w:r w:rsidRPr="003F564E" w:rsidDel="00620BE5">
                <w:delText>3.34</w:delText>
              </w:r>
            </w:del>
            <w:ins w:id="171" w:author="Author" w:date="2024-02-12T11:55:00Z">
              <w:r w:rsidR="00620BE5">
                <w:t>3.57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CC4E9C8" w14:textId="0A137239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72" w:author="Author" w:date="2024-02-12T11:47:00Z">
              <w:r w:rsidDel="001A7BE3">
                <w:delText>3.05</w:delText>
              </w:r>
            </w:del>
            <w:ins w:id="173" w:author="Author" w:date="2024-02-12T11:47:00Z">
              <w:r w:rsidR="001A7BE3">
                <w:t>3.36</w:t>
              </w:r>
            </w:ins>
          </w:p>
        </w:tc>
      </w:tr>
      <w:tr w:rsidR="00E52F28" w14:paraId="3CE71C44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5F7E8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243250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10,000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AACEEC" w14:textId="7C3EFE62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74" w:author="Author" w:date="2024-02-12T11:36:00Z">
              <w:r w:rsidRPr="0076126D" w:rsidDel="00951D7C">
                <w:delText>3.</w:delText>
              </w:r>
              <w:r w:rsidDel="00951D7C">
                <w:delText>31</w:delText>
              </w:r>
            </w:del>
            <w:ins w:id="175" w:author="Author" w:date="2024-02-12T11:36:00Z">
              <w:r w:rsidR="00951D7C">
                <w:t>3.62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D125D9" w14:textId="5F3D4AC8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76" w:author="Author" w:date="2024-02-12T11:40:00Z">
              <w:r w:rsidRPr="00967F52" w:rsidDel="00951D7C">
                <w:delText>3.</w:delText>
              </w:r>
              <w:r w:rsidDel="00951D7C">
                <w:delText>99</w:delText>
              </w:r>
            </w:del>
            <w:ins w:id="177" w:author="Author" w:date="2024-02-12T11:40:00Z">
              <w:r w:rsidR="00951D7C">
                <w:t>4.26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A5E82C" w14:textId="25F661F5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78" w:author="Author" w:date="2024-02-12T11:44:00Z">
              <w:r w:rsidRPr="00780B3E" w:rsidDel="00316CB6">
                <w:delText>4.</w:delText>
              </w:r>
              <w:r w:rsidDel="00316CB6">
                <w:delText>30</w:delText>
              </w:r>
            </w:del>
            <w:ins w:id="179" w:author="Author" w:date="2024-02-12T11:44:00Z">
              <w:r w:rsidR="00316CB6">
                <w:t>4.90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C8C0DE" w14:textId="7D7582E6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80" w:author="Author" w:date="2024-02-12T11:55:00Z">
              <w:r w:rsidRPr="003F564E" w:rsidDel="00620BE5">
                <w:delText>3.62</w:delText>
              </w:r>
            </w:del>
            <w:ins w:id="181" w:author="Author" w:date="2024-02-12T11:55:00Z">
              <w:r w:rsidR="00620BE5">
                <w:t>3.88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9BD92A" w14:textId="736B05A8" w:rsidR="00E52F28" w:rsidRDefault="00E52F28" w:rsidP="00D1446D">
            <w:pPr>
              <w:pStyle w:val="tabletext11"/>
              <w:tabs>
                <w:tab w:val="decimal" w:pos="700"/>
              </w:tabs>
            </w:pPr>
            <w:del w:id="182" w:author="Author" w:date="2024-02-12T11:47:00Z">
              <w:r w:rsidRPr="00133FF4" w:rsidDel="001A7BE3">
                <w:delText>3.</w:delText>
              </w:r>
              <w:r w:rsidDel="001A7BE3">
                <w:delText>33</w:delText>
              </w:r>
            </w:del>
            <w:ins w:id="183" w:author="Author" w:date="2024-02-12T11:47:00Z">
              <w:r w:rsidR="001A7BE3">
                <w:t>3.69</w:t>
              </w:r>
            </w:ins>
          </w:p>
        </w:tc>
      </w:tr>
    </w:tbl>
    <w:p w14:paraId="093427DC" w14:textId="77777777" w:rsidR="00E52F28" w:rsidRDefault="00E52F28" w:rsidP="00E52F28">
      <w:pPr>
        <w:pStyle w:val="tablecaption"/>
      </w:pPr>
      <w:r>
        <w:t>Table 300.B. Increased Liability Limits</w:t>
      </w:r>
    </w:p>
    <w:p w14:paraId="551A1CDC" w14:textId="77777777" w:rsidR="00E52F28" w:rsidRDefault="00E52F28" w:rsidP="00F365D7">
      <w:pPr>
        <w:pStyle w:val="isonormal"/>
      </w:pPr>
    </w:p>
    <w:sectPr w:rsidR="00E52F28" w:rsidSect="00C37831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5EA70" w14:textId="77777777" w:rsidR="00E52F28" w:rsidRDefault="00E52F28" w:rsidP="00E52F28">
      <w:pPr>
        <w:spacing w:before="0" w:line="240" w:lineRule="auto"/>
      </w:pPr>
      <w:r>
        <w:separator/>
      </w:r>
    </w:p>
  </w:endnote>
  <w:endnote w:type="continuationSeparator" w:id="0">
    <w:p w14:paraId="0C6E51C3" w14:textId="77777777" w:rsidR="00E52F28" w:rsidRDefault="00E52F28" w:rsidP="00E52F2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2"/>
      <w:gridCol w:w="2818"/>
      <w:gridCol w:w="1680"/>
      <w:gridCol w:w="1960"/>
    </w:tblGrid>
    <w:tr w:rsidR="005A3116" w:rsidRPr="001A0231" w14:paraId="7B240020" w14:textId="77777777" w:rsidTr="003E08EA">
      <w:tc>
        <w:tcPr>
          <w:tcW w:w="3708" w:type="dxa"/>
        </w:tcPr>
        <w:p w14:paraId="637AEB8C" w14:textId="09668361" w:rsidR="005A3116" w:rsidRPr="001A0231" w:rsidRDefault="005A3116" w:rsidP="005A3116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202</w:t>
          </w:r>
          <w:r>
            <w:rPr>
              <w:sz w:val="20"/>
            </w:rPr>
            <w:t>4</w:t>
          </w:r>
        </w:p>
        <w:p w14:paraId="7DAB4647" w14:textId="77777777" w:rsidR="005A3116" w:rsidRPr="001A0231" w:rsidRDefault="005A3116" w:rsidP="005A3116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2EB40BA1" w14:textId="3D464558" w:rsidR="005A3116" w:rsidRPr="001A0231" w:rsidRDefault="005A3116" w:rsidP="005A3116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Montana</w:t>
          </w:r>
        </w:p>
      </w:tc>
      <w:tc>
        <w:tcPr>
          <w:tcW w:w="1710" w:type="dxa"/>
        </w:tcPr>
        <w:p w14:paraId="4C2EE073" w14:textId="4D765626" w:rsidR="005A3116" w:rsidRPr="001A0231" w:rsidRDefault="005A3116" w:rsidP="005A3116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</w:t>
          </w:r>
          <w:r>
            <w:rPr>
              <w:sz w:val="20"/>
            </w:rPr>
            <w:t>4</w:t>
          </w:r>
          <w:r w:rsidRPr="001A0231">
            <w:rPr>
              <w:sz w:val="20"/>
            </w:rPr>
            <w:t>-IALL1</w:t>
          </w:r>
        </w:p>
      </w:tc>
      <w:tc>
        <w:tcPr>
          <w:tcW w:w="1998" w:type="dxa"/>
        </w:tcPr>
        <w:p w14:paraId="3D658820" w14:textId="77777777" w:rsidR="005A3116" w:rsidRPr="001A0231" w:rsidRDefault="005A3116" w:rsidP="005A3116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16F14265" w14:textId="77777777" w:rsidR="005A3116" w:rsidRDefault="005A31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F4E07" w14:textId="77777777" w:rsidR="00E52F28" w:rsidRDefault="00E52F28" w:rsidP="00E52F28">
      <w:pPr>
        <w:spacing w:before="0" w:line="240" w:lineRule="auto"/>
      </w:pPr>
      <w:r>
        <w:separator/>
      </w:r>
    </w:p>
  </w:footnote>
  <w:footnote w:type="continuationSeparator" w:id="0">
    <w:p w14:paraId="6BEFF15D" w14:textId="77777777" w:rsidR="00E52F28" w:rsidRDefault="00E52F28" w:rsidP="00E52F2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DDA36" w14:textId="1F109BB1" w:rsidR="005A3116" w:rsidRPr="001A0231" w:rsidRDefault="005A3116" w:rsidP="005A3116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MONTANA</w:t>
    </w:r>
  </w:p>
  <w:p w14:paraId="3418F53A" w14:textId="77777777" w:rsidR="005A3116" w:rsidRPr="001A0231" w:rsidRDefault="005A3116" w:rsidP="005A3116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3C8480F9" w14:textId="77777777" w:rsidR="005A3116" w:rsidRPr="001A0231" w:rsidRDefault="005A3116" w:rsidP="005A3116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4254A533" w14:textId="77777777" w:rsidR="005A3116" w:rsidRPr="001A0231" w:rsidRDefault="005A3116" w:rsidP="005A3116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44528013" w14:textId="77777777" w:rsidR="005A3116" w:rsidRPr="001A0231" w:rsidRDefault="005A3116" w:rsidP="005A3116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2C083DFB" w14:textId="77777777" w:rsidR="005A3116" w:rsidRPr="001A0231" w:rsidRDefault="005A3116" w:rsidP="005A3116">
    <w:pPr>
      <w:spacing w:before="0" w:line="240" w:lineRule="auto"/>
      <w:jc w:val="center"/>
      <w:rPr>
        <w:sz w:val="22"/>
      </w:rPr>
    </w:pPr>
    <w:r w:rsidRPr="001A0231">
      <w:rPr>
        <w:sz w:val="22"/>
      </w:rPr>
      <w:t>REVISED INCREASED LIMIT FACTORS</w:t>
    </w:r>
  </w:p>
  <w:p w14:paraId="3F1882F8" w14:textId="77777777" w:rsidR="005A3116" w:rsidRDefault="005A31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hideSpellingErrors/>
  <w:hideGrammaticalErrors/>
  <w:proofState w:spelling="clean" w:grammar="clean"/>
  <w:attachedTemplate r:id="rId1"/>
  <w:linkStyl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AssFlag$" w:val="N"/>
    <w:docVar w:name="dbflag$" w:val="N"/>
    <w:docVar w:name="dcy$" w:val="2015"/>
    <w:docVar w:name="dfullob$" w:val="Commercial Auto"/>
    <w:docVar w:name="didnum$" w:val="#####"/>
    <w:docVar w:name="didyr$" w:val="2015"/>
    <w:docVar w:name="dlob$" w:val="CA"/>
    <w:docVar w:name="dpageno$" w:val="1"/>
    <w:docVar w:name="dRP$" w:val="RP"/>
    <w:docVar w:name="drpflag$" w:val="N"/>
    <w:docVar w:name="dst$" w:val="Montana"/>
    <w:docVar w:name="dtype$" w:val="RULES FILING"/>
    <w:docVar w:name="ISOSuite$" w:val="Y"/>
  </w:docVars>
  <w:rsids>
    <w:rsidRoot w:val="003F374B"/>
    <w:rsid w:val="00050C86"/>
    <w:rsid w:val="0005616D"/>
    <w:rsid w:val="00066A31"/>
    <w:rsid w:val="000828BF"/>
    <w:rsid w:val="00083335"/>
    <w:rsid w:val="00084BC8"/>
    <w:rsid w:val="0008633D"/>
    <w:rsid w:val="001048E6"/>
    <w:rsid w:val="00133FF4"/>
    <w:rsid w:val="001366D8"/>
    <w:rsid w:val="00172981"/>
    <w:rsid w:val="001A7BE3"/>
    <w:rsid w:val="001C1BA6"/>
    <w:rsid w:val="001F25A5"/>
    <w:rsid w:val="00230801"/>
    <w:rsid w:val="00247F16"/>
    <w:rsid w:val="0025098D"/>
    <w:rsid w:val="002C4415"/>
    <w:rsid w:val="002F4A94"/>
    <w:rsid w:val="00316CB6"/>
    <w:rsid w:val="00355251"/>
    <w:rsid w:val="003664F4"/>
    <w:rsid w:val="00374BAA"/>
    <w:rsid w:val="00381B4D"/>
    <w:rsid w:val="003F0BA5"/>
    <w:rsid w:val="003F374B"/>
    <w:rsid w:val="003F564E"/>
    <w:rsid w:val="00406B00"/>
    <w:rsid w:val="00473A7C"/>
    <w:rsid w:val="004A26BC"/>
    <w:rsid w:val="005A3116"/>
    <w:rsid w:val="005C3939"/>
    <w:rsid w:val="005F336D"/>
    <w:rsid w:val="0060533F"/>
    <w:rsid w:val="00620BE5"/>
    <w:rsid w:val="0067580B"/>
    <w:rsid w:val="0069218F"/>
    <w:rsid w:val="006A36D0"/>
    <w:rsid w:val="006E1559"/>
    <w:rsid w:val="006F12DA"/>
    <w:rsid w:val="006F355B"/>
    <w:rsid w:val="00702562"/>
    <w:rsid w:val="007336CB"/>
    <w:rsid w:val="00743BA4"/>
    <w:rsid w:val="00753FE5"/>
    <w:rsid w:val="00757E6F"/>
    <w:rsid w:val="0076126D"/>
    <w:rsid w:val="00780B3E"/>
    <w:rsid w:val="00783BAD"/>
    <w:rsid w:val="007C1AC3"/>
    <w:rsid w:val="007D770E"/>
    <w:rsid w:val="007F3F05"/>
    <w:rsid w:val="008222CE"/>
    <w:rsid w:val="008526E0"/>
    <w:rsid w:val="00880E5E"/>
    <w:rsid w:val="00892C28"/>
    <w:rsid w:val="00897159"/>
    <w:rsid w:val="008A41AB"/>
    <w:rsid w:val="008A4608"/>
    <w:rsid w:val="008E6E37"/>
    <w:rsid w:val="008F5BAA"/>
    <w:rsid w:val="008F5C1A"/>
    <w:rsid w:val="00916D2D"/>
    <w:rsid w:val="00951D7C"/>
    <w:rsid w:val="00967F52"/>
    <w:rsid w:val="009B56E6"/>
    <w:rsid w:val="009C33BB"/>
    <w:rsid w:val="00A125AB"/>
    <w:rsid w:val="00A27325"/>
    <w:rsid w:val="00A47CE8"/>
    <w:rsid w:val="00A537FC"/>
    <w:rsid w:val="00A76EC0"/>
    <w:rsid w:val="00AA1D38"/>
    <w:rsid w:val="00AA6D34"/>
    <w:rsid w:val="00AE3099"/>
    <w:rsid w:val="00B1222F"/>
    <w:rsid w:val="00B97FD6"/>
    <w:rsid w:val="00BB409E"/>
    <w:rsid w:val="00BC3637"/>
    <w:rsid w:val="00BC61E4"/>
    <w:rsid w:val="00BD1F58"/>
    <w:rsid w:val="00BD3124"/>
    <w:rsid w:val="00BD36B1"/>
    <w:rsid w:val="00C25102"/>
    <w:rsid w:val="00C37831"/>
    <w:rsid w:val="00C45F83"/>
    <w:rsid w:val="00C96254"/>
    <w:rsid w:val="00CD4D63"/>
    <w:rsid w:val="00CF1749"/>
    <w:rsid w:val="00CF5832"/>
    <w:rsid w:val="00D01D2F"/>
    <w:rsid w:val="00D06D7B"/>
    <w:rsid w:val="00D34D72"/>
    <w:rsid w:val="00DB1838"/>
    <w:rsid w:val="00E114A8"/>
    <w:rsid w:val="00E52F28"/>
    <w:rsid w:val="00E9725C"/>
    <w:rsid w:val="00EA314E"/>
    <w:rsid w:val="00EC2261"/>
    <w:rsid w:val="00ED5273"/>
    <w:rsid w:val="00F03588"/>
    <w:rsid w:val="00F214AF"/>
    <w:rsid w:val="00F365D7"/>
    <w:rsid w:val="00F61A92"/>
    <w:rsid w:val="00F62CA6"/>
    <w:rsid w:val="00FB59AB"/>
    <w:rsid w:val="00FC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6F5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11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5A3116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5A311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5A3116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5A3116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5A311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A3116"/>
  </w:style>
  <w:style w:type="character" w:customStyle="1" w:styleId="Heading1Char">
    <w:name w:val="Heading 1 Char"/>
    <w:basedOn w:val="DefaultParagraphFont"/>
    <w:link w:val="Heading1"/>
    <w:rsid w:val="005A3116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5A3116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5A3116"/>
    <w:rPr>
      <w:rFonts w:ascii="Times New Roman" w:eastAsia="Times New Roman" w:hAnsi="Times New Roman"/>
      <w:b/>
      <w:sz w:val="24"/>
    </w:rPr>
  </w:style>
  <w:style w:type="paragraph" w:styleId="Header">
    <w:name w:val="header"/>
    <w:basedOn w:val="isonormal"/>
    <w:link w:val="HeaderChar"/>
    <w:rsid w:val="005A3116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5A3116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5A3116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5A3116"/>
    <w:rPr>
      <w:rFonts w:ascii="Arial" w:eastAsia="Times New Roman" w:hAnsi="Arial"/>
      <w:sz w:val="18"/>
    </w:rPr>
  </w:style>
  <w:style w:type="character" w:customStyle="1" w:styleId="Heading5Char">
    <w:name w:val="Heading 5 Char"/>
    <w:basedOn w:val="DefaultParagraphFont"/>
    <w:link w:val="Heading5"/>
    <w:rsid w:val="005A3116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5A3116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A3116"/>
    <w:pPr>
      <w:spacing w:before="20" w:after="20"/>
      <w:jc w:val="left"/>
    </w:pPr>
  </w:style>
  <w:style w:type="paragraph" w:customStyle="1" w:styleId="isonormal">
    <w:name w:val="isonormal"/>
    <w:rsid w:val="005A311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5A3116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A3116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A3116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A3116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A3116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A3116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A3116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A3116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A3116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A3116"/>
    <w:pPr>
      <w:keepLines/>
    </w:pPr>
  </w:style>
  <w:style w:type="paragraph" w:customStyle="1" w:styleId="blocktext10">
    <w:name w:val="blocktext10"/>
    <w:basedOn w:val="isonormal"/>
    <w:rsid w:val="005A3116"/>
    <w:pPr>
      <w:keepLines/>
      <w:ind w:left="2700"/>
    </w:pPr>
  </w:style>
  <w:style w:type="paragraph" w:customStyle="1" w:styleId="blocktext2">
    <w:name w:val="blocktext2"/>
    <w:basedOn w:val="isonormal"/>
    <w:rsid w:val="005A3116"/>
    <w:pPr>
      <w:keepLines/>
      <w:ind w:left="300"/>
    </w:pPr>
  </w:style>
  <w:style w:type="paragraph" w:customStyle="1" w:styleId="blocktext3">
    <w:name w:val="blocktext3"/>
    <w:basedOn w:val="isonormal"/>
    <w:rsid w:val="005A3116"/>
    <w:pPr>
      <w:keepLines/>
      <w:ind w:left="600"/>
    </w:pPr>
  </w:style>
  <w:style w:type="paragraph" w:customStyle="1" w:styleId="blocktext4">
    <w:name w:val="blocktext4"/>
    <w:basedOn w:val="isonormal"/>
    <w:rsid w:val="005A3116"/>
    <w:pPr>
      <w:keepLines/>
      <w:ind w:left="900"/>
    </w:pPr>
  </w:style>
  <w:style w:type="paragraph" w:customStyle="1" w:styleId="blocktext5">
    <w:name w:val="blocktext5"/>
    <w:basedOn w:val="isonormal"/>
    <w:rsid w:val="005A3116"/>
    <w:pPr>
      <w:keepLines/>
      <w:ind w:left="1200"/>
    </w:pPr>
  </w:style>
  <w:style w:type="paragraph" w:customStyle="1" w:styleId="blocktext6">
    <w:name w:val="blocktext6"/>
    <w:basedOn w:val="isonormal"/>
    <w:rsid w:val="005A3116"/>
    <w:pPr>
      <w:keepLines/>
      <w:ind w:left="1500"/>
    </w:pPr>
  </w:style>
  <w:style w:type="paragraph" w:customStyle="1" w:styleId="blocktext7">
    <w:name w:val="blocktext7"/>
    <w:basedOn w:val="isonormal"/>
    <w:rsid w:val="005A3116"/>
    <w:pPr>
      <w:keepLines/>
      <w:ind w:left="1800"/>
    </w:pPr>
  </w:style>
  <w:style w:type="paragraph" w:customStyle="1" w:styleId="blocktext8">
    <w:name w:val="blocktext8"/>
    <w:basedOn w:val="isonormal"/>
    <w:rsid w:val="005A3116"/>
    <w:pPr>
      <w:keepLines/>
      <w:ind w:left="2100"/>
    </w:pPr>
  </w:style>
  <w:style w:type="paragraph" w:customStyle="1" w:styleId="blocktext9">
    <w:name w:val="blocktext9"/>
    <w:basedOn w:val="isonormal"/>
    <w:rsid w:val="005A3116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A311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A3116"/>
    <w:pPr>
      <w:jc w:val="center"/>
    </w:pPr>
    <w:rPr>
      <w:b/>
    </w:rPr>
  </w:style>
  <w:style w:type="paragraph" w:customStyle="1" w:styleId="ctoutlinetxt1">
    <w:name w:val="ctoutlinetxt1"/>
    <w:basedOn w:val="isonormal"/>
    <w:rsid w:val="005A311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A311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A311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A3116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5A3116"/>
    <w:rPr>
      <w:b/>
    </w:rPr>
  </w:style>
  <w:style w:type="paragraph" w:customStyle="1" w:styleId="icblock">
    <w:name w:val="i/cblock"/>
    <w:basedOn w:val="isonormal"/>
    <w:rsid w:val="005A3116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A3116"/>
  </w:style>
  <w:style w:type="paragraph" w:styleId="MacroText">
    <w:name w:val="macro"/>
    <w:link w:val="MacroTextChar"/>
    <w:rsid w:val="005A31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5A3116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5A311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A311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A311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A311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A311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A311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A311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A311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A311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A311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A311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A311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A311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A311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A311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A311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A311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A311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A3116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A3116"/>
  </w:style>
  <w:style w:type="character" w:customStyle="1" w:styleId="rulelink">
    <w:name w:val="rulelink"/>
    <w:basedOn w:val="DefaultParagraphFont"/>
    <w:rsid w:val="005A3116"/>
    <w:rPr>
      <w:b/>
    </w:rPr>
  </w:style>
  <w:style w:type="paragraph" w:styleId="Signature">
    <w:name w:val="Signature"/>
    <w:basedOn w:val="Normal"/>
    <w:link w:val="SignatureChar"/>
    <w:rsid w:val="005A3116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5A3116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5A311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A311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A3116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5A3116"/>
    <w:rPr>
      <w:b/>
    </w:rPr>
  </w:style>
  <w:style w:type="character" w:customStyle="1" w:styleId="spotlinktarget">
    <w:name w:val="spotlinktarget"/>
    <w:basedOn w:val="DefaultParagraphFont"/>
    <w:rsid w:val="005A3116"/>
    <w:rPr>
      <w:b/>
    </w:rPr>
  </w:style>
  <w:style w:type="paragraph" w:customStyle="1" w:styleId="subcap">
    <w:name w:val="subcap"/>
    <w:basedOn w:val="isonormal"/>
    <w:rsid w:val="005A311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A3116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A3116"/>
    <w:pPr>
      <w:spacing w:after="60"/>
      <w:jc w:val="center"/>
    </w:pPr>
    <w:rPr>
      <w:i/>
    </w:rPr>
  </w:style>
  <w:style w:type="character" w:customStyle="1" w:styleId="SubtitleChar">
    <w:name w:val="Subtitle Char"/>
    <w:basedOn w:val="DefaultParagraphFont"/>
    <w:link w:val="Subtitle"/>
    <w:rsid w:val="005A3116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5A311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A3116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5A3116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5A311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A311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A3116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A3116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A3116"/>
    <w:pPr>
      <w:jc w:val="left"/>
    </w:pPr>
    <w:rPr>
      <w:b/>
    </w:rPr>
  </w:style>
  <w:style w:type="character" w:customStyle="1" w:styleId="tablelink">
    <w:name w:val="tablelink"/>
    <w:basedOn w:val="DefaultParagraphFont"/>
    <w:rsid w:val="005A3116"/>
    <w:rPr>
      <w:b/>
    </w:rPr>
  </w:style>
  <w:style w:type="paragraph" w:customStyle="1" w:styleId="tabletext00">
    <w:name w:val="tabletext0/0"/>
    <w:basedOn w:val="isonormal"/>
    <w:rsid w:val="005A3116"/>
    <w:pPr>
      <w:spacing w:before="0"/>
      <w:jc w:val="left"/>
    </w:pPr>
  </w:style>
  <w:style w:type="paragraph" w:customStyle="1" w:styleId="tabletext01">
    <w:name w:val="tabletext0/1"/>
    <w:basedOn w:val="isonormal"/>
    <w:rsid w:val="005A3116"/>
    <w:pPr>
      <w:spacing w:before="0" w:after="20"/>
      <w:jc w:val="left"/>
    </w:pPr>
  </w:style>
  <w:style w:type="paragraph" w:customStyle="1" w:styleId="tabletext10">
    <w:name w:val="tabletext1/0"/>
    <w:basedOn w:val="isonormal"/>
    <w:rsid w:val="005A3116"/>
    <w:pPr>
      <w:spacing w:before="20"/>
      <w:jc w:val="left"/>
    </w:pPr>
  </w:style>
  <w:style w:type="paragraph" w:customStyle="1" w:styleId="tabletext40">
    <w:name w:val="tabletext4/0"/>
    <w:basedOn w:val="isonormal"/>
    <w:rsid w:val="005A3116"/>
    <w:pPr>
      <w:jc w:val="left"/>
    </w:pPr>
  </w:style>
  <w:style w:type="paragraph" w:customStyle="1" w:styleId="tabletext44">
    <w:name w:val="tabletext4/4"/>
    <w:basedOn w:val="isonormal"/>
    <w:rsid w:val="005A3116"/>
    <w:pPr>
      <w:spacing w:after="80"/>
      <w:jc w:val="left"/>
    </w:pPr>
  </w:style>
  <w:style w:type="paragraph" w:customStyle="1" w:styleId="terr2colblock1">
    <w:name w:val="terr2colblock1"/>
    <w:basedOn w:val="isonormal"/>
    <w:rsid w:val="005A311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A311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A311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A311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A311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A3116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A3116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A3116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A3116"/>
  </w:style>
  <w:style w:type="paragraph" w:customStyle="1" w:styleId="tabletext1">
    <w:name w:val="tabletext1"/>
    <w:rsid w:val="005A3116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5A311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5A3116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5A3116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5A311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A3116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A311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A311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A311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A311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A311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5A3116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5A311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A311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A3116"/>
    <w:pPr>
      <w:spacing w:before="20" w:after="20"/>
      <w:jc w:val="center"/>
    </w:pPr>
    <w:rPr>
      <w:rFonts w:cs="Arial"/>
      <w:szCs w:val="18"/>
    </w:rPr>
  </w:style>
  <w:style w:type="paragraph" w:styleId="Revision">
    <w:name w:val="Revision"/>
    <w:hidden/>
    <w:uiPriority w:val="99"/>
    <w:semiHidden/>
    <w:rsid w:val="00BD36B1"/>
    <w:rPr>
      <w:rFonts w:ascii="Times New Roman" w:eastAsia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6B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36B1"/>
    <w:rPr>
      <w:rFonts w:ascii="Tahoma" w:eastAsia="Times New Roman" w:hAnsi="Tahoma" w:cs="Tahoma"/>
      <w:sz w:val="16"/>
      <w:szCs w:val="16"/>
    </w:rPr>
  </w:style>
  <w:style w:type="paragraph" w:customStyle="1" w:styleId="subcap3">
    <w:name w:val="subcap3"/>
    <w:basedOn w:val="subcap"/>
    <w:rsid w:val="005A3116"/>
  </w:style>
  <w:style w:type="paragraph" w:customStyle="1" w:styleId="spacesingle">
    <w:name w:val="spacesingle"/>
    <w:basedOn w:val="isonormal"/>
    <w:next w:val="isonormal"/>
    <w:rsid w:val="005A311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LI-CA-2024-126 - 004 - Pages.docx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I21883</AuthorId>
    <CircularDocDescription xmlns="a86cc342-0045-41e2-80e9-abdb777d2eca">Pages</CircularDocDescription>
    <Date_x0020_Modified xmlns="a86cc342-0045-41e2-80e9-abdb777d2eca">2024-05-02T18:15:39+00:00</Date_x0020_Modified>
    <CircularDate xmlns="a86cc342-0045-41e2-80e9-abdb777d2eca">2024-05-09T04:00:00+00:00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5.4% change from the increased limit factors currently in effect.</KeyMessage>
    <CircularNumber xmlns="a86cc342-0045-41e2-80e9-abdb777d2eca">LI-CA-2024-126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Simpri, Akpene</AuthorName>
    <Sequence xmlns="a86cc342-0045-41e2-80e9-abdb777d2eca">3</Sequence>
    <ServiceModuleString xmlns="a86cc342-0045-41e2-80e9-abdb777d2eca">Rules;</ServiceModuleString>
    <CircId xmlns="a86cc342-0045-41e2-80e9-abdb777d2eca">40966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MONTANA REVISION OF COMMERCIAL AUTOMOBILE LIABILITY INCREASED LIMIT FACTORS TO BE IMPLEMENTED</CircularTitle>
    <Jurs xmlns="a86cc342-0045-41e2-80e9-abdb777d2eca">
      <Value>28</Value>
    </Ju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0AE6C96-7CF7-41D2-8D40-93208DDFC4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D29B8B-F218-4D07-A79F-77F73D75BB97}"/>
</file>

<file path=customXml/itemProps3.xml><?xml version="1.0" encoding="utf-8"?>
<ds:datastoreItem xmlns:ds="http://schemas.openxmlformats.org/officeDocument/2006/customXml" ds:itemID="{AA6ED6A7-4547-4F7F-A390-0314F0BDC7B2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4fe3ac7-1723-47b4-b770-24dd91bac16d"/>
    <ds:schemaRef ds:uri="b46ec5a0-05e9-4998-b314-ddd445f86ee4"/>
  </ds:schemaRefs>
</ds:datastoreItem>
</file>

<file path=customXml/itemProps4.xml><?xml version="1.0" encoding="utf-8"?>
<ds:datastoreItem xmlns:ds="http://schemas.openxmlformats.org/officeDocument/2006/customXml" ds:itemID="{26E0B284-6827-46BF-A80F-3D612B080C3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7100FB4-7E7C-4A5A-9EDB-2C1D37E206A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771</Characters>
  <Application>Microsoft Office Word</Application>
  <DocSecurity>0</DocSecurity>
  <Lines>221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2024-03-07T15:42:00Z</dcterms:created>
  <dcterms:modified xsi:type="dcterms:W3CDTF">2024-04-17T12:00:00Z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isontdom1\i25259</vt:lpwstr>
  </property>
  <property fmtid="{D5CDD505-2E9C-101B-9397-08002B2CF9AE}" pid="4" name="DocumentName">
    <vt:lpwstr>711242_1.doc</vt:lpwstr>
  </property>
  <property fmtid="{D5CDD505-2E9C-101B-9397-08002B2CF9AE}" pid="5" name="Jurisdiction">
    <vt:lpwstr>MT</vt:lpwstr>
  </property>
  <property fmtid="{D5CDD505-2E9C-101B-9397-08002B2CF9AE}" pid="6" name="LOB">
    <vt:lpwstr>CA</vt:lpwstr>
  </property>
  <property fmtid="{D5CDD505-2E9C-101B-9397-08002B2CF9AE}" pid="7" name="Order">
    <vt:lpwstr>14448500.0000000</vt:lpwstr>
  </property>
  <property fmtid="{D5CDD505-2E9C-101B-9397-08002B2CF9AE}" pid="8" name="Product">
    <vt:lpwstr>SIM</vt:lpwstr>
  </property>
  <property fmtid="{D5CDD505-2E9C-101B-9397-08002B2CF9AE}" pid="9" name="SequenceNumber">
    <vt:lpwstr>711242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_UIVersionString">
    <vt:lpwstr>1.0</vt:lpwstr>
  </property>
  <property fmtid="{D5CDD505-2E9C-101B-9397-08002B2CF9AE}" pid="16" name="ContentTypeId">
    <vt:lpwstr>0x0101002A7B4D783DF0499AA9CFFB0BDFDF2D2C00B742AC3165F72545976B399ED8B6337E</vt:lpwstr>
  </property>
  <property fmtid="{D5CDD505-2E9C-101B-9397-08002B2CF9AE}" pid="17" name="_docset_NoMedatataSyncRequired">
    <vt:lpwstr>False</vt:lpwstr>
  </property>
</Properties>
</file>