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571D" w14:textId="77777777" w:rsidR="00A11986" w:rsidRDefault="00A11986" w:rsidP="00A11986">
      <w:pPr>
        <w:pStyle w:val="boxrule"/>
      </w:pPr>
      <w:r>
        <w:t>249.  AUTO DEALERS – PREMIUM DEVELOPMENT FOR COMMON COVERAGES</w:t>
      </w:r>
    </w:p>
    <w:p w14:paraId="2575B0E7" w14:textId="77777777" w:rsidR="00A11986" w:rsidRDefault="00A11986" w:rsidP="00A11986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A11986" w14:paraId="7AC6316C" w14:textId="77777777" w:rsidTr="00094434">
        <w:trPr>
          <w:cantSplit/>
          <w:trHeight w:val="190"/>
        </w:trPr>
        <w:tc>
          <w:tcPr>
            <w:tcW w:w="200" w:type="dxa"/>
          </w:tcPr>
          <w:p w14:paraId="2F105EB1" w14:textId="77777777" w:rsidR="00A11986" w:rsidRDefault="00A11986" w:rsidP="00094434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20D7ECD" w14:textId="77777777" w:rsidR="00A11986" w:rsidRDefault="00A11986" w:rsidP="00094434">
            <w:pPr>
              <w:pStyle w:val="tablehead"/>
            </w:pPr>
            <w:r>
              <w:t>Acts, Errors Or Omissions Base Loss Cost</w:t>
            </w:r>
          </w:p>
        </w:tc>
      </w:tr>
      <w:tr w:rsidR="00A11986" w14:paraId="59FC6164" w14:textId="77777777" w:rsidTr="00094434">
        <w:trPr>
          <w:cantSplit/>
          <w:trHeight w:val="190"/>
        </w:trPr>
        <w:tc>
          <w:tcPr>
            <w:tcW w:w="200" w:type="dxa"/>
          </w:tcPr>
          <w:p w14:paraId="2062E9DB" w14:textId="77777777" w:rsidR="00A11986" w:rsidRDefault="00A11986" w:rsidP="00094434">
            <w:pPr>
              <w:pStyle w:val="tabletext11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DB24683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47BBCD" w14:textId="77777777" w:rsidR="00A11986" w:rsidRDefault="00A11986" w:rsidP="00094434">
            <w:pPr>
              <w:pStyle w:val="tabletext11"/>
            </w:pPr>
            <w:r>
              <w:t>26</w:t>
            </w:r>
          </w:p>
        </w:tc>
      </w:tr>
    </w:tbl>
    <w:p w14:paraId="423122D4" w14:textId="77777777" w:rsidR="00A11986" w:rsidRDefault="00A11986" w:rsidP="00A11986">
      <w:pPr>
        <w:pStyle w:val="tablecaption"/>
      </w:pPr>
      <w:r>
        <w:t>Table 249.F.2.a.(LC) Acts, Errors Or Omissions Liability Coverages Loss Cost</w:t>
      </w:r>
    </w:p>
    <w:p w14:paraId="7211EF43" w14:textId="77777777" w:rsidR="00A11986" w:rsidRDefault="00A11986" w:rsidP="00A11986">
      <w:pPr>
        <w:pStyle w:val="isonormal"/>
      </w:pPr>
    </w:p>
    <w:p w14:paraId="3514CBC9" w14:textId="77777777" w:rsidR="00A11986" w:rsidRDefault="00A11986" w:rsidP="00A11986">
      <w:pPr>
        <w:pStyle w:val="blocktext1"/>
      </w:pPr>
      <w:r>
        <w:t xml:space="preserve">Tables </w:t>
      </w:r>
      <w:r w:rsidRPr="005457B1">
        <w:rPr>
          <w:b/>
          <w:bCs/>
        </w:rPr>
        <w:t>24</w:t>
      </w:r>
      <w:r w:rsidRPr="00B043DC">
        <w:rPr>
          <w:b/>
        </w:rPr>
        <w:t>9.</w:t>
      </w:r>
      <w:r>
        <w:rPr>
          <w:b/>
        </w:rPr>
        <w:t>M.1.</w:t>
      </w:r>
      <w:r w:rsidRPr="00B043DC">
        <w:rPr>
          <w:b/>
        </w:rPr>
        <w:t>(LC)</w:t>
      </w:r>
      <w:r>
        <w:t xml:space="preserve"> and </w:t>
      </w:r>
      <w:r w:rsidRPr="005457B1">
        <w:rPr>
          <w:b/>
          <w:bCs/>
        </w:rPr>
        <w:t>249</w:t>
      </w:r>
      <w:r w:rsidRPr="00B043DC">
        <w:rPr>
          <w:b/>
        </w:rPr>
        <w:t>.</w:t>
      </w:r>
      <w:r>
        <w:rPr>
          <w:b/>
        </w:rPr>
        <w:t>M.2.</w:t>
      </w:r>
      <w:r w:rsidRPr="00B043DC">
        <w:rPr>
          <w:b/>
        </w:rPr>
        <w:t>(LC)</w:t>
      </w:r>
      <w:r>
        <w:t xml:space="preserve"> are replaced by the following:</w:t>
      </w:r>
    </w:p>
    <w:p w14:paraId="79DAADF7" w14:textId="77777777" w:rsidR="00A11986" w:rsidRPr="004E6554" w:rsidRDefault="00A11986" w:rsidP="00A11986">
      <w:pPr>
        <w:pStyle w:val="space4"/>
      </w:pPr>
    </w:p>
    <w:tbl>
      <w:tblPr>
        <w:tblW w:w="10292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00"/>
        <w:gridCol w:w="496"/>
        <w:gridCol w:w="70"/>
        <w:gridCol w:w="190"/>
        <w:gridCol w:w="460"/>
        <w:gridCol w:w="13"/>
        <w:gridCol w:w="187"/>
        <w:gridCol w:w="478"/>
        <w:gridCol w:w="200"/>
        <w:gridCol w:w="464"/>
        <w:gridCol w:w="200"/>
        <w:gridCol w:w="464"/>
        <w:gridCol w:w="200"/>
        <w:gridCol w:w="464"/>
        <w:gridCol w:w="200"/>
        <w:gridCol w:w="464"/>
        <w:gridCol w:w="200"/>
        <w:gridCol w:w="464"/>
        <w:gridCol w:w="200"/>
        <w:gridCol w:w="464"/>
        <w:gridCol w:w="200"/>
        <w:gridCol w:w="464"/>
        <w:gridCol w:w="200"/>
        <w:gridCol w:w="464"/>
        <w:gridCol w:w="200"/>
        <w:gridCol w:w="470"/>
      </w:tblGrid>
      <w:tr w:rsidR="00A11986" w14:paraId="3E1717E0" w14:textId="77777777" w:rsidTr="00094434">
        <w:trPr>
          <w:cantSplit/>
          <w:trHeight w:val="190"/>
        </w:trPr>
        <w:tc>
          <w:tcPr>
            <w:tcW w:w="200" w:type="dxa"/>
          </w:tcPr>
          <w:p w14:paraId="5550D5AA" w14:textId="77777777" w:rsidR="00A11986" w:rsidRDefault="00A11986" w:rsidP="0009443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92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BB31" w14:textId="77777777" w:rsidR="00A11986" w:rsidRDefault="00A11986" w:rsidP="00094434">
            <w:pPr>
              <w:pStyle w:val="tablehead"/>
            </w:pPr>
            <w:r>
              <w:t>Individual Coverage Drive-away Collision Per Car, Per Trip</w:t>
            </w:r>
          </w:p>
        </w:tc>
      </w:tr>
      <w:tr w:rsidR="00322FE9" w14:paraId="5E55826A" w14:textId="77777777" w:rsidTr="00A801EB">
        <w:trPr>
          <w:cantSplit/>
          <w:trHeight w:val="190"/>
        </w:trPr>
        <w:tc>
          <w:tcPr>
            <w:tcW w:w="200" w:type="dxa"/>
          </w:tcPr>
          <w:p w14:paraId="16FBB462" w14:textId="77777777" w:rsidR="00322FE9" w:rsidRDefault="00322FE9" w:rsidP="0009443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143DC6E" w14:textId="2475ECC2" w:rsidR="00322FE9" w:rsidRDefault="00322FE9" w:rsidP="00322FE9">
            <w:pPr>
              <w:pStyle w:val="tablehead"/>
            </w:pPr>
            <w:r>
              <w:t>Price New At</w:t>
            </w:r>
            <w:r>
              <w:br/>
              <w:t>Factory To Dealer</w:t>
            </w:r>
          </w:p>
        </w:tc>
        <w:tc>
          <w:tcPr>
            <w:tcW w:w="8076" w:type="dxa"/>
            <w:gridSpan w:val="2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C5715" w14:textId="77777777" w:rsidR="00322FE9" w:rsidRDefault="00322FE9" w:rsidP="00094434">
            <w:pPr>
              <w:pStyle w:val="tablehead"/>
            </w:pPr>
            <w:r>
              <w:t xml:space="preserve">Loss Costs For Mileage And Deductible – </w:t>
            </w:r>
            <w:smartTag w:uri="urn:schemas-microsoft-com:office:smarttags" w:element="place">
              <w:smartTag w:uri="urn:schemas-microsoft-com:office:smarttags" w:element="PlaceName">
                <w:r>
                  <w:t>All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Territories</w:t>
                </w:r>
              </w:smartTag>
            </w:smartTag>
            <w:r>
              <w:t>, Types, Makes And Age Groups</w:t>
            </w:r>
          </w:p>
        </w:tc>
      </w:tr>
      <w:tr w:rsidR="00322FE9" w14:paraId="16BCA44C" w14:textId="77777777" w:rsidTr="00094434">
        <w:trPr>
          <w:cantSplit/>
          <w:trHeight w:val="190"/>
        </w:trPr>
        <w:tc>
          <w:tcPr>
            <w:tcW w:w="200" w:type="dxa"/>
          </w:tcPr>
          <w:p w14:paraId="117908C8" w14:textId="77777777" w:rsidR="00322FE9" w:rsidRDefault="00322FE9" w:rsidP="00094434">
            <w:pPr>
              <w:pStyle w:val="tabletext11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2A630" w14:textId="2A53A64E" w:rsidR="00322FE9" w:rsidRDefault="00322FE9" w:rsidP="00094434">
            <w:pPr>
              <w:pStyle w:val="tablehead"/>
            </w:pPr>
          </w:p>
        </w:tc>
        <w:tc>
          <w:tcPr>
            <w:tcW w:w="20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E6EDB" w14:textId="77777777" w:rsidR="00322FE9" w:rsidRDefault="00322FE9" w:rsidP="00094434">
            <w:pPr>
              <w:pStyle w:val="tablehead"/>
              <w:tabs>
                <w:tab w:val="decimal" w:pos="560"/>
              </w:tabs>
              <w:jc w:val="left"/>
            </w:pPr>
            <w:r>
              <w:t>0 – 500 Miles</w:t>
            </w:r>
          </w:p>
        </w:tc>
        <w:tc>
          <w:tcPr>
            <w:tcW w:w="1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FA54C" w14:textId="77777777" w:rsidR="00322FE9" w:rsidRDefault="00322FE9" w:rsidP="00094434">
            <w:pPr>
              <w:pStyle w:val="tablehead"/>
              <w:tabs>
                <w:tab w:val="decimal" w:pos="560"/>
              </w:tabs>
              <w:jc w:val="left"/>
            </w:pPr>
            <w:r>
              <w:t>501 – 1,000 Miles</w:t>
            </w:r>
          </w:p>
        </w:tc>
        <w:tc>
          <w:tcPr>
            <w:tcW w:w="1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651101" w14:textId="77777777" w:rsidR="00322FE9" w:rsidRDefault="00322FE9" w:rsidP="00094434">
            <w:pPr>
              <w:pStyle w:val="tablehead"/>
              <w:tabs>
                <w:tab w:val="decimal" w:pos="580"/>
              </w:tabs>
              <w:jc w:val="left"/>
            </w:pPr>
            <w:r>
              <w:t>1,001 – 1,500 Miles</w:t>
            </w:r>
          </w:p>
        </w:tc>
        <w:tc>
          <w:tcPr>
            <w:tcW w:w="19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A1646" w14:textId="77777777" w:rsidR="00322FE9" w:rsidRDefault="00322FE9" w:rsidP="00094434">
            <w:pPr>
              <w:pStyle w:val="tablehead"/>
              <w:tabs>
                <w:tab w:val="decimal" w:pos="1140"/>
              </w:tabs>
              <w:jc w:val="left"/>
            </w:pPr>
            <w:r>
              <w:t>Over 1,500 Miles</w:t>
            </w:r>
          </w:p>
        </w:tc>
      </w:tr>
      <w:tr w:rsidR="00322FE9" w14:paraId="505FD866" w14:textId="77777777" w:rsidTr="00094434">
        <w:trPr>
          <w:cantSplit/>
          <w:trHeight w:val="190"/>
        </w:trPr>
        <w:tc>
          <w:tcPr>
            <w:tcW w:w="200" w:type="dxa"/>
          </w:tcPr>
          <w:p w14:paraId="3212DC29" w14:textId="77777777" w:rsidR="00322FE9" w:rsidRDefault="00322FE9" w:rsidP="00094434">
            <w:pPr>
              <w:pStyle w:val="tabletext11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94DF92" w14:textId="68E41F54" w:rsidR="00322FE9" w:rsidRDefault="00322FE9" w:rsidP="00094434">
            <w:pPr>
              <w:pStyle w:val="tablehead"/>
            </w:pP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251B33E" w14:textId="77777777" w:rsidR="00322FE9" w:rsidRDefault="00322FE9" w:rsidP="00094434">
            <w:pPr>
              <w:pStyle w:val="tablehead"/>
              <w:tabs>
                <w:tab w:val="decimal" w:pos="360"/>
              </w:tabs>
            </w:pPr>
            <w:r>
              <w:t>$100</w:t>
            </w:r>
          </w:p>
        </w:tc>
        <w:tc>
          <w:tcPr>
            <w:tcW w:w="663" w:type="dxa"/>
            <w:gridSpan w:val="3"/>
            <w:tcBorders>
              <w:top w:val="single" w:sz="6" w:space="0" w:color="auto"/>
            </w:tcBorders>
          </w:tcPr>
          <w:p w14:paraId="335604C7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$250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020310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$500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63C3C34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</w:tcBorders>
          </w:tcPr>
          <w:p w14:paraId="1FDE63FE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$250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AEDD98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$500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C77CD4A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</w:tcBorders>
          </w:tcPr>
          <w:p w14:paraId="3B0B44C8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$250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5A8FA3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$500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F453808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</w:tcBorders>
          </w:tcPr>
          <w:p w14:paraId="5D836040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$250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104CD2" w14:textId="77777777" w:rsidR="00322FE9" w:rsidRDefault="00322FE9" w:rsidP="00094434">
            <w:pPr>
              <w:pStyle w:val="tablehead"/>
              <w:tabs>
                <w:tab w:val="decimal" w:pos="500"/>
              </w:tabs>
              <w:jc w:val="left"/>
            </w:pPr>
            <w:r>
              <w:t>$500</w:t>
            </w:r>
          </w:p>
        </w:tc>
      </w:tr>
      <w:tr w:rsidR="00A801EB" w14:paraId="4FB8D02F" w14:textId="77777777" w:rsidTr="00A801EB">
        <w:trPr>
          <w:cantSplit/>
          <w:trHeight w:val="190"/>
        </w:trPr>
        <w:tc>
          <w:tcPr>
            <w:tcW w:w="200" w:type="dxa"/>
          </w:tcPr>
          <w:p w14:paraId="07FD9F2B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CFED7E" w14:textId="77777777" w:rsidR="00A11986" w:rsidRDefault="00A11986" w:rsidP="00094434">
            <w:pPr>
              <w:pStyle w:val="tabletext11"/>
            </w:pPr>
            <w:r>
              <w:t>$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D6CF71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0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1E105A1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1DAC3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7,500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24C8D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4F6B4E" w14:textId="77777777" w:rsidR="00A11986" w:rsidRDefault="00A11986" w:rsidP="00094434">
            <w:pPr>
              <w:pStyle w:val="tabletext11"/>
              <w:jc w:val="right"/>
            </w:pPr>
            <w:r>
              <w:t>3.52</w:t>
            </w:r>
          </w:p>
        </w:tc>
        <w:tc>
          <w:tcPr>
            <w:tcW w:w="2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D45E03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77276849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2.10</w:t>
            </w:r>
          </w:p>
        </w:tc>
        <w:tc>
          <w:tcPr>
            <w:tcW w:w="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D8B87F" w14:textId="77777777" w:rsidR="00A11986" w:rsidRDefault="00A11986" w:rsidP="00094434">
            <w:pPr>
              <w:pStyle w:val="tabletext11"/>
            </w:pPr>
            <w:r>
              <w:t>$</w:t>
            </w:r>
          </w:p>
        </w:tc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2AC344" w14:textId="77777777" w:rsidR="00A11986" w:rsidRDefault="00A11986" w:rsidP="00094434">
            <w:pPr>
              <w:pStyle w:val="tabletext11"/>
              <w:jc w:val="right"/>
            </w:pPr>
            <w:r>
              <w:t>1.58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1ED76" w14:textId="77777777" w:rsidR="00A11986" w:rsidRDefault="00A11986" w:rsidP="00094434">
            <w:pPr>
              <w:pStyle w:val="tabletext11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4F6E9B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5.85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85306A1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bottom w:val="single" w:sz="6" w:space="0" w:color="auto"/>
            </w:tcBorders>
          </w:tcPr>
          <w:p w14:paraId="74320B8D" w14:textId="77777777" w:rsidR="00A11986" w:rsidRDefault="00A11986" w:rsidP="00094434">
            <w:pPr>
              <w:pStyle w:val="tabletext11"/>
              <w:jc w:val="right"/>
            </w:pPr>
            <w:r>
              <w:t>3.52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F221D9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0964F6" w14:textId="77777777" w:rsidR="00A11986" w:rsidRDefault="00A11986" w:rsidP="00094434">
            <w:pPr>
              <w:pStyle w:val="tabletext11"/>
              <w:jc w:val="right"/>
            </w:pPr>
            <w:r>
              <w:t>2.63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31720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4ACD5D" w14:textId="77777777" w:rsidR="00A11986" w:rsidRDefault="00A11986" w:rsidP="00094434">
            <w:pPr>
              <w:pStyle w:val="tabletext11"/>
              <w:jc w:val="right"/>
            </w:pPr>
            <w:r>
              <w:t>7.78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FB53F1A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bottom w:val="single" w:sz="6" w:space="0" w:color="auto"/>
            </w:tcBorders>
          </w:tcPr>
          <w:p w14:paraId="1742ABE1" w14:textId="77777777" w:rsidR="00A11986" w:rsidRDefault="00A11986" w:rsidP="00094434">
            <w:pPr>
              <w:pStyle w:val="tabletext11"/>
              <w:jc w:val="right"/>
            </w:pPr>
            <w:r>
              <w:t>4.66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C88BB6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4AF10" w14:textId="77777777" w:rsidR="00A11986" w:rsidRDefault="00A11986" w:rsidP="00094434">
            <w:pPr>
              <w:pStyle w:val="tabletext11"/>
              <w:jc w:val="right"/>
            </w:pPr>
            <w:r>
              <w:t>3.51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DCF306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63EA8D" w14:textId="77777777" w:rsidR="00A11986" w:rsidRDefault="00A11986" w:rsidP="00094434">
            <w:pPr>
              <w:pStyle w:val="tabletext11"/>
              <w:jc w:val="right"/>
            </w:pPr>
            <w:r>
              <w:t>9.75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229CDA2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4" w:type="dxa"/>
            <w:tcBorders>
              <w:top w:val="single" w:sz="6" w:space="0" w:color="auto"/>
              <w:bottom w:val="single" w:sz="6" w:space="0" w:color="auto"/>
            </w:tcBorders>
          </w:tcPr>
          <w:p w14:paraId="58C29259" w14:textId="77777777" w:rsidR="00A11986" w:rsidRDefault="00A11986" w:rsidP="00094434">
            <w:pPr>
              <w:pStyle w:val="tabletext11"/>
              <w:jc w:val="right"/>
            </w:pPr>
            <w:r>
              <w:t>5.85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7539A6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315C90" w14:textId="77777777" w:rsidR="00A11986" w:rsidRDefault="00A11986" w:rsidP="00094434">
            <w:pPr>
              <w:pStyle w:val="tabletext11"/>
              <w:jc w:val="right"/>
            </w:pPr>
            <w:r>
              <w:t>4.39</w:t>
            </w:r>
          </w:p>
        </w:tc>
      </w:tr>
      <w:tr w:rsidR="00A11986" w14:paraId="6491F8FC" w14:textId="77777777" w:rsidTr="00094434">
        <w:trPr>
          <w:cantSplit/>
          <w:trHeight w:val="190"/>
        </w:trPr>
        <w:tc>
          <w:tcPr>
            <w:tcW w:w="200" w:type="dxa"/>
          </w:tcPr>
          <w:p w14:paraId="00178D0B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A9D0A" w14:textId="77777777" w:rsidR="00A11986" w:rsidRDefault="00A11986" w:rsidP="00094434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B74B65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4D4431A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1EF503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15,000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A799E" w14:textId="77777777" w:rsidR="00A11986" w:rsidRDefault="00A11986" w:rsidP="00094434">
            <w:pPr>
              <w:pStyle w:val="tabletext11"/>
              <w:jc w:val="right"/>
            </w:pPr>
            <w:r>
              <w:t>5.07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0849E3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3.18</w:t>
            </w:r>
          </w:p>
        </w:tc>
        <w:tc>
          <w:tcPr>
            <w:tcW w:w="6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758BE" w14:textId="77777777" w:rsidR="00A11986" w:rsidRDefault="00A11986" w:rsidP="00094434">
            <w:pPr>
              <w:pStyle w:val="tabletext11"/>
              <w:jc w:val="right"/>
            </w:pPr>
            <w:r>
              <w:t>2.29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E42B3E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8.43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85BC889" w14:textId="77777777" w:rsidR="00A11986" w:rsidRDefault="00A11986" w:rsidP="00094434">
            <w:pPr>
              <w:pStyle w:val="tabletext11"/>
              <w:jc w:val="right"/>
            </w:pPr>
            <w:r>
              <w:t>5.04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8EF89" w14:textId="77777777" w:rsidR="00A11986" w:rsidRDefault="00A11986" w:rsidP="00094434">
            <w:pPr>
              <w:pStyle w:val="tabletext11"/>
              <w:jc w:val="right"/>
            </w:pPr>
            <w:r>
              <w:t>3.78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A245A" w14:textId="77777777" w:rsidR="00A11986" w:rsidRDefault="00A11986" w:rsidP="00094434">
            <w:pPr>
              <w:pStyle w:val="tabletext11"/>
              <w:jc w:val="right"/>
            </w:pPr>
            <w:r>
              <w:t>11.23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5D15268" w14:textId="77777777" w:rsidR="00A11986" w:rsidRDefault="00A11986" w:rsidP="00094434">
            <w:pPr>
              <w:pStyle w:val="tabletext11"/>
              <w:jc w:val="right"/>
            </w:pPr>
            <w:r>
              <w:t>6.73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534517" w14:textId="77777777" w:rsidR="00A11986" w:rsidRDefault="00A11986" w:rsidP="00094434">
            <w:pPr>
              <w:pStyle w:val="tabletext11"/>
              <w:jc w:val="right"/>
            </w:pPr>
            <w:r>
              <w:t>5.05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E321D" w14:textId="77777777" w:rsidR="00A11986" w:rsidRDefault="00A11986" w:rsidP="00094434">
            <w:pPr>
              <w:pStyle w:val="tabletext11"/>
              <w:jc w:val="right"/>
            </w:pPr>
            <w:r>
              <w:t>14.04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5254332" w14:textId="77777777" w:rsidR="00A11986" w:rsidRDefault="00A11986" w:rsidP="00094434">
            <w:pPr>
              <w:pStyle w:val="tabletext11"/>
              <w:jc w:val="right"/>
            </w:pPr>
            <w:r>
              <w:t>8.43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FCC00" w14:textId="77777777" w:rsidR="00A11986" w:rsidRDefault="00A11986" w:rsidP="00094434">
            <w:pPr>
              <w:pStyle w:val="tabletext11"/>
              <w:jc w:val="right"/>
            </w:pPr>
            <w:r>
              <w:t>6.31</w:t>
            </w:r>
          </w:p>
        </w:tc>
      </w:tr>
      <w:tr w:rsidR="00A11986" w14:paraId="4C8DD464" w14:textId="77777777" w:rsidTr="00094434">
        <w:trPr>
          <w:cantSplit/>
          <w:trHeight w:val="190"/>
        </w:trPr>
        <w:tc>
          <w:tcPr>
            <w:tcW w:w="200" w:type="dxa"/>
          </w:tcPr>
          <w:p w14:paraId="4F09C558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4AD17" w14:textId="77777777" w:rsidR="00A11986" w:rsidRDefault="00A11986" w:rsidP="00094434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D12952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A2AD9B9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F6B1E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25,000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ED40BA" w14:textId="77777777" w:rsidR="00A11986" w:rsidRDefault="00A11986" w:rsidP="00094434">
            <w:pPr>
              <w:pStyle w:val="tabletext11"/>
              <w:jc w:val="right"/>
            </w:pPr>
            <w:r>
              <w:t>7.07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D90FD0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4.22</w:t>
            </w:r>
          </w:p>
        </w:tc>
        <w:tc>
          <w:tcPr>
            <w:tcW w:w="6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407C26" w14:textId="77777777" w:rsidR="00A11986" w:rsidRDefault="00A11986" w:rsidP="00094434">
            <w:pPr>
              <w:pStyle w:val="tabletext11"/>
              <w:jc w:val="right"/>
            </w:pPr>
            <w:r>
              <w:t>3.18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E792A0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11.70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FF0CF47" w14:textId="77777777" w:rsidR="00A11986" w:rsidRDefault="00A11986" w:rsidP="00094434">
            <w:pPr>
              <w:pStyle w:val="tabletext11"/>
              <w:jc w:val="right"/>
            </w:pPr>
            <w:r>
              <w:t>7.04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4CB7C1" w14:textId="77777777" w:rsidR="00A11986" w:rsidRDefault="00A11986" w:rsidP="00094434">
            <w:pPr>
              <w:pStyle w:val="tabletext11"/>
              <w:jc w:val="right"/>
            </w:pPr>
            <w:r>
              <w:t>5.27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321C3C" w14:textId="77777777" w:rsidR="00A11986" w:rsidRDefault="00A11986" w:rsidP="00094434">
            <w:pPr>
              <w:pStyle w:val="tabletext11"/>
              <w:jc w:val="right"/>
            </w:pPr>
            <w:r>
              <w:t>15.60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7221AF" w14:textId="77777777" w:rsidR="00A11986" w:rsidRDefault="00A11986" w:rsidP="00094434">
            <w:pPr>
              <w:pStyle w:val="tabletext11"/>
              <w:jc w:val="right"/>
            </w:pPr>
            <w:r>
              <w:t>9.37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830208" w14:textId="77777777" w:rsidR="00A11986" w:rsidRDefault="00A11986" w:rsidP="00094434">
            <w:pPr>
              <w:pStyle w:val="tabletext11"/>
              <w:jc w:val="right"/>
            </w:pPr>
            <w:r>
              <w:t>7.02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F19D03" w14:textId="77777777" w:rsidR="00A11986" w:rsidRDefault="00A11986" w:rsidP="00094434">
            <w:pPr>
              <w:pStyle w:val="tabletext11"/>
              <w:jc w:val="right"/>
            </w:pPr>
            <w:r>
              <w:t>19.48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8214719" w14:textId="77777777" w:rsidR="00A11986" w:rsidRDefault="00A11986" w:rsidP="00094434">
            <w:pPr>
              <w:pStyle w:val="tabletext11"/>
              <w:jc w:val="right"/>
            </w:pPr>
            <w:r>
              <w:t>11.70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B136BC" w14:textId="77777777" w:rsidR="00A11986" w:rsidRDefault="00A11986" w:rsidP="00094434">
            <w:pPr>
              <w:pStyle w:val="tabletext11"/>
              <w:jc w:val="right"/>
            </w:pPr>
            <w:r>
              <w:t>8.77</w:t>
            </w:r>
          </w:p>
        </w:tc>
      </w:tr>
      <w:tr w:rsidR="00A11986" w14:paraId="18576F97" w14:textId="77777777" w:rsidTr="00094434">
        <w:trPr>
          <w:cantSplit/>
          <w:trHeight w:val="190"/>
        </w:trPr>
        <w:tc>
          <w:tcPr>
            <w:tcW w:w="200" w:type="dxa"/>
          </w:tcPr>
          <w:p w14:paraId="7819D12C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7A84D1" w14:textId="77777777" w:rsidR="00A11986" w:rsidRDefault="00A11986" w:rsidP="00094434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45F4E8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AD13DDA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3E984E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40,000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5C672" w14:textId="77777777" w:rsidR="00A11986" w:rsidRDefault="00A11986" w:rsidP="00094434">
            <w:pPr>
              <w:pStyle w:val="tabletext11"/>
              <w:jc w:val="right"/>
            </w:pPr>
            <w:r>
              <w:t>8.56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7AE2A5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5.14</w:t>
            </w:r>
          </w:p>
        </w:tc>
        <w:tc>
          <w:tcPr>
            <w:tcW w:w="6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5CEFA" w14:textId="77777777" w:rsidR="00A11986" w:rsidRDefault="00A11986" w:rsidP="00094434">
            <w:pPr>
              <w:pStyle w:val="tabletext11"/>
              <w:jc w:val="right"/>
            </w:pPr>
            <w:r>
              <w:t>3.85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F20A09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14.25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677E479" w14:textId="77777777" w:rsidR="00A11986" w:rsidRDefault="00A11986" w:rsidP="00094434">
            <w:pPr>
              <w:pStyle w:val="tabletext11"/>
              <w:jc w:val="right"/>
            </w:pPr>
            <w:r>
              <w:t>8.56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84AA55" w14:textId="77777777" w:rsidR="00A11986" w:rsidRDefault="00A11986" w:rsidP="00094434">
            <w:pPr>
              <w:pStyle w:val="tabletext11"/>
              <w:jc w:val="right"/>
            </w:pPr>
            <w:r>
              <w:t>6.40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75772" w14:textId="77777777" w:rsidR="00A11986" w:rsidRDefault="00A11986" w:rsidP="00094434">
            <w:pPr>
              <w:pStyle w:val="tabletext11"/>
              <w:jc w:val="right"/>
            </w:pPr>
            <w:r>
              <w:t>18.94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F327EB7" w14:textId="77777777" w:rsidR="00A11986" w:rsidRDefault="00A11986" w:rsidP="00094434">
            <w:pPr>
              <w:pStyle w:val="tabletext11"/>
              <w:jc w:val="right"/>
            </w:pPr>
            <w:r>
              <w:t>11.36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340534" w14:textId="77777777" w:rsidR="00A11986" w:rsidRDefault="00A11986" w:rsidP="00094434">
            <w:pPr>
              <w:pStyle w:val="tabletext11"/>
              <w:jc w:val="right"/>
            </w:pPr>
            <w:r>
              <w:t>8.53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B863BF" w14:textId="77777777" w:rsidR="00A11986" w:rsidRDefault="00A11986" w:rsidP="00094434">
            <w:pPr>
              <w:pStyle w:val="tabletext11"/>
              <w:jc w:val="right"/>
            </w:pPr>
            <w:r>
              <w:t>23.68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D777A5" w14:textId="77777777" w:rsidR="00A11986" w:rsidRDefault="00A11986" w:rsidP="00094434">
            <w:pPr>
              <w:pStyle w:val="tabletext11"/>
              <w:jc w:val="right"/>
            </w:pPr>
            <w:r>
              <w:t>14.21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15C5F1" w14:textId="77777777" w:rsidR="00A11986" w:rsidRDefault="00A11986" w:rsidP="00094434">
            <w:pPr>
              <w:pStyle w:val="tabletext11"/>
              <w:jc w:val="right"/>
            </w:pPr>
            <w:r>
              <w:t>10.66</w:t>
            </w:r>
          </w:p>
        </w:tc>
      </w:tr>
      <w:tr w:rsidR="00A11986" w14:paraId="455DF88E" w14:textId="77777777" w:rsidTr="00094434">
        <w:trPr>
          <w:cantSplit/>
          <w:trHeight w:val="190"/>
        </w:trPr>
        <w:tc>
          <w:tcPr>
            <w:tcW w:w="200" w:type="dxa"/>
          </w:tcPr>
          <w:p w14:paraId="6D60C0CF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D1A496" w14:textId="77777777" w:rsidR="00A11986" w:rsidRDefault="00A11986" w:rsidP="00094434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A3CAD0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2A84982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18BFB2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65,000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7EBD60" w14:textId="77777777" w:rsidR="00A11986" w:rsidRDefault="00A11986" w:rsidP="00094434">
            <w:pPr>
              <w:pStyle w:val="tabletext11"/>
              <w:jc w:val="right"/>
            </w:pPr>
            <w:r>
              <w:t>11.98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E33CEB3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7.17</w:t>
            </w:r>
          </w:p>
        </w:tc>
        <w:tc>
          <w:tcPr>
            <w:tcW w:w="6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8D9AE0" w14:textId="77777777" w:rsidR="00A11986" w:rsidRDefault="00A11986" w:rsidP="00094434">
            <w:pPr>
              <w:pStyle w:val="tabletext11"/>
              <w:jc w:val="right"/>
            </w:pPr>
            <w:r>
              <w:t>5.39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B3AE6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19.92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D8F53E2" w14:textId="77777777" w:rsidR="00A11986" w:rsidRDefault="00A11986" w:rsidP="00094434">
            <w:pPr>
              <w:pStyle w:val="tabletext11"/>
              <w:jc w:val="right"/>
            </w:pPr>
            <w:r>
              <w:t>11.94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1E622" w14:textId="77777777" w:rsidR="00A11986" w:rsidRDefault="00A11986" w:rsidP="00094434">
            <w:pPr>
              <w:pStyle w:val="tabletext11"/>
              <w:jc w:val="right"/>
            </w:pPr>
            <w:r>
              <w:t>8.97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688CF" w14:textId="77777777" w:rsidR="00A11986" w:rsidRDefault="00A11986" w:rsidP="00094434">
            <w:pPr>
              <w:pStyle w:val="tabletext11"/>
              <w:jc w:val="right"/>
            </w:pPr>
            <w:r>
              <w:t>26.52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D2B3A9A" w14:textId="77777777" w:rsidR="00A11986" w:rsidRDefault="00A11986" w:rsidP="00094434">
            <w:pPr>
              <w:pStyle w:val="tabletext11"/>
              <w:jc w:val="right"/>
            </w:pPr>
            <w:r>
              <w:t>15.90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3F1C5" w14:textId="77777777" w:rsidR="00A11986" w:rsidRDefault="00A11986" w:rsidP="00094434">
            <w:pPr>
              <w:pStyle w:val="tabletext11"/>
              <w:jc w:val="right"/>
            </w:pPr>
            <w:r>
              <w:t>11.94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F0BDF" w14:textId="77777777" w:rsidR="00A11986" w:rsidRDefault="00A11986" w:rsidP="00094434">
            <w:pPr>
              <w:pStyle w:val="tabletext11"/>
              <w:jc w:val="right"/>
            </w:pPr>
            <w:r>
              <w:t>33.15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9476D35" w14:textId="77777777" w:rsidR="00A11986" w:rsidRDefault="00A11986" w:rsidP="00094434">
            <w:pPr>
              <w:pStyle w:val="tabletext11"/>
              <w:jc w:val="right"/>
            </w:pPr>
            <w:r>
              <w:t>19.89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58C8D" w14:textId="77777777" w:rsidR="00A11986" w:rsidRDefault="00A11986" w:rsidP="00094434">
            <w:pPr>
              <w:pStyle w:val="tabletext11"/>
              <w:jc w:val="right"/>
            </w:pPr>
            <w:r>
              <w:t>14.92</w:t>
            </w:r>
          </w:p>
        </w:tc>
      </w:tr>
      <w:tr w:rsidR="00A11986" w14:paraId="413B1F11" w14:textId="77777777" w:rsidTr="00094434">
        <w:trPr>
          <w:cantSplit/>
          <w:trHeight w:val="190"/>
        </w:trPr>
        <w:tc>
          <w:tcPr>
            <w:tcW w:w="200" w:type="dxa"/>
          </w:tcPr>
          <w:p w14:paraId="411538D3" w14:textId="77777777" w:rsidR="00A11986" w:rsidRDefault="00A11986" w:rsidP="00094434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1DD4D" w14:textId="77777777" w:rsidR="00A11986" w:rsidRDefault="00A11986" w:rsidP="00094434">
            <w:pPr>
              <w:pStyle w:val="tabletext11"/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03CD55" w14:textId="77777777" w:rsidR="00A11986" w:rsidRDefault="00A11986" w:rsidP="00094434">
            <w:pPr>
              <w:pStyle w:val="tabletext11"/>
              <w:tabs>
                <w:tab w:val="decimal" w:pos="1360"/>
              </w:tabs>
            </w:pPr>
            <w:r>
              <w:t>Over $65,000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9011C" w14:textId="77777777" w:rsidR="00A11986" w:rsidRDefault="00A11986" w:rsidP="00094434">
            <w:pPr>
              <w:pStyle w:val="tabletext11"/>
              <w:jc w:val="right"/>
            </w:pPr>
            <w:r>
              <w:t>14.98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DC50BC" w14:textId="77777777" w:rsidR="00A11986" w:rsidRDefault="00A11986" w:rsidP="00094434">
            <w:pPr>
              <w:pStyle w:val="tabletext11"/>
              <w:tabs>
                <w:tab w:val="decimal" w:pos="260"/>
              </w:tabs>
              <w:jc w:val="right"/>
            </w:pPr>
            <w:r>
              <w:t>9.00</w:t>
            </w:r>
          </w:p>
        </w:tc>
        <w:tc>
          <w:tcPr>
            <w:tcW w:w="6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1213AA" w14:textId="77777777" w:rsidR="00A11986" w:rsidRDefault="00A11986" w:rsidP="00094434">
            <w:pPr>
              <w:pStyle w:val="tabletext11"/>
              <w:jc w:val="right"/>
            </w:pPr>
            <w:r>
              <w:t>6.74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932A8" w14:textId="77777777" w:rsidR="00A11986" w:rsidRDefault="00A11986" w:rsidP="00094434">
            <w:pPr>
              <w:pStyle w:val="tabletext11"/>
              <w:tabs>
                <w:tab w:val="decimal" w:pos="260"/>
              </w:tabs>
            </w:pPr>
            <w:r>
              <w:t>24.93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0691EF7" w14:textId="77777777" w:rsidR="00A11986" w:rsidRDefault="00A11986" w:rsidP="00094434">
            <w:pPr>
              <w:pStyle w:val="tabletext11"/>
              <w:jc w:val="right"/>
            </w:pPr>
            <w:r>
              <w:t>14.95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D5AB98" w14:textId="77777777" w:rsidR="00A11986" w:rsidRDefault="00A11986" w:rsidP="00094434">
            <w:pPr>
              <w:pStyle w:val="tabletext11"/>
              <w:jc w:val="right"/>
            </w:pPr>
            <w:r>
              <w:t>11.22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4B318" w14:textId="77777777" w:rsidR="00A11986" w:rsidRDefault="00A11986" w:rsidP="00094434">
            <w:pPr>
              <w:pStyle w:val="tabletext11"/>
              <w:jc w:val="right"/>
            </w:pPr>
            <w:r>
              <w:t>33.15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DF7877E" w14:textId="77777777" w:rsidR="00A11986" w:rsidRDefault="00A11986" w:rsidP="00094434">
            <w:pPr>
              <w:pStyle w:val="tabletext11"/>
              <w:jc w:val="right"/>
            </w:pPr>
            <w:r>
              <w:t>19.89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15DC92" w14:textId="77777777" w:rsidR="00A11986" w:rsidRDefault="00A11986" w:rsidP="00094434">
            <w:pPr>
              <w:pStyle w:val="tabletext11"/>
              <w:jc w:val="right"/>
            </w:pPr>
            <w:r>
              <w:t>14.92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B80D1" w14:textId="77777777" w:rsidR="00A11986" w:rsidRDefault="00A11986" w:rsidP="00094434">
            <w:pPr>
              <w:pStyle w:val="tabletext11"/>
              <w:jc w:val="right"/>
            </w:pPr>
            <w:r>
              <w:t>41.44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D49991B" w14:textId="77777777" w:rsidR="00A11986" w:rsidRDefault="00A11986" w:rsidP="00094434">
            <w:pPr>
              <w:pStyle w:val="tabletext11"/>
              <w:jc w:val="right"/>
            </w:pPr>
            <w:r>
              <w:t>24.86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39014" w14:textId="77777777" w:rsidR="00A11986" w:rsidRDefault="00A11986" w:rsidP="00094434">
            <w:pPr>
              <w:pStyle w:val="tabletext11"/>
              <w:jc w:val="right"/>
            </w:pPr>
            <w:r>
              <w:t>18.65</w:t>
            </w:r>
          </w:p>
        </w:tc>
      </w:tr>
    </w:tbl>
    <w:p w14:paraId="142393D0" w14:textId="77777777" w:rsidR="00A11986" w:rsidRDefault="00A11986" w:rsidP="00A11986">
      <w:pPr>
        <w:pStyle w:val="tablecaption"/>
      </w:pPr>
      <w:r>
        <w:t xml:space="preserve">Table 249.M.1.(LC) </w:t>
      </w:r>
      <w:smartTag w:uri="urn:schemas-microsoft-com:office:smarttags" w:element="Street">
        <w:smartTag w:uri="urn:schemas-microsoft-com:office:smarttags" w:element="address">
          <w:r>
            <w:t>Individual Coverage Drive</w:t>
          </w:r>
        </w:smartTag>
      </w:smartTag>
      <w:r>
        <w:t>-away Collision Loss Costs</w:t>
      </w:r>
    </w:p>
    <w:p w14:paraId="33EA54BA" w14:textId="77777777" w:rsidR="00A11986" w:rsidRDefault="00A11986" w:rsidP="00A11986">
      <w:pPr>
        <w:pStyle w:val="isonormal"/>
      </w:pPr>
    </w:p>
    <w:p w14:paraId="3FC125F5" w14:textId="77777777" w:rsidR="00A11986" w:rsidRPr="004E6554" w:rsidRDefault="00A11986" w:rsidP="00A11986">
      <w:pPr>
        <w:pStyle w:val="space8"/>
      </w:pPr>
    </w:p>
    <w:tbl>
      <w:tblPr>
        <w:tblW w:w="10312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1"/>
        <w:gridCol w:w="202"/>
        <w:gridCol w:w="752"/>
        <w:gridCol w:w="192"/>
        <w:gridCol w:w="843"/>
        <w:gridCol w:w="200"/>
        <w:gridCol w:w="496"/>
        <w:gridCol w:w="70"/>
        <w:gridCol w:w="150"/>
        <w:gridCol w:w="460"/>
        <w:gridCol w:w="53"/>
        <w:gridCol w:w="207"/>
        <w:gridCol w:w="458"/>
        <w:gridCol w:w="200"/>
        <w:gridCol w:w="468"/>
        <w:gridCol w:w="200"/>
        <w:gridCol w:w="443"/>
        <w:gridCol w:w="25"/>
        <w:gridCol w:w="200"/>
        <w:gridCol w:w="468"/>
        <w:gridCol w:w="200"/>
        <w:gridCol w:w="468"/>
        <w:gridCol w:w="180"/>
        <w:gridCol w:w="450"/>
        <w:gridCol w:w="10"/>
        <w:gridCol w:w="28"/>
        <w:gridCol w:w="172"/>
        <w:gridCol w:w="496"/>
        <w:gridCol w:w="200"/>
        <w:gridCol w:w="468"/>
        <w:gridCol w:w="200"/>
        <w:gridCol w:w="444"/>
        <w:gridCol w:w="8"/>
        <w:gridCol w:w="16"/>
        <w:gridCol w:w="184"/>
        <w:gridCol w:w="510"/>
      </w:tblGrid>
      <w:tr w:rsidR="00A11986" w14:paraId="0E2A6730" w14:textId="77777777" w:rsidTr="00094434">
        <w:trPr>
          <w:cantSplit/>
          <w:trHeight w:val="190"/>
        </w:trPr>
        <w:tc>
          <w:tcPr>
            <w:tcW w:w="191" w:type="dxa"/>
          </w:tcPr>
          <w:p w14:paraId="6FD9FF4B" w14:textId="77777777" w:rsidR="00A11986" w:rsidRDefault="00A11986" w:rsidP="0009443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121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3D18A" w14:textId="77777777" w:rsidR="00A11986" w:rsidRDefault="00A11986" w:rsidP="00094434">
            <w:pPr>
              <w:pStyle w:val="tablehead"/>
            </w:pPr>
            <w:r>
              <w:t>Blanket Coverage Drive-away Collision Per Car, Per Trip</w:t>
            </w:r>
          </w:p>
        </w:tc>
      </w:tr>
      <w:tr w:rsidR="00322FE9" w14:paraId="76133116" w14:textId="77777777" w:rsidTr="00322FE9">
        <w:trPr>
          <w:cantSplit/>
          <w:trHeight w:val="190"/>
        </w:trPr>
        <w:tc>
          <w:tcPr>
            <w:tcW w:w="191" w:type="dxa"/>
          </w:tcPr>
          <w:p w14:paraId="0BC55DEE" w14:textId="77777777" w:rsidR="00322FE9" w:rsidRDefault="00322FE9" w:rsidP="0009443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98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B11D7F" w14:textId="75C572EE" w:rsidR="00322FE9" w:rsidRDefault="00322FE9" w:rsidP="00322FE9">
            <w:pPr>
              <w:pStyle w:val="tablehead"/>
            </w:pPr>
            <w:r>
              <w:t>Price New At</w:t>
            </w:r>
            <w:r>
              <w:br/>
              <w:t>Factory To Dealer</w:t>
            </w:r>
          </w:p>
        </w:tc>
        <w:tc>
          <w:tcPr>
            <w:tcW w:w="8132" w:type="dxa"/>
            <w:gridSpan w:val="3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C56727" w14:textId="77777777" w:rsidR="00322FE9" w:rsidRDefault="00322FE9" w:rsidP="00094434">
            <w:pPr>
              <w:pStyle w:val="tablehead"/>
            </w:pPr>
            <w:r>
              <w:t xml:space="preserve">Loss Costs For Mileage And Deductible – </w:t>
            </w:r>
            <w:smartTag w:uri="urn:schemas-microsoft-com:office:smarttags" w:element="place">
              <w:smartTag w:uri="urn:schemas-microsoft-com:office:smarttags" w:element="PlaceName">
                <w:r>
                  <w:t>All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Territories</w:t>
                </w:r>
              </w:smartTag>
            </w:smartTag>
            <w:r>
              <w:t>, Types, Makes And Age Groups</w:t>
            </w:r>
          </w:p>
        </w:tc>
      </w:tr>
      <w:tr w:rsidR="00322FE9" w14:paraId="089FA0EB" w14:textId="77777777" w:rsidTr="00094434">
        <w:trPr>
          <w:cantSplit/>
          <w:trHeight w:val="190"/>
        </w:trPr>
        <w:tc>
          <w:tcPr>
            <w:tcW w:w="191" w:type="dxa"/>
          </w:tcPr>
          <w:p w14:paraId="594F04D0" w14:textId="77777777" w:rsidR="00322FE9" w:rsidRDefault="00322FE9" w:rsidP="00094434">
            <w:pPr>
              <w:pStyle w:val="tabletext11"/>
            </w:pPr>
          </w:p>
        </w:tc>
        <w:tc>
          <w:tcPr>
            <w:tcW w:w="198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788816" w14:textId="166EC6C4" w:rsidR="00322FE9" w:rsidRDefault="00322FE9" w:rsidP="00094434">
            <w:pPr>
              <w:pStyle w:val="tablehead"/>
            </w:pPr>
          </w:p>
        </w:tc>
        <w:tc>
          <w:tcPr>
            <w:tcW w:w="20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9CBD" w14:textId="77777777" w:rsidR="00322FE9" w:rsidRDefault="00322FE9" w:rsidP="00094434">
            <w:pPr>
              <w:pStyle w:val="tablehead"/>
              <w:tabs>
                <w:tab w:val="decimal" w:pos="560"/>
              </w:tabs>
              <w:jc w:val="left"/>
            </w:pPr>
            <w:r>
              <w:t>51 – 500 Miles</w:t>
            </w:r>
          </w:p>
        </w:tc>
        <w:tc>
          <w:tcPr>
            <w:tcW w:w="2004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CEFC50" w14:textId="77777777" w:rsidR="00322FE9" w:rsidRDefault="00322FE9" w:rsidP="00094434">
            <w:pPr>
              <w:pStyle w:val="tablehead"/>
              <w:tabs>
                <w:tab w:val="decimal" w:pos="560"/>
              </w:tabs>
              <w:jc w:val="left"/>
            </w:pPr>
            <w:r>
              <w:t>501 – 1,000 Miles</w:t>
            </w:r>
          </w:p>
        </w:tc>
        <w:tc>
          <w:tcPr>
            <w:tcW w:w="200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B27A6E" w14:textId="77777777" w:rsidR="00322FE9" w:rsidRDefault="00322FE9" w:rsidP="00094434">
            <w:pPr>
              <w:pStyle w:val="tablehead"/>
              <w:tabs>
                <w:tab w:val="decimal" w:pos="580"/>
              </w:tabs>
            </w:pPr>
            <w:r>
              <w:t>1,001 – 1,500 Miles</w:t>
            </w:r>
          </w:p>
        </w:tc>
        <w:tc>
          <w:tcPr>
            <w:tcW w:w="203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0FA0FC" w14:textId="77777777" w:rsidR="00322FE9" w:rsidRDefault="00322FE9" w:rsidP="00094434">
            <w:pPr>
              <w:pStyle w:val="tablehead"/>
              <w:tabs>
                <w:tab w:val="decimal" w:pos="1140"/>
              </w:tabs>
              <w:jc w:val="left"/>
            </w:pPr>
            <w:r>
              <w:t>Over 1,500 Miles</w:t>
            </w:r>
          </w:p>
        </w:tc>
      </w:tr>
      <w:tr w:rsidR="00322FE9" w14:paraId="62FDC651" w14:textId="77777777" w:rsidTr="00094434">
        <w:trPr>
          <w:cantSplit/>
          <w:trHeight w:val="190"/>
        </w:trPr>
        <w:tc>
          <w:tcPr>
            <w:tcW w:w="191" w:type="dxa"/>
          </w:tcPr>
          <w:p w14:paraId="6EED01C7" w14:textId="77777777" w:rsidR="00322FE9" w:rsidRDefault="00322FE9" w:rsidP="00094434">
            <w:pPr>
              <w:pStyle w:val="tabletext11"/>
            </w:pPr>
          </w:p>
        </w:tc>
        <w:tc>
          <w:tcPr>
            <w:tcW w:w="198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6A2828" w14:textId="6EE50042" w:rsidR="00322FE9" w:rsidRDefault="00322FE9" w:rsidP="00094434">
            <w:pPr>
              <w:pStyle w:val="tablehead"/>
            </w:pP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493398F" w14:textId="77777777" w:rsidR="00322FE9" w:rsidRDefault="00322FE9" w:rsidP="00094434">
            <w:pPr>
              <w:pStyle w:val="tablehead"/>
            </w:pPr>
            <w:r>
              <w:t>$100</w:t>
            </w:r>
          </w:p>
        </w:tc>
        <w:tc>
          <w:tcPr>
            <w:tcW w:w="663" w:type="dxa"/>
            <w:gridSpan w:val="3"/>
            <w:tcBorders>
              <w:top w:val="single" w:sz="6" w:space="0" w:color="auto"/>
            </w:tcBorders>
          </w:tcPr>
          <w:p w14:paraId="3F13F12D" w14:textId="77777777" w:rsidR="00322FE9" w:rsidRDefault="00322FE9" w:rsidP="00094434">
            <w:pPr>
              <w:pStyle w:val="tablehead"/>
            </w:pPr>
            <w:r>
              <w:t>$250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181719" w14:textId="77777777" w:rsidR="00322FE9" w:rsidRDefault="00322FE9" w:rsidP="00094434">
            <w:pPr>
              <w:pStyle w:val="tablehead"/>
            </w:pPr>
            <w:r>
              <w:t>$500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63B0C6C" w14:textId="77777777" w:rsidR="00322FE9" w:rsidRDefault="00322FE9" w:rsidP="00094434">
            <w:pPr>
              <w:pStyle w:val="tablehead"/>
            </w:pPr>
            <w:r>
              <w:t>$100</w:t>
            </w:r>
          </w:p>
        </w:tc>
        <w:tc>
          <w:tcPr>
            <w:tcW w:w="668" w:type="dxa"/>
            <w:gridSpan w:val="3"/>
            <w:tcBorders>
              <w:top w:val="single" w:sz="6" w:space="0" w:color="auto"/>
            </w:tcBorders>
          </w:tcPr>
          <w:p w14:paraId="02586C45" w14:textId="77777777" w:rsidR="00322FE9" w:rsidRDefault="00322FE9" w:rsidP="00094434">
            <w:pPr>
              <w:pStyle w:val="tablehead"/>
            </w:pPr>
            <w:r>
              <w:t>$250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E4F29" w14:textId="77777777" w:rsidR="00322FE9" w:rsidRDefault="00322FE9" w:rsidP="00094434">
            <w:pPr>
              <w:pStyle w:val="tablehead"/>
            </w:pPr>
            <w:r>
              <w:t>$500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26FA54D" w14:textId="77777777" w:rsidR="00322FE9" w:rsidRDefault="00322FE9" w:rsidP="00094434">
            <w:pPr>
              <w:pStyle w:val="tablehead"/>
            </w:pPr>
            <w:r>
              <w:t>$100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</w:tcBorders>
          </w:tcPr>
          <w:p w14:paraId="60253770" w14:textId="77777777" w:rsidR="00322FE9" w:rsidRDefault="00322FE9" w:rsidP="00094434">
            <w:pPr>
              <w:pStyle w:val="tablehead"/>
            </w:pPr>
            <w:r>
              <w:t>$250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CCB3EF" w14:textId="77777777" w:rsidR="00322FE9" w:rsidRDefault="00322FE9" w:rsidP="00094434">
            <w:pPr>
              <w:pStyle w:val="tablehead"/>
            </w:pPr>
            <w:r>
              <w:t>$500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E1F8F0B" w14:textId="77777777" w:rsidR="00322FE9" w:rsidRDefault="00322FE9" w:rsidP="00094434">
            <w:pPr>
              <w:pStyle w:val="tablehead"/>
            </w:pPr>
            <w:r>
              <w:t>$100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</w:tcBorders>
          </w:tcPr>
          <w:p w14:paraId="7BBF942D" w14:textId="77777777" w:rsidR="00322FE9" w:rsidRDefault="00322FE9" w:rsidP="00094434">
            <w:pPr>
              <w:pStyle w:val="tablehead"/>
            </w:pPr>
            <w:r>
              <w:t>$250</w:t>
            </w:r>
          </w:p>
        </w:tc>
        <w:tc>
          <w:tcPr>
            <w:tcW w:w="69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A473DC" w14:textId="77777777" w:rsidR="00322FE9" w:rsidRDefault="00322FE9" w:rsidP="00094434">
            <w:pPr>
              <w:pStyle w:val="tablehead"/>
            </w:pPr>
            <w:r>
              <w:t>$500</w:t>
            </w:r>
          </w:p>
        </w:tc>
      </w:tr>
      <w:tr w:rsidR="00A11986" w14:paraId="6B4B929B" w14:textId="77777777" w:rsidTr="00322FE9">
        <w:trPr>
          <w:cantSplit/>
          <w:trHeight w:val="190"/>
        </w:trPr>
        <w:tc>
          <w:tcPr>
            <w:tcW w:w="191" w:type="dxa"/>
          </w:tcPr>
          <w:p w14:paraId="3CADF3F5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4D25F" w14:textId="77777777" w:rsidR="00A11986" w:rsidRDefault="00A11986" w:rsidP="00094434">
            <w:pPr>
              <w:pStyle w:val="tabletext11"/>
            </w:pPr>
            <w:r>
              <w:t>$</w:t>
            </w: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B77495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0</w:t>
            </w:r>
          </w:p>
        </w:tc>
        <w:tc>
          <w:tcPr>
            <w:tcW w:w="192" w:type="dxa"/>
            <w:tcBorders>
              <w:top w:val="single" w:sz="6" w:space="0" w:color="auto"/>
              <w:bottom w:val="single" w:sz="6" w:space="0" w:color="auto"/>
            </w:tcBorders>
          </w:tcPr>
          <w:p w14:paraId="7D004B85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5E33E4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7,500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96DFF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FDA402" w14:textId="77777777" w:rsidR="00A11986" w:rsidRDefault="00A11986" w:rsidP="00094434">
            <w:pPr>
              <w:pStyle w:val="tabletext11"/>
              <w:jc w:val="right"/>
            </w:pPr>
            <w:r>
              <w:t>1.79</w:t>
            </w:r>
          </w:p>
        </w:tc>
        <w:tc>
          <w:tcPr>
            <w:tcW w:w="2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89A870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2F0F7DA5" w14:textId="77777777" w:rsidR="00A11986" w:rsidRDefault="00A11986" w:rsidP="00094434">
            <w:pPr>
              <w:pStyle w:val="tabletext11"/>
              <w:jc w:val="right"/>
            </w:pPr>
            <w:r>
              <w:t>1.08</w:t>
            </w:r>
          </w:p>
        </w:tc>
        <w:tc>
          <w:tcPr>
            <w:tcW w:w="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53FC2F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E575D" w14:textId="77777777" w:rsidR="00A11986" w:rsidRDefault="00A11986" w:rsidP="00094434">
            <w:pPr>
              <w:pStyle w:val="tabletext11"/>
              <w:jc w:val="right"/>
            </w:pPr>
            <w:r>
              <w:t>0.80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6A5EC8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C2F846" w14:textId="77777777" w:rsidR="00A11986" w:rsidRDefault="00A11986" w:rsidP="00094434">
            <w:pPr>
              <w:pStyle w:val="tabletext11"/>
              <w:jc w:val="right"/>
            </w:pPr>
            <w:r>
              <w:t>2.95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9BB5232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24D2DEA" w14:textId="77777777" w:rsidR="00A11986" w:rsidRDefault="00A11986" w:rsidP="00094434">
            <w:pPr>
              <w:pStyle w:val="tabletext11"/>
              <w:jc w:val="right"/>
            </w:pPr>
            <w:r>
              <w:t>1.76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E75D79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9C146" w14:textId="77777777" w:rsidR="00A11986" w:rsidRDefault="00A11986" w:rsidP="00094434">
            <w:pPr>
              <w:pStyle w:val="tabletext11"/>
              <w:jc w:val="right"/>
            </w:pPr>
            <w:r>
              <w:t>1.33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787DDD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813C2F" w14:textId="77777777" w:rsidR="00A11986" w:rsidRDefault="00A11986" w:rsidP="00094434">
            <w:pPr>
              <w:pStyle w:val="tabletext11"/>
              <w:jc w:val="right"/>
            </w:pPr>
            <w:r>
              <w:t>3.93</w:t>
            </w:r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58EEBA0E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96482E7" w14:textId="77777777" w:rsidR="00A11986" w:rsidRDefault="00A11986" w:rsidP="00094434">
            <w:pPr>
              <w:pStyle w:val="tabletext11"/>
              <w:jc w:val="right"/>
            </w:pPr>
            <w:r>
              <w:t>2.37</w:t>
            </w:r>
          </w:p>
        </w:tc>
        <w:tc>
          <w:tcPr>
            <w:tcW w:w="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FEAD42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49B8E8" w14:textId="7DD01EA5" w:rsidR="00A11986" w:rsidRDefault="00A11986" w:rsidP="00094434">
            <w:pPr>
              <w:pStyle w:val="tabletext11"/>
              <w:jc w:val="right"/>
            </w:pPr>
            <w:r>
              <w:t>1.</w:t>
            </w:r>
            <w:del w:id="0" w:author="Author" w:date="2024-05-03T11:16:00Z">
              <w:r w:rsidDel="00B96FB4">
                <w:delText>25</w:delText>
              </w:r>
            </w:del>
            <w:ins w:id="1" w:author="Author" w:date="2024-05-03T11:16:00Z">
              <w:r w:rsidR="00B96FB4">
                <w:t>77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786E7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0F37F7" w14:textId="77777777" w:rsidR="00A11986" w:rsidRDefault="00A11986" w:rsidP="00094434">
            <w:pPr>
              <w:pStyle w:val="tabletext11"/>
              <w:jc w:val="right"/>
            </w:pPr>
            <w:r>
              <w:t>4.87</w:t>
            </w:r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0E2D5E0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5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933AF5F" w14:textId="77777777" w:rsidR="00A11986" w:rsidRDefault="00A11986" w:rsidP="00094434">
            <w:pPr>
              <w:pStyle w:val="tabletext11"/>
              <w:jc w:val="right"/>
            </w:pPr>
            <w:r>
              <w:t>2.90</w:t>
            </w:r>
          </w:p>
        </w:tc>
        <w:tc>
          <w:tcPr>
            <w:tcW w:w="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DB7D72" w14:textId="77777777" w:rsidR="00A11986" w:rsidRDefault="00A11986" w:rsidP="0009443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83F26" w14:textId="77777777" w:rsidR="00A11986" w:rsidRDefault="00A11986" w:rsidP="00094434">
            <w:pPr>
              <w:pStyle w:val="tabletext11"/>
              <w:jc w:val="right"/>
            </w:pPr>
            <w:r>
              <w:t>2.19</w:t>
            </w:r>
          </w:p>
        </w:tc>
      </w:tr>
      <w:tr w:rsidR="00A11986" w14:paraId="6CBC3E91" w14:textId="77777777" w:rsidTr="00094434">
        <w:trPr>
          <w:cantSplit/>
          <w:trHeight w:val="190"/>
        </w:trPr>
        <w:tc>
          <w:tcPr>
            <w:tcW w:w="191" w:type="dxa"/>
          </w:tcPr>
          <w:p w14:paraId="4D444389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FC918" w14:textId="77777777" w:rsidR="00A11986" w:rsidRDefault="00A11986" w:rsidP="00094434">
            <w:pPr>
              <w:pStyle w:val="tabletext11"/>
            </w:pP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326DE4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7,501</w:t>
            </w:r>
          </w:p>
        </w:tc>
        <w:tc>
          <w:tcPr>
            <w:tcW w:w="192" w:type="dxa"/>
            <w:tcBorders>
              <w:top w:val="single" w:sz="6" w:space="0" w:color="auto"/>
              <w:bottom w:val="single" w:sz="6" w:space="0" w:color="auto"/>
            </w:tcBorders>
          </w:tcPr>
          <w:p w14:paraId="7BAEAB4D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EEA354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15,000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FCBF2F" w14:textId="77777777" w:rsidR="00A11986" w:rsidRDefault="00A11986" w:rsidP="00094434">
            <w:pPr>
              <w:pStyle w:val="tabletext11"/>
              <w:jc w:val="right"/>
            </w:pPr>
            <w:r>
              <w:t>2.54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A3F36AD" w14:textId="77777777" w:rsidR="00A11986" w:rsidRDefault="00A11986" w:rsidP="00094434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218B6D" w14:textId="77777777" w:rsidR="00A11986" w:rsidRDefault="00A11986" w:rsidP="00094434">
            <w:pPr>
              <w:pStyle w:val="tabletext11"/>
              <w:jc w:val="right"/>
            </w:pPr>
            <w:r>
              <w:t>1.14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EA2C0" w14:textId="77777777" w:rsidR="00A11986" w:rsidRDefault="00A11986" w:rsidP="00094434">
            <w:pPr>
              <w:pStyle w:val="tabletext11"/>
              <w:jc w:val="right"/>
            </w:pPr>
            <w:r>
              <w:t>4.22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0E66489" w14:textId="77777777" w:rsidR="00A11986" w:rsidRDefault="00A11986" w:rsidP="00094434">
            <w:pPr>
              <w:pStyle w:val="tabletext11"/>
              <w:jc w:val="right"/>
            </w:pPr>
            <w:r>
              <w:t>2.54</w:t>
            </w:r>
          </w:p>
        </w:tc>
        <w:tc>
          <w:tcPr>
            <w:tcW w:w="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ABABDE" w14:textId="77777777" w:rsidR="00A11986" w:rsidRDefault="00A11986" w:rsidP="00094434">
            <w:pPr>
              <w:pStyle w:val="tabletext11"/>
              <w:jc w:val="right"/>
            </w:pPr>
            <w:r>
              <w:t>1.90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D4427" w14:textId="77777777" w:rsidR="00A11986" w:rsidRDefault="00A11986" w:rsidP="00094434">
            <w:pPr>
              <w:pStyle w:val="tabletext11"/>
              <w:jc w:val="right"/>
            </w:pPr>
            <w:r>
              <w:t>5.61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65C8A93" w14:textId="77777777" w:rsidR="00A11986" w:rsidRDefault="00A11986" w:rsidP="00094434">
            <w:pPr>
              <w:pStyle w:val="tabletext11"/>
              <w:jc w:val="right"/>
            </w:pPr>
            <w:r>
              <w:t>3.39</w:t>
            </w:r>
          </w:p>
        </w:tc>
        <w:tc>
          <w:tcPr>
            <w:tcW w:w="7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3CED5D" w14:textId="77777777" w:rsidR="00A11986" w:rsidRDefault="00A11986" w:rsidP="00094434">
            <w:pPr>
              <w:pStyle w:val="tabletext11"/>
              <w:jc w:val="right"/>
            </w:pPr>
            <w:r>
              <w:t>2.53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AD8F6" w14:textId="77777777" w:rsidR="00A11986" w:rsidRDefault="00A11986" w:rsidP="00094434">
            <w:pPr>
              <w:pStyle w:val="tabletext11"/>
              <w:jc w:val="right"/>
            </w:pPr>
            <w:r>
              <w:t>7.04</w:t>
            </w:r>
          </w:p>
        </w:tc>
        <w:tc>
          <w:tcPr>
            <w:tcW w:w="64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912167A" w14:textId="77777777" w:rsidR="00A11986" w:rsidRDefault="00A11986" w:rsidP="00094434">
            <w:pPr>
              <w:pStyle w:val="tabletext11"/>
              <w:jc w:val="right"/>
            </w:pPr>
            <w:r>
              <w:t>4.22</w:t>
            </w:r>
          </w:p>
        </w:tc>
        <w:tc>
          <w:tcPr>
            <w:tcW w:w="7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F5409A" w14:textId="77777777" w:rsidR="00A11986" w:rsidRDefault="00A11986" w:rsidP="00094434">
            <w:pPr>
              <w:pStyle w:val="tabletext11"/>
              <w:jc w:val="right"/>
            </w:pPr>
            <w:r>
              <w:t>3.17</w:t>
            </w:r>
          </w:p>
        </w:tc>
      </w:tr>
      <w:tr w:rsidR="00A11986" w14:paraId="0FEF1B59" w14:textId="77777777" w:rsidTr="00094434">
        <w:trPr>
          <w:cantSplit/>
          <w:trHeight w:val="190"/>
        </w:trPr>
        <w:tc>
          <w:tcPr>
            <w:tcW w:w="191" w:type="dxa"/>
          </w:tcPr>
          <w:p w14:paraId="0CB92CBA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58C59" w14:textId="77777777" w:rsidR="00A11986" w:rsidRDefault="00A11986" w:rsidP="00094434">
            <w:pPr>
              <w:pStyle w:val="tabletext11"/>
            </w:pP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1615B1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15,001</w:t>
            </w:r>
          </w:p>
        </w:tc>
        <w:tc>
          <w:tcPr>
            <w:tcW w:w="192" w:type="dxa"/>
            <w:tcBorders>
              <w:top w:val="single" w:sz="6" w:space="0" w:color="auto"/>
              <w:bottom w:val="single" w:sz="6" w:space="0" w:color="auto"/>
            </w:tcBorders>
          </w:tcPr>
          <w:p w14:paraId="3B4AD53C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E31F89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25,000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DA235" w14:textId="77777777" w:rsidR="00A11986" w:rsidRDefault="00A11986" w:rsidP="00094434">
            <w:pPr>
              <w:pStyle w:val="tabletext11"/>
              <w:jc w:val="right"/>
            </w:pPr>
            <w:r>
              <w:t>3.52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B84CA7C" w14:textId="77777777" w:rsidR="00A11986" w:rsidRDefault="00A11986" w:rsidP="00094434">
            <w:pPr>
              <w:pStyle w:val="tabletext11"/>
              <w:jc w:val="right"/>
            </w:pPr>
            <w:r>
              <w:t>2.10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8BADC" w14:textId="77777777" w:rsidR="00A11986" w:rsidRDefault="00A11986" w:rsidP="00094434">
            <w:pPr>
              <w:pStyle w:val="tabletext11"/>
              <w:jc w:val="right"/>
            </w:pPr>
            <w:r>
              <w:t>1.58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54C2A" w14:textId="77777777" w:rsidR="00A11986" w:rsidRDefault="00A11986" w:rsidP="00094434">
            <w:pPr>
              <w:pStyle w:val="tabletext11"/>
              <w:jc w:val="right"/>
            </w:pPr>
            <w:r>
              <w:t>5.89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478A3F" w14:textId="77777777" w:rsidR="00A11986" w:rsidRDefault="00A11986" w:rsidP="00094434">
            <w:pPr>
              <w:pStyle w:val="tabletext11"/>
              <w:jc w:val="right"/>
            </w:pPr>
            <w:r>
              <w:t>3.52</w:t>
            </w:r>
          </w:p>
        </w:tc>
        <w:tc>
          <w:tcPr>
            <w:tcW w:w="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F8C6B" w14:textId="77777777" w:rsidR="00A11986" w:rsidRDefault="00A11986" w:rsidP="00094434">
            <w:pPr>
              <w:pStyle w:val="tabletext11"/>
              <w:jc w:val="right"/>
            </w:pPr>
            <w:r>
              <w:t>2.65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AD6AF" w14:textId="77777777" w:rsidR="00A11986" w:rsidRDefault="00A11986" w:rsidP="00094434">
            <w:pPr>
              <w:pStyle w:val="tabletext11"/>
              <w:jc w:val="right"/>
            </w:pPr>
            <w:r>
              <w:t>7.78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0DAF469" w14:textId="77777777" w:rsidR="00A11986" w:rsidRDefault="00A11986" w:rsidP="00094434">
            <w:pPr>
              <w:pStyle w:val="tabletext11"/>
              <w:jc w:val="right"/>
            </w:pPr>
            <w:r>
              <w:t>4.66</w:t>
            </w:r>
          </w:p>
        </w:tc>
        <w:tc>
          <w:tcPr>
            <w:tcW w:w="7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DF04EF" w14:textId="77777777" w:rsidR="00A11986" w:rsidRDefault="00A11986" w:rsidP="00094434">
            <w:pPr>
              <w:pStyle w:val="tabletext11"/>
              <w:jc w:val="right"/>
            </w:pPr>
            <w:r>
              <w:t>3.51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D25C9" w14:textId="77777777" w:rsidR="00A11986" w:rsidRDefault="00A11986" w:rsidP="00094434">
            <w:pPr>
              <w:pStyle w:val="tabletext11"/>
              <w:jc w:val="right"/>
            </w:pPr>
            <w:r>
              <w:t>9.75</w:t>
            </w:r>
          </w:p>
        </w:tc>
        <w:tc>
          <w:tcPr>
            <w:tcW w:w="64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2F50AF" w14:textId="77777777" w:rsidR="00A11986" w:rsidRDefault="00A11986" w:rsidP="00094434">
            <w:pPr>
              <w:pStyle w:val="tabletext11"/>
              <w:jc w:val="right"/>
            </w:pPr>
            <w:r>
              <w:t>5.85</w:t>
            </w:r>
          </w:p>
        </w:tc>
        <w:tc>
          <w:tcPr>
            <w:tcW w:w="7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371A0C" w14:textId="77777777" w:rsidR="00A11986" w:rsidRDefault="00A11986" w:rsidP="00094434">
            <w:pPr>
              <w:pStyle w:val="tabletext11"/>
              <w:jc w:val="right"/>
            </w:pPr>
            <w:r>
              <w:t>4.39</w:t>
            </w:r>
          </w:p>
        </w:tc>
      </w:tr>
      <w:tr w:rsidR="00A11986" w14:paraId="079B6853" w14:textId="77777777" w:rsidTr="00094434">
        <w:trPr>
          <w:cantSplit/>
          <w:trHeight w:val="190"/>
        </w:trPr>
        <w:tc>
          <w:tcPr>
            <w:tcW w:w="191" w:type="dxa"/>
          </w:tcPr>
          <w:p w14:paraId="62F8E8C4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069354" w14:textId="77777777" w:rsidR="00A11986" w:rsidRDefault="00A11986" w:rsidP="00094434">
            <w:pPr>
              <w:pStyle w:val="tabletext11"/>
            </w:pP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4EB51D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25,001</w:t>
            </w:r>
          </w:p>
        </w:tc>
        <w:tc>
          <w:tcPr>
            <w:tcW w:w="192" w:type="dxa"/>
            <w:tcBorders>
              <w:top w:val="single" w:sz="6" w:space="0" w:color="auto"/>
              <w:bottom w:val="single" w:sz="6" w:space="0" w:color="auto"/>
            </w:tcBorders>
          </w:tcPr>
          <w:p w14:paraId="5386EAD5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BE14A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40,000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ED402" w14:textId="77777777" w:rsidR="00A11986" w:rsidRDefault="00A11986" w:rsidP="00094434">
            <w:pPr>
              <w:pStyle w:val="tabletext11"/>
              <w:jc w:val="right"/>
            </w:pPr>
            <w:r>
              <w:t>4.30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8841F1" w14:textId="77777777" w:rsidR="00A11986" w:rsidRDefault="00A11986" w:rsidP="00094434">
            <w:pPr>
              <w:pStyle w:val="tabletext11"/>
              <w:jc w:val="right"/>
            </w:pPr>
            <w:r>
              <w:t>2.57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56A600" w14:textId="77777777" w:rsidR="00A11986" w:rsidRDefault="00A11986" w:rsidP="00094434">
            <w:pPr>
              <w:pStyle w:val="tabletext11"/>
              <w:jc w:val="right"/>
            </w:pPr>
            <w:r>
              <w:t>1.94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B139C" w14:textId="77777777" w:rsidR="00A11986" w:rsidRDefault="00A11986" w:rsidP="00094434">
            <w:pPr>
              <w:pStyle w:val="tabletext11"/>
              <w:jc w:val="right"/>
            </w:pPr>
            <w:r>
              <w:t>7.14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9C17B1" w14:textId="77777777" w:rsidR="00A11986" w:rsidRDefault="00A11986" w:rsidP="00094434">
            <w:pPr>
              <w:pStyle w:val="tabletext11"/>
              <w:jc w:val="right"/>
            </w:pPr>
            <w:r>
              <w:t>4.30</w:t>
            </w:r>
          </w:p>
        </w:tc>
        <w:tc>
          <w:tcPr>
            <w:tcW w:w="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45E135" w14:textId="77777777" w:rsidR="00A11986" w:rsidRDefault="00A11986" w:rsidP="00094434">
            <w:pPr>
              <w:pStyle w:val="tabletext11"/>
              <w:jc w:val="right"/>
            </w:pPr>
            <w:r>
              <w:t>3.21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DD6421" w14:textId="77777777" w:rsidR="00A11986" w:rsidRDefault="00A11986" w:rsidP="00094434">
            <w:pPr>
              <w:pStyle w:val="tabletext11"/>
              <w:jc w:val="right"/>
            </w:pPr>
            <w:r>
              <w:t>9.47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571078" w14:textId="77777777" w:rsidR="00A11986" w:rsidRDefault="00A11986" w:rsidP="00094434">
            <w:pPr>
              <w:pStyle w:val="tabletext11"/>
              <w:jc w:val="right"/>
            </w:pPr>
            <w:r>
              <w:t>5.69</w:t>
            </w:r>
          </w:p>
        </w:tc>
        <w:tc>
          <w:tcPr>
            <w:tcW w:w="7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F9432" w14:textId="77777777" w:rsidR="00A11986" w:rsidRDefault="00A11986" w:rsidP="00094434">
            <w:pPr>
              <w:pStyle w:val="tabletext11"/>
              <w:jc w:val="right"/>
            </w:pPr>
            <w:r>
              <w:t>4.26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542BD" w14:textId="77777777" w:rsidR="00A11986" w:rsidRDefault="00A11986" w:rsidP="00094434">
            <w:pPr>
              <w:pStyle w:val="tabletext11"/>
              <w:jc w:val="right"/>
            </w:pPr>
            <w:r>
              <w:t>11.84</w:t>
            </w:r>
          </w:p>
        </w:tc>
        <w:tc>
          <w:tcPr>
            <w:tcW w:w="64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25E412D" w14:textId="77777777" w:rsidR="00A11986" w:rsidRDefault="00A11986" w:rsidP="00094434">
            <w:pPr>
              <w:pStyle w:val="tabletext11"/>
              <w:jc w:val="right"/>
            </w:pPr>
            <w:r>
              <w:t>7.11</w:t>
            </w:r>
          </w:p>
        </w:tc>
        <w:tc>
          <w:tcPr>
            <w:tcW w:w="7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F72035" w14:textId="77777777" w:rsidR="00A11986" w:rsidRDefault="00A11986" w:rsidP="00094434">
            <w:pPr>
              <w:pStyle w:val="tabletext11"/>
              <w:jc w:val="right"/>
            </w:pPr>
            <w:r>
              <w:t>5.34</w:t>
            </w:r>
          </w:p>
        </w:tc>
      </w:tr>
      <w:tr w:rsidR="00A11986" w14:paraId="6A583F12" w14:textId="77777777" w:rsidTr="00094434">
        <w:trPr>
          <w:cantSplit/>
          <w:trHeight w:val="190"/>
        </w:trPr>
        <w:tc>
          <w:tcPr>
            <w:tcW w:w="191" w:type="dxa"/>
          </w:tcPr>
          <w:p w14:paraId="6FFDEE2C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70CC2" w14:textId="77777777" w:rsidR="00A11986" w:rsidRDefault="00A11986" w:rsidP="00094434">
            <w:pPr>
              <w:pStyle w:val="tabletext11"/>
            </w:pP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A17B91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40,001</w:t>
            </w:r>
          </w:p>
        </w:tc>
        <w:tc>
          <w:tcPr>
            <w:tcW w:w="192" w:type="dxa"/>
            <w:tcBorders>
              <w:top w:val="single" w:sz="6" w:space="0" w:color="auto"/>
              <w:bottom w:val="single" w:sz="6" w:space="0" w:color="auto"/>
            </w:tcBorders>
          </w:tcPr>
          <w:p w14:paraId="180E44B7" w14:textId="77777777" w:rsidR="00A11986" w:rsidRDefault="00A11986" w:rsidP="00094434">
            <w:pPr>
              <w:pStyle w:val="tabletext11"/>
            </w:pPr>
            <w:r>
              <w:t>–</w:t>
            </w: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6EEE8E" w14:textId="77777777" w:rsidR="00A11986" w:rsidRDefault="00A11986" w:rsidP="00094434">
            <w:pPr>
              <w:pStyle w:val="tabletext11"/>
              <w:tabs>
                <w:tab w:val="decimal" w:pos="560"/>
              </w:tabs>
            </w:pPr>
            <w:r>
              <w:t>65,000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2A1C5" w14:textId="77777777" w:rsidR="00A11986" w:rsidRDefault="00A11986" w:rsidP="00094434">
            <w:pPr>
              <w:pStyle w:val="tabletext11"/>
              <w:jc w:val="right"/>
            </w:pPr>
            <w:r>
              <w:t>6.02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C4B07E" w14:textId="77777777" w:rsidR="00A11986" w:rsidRDefault="00A11986" w:rsidP="00094434">
            <w:pPr>
              <w:pStyle w:val="tabletext11"/>
              <w:jc w:val="right"/>
            </w:pPr>
            <w:r>
              <w:t>3.62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B3DF3C" w14:textId="77777777" w:rsidR="00A11986" w:rsidRDefault="00A11986" w:rsidP="00094434">
            <w:pPr>
              <w:pStyle w:val="tabletext11"/>
              <w:jc w:val="right"/>
            </w:pPr>
            <w:r>
              <w:t>2.72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7FE99" w14:textId="77777777" w:rsidR="00A11986" w:rsidRDefault="00A11986" w:rsidP="00094434">
            <w:pPr>
              <w:pStyle w:val="tabletext11"/>
              <w:jc w:val="right"/>
            </w:pPr>
            <w:r>
              <w:t>9.98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43F32E3" w14:textId="77777777" w:rsidR="00A11986" w:rsidRDefault="00A11986" w:rsidP="00094434">
            <w:pPr>
              <w:pStyle w:val="tabletext11"/>
              <w:jc w:val="right"/>
            </w:pPr>
            <w:r>
              <w:t>5.98</w:t>
            </w:r>
          </w:p>
        </w:tc>
        <w:tc>
          <w:tcPr>
            <w:tcW w:w="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8FF951" w14:textId="77777777" w:rsidR="00A11986" w:rsidRDefault="00A11986" w:rsidP="00094434">
            <w:pPr>
              <w:pStyle w:val="tabletext11"/>
              <w:jc w:val="right"/>
            </w:pPr>
            <w:r>
              <w:t>4.49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5C83DF" w14:textId="77777777" w:rsidR="00A11986" w:rsidRDefault="00A11986" w:rsidP="00094434">
            <w:pPr>
              <w:pStyle w:val="tabletext11"/>
              <w:jc w:val="right"/>
            </w:pPr>
            <w:r>
              <w:t>13.26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D3BEDFB" w14:textId="77777777" w:rsidR="00A11986" w:rsidRDefault="00A11986" w:rsidP="00094434">
            <w:pPr>
              <w:pStyle w:val="tabletext11"/>
              <w:jc w:val="right"/>
            </w:pPr>
            <w:r>
              <w:t>7.95</w:t>
            </w:r>
          </w:p>
        </w:tc>
        <w:tc>
          <w:tcPr>
            <w:tcW w:w="7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25AC91" w14:textId="77777777" w:rsidR="00A11986" w:rsidRDefault="00A11986" w:rsidP="00094434">
            <w:pPr>
              <w:pStyle w:val="tabletext11"/>
              <w:jc w:val="right"/>
            </w:pPr>
            <w:r>
              <w:t>5.96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A3694" w14:textId="77777777" w:rsidR="00A11986" w:rsidRDefault="00A11986" w:rsidP="00094434">
            <w:pPr>
              <w:pStyle w:val="tabletext11"/>
              <w:jc w:val="right"/>
            </w:pPr>
            <w:r>
              <w:t>16.58</w:t>
            </w:r>
          </w:p>
        </w:tc>
        <w:tc>
          <w:tcPr>
            <w:tcW w:w="64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6ECA801" w14:textId="77777777" w:rsidR="00A11986" w:rsidRDefault="00A11986" w:rsidP="00094434">
            <w:pPr>
              <w:pStyle w:val="tabletext11"/>
              <w:jc w:val="right"/>
            </w:pPr>
            <w:r>
              <w:t>9.94</w:t>
            </w:r>
          </w:p>
        </w:tc>
        <w:tc>
          <w:tcPr>
            <w:tcW w:w="7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5F8D8" w14:textId="77777777" w:rsidR="00A11986" w:rsidRDefault="00A11986" w:rsidP="00094434">
            <w:pPr>
              <w:pStyle w:val="tabletext11"/>
              <w:jc w:val="right"/>
            </w:pPr>
            <w:r>
              <w:t>7.46</w:t>
            </w:r>
          </w:p>
        </w:tc>
      </w:tr>
      <w:tr w:rsidR="00A11986" w14:paraId="13CD4F65" w14:textId="77777777" w:rsidTr="00094434">
        <w:trPr>
          <w:cantSplit/>
          <w:trHeight w:val="190"/>
        </w:trPr>
        <w:tc>
          <w:tcPr>
            <w:tcW w:w="191" w:type="dxa"/>
          </w:tcPr>
          <w:p w14:paraId="5678961D" w14:textId="77777777" w:rsidR="00A11986" w:rsidRDefault="00A11986" w:rsidP="00094434">
            <w:pPr>
              <w:pStyle w:val="tabletext11"/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3CB0C" w14:textId="77777777" w:rsidR="00A11986" w:rsidRDefault="00A11986" w:rsidP="00094434">
            <w:pPr>
              <w:pStyle w:val="tabletext11"/>
            </w:pPr>
          </w:p>
        </w:tc>
        <w:tc>
          <w:tcPr>
            <w:tcW w:w="17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17681" w14:textId="77777777" w:rsidR="00A11986" w:rsidRDefault="00A11986" w:rsidP="00094434">
            <w:pPr>
              <w:pStyle w:val="tabletext11"/>
              <w:tabs>
                <w:tab w:val="decimal" w:pos="1360"/>
              </w:tabs>
            </w:pPr>
            <w:r>
              <w:t>Over $65,000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9C297A" w14:textId="77777777" w:rsidR="00A11986" w:rsidRDefault="00A11986" w:rsidP="00094434">
            <w:pPr>
              <w:pStyle w:val="tabletext11"/>
              <w:jc w:val="right"/>
            </w:pPr>
            <w:r>
              <w:t>7.51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EFF567" w14:textId="77777777" w:rsidR="00A11986" w:rsidRDefault="00A11986" w:rsidP="00094434">
            <w:pPr>
              <w:pStyle w:val="tabletext11"/>
              <w:jc w:val="right"/>
            </w:pPr>
            <w:r>
              <w:t>4.50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A64037" w14:textId="77777777" w:rsidR="00A11986" w:rsidRDefault="00A11986" w:rsidP="00094434">
            <w:pPr>
              <w:pStyle w:val="tabletext11"/>
              <w:jc w:val="right"/>
            </w:pPr>
            <w:r>
              <w:t>3.39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A68FB" w14:textId="77777777" w:rsidR="00A11986" w:rsidRDefault="00A11986" w:rsidP="00094434">
            <w:pPr>
              <w:pStyle w:val="tabletext11"/>
              <w:jc w:val="right"/>
            </w:pPr>
            <w:r>
              <w:t>12.49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99A2758" w14:textId="77777777" w:rsidR="00A11986" w:rsidRDefault="00A11986" w:rsidP="00094434">
            <w:pPr>
              <w:pStyle w:val="tabletext11"/>
              <w:jc w:val="right"/>
            </w:pPr>
            <w:r>
              <w:t>7.48</w:t>
            </w:r>
          </w:p>
        </w:tc>
        <w:tc>
          <w:tcPr>
            <w:tcW w:w="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E443B8" w14:textId="77777777" w:rsidR="00A11986" w:rsidRDefault="00A11986" w:rsidP="00094434">
            <w:pPr>
              <w:pStyle w:val="tabletext11"/>
              <w:jc w:val="right"/>
            </w:pPr>
            <w:r>
              <w:t>5.61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6C149" w14:textId="77777777" w:rsidR="00A11986" w:rsidRDefault="00A11986" w:rsidP="00094434">
            <w:pPr>
              <w:pStyle w:val="tabletext11"/>
              <w:jc w:val="right"/>
            </w:pPr>
            <w:r>
              <w:t>16.58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31E662" w14:textId="77777777" w:rsidR="00A11986" w:rsidRDefault="00A11986" w:rsidP="00094434">
            <w:pPr>
              <w:pStyle w:val="tabletext11"/>
              <w:jc w:val="right"/>
            </w:pPr>
            <w:r>
              <w:t>9.94</w:t>
            </w:r>
          </w:p>
        </w:tc>
        <w:tc>
          <w:tcPr>
            <w:tcW w:w="7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027C7" w14:textId="77777777" w:rsidR="00A11986" w:rsidRDefault="00A11986" w:rsidP="00094434">
            <w:pPr>
              <w:pStyle w:val="tabletext11"/>
              <w:jc w:val="right"/>
            </w:pPr>
            <w:r>
              <w:t>7.46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E2BF88" w14:textId="77777777" w:rsidR="00A11986" w:rsidRDefault="00A11986" w:rsidP="00094434">
            <w:pPr>
              <w:pStyle w:val="tabletext11"/>
              <w:jc w:val="right"/>
            </w:pPr>
            <w:r>
              <w:t>20.74</w:t>
            </w:r>
          </w:p>
        </w:tc>
        <w:tc>
          <w:tcPr>
            <w:tcW w:w="64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4DA8DC4" w14:textId="77777777" w:rsidR="00A11986" w:rsidRDefault="00A11986" w:rsidP="00094434">
            <w:pPr>
              <w:pStyle w:val="tabletext11"/>
              <w:jc w:val="right"/>
            </w:pPr>
            <w:r>
              <w:t>12.45</w:t>
            </w:r>
          </w:p>
        </w:tc>
        <w:tc>
          <w:tcPr>
            <w:tcW w:w="7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7D4502" w14:textId="77777777" w:rsidR="00A11986" w:rsidRDefault="00A11986" w:rsidP="00094434">
            <w:pPr>
              <w:pStyle w:val="tabletext11"/>
              <w:jc w:val="right"/>
            </w:pPr>
            <w:r>
              <w:t>9.33</w:t>
            </w:r>
          </w:p>
        </w:tc>
      </w:tr>
    </w:tbl>
    <w:p w14:paraId="466B9E39" w14:textId="77777777" w:rsidR="00A11986" w:rsidRDefault="00A11986" w:rsidP="00A11986">
      <w:pPr>
        <w:pStyle w:val="tablecaption"/>
      </w:pPr>
      <w:r>
        <w:t xml:space="preserve">Table 249.M.2.(LC) </w:t>
      </w:r>
      <w:smartTag w:uri="urn:schemas-microsoft-com:office:smarttags" w:element="Street">
        <w:smartTag w:uri="urn:schemas-microsoft-com:office:smarttags" w:element="address">
          <w:r>
            <w:t>Blanket Coverage Drive</w:t>
          </w:r>
        </w:smartTag>
      </w:smartTag>
      <w:r>
        <w:t>-away Collision Loss Costs</w:t>
      </w:r>
    </w:p>
    <w:p w14:paraId="2EF76AB8" w14:textId="77777777" w:rsidR="000D4988" w:rsidRPr="00103022" w:rsidRDefault="000D4988" w:rsidP="005457B1">
      <w:pPr>
        <w:pStyle w:val="isonormal"/>
      </w:pPr>
    </w:p>
    <w:sectPr w:rsidR="000D4988" w:rsidRPr="00103022" w:rsidSect="00685A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28B7" w14:textId="77777777" w:rsidR="0049596A" w:rsidRDefault="0049596A" w:rsidP="0049596A">
      <w:pPr>
        <w:spacing w:before="0" w:line="240" w:lineRule="auto"/>
      </w:pPr>
      <w:r>
        <w:separator/>
      </w:r>
    </w:p>
  </w:endnote>
  <w:endnote w:type="continuationSeparator" w:id="0">
    <w:p w14:paraId="3FF70CBB" w14:textId="77777777" w:rsidR="0049596A" w:rsidRDefault="0049596A" w:rsidP="0049596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3953" w14:textId="77777777" w:rsidR="00685ABD" w:rsidRDefault="00685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85ABD" w14:paraId="7A1C65F3" w14:textId="77777777">
      <w:tc>
        <w:tcPr>
          <w:tcW w:w="6900" w:type="dxa"/>
        </w:tcPr>
        <w:p w14:paraId="392979D9" w14:textId="215489D4" w:rsidR="00685ABD" w:rsidRDefault="00685AB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7343D32" w14:textId="77777777" w:rsidR="00685ABD" w:rsidRDefault="00685ABD" w:rsidP="00143BE8">
          <w:pPr>
            <w:pStyle w:val="FilingFooter"/>
          </w:pPr>
        </w:p>
      </w:tc>
    </w:tr>
  </w:tbl>
  <w:p w14:paraId="066BECFE" w14:textId="77777777" w:rsidR="00685ABD" w:rsidRDefault="00685ABD" w:rsidP="00685ABD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A99C" w14:textId="77777777" w:rsidR="00685ABD" w:rsidRDefault="00685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2E32" w14:textId="77777777" w:rsidR="0049596A" w:rsidRDefault="0049596A" w:rsidP="0049596A">
      <w:pPr>
        <w:spacing w:before="0" w:line="240" w:lineRule="auto"/>
      </w:pPr>
      <w:r>
        <w:separator/>
      </w:r>
    </w:p>
  </w:footnote>
  <w:footnote w:type="continuationSeparator" w:id="0">
    <w:p w14:paraId="17525EAC" w14:textId="77777777" w:rsidR="0049596A" w:rsidRDefault="0049596A" w:rsidP="0049596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ED02" w14:textId="77777777" w:rsidR="00685ABD" w:rsidRDefault="00685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85ABD" w14:paraId="35FFC150" w14:textId="77777777">
      <w:tc>
        <w:tcPr>
          <w:tcW w:w="10100" w:type="dxa"/>
          <w:gridSpan w:val="2"/>
        </w:tcPr>
        <w:p w14:paraId="0F25BE3C" w14:textId="62CB0E45" w:rsidR="00685ABD" w:rsidRDefault="00685ABD" w:rsidP="00143BE8">
          <w:pPr>
            <w:pStyle w:val="FilingHeader"/>
          </w:pPr>
          <w:r>
            <w:t>TENNESSEE – COMMERCIAL AUTO</w:t>
          </w:r>
        </w:p>
      </w:tc>
    </w:tr>
    <w:tr w:rsidR="00685ABD" w14:paraId="3BFE7B23" w14:textId="77777777">
      <w:tc>
        <w:tcPr>
          <w:tcW w:w="8300" w:type="dxa"/>
        </w:tcPr>
        <w:p w14:paraId="2FA7F8C6" w14:textId="105B6990" w:rsidR="00685ABD" w:rsidRDefault="00685ABD" w:rsidP="00143BE8">
          <w:pPr>
            <w:pStyle w:val="FilingHeader"/>
          </w:pPr>
          <w:r>
            <w:t>LOSS COSTS FILING CA-2022-RLC2</w:t>
          </w:r>
        </w:p>
      </w:tc>
      <w:tc>
        <w:tcPr>
          <w:tcW w:w="1800" w:type="dxa"/>
        </w:tcPr>
        <w:p w14:paraId="59FF8E2F" w14:textId="40CC0412" w:rsidR="00685ABD" w:rsidRPr="00685ABD" w:rsidRDefault="00685ABD" w:rsidP="00685ABD">
          <w:pPr>
            <w:pStyle w:val="FilingHeader"/>
            <w:jc w:val="right"/>
          </w:pPr>
        </w:p>
      </w:tc>
    </w:tr>
  </w:tbl>
  <w:p w14:paraId="47437485" w14:textId="77777777" w:rsidR="00685ABD" w:rsidRDefault="00685ABD" w:rsidP="00685ABD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1ACF" w14:textId="77777777" w:rsidR="00685ABD" w:rsidRDefault="00685A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lkpg$" w:val=" "/>
    <w:docVar w:name="CopyOnly$" w:val="No"/>
    <w:docVar w:name="dAssFlag$" w:val="N"/>
    <w:docVar w:name="dbflag$" w:val="N"/>
    <w:docVar w:name="dcy$" w:val="2024"/>
    <w:docVar w:name="dfullob$" w:val="Commercial Auto"/>
    <w:docVar w:name="didnum$" w:val="RLC2"/>
    <w:docVar w:name="didyr$" w:val="2022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1"/>
    <w:docVar w:name="dRP$" w:val="RP"/>
    <w:docVar w:name="drpflag$" w:val="N"/>
    <w:docVar w:name="dst$" w:val="Tennessee"/>
    <w:docVar w:name="dtype$" w:val="LOSS COSTS FILING"/>
    <w:docVar w:name="eddate$" w:val=" "/>
    <w:docVar w:name="effmonth$" w:val=" 1"/>
    <w:docVar w:name="effmonth2$" w:val=" 1"/>
    <w:docVar w:name="evenpg$" w:val=" "/>
    <w:docVar w:name="IndexFlag$" w:val="N"/>
    <w:docVar w:name="istatus$" w:val="clm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10-10"/>
    <w:docVar w:name="PAflag$" w:val="N"/>
    <w:docVar w:name="pgnum$" w:val="BM-ELP-1 "/>
    <w:docVar w:name="portrait$" w:val="Y"/>
    <w:docVar w:name="ratepg$" w:val=" "/>
  </w:docVars>
  <w:rsids>
    <w:rsidRoot w:val="009C00CE"/>
    <w:rsid w:val="0000022B"/>
    <w:rsid w:val="00000B03"/>
    <w:rsid w:val="00001674"/>
    <w:rsid w:val="0000566C"/>
    <w:rsid w:val="000072A0"/>
    <w:rsid w:val="00007C52"/>
    <w:rsid w:val="000134BB"/>
    <w:rsid w:val="0001389D"/>
    <w:rsid w:val="00013917"/>
    <w:rsid w:val="0001437B"/>
    <w:rsid w:val="0001624D"/>
    <w:rsid w:val="00016EBF"/>
    <w:rsid w:val="000200AE"/>
    <w:rsid w:val="00020EA5"/>
    <w:rsid w:val="00021C0F"/>
    <w:rsid w:val="00022510"/>
    <w:rsid w:val="00025357"/>
    <w:rsid w:val="000269B3"/>
    <w:rsid w:val="0003126A"/>
    <w:rsid w:val="00031683"/>
    <w:rsid w:val="00031DDE"/>
    <w:rsid w:val="00033AAE"/>
    <w:rsid w:val="000347C7"/>
    <w:rsid w:val="00035369"/>
    <w:rsid w:val="00035CA1"/>
    <w:rsid w:val="00036A88"/>
    <w:rsid w:val="00036DFA"/>
    <w:rsid w:val="00037E30"/>
    <w:rsid w:val="00040CC8"/>
    <w:rsid w:val="00040CEB"/>
    <w:rsid w:val="0004114B"/>
    <w:rsid w:val="00042C23"/>
    <w:rsid w:val="00051D6B"/>
    <w:rsid w:val="000525BE"/>
    <w:rsid w:val="0005361A"/>
    <w:rsid w:val="00053F28"/>
    <w:rsid w:val="000545F4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5A31"/>
    <w:rsid w:val="00096687"/>
    <w:rsid w:val="00096755"/>
    <w:rsid w:val="00097E52"/>
    <w:rsid w:val="000A0C8B"/>
    <w:rsid w:val="000A1255"/>
    <w:rsid w:val="000A1A34"/>
    <w:rsid w:val="000A1CCD"/>
    <w:rsid w:val="000A464F"/>
    <w:rsid w:val="000A4BD4"/>
    <w:rsid w:val="000A5971"/>
    <w:rsid w:val="000A5C46"/>
    <w:rsid w:val="000A644D"/>
    <w:rsid w:val="000A7639"/>
    <w:rsid w:val="000B15C1"/>
    <w:rsid w:val="000B521D"/>
    <w:rsid w:val="000B5E90"/>
    <w:rsid w:val="000C0F1F"/>
    <w:rsid w:val="000C48FA"/>
    <w:rsid w:val="000C65AD"/>
    <w:rsid w:val="000C789E"/>
    <w:rsid w:val="000D0487"/>
    <w:rsid w:val="000D40C2"/>
    <w:rsid w:val="000D48E9"/>
    <w:rsid w:val="000D4988"/>
    <w:rsid w:val="000E18F9"/>
    <w:rsid w:val="000E1E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513E7"/>
    <w:rsid w:val="00155E69"/>
    <w:rsid w:val="00156AA8"/>
    <w:rsid w:val="0015726E"/>
    <w:rsid w:val="0016228E"/>
    <w:rsid w:val="00165AB6"/>
    <w:rsid w:val="00165AB9"/>
    <w:rsid w:val="00170A6D"/>
    <w:rsid w:val="00171A25"/>
    <w:rsid w:val="001741AE"/>
    <w:rsid w:val="001843F6"/>
    <w:rsid w:val="001862A9"/>
    <w:rsid w:val="001918E2"/>
    <w:rsid w:val="001929D6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07B7"/>
    <w:rsid w:val="001C2984"/>
    <w:rsid w:val="001C3573"/>
    <w:rsid w:val="001C5489"/>
    <w:rsid w:val="001C7EE3"/>
    <w:rsid w:val="001D2C00"/>
    <w:rsid w:val="001D4EBA"/>
    <w:rsid w:val="001D51BC"/>
    <w:rsid w:val="001D6096"/>
    <w:rsid w:val="001D691F"/>
    <w:rsid w:val="001D71D1"/>
    <w:rsid w:val="001D740F"/>
    <w:rsid w:val="001E02A7"/>
    <w:rsid w:val="001E0A04"/>
    <w:rsid w:val="001E0B9C"/>
    <w:rsid w:val="001E0F30"/>
    <w:rsid w:val="001E416F"/>
    <w:rsid w:val="001E4D35"/>
    <w:rsid w:val="001F201F"/>
    <w:rsid w:val="001F39E7"/>
    <w:rsid w:val="001F4B65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165B"/>
    <w:rsid w:val="002147DA"/>
    <w:rsid w:val="002203C0"/>
    <w:rsid w:val="00220706"/>
    <w:rsid w:val="00222A75"/>
    <w:rsid w:val="002233FD"/>
    <w:rsid w:val="00225378"/>
    <w:rsid w:val="002275E2"/>
    <w:rsid w:val="00227FFD"/>
    <w:rsid w:val="00230444"/>
    <w:rsid w:val="0023119F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5DA"/>
    <w:rsid w:val="00254F34"/>
    <w:rsid w:val="0025752C"/>
    <w:rsid w:val="0026005D"/>
    <w:rsid w:val="002606C5"/>
    <w:rsid w:val="002641C1"/>
    <w:rsid w:val="00264E84"/>
    <w:rsid w:val="00265B38"/>
    <w:rsid w:val="00267E2C"/>
    <w:rsid w:val="00271F21"/>
    <w:rsid w:val="0027283D"/>
    <w:rsid w:val="00273B6A"/>
    <w:rsid w:val="00275AC7"/>
    <w:rsid w:val="00280DEF"/>
    <w:rsid w:val="002813A0"/>
    <w:rsid w:val="00281A14"/>
    <w:rsid w:val="00285163"/>
    <w:rsid w:val="00291D67"/>
    <w:rsid w:val="00293929"/>
    <w:rsid w:val="00297EA1"/>
    <w:rsid w:val="002A0807"/>
    <w:rsid w:val="002A1E7E"/>
    <w:rsid w:val="002A52C3"/>
    <w:rsid w:val="002A6559"/>
    <w:rsid w:val="002A70FE"/>
    <w:rsid w:val="002A7863"/>
    <w:rsid w:val="002B1DC6"/>
    <w:rsid w:val="002B22D0"/>
    <w:rsid w:val="002B2D90"/>
    <w:rsid w:val="002B58FF"/>
    <w:rsid w:val="002C1124"/>
    <w:rsid w:val="002C1E95"/>
    <w:rsid w:val="002C6FDD"/>
    <w:rsid w:val="002D16A1"/>
    <w:rsid w:val="002D3F59"/>
    <w:rsid w:val="002D3FFB"/>
    <w:rsid w:val="002D434C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47AC"/>
    <w:rsid w:val="00306BE6"/>
    <w:rsid w:val="0031044C"/>
    <w:rsid w:val="00310B85"/>
    <w:rsid w:val="0032054C"/>
    <w:rsid w:val="00320A54"/>
    <w:rsid w:val="00321649"/>
    <w:rsid w:val="003228E3"/>
    <w:rsid w:val="00322FE9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226F"/>
    <w:rsid w:val="003552D6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3A7D"/>
    <w:rsid w:val="003857BE"/>
    <w:rsid w:val="00385D23"/>
    <w:rsid w:val="00391FDE"/>
    <w:rsid w:val="0039414F"/>
    <w:rsid w:val="003944C2"/>
    <w:rsid w:val="003955EA"/>
    <w:rsid w:val="003A3635"/>
    <w:rsid w:val="003A3B56"/>
    <w:rsid w:val="003A3C92"/>
    <w:rsid w:val="003A4F92"/>
    <w:rsid w:val="003B2E01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6A"/>
    <w:rsid w:val="003E37B9"/>
    <w:rsid w:val="003E46D8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4E7D"/>
    <w:rsid w:val="00405645"/>
    <w:rsid w:val="00405790"/>
    <w:rsid w:val="00407711"/>
    <w:rsid w:val="00407909"/>
    <w:rsid w:val="00411B5B"/>
    <w:rsid w:val="00416B4C"/>
    <w:rsid w:val="00416F8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43E2A"/>
    <w:rsid w:val="004448F4"/>
    <w:rsid w:val="00445E23"/>
    <w:rsid w:val="00447009"/>
    <w:rsid w:val="00447BE8"/>
    <w:rsid w:val="00447E3D"/>
    <w:rsid w:val="0045126E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65A67"/>
    <w:rsid w:val="004728C8"/>
    <w:rsid w:val="00472DFE"/>
    <w:rsid w:val="0047361B"/>
    <w:rsid w:val="004778B5"/>
    <w:rsid w:val="00480961"/>
    <w:rsid w:val="00484255"/>
    <w:rsid w:val="00484633"/>
    <w:rsid w:val="00485733"/>
    <w:rsid w:val="00487931"/>
    <w:rsid w:val="004900FC"/>
    <w:rsid w:val="0049193E"/>
    <w:rsid w:val="0049596A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E4A"/>
    <w:rsid w:val="004B1DB5"/>
    <w:rsid w:val="004B3FA7"/>
    <w:rsid w:val="004B429E"/>
    <w:rsid w:val="004B4536"/>
    <w:rsid w:val="004B6FD7"/>
    <w:rsid w:val="004C08AF"/>
    <w:rsid w:val="004C25F3"/>
    <w:rsid w:val="004C46E1"/>
    <w:rsid w:val="004C67C8"/>
    <w:rsid w:val="004C783C"/>
    <w:rsid w:val="004D1D06"/>
    <w:rsid w:val="004D7196"/>
    <w:rsid w:val="004E093E"/>
    <w:rsid w:val="004E1A07"/>
    <w:rsid w:val="004E213F"/>
    <w:rsid w:val="004E39C9"/>
    <w:rsid w:val="004E4F83"/>
    <w:rsid w:val="004E5557"/>
    <w:rsid w:val="004E6554"/>
    <w:rsid w:val="004F02E3"/>
    <w:rsid w:val="004F0F46"/>
    <w:rsid w:val="004F2174"/>
    <w:rsid w:val="004F31A0"/>
    <w:rsid w:val="004F6FF7"/>
    <w:rsid w:val="00500342"/>
    <w:rsid w:val="00500A0D"/>
    <w:rsid w:val="005057E7"/>
    <w:rsid w:val="00506187"/>
    <w:rsid w:val="00506204"/>
    <w:rsid w:val="005134F9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57B1"/>
    <w:rsid w:val="00546954"/>
    <w:rsid w:val="00546DAA"/>
    <w:rsid w:val="00547905"/>
    <w:rsid w:val="00550BB0"/>
    <w:rsid w:val="00552511"/>
    <w:rsid w:val="005539E0"/>
    <w:rsid w:val="005548A2"/>
    <w:rsid w:val="0055710C"/>
    <w:rsid w:val="005578D8"/>
    <w:rsid w:val="00557993"/>
    <w:rsid w:val="00561554"/>
    <w:rsid w:val="005651E3"/>
    <w:rsid w:val="00565215"/>
    <w:rsid w:val="00566333"/>
    <w:rsid w:val="00566B1C"/>
    <w:rsid w:val="00570623"/>
    <w:rsid w:val="00572C6F"/>
    <w:rsid w:val="005739C4"/>
    <w:rsid w:val="00573F72"/>
    <w:rsid w:val="005757A5"/>
    <w:rsid w:val="00576267"/>
    <w:rsid w:val="00577A59"/>
    <w:rsid w:val="00577F78"/>
    <w:rsid w:val="005801AB"/>
    <w:rsid w:val="00580562"/>
    <w:rsid w:val="00580B48"/>
    <w:rsid w:val="00581AD5"/>
    <w:rsid w:val="005826A3"/>
    <w:rsid w:val="00582F00"/>
    <w:rsid w:val="00584097"/>
    <w:rsid w:val="00584689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24B8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3F9B"/>
    <w:rsid w:val="005D5F34"/>
    <w:rsid w:val="005E0320"/>
    <w:rsid w:val="005E2A92"/>
    <w:rsid w:val="005E3AA3"/>
    <w:rsid w:val="005E7ACB"/>
    <w:rsid w:val="005F045C"/>
    <w:rsid w:val="005F2FA4"/>
    <w:rsid w:val="00602171"/>
    <w:rsid w:val="00603DE5"/>
    <w:rsid w:val="0060536F"/>
    <w:rsid w:val="00605959"/>
    <w:rsid w:val="00605A86"/>
    <w:rsid w:val="00607A2E"/>
    <w:rsid w:val="0061075B"/>
    <w:rsid w:val="00610797"/>
    <w:rsid w:val="006132D1"/>
    <w:rsid w:val="00614710"/>
    <w:rsid w:val="00615280"/>
    <w:rsid w:val="00615938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5F5B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554"/>
    <w:rsid w:val="006827E2"/>
    <w:rsid w:val="00682CE8"/>
    <w:rsid w:val="00683CDC"/>
    <w:rsid w:val="00685541"/>
    <w:rsid w:val="00685ABD"/>
    <w:rsid w:val="00685D88"/>
    <w:rsid w:val="00686CD4"/>
    <w:rsid w:val="00687D0C"/>
    <w:rsid w:val="006904A8"/>
    <w:rsid w:val="00691D0A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D5F82"/>
    <w:rsid w:val="006E0F23"/>
    <w:rsid w:val="006E2443"/>
    <w:rsid w:val="006E2B76"/>
    <w:rsid w:val="006E36A3"/>
    <w:rsid w:val="006E3969"/>
    <w:rsid w:val="006E4012"/>
    <w:rsid w:val="006E613E"/>
    <w:rsid w:val="006F2815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5554"/>
    <w:rsid w:val="0072131C"/>
    <w:rsid w:val="00722834"/>
    <w:rsid w:val="0072284B"/>
    <w:rsid w:val="00724241"/>
    <w:rsid w:val="00731B23"/>
    <w:rsid w:val="007337A8"/>
    <w:rsid w:val="00737FD0"/>
    <w:rsid w:val="007417FB"/>
    <w:rsid w:val="00742EB9"/>
    <w:rsid w:val="0074546B"/>
    <w:rsid w:val="00745E59"/>
    <w:rsid w:val="007479B4"/>
    <w:rsid w:val="00747E34"/>
    <w:rsid w:val="0075144E"/>
    <w:rsid w:val="00754BB4"/>
    <w:rsid w:val="007553CD"/>
    <w:rsid w:val="00757886"/>
    <w:rsid w:val="00761009"/>
    <w:rsid w:val="00761FF6"/>
    <w:rsid w:val="007666F4"/>
    <w:rsid w:val="0077087F"/>
    <w:rsid w:val="00772FE1"/>
    <w:rsid w:val="0077723B"/>
    <w:rsid w:val="00780AEF"/>
    <w:rsid w:val="007812D0"/>
    <w:rsid w:val="00785CE0"/>
    <w:rsid w:val="00790CC0"/>
    <w:rsid w:val="00791446"/>
    <w:rsid w:val="00794786"/>
    <w:rsid w:val="00796048"/>
    <w:rsid w:val="0079684E"/>
    <w:rsid w:val="007971D4"/>
    <w:rsid w:val="007A04FA"/>
    <w:rsid w:val="007A0E33"/>
    <w:rsid w:val="007A28EF"/>
    <w:rsid w:val="007A3358"/>
    <w:rsid w:val="007A5915"/>
    <w:rsid w:val="007A7367"/>
    <w:rsid w:val="007A7D17"/>
    <w:rsid w:val="007B0E96"/>
    <w:rsid w:val="007B1D79"/>
    <w:rsid w:val="007B2785"/>
    <w:rsid w:val="007B4420"/>
    <w:rsid w:val="007B58ED"/>
    <w:rsid w:val="007B627D"/>
    <w:rsid w:val="007C0369"/>
    <w:rsid w:val="007C1D45"/>
    <w:rsid w:val="007C418A"/>
    <w:rsid w:val="007C4404"/>
    <w:rsid w:val="007C48F8"/>
    <w:rsid w:val="007D0213"/>
    <w:rsid w:val="007D02F9"/>
    <w:rsid w:val="007D192C"/>
    <w:rsid w:val="007D1ECA"/>
    <w:rsid w:val="007D450D"/>
    <w:rsid w:val="007D59C3"/>
    <w:rsid w:val="007D6AC3"/>
    <w:rsid w:val="007D7412"/>
    <w:rsid w:val="007D7C45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0935"/>
    <w:rsid w:val="007F231D"/>
    <w:rsid w:val="007F2BF6"/>
    <w:rsid w:val="007F41A7"/>
    <w:rsid w:val="007F7A90"/>
    <w:rsid w:val="00800CCC"/>
    <w:rsid w:val="00801800"/>
    <w:rsid w:val="008026E9"/>
    <w:rsid w:val="00803FC7"/>
    <w:rsid w:val="008045B0"/>
    <w:rsid w:val="00804FAB"/>
    <w:rsid w:val="0081257A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267"/>
    <w:rsid w:val="00835C88"/>
    <w:rsid w:val="0083620E"/>
    <w:rsid w:val="008376B7"/>
    <w:rsid w:val="00840F7A"/>
    <w:rsid w:val="0084196C"/>
    <w:rsid w:val="00843034"/>
    <w:rsid w:val="0084359D"/>
    <w:rsid w:val="00844CC3"/>
    <w:rsid w:val="00847927"/>
    <w:rsid w:val="00850D4C"/>
    <w:rsid w:val="00854956"/>
    <w:rsid w:val="00854DDC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100C"/>
    <w:rsid w:val="008A4352"/>
    <w:rsid w:val="008A52EA"/>
    <w:rsid w:val="008A7B70"/>
    <w:rsid w:val="008B23F4"/>
    <w:rsid w:val="008B34E0"/>
    <w:rsid w:val="008B3838"/>
    <w:rsid w:val="008B4A61"/>
    <w:rsid w:val="008B64F7"/>
    <w:rsid w:val="008B7C29"/>
    <w:rsid w:val="008B7E0A"/>
    <w:rsid w:val="008C063F"/>
    <w:rsid w:val="008C13C3"/>
    <w:rsid w:val="008C49EA"/>
    <w:rsid w:val="008C6425"/>
    <w:rsid w:val="008C6E84"/>
    <w:rsid w:val="008D0E90"/>
    <w:rsid w:val="008D1656"/>
    <w:rsid w:val="008D3E2D"/>
    <w:rsid w:val="008D567E"/>
    <w:rsid w:val="008D56A9"/>
    <w:rsid w:val="008D7758"/>
    <w:rsid w:val="008E01D0"/>
    <w:rsid w:val="008E01F7"/>
    <w:rsid w:val="008E3C8D"/>
    <w:rsid w:val="008E6E5C"/>
    <w:rsid w:val="008E7A37"/>
    <w:rsid w:val="008F0774"/>
    <w:rsid w:val="008F1BBA"/>
    <w:rsid w:val="008F379C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837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6C4"/>
    <w:rsid w:val="009440D9"/>
    <w:rsid w:val="00945C01"/>
    <w:rsid w:val="00945E37"/>
    <w:rsid w:val="00946A6D"/>
    <w:rsid w:val="009503E9"/>
    <w:rsid w:val="00953F5A"/>
    <w:rsid w:val="00954C97"/>
    <w:rsid w:val="00954D6C"/>
    <w:rsid w:val="00956F23"/>
    <w:rsid w:val="009604E2"/>
    <w:rsid w:val="00961028"/>
    <w:rsid w:val="009614B2"/>
    <w:rsid w:val="00961C14"/>
    <w:rsid w:val="00964997"/>
    <w:rsid w:val="00965295"/>
    <w:rsid w:val="00965EF0"/>
    <w:rsid w:val="0097150E"/>
    <w:rsid w:val="00974A5A"/>
    <w:rsid w:val="0097798C"/>
    <w:rsid w:val="00982507"/>
    <w:rsid w:val="00982667"/>
    <w:rsid w:val="00982795"/>
    <w:rsid w:val="00982832"/>
    <w:rsid w:val="0098324D"/>
    <w:rsid w:val="00983670"/>
    <w:rsid w:val="00986945"/>
    <w:rsid w:val="009900D7"/>
    <w:rsid w:val="00990954"/>
    <w:rsid w:val="0099190A"/>
    <w:rsid w:val="00991A0C"/>
    <w:rsid w:val="009A12BC"/>
    <w:rsid w:val="009A2060"/>
    <w:rsid w:val="009A2EF4"/>
    <w:rsid w:val="009A3CDC"/>
    <w:rsid w:val="009A4E1E"/>
    <w:rsid w:val="009A5DFF"/>
    <w:rsid w:val="009B3057"/>
    <w:rsid w:val="009B48E1"/>
    <w:rsid w:val="009B500C"/>
    <w:rsid w:val="009C00CE"/>
    <w:rsid w:val="009C144B"/>
    <w:rsid w:val="009D01FD"/>
    <w:rsid w:val="009D030E"/>
    <w:rsid w:val="009D29BC"/>
    <w:rsid w:val="009D7F71"/>
    <w:rsid w:val="009E1499"/>
    <w:rsid w:val="009E1C8D"/>
    <w:rsid w:val="009E3CC8"/>
    <w:rsid w:val="009E3E08"/>
    <w:rsid w:val="009E61CB"/>
    <w:rsid w:val="009F067A"/>
    <w:rsid w:val="009F2007"/>
    <w:rsid w:val="009F20B2"/>
    <w:rsid w:val="009F2384"/>
    <w:rsid w:val="009F531E"/>
    <w:rsid w:val="00A03A3B"/>
    <w:rsid w:val="00A06382"/>
    <w:rsid w:val="00A0657F"/>
    <w:rsid w:val="00A06957"/>
    <w:rsid w:val="00A11986"/>
    <w:rsid w:val="00A12641"/>
    <w:rsid w:val="00A12A04"/>
    <w:rsid w:val="00A136AF"/>
    <w:rsid w:val="00A145B5"/>
    <w:rsid w:val="00A14826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5658A"/>
    <w:rsid w:val="00A6093A"/>
    <w:rsid w:val="00A60A7F"/>
    <w:rsid w:val="00A62E6F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76A2F"/>
    <w:rsid w:val="00A801EB"/>
    <w:rsid w:val="00A83197"/>
    <w:rsid w:val="00A83A51"/>
    <w:rsid w:val="00A841D6"/>
    <w:rsid w:val="00A86676"/>
    <w:rsid w:val="00AA068B"/>
    <w:rsid w:val="00AA0EA9"/>
    <w:rsid w:val="00AA3187"/>
    <w:rsid w:val="00AA52E0"/>
    <w:rsid w:val="00AB0D11"/>
    <w:rsid w:val="00AB1F92"/>
    <w:rsid w:val="00AB460C"/>
    <w:rsid w:val="00AB48A7"/>
    <w:rsid w:val="00AB7A77"/>
    <w:rsid w:val="00AB7B4C"/>
    <w:rsid w:val="00AC03CC"/>
    <w:rsid w:val="00AC03F7"/>
    <w:rsid w:val="00AC1081"/>
    <w:rsid w:val="00AC20B2"/>
    <w:rsid w:val="00AC448E"/>
    <w:rsid w:val="00AC48B6"/>
    <w:rsid w:val="00AC68B3"/>
    <w:rsid w:val="00AD0ADC"/>
    <w:rsid w:val="00AD1EBE"/>
    <w:rsid w:val="00AD3F63"/>
    <w:rsid w:val="00AD4C10"/>
    <w:rsid w:val="00AD6DDA"/>
    <w:rsid w:val="00AE19DB"/>
    <w:rsid w:val="00AE1A9F"/>
    <w:rsid w:val="00AE2911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39D6"/>
    <w:rsid w:val="00B043DC"/>
    <w:rsid w:val="00B051EE"/>
    <w:rsid w:val="00B05D4D"/>
    <w:rsid w:val="00B07E35"/>
    <w:rsid w:val="00B11DC4"/>
    <w:rsid w:val="00B1234E"/>
    <w:rsid w:val="00B136B4"/>
    <w:rsid w:val="00B13BFC"/>
    <w:rsid w:val="00B13EA7"/>
    <w:rsid w:val="00B14F71"/>
    <w:rsid w:val="00B15716"/>
    <w:rsid w:val="00B16D57"/>
    <w:rsid w:val="00B17892"/>
    <w:rsid w:val="00B2281B"/>
    <w:rsid w:val="00B22FBB"/>
    <w:rsid w:val="00B239B0"/>
    <w:rsid w:val="00B240AD"/>
    <w:rsid w:val="00B270F6"/>
    <w:rsid w:val="00B276CB"/>
    <w:rsid w:val="00B27B79"/>
    <w:rsid w:val="00B313DC"/>
    <w:rsid w:val="00B32A01"/>
    <w:rsid w:val="00B33952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D64"/>
    <w:rsid w:val="00B50F69"/>
    <w:rsid w:val="00B51E79"/>
    <w:rsid w:val="00B52837"/>
    <w:rsid w:val="00B52BA7"/>
    <w:rsid w:val="00B56213"/>
    <w:rsid w:val="00B56A37"/>
    <w:rsid w:val="00B576C4"/>
    <w:rsid w:val="00B576E4"/>
    <w:rsid w:val="00B606EE"/>
    <w:rsid w:val="00B616D9"/>
    <w:rsid w:val="00B647F5"/>
    <w:rsid w:val="00B65783"/>
    <w:rsid w:val="00B66361"/>
    <w:rsid w:val="00B675F5"/>
    <w:rsid w:val="00B7414B"/>
    <w:rsid w:val="00B744D3"/>
    <w:rsid w:val="00B753D8"/>
    <w:rsid w:val="00B77281"/>
    <w:rsid w:val="00B846FE"/>
    <w:rsid w:val="00B8744F"/>
    <w:rsid w:val="00B91139"/>
    <w:rsid w:val="00B95A07"/>
    <w:rsid w:val="00B96FB4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2916"/>
    <w:rsid w:val="00BC33D9"/>
    <w:rsid w:val="00BC4F03"/>
    <w:rsid w:val="00BC7EC7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71D8"/>
    <w:rsid w:val="00C0161F"/>
    <w:rsid w:val="00C0183E"/>
    <w:rsid w:val="00C0270C"/>
    <w:rsid w:val="00C04822"/>
    <w:rsid w:val="00C12403"/>
    <w:rsid w:val="00C12C9A"/>
    <w:rsid w:val="00C1391A"/>
    <w:rsid w:val="00C13F0A"/>
    <w:rsid w:val="00C14F8D"/>
    <w:rsid w:val="00C171E4"/>
    <w:rsid w:val="00C17B7B"/>
    <w:rsid w:val="00C2157B"/>
    <w:rsid w:val="00C21D2A"/>
    <w:rsid w:val="00C22625"/>
    <w:rsid w:val="00C24C49"/>
    <w:rsid w:val="00C24E60"/>
    <w:rsid w:val="00C25175"/>
    <w:rsid w:val="00C26D9D"/>
    <w:rsid w:val="00C273DC"/>
    <w:rsid w:val="00C30AA1"/>
    <w:rsid w:val="00C326F0"/>
    <w:rsid w:val="00C368A1"/>
    <w:rsid w:val="00C37B45"/>
    <w:rsid w:val="00C43742"/>
    <w:rsid w:val="00C46862"/>
    <w:rsid w:val="00C46866"/>
    <w:rsid w:val="00C54431"/>
    <w:rsid w:val="00C562DA"/>
    <w:rsid w:val="00C56A51"/>
    <w:rsid w:val="00C6087B"/>
    <w:rsid w:val="00C61857"/>
    <w:rsid w:val="00C63779"/>
    <w:rsid w:val="00C64B23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6E2B"/>
    <w:rsid w:val="00C87D9E"/>
    <w:rsid w:val="00C90268"/>
    <w:rsid w:val="00C90A6D"/>
    <w:rsid w:val="00C93C8F"/>
    <w:rsid w:val="00C94FB7"/>
    <w:rsid w:val="00C9660D"/>
    <w:rsid w:val="00C97022"/>
    <w:rsid w:val="00C97616"/>
    <w:rsid w:val="00C97A23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C01BA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2F0E"/>
    <w:rsid w:val="00CD3478"/>
    <w:rsid w:val="00CD3E16"/>
    <w:rsid w:val="00CD5A1E"/>
    <w:rsid w:val="00CD6925"/>
    <w:rsid w:val="00CD7967"/>
    <w:rsid w:val="00CD7B24"/>
    <w:rsid w:val="00CE589F"/>
    <w:rsid w:val="00CE5CB0"/>
    <w:rsid w:val="00CF0BE6"/>
    <w:rsid w:val="00CF3305"/>
    <w:rsid w:val="00CF3DC7"/>
    <w:rsid w:val="00CF4A37"/>
    <w:rsid w:val="00CF7521"/>
    <w:rsid w:val="00D00DCB"/>
    <w:rsid w:val="00D01772"/>
    <w:rsid w:val="00D05F46"/>
    <w:rsid w:val="00D07624"/>
    <w:rsid w:val="00D1020D"/>
    <w:rsid w:val="00D12C70"/>
    <w:rsid w:val="00D166F4"/>
    <w:rsid w:val="00D17634"/>
    <w:rsid w:val="00D23EBA"/>
    <w:rsid w:val="00D2406B"/>
    <w:rsid w:val="00D269F4"/>
    <w:rsid w:val="00D30074"/>
    <w:rsid w:val="00D3512C"/>
    <w:rsid w:val="00D3522D"/>
    <w:rsid w:val="00D356BB"/>
    <w:rsid w:val="00D36B5F"/>
    <w:rsid w:val="00D36C3A"/>
    <w:rsid w:val="00D41EA1"/>
    <w:rsid w:val="00D4248B"/>
    <w:rsid w:val="00D4746D"/>
    <w:rsid w:val="00D478D7"/>
    <w:rsid w:val="00D47A13"/>
    <w:rsid w:val="00D47DD7"/>
    <w:rsid w:val="00D50039"/>
    <w:rsid w:val="00D528B5"/>
    <w:rsid w:val="00D541FF"/>
    <w:rsid w:val="00D54AC9"/>
    <w:rsid w:val="00D5522A"/>
    <w:rsid w:val="00D558FE"/>
    <w:rsid w:val="00D55D04"/>
    <w:rsid w:val="00D610BE"/>
    <w:rsid w:val="00D6308D"/>
    <w:rsid w:val="00D64328"/>
    <w:rsid w:val="00D65B8C"/>
    <w:rsid w:val="00D65CDA"/>
    <w:rsid w:val="00D70F96"/>
    <w:rsid w:val="00D734DD"/>
    <w:rsid w:val="00D736B2"/>
    <w:rsid w:val="00D73CCA"/>
    <w:rsid w:val="00D742E0"/>
    <w:rsid w:val="00D74C94"/>
    <w:rsid w:val="00D75FB7"/>
    <w:rsid w:val="00D773B2"/>
    <w:rsid w:val="00D80889"/>
    <w:rsid w:val="00D81053"/>
    <w:rsid w:val="00D81716"/>
    <w:rsid w:val="00D906E1"/>
    <w:rsid w:val="00D91578"/>
    <w:rsid w:val="00D92A73"/>
    <w:rsid w:val="00D93AFF"/>
    <w:rsid w:val="00D948C0"/>
    <w:rsid w:val="00D949AA"/>
    <w:rsid w:val="00DA0B12"/>
    <w:rsid w:val="00DA0B32"/>
    <w:rsid w:val="00DA4430"/>
    <w:rsid w:val="00DA5AFC"/>
    <w:rsid w:val="00DA6A84"/>
    <w:rsid w:val="00DB1846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0294"/>
    <w:rsid w:val="00DE60CD"/>
    <w:rsid w:val="00DE61BA"/>
    <w:rsid w:val="00DE744D"/>
    <w:rsid w:val="00DE7609"/>
    <w:rsid w:val="00DE79C4"/>
    <w:rsid w:val="00DF31DA"/>
    <w:rsid w:val="00DF4BBD"/>
    <w:rsid w:val="00DF4F2C"/>
    <w:rsid w:val="00DF6C0E"/>
    <w:rsid w:val="00DF6FAD"/>
    <w:rsid w:val="00DF734E"/>
    <w:rsid w:val="00E002ED"/>
    <w:rsid w:val="00E0063A"/>
    <w:rsid w:val="00E01D04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3EB4"/>
    <w:rsid w:val="00E1571C"/>
    <w:rsid w:val="00E16371"/>
    <w:rsid w:val="00E16E88"/>
    <w:rsid w:val="00E172F2"/>
    <w:rsid w:val="00E21363"/>
    <w:rsid w:val="00E23D48"/>
    <w:rsid w:val="00E24117"/>
    <w:rsid w:val="00E2584C"/>
    <w:rsid w:val="00E27051"/>
    <w:rsid w:val="00E30A1A"/>
    <w:rsid w:val="00E3398C"/>
    <w:rsid w:val="00E342FD"/>
    <w:rsid w:val="00E34632"/>
    <w:rsid w:val="00E34804"/>
    <w:rsid w:val="00E34A31"/>
    <w:rsid w:val="00E3665A"/>
    <w:rsid w:val="00E36D07"/>
    <w:rsid w:val="00E418D1"/>
    <w:rsid w:val="00E41A82"/>
    <w:rsid w:val="00E41D1E"/>
    <w:rsid w:val="00E43084"/>
    <w:rsid w:val="00E47357"/>
    <w:rsid w:val="00E50410"/>
    <w:rsid w:val="00E521F5"/>
    <w:rsid w:val="00E54CB5"/>
    <w:rsid w:val="00E5528E"/>
    <w:rsid w:val="00E5534F"/>
    <w:rsid w:val="00E55876"/>
    <w:rsid w:val="00E55A72"/>
    <w:rsid w:val="00E567EA"/>
    <w:rsid w:val="00E574BC"/>
    <w:rsid w:val="00E57911"/>
    <w:rsid w:val="00E611F8"/>
    <w:rsid w:val="00E616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1B3"/>
    <w:rsid w:val="00E80DF9"/>
    <w:rsid w:val="00E84D36"/>
    <w:rsid w:val="00E8592D"/>
    <w:rsid w:val="00E85B7C"/>
    <w:rsid w:val="00E85D54"/>
    <w:rsid w:val="00E86C2A"/>
    <w:rsid w:val="00E92EC7"/>
    <w:rsid w:val="00E95049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619B"/>
    <w:rsid w:val="00EB7D60"/>
    <w:rsid w:val="00EC020B"/>
    <w:rsid w:val="00EC2B5E"/>
    <w:rsid w:val="00EC5436"/>
    <w:rsid w:val="00ED2650"/>
    <w:rsid w:val="00ED5780"/>
    <w:rsid w:val="00ED61FD"/>
    <w:rsid w:val="00EE0FB6"/>
    <w:rsid w:val="00EE5571"/>
    <w:rsid w:val="00EE6B9B"/>
    <w:rsid w:val="00EE6BD1"/>
    <w:rsid w:val="00EE6BE3"/>
    <w:rsid w:val="00EF124A"/>
    <w:rsid w:val="00EF1F1B"/>
    <w:rsid w:val="00EF2FF6"/>
    <w:rsid w:val="00EF3766"/>
    <w:rsid w:val="00EF698A"/>
    <w:rsid w:val="00EF7CD9"/>
    <w:rsid w:val="00F0063B"/>
    <w:rsid w:val="00F01E54"/>
    <w:rsid w:val="00F045C8"/>
    <w:rsid w:val="00F05512"/>
    <w:rsid w:val="00F06A48"/>
    <w:rsid w:val="00F07FE2"/>
    <w:rsid w:val="00F123FE"/>
    <w:rsid w:val="00F1648B"/>
    <w:rsid w:val="00F17666"/>
    <w:rsid w:val="00F2264C"/>
    <w:rsid w:val="00F24E76"/>
    <w:rsid w:val="00F2597A"/>
    <w:rsid w:val="00F25AD3"/>
    <w:rsid w:val="00F25F12"/>
    <w:rsid w:val="00F30046"/>
    <w:rsid w:val="00F3070A"/>
    <w:rsid w:val="00F3345D"/>
    <w:rsid w:val="00F340E7"/>
    <w:rsid w:val="00F3495D"/>
    <w:rsid w:val="00F34D61"/>
    <w:rsid w:val="00F36FDA"/>
    <w:rsid w:val="00F40C99"/>
    <w:rsid w:val="00F4245F"/>
    <w:rsid w:val="00F456CB"/>
    <w:rsid w:val="00F4682D"/>
    <w:rsid w:val="00F500A8"/>
    <w:rsid w:val="00F5209B"/>
    <w:rsid w:val="00F5419B"/>
    <w:rsid w:val="00F57C7A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53F1"/>
    <w:rsid w:val="00F766CB"/>
    <w:rsid w:val="00F871DE"/>
    <w:rsid w:val="00F91403"/>
    <w:rsid w:val="00F9362A"/>
    <w:rsid w:val="00F94EFA"/>
    <w:rsid w:val="00F962A2"/>
    <w:rsid w:val="00F964B0"/>
    <w:rsid w:val="00F973B3"/>
    <w:rsid w:val="00FA0B91"/>
    <w:rsid w:val="00FA1531"/>
    <w:rsid w:val="00FA22A3"/>
    <w:rsid w:val="00FA2F57"/>
    <w:rsid w:val="00FA40E8"/>
    <w:rsid w:val="00FA5284"/>
    <w:rsid w:val="00FB074D"/>
    <w:rsid w:val="00FB1394"/>
    <w:rsid w:val="00FB19C4"/>
    <w:rsid w:val="00FB1E99"/>
    <w:rsid w:val="00FB2972"/>
    <w:rsid w:val="00FB331F"/>
    <w:rsid w:val="00FB3DCB"/>
    <w:rsid w:val="00FB5CB8"/>
    <w:rsid w:val="00FB5D09"/>
    <w:rsid w:val="00FB660E"/>
    <w:rsid w:val="00FB7563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2EF76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C291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C291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C291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C291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C29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C2916"/>
  </w:style>
  <w:style w:type="paragraph" w:styleId="MacroText">
    <w:name w:val="macro"/>
    <w:link w:val="MacroTextChar"/>
    <w:rsid w:val="00BC2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blockhd1">
    <w:name w:val="blockhd1"/>
    <w:basedOn w:val="isonormal"/>
    <w:next w:val="blocktext1"/>
    <w:rsid w:val="00BC291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C291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C291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C291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C291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C291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C291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C291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C291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C2916"/>
    <w:pPr>
      <w:keepLines/>
    </w:pPr>
  </w:style>
  <w:style w:type="paragraph" w:customStyle="1" w:styleId="blocktext10">
    <w:name w:val="blocktext10"/>
    <w:basedOn w:val="isonormal"/>
    <w:rsid w:val="00BC2916"/>
    <w:pPr>
      <w:keepLines/>
      <w:ind w:left="2700"/>
    </w:pPr>
  </w:style>
  <w:style w:type="paragraph" w:customStyle="1" w:styleId="blocktext2">
    <w:name w:val="blocktext2"/>
    <w:basedOn w:val="isonormal"/>
    <w:rsid w:val="00BC2916"/>
    <w:pPr>
      <w:keepLines/>
      <w:ind w:left="300"/>
    </w:pPr>
  </w:style>
  <w:style w:type="paragraph" w:customStyle="1" w:styleId="blocktext3">
    <w:name w:val="blocktext3"/>
    <w:basedOn w:val="isonormal"/>
    <w:rsid w:val="00BC2916"/>
    <w:pPr>
      <w:keepLines/>
      <w:ind w:left="600"/>
    </w:pPr>
  </w:style>
  <w:style w:type="paragraph" w:customStyle="1" w:styleId="blocktext4">
    <w:name w:val="blocktext4"/>
    <w:basedOn w:val="isonormal"/>
    <w:rsid w:val="00BC2916"/>
    <w:pPr>
      <w:keepLines/>
      <w:ind w:left="900"/>
    </w:pPr>
  </w:style>
  <w:style w:type="paragraph" w:customStyle="1" w:styleId="blocktext5">
    <w:name w:val="blocktext5"/>
    <w:basedOn w:val="isonormal"/>
    <w:rsid w:val="00BC2916"/>
    <w:pPr>
      <w:keepLines/>
      <w:ind w:left="1200"/>
    </w:pPr>
  </w:style>
  <w:style w:type="paragraph" w:customStyle="1" w:styleId="blocktext6">
    <w:name w:val="blocktext6"/>
    <w:basedOn w:val="isonormal"/>
    <w:rsid w:val="00BC2916"/>
    <w:pPr>
      <w:keepLines/>
      <w:ind w:left="1500"/>
    </w:pPr>
  </w:style>
  <w:style w:type="paragraph" w:customStyle="1" w:styleId="blocktext7">
    <w:name w:val="blocktext7"/>
    <w:basedOn w:val="isonormal"/>
    <w:rsid w:val="00BC2916"/>
    <w:pPr>
      <w:keepLines/>
      <w:ind w:left="1800"/>
    </w:pPr>
  </w:style>
  <w:style w:type="paragraph" w:customStyle="1" w:styleId="blocktext8">
    <w:name w:val="blocktext8"/>
    <w:basedOn w:val="isonormal"/>
    <w:rsid w:val="00BC2916"/>
    <w:pPr>
      <w:keepLines/>
      <w:ind w:left="2100"/>
    </w:pPr>
  </w:style>
  <w:style w:type="paragraph" w:customStyle="1" w:styleId="blocktext9">
    <w:name w:val="blocktext9"/>
    <w:basedOn w:val="isonormal"/>
    <w:rsid w:val="00BC291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C29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C291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C291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C2916"/>
    <w:pPr>
      <w:spacing w:before="0" w:line="240" w:lineRule="auto"/>
    </w:pPr>
  </w:style>
  <w:style w:type="character" w:customStyle="1" w:styleId="formlink">
    <w:name w:val="formlink"/>
    <w:rsid w:val="00BC2916"/>
    <w:rPr>
      <w:b/>
    </w:rPr>
  </w:style>
  <w:style w:type="paragraph" w:styleId="Header">
    <w:name w:val="header"/>
    <w:basedOn w:val="isonormal"/>
    <w:link w:val="HeaderChar"/>
    <w:rsid w:val="00BC291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C291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C2916"/>
  </w:style>
  <w:style w:type="paragraph" w:customStyle="1" w:styleId="isonormal">
    <w:name w:val="isonormal"/>
    <w:rsid w:val="00BC29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18"/>
    </w:rPr>
  </w:style>
  <w:style w:type="paragraph" w:customStyle="1" w:styleId="noboxaddlrule">
    <w:name w:val="noboxaddlrule"/>
    <w:basedOn w:val="isonormal"/>
    <w:next w:val="blocktext1"/>
    <w:rsid w:val="00BC291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C291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C291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C291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C291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C291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C291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C291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C291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C291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C291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C29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C291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C291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C291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C291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C291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C291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C291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BC2916"/>
    <w:rPr>
      <w:b/>
    </w:rPr>
  </w:style>
  <w:style w:type="paragraph" w:customStyle="1" w:styleId="space2">
    <w:name w:val="space2"/>
    <w:basedOn w:val="isonormal"/>
    <w:next w:val="isonormal"/>
    <w:rsid w:val="00BC291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C291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C2916"/>
    <w:pPr>
      <w:spacing w:before="0" w:line="160" w:lineRule="exact"/>
    </w:pPr>
  </w:style>
  <w:style w:type="paragraph" w:customStyle="1" w:styleId="subcap">
    <w:name w:val="subcap"/>
    <w:basedOn w:val="isonormal"/>
    <w:rsid w:val="00BC29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C291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C291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C2916"/>
    <w:pPr>
      <w:jc w:val="left"/>
    </w:pPr>
    <w:rPr>
      <w:b/>
    </w:rPr>
  </w:style>
  <w:style w:type="paragraph" w:customStyle="1" w:styleId="tablehead">
    <w:name w:val="tablehead"/>
    <w:basedOn w:val="isonormal"/>
    <w:rsid w:val="00BC2916"/>
    <w:pPr>
      <w:spacing w:before="40" w:after="20"/>
      <w:jc w:val="center"/>
    </w:pPr>
    <w:rPr>
      <w:b/>
    </w:rPr>
  </w:style>
  <w:style w:type="character" w:customStyle="1" w:styleId="tablelink">
    <w:name w:val="tablelink"/>
    <w:rsid w:val="00BC2916"/>
    <w:rPr>
      <w:b/>
    </w:rPr>
  </w:style>
  <w:style w:type="paragraph" w:customStyle="1" w:styleId="subcap2">
    <w:name w:val="subcap2"/>
    <w:basedOn w:val="isonormal"/>
    <w:rsid w:val="00BC291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C2916"/>
    <w:pPr>
      <w:spacing w:before="0" w:after="20"/>
      <w:jc w:val="left"/>
    </w:pPr>
  </w:style>
  <w:style w:type="paragraph" w:customStyle="1" w:styleId="tabletext10">
    <w:name w:val="tabletext1/0"/>
    <w:basedOn w:val="isonormal"/>
    <w:rsid w:val="00BC2916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BC2916"/>
  </w:style>
  <w:style w:type="paragraph" w:customStyle="1" w:styleId="tabletext11">
    <w:name w:val="tabletext1/1"/>
    <w:basedOn w:val="isonormal"/>
    <w:rsid w:val="00BC291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C291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C291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C291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C291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C291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C291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C291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C2916"/>
    <w:pPr>
      <w:ind w:left="4320"/>
    </w:pPr>
  </w:style>
  <w:style w:type="character" w:customStyle="1" w:styleId="spotlinksource">
    <w:name w:val="spotlinksource"/>
    <w:rsid w:val="00BC2916"/>
    <w:rPr>
      <w:b/>
    </w:rPr>
  </w:style>
  <w:style w:type="character" w:customStyle="1" w:styleId="spotlinktarget">
    <w:name w:val="spotlinktarget"/>
    <w:rsid w:val="00BC2916"/>
    <w:rPr>
      <w:b/>
    </w:rPr>
  </w:style>
  <w:style w:type="paragraph" w:customStyle="1" w:styleId="terr3colhang">
    <w:name w:val="terr3colhang"/>
    <w:basedOn w:val="isonormal"/>
    <w:rsid w:val="00BC291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C2916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BC2916"/>
  </w:style>
  <w:style w:type="paragraph" w:customStyle="1" w:styleId="ctoutlinetxt1">
    <w:name w:val="ctoutlinetxt1"/>
    <w:basedOn w:val="isonormal"/>
    <w:rsid w:val="00BC291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C291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C291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C2916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C29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C291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C291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C2916"/>
    <w:pPr>
      <w:suppressAutoHyphens/>
      <w:spacing w:before="0" w:after="80"/>
      <w:ind w:left="480"/>
      <w:jc w:val="left"/>
    </w:pPr>
  </w:style>
  <w:style w:type="paragraph" w:customStyle="1" w:styleId="EMheading1">
    <w:name w:val="EM heading 1"/>
    <w:basedOn w:val="isonormal"/>
    <w:next w:val="isonormal"/>
    <w:rsid w:val="00BC291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tabletext40">
    <w:name w:val="tabletext4/0"/>
    <w:basedOn w:val="isonormal"/>
    <w:rsid w:val="00BC2916"/>
    <w:pPr>
      <w:jc w:val="left"/>
    </w:pPr>
  </w:style>
  <w:style w:type="paragraph" w:customStyle="1" w:styleId="tabletext44">
    <w:name w:val="tabletext4/4"/>
    <w:basedOn w:val="isonormal"/>
    <w:rsid w:val="00BC2916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C2916"/>
    <w:pPr>
      <w:suppressAutoHyphens/>
      <w:spacing w:before="0" w:after="80"/>
      <w:ind w:left="720"/>
      <w:jc w:val="left"/>
    </w:pPr>
  </w:style>
  <w:style w:type="paragraph" w:customStyle="1" w:styleId="EMheading2">
    <w:name w:val="EM heading 2"/>
    <w:basedOn w:val="isonormal"/>
    <w:next w:val="isonormal"/>
    <w:rsid w:val="00BC291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C291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BC291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C2916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BC2916"/>
    <w:rPr>
      <w:rFonts w:ascii="Times New Roman" w:hAnsi="Times New Roman"/>
      <w:sz w:val="22"/>
    </w:rPr>
  </w:style>
  <w:style w:type="character" w:customStyle="1" w:styleId="FooterChar">
    <w:name w:val="Footer Char"/>
    <w:link w:val="Footer"/>
    <w:rsid w:val="00BC2916"/>
    <w:rPr>
      <w:sz w:val="18"/>
    </w:rPr>
  </w:style>
  <w:style w:type="character" w:customStyle="1" w:styleId="HeaderChar">
    <w:name w:val="Header Char"/>
    <w:link w:val="Header"/>
    <w:rsid w:val="00BC2916"/>
    <w:rPr>
      <w:b/>
    </w:rPr>
  </w:style>
  <w:style w:type="character" w:customStyle="1" w:styleId="Heading1Char">
    <w:name w:val="Heading 1 Char"/>
    <w:link w:val="Heading1"/>
    <w:rsid w:val="00BC2916"/>
    <w:rPr>
      <w:rFonts w:ascii="Times New Roman" w:hAnsi="Times New Roman"/>
      <w:b/>
      <w:sz w:val="24"/>
    </w:rPr>
  </w:style>
  <w:style w:type="character" w:customStyle="1" w:styleId="Heading2Char">
    <w:name w:val="Heading 2 Char"/>
    <w:link w:val="Heading2"/>
    <w:rsid w:val="00BC2916"/>
    <w:rPr>
      <w:rFonts w:ascii="Times New Roman" w:hAnsi="Times New Roman"/>
      <w:b/>
      <w:sz w:val="24"/>
    </w:rPr>
  </w:style>
  <w:style w:type="character" w:customStyle="1" w:styleId="Heading3Char">
    <w:name w:val="Heading 3 Char"/>
    <w:link w:val="Heading3"/>
    <w:rsid w:val="00BC2916"/>
    <w:rPr>
      <w:rFonts w:ascii="Times New Roman" w:hAnsi="Times New Roman"/>
      <w:b/>
      <w:sz w:val="24"/>
    </w:rPr>
  </w:style>
  <w:style w:type="character" w:customStyle="1" w:styleId="MacroTextChar">
    <w:name w:val="Macro Text Char"/>
    <w:link w:val="MacroText"/>
    <w:rsid w:val="00BC2916"/>
  </w:style>
  <w:style w:type="character" w:customStyle="1" w:styleId="SignatureChar">
    <w:name w:val="Signature Char"/>
    <w:link w:val="Signature"/>
    <w:rsid w:val="00BC2916"/>
    <w:rPr>
      <w:rFonts w:ascii="Times New Roman" w:hAnsi="Times New Roman"/>
      <w:sz w:val="24"/>
    </w:rPr>
  </w:style>
  <w:style w:type="character" w:customStyle="1" w:styleId="SubtitleChar">
    <w:name w:val="Subtitle Char"/>
    <w:link w:val="Subtitle"/>
    <w:rsid w:val="00BC2916"/>
    <w:rPr>
      <w:rFonts w:ascii="Times New Roman" w:hAnsi="Times New Roman"/>
      <w:i/>
      <w:sz w:val="24"/>
    </w:rPr>
  </w:style>
  <w:style w:type="paragraph" w:customStyle="1" w:styleId="tabletext1">
    <w:name w:val="tabletext1"/>
    <w:rsid w:val="00BC291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noProof/>
      <w:spacing w:val="6"/>
      <w:sz w:val="18"/>
    </w:rPr>
  </w:style>
  <w:style w:type="paragraph" w:customStyle="1" w:styleId="NotRatesLossCosts">
    <w:name w:val="NotRatesLossCosts"/>
    <w:rsid w:val="00BC29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18"/>
    </w:rPr>
  </w:style>
  <w:style w:type="paragraph" w:customStyle="1" w:styleId="Picture1">
    <w:name w:val="Picture1"/>
    <w:rsid w:val="00BC291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sz w:val="18"/>
    </w:rPr>
  </w:style>
  <w:style w:type="paragraph" w:customStyle="1" w:styleId="table1conttext">
    <w:name w:val="table1conttext"/>
    <w:basedOn w:val="Normal"/>
    <w:rsid w:val="00BC291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BC29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C291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C2916"/>
    <w:rPr>
      <w:b/>
      <w:sz w:val="18"/>
    </w:rPr>
  </w:style>
  <w:style w:type="paragraph" w:customStyle="1" w:styleId="NotocOutlinetxt2">
    <w:name w:val="NotocOutlinetxt2"/>
    <w:basedOn w:val="isonormal"/>
    <w:rsid w:val="00BC29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C29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C291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C2916"/>
  </w:style>
  <w:style w:type="paragraph" w:customStyle="1" w:styleId="spacesingle">
    <w:name w:val="spacesingle"/>
    <w:basedOn w:val="isonormal"/>
    <w:next w:val="isonormal"/>
    <w:rsid w:val="00BC2916"/>
    <w:pPr>
      <w:spacing w:line="240" w:lineRule="auto"/>
    </w:pPr>
  </w:style>
  <w:style w:type="paragraph" w:styleId="Revision">
    <w:name w:val="Revision"/>
    <w:hidden/>
    <w:uiPriority w:val="99"/>
    <w:semiHidden/>
    <w:rsid w:val="00A1198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LI-CA-2024-158 - 003 -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2024-05-21T04:00:00+00:00</Date_x0020_Modified>
    <CircularDate xmlns="a86cc342-0045-41e2-80e9-abdb777d2eca">2024-06-03T04:00:00+00:00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loss cost filing CA-2022-RLC2 in Tennessee.</KeyMessage>
    <CircularNumber xmlns="a86cc342-0045-41e2-80e9-abdb777d2eca">LI-CA-2024-158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41151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TENNESEE REVISED LOSS COSTS FOR THE COMMERCIAL AUTO 2022 LOSS COST FILING PROVIDED AND TO BE IMPLEMENTED</CircularTitle>
    <Jurs xmlns="a86cc342-0045-41e2-80e9-abdb777d2eca">
      <Value>45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BDFAE0-B075-4074-8946-33A15153B922}"/>
</file>

<file path=customXml/itemProps2.xml><?xml version="1.0" encoding="utf-8"?>
<ds:datastoreItem xmlns:ds="http://schemas.openxmlformats.org/officeDocument/2006/customXml" ds:itemID="{BC7A9F59-DB20-4F41-982A-22403504D7C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C24E500-F385-4EE0-AAD0-C1B7B55D00A2}">
  <ds:schemaRefs>
    <ds:schemaRef ds:uri="http://purl.org/dc/elements/1.1/"/>
    <ds:schemaRef ds:uri="http://schemas.microsoft.com/office/2006/metadata/properties"/>
    <ds:schemaRef ds:uri="54fe3ac7-1723-47b4-b770-24dd91bac16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F21FF5-2903-4314-B060-F16AF9F446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348</Words>
  <Characters>1612</Characters>
  <Application>Microsoft Office Word</Application>
  <DocSecurity>0</DocSecurity>
  <Lines>291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dc:description>Manuals template for creating or revising a new page or IsoSuite document.</dc:description>
  <cp:lastModifiedBy/>
  <cp:revision>1</cp:revision>
  <dcterms:created xsi:type="dcterms:W3CDTF">2024-05-21T17:50:00Z</dcterms:created>
  <dcterms:modified xsi:type="dcterms:W3CDTF">2024-05-21T17:57:00Z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694022_1.doc</vt:lpwstr>
  </property>
  <property fmtid="{D5CDD505-2E9C-101B-9397-08002B2CF9AE}" pid="5" name="Jurisdiction">
    <vt:lpwstr>TN</vt:lpwstr>
  </property>
  <property fmtid="{D5CDD505-2E9C-101B-9397-08002B2CF9AE}" pid="6" name="LOB">
    <vt:lpwstr>CA</vt:lpwstr>
  </property>
  <property fmtid="{D5CDD505-2E9C-101B-9397-08002B2CF9AE}" pid="7" name="Order">
    <vt:lpwstr>5790700.00000000</vt:lpwstr>
  </property>
  <property fmtid="{D5CDD505-2E9C-101B-9397-08002B2CF9AE}" pid="8" name="Product">
    <vt:lpwstr>SIM</vt:lpwstr>
  </property>
  <property fmtid="{D5CDD505-2E9C-101B-9397-08002B2CF9AE}" pid="9" name="SequenceNumber">
    <vt:lpwstr>694022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docset_NoMedatataSyncRequired">
    <vt:lpwstr>False</vt:lpwstr>
  </property>
</Properties>
</file>