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322" w:rsidRDefault="00F26322" w:rsidP="00F26322">
      <w:pPr>
        <w:jc w:val="center"/>
        <w:rPr>
          <w:b/>
          <w:sz w:val="22"/>
          <w:szCs w:val="22"/>
        </w:rPr>
      </w:pPr>
    </w:p>
    <w:p w:rsidR="00F26322" w:rsidRDefault="00F26322" w:rsidP="00F26322">
      <w:pPr>
        <w:jc w:val="center"/>
        <w:rPr>
          <w:b/>
          <w:sz w:val="22"/>
          <w:szCs w:val="22"/>
        </w:rPr>
      </w:pPr>
    </w:p>
    <w:p w:rsidR="00F26322" w:rsidRDefault="00F26322" w:rsidP="00F26322">
      <w:pPr>
        <w:jc w:val="center"/>
        <w:rPr>
          <w:b/>
          <w:sz w:val="22"/>
          <w:szCs w:val="22"/>
        </w:rPr>
      </w:pPr>
    </w:p>
    <w:p w:rsidR="00F26322" w:rsidRDefault="00F26322" w:rsidP="00F26322">
      <w:pPr>
        <w:jc w:val="center"/>
        <w:rPr>
          <w:b/>
          <w:sz w:val="22"/>
          <w:szCs w:val="22"/>
        </w:rPr>
      </w:pPr>
    </w:p>
    <w:p w:rsidR="004F21F4" w:rsidRPr="00CC2831" w:rsidRDefault="004F21F4" w:rsidP="00F26322">
      <w:pPr>
        <w:jc w:val="center"/>
        <w:rPr>
          <w:b/>
          <w:sz w:val="22"/>
          <w:szCs w:val="22"/>
        </w:rPr>
      </w:pPr>
    </w:p>
    <w:p w:rsidR="00F26322" w:rsidRPr="006B62FC" w:rsidRDefault="008E6E4E" w:rsidP="00957DB5">
      <w:pPr>
        <w:jc w:val="center"/>
        <w:outlineLvl w:val="0"/>
        <w:rPr>
          <w:b/>
        </w:rPr>
      </w:pPr>
      <w:r>
        <w:rPr>
          <w:b/>
        </w:rPr>
        <w:t>Explanatory Memorandum</w:t>
      </w:r>
    </w:p>
    <w:p w:rsidR="00DB32E1" w:rsidRDefault="00DB32E1" w:rsidP="006F425D"/>
    <w:p w:rsidR="008E6E4E" w:rsidRDefault="006138E7" w:rsidP="00957DB5">
      <w:pPr>
        <w:outlineLvl w:val="0"/>
        <w:rPr>
          <w:b/>
        </w:rPr>
      </w:pPr>
      <w:r>
        <w:t xml:space="preserve">We are submitting </w:t>
      </w:r>
      <w:r w:rsidR="000E18CE">
        <w:t>one</w:t>
      </w:r>
      <w:r w:rsidR="00191B1B">
        <w:t xml:space="preserve"> </w:t>
      </w:r>
      <w:r w:rsidR="00D256D0">
        <w:t>endorsement</w:t>
      </w:r>
      <w:r w:rsidR="008E6E4E">
        <w:t xml:space="preserve"> to be used with our Integrated Property Insurance Solutions, Property Coverage Form</w:t>
      </w:r>
      <w:r w:rsidR="00022A5B">
        <w:t>, 64543</w:t>
      </w:r>
      <w:r w:rsidR="00191B1B">
        <w:t xml:space="preserve"> for </w:t>
      </w:r>
      <w:r w:rsidR="00191B1B" w:rsidRPr="00191B1B">
        <w:rPr>
          <w:b/>
        </w:rPr>
        <w:t>Broadcasters</w:t>
      </w:r>
      <w:r w:rsidR="000E18CE">
        <w:rPr>
          <w:b/>
        </w:rPr>
        <w:t xml:space="preserve"> </w:t>
      </w:r>
      <w:r w:rsidR="00191B1B" w:rsidRPr="00191B1B">
        <w:rPr>
          <w:b/>
        </w:rPr>
        <w:t>only.</w:t>
      </w:r>
      <w:r w:rsidR="00191B1B">
        <w:t xml:space="preserve"> </w:t>
      </w:r>
    </w:p>
    <w:p w:rsidR="008E6E4E" w:rsidRDefault="008E6E4E" w:rsidP="00957DB5">
      <w:pPr>
        <w:outlineLvl w:val="0"/>
        <w:rPr>
          <w:b/>
        </w:rPr>
      </w:pPr>
    </w:p>
    <w:p w:rsidR="00FC377F" w:rsidRPr="000E18CE" w:rsidRDefault="00AC2AB3" w:rsidP="00022A5B">
      <w:pPr>
        <w:rPr>
          <w:b/>
        </w:rPr>
      </w:pPr>
      <w:r>
        <w:rPr>
          <w:b/>
        </w:rPr>
        <w:t xml:space="preserve">OK </w:t>
      </w:r>
      <w:r w:rsidR="000E18CE" w:rsidRPr="000E18CE">
        <w:rPr>
          <w:b/>
        </w:rPr>
        <w:t xml:space="preserve">Broadcasters Enhancement Endorsement </w:t>
      </w:r>
      <w:r w:rsidR="00E961D6">
        <w:rPr>
          <w:b/>
        </w:rPr>
        <w:t>1</w:t>
      </w:r>
      <w:r w:rsidR="006C3E8A">
        <w:rPr>
          <w:b/>
        </w:rPr>
        <w:t>15163</w:t>
      </w:r>
    </w:p>
    <w:p w:rsidR="00FC377F" w:rsidRPr="00FC377F" w:rsidRDefault="00FC377F" w:rsidP="00FC377F">
      <w:pPr>
        <w:rPr>
          <w:b/>
        </w:rPr>
      </w:pPr>
    </w:p>
    <w:p w:rsidR="000E18CE" w:rsidRDefault="00FC377F" w:rsidP="00FC377F">
      <w:r w:rsidRPr="00E04A11">
        <w:t xml:space="preserve">This </w:t>
      </w:r>
      <w:r w:rsidR="0011088C">
        <w:t>mandatory</w:t>
      </w:r>
      <w:r w:rsidR="000E18CE">
        <w:t xml:space="preserve"> </w:t>
      </w:r>
      <w:r w:rsidRPr="00E04A11">
        <w:t>endorsement is a</w:t>
      </w:r>
      <w:r w:rsidR="00D256D0">
        <w:t>n</w:t>
      </w:r>
      <w:r w:rsidRPr="00E04A11">
        <w:t xml:space="preserve"> update to the previously filed and approved</w:t>
      </w:r>
      <w:r w:rsidR="00AC2AB3">
        <w:t xml:space="preserve"> OK</w:t>
      </w:r>
      <w:ins w:id="0" w:author="emartell" w:date="2014-02-04T14:27:00Z">
        <w:r w:rsidR="00AC2AB3">
          <w:t xml:space="preserve"> </w:t>
        </w:r>
      </w:ins>
      <w:r w:rsidR="000E18CE">
        <w:t xml:space="preserve">Radio and Televisions Towers and Equipment Coverage Enhancement Endorsement </w:t>
      </w:r>
      <w:r w:rsidR="006C3E8A">
        <w:t>111474</w:t>
      </w:r>
      <w:r w:rsidR="000E18CE">
        <w:t xml:space="preserve"> (09/12)</w:t>
      </w:r>
      <w:r w:rsidRPr="00E04A11">
        <w:t>.  Th</w:t>
      </w:r>
      <w:r w:rsidR="000E18CE">
        <w:t xml:space="preserve">is new endorsement contains all the provisions of </w:t>
      </w:r>
      <w:r w:rsidR="006C3E8A">
        <w:t>111474</w:t>
      </w:r>
      <w:r w:rsidR="000E18CE">
        <w:t xml:space="preserve"> and provides the following additional </w:t>
      </w:r>
      <w:r w:rsidR="00F830E7">
        <w:t>provisions</w:t>
      </w:r>
      <w:r w:rsidR="000E18CE">
        <w:t>:</w:t>
      </w:r>
    </w:p>
    <w:p w:rsidR="00F830E7" w:rsidRDefault="00F830E7" w:rsidP="00FC377F"/>
    <w:p w:rsidR="00F830E7" w:rsidRDefault="00F830E7" w:rsidP="00F830E7">
      <w:pPr>
        <w:numPr>
          <w:ilvl w:val="0"/>
          <w:numId w:val="3"/>
        </w:numPr>
      </w:pPr>
      <w:r>
        <w:t>The Supplemental Coverage for Extra Expense provided in the Property Coverage Form is expanded to provide coverage for Business Income and Extra Expense subject to the $50,000 limit of insurance.</w:t>
      </w:r>
    </w:p>
    <w:p w:rsidR="00FB25E2" w:rsidRDefault="00EA5700" w:rsidP="00F830E7">
      <w:pPr>
        <w:numPr>
          <w:ilvl w:val="0"/>
          <w:numId w:val="3"/>
        </w:numPr>
      </w:pPr>
      <w:r>
        <w:t xml:space="preserve">A provision is added to the Valuation Clause in the Property Coverage </w:t>
      </w:r>
      <w:r w:rsidR="00FB25E2">
        <w:t>Form</w:t>
      </w:r>
      <w:r>
        <w:t xml:space="preserve"> </w:t>
      </w:r>
      <w:r w:rsidR="005F51A8">
        <w:t xml:space="preserve">for new generation broadcasting equipment </w:t>
      </w:r>
      <w:r>
        <w:t xml:space="preserve">to allow the </w:t>
      </w:r>
      <w:r w:rsidR="00FB25E2">
        <w:t xml:space="preserve">replacement </w:t>
      </w:r>
      <w:r w:rsidR="005F51A8">
        <w:t xml:space="preserve">of </w:t>
      </w:r>
      <w:r>
        <w:t xml:space="preserve">broadcasting equipment </w:t>
      </w:r>
      <w:r w:rsidR="00FB25E2">
        <w:t>that is functionally comparable to the equipment being replaced</w:t>
      </w:r>
      <w:r w:rsidR="005F51A8">
        <w:t xml:space="preserve"> at replacement cost plus up to 25% above what the cost would have been to repair or replace with like kind and quality</w:t>
      </w:r>
      <w:r w:rsidR="00FB25E2">
        <w:t>.</w:t>
      </w:r>
    </w:p>
    <w:p w:rsidR="00FB25E2" w:rsidRDefault="00FB25E2" w:rsidP="00F830E7">
      <w:pPr>
        <w:numPr>
          <w:ilvl w:val="0"/>
          <w:numId w:val="3"/>
        </w:numPr>
      </w:pPr>
      <w:r>
        <w:t>The Business Income and Extra Expense Coverage Part is amended to include Supplemental Coverages for:</w:t>
      </w:r>
    </w:p>
    <w:p w:rsidR="00FB25E2" w:rsidRDefault="00FB25E2" w:rsidP="00FB25E2">
      <w:pPr>
        <w:numPr>
          <w:ilvl w:val="1"/>
          <w:numId w:val="3"/>
        </w:numPr>
      </w:pPr>
      <w:r>
        <w:t>Interdependent Business Interruption</w:t>
      </w:r>
      <w:r w:rsidR="00226A2F">
        <w:t xml:space="preserve"> </w:t>
      </w:r>
    </w:p>
    <w:p w:rsidR="005F51A8" w:rsidRDefault="00FB25E2" w:rsidP="00FB25E2">
      <w:pPr>
        <w:numPr>
          <w:ilvl w:val="1"/>
          <w:numId w:val="3"/>
        </w:numPr>
      </w:pPr>
      <w:r>
        <w:t xml:space="preserve">Emergency Alert System Business </w:t>
      </w:r>
      <w:r w:rsidR="00226A2F">
        <w:t>Interruption</w:t>
      </w:r>
      <w:r w:rsidR="00EE24B8">
        <w:t>-</w:t>
      </w:r>
      <w:r w:rsidR="00226A2F">
        <w:t xml:space="preserve">covers the loss of business income due to suspension of </w:t>
      </w:r>
      <w:r w:rsidR="00EE24B8">
        <w:t xml:space="preserve">normal </w:t>
      </w:r>
      <w:r w:rsidR="00226A2F">
        <w:t>operations when required by specified authorities to activate the Emergency Alert System</w:t>
      </w:r>
      <w:r w:rsidR="00EE24B8">
        <w:t xml:space="preserve">.  The EAS must be activated for more than 50% of normal broadcast time and longer than 8 hours to </w:t>
      </w:r>
      <w:r w:rsidR="00642A31">
        <w:t>trigger</w:t>
      </w:r>
      <w:r w:rsidR="00EE24B8">
        <w:t xml:space="preserve"> this supplemental coverage. A </w:t>
      </w:r>
      <w:r w:rsidR="00226A2F">
        <w:t xml:space="preserve">limit of $10,000 for each </w:t>
      </w:r>
      <w:proofErr w:type="gramStart"/>
      <w:r w:rsidR="00226A2F">
        <w:t>premises</w:t>
      </w:r>
      <w:proofErr w:type="gramEnd"/>
      <w:r w:rsidR="00226A2F">
        <w:t xml:space="preserve"> in any one occurrence</w:t>
      </w:r>
      <w:r w:rsidR="00EE24B8">
        <w:t xml:space="preserve"> is provided</w:t>
      </w:r>
      <w:r w:rsidR="00642A31">
        <w:t>.</w:t>
      </w:r>
      <w:r w:rsidR="00226A2F">
        <w:t xml:space="preserve"> </w:t>
      </w:r>
      <w:r w:rsidR="00EA5700">
        <w:t xml:space="preserve"> </w:t>
      </w:r>
    </w:p>
    <w:p w:rsidR="00226A2F" w:rsidRDefault="00226A2F" w:rsidP="00226A2F"/>
    <w:p w:rsidR="00226A2F" w:rsidRDefault="00226A2F" w:rsidP="00226A2F"/>
    <w:p w:rsidR="00FC377F" w:rsidRDefault="00226A2F" w:rsidP="00FC377F">
      <w:r>
        <w:t>There is no premium charge for this endorsement.</w:t>
      </w:r>
      <w:r w:rsidR="00FC377F" w:rsidRPr="00E04A11">
        <w:t xml:space="preserve"> </w:t>
      </w:r>
    </w:p>
    <w:p w:rsidR="00E961D6" w:rsidRDefault="00E961D6" w:rsidP="00FC377F"/>
    <w:p w:rsidR="00E961D6" w:rsidRPr="00E04A11" w:rsidRDefault="00E961D6" w:rsidP="00FC377F">
      <w:r>
        <w:t>We a</w:t>
      </w:r>
      <w:r w:rsidR="006C3E8A">
        <w:t>re withdrawing 111474</w:t>
      </w:r>
      <w:proofErr w:type="gramStart"/>
      <w:r w:rsidR="006C3E8A">
        <w:t>.</w:t>
      </w:r>
      <w:r>
        <w:t>.</w:t>
      </w:r>
      <w:proofErr w:type="gramEnd"/>
      <w:r>
        <w:t xml:space="preserve">  </w:t>
      </w:r>
    </w:p>
    <w:p w:rsidR="00FC377F" w:rsidRPr="00E04A11" w:rsidRDefault="00FC377F" w:rsidP="00FC377F"/>
    <w:p w:rsidR="00620939" w:rsidRDefault="00620939" w:rsidP="00620939">
      <w:pPr>
        <w:rPr>
          <w:b/>
        </w:rPr>
      </w:pPr>
    </w:p>
    <w:p w:rsidR="00191B1B" w:rsidRDefault="00191B1B" w:rsidP="00620939">
      <w:pPr>
        <w:rPr>
          <w:b/>
        </w:rPr>
      </w:pPr>
    </w:p>
    <w:p w:rsidR="00191B1B" w:rsidRDefault="00191B1B" w:rsidP="00620939">
      <w:pPr>
        <w:rPr>
          <w:b/>
        </w:rPr>
      </w:pPr>
    </w:p>
    <w:p w:rsidR="00191B1B" w:rsidRDefault="00191B1B" w:rsidP="00620939"/>
    <w:p w:rsidR="00191B1B" w:rsidRDefault="00191B1B" w:rsidP="00620939"/>
    <w:p w:rsidR="00191B1B" w:rsidRDefault="00191B1B" w:rsidP="00620939"/>
    <w:p w:rsidR="00FC377F" w:rsidRDefault="00FC377F" w:rsidP="006F425D"/>
    <w:sectPr w:rsidR="00FC377F" w:rsidSect="00D4746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B43FC"/>
    <w:multiLevelType w:val="hybridMultilevel"/>
    <w:tmpl w:val="E070CC9A"/>
    <w:lvl w:ilvl="0" w:tplc="E3945D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7312E9"/>
    <w:multiLevelType w:val="hybridMultilevel"/>
    <w:tmpl w:val="406CB918"/>
    <w:lvl w:ilvl="0" w:tplc="E3945D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A096D29"/>
    <w:multiLevelType w:val="hybridMultilevel"/>
    <w:tmpl w:val="3402B6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 w:grammar="clean"/>
  <w:stylePaneFormatFilter w:val="3F01"/>
  <w:trackRevisions/>
  <w:defaultTabStop w:val="720"/>
  <w:noPunctuationKerning/>
  <w:characterSpacingControl w:val="doNotCompress"/>
  <w:compat/>
  <w:rsids>
    <w:rsidRoot w:val="006F425D"/>
    <w:rsid w:val="00000405"/>
    <w:rsid w:val="00000C81"/>
    <w:rsid w:val="00000D71"/>
    <w:rsid w:val="00001538"/>
    <w:rsid w:val="00001FDE"/>
    <w:rsid w:val="00002110"/>
    <w:rsid w:val="000025B5"/>
    <w:rsid w:val="000025CD"/>
    <w:rsid w:val="000028C3"/>
    <w:rsid w:val="00002A90"/>
    <w:rsid w:val="00003638"/>
    <w:rsid w:val="0000365A"/>
    <w:rsid w:val="00004424"/>
    <w:rsid w:val="000047C8"/>
    <w:rsid w:val="0000543E"/>
    <w:rsid w:val="0000552A"/>
    <w:rsid w:val="000056A4"/>
    <w:rsid w:val="000058EC"/>
    <w:rsid w:val="00005AF6"/>
    <w:rsid w:val="00005DBD"/>
    <w:rsid w:val="00006A4A"/>
    <w:rsid w:val="00006ED8"/>
    <w:rsid w:val="00007C54"/>
    <w:rsid w:val="000111F1"/>
    <w:rsid w:val="0001134E"/>
    <w:rsid w:val="00011E79"/>
    <w:rsid w:val="00012BCF"/>
    <w:rsid w:val="000133DC"/>
    <w:rsid w:val="0001417E"/>
    <w:rsid w:val="00014C3B"/>
    <w:rsid w:val="000152B3"/>
    <w:rsid w:val="00015674"/>
    <w:rsid w:val="00015766"/>
    <w:rsid w:val="000157F7"/>
    <w:rsid w:val="00015A05"/>
    <w:rsid w:val="00015A8A"/>
    <w:rsid w:val="00015CCA"/>
    <w:rsid w:val="00016587"/>
    <w:rsid w:val="00016690"/>
    <w:rsid w:val="00016969"/>
    <w:rsid w:val="000169D2"/>
    <w:rsid w:val="00020C12"/>
    <w:rsid w:val="00020ECF"/>
    <w:rsid w:val="00021BB6"/>
    <w:rsid w:val="0002271E"/>
    <w:rsid w:val="00022A5B"/>
    <w:rsid w:val="00022CD2"/>
    <w:rsid w:val="00022E5F"/>
    <w:rsid w:val="00023057"/>
    <w:rsid w:val="000230F3"/>
    <w:rsid w:val="00023570"/>
    <w:rsid w:val="000236B1"/>
    <w:rsid w:val="000239AE"/>
    <w:rsid w:val="00023F36"/>
    <w:rsid w:val="00024395"/>
    <w:rsid w:val="000251C3"/>
    <w:rsid w:val="00025501"/>
    <w:rsid w:val="0002571E"/>
    <w:rsid w:val="00025910"/>
    <w:rsid w:val="00025A18"/>
    <w:rsid w:val="00025F8F"/>
    <w:rsid w:val="0002607C"/>
    <w:rsid w:val="00026971"/>
    <w:rsid w:val="00026F1F"/>
    <w:rsid w:val="00026F23"/>
    <w:rsid w:val="00027F23"/>
    <w:rsid w:val="000307A8"/>
    <w:rsid w:val="000307C2"/>
    <w:rsid w:val="00030DB3"/>
    <w:rsid w:val="000317E4"/>
    <w:rsid w:val="00031DE8"/>
    <w:rsid w:val="000332C9"/>
    <w:rsid w:val="000337BC"/>
    <w:rsid w:val="00033F09"/>
    <w:rsid w:val="000344ED"/>
    <w:rsid w:val="00034E68"/>
    <w:rsid w:val="0003546F"/>
    <w:rsid w:val="000356B8"/>
    <w:rsid w:val="00035AEA"/>
    <w:rsid w:val="00036269"/>
    <w:rsid w:val="000365A7"/>
    <w:rsid w:val="000366D1"/>
    <w:rsid w:val="00037656"/>
    <w:rsid w:val="000379D9"/>
    <w:rsid w:val="00037BD1"/>
    <w:rsid w:val="00037C47"/>
    <w:rsid w:val="000404C9"/>
    <w:rsid w:val="000409F3"/>
    <w:rsid w:val="00040D2E"/>
    <w:rsid w:val="00041445"/>
    <w:rsid w:val="00041C98"/>
    <w:rsid w:val="00042A2A"/>
    <w:rsid w:val="00043F08"/>
    <w:rsid w:val="00045194"/>
    <w:rsid w:val="00045844"/>
    <w:rsid w:val="000463D4"/>
    <w:rsid w:val="0004668D"/>
    <w:rsid w:val="00046D04"/>
    <w:rsid w:val="000475FE"/>
    <w:rsid w:val="00047CA4"/>
    <w:rsid w:val="000513F3"/>
    <w:rsid w:val="00051C82"/>
    <w:rsid w:val="00052220"/>
    <w:rsid w:val="000522E1"/>
    <w:rsid w:val="000528E5"/>
    <w:rsid w:val="00052B05"/>
    <w:rsid w:val="00052B15"/>
    <w:rsid w:val="000534BC"/>
    <w:rsid w:val="000537A7"/>
    <w:rsid w:val="00054317"/>
    <w:rsid w:val="0005443E"/>
    <w:rsid w:val="00054A2D"/>
    <w:rsid w:val="00054CDE"/>
    <w:rsid w:val="0005544D"/>
    <w:rsid w:val="0005626A"/>
    <w:rsid w:val="00056A25"/>
    <w:rsid w:val="00056D78"/>
    <w:rsid w:val="00057308"/>
    <w:rsid w:val="000577C7"/>
    <w:rsid w:val="00057AB6"/>
    <w:rsid w:val="00057C0B"/>
    <w:rsid w:val="000600DC"/>
    <w:rsid w:val="00060A31"/>
    <w:rsid w:val="00060B17"/>
    <w:rsid w:val="00060EB2"/>
    <w:rsid w:val="000611BF"/>
    <w:rsid w:val="00061962"/>
    <w:rsid w:val="000619DF"/>
    <w:rsid w:val="00061D9A"/>
    <w:rsid w:val="0006206F"/>
    <w:rsid w:val="000623B5"/>
    <w:rsid w:val="000627F3"/>
    <w:rsid w:val="00063201"/>
    <w:rsid w:val="0006323E"/>
    <w:rsid w:val="00064E6F"/>
    <w:rsid w:val="00065BA4"/>
    <w:rsid w:val="00065BEA"/>
    <w:rsid w:val="00066841"/>
    <w:rsid w:val="000671D6"/>
    <w:rsid w:val="0006727E"/>
    <w:rsid w:val="00070125"/>
    <w:rsid w:val="000706A0"/>
    <w:rsid w:val="00070762"/>
    <w:rsid w:val="00070B72"/>
    <w:rsid w:val="00070EBD"/>
    <w:rsid w:val="00071DB4"/>
    <w:rsid w:val="00071E1F"/>
    <w:rsid w:val="000724A8"/>
    <w:rsid w:val="00072AB1"/>
    <w:rsid w:val="00072C0F"/>
    <w:rsid w:val="00072F9E"/>
    <w:rsid w:val="0007311A"/>
    <w:rsid w:val="000732F3"/>
    <w:rsid w:val="00073902"/>
    <w:rsid w:val="00073ADB"/>
    <w:rsid w:val="00074186"/>
    <w:rsid w:val="000741F9"/>
    <w:rsid w:val="000745CC"/>
    <w:rsid w:val="00074B3E"/>
    <w:rsid w:val="00074D56"/>
    <w:rsid w:val="00074DD6"/>
    <w:rsid w:val="00075603"/>
    <w:rsid w:val="0007575A"/>
    <w:rsid w:val="000764DC"/>
    <w:rsid w:val="00076ADC"/>
    <w:rsid w:val="000800FE"/>
    <w:rsid w:val="000801E9"/>
    <w:rsid w:val="0008039A"/>
    <w:rsid w:val="000803AE"/>
    <w:rsid w:val="00080407"/>
    <w:rsid w:val="0008118A"/>
    <w:rsid w:val="00081544"/>
    <w:rsid w:val="00081729"/>
    <w:rsid w:val="0008191F"/>
    <w:rsid w:val="00081D6A"/>
    <w:rsid w:val="00082066"/>
    <w:rsid w:val="000831CA"/>
    <w:rsid w:val="00083A3C"/>
    <w:rsid w:val="00083AB2"/>
    <w:rsid w:val="00083E15"/>
    <w:rsid w:val="00084A97"/>
    <w:rsid w:val="00084F93"/>
    <w:rsid w:val="000851E6"/>
    <w:rsid w:val="000857DF"/>
    <w:rsid w:val="000859BD"/>
    <w:rsid w:val="00085CE1"/>
    <w:rsid w:val="00086906"/>
    <w:rsid w:val="00087B7C"/>
    <w:rsid w:val="00087FB6"/>
    <w:rsid w:val="0009040C"/>
    <w:rsid w:val="00090780"/>
    <w:rsid w:val="000907B4"/>
    <w:rsid w:val="0009118D"/>
    <w:rsid w:val="0009159B"/>
    <w:rsid w:val="00091A20"/>
    <w:rsid w:val="00092017"/>
    <w:rsid w:val="00092085"/>
    <w:rsid w:val="000923AD"/>
    <w:rsid w:val="000927E2"/>
    <w:rsid w:val="00092827"/>
    <w:rsid w:val="00092B4C"/>
    <w:rsid w:val="0009388B"/>
    <w:rsid w:val="00093907"/>
    <w:rsid w:val="0009398B"/>
    <w:rsid w:val="00094510"/>
    <w:rsid w:val="00094669"/>
    <w:rsid w:val="000962CF"/>
    <w:rsid w:val="000969CE"/>
    <w:rsid w:val="0009700A"/>
    <w:rsid w:val="00097450"/>
    <w:rsid w:val="00097639"/>
    <w:rsid w:val="000978F5"/>
    <w:rsid w:val="00097936"/>
    <w:rsid w:val="00097EA7"/>
    <w:rsid w:val="000A03BC"/>
    <w:rsid w:val="000A0AA4"/>
    <w:rsid w:val="000A115A"/>
    <w:rsid w:val="000A2C3E"/>
    <w:rsid w:val="000A2D24"/>
    <w:rsid w:val="000A31A6"/>
    <w:rsid w:val="000A31D8"/>
    <w:rsid w:val="000A329E"/>
    <w:rsid w:val="000A33E3"/>
    <w:rsid w:val="000A354B"/>
    <w:rsid w:val="000A379B"/>
    <w:rsid w:val="000A3E99"/>
    <w:rsid w:val="000A41E2"/>
    <w:rsid w:val="000A52A7"/>
    <w:rsid w:val="000A554D"/>
    <w:rsid w:val="000A591A"/>
    <w:rsid w:val="000A622B"/>
    <w:rsid w:val="000A6EB1"/>
    <w:rsid w:val="000A76AF"/>
    <w:rsid w:val="000B0323"/>
    <w:rsid w:val="000B0D39"/>
    <w:rsid w:val="000B11A5"/>
    <w:rsid w:val="000B1E3E"/>
    <w:rsid w:val="000B2AC7"/>
    <w:rsid w:val="000B2C04"/>
    <w:rsid w:val="000B2E10"/>
    <w:rsid w:val="000B40D5"/>
    <w:rsid w:val="000B4B05"/>
    <w:rsid w:val="000B4D55"/>
    <w:rsid w:val="000B534F"/>
    <w:rsid w:val="000B5441"/>
    <w:rsid w:val="000B57E7"/>
    <w:rsid w:val="000B5BD4"/>
    <w:rsid w:val="000B623B"/>
    <w:rsid w:val="000B6AD6"/>
    <w:rsid w:val="000B6D2C"/>
    <w:rsid w:val="000B7A9B"/>
    <w:rsid w:val="000C1316"/>
    <w:rsid w:val="000C1E23"/>
    <w:rsid w:val="000C2373"/>
    <w:rsid w:val="000C2CCB"/>
    <w:rsid w:val="000C2E8C"/>
    <w:rsid w:val="000C3096"/>
    <w:rsid w:val="000C3B25"/>
    <w:rsid w:val="000C3D10"/>
    <w:rsid w:val="000C3E56"/>
    <w:rsid w:val="000C3EBE"/>
    <w:rsid w:val="000C3FD7"/>
    <w:rsid w:val="000C4880"/>
    <w:rsid w:val="000C5392"/>
    <w:rsid w:val="000C65BC"/>
    <w:rsid w:val="000C6673"/>
    <w:rsid w:val="000C6C13"/>
    <w:rsid w:val="000C76C4"/>
    <w:rsid w:val="000C7CCC"/>
    <w:rsid w:val="000D0269"/>
    <w:rsid w:val="000D037C"/>
    <w:rsid w:val="000D0DEA"/>
    <w:rsid w:val="000D0F73"/>
    <w:rsid w:val="000D10AA"/>
    <w:rsid w:val="000D1D72"/>
    <w:rsid w:val="000D22B2"/>
    <w:rsid w:val="000D386E"/>
    <w:rsid w:val="000D387F"/>
    <w:rsid w:val="000D393D"/>
    <w:rsid w:val="000D3A55"/>
    <w:rsid w:val="000D41C4"/>
    <w:rsid w:val="000D4AB3"/>
    <w:rsid w:val="000D50DF"/>
    <w:rsid w:val="000D528C"/>
    <w:rsid w:val="000D55CC"/>
    <w:rsid w:val="000D592E"/>
    <w:rsid w:val="000D5983"/>
    <w:rsid w:val="000D5A4A"/>
    <w:rsid w:val="000D5D2A"/>
    <w:rsid w:val="000D5FB2"/>
    <w:rsid w:val="000D61F5"/>
    <w:rsid w:val="000D6575"/>
    <w:rsid w:val="000D6C9A"/>
    <w:rsid w:val="000D7A6D"/>
    <w:rsid w:val="000D7CBA"/>
    <w:rsid w:val="000D7DF8"/>
    <w:rsid w:val="000D7F86"/>
    <w:rsid w:val="000E03FE"/>
    <w:rsid w:val="000E04C9"/>
    <w:rsid w:val="000E0743"/>
    <w:rsid w:val="000E143F"/>
    <w:rsid w:val="000E1611"/>
    <w:rsid w:val="000E18CE"/>
    <w:rsid w:val="000E1FEC"/>
    <w:rsid w:val="000E2A63"/>
    <w:rsid w:val="000E2C7A"/>
    <w:rsid w:val="000E5092"/>
    <w:rsid w:val="000E5A59"/>
    <w:rsid w:val="000E6228"/>
    <w:rsid w:val="000E6AA5"/>
    <w:rsid w:val="000E6FB2"/>
    <w:rsid w:val="000E7762"/>
    <w:rsid w:val="000F0349"/>
    <w:rsid w:val="000F0A30"/>
    <w:rsid w:val="000F0CA0"/>
    <w:rsid w:val="000F0DC7"/>
    <w:rsid w:val="000F0DE8"/>
    <w:rsid w:val="000F0FFE"/>
    <w:rsid w:val="000F1164"/>
    <w:rsid w:val="000F1ADF"/>
    <w:rsid w:val="000F1DD3"/>
    <w:rsid w:val="000F23C9"/>
    <w:rsid w:val="000F3148"/>
    <w:rsid w:val="000F3865"/>
    <w:rsid w:val="000F424E"/>
    <w:rsid w:val="000F46B5"/>
    <w:rsid w:val="000F5016"/>
    <w:rsid w:val="000F72DA"/>
    <w:rsid w:val="000F793D"/>
    <w:rsid w:val="00100370"/>
    <w:rsid w:val="001003CC"/>
    <w:rsid w:val="00100B3B"/>
    <w:rsid w:val="00100B9C"/>
    <w:rsid w:val="0010108E"/>
    <w:rsid w:val="00101CF3"/>
    <w:rsid w:val="00102AE7"/>
    <w:rsid w:val="00102F5B"/>
    <w:rsid w:val="00102FD6"/>
    <w:rsid w:val="00103726"/>
    <w:rsid w:val="001044B4"/>
    <w:rsid w:val="00104691"/>
    <w:rsid w:val="00105195"/>
    <w:rsid w:val="00105E80"/>
    <w:rsid w:val="001061E8"/>
    <w:rsid w:val="00106B1D"/>
    <w:rsid w:val="00106E6E"/>
    <w:rsid w:val="0011088C"/>
    <w:rsid w:val="0011088E"/>
    <w:rsid w:val="00110F23"/>
    <w:rsid w:val="001110DE"/>
    <w:rsid w:val="00111522"/>
    <w:rsid w:val="0011173F"/>
    <w:rsid w:val="00111ABB"/>
    <w:rsid w:val="00111EBD"/>
    <w:rsid w:val="00111F9C"/>
    <w:rsid w:val="001123AB"/>
    <w:rsid w:val="00112765"/>
    <w:rsid w:val="00112A8F"/>
    <w:rsid w:val="00112F71"/>
    <w:rsid w:val="001132DE"/>
    <w:rsid w:val="001137AB"/>
    <w:rsid w:val="00113D88"/>
    <w:rsid w:val="00113DCC"/>
    <w:rsid w:val="00114478"/>
    <w:rsid w:val="00114EF9"/>
    <w:rsid w:val="001155DC"/>
    <w:rsid w:val="00115E4D"/>
    <w:rsid w:val="00116762"/>
    <w:rsid w:val="00116D44"/>
    <w:rsid w:val="00116E93"/>
    <w:rsid w:val="001175E3"/>
    <w:rsid w:val="00117B5C"/>
    <w:rsid w:val="00117E98"/>
    <w:rsid w:val="00117FCA"/>
    <w:rsid w:val="00120727"/>
    <w:rsid w:val="00120A1B"/>
    <w:rsid w:val="00120B6E"/>
    <w:rsid w:val="00121065"/>
    <w:rsid w:val="00121A5C"/>
    <w:rsid w:val="00121ACC"/>
    <w:rsid w:val="00122C57"/>
    <w:rsid w:val="00122F51"/>
    <w:rsid w:val="0012328E"/>
    <w:rsid w:val="001235B3"/>
    <w:rsid w:val="001236C5"/>
    <w:rsid w:val="00123D9F"/>
    <w:rsid w:val="0012402B"/>
    <w:rsid w:val="001243BC"/>
    <w:rsid w:val="00124482"/>
    <w:rsid w:val="0012469B"/>
    <w:rsid w:val="00124789"/>
    <w:rsid w:val="0012483E"/>
    <w:rsid w:val="00124A33"/>
    <w:rsid w:val="001258AD"/>
    <w:rsid w:val="00125A2D"/>
    <w:rsid w:val="00125AE3"/>
    <w:rsid w:val="00125EF8"/>
    <w:rsid w:val="00126535"/>
    <w:rsid w:val="00126551"/>
    <w:rsid w:val="00126C97"/>
    <w:rsid w:val="00126E94"/>
    <w:rsid w:val="00127301"/>
    <w:rsid w:val="0012769D"/>
    <w:rsid w:val="00127900"/>
    <w:rsid w:val="00127B0E"/>
    <w:rsid w:val="00127B31"/>
    <w:rsid w:val="00130687"/>
    <w:rsid w:val="001309DC"/>
    <w:rsid w:val="00131144"/>
    <w:rsid w:val="001312A1"/>
    <w:rsid w:val="00131BA0"/>
    <w:rsid w:val="0013247B"/>
    <w:rsid w:val="00132745"/>
    <w:rsid w:val="00132786"/>
    <w:rsid w:val="00132EDF"/>
    <w:rsid w:val="00133037"/>
    <w:rsid w:val="00133FF7"/>
    <w:rsid w:val="0013426B"/>
    <w:rsid w:val="00134306"/>
    <w:rsid w:val="001344F1"/>
    <w:rsid w:val="00134F1E"/>
    <w:rsid w:val="001354CB"/>
    <w:rsid w:val="00135A54"/>
    <w:rsid w:val="00136A6C"/>
    <w:rsid w:val="00136EEB"/>
    <w:rsid w:val="0013711C"/>
    <w:rsid w:val="00137296"/>
    <w:rsid w:val="00137836"/>
    <w:rsid w:val="00137BA9"/>
    <w:rsid w:val="00137E62"/>
    <w:rsid w:val="00140131"/>
    <w:rsid w:val="00140E31"/>
    <w:rsid w:val="001411D5"/>
    <w:rsid w:val="001417E0"/>
    <w:rsid w:val="001418B3"/>
    <w:rsid w:val="00142CEA"/>
    <w:rsid w:val="001432DF"/>
    <w:rsid w:val="0014333B"/>
    <w:rsid w:val="00144441"/>
    <w:rsid w:val="0014478A"/>
    <w:rsid w:val="00145200"/>
    <w:rsid w:val="00145CD0"/>
    <w:rsid w:val="00145F9A"/>
    <w:rsid w:val="00146112"/>
    <w:rsid w:val="00147B52"/>
    <w:rsid w:val="00147D5F"/>
    <w:rsid w:val="001502DD"/>
    <w:rsid w:val="001508B9"/>
    <w:rsid w:val="00150D2E"/>
    <w:rsid w:val="001512D8"/>
    <w:rsid w:val="001513B1"/>
    <w:rsid w:val="00151643"/>
    <w:rsid w:val="0015165E"/>
    <w:rsid w:val="00151CA4"/>
    <w:rsid w:val="00152070"/>
    <w:rsid w:val="00152EC8"/>
    <w:rsid w:val="001534CE"/>
    <w:rsid w:val="00153DDE"/>
    <w:rsid w:val="0015448B"/>
    <w:rsid w:val="0015453B"/>
    <w:rsid w:val="00154796"/>
    <w:rsid w:val="00155635"/>
    <w:rsid w:val="00155A33"/>
    <w:rsid w:val="001560FF"/>
    <w:rsid w:val="00156187"/>
    <w:rsid w:val="001561BB"/>
    <w:rsid w:val="0015677F"/>
    <w:rsid w:val="00156D7D"/>
    <w:rsid w:val="00156DF8"/>
    <w:rsid w:val="00156ECE"/>
    <w:rsid w:val="00157B0C"/>
    <w:rsid w:val="00157FA3"/>
    <w:rsid w:val="00157FBA"/>
    <w:rsid w:val="0016038F"/>
    <w:rsid w:val="00160B76"/>
    <w:rsid w:val="00161E84"/>
    <w:rsid w:val="001620ED"/>
    <w:rsid w:val="00162E00"/>
    <w:rsid w:val="0016314B"/>
    <w:rsid w:val="001632C8"/>
    <w:rsid w:val="001633E9"/>
    <w:rsid w:val="00163668"/>
    <w:rsid w:val="0016383E"/>
    <w:rsid w:val="00164071"/>
    <w:rsid w:val="0016432B"/>
    <w:rsid w:val="0016478F"/>
    <w:rsid w:val="0016491A"/>
    <w:rsid w:val="00164A9D"/>
    <w:rsid w:val="001653F2"/>
    <w:rsid w:val="001655EF"/>
    <w:rsid w:val="00165BB0"/>
    <w:rsid w:val="00165F48"/>
    <w:rsid w:val="001660E0"/>
    <w:rsid w:val="0016696C"/>
    <w:rsid w:val="00166E3D"/>
    <w:rsid w:val="00167152"/>
    <w:rsid w:val="00167B2E"/>
    <w:rsid w:val="00170460"/>
    <w:rsid w:val="0017095B"/>
    <w:rsid w:val="001717F5"/>
    <w:rsid w:val="00172C22"/>
    <w:rsid w:val="001730CE"/>
    <w:rsid w:val="0017327F"/>
    <w:rsid w:val="00173368"/>
    <w:rsid w:val="00173492"/>
    <w:rsid w:val="00173CA4"/>
    <w:rsid w:val="00173CAE"/>
    <w:rsid w:val="00173D88"/>
    <w:rsid w:val="001749B4"/>
    <w:rsid w:val="00174D52"/>
    <w:rsid w:val="0017533B"/>
    <w:rsid w:val="001753EE"/>
    <w:rsid w:val="00175F32"/>
    <w:rsid w:val="00177164"/>
    <w:rsid w:val="00177424"/>
    <w:rsid w:val="001778CF"/>
    <w:rsid w:val="00177AFE"/>
    <w:rsid w:val="00180A66"/>
    <w:rsid w:val="00181AF5"/>
    <w:rsid w:val="00181D47"/>
    <w:rsid w:val="00182CF9"/>
    <w:rsid w:val="00183451"/>
    <w:rsid w:val="0018353C"/>
    <w:rsid w:val="001836A1"/>
    <w:rsid w:val="00183823"/>
    <w:rsid w:val="00183DE3"/>
    <w:rsid w:val="00184127"/>
    <w:rsid w:val="0018496C"/>
    <w:rsid w:val="00184C7A"/>
    <w:rsid w:val="00185207"/>
    <w:rsid w:val="00185FBA"/>
    <w:rsid w:val="00186915"/>
    <w:rsid w:val="0018713E"/>
    <w:rsid w:val="00187688"/>
    <w:rsid w:val="00187AFE"/>
    <w:rsid w:val="0019018A"/>
    <w:rsid w:val="00190B40"/>
    <w:rsid w:val="00190CB4"/>
    <w:rsid w:val="0019152D"/>
    <w:rsid w:val="00191B1B"/>
    <w:rsid w:val="00191EC8"/>
    <w:rsid w:val="00192362"/>
    <w:rsid w:val="00192451"/>
    <w:rsid w:val="00192938"/>
    <w:rsid w:val="001935E1"/>
    <w:rsid w:val="001938CD"/>
    <w:rsid w:val="0019522C"/>
    <w:rsid w:val="001959A0"/>
    <w:rsid w:val="00195C2C"/>
    <w:rsid w:val="00195EDD"/>
    <w:rsid w:val="00196112"/>
    <w:rsid w:val="0019620C"/>
    <w:rsid w:val="001967DC"/>
    <w:rsid w:val="00197194"/>
    <w:rsid w:val="00197E3D"/>
    <w:rsid w:val="001A0409"/>
    <w:rsid w:val="001A052A"/>
    <w:rsid w:val="001A0937"/>
    <w:rsid w:val="001A0F9A"/>
    <w:rsid w:val="001A15F3"/>
    <w:rsid w:val="001A1B79"/>
    <w:rsid w:val="001A1E5F"/>
    <w:rsid w:val="001A2BE7"/>
    <w:rsid w:val="001A409D"/>
    <w:rsid w:val="001A4C74"/>
    <w:rsid w:val="001A4EBD"/>
    <w:rsid w:val="001A51E6"/>
    <w:rsid w:val="001A61F4"/>
    <w:rsid w:val="001A7118"/>
    <w:rsid w:val="001A755E"/>
    <w:rsid w:val="001A7D23"/>
    <w:rsid w:val="001A7F4F"/>
    <w:rsid w:val="001B01F0"/>
    <w:rsid w:val="001B0B7E"/>
    <w:rsid w:val="001B0DA1"/>
    <w:rsid w:val="001B0E05"/>
    <w:rsid w:val="001B1450"/>
    <w:rsid w:val="001B1F1E"/>
    <w:rsid w:val="001B22B6"/>
    <w:rsid w:val="001B2540"/>
    <w:rsid w:val="001B25B1"/>
    <w:rsid w:val="001B3229"/>
    <w:rsid w:val="001B323C"/>
    <w:rsid w:val="001B3427"/>
    <w:rsid w:val="001B34FA"/>
    <w:rsid w:val="001B490C"/>
    <w:rsid w:val="001B4B69"/>
    <w:rsid w:val="001B4CFC"/>
    <w:rsid w:val="001B4DFD"/>
    <w:rsid w:val="001B53C1"/>
    <w:rsid w:val="001B552A"/>
    <w:rsid w:val="001B5EFC"/>
    <w:rsid w:val="001B647E"/>
    <w:rsid w:val="001B6C34"/>
    <w:rsid w:val="001B7A5A"/>
    <w:rsid w:val="001C042D"/>
    <w:rsid w:val="001C0992"/>
    <w:rsid w:val="001C200A"/>
    <w:rsid w:val="001C228D"/>
    <w:rsid w:val="001C2569"/>
    <w:rsid w:val="001C297A"/>
    <w:rsid w:val="001C2F6E"/>
    <w:rsid w:val="001C338E"/>
    <w:rsid w:val="001C358E"/>
    <w:rsid w:val="001C4006"/>
    <w:rsid w:val="001C4447"/>
    <w:rsid w:val="001C5C07"/>
    <w:rsid w:val="001C5F18"/>
    <w:rsid w:val="001C6EEE"/>
    <w:rsid w:val="001C6F3D"/>
    <w:rsid w:val="001C785C"/>
    <w:rsid w:val="001C7E0C"/>
    <w:rsid w:val="001C7FBB"/>
    <w:rsid w:val="001D0125"/>
    <w:rsid w:val="001D0C96"/>
    <w:rsid w:val="001D2770"/>
    <w:rsid w:val="001D2A3E"/>
    <w:rsid w:val="001D30D6"/>
    <w:rsid w:val="001D40E2"/>
    <w:rsid w:val="001D4BF0"/>
    <w:rsid w:val="001D4C3A"/>
    <w:rsid w:val="001D514E"/>
    <w:rsid w:val="001D5EFC"/>
    <w:rsid w:val="001D63E0"/>
    <w:rsid w:val="001D6613"/>
    <w:rsid w:val="001D7148"/>
    <w:rsid w:val="001D7851"/>
    <w:rsid w:val="001E0106"/>
    <w:rsid w:val="001E0D88"/>
    <w:rsid w:val="001E10CD"/>
    <w:rsid w:val="001E1870"/>
    <w:rsid w:val="001E1EDE"/>
    <w:rsid w:val="001E2695"/>
    <w:rsid w:val="001E26CF"/>
    <w:rsid w:val="001E2939"/>
    <w:rsid w:val="001E3419"/>
    <w:rsid w:val="001E4193"/>
    <w:rsid w:val="001E4290"/>
    <w:rsid w:val="001E431B"/>
    <w:rsid w:val="001E471C"/>
    <w:rsid w:val="001E48F6"/>
    <w:rsid w:val="001E49C8"/>
    <w:rsid w:val="001E4F56"/>
    <w:rsid w:val="001E5654"/>
    <w:rsid w:val="001E5D18"/>
    <w:rsid w:val="001E5D3C"/>
    <w:rsid w:val="001E5E6B"/>
    <w:rsid w:val="001E5E6C"/>
    <w:rsid w:val="001E5F59"/>
    <w:rsid w:val="001E5F96"/>
    <w:rsid w:val="001E60D3"/>
    <w:rsid w:val="001E7A6F"/>
    <w:rsid w:val="001F047F"/>
    <w:rsid w:val="001F0A70"/>
    <w:rsid w:val="001F1295"/>
    <w:rsid w:val="001F1CEF"/>
    <w:rsid w:val="001F1F34"/>
    <w:rsid w:val="001F2CCA"/>
    <w:rsid w:val="001F316F"/>
    <w:rsid w:val="001F3565"/>
    <w:rsid w:val="001F3CF4"/>
    <w:rsid w:val="001F403F"/>
    <w:rsid w:val="001F4FB6"/>
    <w:rsid w:val="001F5538"/>
    <w:rsid w:val="001F57D9"/>
    <w:rsid w:val="001F5F64"/>
    <w:rsid w:val="001F656F"/>
    <w:rsid w:val="001F68C6"/>
    <w:rsid w:val="001F6E07"/>
    <w:rsid w:val="001F73F2"/>
    <w:rsid w:val="001F7936"/>
    <w:rsid w:val="001F79D5"/>
    <w:rsid w:val="001F7EA1"/>
    <w:rsid w:val="00200520"/>
    <w:rsid w:val="002007AD"/>
    <w:rsid w:val="00200B7B"/>
    <w:rsid w:val="00200F04"/>
    <w:rsid w:val="00201212"/>
    <w:rsid w:val="00201CEE"/>
    <w:rsid w:val="00201E89"/>
    <w:rsid w:val="00202554"/>
    <w:rsid w:val="00202689"/>
    <w:rsid w:val="002031E3"/>
    <w:rsid w:val="0020323F"/>
    <w:rsid w:val="0020347D"/>
    <w:rsid w:val="00203D75"/>
    <w:rsid w:val="00203E72"/>
    <w:rsid w:val="00203F33"/>
    <w:rsid w:val="00204E96"/>
    <w:rsid w:val="00205473"/>
    <w:rsid w:val="002056B2"/>
    <w:rsid w:val="002057AD"/>
    <w:rsid w:val="0020623A"/>
    <w:rsid w:val="00207626"/>
    <w:rsid w:val="002077FC"/>
    <w:rsid w:val="00207DB2"/>
    <w:rsid w:val="00211596"/>
    <w:rsid w:val="00211659"/>
    <w:rsid w:val="00211B9E"/>
    <w:rsid w:val="00211C0A"/>
    <w:rsid w:val="00211C10"/>
    <w:rsid w:val="00212845"/>
    <w:rsid w:val="002130AA"/>
    <w:rsid w:val="00216046"/>
    <w:rsid w:val="002163CE"/>
    <w:rsid w:val="00216B00"/>
    <w:rsid w:val="00216E40"/>
    <w:rsid w:val="00216E64"/>
    <w:rsid w:val="00217DC9"/>
    <w:rsid w:val="0022010B"/>
    <w:rsid w:val="00220434"/>
    <w:rsid w:val="0022052B"/>
    <w:rsid w:val="00221011"/>
    <w:rsid w:val="00221108"/>
    <w:rsid w:val="002215F1"/>
    <w:rsid w:val="00221FB8"/>
    <w:rsid w:val="002230E6"/>
    <w:rsid w:val="0022333C"/>
    <w:rsid w:val="0022345E"/>
    <w:rsid w:val="00223464"/>
    <w:rsid w:val="00223831"/>
    <w:rsid w:val="00223B7D"/>
    <w:rsid w:val="0022439A"/>
    <w:rsid w:val="002248DD"/>
    <w:rsid w:val="002250D7"/>
    <w:rsid w:val="00225CDA"/>
    <w:rsid w:val="00225EFD"/>
    <w:rsid w:val="00226A2F"/>
    <w:rsid w:val="00227553"/>
    <w:rsid w:val="00227717"/>
    <w:rsid w:val="00227DB2"/>
    <w:rsid w:val="00227E53"/>
    <w:rsid w:val="00227FA1"/>
    <w:rsid w:val="00230050"/>
    <w:rsid w:val="0023005E"/>
    <w:rsid w:val="00231C42"/>
    <w:rsid w:val="00231CC5"/>
    <w:rsid w:val="00231FE4"/>
    <w:rsid w:val="00232C88"/>
    <w:rsid w:val="00233925"/>
    <w:rsid w:val="00233987"/>
    <w:rsid w:val="00233C12"/>
    <w:rsid w:val="00233C2F"/>
    <w:rsid w:val="002348FD"/>
    <w:rsid w:val="00234D2C"/>
    <w:rsid w:val="002351F9"/>
    <w:rsid w:val="00235430"/>
    <w:rsid w:val="00235EB4"/>
    <w:rsid w:val="002360F2"/>
    <w:rsid w:val="002361A5"/>
    <w:rsid w:val="00237493"/>
    <w:rsid w:val="0023796A"/>
    <w:rsid w:val="00237C74"/>
    <w:rsid w:val="00237EEB"/>
    <w:rsid w:val="0024034B"/>
    <w:rsid w:val="002403B6"/>
    <w:rsid w:val="00241AFC"/>
    <w:rsid w:val="00241FE0"/>
    <w:rsid w:val="00243133"/>
    <w:rsid w:val="002434B1"/>
    <w:rsid w:val="00243BDE"/>
    <w:rsid w:val="00243C16"/>
    <w:rsid w:val="002446DF"/>
    <w:rsid w:val="00244BC5"/>
    <w:rsid w:val="00244FD6"/>
    <w:rsid w:val="0024502E"/>
    <w:rsid w:val="0024537B"/>
    <w:rsid w:val="00245888"/>
    <w:rsid w:val="00245893"/>
    <w:rsid w:val="00246DFD"/>
    <w:rsid w:val="00246F25"/>
    <w:rsid w:val="002475AA"/>
    <w:rsid w:val="002478FD"/>
    <w:rsid w:val="00247905"/>
    <w:rsid w:val="002479C6"/>
    <w:rsid w:val="00247A2C"/>
    <w:rsid w:val="00247ED6"/>
    <w:rsid w:val="0025006F"/>
    <w:rsid w:val="00250452"/>
    <w:rsid w:val="00250F17"/>
    <w:rsid w:val="00251A44"/>
    <w:rsid w:val="002528C9"/>
    <w:rsid w:val="00252918"/>
    <w:rsid w:val="00252A76"/>
    <w:rsid w:val="00252B90"/>
    <w:rsid w:val="00252FFE"/>
    <w:rsid w:val="00253A0B"/>
    <w:rsid w:val="00254D69"/>
    <w:rsid w:val="00254E69"/>
    <w:rsid w:val="0025546C"/>
    <w:rsid w:val="002556B7"/>
    <w:rsid w:val="002556E1"/>
    <w:rsid w:val="002558BE"/>
    <w:rsid w:val="00256092"/>
    <w:rsid w:val="00256B2F"/>
    <w:rsid w:val="00257138"/>
    <w:rsid w:val="0025752C"/>
    <w:rsid w:val="00257937"/>
    <w:rsid w:val="00257CB4"/>
    <w:rsid w:val="00261367"/>
    <w:rsid w:val="00261CE7"/>
    <w:rsid w:val="00261F6A"/>
    <w:rsid w:val="00261FE4"/>
    <w:rsid w:val="00262CB2"/>
    <w:rsid w:val="002631EB"/>
    <w:rsid w:val="00263A56"/>
    <w:rsid w:val="00263FEC"/>
    <w:rsid w:val="00264748"/>
    <w:rsid w:val="00264A6F"/>
    <w:rsid w:val="00264BFE"/>
    <w:rsid w:val="00265EF4"/>
    <w:rsid w:val="002664FF"/>
    <w:rsid w:val="00267A0E"/>
    <w:rsid w:val="00267E63"/>
    <w:rsid w:val="002703E3"/>
    <w:rsid w:val="0027078F"/>
    <w:rsid w:val="002718EF"/>
    <w:rsid w:val="002723CD"/>
    <w:rsid w:val="002729E4"/>
    <w:rsid w:val="00272C96"/>
    <w:rsid w:val="0027308A"/>
    <w:rsid w:val="00273478"/>
    <w:rsid w:val="0027385A"/>
    <w:rsid w:val="0027388C"/>
    <w:rsid w:val="00273C75"/>
    <w:rsid w:val="002741D0"/>
    <w:rsid w:val="002744E9"/>
    <w:rsid w:val="00274989"/>
    <w:rsid w:val="002756C6"/>
    <w:rsid w:val="0027637D"/>
    <w:rsid w:val="00276EE1"/>
    <w:rsid w:val="002770E7"/>
    <w:rsid w:val="00277685"/>
    <w:rsid w:val="00277A6D"/>
    <w:rsid w:val="00277EA9"/>
    <w:rsid w:val="0028044B"/>
    <w:rsid w:val="00280AB6"/>
    <w:rsid w:val="00280D1C"/>
    <w:rsid w:val="002811A8"/>
    <w:rsid w:val="00281C70"/>
    <w:rsid w:val="002820B2"/>
    <w:rsid w:val="00282A3B"/>
    <w:rsid w:val="00282C4C"/>
    <w:rsid w:val="00282CF6"/>
    <w:rsid w:val="00282D19"/>
    <w:rsid w:val="00282E4B"/>
    <w:rsid w:val="002831DA"/>
    <w:rsid w:val="00284342"/>
    <w:rsid w:val="00284A81"/>
    <w:rsid w:val="00284BE4"/>
    <w:rsid w:val="00285667"/>
    <w:rsid w:val="00285846"/>
    <w:rsid w:val="0028688A"/>
    <w:rsid w:val="00286906"/>
    <w:rsid w:val="002869F6"/>
    <w:rsid w:val="00286F58"/>
    <w:rsid w:val="00286FDD"/>
    <w:rsid w:val="0028730C"/>
    <w:rsid w:val="00287F3D"/>
    <w:rsid w:val="00287F97"/>
    <w:rsid w:val="002906DA"/>
    <w:rsid w:val="00291078"/>
    <w:rsid w:val="002916C2"/>
    <w:rsid w:val="002917C9"/>
    <w:rsid w:val="0029234A"/>
    <w:rsid w:val="002928E9"/>
    <w:rsid w:val="00293529"/>
    <w:rsid w:val="00293860"/>
    <w:rsid w:val="00293A26"/>
    <w:rsid w:val="00293F39"/>
    <w:rsid w:val="00294158"/>
    <w:rsid w:val="00294244"/>
    <w:rsid w:val="00294B2D"/>
    <w:rsid w:val="002950F1"/>
    <w:rsid w:val="00295BBD"/>
    <w:rsid w:val="00295DB5"/>
    <w:rsid w:val="00295F4E"/>
    <w:rsid w:val="00296827"/>
    <w:rsid w:val="00296C61"/>
    <w:rsid w:val="00297C0B"/>
    <w:rsid w:val="00297FA9"/>
    <w:rsid w:val="002A16CD"/>
    <w:rsid w:val="002A1E52"/>
    <w:rsid w:val="002A2D5D"/>
    <w:rsid w:val="002A3008"/>
    <w:rsid w:val="002A33DA"/>
    <w:rsid w:val="002A352C"/>
    <w:rsid w:val="002A39EA"/>
    <w:rsid w:val="002A3ADB"/>
    <w:rsid w:val="002A4113"/>
    <w:rsid w:val="002A5981"/>
    <w:rsid w:val="002A59B5"/>
    <w:rsid w:val="002A5B5C"/>
    <w:rsid w:val="002A73C5"/>
    <w:rsid w:val="002A7727"/>
    <w:rsid w:val="002A79E1"/>
    <w:rsid w:val="002A7A81"/>
    <w:rsid w:val="002B10FE"/>
    <w:rsid w:val="002B1727"/>
    <w:rsid w:val="002B1823"/>
    <w:rsid w:val="002B1B81"/>
    <w:rsid w:val="002B2A3C"/>
    <w:rsid w:val="002B2C7A"/>
    <w:rsid w:val="002B2E5C"/>
    <w:rsid w:val="002B30D0"/>
    <w:rsid w:val="002B38A2"/>
    <w:rsid w:val="002B3FD7"/>
    <w:rsid w:val="002B4A1F"/>
    <w:rsid w:val="002B4B42"/>
    <w:rsid w:val="002B4F35"/>
    <w:rsid w:val="002B5616"/>
    <w:rsid w:val="002B572F"/>
    <w:rsid w:val="002B5BB5"/>
    <w:rsid w:val="002B5E87"/>
    <w:rsid w:val="002B5FC8"/>
    <w:rsid w:val="002B62F2"/>
    <w:rsid w:val="002B6495"/>
    <w:rsid w:val="002C071F"/>
    <w:rsid w:val="002C139B"/>
    <w:rsid w:val="002C2398"/>
    <w:rsid w:val="002C247A"/>
    <w:rsid w:val="002C2686"/>
    <w:rsid w:val="002C2C08"/>
    <w:rsid w:val="002C3030"/>
    <w:rsid w:val="002C35DA"/>
    <w:rsid w:val="002C3831"/>
    <w:rsid w:val="002C40B4"/>
    <w:rsid w:val="002C42B4"/>
    <w:rsid w:val="002C4C2D"/>
    <w:rsid w:val="002C4D32"/>
    <w:rsid w:val="002C4DF9"/>
    <w:rsid w:val="002C582A"/>
    <w:rsid w:val="002C5D11"/>
    <w:rsid w:val="002C661D"/>
    <w:rsid w:val="002C727F"/>
    <w:rsid w:val="002C745C"/>
    <w:rsid w:val="002C78DF"/>
    <w:rsid w:val="002C7CB5"/>
    <w:rsid w:val="002D02D8"/>
    <w:rsid w:val="002D0B3E"/>
    <w:rsid w:val="002D0CC1"/>
    <w:rsid w:val="002D0F97"/>
    <w:rsid w:val="002D1091"/>
    <w:rsid w:val="002D11A8"/>
    <w:rsid w:val="002D1447"/>
    <w:rsid w:val="002D1C8A"/>
    <w:rsid w:val="002D218C"/>
    <w:rsid w:val="002D37F4"/>
    <w:rsid w:val="002D3857"/>
    <w:rsid w:val="002D3E9D"/>
    <w:rsid w:val="002D4015"/>
    <w:rsid w:val="002D44D2"/>
    <w:rsid w:val="002D57AE"/>
    <w:rsid w:val="002D5A87"/>
    <w:rsid w:val="002D5E46"/>
    <w:rsid w:val="002D6140"/>
    <w:rsid w:val="002D64D7"/>
    <w:rsid w:val="002D6548"/>
    <w:rsid w:val="002D6747"/>
    <w:rsid w:val="002D6774"/>
    <w:rsid w:val="002D69E3"/>
    <w:rsid w:val="002D7034"/>
    <w:rsid w:val="002D751B"/>
    <w:rsid w:val="002E05DD"/>
    <w:rsid w:val="002E27A6"/>
    <w:rsid w:val="002E27B2"/>
    <w:rsid w:val="002E27B4"/>
    <w:rsid w:val="002E4144"/>
    <w:rsid w:val="002E44D6"/>
    <w:rsid w:val="002E4618"/>
    <w:rsid w:val="002E4BCF"/>
    <w:rsid w:val="002E4CFA"/>
    <w:rsid w:val="002E4FFA"/>
    <w:rsid w:val="002E5412"/>
    <w:rsid w:val="002E556A"/>
    <w:rsid w:val="002E76A1"/>
    <w:rsid w:val="002F016A"/>
    <w:rsid w:val="002F1304"/>
    <w:rsid w:val="002F1B0A"/>
    <w:rsid w:val="002F34B2"/>
    <w:rsid w:val="002F3DA8"/>
    <w:rsid w:val="002F495A"/>
    <w:rsid w:val="002F5249"/>
    <w:rsid w:val="002F52D6"/>
    <w:rsid w:val="002F5943"/>
    <w:rsid w:val="002F5B4B"/>
    <w:rsid w:val="002F5B95"/>
    <w:rsid w:val="002F5FCE"/>
    <w:rsid w:val="002F606B"/>
    <w:rsid w:val="002F6A05"/>
    <w:rsid w:val="002F6BD9"/>
    <w:rsid w:val="002F7215"/>
    <w:rsid w:val="002F7539"/>
    <w:rsid w:val="002F7666"/>
    <w:rsid w:val="002F77C4"/>
    <w:rsid w:val="002F7908"/>
    <w:rsid w:val="002F7AE6"/>
    <w:rsid w:val="00300352"/>
    <w:rsid w:val="003022E6"/>
    <w:rsid w:val="00302AE0"/>
    <w:rsid w:val="00302C6D"/>
    <w:rsid w:val="00302C7C"/>
    <w:rsid w:val="00303670"/>
    <w:rsid w:val="003042D5"/>
    <w:rsid w:val="00304893"/>
    <w:rsid w:val="00305006"/>
    <w:rsid w:val="00305371"/>
    <w:rsid w:val="003063F3"/>
    <w:rsid w:val="00307422"/>
    <w:rsid w:val="00307895"/>
    <w:rsid w:val="00310AA8"/>
    <w:rsid w:val="003115BD"/>
    <w:rsid w:val="003117E5"/>
    <w:rsid w:val="0031247E"/>
    <w:rsid w:val="00312913"/>
    <w:rsid w:val="00312B71"/>
    <w:rsid w:val="0031303B"/>
    <w:rsid w:val="0031341E"/>
    <w:rsid w:val="0031358F"/>
    <w:rsid w:val="00313A8D"/>
    <w:rsid w:val="00313AD2"/>
    <w:rsid w:val="00313E86"/>
    <w:rsid w:val="0031446F"/>
    <w:rsid w:val="003144A3"/>
    <w:rsid w:val="00314CCB"/>
    <w:rsid w:val="00315A1A"/>
    <w:rsid w:val="00316A51"/>
    <w:rsid w:val="00316D4D"/>
    <w:rsid w:val="00322CCA"/>
    <w:rsid w:val="00322E50"/>
    <w:rsid w:val="003238F2"/>
    <w:rsid w:val="00323994"/>
    <w:rsid w:val="00323A71"/>
    <w:rsid w:val="00323ADC"/>
    <w:rsid w:val="00323D52"/>
    <w:rsid w:val="00324362"/>
    <w:rsid w:val="003244A5"/>
    <w:rsid w:val="00324C06"/>
    <w:rsid w:val="00324E6B"/>
    <w:rsid w:val="00324F46"/>
    <w:rsid w:val="00325077"/>
    <w:rsid w:val="0032560D"/>
    <w:rsid w:val="00325C5A"/>
    <w:rsid w:val="00325E08"/>
    <w:rsid w:val="00326341"/>
    <w:rsid w:val="00326520"/>
    <w:rsid w:val="003270A7"/>
    <w:rsid w:val="0032725F"/>
    <w:rsid w:val="00330ABD"/>
    <w:rsid w:val="00330CA7"/>
    <w:rsid w:val="00331172"/>
    <w:rsid w:val="0033126C"/>
    <w:rsid w:val="00331428"/>
    <w:rsid w:val="003321F0"/>
    <w:rsid w:val="00332363"/>
    <w:rsid w:val="003325BF"/>
    <w:rsid w:val="00332982"/>
    <w:rsid w:val="00332A6E"/>
    <w:rsid w:val="00332C60"/>
    <w:rsid w:val="00332D8E"/>
    <w:rsid w:val="00332D9A"/>
    <w:rsid w:val="003331C1"/>
    <w:rsid w:val="0033355C"/>
    <w:rsid w:val="00334DFC"/>
    <w:rsid w:val="003356F2"/>
    <w:rsid w:val="003357BE"/>
    <w:rsid w:val="00336000"/>
    <w:rsid w:val="00336493"/>
    <w:rsid w:val="00336749"/>
    <w:rsid w:val="00336AC5"/>
    <w:rsid w:val="00336E44"/>
    <w:rsid w:val="003372A5"/>
    <w:rsid w:val="00337D13"/>
    <w:rsid w:val="00337FE7"/>
    <w:rsid w:val="0034007D"/>
    <w:rsid w:val="003407FF"/>
    <w:rsid w:val="00341292"/>
    <w:rsid w:val="003413B6"/>
    <w:rsid w:val="00341543"/>
    <w:rsid w:val="00341C83"/>
    <w:rsid w:val="00342144"/>
    <w:rsid w:val="003424A4"/>
    <w:rsid w:val="00343001"/>
    <w:rsid w:val="00344421"/>
    <w:rsid w:val="003446DB"/>
    <w:rsid w:val="0034476E"/>
    <w:rsid w:val="00346523"/>
    <w:rsid w:val="00346764"/>
    <w:rsid w:val="003471B7"/>
    <w:rsid w:val="00347484"/>
    <w:rsid w:val="0034768E"/>
    <w:rsid w:val="00347AB3"/>
    <w:rsid w:val="00347C80"/>
    <w:rsid w:val="0035028C"/>
    <w:rsid w:val="003507A5"/>
    <w:rsid w:val="003511F9"/>
    <w:rsid w:val="00351B34"/>
    <w:rsid w:val="00352EAE"/>
    <w:rsid w:val="0035361D"/>
    <w:rsid w:val="00353736"/>
    <w:rsid w:val="0035387A"/>
    <w:rsid w:val="00353F69"/>
    <w:rsid w:val="00353FC1"/>
    <w:rsid w:val="003541ED"/>
    <w:rsid w:val="003542E1"/>
    <w:rsid w:val="00355332"/>
    <w:rsid w:val="003559FA"/>
    <w:rsid w:val="00355D3A"/>
    <w:rsid w:val="003563C9"/>
    <w:rsid w:val="00356898"/>
    <w:rsid w:val="00356E1F"/>
    <w:rsid w:val="00357848"/>
    <w:rsid w:val="003579BB"/>
    <w:rsid w:val="00357CBB"/>
    <w:rsid w:val="0036106D"/>
    <w:rsid w:val="00361814"/>
    <w:rsid w:val="00362088"/>
    <w:rsid w:val="003622E5"/>
    <w:rsid w:val="00362E62"/>
    <w:rsid w:val="00363752"/>
    <w:rsid w:val="00363F5E"/>
    <w:rsid w:val="00364635"/>
    <w:rsid w:val="0036552B"/>
    <w:rsid w:val="00365687"/>
    <w:rsid w:val="00365929"/>
    <w:rsid w:val="00365ABE"/>
    <w:rsid w:val="00365B39"/>
    <w:rsid w:val="00365F33"/>
    <w:rsid w:val="00366656"/>
    <w:rsid w:val="00366E45"/>
    <w:rsid w:val="00366FF0"/>
    <w:rsid w:val="00370254"/>
    <w:rsid w:val="003702D5"/>
    <w:rsid w:val="003705AE"/>
    <w:rsid w:val="003705B6"/>
    <w:rsid w:val="003706B4"/>
    <w:rsid w:val="00370C54"/>
    <w:rsid w:val="00370CF4"/>
    <w:rsid w:val="00371423"/>
    <w:rsid w:val="00371E1E"/>
    <w:rsid w:val="00371E30"/>
    <w:rsid w:val="003726E3"/>
    <w:rsid w:val="00372D17"/>
    <w:rsid w:val="00373118"/>
    <w:rsid w:val="003737F7"/>
    <w:rsid w:val="00374514"/>
    <w:rsid w:val="003749A0"/>
    <w:rsid w:val="00374B77"/>
    <w:rsid w:val="00374F9E"/>
    <w:rsid w:val="0037504B"/>
    <w:rsid w:val="003756A4"/>
    <w:rsid w:val="00375813"/>
    <w:rsid w:val="00375878"/>
    <w:rsid w:val="003764FA"/>
    <w:rsid w:val="003766AA"/>
    <w:rsid w:val="00376EF5"/>
    <w:rsid w:val="0037775A"/>
    <w:rsid w:val="0037786D"/>
    <w:rsid w:val="00377C2C"/>
    <w:rsid w:val="00377CD2"/>
    <w:rsid w:val="00377EB0"/>
    <w:rsid w:val="00377EDC"/>
    <w:rsid w:val="00377FAB"/>
    <w:rsid w:val="00380F59"/>
    <w:rsid w:val="003819B3"/>
    <w:rsid w:val="00381D07"/>
    <w:rsid w:val="0038225F"/>
    <w:rsid w:val="0038277B"/>
    <w:rsid w:val="003831EF"/>
    <w:rsid w:val="00383502"/>
    <w:rsid w:val="00383B96"/>
    <w:rsid w:val="00383EE7"/>
    <w:rsid w:val="00384C0C"/>
    <w:rsid w:val="00384D1D"/>
    <w:rsid w:val="00384E15"/>
    <w:rsid w:val="0038508D"/>
    <w:rsid w:val="00385AAF"/>
    <w:rsid w:val="00385B26"/>
    <w:rsid w:val="003865A1"/>
    <w:rsid w:val="00386984"/>
    <w:rsid w:val="00386A1D"/>
    <w:rsid w:val="00390269"/>
    <w:rsid w:val="003902A4"/>
    <w:rsid w:val="0039049E"/>
    <w:rsid w:val="00390906"/>
    <w:rsid w:val="003917FA"/>
    <w:rsid w:val="003918C6"/>
    <w:rsid w:val="00391E47"/>
    <w:rsid w:val="003922A5"/>
    <w:rsid w:val="003925F8"/>
    <w:rsid w:val="00392767"/>
    <w:rsid w:val="00392DC7"/>
    <w:rsid w:val="0039320B"/>
    <w:rsid w:val="003936BF"/>
    <w:rsid w:val="00393A72"/>
    <w:rsid w:val="00394395"/>
    <w:rsid w:val="0039470E"/>
    <w:rsid w:val="00394CAE"/>
    <w:rsid w:val="00394CEB"/>
    <w:rsid w:val="003950C0"/>
    <w:rsid w:val="00395112"/>
    <w:rsid w:val="00395B78"/>
    <w:rsid w:val="00396305"/>
    <w:rsid w:val="00396691"/>
    <w:rsid w:val="003966F4"/>
    <w:rsid w:val="0039699C"/>
    <w:rsid w:val="00396A57"/>
    <w:rsid w:val="00396F8D"/>
    <w:rsid w:val="00397586"/>
    <w:rsid w:val="00397B70"/>
    <w:rsid w:val="00397E04"/>
    <w:rsid w:val="003A00BE"/>
    <w:rsid w:val="003A05FB"/>
    <w:rsid w:val="003A06B5"/>
    <w:rsid w:val="003A1150"/>
    <w:rsid w:val="003A1624"/>
    <w:rsid w:val="003A1DF8"/>
    <w:rsid w:val="003A2315"/>
    <w:rsid w:val="003A2C65"/>
    <w:rsid w:val="003A2F9B"/>
    <w:rsid w:val="003A301C"/>
    <w:rsid w:val="003A3AD8"/>
    <w:rsid w:val="003A409B"/>
    <w:rsid w:val="003A44CF"/>
    <w:rsid w:val="003A4B23"/>
    <w:rsid w:val="003A4B4D"/>
    <w:rsid w:val="003A4D10"/>
    <w:rsid w:val="003A58D5"/>
    <w:rsid w:val="003A6477"/>
    <w:rsid w:val="003A65B2"/>
    <w:rsid w:val="003A66C3"/>
    <w:rsid w:val="003A6F3E"/>
    <w:rsid w:val="003A7488"/>
    <w:rsid w:val="003A7A23"/>
    <w:rsid w:val="003A7E29"/>
    <w:rsid w:val="003B0A11"/>
    <w:rsid w:val="003B0F67"/>
    <w:rsid w:val="003B150C"/>
    <w:rsid w:val="003B208B"/>
    <w:rsid w:val="003B2647"/>
    <w:rsid w:val="003B38DB"/>
    <w:rsid w:val="003B3DCD"/>
    <w:rsid w:val="003B3E12"/>
    <w:rsid w:val="003B57BD"/>
    <w:rsid w:val="003B59B5"/>
    <w:rsid w:val="003B5F36"/>
    <w:rsid w:val="003B6145"/>
    <w:rsid w:val="003B6CEE"/>
    <w:rsid w:val="003B71CB"/>
    <w:rsid w:val="003B795D"/>
    <w:rsid w:val="003B79A7"/>
    <w:rsid w:val="003B7B8A"/>
    <w:rsid w:val="003C09CB"/>
    <w:rsid w:val="003C0BAF"/>
    <w:rsid w:val="003C1D27"/>
    <w:rsid w:val="003C1D30"/>
    <w:rsid w:val="003C24AE"/>
    <w:rsid w:val="003C27E6"/>
    <w:rsid w:val="003C2DEF"/>
    <w:rsid w:val="003C379F"/>
    <w:rsid w:val="003C381B"/>
    <w:rsid w:val="003C3F62"/>
    <w:rsid w:val="003C4573"/>
    <w:rsid w:val="003C4590"/>
    <w:rsid w:val="003C53C4"/>
    <w:rsid w:val="003C5400"/>
    <w:rsid w:val="003C54C2"/>
    <w:rsid w:val="003C5A80"/>
    <w:rsid w:val="003C6BD3"/>
    <w:rsid w:val="003C6EA4"/>
    <w:rsid w:val="003C7454"/>
    <w:rsid w:val="003D002F"/>
    <w:rsid w:val="003D03CC"/>
    <w:rsid w:val="003D08F4"/>
    <w:rsid w:val="003D0EE7"/>
    <w:rsid w:val="003D1447"/>
    <w:rsid w:val="003D1BBB"/>
    <w:rsid w:val="003D23E3"/>
    <w:rsid w:val="003D2599"/>
    <w:rsid w:val="003D29C6"/>
    <w:rsid w:val="003D326F"/>
    <w:rsid w:val="003D32E3"/>
    <w:rsid w:val="003D35D3"/>
    <w:rsid w:val="003D384A"/>
    <w:rsid w:val="003D4356"/>
    <w:rsid w:val="003D4AFE"/>
    <w:rsid w:val="003D6457"/>
    <w:rsid w:val="003D66B3"/>
    <w:rsid w:val="003D69FA"/>
    <w:rsid w:val="003D6EFD"/>
    <w:rsid w:val="003D7449"/>
    <w:rsid w:val="003D7465"/>
    <w:rsid w:val="003D7D2D"/>
    <w:rsid w:val="003D7DC2"/>
    <w:rsid w:val="003E003B"/>
    <w:rsid w:val="003E0BC6"/>
    <w:rsid w:val="003E15DC"/>
    <w:rsid w:val="003E1F98"/>
    <w:rsid w:val="003E265B"/>
    <w:rsid w:val="003E29CB"/>
    <w:rsid w:val="003E2CBD"/>
    <w:rsid w:val="003E315A"/>
    <w:rsid w:val="003E35ED"/>
    <w:rsid w:val="003E36CE"/>
    <w:rsid w:val="003E376A"/>
    <w:rsid w:val="003E3E09"/>
    <w:rsid w:val="003E45E5"/>
    <w:rsid w:val="003E4DBE"/>
    <w:rsid w:val="003E4FF1"/>
    <w:rsid w:val="003E51EA"/>
    <w:rsid w:val="003E54A3"/>
    <w:rsid w:val="003E5694"/>
    <w:rsid w:val="003E575A"/>
    <w:rsid w:val="003E5B3F"/>
    <w:rsid w:val="003E5CF0"/>
    <w:rsid w:val="003E5E0A"/>
    <w:rsid w:val="003E711E"/>
    <w:rsid w:val="003E7867"/>
    <w:rsid w:val="003E7E3D"/>
    <w:rsid w:val="003F0232"/>
    <w:rsid w:val="003F07C1"/>
    <w:rsid w:val="003F101B"/>
    <w:rsid w:val="003F186C"/>
    <w:rsid w:val="003F1A28"/>
    <w:rsid w:val="003F23F1"/>
    <w:rsid w:val="003F25B6"/>
    <w:rsid w:val="003F26C9"/>
    <w:rsid w:val="003F3D18"/>
    <w:rsid w:val="003F3D5F"/>
    <w:rsid w:val="003F4839"/>
    <w:rsid w:val="003F4CB5"/>
    <w:rsid w:val="003F4EDB"/>
    <w:rsid w:val="003F5928"/>
    <w:rsid w:val="003F5DD7"/>
    <w:rsid w:val="003F5E6C"/>
    <w:rsid w:val="003F5EA3"/>
    <w:rsid w:val="003F7D5D"/>
    <w:rsid w:val="003F7F80"/>
    <w:rsid w:val="004008EE"/>
    <w:rsid w:val="00400F44"/>
    <w:rsid w:val="00401661"/>
    <w:rsid w:val="00401892"/>
    <w:rsid w:val="00402FEC"/>
    <w:rsid w:val="00403261"/>
    <w:rsid w:val="004047B8"/>
    <w:rsid w:val="0040492F"/>
    <w:rsid w:val="0040495E"/>
    <w:rsid w:val="00404DC9"/>
    <w:rsid w:val="0040567C"/>
    <w:rsid w:val="00405804"/>
    <w:rsid w:val="004058D3"/>
    <w:rsid w:val="00405941"/>
    <w:rsid w:val="00405955"/>
    <w:rsid w:val="004059B9"/>
    <w:rsid w:val="00405E51"/>
    <w:rsid w:val="00407932"/>
    <w:rsid w:val="00407A5F"/>
    <w:rsid w:val="00407D21"/>
    <w:rsid w:val="00407DBA"/>
    <w:rsid w:val="00411BD9"/>
    <w:rsid w:val="00411FCF"/>
    <w:rsid w:val="0041318C"/>
    <w:rsid w:val="0041352E"/>
    <w:rsid w:val="004143AC"/>
    <w:rsid w:val="0041582A"/>
    <w:rsid w:val="00415E32"/>
    <w:rsid w:val="0041628C"/>
    <w:rsid w:val="004162A6"/>
    <w:rsid w:val="00417460"/>
    <w:rsid w:val="00417623"/>
    <w:rsid w:val="0041768C"/>
    <w:rsid w:val="0041794A"/>
    <w:rsid w:val="004179BE"/>
    <w:rsid w:val="0042083E"/>
    <w:rsid w:val="00420B1D"/>
    <w:rsid w:val="004210C6"/>
    <w:rsid w:val="0042141A"/>
    <w:rsid w:val="00421BA0"/>
    <w:rsid w:val="00421E77"/>
    <w:rsid w:val="0042291C"/>
    <w:rsid w:val="00422BB0"/>
    <w:rsid w:val="0042334F"/>
    <w:rsid w:val="00423733"/>
    <w:rsid w:val="004244B8"/>
    <w:rsid w:val="00424710"/>
    <w:rsid w:val="00424BDC"/>
    <w:rsid w:val="0042580E"/>
    <w:rsid w:val="00425885"/>
    <w:rsid w:val="00426381"/>
    <w:rsid w:val="0042698A"/>
    <w:rsid w:val="00426BE4"/>
    <w:rsid w:val="00426BF5"/>
    <w:rsid w:val="00426EF5"/>
    <w:rsid w:val="00427420"/>
    <w:rsid w:val="00427D51"/>
    <w:rsid w:val="00430554"/>
    <w:rsid w:val="00430D4A"/>
    <w:rsid w:val="00430EDB"/>
    <w:rsid w:val="004316BA"/>
    <w:rsid w:val="004319CA"/>
    <w:rsid w:val="00432247"/>
    <w:rsid w:val="0043243E"/>
    <w:rsid w:val="0043248D"/>
    <w:rsid w:val="0043289A"/>
    <w:rsid w:val="00432B44"/>
    <w:rsid w:val="00432C02"/>
    <w:rsid w:val="00433498"/>
    <w:rsid w:val="00433576"/>
    <w:rsid w:val="00433A2D"/>
    <w:rsid w:val="004345C2"/>
    <w:rsid w:val="00434723"/>
    <w:rsid w:val="00434F6E"/>
    <w:rsid w:val="00435369"/>
    <w:rsid w:val="00435559"/>
    <w:rsid w:val="00435EBB"/>
    <w:rsid w:val="0043613E"/>
    <w:rsid w:val="00436EAD"/>
    <w:rsid w:val="004371C3"/>
    <w:rsid w:val="004376C9"/>
    <w:rsid w:val="00437977"/>
    <w:rsid w:val="00440CAD"/>
    <w:rsid w:val="00440EB6"/>
    <w:rsid w:val="00440FA5"/>
    <w:rsid w:val="00441456"/>
    <w:rsid w:val="00441E9B"/>
    <w:rsid w:val="00442E2B"/>
    <w:rsid w:val="00443426"/>
    <w:rsid w:val="0044381A"/>
    <w:rsid w:val="00443ED3"/>
    <w:rsid w:val="00443FEE"/>
    <w:rsid w:val="0044401B"/>
    <w:rsid w:val="004441CC"/>
    <w:rsid w:val="00444538"/>
    <w:rsid w:val="00444E68"/>
    <w:rsid w:val="00444EBF"/>
    <w:rsid w:val="0044524E"/>
    <w:rsid w:val="0044576A"/>
    <w:rsid w:val="00445D7B"/>
    <w:rsid w:val="0044681E"/>
    <w:rsid w:val="00446879"/>
    <w:rsid w:val="00446B76"/>
    <w:rsid w:val="00446B85"/>
    <w:rsid w:val="00446F18"/>
    <w:rsid w:val="00447334"/>
    <w:rsid w:val="00450218"/>
    <w:rsid w:val="004511F3"/>
    <w:rsid w:val="0045211A"/>
    <w:rsid w:val="00452345"/>
    <w:rsid w:val="00452C3B"/>
    <w:rsid w:val="00452E5D"/>
    <w:rsid w:val="0045314A"/>
    <w:rsid w:val="00453810"/>
    <w:rsid w:val="00453C7C"/>
    <w:rsid w:val="00453D34"/>
    <w:rsid w:val="0045491D"/>
    <w:rsid w:val="00454EC3"/>
    <w:rsid w:val="004551EB"/>
    <w:rsid w:val="00455565"/>
    <w:rsid w:val="0045713D"/>
    <w:rsid w:val="0045740E"/>
    <w:rsid w:val="00457BEA"/>
    <w:rsid w:val="0046146C"/>
    <w:rsid w:val="004618B2"/>
    <w:rsid w:val="00461B12"/>
    <w:rsid w:val="00461D6B"/>
    <w:rsid w:val="004626F3"/>
    <w:rsid w:val="0046307C"/>
    <w:rsid w:val="00463476"/>
    <w:rsid w:val="00463E47"/>
    <w:rsid w:val="00463F53"/>
    <w:rsid w:val="00464B3A"/>
    <w:rsid w:val="00464C3F"/>
    <w:rsid w:val="00464E5E"/>
    <w:rsid w:val="004661C9"/>
    <w:rsid w:val="00466D03"/>
    <w:rsid w:val="0046733D"/>
    <w:rsid w:val="004675AE"/>
    <w:rsid w:val="004676CC"/>
    <w:rsid w:val="00467CD8"/>
    <w:rsid w:val="00467D5C"/>
    <w:rsid w:val="00467FCB"/>
    <w:rsid w:val="00470764"/>
    <w:rsid w:val="00470D9F"/>
    <w:rsid w:val="00470E49"/>
    <w:rsid w:val="004717E3"/>
    <w:rsid w:val="00471B0E"/>
    <w:rsid w:val="004722BF"/>
    <w:rsid w:val="00472AC4"/>
    <w:rsid w:val="0047391F"/>
    <w:rsid w:val="00473C0B"/>
    <w:rsid w:val="00473CC0"/>
    <w:rsid w:val="00473DD5"/>
    <w:rsid w:val="00474B6A"/>
    <w:rsid w:val="004756E0"/>
    <w:rsid w:val="00475EFB"/>
    <w:rsid w:val="004772C8"/>
    <w:rsid w:val="00477353"/>
    <w:rsid w:val="00480295"/>
    <w:rsid w:val="0048081D"/>
    <w:rsid w:val="00480CC4"/>
    <w:rsid w:val="00481192"/>
    <w:rsid w:val="004816C4"/>
    <w:rsid w:val="004818FF"/>
    <w:rsid w:val="0048237F"/>
    <w:rsid w:val="0048283B"/>
    <w:rsid w:val="00483725"/>
    <w:rsid w:val="00483B91"/>
    <w:rsid w:val="00483C17"/>
    <w:rsid w:val="00483EDC"/>
    <w:rsid w:val="004846A4"/>
    <w:rsid w:val="004849E6"/>
    <w:rsid w:val="004852E4"/>
    <w:rsid w:val="004852E6"/>
    <w:rsid w:val="004860DC"/>
    <w:rsid w:val="004865B8"/>
    <w:rsid w:val="004868AF"/>
    <w:rsid w:val="004869C1"/>
    <w:rsid w:val="004870D0"/>
    <w:rsid w:val="0048721B"/>
    <w:rsid w:val="00487A6D"/>
    <w:rsid w:val="004908B5"/>
    <w:rsid w:val="00490AC7"/>
    <w:rsid w:val="00491527"/>
    <w:rsid w:val="0049209A"/>
    <w:rsid w:val="0049258B"/>
    <w:rsid w:val="0049270B"/>
    <w:rsid w:val="00492882"/>
    <w:rsid w:val="004929EA"/>
    <w:rsid w:val="00492B01"/>
    <w:rsid w:val="0049325F"/>
    <w:rsid w:val="004938FB"/>
    <w:rsid w:val="00493943"/>
    <w:rsid w:val="00493E04"/>
    <w:rsid w:val="00493F19"/>
    <w:rsid w:val="00494AD2"/>
    <w:rsid w:val="00495500"/>
    <w:rsid w:val="004959D5"/>
    <w:rsid w:val="00496555"/>
    <w:rsid w:val="004973AD"/>
    <w:rsid w:val="004973D7"/>
    <w:rsid w:val="00497B9B"/>
    <w:rsid w:val="004A0284"/>
    <w:rsid w:val="004A0517"/>
    <w:rsid w:val="004A0E64"/>
    <w:rsid w:val="004A1216"/>
    <w:rsid w:val="004A2759"/>
    <w:rsid w:val="004A2870"/>
    <w:rsid w:val="004A2D5C"/>
    <w:rsid w:val="004A2DEB"/>
    <w:rsid w:val="004A39AF"/>
    <w:rsid w:val="004A3D09"/>
    <w:rsid w:val="004A4550"/>
    <w:rsid w:val="004A47A5"/>
    <w:rsid w:val="004A4BD9"/>
    <w:rsid w:val="004A5139"/>
    <w:rsid w:val="004A5289"/>
    <w:rsid w:val="004A5498"/>
    <w:rsid w:val="004A5551"/>
    <w:rsid w:val="004A5DA8"/>
    <w:rsid w:val="004A63C3"/>
    <w:rsid w:val="004A6A2D"/>
    <w:rsid w:val="004A73D7"/>
    <w:rsid w:val="004A7FB2"/>
    <w:rsid w:val="004B0060"/>
    <w:rsid w:val="004B060A"/>
    <w:rsid w:val="004B0EE6"/>
    <w:rsid w:val="004B265C"/>
    <w:rsid w:val="004B3837"/>
    <w:rsid w:val="004B3CB7"/>
    <w:rsid w:val="004B4326"/>
    <w:rsid w:val="004B46A8"/>
    <w:rsid w:val="004B46EE"/>
    <w:rsid w:val="004B4963"/>
    <w:rsid w:val="004B50BE"/>
    <w:rsid w:val="004B5355"/>
    <w:rsid w:val="004B5A25"/>
    <w:rsid w:val="004B5FEC"/>
    <w:rsid w:val="004B6421"/>
    <w:rsid w:val="004B6638"/>
    <w:rsid w:val="004B7583"/>
    <w:rsid w:val="004B79C7"/>
    <w:rsid w:val="004B7A0C"/>
    <w:rsid w:val="004C0194"/>
    <w:rsid w:val="004C081F"/>
    <w:rsid w:val="004C0C51"/>
    <w:rsid w:val="004C0DA1"/>
    <w:rsid w:val="004C17B9"/>
    <w:rsid w:val="004C17C2"/>
    <w:rsid w:val="004C2395"/>
    <w:rsid w:val="004C274C"/>
    <w:rsid w:val="004C3099"/>
    <w:rsid w:val="004C3306"/>
    <w:rsid w:val="004C340F"/>
    <w:rsid w:val="004C4456"/>
    <w:rsid w:val="004C456C"/>
    <w:rsid w:val="004C4618"/>
    <w:rsid w:val="004C582D"/>
    <w:rsid w:val="004C5B0D"/>
    <w:rsid w:val="004C609A"/>
    <w:rsid w:val="004C631D"/>
    <w:rsid w:val="004C6A58"/>
    <w:rsid w:val="004C6B2E"/>
    <w:rsid w:val="004C73A4"/>
    <w:rsid w:val="004C7538"/>
    <w:rsid w:val="004C76D8"/>
    <w:rsid w:val="004D0188"/>
    <w:rsid w:val="004D0235"/>
    <w:rsid w:val="004D0C02"/>
    <w:rsid w:val="004D12BB"/>
    <w:rsid w:val="004D1348"/>
    <w:rsid w:val="004D138B"/>
    <w:rsid w:val="004D15A4"/>
    <w:rsid w:val="004D1614"/>
    <w:rsid w:val="004D2965"/>
    <w:rsid w:val="004D3EE6"/>
    <w:rsid w:val="004D4E02"/>
    <w:rsid w:val="004D5653"/>
    <w:rsid w:val="004D65ED"/>
    <w:rsid w:val="004D7C6D"/>
    <w:rsid w:val="004D7D41"/>
    <w:rsid w:val="004D7FDB"/>
    <w:rsid w:val="004E07B3"/>
    <w:rsid w:val="004E0EE2"/>
    <w:rsid w:val="004E2B37"/>
    <w:rsid w:val="004E3C22"/>
    <w:rsid w:val="004E3E0A"/>
    <w:rsid w:val="004E490F"/>
    <w:rsid w:val="004E536C"/>
    <w:rsid w:val="004E58AE"/>
    <w:rsid w:val="004E5C4F"/>
    <w:rsid w:val="004E685D"/>
    <w:rsid w:val="004E72B6"/>
    <w:rsid w:val="004E75E5"/>
    <w:rsid w:val="004E77ED"/>
    <w:rsid w:val="004E7B3B"/>
    <w:rsid w:val="004F0006"/>
    <w:rsid w:val="004F011E"/>
    <w:rsid w:val="004F0F09"/>
    <w:rsid w:val="004F129B"/>
    <w:rsid w:val="004F17C5"/>
    <w:rsid w:val="004F1807"/>
    <w:rsid w:val="004F1CB1"/>
    <w:rsid w:val="004F21F4"/>
    <w:rsid w:val="004F2A29"/>
    <w:rsid w:val="004F2C15"/>
    <w:rsid w:val="004F2C37"/>
    <w:rsid w:val="004F2D32"/>
    <w:rsid w:val="004F4198"/>
    <w:rsid w:val="004F4286"/>
    <w:rsid w:val="004F451F"/>
    <w:rsid w:val="004F46DF"/>
    <w:rsid w:val="004F4E55"/>
    <w:rsid w:val="004F4F0A"/>
    <w:rsid w:val="004F4FCB"/>
    <w:rsid w:val="004F573B"/>
    <w:rsid w:val="004F57CA"/>
    <w:rsid w:val="004F58D4"/>
    <w:rsid w:val="004F5B60"/>
    <w:rsid w:val="004F5EFF"/>
    <w:rsid w:val="004F6593"/>
    <w:rsid w:val="004F6ACE"/>
    <w:rsid w:val="004F77BF"/>
    <w:rsid w:val="004F77D2"/>
    <w:rsid w:val="004F79DE"/>
    <w:rsid w:val="004F7A1C"/>
    <w:rsid w:val="00500112"/>
    <w:rsid w:val="005006F7"/>
    <w:rsid w:val="005009DA"/>
    <w:rsid w:val="00500CEB"/>
    <w:rsid w:val="005012F0"/>
    <w:rsid w:val="00501B39"/>
    <w:rsid w:val="00501D69"/>
    <w:rsid w:val="00501F0C"/>
    <w:rsid w:val="00503287"/>
    <w:rsid w:val="00503594"/>
    <w:rsid w:val="005035B7"/>
    <w:rsid w:val="0050388A"/>
    <w:rsid w:val="00504069"/>
    <w:rsid w:val="005047F4"/>
    <w:rsid w:val="00504D38"/>
    <w:rsid w:val="0050520A"/>
    <w:rsid w:val="005054B7"/>
    <w:rsid w:val="005063AE"/>
    <w:rsid w:val="00506A70"/>
    <w:rsid w:val="00506A72"/>
    <w:rsid w:val="00506D28"/>
    <w:rsid w:val="00506D80"/>
    <w:rsid w:val="00507EB9"/>
    <w:rsid w:val="0051010A"/>
    <w:rsid w:val="00510891"/>
    <w:rsid w:val="00510FE1"/>
    <w:rsid w:val="0051100B"/>
    <w:rsid w:val="00511DCD"/>
    <w:rsid w:val="0051281D"/>
    <w:rsid w:val="00512D3A"/>
    <w:rsid w:val="00512D83"/>
    <w:rsid w:val="0051469B"/>
    <w:rsid w:val="00514EDB"/>
    <w:rsid w:val="005155D5"/>
    <w:rsid w:val="005156AB"/>
    <w:rsid w:val="005160CC"/>
    <w:rsid w:val="005161A2"/>
    <w:rsid w:val="00516D7B"/>
    <w:rsid w:val="00517005"/>
    <w:rsid w:val="00517700"/>
    <w:rsid w:val="005206BC"/>
    <w:rsid w:val="00520CF6"/>
    <w:rsid w:val="00521558"/>
    <w:rsid w:val="0052252E"/>
    <w:rsid w:val="00522D52"/>
    <w:rsid w:val="00522EE4"/>
    <w:rsid w:val="00524C54"/>
    <w:rsid w:val="005250F7"/>
    <w:rsid w:val="0052572E"/>
    <w:rsid w:val="00525882"/>
    <w:rsid w:val="00526997"/>
    <w:rsid w:val="00527038"/>
    <w:rsid w:val="00527179"/>
    <w:rsid w:val="00527CD3"/>
    <w:rsid w:val="005305D5"/>
    <w:rsid w:val="00530A56"/>
    <w:rsid w:val="00531B47"/>
    <w:rsid w:val="00531F0C"/>
    <w:rsid w:val="00532AEC"/>
    <w:rsid w:val="00532EB9"/>
    <w:rsid w:val="00532ED3"/>
    <w:rsid w:val="00533185"/>
    <w:rsid w:val="00533951"/>
    <w:rsid w:val="00534743"/>
    <w:rsid w:val="005351FE"/>
    <w:rsid w:val="00535361"/>
    <w:rsid w:val="005355B9"/>
    <w:rsid w:val="00535CBB"/>
    <w:rsid w:val="005360F4"/>
    <w:rsid w:val="005362A0"/>
    <w:rsid w:val="005364CD"/>
    <w:rsid w:val="00536AE4"/>
    <w:rsid w:val="00537017"/>
    <w:rsid w:val="00537755"/>
    <w:rsid w:val="00540471"/>
    <w:rsid w:val="00540855"/>
    <w:rsid w:val="005410C5"/>
    <w:rsid w:val="0054125D"/>
    <w:rsid w:val="00541968"/>
    <w:rsid w:val="00541DA7"/>
    <w:rsid w:val="00542002"/>
    <w:rsid w:val="005421B9"/>
    <w:rsid w:val="0054278A"/>
    <w:rsid w:val="00542C41"/>
    <w:rsid w:val="00542C6E"/>
    <w:rsid w:val="0054366D"/>
    <w:rsid w:val="0054438E"/>
    <w:rsid w:val="0054469B"/>
    <w:rsid w:val="00544AEC"/>
    <w:rsid w:val="00545342"/>
    <w:rsid w:val="00545BC3"/>
    <w:rsid w:val="00545CCF"/>
    <w:rsid w:val="00545F31"/>
    <w:rsid w:val="005464D5"/>
    <w:rsid w:val="0054710B"/>
    <w:rsid w:val="00547E9B"/>
    <w:rsid w:val="00547F61"/>
    <w:rsid w:val="005504F6"/>
    <w:rsid w:val="00550575"/>
    <w:rsid w:val="0055179D"/>
    <w:rsid w:val="00551F7A"/>
    <w:rsid w:val="00552230"/>
    <w:rsid w:val="00553009"/>
    <w:rsid w:val="005531C9"/>
    <w:rsid w:val="005532C9"/>
    <w:rsid w:val="00553DDC"/>
    <w:rsid w:val="00553F59"/>
    <w:rsid w:val="00554D67"/>
    <w:rsid w:val="00555F93"/>
    <w:rsid w:val="005568EB"/>
    <w:rsid w:val="00556D53"/>
    <w:rsid w:val="005570E1"/>
    <w:rsid w:val="0055761E"/>
    <w:rsid w:val="00560508"/>
    <w:rsid w:val="00560C32"/>
    <w:rsid w:val="00560CD4"/>
    <w:rsid w:val="005611BD"/>
    <w:rsid w:val="005617B4"/>
    <w:rsid w:val="005631E3"/>
    <w:rsid w:val="00563385"/>
    <w:rsid w:val="00564FAF"/>
    <w:rsid w:val="0056555F"/>
    <w:rsid w:val="00565BE7"/>
    <w:rsid w:val="00565C2C"/>
    <w:rsid w:val="00566237"/>
    <w:rsid w:val="005669B0"/>
    <w:rsid w:val="00567BB0"/>
    <w:rsid w:val="00567F5E"/>
    <w:rsid w:val="00570AE8"/>
    <w:rsid w:val="00570E00"/>
    <w:rsid w:val="00571213"/>
    <w:rsid w:val="0057126B"/>
    <w:rsid w:val="00571376"/>
    <w:rsid w:val="00571E4A"/>
    <w:rsid w:val="0057242C"/>
    <w:rsid w:val="00572443"/>
    <w:rsid w:val="0057245D"/>
    <w:rsid w:val="00573F07"/>
    <w:rsid w:val="00573F51"/>
    <w:rsid w:val="00574006"/>
    <w:rsid w:val="0057404C"/>
    <w:rsid w:val="00574FDE"/>
    <w:rsid w:val="00575943"/>
    <w:rsid w:val="00576CB8"/>
    <w:rsid w:val="00577493"/>
    <w:rsid w:val="00577FCD"/>
    <w:rsid w:val="00580322"/>
    <w:rsid w:val="00580383"/>
    <w:rsid w:val="00580398"/>
    <w:rsid w:val="005805B7"/>
    <w:rsid w:val="005805DC"/>
    <w:rsid w:val="00581079"/>
    <w:rsid w:val="00581F83"/>
    <w:rsid w:val="005822E5"/>
    <w:rsid w:val="0058230A"/>
    <w:rsid w:val="005824D8"/>
    <w:rsid w:val="005825EE"/>
    <w:rsid w:val="005828F7"/>
    <w:rsid w:val="0058294F"/>
    <w:rsid w:val="00582A59"/>
    <w:rsid w:val="00582CE9"/>
    <w:rsid w:val="00582F0F"/>
    <w:rsid w:val="0058449E"/>
    <w:rsid w:val="005848C6"/>
    <w:rsid w:val="00584F53"/>
    <w:rsid w:val="005851C1"/>
    <w:rsid w:val="005854BA"/>
    <w:rsid w:val="0058553E"/>
    <w:rsid w:val="005859B3"/>
    <w:rsid w:val="00585E4E"/>
    <w:rsid w:val="0058616D"/>
    <w:rsid w:val="005869AC"/>
    <w:rsid w:val="00586F75"/>
    <w:rsid w:val="00587C28"/>
    <w:rsid w:val="00587EA9"/>
    <w:rsid w:val="005909BA"/>
    <w:rsid w:val="00590E2E"/>
    <w:rsid w:val="00590EBA"/>
    <w:rsid w:val="005911B0"/>
    <w:rsid w:val="00591453"/>
    <w:rsid w:val="0059145A"/>
    <w:rsid w:val="0059151C"/>
    <w:rsid w:val="005915A6"/>
    <w:rsid w:val="005928DB"/>
    <w:rsid w:val="00593EF3"/>
    <w:rsid w:val="005946A3"/>
    <w:rsid w:val="00594862"/>
    <w:rsid w:val="00594882"/>
    <w:rsid w:val="00594D3A"/>
    <w:rsid w:val="00595107"/>
    <w:rsid w:val="005951EF"/>
    <w:rsid w:val="00595858"/>
    <w:rsid w:val="00597261"/>
    <w:rsid w:val="0059737A"/>
    <w:rsid w:val="005978EE"/>
    <w:rsid w:val="00597A2A"/>
    <w:rsid w:val="00597D48"/>
    <w:rsid w:val="005A0A64"/>
    <w:rsid w:val="005A0B98"/>
    <w:rsid w:val="005A0DAC"/>
    <w:rsid w:val="005A119D"/>
    <w:rsid w:val="005A11B4"/>
    <w:rsid w:val="005A380D"/>
    <w:rsid w:val="005A3B53"/>
    <w:rsid w:val="005A47C5"/>
    <w:rsid w:val="005A507A"/>
    <w:rsid w:val="005A5293"/>
    <w:rsid w:val="005A5644"/>
    <w:rsid w:val="005A579C"/>
    <w:rsid w:val="005A6105"/>
    <w:rsid w:val="005A6A23"/>
    <w:rsid w:val="005A6C18"/>
    <w:rsid w:val="005A6FF4"/>
    <w:rsid w:val="005A7DB1"/>
    <w:rsid w:val="005B00CE"/>
    <w:rsid w:val="005B039C"/>
    <w:rsid w:val="005B048F"/>
    <w:rsid w:val="005B0892"/>
    <w:rsid w:val="005B11E5"/>
    <w:rsid w:val="005B13A3"/>
    <w:rsid w:val="005B163F"/>
    <w:rsid w:val="005B21BC"/>
    <w:rsid w:val="005B27BF"/>
    <w:rsid w:val="005B2E65"/>
    <w:rsid w:val="005B35FC"/>
    <w:rsid w:val="005B3906"/>
    <w:rsid w:val="005B3ABC"/>
    <w:rsid w:val="005B4227"/>
    <w:rsid w:val="005B463A"/>
    <w:rsid w:val="005B4717"/>
    <w:rsid w:val="005B4B05"/>
    <w:rsid w:val="005B4B3B"/>
    <w:rsid w:val="005B4F4C"/>
    <w:rsid w:val="005B51E9"/>
    <w:rsid w:val="005B56A3"/>
    <w:rsid w:val="005B56B3"/>
    <w:rsid w:val="005B6405"/>
    <w:rsid w:val="005B754E"/>
    <w:rsid w:val="005C0279"/>
    <w:rsid w:val="005C0839"/>
    <w:rsid w:val="005C0B57"/>
    <w:rsid w:val="005C0DBF"/>
    <w:rsid w:val="005C128A"/>
    <w:rsid w:val="005C12AC"/>
    <w:rsid w:val="005C12C9"/>
    <w:rsid w:val="005C16E4"/>
    <w:rsid w:val="005C2BD9"/>
    <w:rsid w:val="005C4589"/>
    <w:rsid w:val="005C4FB0"/>
    <w:rsid w:val="005C60C5"/>
    <w:rsid w:val="005C6D54"/>
    <w:rsid w:val="005C6F82"/>
    <w:rsid w:val="005C75C8"/>
    <w:rsid w:val="005D04AC"/>
    <w:rsid w:val="005D0653"/>
    <w:rsid w:val="005D0BEB"/>
    <w:rsid w:val="005D252F"/>
    <w:rsid w:val="005D3670"/>
    <w:rsid w:val="005D3980"/>
    <w:rsid w:val="005D3B54"/>
    <w:rsid w:val="005D4266"/>
    <w:rsid w:val="005D4627"/>
    <w:rsid w:val="005D5366"/>
    <w:rsid w:val="005D552C"/>
    <w:rsid w:val="005D5682"/>
    <w:rsid w:val="005D63E9"/>
    <w:rsid w:val="005D6761"/>
    <w:rsid w:val="005D68B6"/>
    <w:rsid w:val="005D6A15"/>
    <w:rsid w:val="005D6B13"/>
    <w:rsid w:val="005D6CCA"/>
    <w:rsid w:val="005D73CF"/>
    <w:rsid w:val="005D74A1"/>
    <w:rsid w:val="005D7592"/>
    <w:rsid w:val="005D7AE7"/>
    <w:rsid w:val="005D7EE4"/>
    <w:rsid w:val="005D7EF9"/>
    <w:rsid w:val="005E01EC"/>
    <w:rsid w:val="005E0B35"/>
    <w:rsid w:val="005E19D1"/>
    <w:rsid w:val="005E2857"/>
    <w:rsid w:val="005E3105"/>
    <w:rsid w:val="005E3109"/>
    <w:rsid w:val="005E3202"/>
    <w:rsid w:val="005E4088"/>
    <w:rsid w:val="005E40EF"/>
    <w:rsid w:val="005E425A"/>
    <w:rsid w:val="005E468C"/>
    <w:rsid w:val="005E4948"/>
    <w:rsid w:val="005E4A16"/>
    <w:rsid w:val="005E58F9"/>
    <w:rsid w:val="005E5B53"/>
    <w:rsid w:val="005E5ED4"/>
    <w:rsid w:val="005E7242"/>
    <w:rsid w:val="005E7B3C"/>
    <w:rsid w:val="005E7F7A"/>
    <w:rsid w:val="005F010E"/>
    <w:rsid w:val="005F0850"/>
    <w:rsid w:val="005F09BA"/>
    <w:rsid w:val="005F0A5F"/>
    <w:rsid w:val="005F0B71"/>
    <w:rsid w:val="005F11F6"/>
    <w:rsid w:val="005F150E"/>
    <w:rsid w:val="005F174A"/>
    <w:rsid w:val="005F2081"/>
    <w:rsid w:val="005F21C3"/>
    <w:rsid w:val="005F277F"/>
    <w:rsid w:val="005F2F2E"/>
    <w:rsid w:val="005F3D10"/>
    <w:rsid w:val="005F485A"/>
    <w:rsid w:val="005F496B"/>
    <w:rsid w:val="005F51A8"/>
    <w:rsid w:val="005F52A0"/>
    <w:rsid w:val="005F5445"/>
    <w:rsid w:val="005F5B42"/>
    <w:rsid w:val="005F656C"/>
    <w:rsid w:val="005F6715"/>
    <w:rsid w:val="005F67A8"/>
    <w:rsid w:val="005F683D"/>
    <w:rsid w:val="005F6971"/>
    <w:rsid w:val="005F7EEC"/>
    <w:rsid w:val="0060035A"/>
    <w:rsid w:val="0060094B"/>
    <w:rsid w:val="00600AE7"/>
    <w:rsid w:val="00601463"/>
    <w:rsid w:val="00601AC2"/>
    <w:rsid w:val="00601E31"/>
    <w:rsid w:val="00601E83"/>
    <w:rsid w:val="00602028"/>
    <w:rsid w:val="00603077"/>
    <w:rsid w:val="00603E56"/>
    <w:rsid w:val="00603F19"/>
    <w:rsid w:val="006045F6"/>
    <w:rsid w:val="006048F3"/>
    <w:rsid w:val="00604BE0"/>
    <w:rsid w:val="00604CBA"/>
    <w:rsid w:val="0060510D"/>
    <w:rsid w:val="00605553"/>
    <w:rsid w:val="00605677"/>
    <w:rsid w:val="006059CE"/>
    <w:rsid w:val="00605ACC"/>
    <w:rsid w:val="00606323"/>
    <w:rsid w:val="0060651F"/>
    <w:rsid w:val="0060667B"/>
    <w:rsid w:val="006066CC"/>
    <w:rsid w:val="006069C6"/>
    <w:rsid w:val="00606B4A"/>
    <w:rsid w:val="00607548"/>
    <w:rsid w:val="00607A3C"/>
    <w:rsid w:val="00607B6C"/>
    <w:rsid w:val="00607BBA"/>
    <w:rsid w:val="00607CC0"/>
    <w:rsid w:val="00610109"/>
    <w:rsid w:val="0061092B"/>
    <w:rsid w:val="00610AF8"/>
    <w:rsid w:val="006112CF"/>
    <w:rsid w:val="006126B6"/>
    <w:rsid w:val="006126C2"/>
    <w:rsid w:val="00612826"/>
    <w:rsid w:val="0061323B"/>
    <w:rsid w:val="00613692"/>
    <w:rsid w:val="006138E7"/>
    <w:rsid w:val="00613FBF"/>
    <w:rsid w:val="00614BFB"/>
    <w:rsid w:val="00615020"/>
    <w:rsid w:val="006153BE"/>
    <w:rsid w:val="0061545A"/>
    <w:rsid w:val="0061550C"/>
    <w:rsid w:val="00615787"/>
    <w:rsid w:val="00616528"/>
    <w:rsid w:val="00616CA5"/>
    <w:rsid w:val="006170CF"/>
    <w:rsid w:val="006175D6"/>
    <w:rsid w:val="006178BE"/>
    <w:rsid w:val="00617C84"/>
    <w:rsid w:val="00617D3F"/>
    <w:rsid w:val="00620073"/>
    <w:rsid w:val="006205B5"/>
    <w:rsid w:val="00620939"/>
    <w:rsid w:val="0062139B"/>
    <w:rsid w:val="0062256F"/>
    <w:rsid w:val="00622A9B"/>
    <w:rsid w:val="00622B0A"/>
    <w:rsid w:val="0062322A"/>
    <w:rsid w:val="00623A37"/>
    <w:rsid w:val="00624258"/>
    <w:rsid w:val="00624531"/>
    <w:rsid w:val="00624C4D"/>
    <w:rsid w:val="00624EB4"/>
    <w:rsid w:val="00625414"/>
    <w:rsid w:val="006254DC"/>
    <w:rsid w:val="006264DF"/>
    <w:rsid w:val="00626A3A"/>
    <w:rsid w:val="00626E5A"/>
    <w:rsid w:val="00627CD9"/>
    <w:rsid w:val="0063018C"/>
    <w:rsid w:val="006301A5"/>
    <w:rsid w:val="00630448"/>
    <w:rsid w:val="00630641"/>
    <w:rsid w:val="00630943"/>
    <w:rsid w:val="00630D2B"/>
    <w:rsid w:val="00631250"/>
    <w:rsid w:val="00631440"/>
    <w:rsid w:val="00632165"/>
    <w:rsid w:val="0063240D"/>
    <w:rsid w:val="00632DF7"/>
    <w:rsid w:val="00633E61"/>
    <w:rsid w:val="00633F83"/>
    <w:rsid w:val="0063461D"/>
    <w:rsid w:val="00634A08"/>
    <w:rsid w:val="00634D46"/>
    <w:rsid w:val="00634EB0"/>
    <w:rsid w:val="00635776"/>
    <w:rsid w:val="00635AE5"/>
    <w:rsid w:val="00635B68"/>
    <w:rsid w:val="00635E0F"/>
    <w:rsid w:val="00635EE7"/>
    <w:rsid w:val="006363C4"/>
    <w:rsid w:val="00636712"/>
    <w:rsid w:val="00637416"/>
    <w:rsid w:val="006374FD"/>
    <w:rsid w:val="0063794F"/>
    <w:rsid w:val="00640657"/>
    <w:rsid w:val="00640E35"/>
    <w:rsid w:val="00640E67"/>
    <w:rsid w:val="00641617"/>
    <w:rsid w:val="00641C05"/>
    <w:rsid w:val="00641C95"/>
    <w:rsid w:val="006427A5"/>
    <w:rsid w:val="006429CE"/>
    <w:rsid w:val="00642A31"/>
    <w:rsid w:val="00642E0D"/>
    <w:rsid w:val="006430BF"/>
    <w:rsid w:val="00643506"/>
    <w:rsid w:val="00643CED"/>
    <w:rsid w:val="0064512E"/>
    <w:rsid w:val="00645723"/>
    <w:rsid w:val="006465E6"/>
    <w:rsid w:val="00646CD2"/>
    <w:rsid w:val="006470B7"/>
    <w:rsid w:val="00647E0D"/>
    <w:rsid w:val="00647F10"/>
    <w:rsid w:val="00647F56"/>
    <w:rsid w:val="006502D5"/>
    <w:rsid w:val="00650C70"/>
    <w:rsid w:val="00650FD6"/>
    <w:rsid w:val="0065164C"/>
    <w:rsid w:val="00651D67"/>
    <w:rsid w:val="00652869"/>
    <w:rsid w:val="00654182"/>
    <w:rsid w:val="0065443F"/>
    <w:rsid w:val="006552C3"/>
    <w:rsid w:val="006558D6"/>
    <w:rsid w:val="00655C1B"/>
    <w:rsid w:val="006569A2"/>
    <w:rsid w:val="0065728C"/>
    <w:rsid w:val="00657D58"/>
    <w:rsid w:val="00657D91"/>
    <w:rsid w:val="006608E2"/>
    <w:rsid w:val="006609B5"/>
    <w:rsid w:val="00660BC8"/>
    <w:rsid w:val="0066112E"/>
    <w:rsid w:val="00661462"/>
    <w:rsid w:val="006615AC"/>
    <w:rsid w:val="00661604"/>
    <w:rsid w:val="00661636"/>
    <w:rsid w:val="00661CD1"/>
    <w:rsid w:val="00662178"/>
    <w:rsid w:val="006633D4"/>
    <w:rsid w:val="00664237"/>
    <w:rsid w:val="006648EF"/>
    <w:rsid w:val="006650D4"/>
    <w:rsid w:val="00665352"/>
    <w:rsid w:val="0066554B"/>
    <w:rsid w:val="00665B0E"/>
    <w:rsid w:val="00667F32"/>
    <w:rsid w:val="00670A64"/>
    <w:rsid w:val="00670B42"/>
    <w:rsid w:val="00670D50"/>
    <w:rsid w:val="00671313"/>
    <w:rsid w:val="00671AEE"/>
    <w:rsid w:val="00671DBC"/>
    <w:rsid w:val="00671FE5"/>
    <w:rsid w:val="00672198"/>
    <w:rsid w:val="006723FE"/>
    <w:rsid w:val="00672557"/>
    <w:rsid w:val="0067306B"/>
    <w:rsid w:val="006733AF"/>
    <w:rsid w:val="006737BA"/>
    <w:rsid w:val="0067396A"/>
    <w:rsid w:val="00673D11"/>
    <w:rsid w:val="006742C9"/>
    <w:rsid w:val="0067461D"/>
    <w:rsid w:val="00674715"/>
    <w:rsid w:val="00674B4C"/>
    <w:rsid w:val="00675259"/>
    <w:rsid w:val="006758AD"/>
    <w:rsid w:val="0067591C"/>
    <w:rsid w:val="00676622"/>
    <w:rsid w:val="00676EE7"/>
    <w:rsid w:val="00677EEF"/>
    <w:rsid w:val="0068039D"/>
    <w:rsid w:val="00680AEC"/>
    <w:rsid w:val="00680C49"/>
    <w:rsid w:val="00680DB3"/>
    <w:rsid w:val="006811AB"/>
    <w:rsid w:val="00681F67"/>
    <w:rsid w:val="0068239E"/>
    <w:rsid w:val="006826B1"/>
    <w:rsid w:val="00683B0C"/>
    <w:rsid w:val="00683F33"/>
    <w:rsid w:val="00684039"/>
    <w:rsid w:val="00684088"/>
    <w:rsid w:val="00684431"/>
    <w:rsid w:val="006847C2"/>
    <w:rsid w:val="00684C11"/>
    <w:rsid w:val="00684FB2"/>
    <w:rsid w:val="0068565E"/>
    <w:rsid w:val="00685D35"/>
    <w:rsid w:val="0068623E"/>
    <w:rsid w:val="0068681E"/>
    <w:rsid w:val="00686FCD"/>
    <w:rsid w:val="00687287"/>
    <w:rsid w:val="00687A16"/>
    <w:rsid w:val="00687D00"/>
    <w:rsid w:val="00687D01"/>
    <w:rsid w:val="00687D95"/>
    <w:rsid w:val="00690443"/>
    <w:rsid w:val="006904D9"/>
    <w:rsid w:val="00690A53"/>
    <w:rsid w:val="00692815"/>
    <w:rsid w:val="00692DB3"/>
    <w:rsid w:val="00693226"/>
    <w:rsid w:val="006938B5"/>
    <w:rsid w:val="00693903"/>
    <w:rsid w:val="00693A07"/>
    <w:rsid w:val="00693AE3"/>
    <w:rsid w:val="00693C8F"/>
    <w:rsid w:val="0069506C"/>
    <w:rsid w:val="00695206"/>
    <w:rsid w:val="00695C78"/>
    <w:rsid w:val="0069700E"/>
    <w:rsid w:val="006971D9"/>
    <w:rsid w:val="00697203"/>
    <w:rsid w:val="00697421"/>
    <w:rsid w:val="006978E6"/>
    <w:rsid w:val="006A0474"/>
    <w:rsid w:val="006A0EFB"/>
    <w:rsid w:val="006A1C2E"/>
    <w:rsid w:val="006A22EB"/>
    <w:rsid w:val="006A2490"/>
    <w:rsid w:val="006A27F6"/>
    <w:rsid w:val="006A4EC9"/>
    <w:rsid w:val="006A5175"/>
    <w:rsid w:val="006A56D4"/>
    <w:rsid w:val="006A5790"/>
    <w:rsid w:val="006A59C5"/>
    <w:rsid w:val="006A63A6"/>
    <w:rsid w:val="006A723E"/>
    <w:rsid w:val="006A7271"/>
    <w:rsid w:val="006A7452"/>
    <w:rsid w:val="006A7495"/>
    <w:rsid w:val="006B02B6"/>
    <w:rsid w:val="006B0D28"/>
    <w:rsid w:val="006B207D"/>
    <w:rsid w:val="006B30BA"/>
    <w:rsid w:val="006B3972"/>
    <w:rsid w:val="006B4608"/>
    <w:rsid w:val="006B4E31"/>
    <w:rsid w:val="006B5586"/>
    <w:rsid w:val="006B5DFD"/>
    <w:rsid w:val="006B7321"/>
    <w:rsid w:val="006B7793"/>
    <w:rsid w:val="006B7F1D"/>
    <w:rsid w:val="006C007F"/>
    <w:rsid w:val="006C04B4"/>
    <w:rsid w:val="006C0CDA"/>
    <w:rsid w:val="006C1277"/>
    <w:rsid w:val="006C22EE"/>
    <w:rsid w:val="006C35B7"/>
    <w:rsid w:val="006C3E8A"/>
    <w:rsid w:val="006C429C"/>
    <w:rsid w:val="006C47B0"/>
    <w:rsid w:val="006C4F9A"/>
    <w:rsid w:val="006C4FC8"/>
    <w:rsid w:val="006C5069"/>
    <w:rsid w:val="006C525A"/>
    <w:rsid w:val="006C52C9"/>
    <w:rsid w:val="006C5F48"/>
    <w:rsid w:val="006C62F0"/>
    <w:rsid w:val="006C695F"/>
    <w:rsid w:val="006C78C8"/>
    <w:rsid w:val="006D0066"/>
    <w:rsid w:val="006D0588"/>
    <w:rsid w:val="006D05B8"/>
    <w:rsid w:val="006D13A4"/>
    <w:rsid w:val="006D195F"/>
    <w:rsid w:val="006D1D3F"/>
    <w:rsid w:val="006D1F9C"/>
    <w:rsid w:val="006D2623"/>
    <w:rsid w:val="006D3286"/>
    <w:rsid w:val="006D36B7"/>
    <w:rsid w:val="006D3DB0"/>
    <w:rsid w:val="006D47CE"/>
    <w:rsid w:val="006D5740"/>
    <w:rsid w:val="006D60F5"/>
    <w:rsid w:val="006D62B5"/>
    <w:rsid w:val="006D63B3"/>
    <w:rsid w:val="006D6A28"/>
    <w:rsid w:val="006D79F5"/>
    <w:rsid w:val="006E010A"/>
    <w:rsid w:val="006E0127"/>
    <w:rsid w:val="006E01E3"/>
    <w:rsid w:val="006E09BB"/>
    <w:rsid w:val="006E1CBE"/>
    <w:rsid w:val="006E1CD6"/>
    <w:rsid w:val="006E1FA7"/>
    <w:rsid w:val="006E22FA"/>
    <w:rsid w:val="006E28C0"/>
    <w:rsid w:val="006E2952"/>
    <w:rsid w:val="006E2B1A"/>
    <w:rsid w:val="006E2CF0"/>
    <w:rsid w:val="006E365D"/>
    <w:rsid w:val="006E3C39"/>
    <w:rsid w:val="006E43CE"/>
    <w:rsid w:val="006E4ED8"/>
    <w:rsid w:val="006E5476"/>
    <w:rsid w:val="006E5757"/>
    <w:rsid w:val="006E580E"/>
    <w:rsid w:val="006E596D"/>
    <w:rsid w:val="006E64DB"/>
    <w:rsid w:val="006E6DD6"/>
    <w:rsid w:val="006E6F1B"/>
    <w:rsid w:val="006E700A"/>
    <w:rsid w:val="006E70BF"/>
    <w:rsid w:val="006E7695"/>
    <w:rsid w:val="006E789D"/>
    <w:rsid w:val="006F016E"/>
    <w:rsid w:val="006F0994"/>
    <w:rsid w:val="006F0DDD"/>
    <w:rsid w:val="006F10BB"/>
    <w:rsid w:val="006F12BC"/>
    <w:rsid w:val="006F1323"/>
    <w:rsid w:val="006F1CFD"/>
    <w:rsid w:val="006F24A8"/>
    <w:rsid w:val="006F2940"/>
    <w:rsid w:val="006F2C3E"/>
    <w:rsid w:val="006F2CE9"/>
    <w:rsid w:val="006F3764"/>
    <w:rsid w:val="006F3AE1"/>
    <w:rsid w:val="006F425D"/>
    <w:rsid w:val="006F44C9"/>
    <w:rsid w:val="006F4640"/>
    <w:rsid w:val="006F4E60"/>
    <w:rsid w:val="006F5A23"/>
    <w:rsid w:val="006F5AA1"/>
    <w:rsid w:val="006F5C04"/>
    <w:rsid w:val="006F5D18"/>
    <w:rsid w:val="006F5E3E"/>
    <w:rsid w:val="006F5FCF"/>
    <w:rsid w:val="006F60CB"/>
    <w:rsid w:val="006F639F"/>
    <w:rsid w:val="006F6A45"/>
    <w:rsid w:val="006F7252"/>
    <w:rsid w:val="006F7DB4"/>
    <w:rsid w:val="006F7DFF"/>
    <w:rsid w:val="00700AFF"/>
    <w:rsid w:val="00700C71"/>
    <w:rsid w:val="00700ED4"/>
    <w:rsid w:val="00701D53"/>
    <w:rsid w:val="00701EBB"/>
    <w:rsid w:val="0070227E"/>
    <w:rsid w:val="007028FE"/>
    <w:rsid w:val="00703423"/>
    <w:rsid w:val="007034BA"/>
    <w:rsid w:val="007037D5"/>
    <w:rsid w:val="00703F34"/>
    <w:rsid w:val="00704BBC"/>
    <w:rsid w:val="00704DB0"/>
    <w:rsid w:val="00705993"/>
    <w:rsid w:val="00705FEB"/>
    <w:rsid w:val="0070624C"/>
    <w:rsid w:val="0070654E"/>
    <w:rsid w:val="00706C2B"/>
    <w:rsid w:val="00706F66"/>
    <w:rsid w:val="00707CD3"/>
    <w:rsid w:val="00707E59"/>
    <w:rsid w:val="00707F37"/>
    <w:rsid w:val="00710893"/>
    <w:rsid w:val="00710C3B"/>
    <w:rsid w:val="007112CE"/>
    <w:rsid w:val="00711471"/>
    <w:rsid w:val="007119F3"/>
    <w:rsid w:val="00711B5E"/>
    <w:rsid w:val="00711FFF"/>
    <w:rsid w:val="00712590"/>
    <w:rsid w:val="00712E05"/>
    <w:rsid w:val="007132F6"/>
    <w:rsid w:val="0071423A"/>
    <w:rsid w:val="0071431C"/>
    <w:rsid w:val="00714330"/>
    <w:rsid w:val="0071473E"/>
    <w:rsid w:val="00715975"/>
    <w:rsid w:val="007160B4"/>
    <w:rsid w:val="00716171"/>
    <w:rsid w:val="0071638A"/>
    <w:rsid w:val="00716CD4"/>
    <w:rsid w:val="00716F32"/>
    <w:rsid w:val="00716FB7"/>
    <w:rsid w:val="00717055"/>
    <w:rsid w:val="0071733E"/>
    <w:rsid w:val="00720465"/>
    <w:rsid w:val="007207CD"/>
    <w:rsid w:val="00721491"/>
    <w:rsid w:val="00721754"/>
    <w:rsid w:val="00721EF0"/>
    <w:rsid w:val="00721F56"/>
    <w:rsid w:val="007224B8"/>
    <w:rsid w:val="00722585"/>
    <w:rsid w:val="0072297C"/>
    <w:rsid w:val="00722A24"/>
    <w:rsid w:val="00722C61"/>
    <w:rsid w:val="007235A1"/>
    <w:rsid w:val="00723DF9"/>
    <w:rsid w:val="00724FB3"/>
    <w:rsid w:val="007254B4"/>
    <w:rsid w:val="00725B8E"/>
    <w:rsid w:val="0072640F"/>
    <w:rsid w:val="00726513"/>
    <w:rsid w:val="007266BB"/>
    <w:rsid w:val="00726D9A"/>
    <w:rsid w:val="00727838"/>
    <w:rsid w:val="00730338"/>
    <w:rsid w:val="007307FE"/>
    <w:rsid w:val="00730CEA"/>
    <w:rsid w:val="00731275"/>
    <w:rsid w:val="007312EB"/>
    <w:rsid w:val="00731677"/>
    <w:rsid w:val="007318C4"/>
    <w:rsid w:val="00731DCD"/>
    <w:rsid w:val="00732287"/>
    <w:rsid w:val="007323B4"/>
    <w:rsid w:val="007329B2"/>
    <w:rsid w:val="00732FB1"/>
    <w:rsid w:val="00733490"/>
    <w:rsid w:val="00733A9E"/>
    <w:rsid w:val="0073444B"/>
    <w:rsid w:val="00734D38"/>
    <w:rsid w:val="00734D8A"/>
    <w:rsid w:val="0073567B"/>
    <w:rsid w:val="00735A35"/>
    <w:rsid w:val="007368FD"/>
    <w:rsid w:val="00736CDC"/>
    <w:rsid w:val="0073719A"/>
    <w:rsid w:val="00737580"/>
    <w:rsid w:val="00737745"/>
    <w:rsid w:val="00737FBF"/>
    <w:rsid w:val="007401D6"/>
    <w:rsid w:val="00740409"/>
    <w:rsid w:val="0074073E"/>
    <w:rsid w:val="00740B38"/>
    <w:rsid w:val="0074102D"/>
    <w:rsid w:val="00741030"/>
    <w:rsid w:val="007416EA"/>
    <w:rsid w:val="00742263"/>
    <w:rsid w:val="00742549"/>
    <w:rsid w:val="00742708"/>
    <w:rsid w:val="00742907"/>
    <w:rsid w:val="00742B44"/>
    <w:rsid w:val="00744104"/>
    <w:rsid w:val="00744864"/>
    <w:rsid w:val="007448D3"/>
    <w:rsid w:val="00744B1E"/>
    <w:rsid w:val="007451C6"/>
    <w:rsid w:val="007452A3"/>
    <w:rsid w:val="007454E5"/>
    <w:rsid w:val="007458E5"/>
    <w:rsid w:val="00745C9E"/>
    <w:rsid w:val="00745E90"/>
    <w:rsid w:val="00746678"/>
    <w:rsid w:val="00746748"/>
    <w:rsid w:val="00746D27"/>
    <w:rsid w:val="0074726A"/>
    <w:rsid w:val="00747CD0"/>
    <w:rsid w:val="00747FE1"/>
    <w:rsid w:val="00750A55"/>
    <w:rsid w:val="00751268"/>
    <w:rsid w:val="00751AFA"/>
    <w:rsid w:val="00751DFF"/>
    <w:rsid w:val="00752328"/>
    <w:rsid w:val="00752DD8"/>
    <w:rsid w:val="00752F7A"/>
    <w:rsid w:val="00753481"/>
    <w:rsid w:val="00753E65"/>
    <w:rsid w:val="007541B0"/>
    <w:rsid w:val="0075459B"/>
    <w:rsid w:val="007549AF"/>
    <w:rsid w:val="00754A3C"/>
    <w:rsid w:val="00754D29"/>
    <w:rsid w:val="00754E35"/>
    <w:rsid w:val="00754E7C"/>
    <w:rsid w:val="0075510C"/>
    <w:rsid w:val="00755133"/>
    <w:rsid w:val="0075539A"/>
    <w:rsid w:val="0075641B"/>
    <w:rsid w:val="00756945"/>
    <w:rsid w:val="00757813"/>
    <w:rsid w:val="00757BC4"/>
    <w:rsid w:val="00760140"/>
    <w:rsid w:val="00760811"/>
    <w:rsid w:val="00760BF6"/>
    <w:rsid w:val="00760E1C"/>
    <w:rsid w:val="0076108A"/>
    <w:rsid w:val="00761928"/>
    <w:rsid w:val="00761B32"/>
    <w:rsid w:val="00761C71"/>
    <w:rsid w:val="00761CB9"/>
    <w:rsid w:val="00762629"/>
    <w:rsid w:val="00762E60"/>
    <w:rsid w:val="007635D0"/>
    <w:rsid w:val="00763BDE"/>
    <w:rsid w:val="00763F27"/>
    <w:rsid w:val="0076412C"/>
    <w:rsid w:val="00764421"/>
    <w:rsid w:val="00764727"/>
    <w:rsid w:val="007648BE"/>
    <w:rsid w:val="007649CE"/>
    <w:rsid w:val="00764B14"/>
    <w:rsid w:val="00765B7A"/>
    <w:rsid w:val="00765D2E"/>
    <w:rsid w:val="0076668F"/>
    <w:rsid w:val="00766AE7"/>
    <w:rsid w:val="00767836"/>
    <w:rsid w:val="00767B59"/>
    <w:rsid w:val="00767E6E"/>
    <w:rsid w:val="0077037F"/>
    <w:rsid w:val="0077045E"/>
    <w:rsid w:val="00770D47"/>
    <w:rsid w:val="00770E0F"/>
    <w:rsid w:val="00770E15"/>
    <w:rsid w:val="00770F65"/>
    <w:rsid w:val="00772314"/>
    <w:rsid w:val="00772834"/>
    <w:rsid w:val="00772845"/>
    <w:rsid w:val="007728EA"/>
    <w:rsid w:val="00773062"/>
    <w:rsid w:val="00773370"/>
    <w:rsid w:val="00773642"/>
    <w:rsid w:val="0077446B"/>
    <w:rsid w:val="0077451C"/>
    <w:rsid w:val="0077477B"/>
    <w:rsid w:val="00774DB6"/>
    <w:rsid w:val="0077507B"/>
    <w:rsid w:val="007755F2"/>
    <w:rsid w:val="00775E5C"/>
    <w:rsid w:val="0077602D"/>
    <w:rsid w:val="007773C3"/>
    <w:rsid w:val="00777601"/>
    <w:rsid w:val="00780487"/>
    <w:rsid w:val="00780A5F"/>
    <w:rsid w:val="00780F54"/>
    <w:rsid w:val="007811ED"/>
    <w:rsid w:val="007815E0"/>
    <w:rsid w:val="007815F8"/>
    <w:rsid w:val="00781688"/>
    <w:rsid w:val="00781E42"/>
    <w:rsid w:val="00782019"/>
    <w:rsid w:val="00782618"/>
    <w:rsid w:val="00782DDC"/>
    <w:rsid w:val="007837E4"/>
    <w:rsid w:val="00783D69"/>
    <w:rsid w:val="00785C9A"/>
    <w:rsid w:val="007864A1"/>
    <w:rsid w:val="0078652A"/>
    <w:rsid w:val="007869F2"/>
    <w:rsid w:val="00786B29"/>
    <w:rsid w:val="00787443"/>
    <w:rsid w:val="00787E02"/>
    <w:rsid w:val="00787EB1"/>
    <w:rsid w:val="00790120"/>
    <w:rsid w:val="00790C89"/>
    <w:rsid w:val="00790EF0"/>
    <w:rsid w:val="00790F90"/>
    <w:rsid w:val="00791730"/>
    <w:rsid w:val="00791E6E"/>
    <w:rsid w:val="00791FAC"/>
    <w:rsid w:val="007921BA"/>
    <w:rsid w:val="007925E8"/>
    <w:rsid w:val="007929A3"/>
    <w:rsid w:val="00793207"/>
    <w:rsid w:val="00793991"/>
    <w:rsid w:val="00793EA2"/>
    <w:rsid w:val="00794EEB"/>
    <w:rsid w:val="00794FC9"/>
    <w:rsid w:val="007951AA"/>
    <w:rsid w:val="0079542C"/>
    <w:rsid w:val="00795510"/>
    <w:rsid w:val="00795AF5"/>
    <w:rsid w:val="00795D53"/>
    <w:rsid w:val="007960ED"/>
    <w:rsid w:val="00797531"/>
    <w:rsid w:val="00797B1D"/>
    <w:rsid w:val="00797C0B"/>
    <w:rsid w:val="00797C5A"/>
    <w:rsid w:val="00797D57"/>
    <w:rsid w:val="007A057C"/>
    <w:rsid w:val="007A06BD"/>
    <w:rsid w:val="007A1244"/>
    <w:rsid w:val="007A17DA"/>
    <w:rsid w:val="007A21BE"/>
    <w:rsid w:val="007A2D0C"/>
    <w:rsid w:val="007A3004"/>
    <w:rsid w:val="007A32D7"/>
    <w:rsid w:val="007A3A5C"/>
    <w:rsid w:val="007A3AF8"/>
    <w:rsid w:val="007A3B3C"/>
    <w:rsid w:val="007A3BC1"/>
    <w:rsid w:val="007A3EE8"/>
    <w:rsid w:val="007A42FF"/>
    <w:rsid w:val="007A4521"/>
    <w:rsid w:val="007A4687"/>
    <w:rsid w:val="007A525D"/>
    <w:rsid w:val="007A566C"/>
    <w:rsid w:val="007A5A10"/>
    <w:rsid w:val="007A6314"/>
    <w:rsid w:val="007A68EF"/>
    <w:rsid w:val="007A6DB5"/>
    <w:rsid w:val="007A6DFD"/>
    <w:rsid w:val="007A7731"/>
    <w:rsid w:val="007A7D39"/>
    <w:rsid w:val="007B10E0"/>
    <w:rsid w:val="007B1B98"/>
    <w:rsid w:val="007B2179"/>
    <w:rsid w:val="007B2DAB"/>
    <w:rsid w:val="007B4F71"/>
    <w:rsid w:val="007B5271"/>
    <w:rsid w:val="007B616A"/>
    <w:rsid w:val="007B674C"/>
    <w:rsid w:val="007B6AA1"/>
    <w:rsid w:val="007B6FED"/>
    <w:rsid w:val="007B75C9"/>
    <w:rsid w:val="007B7D88"/>
    <w:rsid w:val="007B7F4F"/>
    <w:rsid w:val="007C02C1"/>
    <w:rsid w:val="007C18EA"/>
    <w:rsid w:val="007C1B5E"/>
    <w:rsid w:val="007C2EB8"/>
    <w:rsid w:val="007C3A1A"/>
    <w:rsid w:val="007C3B07"/>
    <w:rsid w:val="007C3EDF"/>
    <w:rsid w:val="007C4476"/>
    <w:rsid w:val="007C4C79"/>
    <w:rsid w:val="007C5BCE"/>
    <w:rsid w:val="007C6545"/>
    <w:rsid w:val="007C703D"/>
    <w:rsid w:val="007C75AB"/>
    <w:rsid w:val="007D0959"/>
    <w:rsid w:val="007D13CB"/>
    <w:rsid w:val="007D2EFD"/>
    <w:rsid w:val="007D3AE6"/>
    <w:rsid w:val="007D403E"/>
    <w:rsid w:val="007D4390"/>
    <w:rsid w:val="007D4AC4"/>
    <w:rsid w:val="007D4FBE"/>
    <w:rsid w:val="007D5974"/>
    <w:rsid w:val="007D5BA6"/>
    <w:rsid w:val="007D5C6D"/>
    <w:rsid w:val="007D5DFA"/>
    <w:rsid w:val="007D5F9F"/>
    <w:rsid w:val="007D61AA"/>
    <w:rsid w:val="007D6296"/>
    <w:rsid w:val="007D6811"/>
    <w:rsid w:val="007D6EE6"/>
    <w:rsid w:val="007D6F3C"/>
    <w:rsid w:val="007D78AE"/>
    <w:rsid w:val="007D7AA5"/>
    <w:rsid w:val="007D7AF3"/>
    <w:rsid w:val="007D7B7D"/>
    <w:rsid w:val="007E0033"/>
    <w:rsid w:val="007E0087"/>
    <w:rsid w:val="007E02B8"/>
    <w:rsid w:val="007E11E4"/>
    <w:rsid w:val="007E18CD"/>
    <w:rsid w:val="007E1A1B"/>
    <w:rsid w:val="007E22EE"/>
    <w:rsid w:val="007E2343"/>
    <w:rsid w:val="007E25FC"/>
    <w:rsid w:val="007E31B9"/>
    <w:rsid w:val="007E32B9"/>
    <w:rsid w:val="007E35F7"/>
    <w:rsid w:val="007E4E12"/>
    <w:rsid w:val="007E4FA9"/>
    <w:rsid w:val="007E51FF"/>
    <w:rsid w:val="007E5C26"/>
    <w:rsid w:val="007E65C0"/>
    <w:rsid w:val="007E7251"/>
    <w:rsid w:val="007E79CA"/>
    <w:rsid w:val="007F03F1"/>
    <w:rsid w:val="007F0F7B"/>
    <w:rsid w:val="007F120E"/>
    <w:rsid w:val="007F1276"/>
    <w:rsid w:val="007F15C9"/>
    <w:rsid w:val="007F16EA"/>
    <w:rsid w:val="007F1E0C"/>
    <w:rsid w:val="007F1EF0"/>
    <w:rsid w:val="007F2C3E"/>
    <w:rsid w:val="007F2CE2"/>
    <w:rsid w:val="007F2E07"/>
    <w:rsid w:val="007F3737"/>
    <w:rsid w:val="007F39E0"/>
    <w:rsid w:val="007F40BC"/>
    <w:rsid w:val="007F4504"/>
    <w:rsid w:val="007F4991"/>
    <w:rsid w:val="007F49E3"/>
    <w:rsid w:val="007F4A02"/>
    <w:rsid w:val="007F5063"/>
    <w:rsid w:val="007F56F5"/>
    <w:rsid w:val="007F642F"/>
    <w:rsid w:val="007F740A"/>
    <w:rsid w:val="007F7B3B"/>
    <w:rsid w:val="00800772"/>
    <w:rsid w:val="00801001"/>
    <w:rsid w:val="0080159B"/>
    <w:rsid w:val="00801875"/>
    <w:rsid w:val="00801DE1"/>
    <w:rsid w:val="00802968"/>
    <w:rsid w:val="00803655"/>
    <w:rsid w:val="0080465E"/>
    <w:rsid w:val="008046E3"/>
    <w:rsid w:val="008059E2"/>
    <w:rsid w:val="00805EE8"/>
    <w:rsid w:val="00806149"/>
    <w:rsid w:val="00806577"/>
    <w:rsid w:val="0080661A"/>
    <w:rsid w:val="00806EA9"/>
    <w:rsid w:val="00807095"/>
    <w:rsid w:val="00807142"/>
    <w:rsid w:val="0080742B"/>
    <w:rsid w:val="008077BE"/>
    <w:rsid w:val="008079B5"/>
    <w:rsid w:val="008079D6"/>
    <w:rsid w:val="0081006F"/>
    <w:rsid w:val="00810BAA"/>
    <w:rsid w:val="00810E80"/>
    <w:rsid w:val="00811C8E"/>
    <w:rsid w:val="00811DC3"/>
    <w:rsid w:val="00811F3F"/>
    <w:rsid w:val="0081264B"/>
    <w:rsid w:val="00812A2C"/>
    <w:rsid w:val="00812B03"/>
    <w:rsid w:val="0081319D"/>
    <w:rsid w:val="008136E2"/>
    <w:rsid w:val="00813B95"/>
    <w:rsid w:val="00814077"/>
    <w:rsid w:val="008140E3"/>
    <w:rsid w:val="00814514"/>
    <w:rsid w:val="00814DAE"/>
    <w:rsid w:val="00814F24"/>
    <w:rsid w:val="00814FCD"/>
    <w:rsid w:val="00815927"/>
    <w:rsid w:val="00815F7C"/>
    <w:rsid w:val="00817411"/>
    <w:rsid w:val="0081754B"/>
    <w:rsid w:val="00817946"/>
    <w:rsid w:val="0081797E"/>
    <w:rsid w:val="00821037"/>
    <w:rsid w:val="0082164D"/>
    <w:rsid w:val="00821E18"/>
    <w:rsid w:val="00822AAC"/>
    <w:rsid w:val="00822DF8"/>
    <w:rsid w:val="0082303D"/>
    <w:rsid w:val="008231C9"/>
    <w:rsid w:val="00823245"/>
    <w:rsid w:val="008237CA"/>
    <w:rsid w:val="00823BFB"/>
    <w:rsid w:val="00823CDD"/>
    <w:rsid w:val="00823DA3"/>
    <w:rsid w:val="00823FF9"/>
    <w:rsid w:val="00824023"/>
    <w:rsid w:val="00824216"/>
    <w:rsid w:val="008246B0"/>
    <w:rsid w:val="00825266"/>
    <w:rsid w:val="0082615F"/>
    <w:rsid w:val="008264E4"/>
    <w:rsid w:val="008266E2"/>
    <w:rsid w:val="008270F0"/>
    <w:rsid w:val="008277AD"/>
    <w:rsid w:val="0083049C"/>
    <w:rsid w:val="008307C6"/>
    <w:rsid w:val="0083088A"/>
    <w:rsid w:val="00832121"/>
    <w:rsid w:val="008325CA"/>
    <w:rsid w:val="00832DE6"/>
    <w:rsid w:val="008338C8"/>
    <w:rsid w:val="008339DD"/>
    <w:rsid w:val="00833BA0"/>
    <w:rsid w:val="00833D91"/>
    <w:rsid w:val="00833F72"/>
    <w:rsid w:val="00834341"/>
    <w:rsid w:val="008352B7"/>
    <w:rsid w:val="008377D9"/>
    <w:rsid w:val="00837C3A"/>
    <w:rsid w:val="00840A32"/>
    <w:rsid w:val="008410B5"/>
    <w:rsid w:val="008412F1"/>
    <w:rsid w:val="0084132C"/>
    <w:rsid w:val="0084133C"/>
    <w:rsid w:val="00842091"/>
    <w:rsid w:val="00842127"/>
    <w:rsid w:val="00842634"/>
    <w:rsid w:val="00842968"/>
    <w:rsid w:val="008437BE"/>
    <w:rsid w:val="00843A0D"/>
    <w:rsid w:val="00843A7F"/>
    <w:rsid w:val="00843B1D"/>
    <w:rsid w:val="00843C62"/>
    <w:rsid w:val="00844157"/>
    <w:rsid w:val="00844A48"/>
    <w:rsid w:val="00846436"/>
    <w:rsid w:val="008464B5"/>
    <w:rsid w:val="00846BC6"/>
    <w:rsid w:val="0084701D"/>
    <w:rsid w:val="0084739D"/>
    <w:rsid w:val="00847E64"/>
    <w:rsid w:val="008500F5"/>
    <w:rsid w:val="008504C9"/>
    <w:rsid w:val="008508D2"/>
    <w:rsid w:val="00850EBE"/>
    <w:rsid w:val="00850EC4"/>
    <w:rsid w:val="00850F2B"/>
    <w:rsid w:val="008512C9"/>
    <w:rsid w:val="00851631"/>
    <w:rsid w:val="008516E2"/>
    <w:rsid w:val="00852779"/>
    <w:rsid w:val="008529C6"/>
    <w:rsid w:val="00852A21"/>
    <w:rsid w:val="00852D17"/>
    <w:rsid w:val="00852F08"/>
    <w:rsid w:val="00853A25"/>
    <w:rsid w:val="00854880"/>
    <w:rsid w:val="00854A4F"/>
    <w:rsid w:val="00854E20"/>
    <w:rsid w:val="0085513A"/>
    <w:rsid w:val="0085520B"/>
    <w:rsid w:val="00855C09"/>
    <w:rsid w:val="00855F99"/>
    <w:rsid w:val="008565A1"/>
    <w:rsid w:val="00856B1A"/>
    <w:rsid w:val="00857784"/>
    <w:rsid w:val="00857A8C"/>
    <w:rsid w:val="00857E46"/>
    <w:rsid w:val="00860087"/>
    <w:rsid w:val="0086034F"/>
    <w:rsid w:val="008606CC"/>
    <w:rsid w:val="00860B2D"/>
    <w:rsid w:val="00861D4D"/>
    <w:rsid w:val="00861E48"/>
    <w:rsid w:val="008645EB"/>
    <w:rsid w:val="00865C9B"/>
    <w:rsid w:val="008661D7"/>
    <w:rsid w:val="008709D9"/>
    <w:rsid w:val="00870AEB"/>
    <w:rsid w:val="00870F13"/>
    <w:rsid w:val="0087114C"/>
    <w:rsid w:val="008715D7"/>
    <w:rsid w:val="0087164A"/>
    <w:rsid w:val="008717FF"/>
    <w:rsid w:val="0087250B"/>
    <w:rsid w:val="0087265E"/>
    <w:rsid w:val="008728AF"/>
    <w:rsid w:val="00872A1E"/>
    <w:rsid w:val="00872AEC"/>
    <w:rsid w:val="00872D2D"/>
    <w:rsid w:val="00872D45"/>
    <w:rsid w:val="008730F0"/>
    <w:rsid w:val="008731AA"/>
    <w:rsid w:val="00873483"/>
    <w:rsid w:val="008734E2"/>
    <w:rsid w:val="008737E8"/>
    <w:rsid w:val="00873DC4"/>
    <w:rsid w:val="008743A5"/>
    <w:rsid w:val="0087553B"/>
    <w:rsid w:val="00875768"/>
    <w:rsid w:val="00875F0F"/>
    <w:rsid w:val="00875FC8"/>
    <w:rsid w:val="0087629F"/>
    <w:rsid w:val="00876384"/>
    <w:rsid w:val="00876CB4"/>
    <w:rsid w:val="008772F4"/>
    <w:rsid w:val="00877895"/>
    <w:rsid w:val="008779DC"/>
    <w:rsid w:val="0088016B"/>
    <w:rsid w:val="008801BF"/>
    <w:rsid w:val="00880364"/>
    <w:rsid w:val="00881180"/>
    <w:rsid w:val="00881815"/>
    <w:rsid w:val="0088187D"/>
    <w:rsid w:val="00881BAF"/>
    <w:rsid w:val="00881D4D"/>
    <w:rsid w:val="00881D91"/>
    <w:rsid w:val="00881DEC"/>
    <w:rsid w:val="00881FEE"/>
    <w:rsid w:val="00882A85"/>
    <w:rsid w:val="00882B46"/>
    <w:rsid w:val="00882F1E"/>
    <w:rsid w:val="00883A58"/>
    <w:rsid w:val="0088400B"/>
    <w:rsid w:val="00884049"/>
    <w:rsid w:val="00884966"/>
    <w:rsid w:val="00885205"/>
    <w:rsid w:val="00885E6B"/>
    <w:rsid w:val="00885EF4"/>
    <w:rsid w:val="00886538"/>
    <w:rsid w:val="00886B6D"/>
    <w:rsid w:val="00886BF4"/>
    <w:rsid w:val="008877C2"/>
    <w:rsid w:val="00887C32"/>
    <w:rsid w:val="00890857"/>
    <w:rsid w:val="00890EAB"/>
    <w:rsid w:val="008915C6"/>
    <w:rsid w:val="00891DBD"/>
    <w:rsid w:val="008926CD"/>
    <w:rsid w:val="0089290C"/>
    <w:rsid w:val="00892C4E"/>
    <w:rsid w:val="008933D2"/>
    <w:rsid w:val="00893A5A"/>
    <w:rsid w:val="00893CFE"/>
    <w:rsid w:val="008942F5"/>
    <w:rsid w:val="0089460F"/>
    <w:rsid w:val="00894726"/>
    <w:rsid w:val="00894765"/>
    <w:rsid w:val="00894CC9"/>
    <w:rsid w:val="008951EB"/>
    <w:rsid w:val="008958FE"/>
    <w:rsid w:val="00895A91"/>
    <w:rsid w:val="00896436"/>
    <w:rsid w:val="00896F84"/>
    <w:rsid w:val="008970CA"/>
    <w:rsid w:val="00897392"/>
    <w:rsid w:val="008A046D"/>
    <w:rsid w:val="008A0768"/>
    <w:rsid w:val="008A0D6B"/>
    <w:rsid w:val="008A0FCE"/>
    <w:rsid w:val="008A0FE9"/>
    <w:rsid w:val="008A1134"/>
    <w:rsid w:val="008A1429"/>
    <w:rsid w:val="008A1672"/>
    <w:rsid w:val="008A1884"/>
    <w:rsid w:val="008A1DA3"/>
    <w:rsid w:val="008A1E21"/>
    <w:rsid w:val="008A22DA"/>
    <w:rsid w:val="008A2397"/>
    <w:rsid w:val="008A354B"/>
    <w:rsid w:val="008A3D2F"/>
    <w:rsid w:val="008A420D"/>
    <w:rsid w:val="008A4FA2"/>
    <w:rsid w:val="008A4FFA"/>
    <w:rsid w:val="008A5C53"/>
    <w:rsid w:val="008A5E45"/>
    <w:rsid w:val="008A608C"/>
    <w:rsid w:val="008A6125"/>
    <w:rsid w:val="008A6345"/>
    <w:rsid w:val="008A654E"/>
    <w:rsid w:val="008A68E5"/>
    <w:rsid w:val="008A7506"/>
    <w:rsid w:val="008B03EA"/>
    <w:rsid w:val="008B155E"/>
    <w:rsid w:val="008B194B"/>
    <w:rsid w:val="008B1A17"/>
    <w:rsid w:val="008B2E47"/>
    <w:rsid w:val="008B4678"/>
    <w:rsid w:val="008B4CD6"/>
    <w:rsid w:val="008B4D6A"/>
    <w:rsid w:val="008B4FEE"/>
    <w:rsid w:val="008B5B67"/>
    <w:rsid w:val="008B61FB"/>
    <w:rsid w:val="008B6955"/>
    <w:rsid w:val="008B7273"/>
    <w:rsid w:val="008B7601"/>
    <w:rsid w:val="008C09EC"/>
    <w:rsid w:val="008C197A"/>
    <w:rsid w:val="008C1C8A"/>
    <w:rsid w:val="008C1C8B"/>
    <w:rsid w:val="008C1EAC"/>
    <w:rsid w:val="008C27C3"/>
    <w:rsid w:val="008C27F1"/>
    <w:rsid w:val="008C2E2B"/>
    <w:rsid w:val="008C2F30"/>
    <w:rsid w:val="008C2FE7"/>
    <w:rsid w:val="008C3544"/>
    <w:rsid w:val="008C3B51"/>
    <w:rsid w:val="008C3ED5"/>
    <w:rsid w:val="008C4B45"/>
    <w:rsid w:val="008C4BEF"/>
    <w:rsid w:val="008C5084"/>
    <w:rsid w:val="008C56A0"/>
    <w:rsid w:val="008C5808"/>
    <w:rsid w:val="008C5888"/>
    <w:rsid w:val="008C5C11"/>
    <w:rsid w:val="008C643A"/>
    <w:rsid w:val="008C6B9D"/>
    <w:rsid w:val="008C766F"/>
    <w:rsid w:val="008C7CD2"/>
    <w:rsid w:val="008D0198"/>
    <w:rsid w:val="008D092F"/>
    <w:rsid w:val="008D1219"/>
    <w:rsid w:val="008D15D6"/>
    <w:rsid w:val="008D1983"/>
    <w:rsid w:val="008D1DB0"/>
    <w:rsid w:val="008D1E5D"/>
    <w:rsid w:val="008D1E83"/>
    <w:rsid w:val="008D2866"/>
    <w:rsid w:val="008D2D7C"/>
    <w:rsid w:val="008D327E"/>
    <w:rsid w:val="008D341A"/>
    <w:rsid w:val="008D38F9"/>
    <w:rsid w:val="008D4120"/>
    <w:rsid w:val="008D41D0"/>
    <w:rsid w:val="008D42DF"/>
    <w:rsid w:val="008D4E8B"/>
    <w:rsid w:val="008D68D3"/>
    <w:rsid w:val="008D762E"/>
    <w:rsid w:val="008E00D1"/>
    <w:rsid w:val="008E02C5"/>
    <w:rsid w:val="008E10D2"/>
    <w:rsid w:val="008E1297"/>
    <w:rsid w:val="008E1B1B"/>
    <w:rsid w:val="008E1BF5"/>
    <w:rsid w:val="008E1ED9"/>
    <w:rsid w:val="008E1EE5"/>
    <w:rsid w:val="008E21DD"/>
    <w:rsid w:val="008E3830"/>
    <w:rsid w:val="008E41F1"/>
    <w:rsid w:val="008E42AF"/>
    <w:rsid w:val="008E49B7"/>
    <w:rsid w:val="008E58A5"/>
    <w:rsid w:val="008E5970"/>
    <w:rsid w:val="008E5B57"/>
    <w:rsid w:val="008E5BB2"/>
    <w:rsid w:val="008E60D6"/>
    <w:rsid w:val="008E6AD8"/>
    <w:rsid w:val="008E6E4E"/>
    <w:rsid w:val="008E6E70"/>
    <w:rsid w:val="008E74E8"/>
    <w:rsid w:val="008F099D"/>
    <w:rsid w:val="008F09DF"/>
    <w:rsid w:val="008F0BC7"/>
    <w:rsid w:val="008F0C43"/>
    <w:rsid w:val="008F16CE"/>
    <w:rsid w:val="008F1A6D"/>
    <w:rsid w:val="008F1AC2"/>
    <w:rsid w:val="008F1AF7"/>
    <w:rsid w:val="008F1C9D"/>
    <w:rsid w:val="008F33AA"/>
    <w:rsid w:val="008F342C"/>
    <w:rsid w:val="008F36C6"/>
    <w:rsid w:val="008F3A86"/>
    <w:rsid w:val="008F4395"/>
    <w:rsid w:val="008F4B41"/>
    <w:rsid w:val="008F53EC"/>
    <w:rsid w:val="008F65F2"/>
    <w:rsid w:val="008F66D9"/>
    <w:rsid w:val="008F6955"/>
    <w:rsid w:val="008F6998"/>
    <w:rsid w:val="008F7136"/>
    <w:rsid w:val="008F78B1"/>
    <w:rsid w:val="008F7B14"/>
    <w:rsid w:val="0090002F"/>
    <w:rsid w:val="00900712"/>
    <w:rsid w:val="00900782"/>
    <w:rsid w:val="00900BE4"/>
    <w:rsid w:val="009010CF"/>
    <w:rsid w:val="0090134F"/>
    <w:rsid w:val="0090148B"/>
    <w:rsid w:val="00901637"/>
    <w:rsid w:val="009020F4"/>
    <w:rsid w:val="00902A7B"/>
    <w:rsid w:val="00902D1C"/>
    <w:rsid w:val="00903F7A"/>
    <w:rsid w:val="0090449D"/>
    <w:rsid w:val="0090452A"/>
    <w:rsid w:val="00904B48"/>
    <w:rsid w:val="00904FDD"/>
    <w:rsid w:val="009053DF"/>
    <w:rsid w:val="009054CC"/>
    <w:rsid w:val="00905AFF"/>
    <w:rsid w:val="009075AB"/>
    <w:rsid w:val="00907723"/>
    <w:rsid w:val="009103AB"/>
    <w:rsid w:val="00910951"/>
    <w:rsid w:val="00910C98"/>
    <w:rsid w:val="00910F75"/>
    <w:rsid w:val="00911093"/>
    <w:rsid w:val="00911764"/>
    <w:rsid w:val="00911B08"/>
    <w:rsid w:val="00911D44"/>
    <w:rsid w:val="0091248A"/>
    <w:rsid w:val="00912BF2"/>
    <w:rsid w:val="0091309C"/>
    <w:rsid w:val="00913296"/>
    <w:rsid w:val="00913553"/>
    <w:rsid w:val="009135CF"/>
    <w:rsid w:val="00913E38"/>
    <w:rsid w:val="0091402B"/>
    <w:rsid w:val="00914D36"/>
    <w:rsid w:val="00914E95"/>
    <w:rsid w:val="009155C5"/>
    <w:rsid w:val="0091669C"/>
    <w:rsid w:val="009167F5"/>
    <w:rsid w:val="009169D9"/>
    <w:rsid w:val="00916EFE"/>
    <w:rsid w:val="0091742E"/>
    <w:rsid w:val="00917F85"/>
    <w:rsid w:val="00920D74"/>
    <w:rsid w:val="00921243"/>
    <w:rsid w:val="0092127D"/>
    <w:rsid w:val="009217CA"/>
    <w:rsid w:val="00921CEA"/>
    <w:rsid w:val="00922B50"/>
    <w:rsid w:val="0092315D"/>
    <w:rsid w:val="009235BF"/>
    <w:rsid w:val="009237DE"/>
    <w:rsid w:val="009237EE"/>
    <w:rsid w:val="00923E53"/>
    <w:rsid w:val="00924330"/>
    <w:rsid w:val="00924397"/>
    <w:rsid w:val="0092442E"/>
    <w:rsid w:val="00924634"/>
    <w:rsid w:val="0092488B"/>
    <w:rsid w:val="00924ABE"/>
    <w:rsid w:val="00924AFA"/>
    <w:rsid w:val="00925BCF"/>
    <w:rsid w:val="00926105"/>
    <w:rsid w:val="00926A82"/>
    <w:rsid w:val="00926E68"/>
    <w:rsid w:val="00927030"/>
    <w:rsid w:val="0092710C"/>
    <w:rsid w:val="0092731B"/>
    <w:rsid w:val="00930096"/>
    <w:rsid w:val="00930D34"/>
    <w:rsid w:val="00930FC2"/>
    <w:rsid w:val="00931B2A"/>
    <w:rsid w:val="009324CB"/>
    <w:rsid w:val="00932902"/>
    <w:rsid w:val="00932D99"/>
    <w:rsid w:val="009330AA"/>
    <w:rsid w:val="00933151"/>
    <w:rsid w:val="00933316"/>
    <w:rsid w:val="009335A3"/>
    <w:rsid w:val="00934A5F"/>
    <w:rsid w:val="00934DC4"/>
    <w:rsid w:val="0093607E"/>
    <w:rsid w:val="0093640D"/>
    <w:rsid w:val="00936674"/>
    <w:rsid w:val="009368BC"/>
    <w:rsid w:val="00936CAD"/>
    <w:rsid w:val="00937050"/>
    <w:rsid w:val="00937080"/>
    <w:rsid w:val="009371E9"/>
    <w:rsid w:val="009373DD"/>
    <w:rsid w:val="00937DCB"/>
    <w:rsid w:val="009407C8"/>
    <w:rsid w:val="00941191"/>
    <w:rsid w:val="00941711"/>
    <w:rsid w:val="00942367"/>
    <w:rsid w:val="00942397"/>
    <w:rsid w:val="00942739"/>
    <w:rsid w:val="00942B67"/>
    <w:rsid w:val="00942EA8"/>
    <w:rsid w:val="00942FD3"/>
    <w:rsid w:val="009431BE"/>
    <w:rsid w:val="0094380B"/>
    <w:rsid w:val="00943DC1"/>
    <w:rsid w:val="00943F2F"/>
    <w:rsid w:val="00944C49"/>
    <w:rsid w:val="00944E57"/>
    <w:rsid w:val="00944E79"/>
    <w:rsid w:val="00944F2D"/>
    <w:rsid w:val="00945783"/>
    <w:rsid w:val="00945D74"/>
    <w:rsid w:val="00945EB9"/>
    <w:rsid w:val="00945FBD"/>
    <w:rsid w:val="00945FFF"/>
    <w:rsid w:val="0094608A"/>
    <w:rsid w:val="009464B0"/>
    <w:rsid w:val="009464B6"/>
    <w:rsid w:val="009468DF"/>
    <w:rsid w:val="00946B91"/>
    <w:rsid w:val="00946C71"/>
    <w:rsid w:val="00950FA4"/>
    <w:rsid w:val="00952355"/>
    <w:rsid w:val="00952631"/>
    <w:rsid w:val="009528BA"/>
    <w:rsid w:val="00952956"/>
    <w:rsid w:val="00952C82"/>
    <w:rsid w:val="00952CEC"/>
    <w:rsid w:val="00952DA1"/>
    <w:rsid w:val="0095322F"/>
    <w:rsid w:val="00953F59"/>
    <w:rsid w:val="009540F9"/>
    <w:rsid w:val="00954550"/>
    <w:rsid w:val="009551CE"/>
    <w:rsid w:val="00955622"/>
    <w:rsid w:val="00956599"/>
    <w:rsid w:val="00956C85"/>
    <w:rsid w:val="00957173"/>
    <w:rsid w:val="00957352"/>
    <w:rsid w:val="0095736E"/>
    <w:rsid w:val="00957DB5"/>
    <w:rsid w:val="009600E2"/>
    <w:rsid w:val="009610C8"/>
    <w:rsid w:val="009610EF"/>
    <w:rsid w:val="009612DC"/>
    <w:rsid w:val="009615BB"/>
    <w:rsid w:val="009616B6"/>
    <w:rsid w:val="00963539"/>
    <w:rsid w:val="0096422B"/>
    <w:rsid w:val="00964301"/>
    <w:rsid w:val="009656B7"/>
    <w:rsid w:val="00966084"/>
    <w:rsid w:val="0096624A"/>
    <w:rsid w:val="00966DE2"/>
    <w:rsid w:val="00970F72"/>
    <w:rsid w:val="009717BF"/>
    <w:rsid w:val="0097251F"/>
    <w:rsid w:val="009725D8"/>
    <w:rsid w:val="0097275F"/>
    <w:rsid w:val="00972D69"/>
    <w:rsid w:val="00972F41"/>
    <w:rsid w:val="0097345C"/>
    <w:rsid w:val="00973737"/>
    <w:rsid w:val="00973CEE"/>
    <w:rsid w:val="00973E61"/>
    <w:rsid w:val="00974522"/>
    <w:rsid w:val="00974612"/>
    <w:rsid w:val="00975123"/>
    <w:rsid w:val="009754A2"/>
    <w:rsid w:val="00976099"/>
    <w:rsid w:val="009774CE"/>
    <w:rsid w:val="0097794C"/>
    <w:rsid w:val="00977EE4"/>
    <w:rsid w:val="00981437"/>
    <w:rsid w:val="00981568"/>
    <w:rsid w:val="00981ACA"/>
    <w:rsid w:val="00981AF1"/>
    <w:rsid w:val="00981CFC"/>
    <w:rsid w:val="00981DA3"/>
    <w:rsid w:val="00982001"/>
    <w:rsid w:val="009823F2"/>
    <w:rsid w:val="00982420"/>
    <w:rsid w:val="009825F9"/>
    <w:rsid w:val="00982A33"/>
    <w:rsid w:val="00982A45"/>
    <w:rsid w:val="00982A4F"/>
    <w:rsid w:val="009830A8"/>
    <w:rsid w:val="009830AB"/>
    <w:rsid w:val="00983D00"/>
    <w:rsid w:val="00983FED"/>
    <w:rsid w:val="0098478D"/>
    <w:rsid w:val="00985492"/>
    <w:rsid w:val="00985C6B"/>
    <w:rsid w:val="0098644D"/>
    <w:rsid w:val="00986A74"/>
    <w:rsid w:val="009870F7"/>
    <w:rsid w:val="0098727B"/>
    <w:rsid w:val="00987418"/>
    <w:rsid w:val="00987DEB"/>
    <w:rsid w:val="00987E0D"/>
    <w:rsid w:val="0099086B"/>
    <w:rsid w:val="0099098D"/>
    <w:rsid w:val="0099105D"/>
    <w:rsid w:val="009917D3"/>
    <w:rsid w:val="00991E63"/>
    <w:rsid w:val="0099219A"/>
    <w:rsid w:val="00992F68"/>
    <w:rsid w:val="00993117"/>
    <w:rsid w:val="009932AE"/>
    <w:rsid w:val="00994485"/>
    <w:rsid w:val="00994808"/>
    <w:rsid w:val="00994E25"/>
    <w:rsid w:val="00995041"/>
    <w:rsid w:val="0099704D"/>
    <w:rsid w:val="009979B3"/>
    <w:rsid w:val="009A0885"/>
    <w:rsid w:val="009A09DB"/>
    <w:rsid w:val="009A1297"/>
    <w:rsid w:val="009A2148"/>
    <w:rsid w:val="009A309D"/>
    <w:rsid w:val="009A355F"/>
    <w:rsid w:val="009A3631"/>
    <w:rsid w:val="009A4FD5"/>
    <w:rsid w:val="009A5BC1"/>
    <w:rsid w:val="009A5BF7"/>
    <w:rsid w:val="009A5CB5"/>
    <w:rsid w:val="009A5CDA"/>
    <w:rsid w:val="009A5E5B"/>
    <w:rsid w:val="009A5F58"/>
    <w:rsid w:val="009A6F84"/>
    <w:rsid w:val="009A7731"/>
    <w:rsid w:val="009A7D12"/>
    <w:rsid w:val="009B0810"/>
    <w:rsid w:val="009B09FB"/>
    <w:rsid w:val="009B12B4"/>
    <w:rsid w:val="009B1EC0"/>
    <w:rsid w:val="009B276F"/>
    <w:rsid w:val="009B3113"/>
    <w:rsid w:val="009B35DA"/>
    <w:rsid w:val="009B3CF7"/>
    <w:rsid w:val="009B4080"/>
    <w:rsid w:val="009B442A"/>
    <w:rsid w:val="009B4D91"/>
    <w:rsid w:val="009B4F0A"/>
    <w:rsid w:val="009B52FB"/>
    <w:rsid w:val="009B5739"/>
    <w:rsid w:val="009B5E57"/>
    <w:rsid w:val="009B6056"/>
    <w:rsid w:val="009B65CF"/>
    <w:rsid w:val="009B6ADB"/>
    <w:rsid w:val="009B6E75"/>
    <w:rsid w:val="009B6ED3"/>
    <w:rsid w:val="009B7186"/>
    <w:rsid w:val="009B77DF"/>
    <w:rsid w:val="009B7AAB"/>
    <w:rsid w:val="009C0294"/>
    <w:rsid w:val="009C0AC1"/>
    <w:rsid w:val="009C0C94"/>
    <w:rsid w:val="009C0FEA"/>
    <w:rsid w:val="009C13E8"/>
    <w:rsid w:val="009C1578"/>
    <w:rsid w:val="009C233C"/>
    <w:rsid w:val="009C249B"/>
    <w:rsid w:val="009C259F"/>
    <w:rsid w:val="009C2958"/>
    <w:rsid w:val="009C2CAF"/>
    <w:rsid w:val="009C362F"/>
    <w:rsid w:val="009C39D9"/>
    <w:rsid w:val="009C3D8F"/>
    <w:rsid w:val="009C4196"/>
    <w:rsid w:val="009C4656"/>
    <w:rsid w:val="009C4972"/>
    <w:rsid w:val="009C526C"/>
    <w:rsid w:val="009C5D33"/>
    <w:rsid w:val="009C66A0"/>
    <w:rsid w:val="009C6D79"/>
    <w:rsid w:val="009D0BDE"/>
    <w:rsid w:val="009D20BF"/>
    <w:rsid w:val="009D24C9"/>
    <w:rsid w:val="009D25E7"/>
    <w:rsid w:val="009D25F7"/>
    <w:rsid w:val="009D2F1C"/>
    <w:rsid w:val="009D3AF3"/>
    <w:rsid w:val="009D43D6"/>
    <w:rsid w:val="009D45AE"/>
    <w:rsid w:val="009D5B0E"/>
    <w:rsid w:val="009D5C69"/>
    <w:rsid w:val="009D637A"/>
    <w:rsid w:val="009D6A7F"/>
    <w:rsid w:val="009D6B6C"/>
    <w:rsid w:val="009D715A"/>
    <w:rsid w:val="009D76D6"/>
    <w:rsid w:val="009D78B2"/>
    <w:rsid w:val="009D7AFA"/>
    <w:rsid w:val="009D7DED"/>
    <w:rsid w:val="009D7EF8"/>
    <w:rsid w:val="009E0D17"/>
    <w:rsid w:val="009E2205"/>
    <w:rsid w:val="009E2BDF"/>
    <w:rsid w:val="009E2F4B"/>
    <w:rsid w:val="009E319B"/>
    <w:rsid w:val="009E3817"/>
    <w:rsid w:val="009E3CAA"/>
    <w:rsid w:val="009E3D84"/>
    <w:rsid w:val="009E526B"/>
    <w:rsid w:val="009E5328"/>
    <w:rsid w:val="009E53A5"/>
    <w:rsid w:val="009E55CD"/>
    <w:rsid w:val="009E58FD"/>
    <w:rsid w:val="009E5A5C"/>
    <w:rsid w:val="009E5B73"/>
    <w:rsid w:val="009E6569"/>
    <w:rsid w:val="009E6968"/>
    <w:rsid w:val="009E6A7E"/>
    <w:rsid w:val="009E7776"/>
    <w:rsid w:val="009E7886"/>
    <w:rsid w:val="009E7CCF"/>
    <w:rsid w:val="009F0073"/>
    <w:rsid w:val="009F03EE"/>
    <w:rsid w:val="009F040E"/>
    <w:rsid w:val="009F07EB"/>
    <w:rsid w:val="009F1550"/>
    <w:rsid w:val="009F1CD9"/>
    <w:rsid w:val="009F224E"/>
    <w:rsid w:val="009F2420"/>
    <w:rsid w:val="009F2C2E"/>
    <w:rsid w:val="009F302F"/>
    <w:rsid w:val="009F473E"/>
    <w:rsid w:val="009F4D82"/>
    <w:rsid w:val="009F4F6F"/>
    <w:rsid w:val="009F5414"/>
    <w:rsid w:val="009F5BB5"/>
    <w:rsid w:val="009F6B8F"/>
    <w:rsid w:val="009F71B0"/>
    <w:rsid w:val="009F777C"/>
    <w:rsid w:val="009F7E42"/>
    <w:rsid w:val="00A010D9"/>
    <w:rsid w:val="00A011B4"/>
    <w:rsid w:val="00A01CB7"/>
    <w:rsid w:val="00A02373"/>
    <w:rsid w:val="00A026F5"/>
    <w:rsid w:val="00A02F3F"/>
    <w:rsid w:val="00A030EA"/>
    <w:rsid w:val="00A033F8"/>
    <w:rsid w:val="00A03BA1"/>
    <w:rsid w:val="00A03DAF"/>
    <w:rsid w:val="00A03FE6"/>
    <w:rsid w:val="00A04B87"/>
    <w:rsid w:val="00A05016"/>
    <w:rsid w:val="00A0576C"/>
    <w:rsid w:val="00A05AE9"/>
    <w:rsid w:val="00A05EBC"/>
    <w:rsid w:val="00A05F51"/>
    <w:rsid w:val="00A07314"/>
    <w:rsid w:val="00A0758D"/>
    <w:rsid w:val="00A07CF6"/>
    <w:rsid w:val="00A07DFD"/>
    <w:rsid w:val="00A07FB3"/>
    <w:rsid w:val="00A10190"/>
    <w:rsid w:val="00A1034D"/>
    <w:rsid w:val="00A1062B"/>
    <w:rsid w:val="00A10660"/>
    <w:rsid w:val="00A107F1"/>
    <w:rsid w:val="00A1124E"/>
    <w:rsid w:val="00A116C5"/>
    <w:rsid w:val="00A133D8"/>
    <w:rsid w:val="00A147F3"/>
    <w:rsid w:val="00A1633E"/>
    <w:rsid w:val="00A1635E"/>
    <w:rsid w:val="00A1658D"/>
    <w:rsid w:val="00A16C88"/>
    <w:rsid w:val="00A16C94"/>
    <w:rsid w:val="00A171E0"/>
    <w:rsid w:val="00A17BA2"/>
    <w:rsid w:val="00A205FE"/>
    <w:rsid w:val="00A20CCF"/>
    <w:rsid w:val="00A2210C"/>
    <w:rsid w:val="00A2228D"/>
    <w:rsid w:val="00A23CF6"/>
    <w:rsid w:val="00A24B05"/>
    <w:rsid w:val="00A24C4D"/>
    <w:rsid w:val="00A25EE5"/>
    <w:rsid w:val="00A266DD"/>
    <w:rsid w:val="00A26B94"/>
    <w:rsid w:val="00A26D9F"/>
    <w:rsid w:val="00A26E0D"/>
    <w:rsid w:val="00A26E81"/>
    <w:rsid w:val="00A274D1"/>
    <w:rsid w:val="00A276C6"/>
    <w:rsid w:val="00A277D7"/>
    <w:rsid w:val="00A27A0C"/>
    <w:rsid w:val="00A27F9D"/>
    <w:rsid w:val="00A301BC"/>
    <w:rsid w:val="00A304AE"/>
    <w:rsid w:val="00A30530"/>
    <w:rsid w:val="00A317FE"/>
    <w:rsid w:val="00A3221D"/>
    <w:rsid w:val="00A32A99"/>
    <w:rsid w:val="00A32CD1"/>
    <w:rsid w:val="00A32D79"/>
    <w:rsid w:val="00A33865"/>
    <w:rsid w:val="00A33B1B"/>
    <w:rsid w:val="00A33CBA"/>
    <w:rsid w:val="00A33F82"/>
    <w:rsid w:val="00A349A0"/>
    <w:rsid w:val="00A34A38"/>
    <w:rsid w:val="00A34B32"/>
    <w:rsid w:val="00A34DB5"/>
    <w:rsid w:val="00A35042"/>
    <w:rsid w:val="00A35A82"/>
    <w:rsid w:val="00A35C48"/>
    <w:rsid w:val="00A362CF"/>
    <w:rsid w:val="00A369D8"/>
    <w:rsid w:val="00A36AAE"/>
    <w:rsid w:val="00A3710B"/>
    <w:rsid w:val="00A375A2"/>
    <w:rsid w:val="00A40128"/>
    <w:rsid w:val="00A42565"/>
    <w:rsid w:val="00A445F5"/>
    <w:rsid w:val="00A45470"/>
    <w:rsid w:val="00A45588"/>
    <w:rsid w:val="00A45A79"/>
    <w:rsid w:val="00A45B05"/>
    <w:rsid w:val="00A45E75"/>
    <w:rsid w:val="00A462ED"/>
    <w:rsid w:val="00A464CD"/>
    <w:rsid w:val="00A46E5A"/>
    <w:rsid w:val="00A47280"/>
    <w:rsid w:val="00A47B79"/>
    <w:rsid w:val="00A50692"/>
    <w:rsid w:val="00A50920"/>
    <w:rsid w:val="00A519CC"/>
    <w:rsid w:val="00A52D69"/>
    <w:rsid w:val="00A53569"/>
    <w:rsid w:val="00A5366E"/>
    <w:rsid w:val="00A538D0"/>
    <w:rsid w:val="00A53CB1"/>
    <w:rsid w:val="00A54BCE"/>
    <w:rsid w:val="00A54C2A"/>
    <w:rsid w:val="00A553CB"/>
    <w:rsid w:val="00A55495"/>
    <w:rsid w:val="00A55CDD"/>
    <w:rsid w:val="00A56010"/>
    <w:rsid w:val="00A5634E"/>
    <w:rsid w:val="00A56C76"/>
    <w:rsid w:val="00A56E1B"/>
    <w:rsid w:val="00A57022"/>
    <w:rsid w:val="00A57344"/>
    <w:rsid w:val="00A57C7C"/>
    <w:rsid w:val="00A57CD8"/>
    <w:rsid w:val="00A60669"/>
    <w:rsid w:val="00A607EF"/>
    <w:rsid w:val="00A61498"/>
    <w:rsid w:val="00A61737"/>
    <w:rsid w:val="00A6215B"/>
    <w:rsid w:val="00A62777"/>
    <w:rsid w:val="00A62ED1"/>
    <w:rsid w:val="00A634FB"/>
    <w:rsid w:val="00A63767"/>
    <w:rsid w:val="00A63A82"/>
    <w:rsid w:val="00A63FDB"/>
    <w:rsid w:val="00A645CC"/>
    <w:rsid w:val="00A64C10"/>
    <w:rsid w:val="00A64D11"/>
    <w:rsid w:val="00A64D41"/>
    <w:rsid w:val="00A64D6B"/>
    <w:rsid w:val="00A64EF4"/>
    <w:rsid w:val="00A65AAE"/>
    <w:rsid w:val="00A65D0E"/>
    <w:rsid w:val="00A6698A"/>
    <w:rsid w:val="00A6718E"/>
    <w:rsid w:val="00A67227"/>
    <w:rsid w:val="00A70F93"/>
    <w:rsid w:val="00A71726"/>
    <w:rsid w:val="00A718A0"/>
    <w:rsid w:val="00A71D88"/>
    <w:rsid w:val="00A71E70"/>
    <w:rsid w:val="00A72032"/>
    <w:rsid w:val="00A7221A"/>
    <w:rsid w:val="00A72F9F"/>
    <w:rsid w:val="00A739D3"/>
    <w:rsid w:val="00A73FBE"/>
    <w:rsid w:val="00A74955"/>
    <w:rsid w:val="00A74B0E"/>
    <w:rsid w:val="00A74BC8"/>
    <w:rsid w:val="00A74E94"/>
    <w:rsid w:val="00A7530A"/>
    <w:rsid w:val="00A753FB"/>
    <w:rsid w:val="00A75FD0"/>
    <w:rsid w:val="00A76513"/>
    <w:rsid w:val="00A7728D"/>
    <w:rsid w:val="00A773AE"/>
    <w:rsid w:val="00A80A20"/>
    <w:rsid w:val="00A817FD"/>
    <w:rsid w:val="00A8239C"/>
    <w:rsid w:val="00A82A2B"/>
    <w:rsid w:val="00A82BB9"/>
    <w:rsid w:val="00A82C87"/>
    <w:rsid w:val="00A82D13"/>
    <w:rsid w:val="00A8346F"/>
    <w:rsid w:val="00A83E83"/>
    <w:rsid w:val="00A83F7C"/>
    <w:rsid w:val="00A8460F"/>
    <w:rsid w:val="00A84972"/>
    <w:rsid w:val="00A84F23"/>
    <w:rsid w:val="00A8581A"/>
    <w:rsid w:val="00A85ECC"/>
    <w:rsid w:val="00A860EF"/>
    <w:rsid w:val="00A8622D"/>
    <w:rsid w:val="00A868AC"/>
    <w:rsid w:val="00A86CF7"/>
    <w:rsid w:val="00A874BA"/>
    <w:rsid w:val="00A87708"/>
    <w:rsid w:val="00A87849"/>
    <w:rsid w:val="00A87FE8"/>
    <w:rsid w:val="00A91061"/>
    <w:rsid w:val="00A9256F"/>
    <w:rsid w:val="00A92E33"/>
    <w:rsid w:val="00A934B2"/>
    <w:rsid w:val="00A93B44"/>
    <w:rsid w:val="00A93C9D"/>
    <w:rsid w:val="00A941A0"/>
    <w:rsid w:val="00A941C9"/>
    <w:rsid w:val="00A94AAF"/>
    <w:rsid w:val="00A951BB"/>
    <w:rsid w:val="00A95BCA"/>
    <w:rsid w:val="00A95BE0"/>
    <w:rsid w:val="00A96023"/>
    <w:rsid w:val="00A968F5"/>
    <w:rsid w:val="00A9691F"/>
    <w:rsid w:val="00A96F24"/>
    <w:rsid w:val="00A97FEE"/>
    <w:rsid w:val="00AA03E8"/>
    <w:rsid w:val="00AA0997"/>
    <w:rsid w:val="00AA0A37"/>
    <w:rsid w:val="00AA0B39"/>
    <w:rsid w:val="00AA0CAB"/>
    <w:rsid w:val="00AA0E04"/>
    <w:rsid w:val="00AA0FB1"/>
    <w:rsid w:val="00AA27E5"/>
    <w:rsid w:val="00AA30C8"/>
    <w:rsid w:val="00AA4FB3"/>
    <w:rsid w:val="00AA54D6"/>
    <w:rsid w:val="00AA58AF"/>
    <w:rsid w:val="00AA5CF6"/>
    <w:rsid w:val="00AA5DF2"/>
    <w:rsid w:val="00AA6984"/>
    <w:rsid w:val="00AA775B"/>
    <w:rsid w:val="00AA7BE1"/>
    <w:rsid w:val="00AB0701"/>
    <w:rsid w:val="00AB10B0"/>
    <w:rsid w:val="00AB10FD"/>
    <w:rsid w:val="00AB139F"/>
    <w:rsid w:val="00AB150E"/>
    <w:rsid w:val="00AB282B"/>
    <w:rsid w:val="00AB2FA5"/>
    <w:rsid w:val="00AB3013"/>
    <w:rsid w:val="00AB32AC"/>
    <w:rsid w:val="00AB32D9"/>
    <w:rsid w:val="00AB4EA4"/>
    <w:rsid w:val="00AB5ADC"/>
    <w:rsid w:val="00AB5C8A"/>
    <w:rsid w:val="00AB6807"/>
    <w:rsid w:val="00AB69D4"/>
    <w:rsid w:val="00AB6A37"/>
    <w:rsid w:val="00AB727E"/>
    <w:rsid w:val="00AB7D63"/>
    <w:rsid w:val="00AC03FE"/>
    <w:rsid w:val="00AC04F2"/>
    <w:rsid w:val="00AC055F"/>
    <w:rsid w:val="00AC0D5C"/>
    <w:rsid w:val="00AC108D"/>
    <w:rsid w:val="00AC11A8"/>
    <w:rsid w:val="00AC1BDA"/>
    <w:rsid w:val="00AC2024"/>
    <w:rsid w:val="00AC2952"/>
    <w:rsid w:val="00AC2AB3"/>
    <w:rsid w:val="00AC33D3"/>
    <w:rsid w:val="00AC35C7"/>
    <w:rsid w:val="00AC3B6D"/>
    <w:rsid w:val="00AC3EB7"/>
    <w:rsid w:val="00AC402A"/>
    <w:rsid w:val="00AC4C9F"/>
    <w:rsid w:val="00AC4E63"/>
    <w:rsid w:val="00AC563C"/>
    <w:rsid w:val="00AC573E"/>
    <w:rsid w:val="00AC6954"/>
    <w:rsid w:val="00AC73C2"/>
    <w:rsid w:val="00AC7919"/>
    <w:rsid w:val="00AD0788"/>
    <w:rsid w:val="00AD09C7"/>
    <w:rsid w:val="00AD170A"/>
    <w:rsid w:val="00AD174C"/>
    <w:rsid w:val="00AD1DDD"/>
    <w:rsid w:val="00AD2DD5"/>
    <w:rsid w:val="00AD3192"/>
    <w:rsid w:val="00AD4662"/>
    <w:rsid w:val="00AD4A1B"/>
    <w:rsid w:val="00AD4CAD"/>
    <w:rsid w:val="00AD55B8"/>
    <w:rsid w:val="00AD55FB"/>
    <w:rsid w:val="00AD5EE3"/>
    <w:rsid w:val="00AD6013"/>
    <w:rsid w:val="00AD66BF"/>
    <w:rsid w:val="00AD6DAE"/>
    <w:rsid w:val="00AD7066"/>
    <w:rsid w:val="00AD7574"/>
    <w:rsid w:val="00AD7AA5"/>
    <w:rsid w:val="00AD7DF2"/>
    <w:rsid w:val="00AD7F95"/>
    <w:rsid w:val="00AD7F98"/>
    <w:rsid w:val="00AE0566"/>
    <w:rsid w:val="00AE0FAB"/>
    <w:rsid w:val="00AE1267"/>
    <w:rsid w:val="00AE1729"/>
    <w:rsid w:val="00AE1BEF"/>
    <w:rsid w:val="00AE1C48"/>
    <w:rsid w:val="00AE214C"/>
    <w:rsid w:val="00AE2761"/>
    <w:rsid w:val="00AE3F04"/>
    <w:rsid w:val="00AE40AF"/>
    <w:rsid w:val="00AE4A11"/>
    <w:rsid w:val="00AE54EF"/>
    <w:rsid w:val="00AE56BB"/>
    <w:rsid w:val="00AE5865"/>
    <w:rsid w:val="00AE5E8E"/>
    <w:rsid w:val="00AE6205"/>
    <w:rsid w:val="00AE643F"/>
    <w:rsid w:val="00AE73C7"/>
    <w:rsid w:val="00AE7864"/>
    <w:rsid w:val="00AF01C5"/>
    <w:rsid w:val="00AF0A49"/>
    <w:rsid w:val="00AF0EB4"/>
    <w:rsid w:val="00AF0F96"/>
    <w:rsid w:val="00AF15B2"/>
    <w:rsid w:val="00AF18A4"/>
    <w:rsid w:val="00AF2E85"/>
    <w:rsid w:val="00AF3B8E"/>
    <w:rsid w:val="00AF3F72"/>
    <w:rsid w:val="00AF4027"/>
    <w:rsid w:val="00AF4139"/>
    <w:rsid w:val="00AF4372"/>
    <w:rsid w:val="00AF4C8B"/>
    <w:rsid w:val="00AF565B"/>
    <w:rsid w:val="00AF5747"/>
    <w:rsid w:val="00AF5F12"/>
    <w:rsid w:val="00AF62BA"/>
    <w:rsid w:val="00AF62E4"/>
    <w:rsid w:val="00AF64E8"/>
    <w:rsid w:val="00AF6914"/>
    <w:rsid w:val="00AF733D"/>
    <w:rsid w:val="00B00B11"/>
    <w:rsid w:val="00B00D5E"/>
    <w:rsid w:val="00B00EDE"/>
    <w:rsid w:val="00B010DC"/>
    <w:rsid w:val="00B016A4"/>
    <w:rsid w:val="00B0252E"/>
    <w:rsid w:val="00B02677"/>
    <w:rsid w:val="00B032BD"/>
    <w:rsid w:val="00B0372B"/>
    <w:rsid w:val="00B037E7"/>
    <w:rsid w:val="00B03BE7"/>
    <w:rsid w:val="00B03DB2"/>
    <w:rsid w:val="00B03F11"/>
    <w:rsid w:val="00B04273"/>
    <w:rsid w:val="00B053B7"/>
    <w:rsid w:val="00B056E7"/>
    <w:rsid w:val="00B05E05"/>
    <w:rsid w:val="00B0639A"/>
    <w:rsid w:val="00B06F3E"/>
    <w:rsid w:val="00B06FCC"/>
    <w:rsid w:val="00B079C5"/>
    <w:rsid w:val="00B10411"/>
    <w:rsid w:val="00B10C40"/>
    <w:rsid w:val="00B10F2B"/>
    <w:rsid w:val="00B118A7"/>
    <w:rsid w:val="00B126EA"/>
    <w:rsid w:val="00B128A2"/>
    <w:rsid w:val="00B1339E"/>
    <w:rsid w:val="00B1397B"/>
    <w:rsid w:val="00B1397F"/>
    <w:rsid w:val="00B13E08"/>
    <w:rsid w:val="00B142AE"/>
    <w:rsid w:val="00B1530F"/>
    <w:rsid w:val="00B16040"/>
    <w:rsid w:val="00B16C11"/>
    <w:rsid w:val="00B16F7F"/>
    <w:rsid w:val="00B20058"/>
    <w:rsid w:val="00B203E6"/>
    <w:rsid w:val="00B20D8D"/>
    <w:rsid w:val="00B2218D"/>
    <w:rsid w:val="00B226E3"/>
    <w:rsid w:val="00B2272B"/>
    <w:rsid w:val="00B235FD"/>
    <w:rsid w:val="00B2394F"/>
    <w:rsid w:val="00B23DD3"/>
    <w:rsid w:val="00B24837"/>
    <w:rsid w:val="00B25463"/>
    <w:rsid w:val="00B258DC"/>
    <w:rsid w:val="00B26B4F"/>
    <w:rsid w:val="00B26E8E"/>
    <w:rsid w:val="00B26F9B"/>
    <w:rsid w:val="00B27826"/>
    <w:rsid w:val="00B27B21"/>
    <w:rsid w:val="00B30278"/>
    <w:rsid w:val="00B30673"/>
    <w:rsid w:val="00B308A3"/>
    <w:rsid w:val="00B30A46"/>
    <w:rsid w:val="00B30C00"/>
    <w:rsid w:val="00B31012"/>
    <w:rsid w:val="00B3136D"/>
    <w:rsid w:val="00B31BB7"/>
    <w:rsid w:val="00B3203E"/>
    <w:rsid w:val="00B327F8"/>
    <w:rsid w:val="00B33972"/>
    <w:rsid w:val="00B33AA8"/>
    <w:rsid w:val="00B34782"/>
    <w:rsid w:val="00B34C3E"/>
    <w:rsid w:val="00B35F0C"/>
    <w:rsid w:val="00B361A0"/>
    <w:rsid w:val="00B36FEF"/>
    <w:rsid w:val="00B3711D"/>
    <w:rsid w:val="00B37FB7"/>
    <w:rsid w:val="00B404D3"/>
    <w:rsid w:val="00B409BF"/>
    <w:rsid w:val="00B40AB9"/>
    <w:rsid w:val="00B410A9"/>
    <w:rsid w:val="00B410B7"/>
    <w:rsid w:val="00B416D0"/>
    <w:rsid w:val="00B41AD4"/>
    <w:rsid w:val="00B41CC6"/>
    <w:rsid w:val="00B4320B"/>
    <w:rsid w:val="00B439B3"/>
    <w:rsid w:val="00B44853"/>
    <w:rsid w:val="00B4487A"/>
    <w:rsid w:val="00B45A4B"/>
    <w:rsid w:val="00B46686"/>
    <w:rsid w:val="00B46748"/>
    <w:rsid w:val="00B46BE2"/>
    <w:rsid w:val="00B46E53"/>
    <w:rsid w:val="00B47088"/>
    <w:rsid w:val="00B4710D"/>
    <w:rsid w:val="00B474BD"/>
    <w:rsid w:val="00B475D1"/>
    <w:rsid w:val="00B47650"/>
    <w:rsid w:val="00B51333"/>
    <w:rsid w:val="00B513F2"/>
    <w:rsid w:val="00B5188A"/>
    <w:rsid w:val="00B52232"/>
    <w:rsid w:val="00B52C19"/>
    <w:rsid w:val="00B536AF"/>
    <w:rsid w:val="00B53E5E"/>
    <w:rsid w:val="00B54E7A"/>
    <w:rsid w:val="00B56689"/>
    <w:rsid w:val="00B56820"/>
    <w:rsid w:val="00B56BC2"/>
    <w:rsid w:val="00B57541"/>
    <w:rsid w:val="00B57545"/>
    <w:rsid w:val="00B57A48"/>
    <w:rsid w:val="00B57A49"/>
    <w:rsid w:val="00B60678"/>
    <w:rsid w:val="00B60BC8"/>
    <w:rsid w:val="00B60E39"/>
    <w:rsid w:val="00B61334"/>
    <w:rsid w:val="00B61B0A"/>
    <w:rsid w:val="00B61BAB"/>
    <w:rsid w:val="00B61ED3"/>
    <w:rsid w:val="00B62122"/>
    <w:rsid w:val="00B6214B"/>
    <w:rsid w:val="00B6232D"/>
    <w:rsid w:val="00B636F6"/>
    <w:rsid w:val="00B643EF"/>
    <w:rsid w:val="00B64802"/>
    <w:rsid w:val="00B6487B"/>
    <w:rsid w:val="00B650B0"/>
    <w:rsid w:val="00B657B6"/>
    <w:rsid w:val="00B65DE8"/>
    <w:rsid w:val="00B65F71"/>
    <w:rsid w:val="00B66B29"/>
    <w:rsid w:val="00B67392"/>
    <w:rsid w:val="00B67B96"/>
    <w:rsid w:val="00B7047C"/>
    <w:rsid w:val="00B70DC9"/>
    <w:rsid w:val="00B72625"/>
    <w:rsid w:val="00B72A93"/>
    <w:rsid w:val="00B73953"/>
    <w:rsid w:val="00B73B6C"/>
    <w:rsid w:val="00B73D34"/>
    <w:rsid w:val="00B73E9E"/>
    <w:rsid w:val="00B73F91"/>
    <w:rsid w:val="00B74617"/>
    <w:rsid w:val="00B74B6F"/>
    <w:rsid w:val="00B74CC8"/>
    <w:rsid w:val="00B750C0"/>
    <w:rsid w:val="00B752AA"/>
    <w:rsid w:val="00B75FDE"/>
    <w:rsid w:val="00B768DC"/>
    <w:rsid w:val="00B769AB"/>
    <w:rsid w:val="00B76D55"/>
    <w:rsid w:val="00B776AA"/>
    <w:rsid w:val="00B77E52"/>
    <w:rsid w:val="00B8004A"/>
    <w:rsid w:val="00B8015B"/>
    <w:rsid w:val="00B825AF"/>
    <w:rsid w:val="00B829F2"/>
    <w:rsid w:val="00B83947"/>
    <w:rsid w:val="00B8419A"/>
    <w:rsid w:val="00B8456C"/>
    <w:rsid w:val="00B8718F"/>
    <w:rsid w:val="00B876E1"/>
    <w:rsid w:val="00B879FE"/>
    <w:rsid w:val="00B87B36"/>
    <w:rsid w:val="00B902A2"/>
    <w:rsid w:val="00B90C74"/>
    <w:rsid w:val="00B911E6"/>
    <w:rsid w:val="00B9124C"/>
    <w:rsid w:val="00B91A9D"/>
    <w:rsid w:val="00B92142"/>
    <w:rsid w:val="00B9250A"/>
    <w:rsid w:val="00B928EB"/>
    <w:rsid w:val="00B93E23"/>
    <w:rsid w:val="00B94DD7"/>
    <w:rsid w:val="00B94FF6"/>
    <w:rsid w:val="00B9585D"/>
    <w:rsid w:val="00B9586B"/>
    <w:rsid w:val="00B9586E"/>
    <w:rsid w:val="00B96362"/>
    <w:rsid w:val="00B96378"/>
    <w:rsid w:val="00B9708C"/>
    <w:rsid w:val="00B97567"/>
    <w:rsid w:val="00B976B1"/>
    <w:rsid w:val="00BA0020"/>
    <w:rsid w:val="00BA0407"/>
    <w:rsid w:val="00BA159E"/>
    <w:rsid w:val="00BA1730"/>
    <w:rsid w:val="00BA1D17"/>
    <w:rsid w:val="00BA272E"/>
    <w:rsid w:val="00BA28E1"/>
    <w:rsid w:val="00BA371D"/>
    <w:rsid w:val="00BA430A"/>
    <w:rsid w:val="00BA59F0"/>
    <w:rsid w:val="00BA5EC0"/>
    <w:rsid w:val="00BA6A1E"/>
    <w:rsid w:val="00BA73DD"/>
    <w:rsid w:val="00BA7B79"/>
    <w:rsid w:val="00BB0693"/>
    <w:rsid w:val="00BB06C9"/>
    <w:rsid w:val="00BB15B2"/>
    <w:rsid w:val="00BB2125"/>
    <w:rsid w:val="00BB2887"/>
    <w:rsid w:val="00BB29A9"/>
    <w:rsid w:val="00BB3732"/>
    <w:rsid w:val="00BB3AA9"/>
    <w:rsid w:val="00BB3E9A"/>
    <w:rsid w:val="00BB418A"/>
    <w:rsid w:val="00BB4746"/>
    <w:rsid w:val="00BB4985"/>
    <w:rsid w:val="00BB4A26"/>
    <w:rsid w:val="00BB5692"/>
    <w:rsid w:val="00BB59A5"/>
    <w:rsid w:val="00BB5CD6"/>
    <w:rsid w:val="00BB656C"/>
    <w:rsid w:val="00BB659A"/>
    <w:rsid w:val="00BB683D"/>
    <w:rsid w:val="00BB699E"/>
    <w:rsid w:val="00BB7217"/>
    <w:rsid w:val="00BB758D"/>
    <w:rsid w:val="00BB794F"/>
    <w:rsid w:val="00BC0412"/>
    <w:rsid w:val="00BC054B"/>
    <w:rsid w:val="00BC05F4"/>
    <w:rsid w:val="00BC1090"/>
    <w:rsid w:val="00BC2091"/>
    <w:rsid w:val="00BC34BA"/>
    <w:rsid w:val="00BC365A"/>
    <w:rsid w:val="00BC3B7E"/>
    <w:rsid w:val="00BC4A15"/>
    <w:rsid w:val="00BC4C56"/>
    <w:rsid w:val="00BC4F72"/>
    <w:rsid w:val="00BC5DA9"/>
    <w:rsid w:val="00BC5E82"/>
    <w:rsid w:val="00BC692E"/>
    <w:rsid w:val="00BC6CA2"/>
    <w:rsid w:val="00BC6E09"/>
    <w:rsid w:val="00BC6E39"/>
    <w:rsid w:val="00BC7439"/>
    <w:rsid w:val="00BC7707"/>
    <w:rsid w:val="00BC7ADA"/>
    <w:rsid w:val="00BC7B61"/>
    <w:rsid w:val="00BC7DE9"/>
    <w:rsid w:val="00BD02BB"/>
    <w:rsid w:val="00BD05B3"/>
    <w:rsid w:val="00BD05C5"/>
    <w:rsid w:val="00BD08A0"/>
    <w:rsid w:val="00BD1D83"/>
    <w:rsid w:val="00BD221F"/>
    <w:rsid w:val="00BD268F"/>
    <w:rsid w:val="00BD2B57"/>
    <w:rsid w:val="00BD2C87"/>
    <w:rsid w:val="00BD3F62"/>
    <w:rsid w:val="00BD5371"/>
    <w:rsid w:val="00BD55B8"/>
    <w:rsid w:val="00BD56BB"/>
    <w:rsid w:val="00BD5B67"/>
    <w:rsid w:val="00BD5B72"/>
    <w:rsid w:val="00BE023B"/>
    <w:rsid w:val="00BE1403"/>
    <w:rsid w:val="00BE19C3"/>
    <w:rsid w:val="00BE1C0B"/>
    <w:rsid w:val="00BE303E"/>
    <w:rsid w:val="00BE3A79"/>
    <w:rsid w:val="00BE40FC"/>
    <w:rsid w:val="00BE41E1"/>
    <w:rsid w:val="00BE4396"/>
    <w:rsid w:val="00BE537E"/>
    <w:rsid w:val="00BE5BA1"/>
    <w:rsid w:val="00BE5FA0"/>
    <w:rsid w:val="00BE626E"/>
    <w:rsid w:val="00BE653C"/>
    <w:rsid w:val="00BE655F"/>
    <w:rsid w:val="00BE69C4"/>
    <w:rsid w:val="00BE6F39"/>
    <w:rsid w:val="00BE77A5"/>
    <w:rsid w:val="00BE7AFF"/>
    <w:rsid w:val="00BE7B8C"/>
    <w:rsid w:val="00BF02C2"/>
    <w:rsid w:val="00BF0814"/>
    <w:rsid w:val="00BF0C76"/>
    <w:rsid w:val="00BF1D4C"/>
    <w:rsid w:val="00BF1ED8"/>
    <w:rsid w:val="00BF2294"/>
    <w:rsid w:val="00BF2B9B"/>
    <w:rsid w:val="00BF3D2F"/>
    <w:rsid w:val="00BF5165"/>
    <w:rsid w:val="00BF587A"/>
    <w:rsid w:val="00BF58E4"/>
    <w:rsid w:val="00BF5A45"/>
    <w:rsid w:val="00BF5B8A"/>
    <w:rsid w:val="00BF5CAA"/>
    <w:rsid w:val="00BF6083"/>
    <w:rsid w:val="00BF630A"/>
    <w:rsid w:val="00BF6AA4"/>
    <w:rsid w:val="00BF71A0"/>
    <w:rsid w:val="00BF730E"/>
    <w:rsid w:val="00C003DA"/>
    <w:rsid w:val="00C008D3"/>
    <w:rsid w:val="00C00D96"/>
    <w:rsid w:val="00C00F29"/>
    <w:rsid w:val="00C026E3"/>
    <w:rsid w:val="00C0274D"/>
    <w:rsid w:val="00C02EBF"/>
    <w:rsid w:val="00C042D9"/>
    <w:rsid w:val="00C0447E"/>
    <w:rsid w:val="00C04B21"/>
    <w:rsid w:val="00C0508E"/>
    <w:rsid w:val="00C0536D"/>
    <w:rsid w:val="00C05A4B"/>
    <w:rsid w:val="00C05C1C"/>
    <w:rsid w:val="00C061DC"/>
    <w:rsid w:val="00C07A08"/>
    <w:rsid w:val="00C07AD7"/>
    <w:rsid w:val="00C11721"/>
    <w:rsid w:val="00C12362"/>
    <w:rsid w:val="00C12BE5"/>
    <w:rsid w:val="00C12D43"/>
    <w:rsid w:val="00C14989"/>
    <w:rsid w:val="00C15230"/>
    <w:rsid w:val="00C15282"/>
    <w:rsid w:val="00C15302"/>
    <w:rsid w:val="00C157EA"/>
    <w:rsid w:val="00C1583E"/>
    <w:rsid w:val="00C15903"/>
    <w:rsid w:val="00C15A61"/>
    <w:rsid w:val="00C15BE0"/>
    <w:rsid w:val="00C15D27"/>
    <w:rsid w:val="00C15EB8"/>
    <w:rsid w:val="00C164C5"/>
    <w:rsid w:val="00C1656A"/>
    <w:rsid w:val="00C1694D"/>
    <w:rsid w:val="00C16C28"/>
    <w:rsid w:val="00C173CA"/>
    <w:rsid w:val="00C175F9"/>
    <w:rsid w:val="00C17770"/>
    <w:rsid w:val="00C17A29"/>
    <w:rsid w:val="00C20070"/>
    <w:rsid w:val="00C20A1F"/>
    <w:rsid w:val="00C20BF7"/>
    <w:rsid w:val="00C21DBE"/>
    <w:rsid w:val="00C23044"/>
    <w:rsid w:val="00C23A92"/>
    <w:rsid w:val="00C23AB9"/>
    <w:rsid w:val="00C24547"/>
    <w:rsid w:val="00C24829"/>
    <w:rsid w:val="00C24BEB"/>
    <w:rsid w:val="00C24C45"/>
    <w:rsid w:val="00C24FA1"/>
    <w:rsid w:val="00C2659D"/>
    <w:rsid w:val="00C265B8"/>
    <w:rsid w:val="00C2662A"/>
    <w:rsid w:val="00C268CD"/>
    <w:rsid w:val="00C26D27"/>
    <w:rsid w:val="00C26F6F"/>
    <w:rsid w:val="00C26FCD"/>
    <w:rsid w:val="00C27FC3"/>
    <w:rsid w:val="00C30583"/>
    <w:rsid w:val="00C30721"/>
    <w:rsid w:val="00C30B92"/>
    <w:rsid w:val="00C30B9D"/>
    <w:rsid w:val="00C30D8F"/>
    <w:rsid w:val="00C31BC2"/>
    <w:rsid w:val="00C31FDA"/>
    <w:rsid w:val="00C32085"/>
    <w:rsid w:val="00C327EE"/>
    <w:rsid w:val="00C329D4"/>
    <w:rsid w:val="00C32DC5"/>
    <w:rsid w:val="00C32F7D"/>
    <w:rsid w:val="00C33402"/>
    <w:rsid w:val="00C3397A"/>
    <w:rsid w:val="00C33A15"/>
    <w:rsid w:val="00C33D9C"/>
    <w:rsid w:val="00C34B2D"/>
    <w:rsid w:val="00C34B54"/>
    <w:rsid w:val="00C353B3"/>
    <w:rsid w:val="00C356C7"/>
    <w:rsid w:val="00C35744"/>
    <w:rsid w:val="00C358CD"/>
    <w:rsid w:val="00C359E9"/>
    <w:rsid w:val="00C35FE0"/>
    <w:rsid w:val="00C36905"/>
    <w:rsid w:val="00C36DED"/>
    <w:rsid w:val="00C36F8F"/>
    <w:rsid w:val="00C372AC"/>
    <w:rsid w:val="00C376F3"/>
    <w:rsid w:val="00C37B45"/>
    <w:rsid w:val="00C404B5"/>
    <w:rsid w:val="00C40566"/>
    <w:rsid w:val="00C40677"/>
    <w:rsid w:val="00C40B79"/>
    <w:rsid w:val="00C41450"/>
    <w:rsid w:val="00C41537"/>
    <w:rsid w:val="00C42830"/>
    <w:rsid w:val="00C440FB"/>
    <w:rsid w:val="00C44579"/>
    <w:rsid w:val="00C44E4C"/>
    <w:rsid w:val="00C44E58"/>
    <w:rsid w:val="00C45058"/>
    <w:rsid w:val="00C458F2"/>
    <w:rsid w:val="00C4595B"/>
    <w:rsid w:val="00C459E9"/>
    <w:rsid w:val="00C45A59"/>
    <w:rsid w:val="00C45DCF"/>
    <w:rsid w:val="00C45E73"/>
    <w:rsid w:val="00C46618"/>
    <w:rsid w:val="00C469C6"/>
    <w:rsid w:val="00C46DCE"/>
    <w:rsid w:val="00C50377"/>
    <w:rsid w:val="00C50E35"/>
    <w:rsid w:val="00C5107F"/>
    <w:rsid w:val="00C518EF"/>
    <w:rsid w:val="00C52061"/>
    <w:rsid w:val="00C52147"/>
    <w:rsid w:val="00C5224F"/>
    <w:rsid w:val="00C523C5"/>
    <w:rsid w:val="00C52FDF"/>
    <w:rsid w:val="00C530CB"/>
    <w:rsid w:val="00C5310F"/>
    <w:rsid w:val="00C53BDB"/>
    <w:rsid w:val="00C54792"/>
    <w:rsid w:val="00C54CD1"/>
    <w:rsid w:val="00C55540"/>
    <w:rsid w:val="00C555E9"/>
    <w:rsid w:val="00C557C9"/>
    <w:rsid w:val="00C5585D"/>
    <w:rsid w:val="00C56305"/>
    <w:rsid w:val="00C5653E"/>
    <w:rsid w:val="00C568D1"/>
    <w:rsid w:val="00C56B0F"/>
    <w:rsid w:val="00C57A73"/>
    <w:rsid w:val="00C57B18"/>
    <w:rsid w:val="00C57E14"/>
    <w:rsid w:val="00C60729"/>
    <w:rsid w:val="00C60898"/>
    <w:rsid w:val="00C60BEC"/>
    <w:rsid w:val="00C60EC5"/>
    <w:rsid w:val="00C61257"/>
    <w:rsid w:val="00C6137B"/>
    <w:rsid w:val="00C62552"/>
    <w:rsid w:val="00C62C76"/>
    <w:rsid w:val="00C62D93"/>
    <w:rsid w:val="00C6385E"/>
    <w:rsid w:val="00C64284"/>
    <w:rsid w:val="00C64835"/>
    <w:rsid w:val="00C64861"/>
    <w:rsid w:val="00C65369"/>
    <w:rsid w:val="00C65C69"/>
    <w:rsid w:val="00C66422"/>
    <w:rsid w:val="00C6691F"/>
    <w:rsid w:val="00C66A2F"/>
    <w:rsid w:val="00C66F75"/>
    <w:rsid w:val="00C675E4"/>
    <w:rsid w:val="00C70760"/>
    <w:rsid w:val="00C70938"/>
    <w:rsid w:val="00C70964"/>
    <w:rsid w:val="00C70ADD"/>
    <w:rsid w:val="00C70B1C"/>
    <w:rsid w:val="00C70B39"/>
    <w:rsid w:val="00C716FE"/>
    <w:rsid w:val="00C71A62"/>
    <w:rsid w:val="00C72031"/>
    <w:rsid w:val="00C7225A"/>
    <w:rsid w:val="00C72BFC"/>
    <w:rsid w:val="00C7304A"/>
    <w:rsid w:val="00C74351"/>
    <w:rsid w:val="00C7446C"/>
    <w:rsid w:val="00C746AC"/>
    <w:rsid w:val="00C74B25"/>
    <w:rsid w:val="00C758DD"/>
    <w:rsid w:val="00C75C33"/>
    <w:rsid w:val="00C7654B"/>
    <w:rsid w:val="00C766A8"/>
    <w:rsid w:val="00C769C7"/>
    <w:rsid w:val="00C76CE1"/>
    <w:rsid w:val="00C770CC"/>
    <w:rsid w:val="00C77110"/>
    <w:rsid w:val="00C77614"/>
    <w:rsid w:val="00C7773C"/>
    <w:rsid w:val="00C77DB0"/>
    <w:rsid w:val="00C77E49"/>
    <w:rsid w:val="00C80B2D"/>
    <w:rsid w:val="00C80FF0"/>
    <w:rsid w:val="00C813A5"/>
    <w:rsid w:val="00C813C1"/>
    <w:rsid w:val="00C81515"/>
    <w:rsid w:val="00C81753"/>
    <w:rsid w:val="00C81940"/>
    <w:rsid w:val="00C82891"/>
    <w:rsid w:val="00C828CE"/>
    <w:rsid w:val="00C82EA1"/>
    <w:rsid w:val="00C8331E"/>
    <w:rsid w:val="00C838A7"/>
    <w:rsid w:val="00C838C9"/>
    <w:rsid w:val="00C83CB9"/>
    <w:rsid w:val="00C84B35"/>
    <w:rsid w:val="00C856E7"/>
    <w:rsid w:val="00C87384"/>
    <w:rsid w:val="00C8772F"/>
    <w:rsid w:val="00C901FF"/>
    <w:rsid w:val="00C9032D"/>
    <w:rsid w:val="00C90AD0"/>
    <w:rsid w:val="00C90BF5"/>
    <w:rsid w:val="00C9116D"/>
    <w:rsid w:val="00C915A3"/>
    <w:rsid w:val="00C9179A"/>
    <w:rsid w:val="00C91E58"/>
    <w:rsid w:val="00C91FB0"/>
    <w:rsid w:val="00C926DB"/>
    <w:rsid w:val="00C92EED"/>
    <w:rsid w:val="00C9382D"/>
    <w:rsid w:val="00C94A71"/>
    <w:rsid w:val="00C94DBA"/>
    <w:rsid w:val="00C95352"/>
    <w:rsid w:val="00C95791"/>
    <w:rsid w:val="00C959CC"/>
    <w:rsid w:val="00C95CE4"/>
    <w:rsid w:val="00C95DCF"/>
    <w:rsid w:val="00C95F79"/>
    <w:rsid w:val="00C96E9B"/>
    <w:rsid w:val="00C9736F"/>
    <w:rsid w:val="00CA0491"/>
    <w:rsid w:val="00CA0542"/>
    <w:rsid w:val="00CA0DC9"/>
    <w:rsid w:val="00CA1105"/>
    <w:rsid w:val="00CA1B87"/>
    <w:rsid w:val="00CA239F"/>
    <w:rsid w:val="00CA2A94"/>
    <w:rsid w:val="00CA2C48"/>
    <w:rsid w:val="00CA2D39"/>
    <w:rsid w:val="00CA2EB3"/>
    <w:rsid w:val="00CA3105"/>
    <w:rsid w:val="00CA37D7"/>
    <w:rsid w:val="00CA3B82"/>
    <w:rsid w:val="00CA400B"/>
    <w:rsid w:val="00CA4128"/>
    <w:rsid w:val="00CA4552"/>
    <w:rsid w:val="00CA481F"/>
    <w:rsid w:val="00CA4C6E"/>
    <w:rsid w:val="00CA4E25"/>
    <w:rsid w:val="00CA599F"/>
    <w:rsid w:val="00CA63AC"/>
    <w:rsid w:val="00CA69D6"/>
    <w:rsid w:val="00CA6F29"/>
    <w:rsid w:val="00CA6FAC"/>
    <w:rsid w:val="00CA7569"/>
    <w:rsid w:val="00CB0587"/>
    <w:rsid w:val="00CB077E"/>
    <w:rsid w:val="00CB082C"/>
    <w:rsid w:val="00CB099F"/>
    <w:rsid w:val="00CB0FD5"/>
    <w:rsid w:val="00CB15D3"/>
    <w:rsid w:val="00CB163F"/>
    <w:rsid w:val="00CB16A8"/>
    <w:rsid w:val="00CB16E6"/>
    <w:rsid w:val="00CB18D3"/>
    <w:rsid w:val="00CB1A67"/>
    <w:rsid w:val="00CB1C28"/>
    <w:rsid w:val="00CB2331"/>
    <w:rsid w:val="00CB24E1"/>
    <w:rsid w:val="00CB26D4"/>
    <w:rsid w:val="00CB28DE"/>
    <w:rsid w:val="00CB2C2A"/>
    <w:rsid w:val="00CB2C63"/>
    <w:rsid w:val="00CB2FD9"/>
    <w:rsid w:val="00CB4411"/>
    <w:rsid w:val="00CB4A8C"/>
    <w:rsid w:val="00CB4EC9"/>
    <w:rsid w:val="00CB5A58"/>
    <w:rsid w:val="00CB5B00"/>
    <w:rsid w:val="00CB5DCE"/>
    <w:rsid w:val="00CB6863"/>
    <w:rsid w:val="00CB6B01"/>
    <w:rsid w:val="00CB7581"/>
    <w:rsid w:val="00CB79DF"/>
    <w:rsid w:val="00CB7D07"/>
    <w:rsid w:val="00CC0E49"/>
    <w:rsid w:val="00CC1C42"/>
    <w:rsid w:val="00CC1C89"/>
    <w:rsid w:val="00CC1D14"/>
    <w:rsid w:val="00CC1F6D"/>
    <w:rsid w:val="00CC1F86"/>
    <w:rsid w:val="00CC277A"/>
    <w:rsid w:val="00CC4138"/>
    <w:rsid w:val="00CC45C9"/>
    <w:rsid w:val="00CC4CF2"/>
    <w:rsid w:val="00CC5A2F"/>
    <w:rsid w:val="00CC5FF1"/>
    <w:rsid w:val="00CC6159"/>
    <w:rsid w:val="00CC636A"/>
    <w:rsid w:val="00CC6A13"/>
    <w:rsid w:val="00CC7046"/>
    <w:rsid w:val="00CC716D"/>
    <w:rsid w:val="00CC74CD"/>
    <w:rsid w:val="00CC7508"/>
    <w:rsid w:val="00CC77D2"/>
    <w:rsid w:val="00CC78AF"/>
    <w:rsid w:val="00CC7AFC"/>
    <w:rsid w:val="00CD0396"/>
    <w:rsid w:val="00CD0543"/>
    <w:rsid w:val="00CD07F6"/>
    <w:rsid w:val="00CD1016"/>
    <w:rsid w:val="00CD1435"/>
    <w:rsid w:val="00CD1DEB"/>
    <w:rsid w:val="00CD3EE5"/>
    <w:rsid w:val="00CD5D53"/>
    <w:rsid w:val="00CD60C7"/>
    <w:rsid w:val="00CD6F34"/>
    <w:rsid w:val="00CD7239"/>
    <w:rsid w:val="00CD7B98"/>
    <w:rsid w:val="00CD7DFB"/>
    <w:rsid w:val="00CE06EC"/>
    <w:rsid w:val="00CE0BB8"/>
    <w:rsid w:val="00CE0BED"/>
    <w:rsid w:val="00CE1DED"/>
    <w:rsid w:val="00CE2102"/>
    <w:rsid w:val="00CE25A1"/>
    <w:rsid w:val="00CE284F"/>
    <w:rsid w:val="00CE2949"/>
    <w:rsid w:val="00CE2AA9"/>
    <w:rsid w:val="00CE2EE4"/>
    <w:rsid w:val="00CE320A"/>
    <w:rsid w:val="00CE32DD"/>
    <w:rsid w:val="00CE32F6"/>
    <w:rsid w:val="00CE44A0"/>
    <w:rsid w:val="00CE5266"/>
    <w:rsid w:val="00CE5423"/>
    <w:rsid w:val="00CE5A90"/>
    <w:rsid w:val="00CE706F"/>
    <w:rsid w:val="00CE7282"/>
    <w:rsid w:val="00CE75D8"/>
    <w:rsid w:val="00CE7C63"/>
    <w:rsid w:val="00CF03E9"/>
    <w:rsid w:val="00CF0614"/>
    <w:rsid w:val="00CF188F"/>
    <w:rsid w:val="00CF2017"/>
    <w:rsid w:val="00CF27A3"/>
    <w:rsid w:val="00CF3784"/>
    <w:rsid w:val="00CF3E22"/>
    <w:rsid w:val="00CF4296"/>
    <w:rsid w:val="00CF4442"/>
    <w:rsid w:val="00CF46FA"/>
    <w:rsid w:val="00CF4D4D"/>
    <w:rsid w:val="00CF520A"/>
    <w:rsid w:val="00CF6017"/>
    <w:rsid w:val="00CF6B43"/>
    <w:rsid w:val="00CF6FF2"/>
    <w:rsid w:val="00CF7221"/>
    <w:rsid w:val="00CF77D0"/>
    <w:rsid w:val="00CF7B2F"/>
    <w:rsid w:val="00D006CB"/>
    <w:rsid w:val="00D0146B"/>
    <w:rsid w:val="00D01857"/>
    <w:rsid w:val="00D0207D"/>
    <w:rsid w:val="00D02A07"/>
    <w:rsid w:val="00D03473"/>
    <w:rsid w:val="00D0350A"/>
    <w:rsid w:val="00D03AE2"/>
    <w:rsid w:val="00D04573"/>
    <w:rsid w:val="00D0490F"/>
    <w:rsid w:val="00D04EB0"/>
    <w:rsid w:val="00D05134"/>
    <w:rsid w:val="00D05AD8"/>
    <w:rsid w:val="00D079EA"/>
    <w:rsid w:val="00D1096F"/>
    <w:rsid w:val="00D113AD"/>
    <w:rsid w:val="00D119DF"/>
    <w:rsid w:val="00D13F35"/>
    <w:rsid w:val="00D14348"/>
    <w:rsid w:val="00D14584"/>
    <w:rsid w:val="00D150F9"/>
    <w:rsid w:val="00D15576"/>
    <w:rsid w:val="00D158D9"/>
    <w:rsid w:val="00D159BD"/>
    <w:rsid w:val="00D16FA5"/>
    <w:rsid w:val="00D1786A"/>
    <w:rsid w:val="00D17934"/>
    <w:rsid w:val="00D17A07"/>
    <w:rsid w:val="00D2008E"/>
    <w:rsid w:val="00D200C6"/>
    <w:rsid w:val="00D200DD"/>
    <w:rsid w:val="00D20660"/>
    <w:rsid w:val="00D210E8"/>
    <w:rsid w:val="00D21C3E"/>
    <w:rsid w:val="00D22364"/>
    <w:rsid w:val="00D22A13"/>
    <w:rsid w:val="00D22C20"/>
    <w:rsid w:val="00D22CA7"/>
    <w:rsid w:val="00D2379B"/>
    <w:rsid w:val="00D242E9"/>
    <w:rsid w:val="00D256D0"/>
    <w:rsid w:val="00D25EE4"/>
    <w:rsid w:val="00D266E0"/>
    <w:rsid w:val="00D26B6C"/>
    <w:rsid w:val="00D27173"/>
    <w:rsid w:val="00D277EC"/>
    <w:rsid w:val="00D27AB4"/>
    <w:rsid w:val="00D30254"/>
    <w:rsid w:val="00D307A1"/>
    <w:rsid w:val="00D30A52"/>
    <w:rsid w:val="00D30CEB"/>
    <w:rsid w:val="00D319B1"/>
    <w:rsid w:val="00D31AB9"/>
    <w:rsid w:val="00D3201E"/>
    <w:rsid w:val="00D32576"/>
    <w:rsid w:val="00D325C5"/>
    <w:rsid w:val="00D325F4"/>
    <w:rsid w:val="00D32B5A"/>
    <w:rsid w:val="00D32FB7"/>
    <w:rsid w:val="00D338A1"/>
    <w:rsid w:val="00D343E3"/>
    <w:rsid w:val="00D34691"/>
    <w:rsid w:val="00D349DF"/>
    <w:rsid w:val="00D35D30"/>
    <w:rsid w:val="00D36C2D"/>
    <w:rsid w:val="00D36CCC"/>
    <w:rsid w:val="00D36EF4"/>
    <w:rsid w:val="00D37CC9"/>
    <w:rsid w:val="00D37FCE"/>
    <w:rsid w:val="00D4082E"/>
    <w:rsid w:val="00D411EB"/>
    <w:rsid w:val="00D41553"/>
    <w:rsid w:val="00D416AE"/>
    <w:rsid w:val="00D4195E"/>
    <w:rsid w:val="00D420E7"/>
    <w:rsid w:val="00D422F6"/>
    <w:rsid w:val="00D42537"/>
    <w:rsid w:val="00D42A55"/>
    <w:rsid w:val="00D42AEA"/>
    <w:rsid w:val="00D4393F"/>
    <w:rsid w:val="00D43F6E"/>
    <w:rsid w:val="00D44173"/>
    <w:rsid w:val="00D4448F"/>
    <w:rsid w:val="00D44492"/>
    <w:rsid w:val="00D446C4"/>
    <w:rsid w:val="00D44891"/>
    <w:rsid w:val="00D44B84"/>
    <w:rsid w:val="00D44BC8"/>
    <w:rsid w:val="00D45EB1"/>
    <w:rsid w:val="00D46719"/>
    <w:rsid w:val="00D46945"/>
    <w:rsid w:val="00D4746D"/>
    <w:rsid w:val="00D478D0"/>
    <w:rsid w:val="00D47A03"/>
    <w:rsid w:val="00D500CB"/>
    <w:rsid w:val="00D5032E"/>
    <w:rsid w:val="00D507D0"/>
    <w:rsid w:val="00D50FBC"/>
    <w:rsid w:val="00D511C2"/>
    <w:rsid w:val="00D51561"/>
    <w:rsid w:val="00D519C7"/>
    <w:rsid w:val="00D519E8"/>
    <w:rsid w:val="00D524EA"/>
    <w:rsid w:val="00D52D43"/>
    <w:rsid w:val="00D53093"/>
    <w:rsid w:val="00D53E2E"/>
    <w:rsid w:val="00D54748"/>
    <w:rsid w:val="00D553D5"/>
    <w:rsid w:val="00D55A2E"/>
    <w:rsid w:val="00D55D18"/>
    <w:rsid w:val="00D60930"/>
    <w:rsid w:val="00D60B98"/>
    <w:rsid w:val="00D60BA1"/>
    <w:rsid w:val="00D611AB"/>
    <w:rsid w:val="00D611E7"/>
    <w:rsid w:val="00D62699"/>
    <w:rsid w:val="00D6293A"/>
    <w:rsid w:val="00D62C52"/>
    <w:rsid w:val="00D62E82"/>
    <w:rsid w:val="00D62F76"/>
    <w:rsid w:val="00D63F16"/>
    <w:rsid w:val="00D641D0"/>
    <w:rsid w:val="00D65003"/>
    <w:rsid w:val="00D6530A"/>
    <w:rsid w:val="00D65704"/>
    <w:rsid w:val="00D65751"/>
    <w:rsid w:val="00D65FB0"/>
    <w:rsid w:val="00D66638"/>
    <w:rsid w:val="00D666E0"/>
    <w:rsid w:val="00D66C2D"/>
    <w:rsid w:val="00D66FA8"/>
    <w:rsid w:val="00D67435"/>
    <w:rsid w:val="00D67CD8"/>
    <w:rsid w:val="00D67F15"/>
    <w:rsid w:val="00D70156"/>
    <w:rsid w:val="00D70CC8"/>
    <w:rsid w:val="00D70CD0"/>
    <w:rsid w:val="00D70D6C"/>
    <w:rsid w:val="00D70EAF"/>
    <w:rsid w:val="00D70FF0"/>
    <w:rsid w:val="00D7106B"/>
    <w:rsid w:val="00D71245"/>
    <w:rsid w:val="00D71780"/>
    <w:rsid w:val="00D717C6"/>
    <w:rsid w:val="00D71A6F"/>
    <w:rsid w:val="00D71AD3"/>
    <w:rsid w:val="00D71C44"/>
    <w:rsid w:val="00D73B69"/>
    <w:rsid w:val="00D73E12"/>
    <w:rsid w:val="00D74D6D"/>
    <w:rsid w:val="00D74F3B"/>
    <w:rsid w:val="00D74F59"/>
    <w:rsid w:val="00D750F2"/>
    <w:rsid w:val="00D75973"/>
    <w:rsid w:val="00D764BB"/>
    <w:rsid w:val="00D76CA3"/>
    <w:rsid w:val="00D76D7E"/>
    <w:rsid w:val="00D80474"/>
    <w:rsid w:val="00D8065D"/>
    <w:rsid w:val="00D806CC"/>
    <w:rsid w:val="00D806EB"/>
    <w:rsid w:val="00D80784"/>
    <w:rsid w:val="00D80ABA"/>
    <w:rsid w:val="00D8143A"/>
    <w:rsid w:val="00D81798"/>
    <w:rsid w:val="00D81FF7"/>
    <w:rsid w:val="00D82951"/>
    <w:rsid w:val="00D82B8C"/>
    <w:rsid w:val="00D8329D"/>
    <w:rsid w:val="00D83394"/>
    <w:rsid w:val="00D83941"/>
    <w:rsid w:val="00D83D33"/>
    <w:rsid w:val="00D84809"/>
    <w:rsid w:val="00D848C1"/>
    <w:rsid w:val="00D84A40"/>
    <w:rsid w:val="00D84BFB"/>
    <w:rsid w:val="00D856A5"/>
    <w:rsid w:val="00D85C0D"/>
    <w:rsid w:val="00D85E98"/>
    <w:rsid w:val="00D862F2"/>
    <w:rsid w:val="00D873B6"/>
    <w:rsid w:val="00D877C5"/>
    <w:rsid w:val="00D878E0"/>
    <w:rsid w:val="00D87966"/>
    <w:rsid w:val="00D87ABF"/>
    <w:rsid w:val="00D905BD"/>
    <w:rsid w:val="00D90CFB"/>
    <w:rsid w:val="00D91310"/>
    <w:rsid w:val="00D91EA1"/>
    <w:rsid w:val="00D945E7"/>
    <w:rsid w:val="00D9497C"/>
    <w:rsid w:val="00D95F38"/>
    <w:rsid w:val="00D9654C"/>
    <w:rsid w:val="00D9779C"/>
    <w:rsid w:val="00DA01A3"/>
    <w:rsid w:val="00DA0BD7"/>
    <w:rsid w:val="00DA1036"/>
    <w:rsid w:val="00DA11B4"/>
    <w:rsid w:val="00DA15EC"/>
    <w:rsid w:val="00DA1A14"/>
    <w:rsid w:val="00DA248E"/>
    <w:rsid w:val="00DA2EF0"/>
    <w:rsid w:val="00DA30F1"/>
    <w:rsid w:val="00DA3620"/>
    <w:rsid w:val="00DA43BA"/>
    <w:rsid w:val="00DA45C2"/>
    <w:rsid w:val="00DA4917"/>
    <w:rsid w:val="00DA500F"/>
    <w:rsid w:val="00DA5326"/>
    <w:rsid w:val="00DA53F4"/>
    <w:rsid w:val="00DA63B3"/>
    <w:rsid w:val="00DA6F6C"/>
    <w:rsid w:val="00DA72B8"/>
    <w:rsid w:val="00DA78AB"/>
    <w:rsid w:val="00DA7F8F"/>
    <w:rsid w:val="00DB0910"/>
    <w:rsid w:val="00DB10E7"/>
    <w:rsid w:val="00DB1D73"/>
    <w:rsid w:val="00DB1E48"/>
    <w:rsid w:val="00DB1EE8"/>
    <w:rsid w:val="00DB2095"/>
    <w:rsid w:val="00DB2AF3"/>
    <w:rsid w:val="00DB2BA9"/>
    <w:rsid w:val="00DB2BE3"/>
    <w:rsid w:val="00DB3269"/>
    <w:rsid w:val="00DB32E1"/>
    <w:rsid w:val="00DB33A9"/>
    <w:rsid w:val="00DB34CA"/>
    <w:rsid w:val="00DB3629"/>
    <w:rsid w:val="00DB3C76"/>
    <w:rsid w:val="00DB43E5"/>
    <w:rsid w:val="00DB4620"/>
    <w:rsid w:val="00DB506C"/>
    <w:rsid w:val="00DB5A6F"/>
    <w:rsid w:val="00DB5CA0"/>
    <w:rsid w:val="00DB6264"/>
    <w:rsid w:val="00DB64DC"/>
    <w:rsid w:val="00DB6570"/>
    <w:rsid w:val="00DB76F4"/>
    <w:rsid w:val="00DB7C60"/>
    <w:rsid w:val="00DB7CD0"/>
    <w:rsid w:val="00DC0059"/>
    <w:rsid w:val="00DC0C20"/>
    <w:rsid w:val="00DC0EEB"/>
    <w:rsid w:val="00DC1A9A"/>
    <w:rsid w:val="00DC43A1"/>
    <w:rsid w:val="00DC4C0F"/>
    <w:rsid w:val="00DC53A6"/>
    <w:rsid w:val="00DC546B"/>
    <w:rsid w:val="00DC5524"/>
    <w:rsid w:val="00DC605A"/>
    <w:rsid w:val="00DC6973"/>
    <w:rsid w:val="00DC6AF2"/>
    <w:rsid w:val="00DC7150"/>
    <w:rsid w:val="00DC7AB9"/>
    <w:rsid w:val="00DD000F"/>
    <w:rsid w:val="00DD013E"/>
    <w:rsid w:val="00DD0D8E"/>
    <w:rsid w:val="00DD0DE6"/>
    <w:rsid w:val="00DD145D"/>
    <w:rsid w:val="00DD14D9"/>
    <w:rsid w:val="00DD15B4"/>
    <w:rsid w:val="00DD1917"/>
    <w:rsid w:val="00DD1FF9"/>
    <w:rsid w:val="00DD2213"/>
    <w:rsid w:val="00DD23B3"/>
    <w:rsid w:val="00DD29E4"/>
    <w:rsid w:val="00DD3409"/>
    <w:rsid w:val="00DD3625"/>
    <w:rsid w:val="00DD384A"/>
    <w:rsid w:val="00DD3F13"/>
    <w:rsid w:val="00DD4155"/>
    <w:rsid w:val="00DD435D"/>
    <w:rsid w:val="00DD43B9"/>
    <w:rsid w:val="00DD4F5C"/>
    <w:rsid w:val="00DD5257"/>
    <w:rsid w:val="00DD5385"/>
    <w:rsid w:val="00DD5693"/>
    <w:rsid w:val="00DD59A5"/>
    <w:rsid w:val="00DD5DD4"/>
    <w:rsid w:val="00DD6243"/>
    <w:rsid w:val="00DD652D"/>
    <w:rsid w:val="00DD71FB"/>
    <w:rsid w:val="00DD7A8E"/>
    <w:rsid w:val="00DE01B6"/>
    <w:rsid w:val="00DE11EF"/>
    <w:rsid w:val="00DE1E51"/>
    <w:rsid w:val="00DE1EE9"/>
    <w:rsid w:val="00DE20D1"/>
    <w:rsid w:val="00DE210B"/>
    <w:rsid w:val="00DE2379"/>
    <w:rsid w:val="00DE3CC5"/>
    <w:rsid w:val="00DE4F74"/>
    <w:rsid w:val="00DE5045"/>
    <w:rsid w:val="00DE5144"/>
    <w:rsid w:val="00DE5988"/>
    <w:rsid w:val="00DE77AA"/>
    <w:rsid w:val="00DE7C39"/>
    <w:rsid w:val="00DF09A0"/>
    <w:rsid w:val="00DF10CD"/>
    <w:rsid w:val="00DF228B"/>
    <w:rsid w:val="00DF251A"/>
    <w:rsid w:val="00DF29CA"/>
    <w:rsid w:val="00DF3071"/>
    <w:rsid w:val="00DF39FA"/>
    <w:rsid w:val="00DF3F46"/>
    <w:rsid w:val="00DF485D"/>
    <w:rsid w:val="00DF4EEC"/>
    <w:rsid w:val="00DF5157"/>
    <w:rsid w:val="00DF550F"/>
    <w:rsid w:val="00DF5BA4"/>
    <w:rsid w:val="00DF6347"/>
    <w:rsid w:val="00DF6655"/>
    <w:rsid w:val="00DF6B31"/>
    <w:rsid w:val="00DF7050"/>
    <w:rsid w:val="00DF7100"/>
    <w:rsid w:val="00DF7324"/>
    <w:rsid w:val="00DF78ED"/>
    <w:rsid w:val="00DF7D03"/>
    <w:rsid w:val="00E0033C"/>
    <w:rsid w:val="00E004C3"/>
    <w:rsid w:val="00E006E1"/>
    <w:rsid w:val="00E00FB6"/>
    <w:rsid w:val="00E01DD7"/>
    <w:rsid w:val="00E03C2F"/>
    <w:rsid w:val="00E0445B"/>
    <w:rsid w:val="00E044B2"/>
    <w:rsid w:val="00E0456C"/>
    <w:rsid w:val="00E0548B"/>
    <w:rsid w:val="00E06614"/>
    <w:rsid w:val="00E06804"/>
    <w:rsid w:val="00E0728F"/>
    <w:rsid w:val="00E07A99"/>
    <w:rsid w:val="00E1093D"/>
    <w:rsid w:val="00E10CE4"/>
    <w:rsid w:val="00E110EB"/>
    <w:rsid w:val="00E11F2D"/>
    <w:rsid w:val="00E12259"/>
    <w:rsid w:val="00E12AC0"/>
    <w:rsid w:val="00E12B75"/>
    <w:rsid w:val="00E12CA7"/>
    <w:rsid w:val="00E13AFF"/>
    <w:rsid w:val="00E13FE2"/>
    <w:rsid w:val="00E1462A"/>
    <w:rsid w:val="00E1485E"/>
    <w:rsid w:val="00E14DC6"/>
    <w:rsid w:val="00E14F6B"/>
    <w:rsid w:val="00E153EF"/>
    <w:rsid w:val="00E15DEC"/>
    <w:rsid w:val="00E1612E"/>
    <w:rsid w:val="00E167AA"/>
    <w:rsid w:val="00E16F60"/>
    <w:rsid w:val="00E170FA"/>
    <w:rsid w:val="00E206A4"/>
    <w:rsid w:val="00E20C68"/>
    <w:rsid w:val="00E20FBA"/>
    <w:rsid w:val="00E210A5"/>
    <w:rsid w:val="00E22209"/>
    <w:rsid w:val="00E22850"/>
    <w:rsid w:val="00E2287D"/>
    <w:rsid w:val="00E2399C"/>
    <w:rsid w:val="00E23AC1"/>
    <w:rsid w:val="00E24029"/>
    <w:rsid w:val="00E2446D"/>
    <w:rsid w:val="00E25D7D"/>
    <w:rsid w:val="00E26FFD"/>
    <w:rsid w:val="00E27C5E"/>
    <w:rsid w:val="00E30805"/>
    <w:rsid w:val="00E308F0"/>
    <w:rsid w:val="00E313BE"/>
    <w:rsid w:val="00E31428"/>
    <w:rsid w:val="00E31516"/>
    <w:rsid w:val="00E315C6"/>
    <w:rsid w:val="00E31937"/>
    <w:rsid w:val="00E32152"/>
    <w:rsid w:val="00E32888"/>
    <w:rsid w:val="00E32AA0"/>
    <w:rsid w:val="00E32AE9"/>
    <w:rsid w:val="00E3307A"/>
    <w:rsid w:val="00E331EF"/>
    <w:rsid w:val="00E34A7E"/>
    <w:rsid w:val="00E3528A"/>
    <w:rsid w:val="00E3540F"/>
    <w:rsid w:val="00E356DE"/>
    <w:rsid w:val="00E35A22"/>
    <w:rsid w:val="00E36CF4"/>
    <w:rsid w:val="00E36DFC"/>
    <w:rsid w:val="00E37040"/>
    <w:rsid w:val="00E37365"/>
    <w:rsid w:val="00E37D38"/>
    <w:rsid w:val="00E40240"/>
    <w:rsid w:val="00E41AE9"/>
    <w:rsid w:val="00E41D2C"/>
    <w:rsid w:val="00E42369"/>
    <w:rsid w:val="00E425C8"/>
    <w:rsid w:val="00E43E07"/>
    <w:rsid w:val="00E458D5"/>
    <w:rsid w:val="00E45CDA"/>
    <w:rsid w:val="00E46A98"/>
    <w:rsid w:val="00E47264"/>
    <w:rsid w:val="00E4729E"/>
    <w:rsid w:val="00E477B8"/>
    <w:rsid w:val="00E479AB"/>
    <w:rsid w:val="00E47CA6"/>
    <w:rsid w:val="00E5092B"/>
    <w:rsid w:val="00E50E41"/>
    <w:rsid w:val="00E50F7D"/>
    <w:rsid w:val="00E511C9"/>
    <w:rsid w:val="00E518AC"/>
    <w:rsid w:val="00E51B18"/>
    <w:rsid w:val="00E51C23"/>
    <w:rsid w:val="00E51CDA"/>
    <w:rsid w:val="00E51EE0"/>
    <w:rsid w:val="00E52081"/>
    <w:rsid w:val="00E52DBD"/>
    <w:rsid w:val="00E530F0"/>
    <w:rsid w:val="00E53169"/>
    <w:rsid w:val="00E53C21"/>
    <w:rsid w:val="00E54DC9"/>
    <w:rsid w:val="00E55AD6"/>
    <w:rsid w:val="00E5673B"/>
    <w:rsid w:val="00E568C6"/>
    <w:rsid w:val="00E56E25"/>
    <w:rsid w:val="00E6030D"/>
    <w:rsid w:val="00E60515"/>
    <w:rsid w:val="00E60E24"/>
    <w:rsid w:val="00E61585"/>
    <w:rsid w:val="00E618F6"/>
    <w:rsid w:val="00E61F24"/>
    <w:rsid w:val="00E62617"/>
    <w:rsid w:val="00E62985"/>
    <w:rsid w:val="00E633E7"/>
    <w:rsid w:val="00E644A9"/>
    <w:rsid w:val="00E64D65"/>
    <w:rsid w:val="00E6544D"/>
    <w:rsid w:val="00E661BC"/>
    <w:rsid w:val="00E671ED"/>
    <w:rsid w:val="00E672AD"/>
    <w:rsid w:val="00E6766C"/>
    <w:rsid w:val="00E67E3A"/>
    <w:rsid w:val="00E701E5"/>
    <w:rsid w:val="00E7038D"/>
    <w:rsid w:val="00E70463"/>
    <w:rsid w:val="00E70735"/>
    <w:rsid w:val="00E70C9E"/>
    <w:rsid w:val="00E70D3E"/>
    <w:rsid w:val="00E70FBD"/>
    <w:rsid w:val="00E722D0"/>
    <w:rsid w:val="00E72D56"/>
    <w:rsid w:val="00E72F20"/>
    <w:rsid w:val="00E72FBF"/>
    <w:rsid w:val="00E730A4"/>
    <w:rsid w:val="00E7316E"/>
    <w:rsid w:val="00E731C0"/>
    <w:rsid w:val="00E73997"/>
    <w:rsid w:val="00E73DF2"/>
    <w:rsid w:val="00E74DCE"/>
    <w:rsid w:val="00E74F14"/>
    <w:rsid w:val="00E75D83"/>
    <w:rsid w:val="00E77170"/>
    <w:rsid w:val="00E77200"/>
    <w:rsid w:val="00E7721C"/>
    <w:rsid w:val="00E7769E"/>
    <w:rsid w:val="00E77768"/>
    <w:rsid w:val="00E80079"/>
    <w:rsid w:val="00E80CC9"/>
    <w:rsid w:val="00E8241A"/>
    <w:rsid w:val="00E8245D"/>
    <w:rsid w:val="00E8246B"/>
    <w:rsid w:val="00E825DC"/>
    <w:rsid w:val="00E82AD2"/>
    <w:rsid w:val="00E83EB6"/>
    <w:rsid w:val="00E8442C"/>
    <w:rsid w:val="00E8449C"/>
    <w:rsid w:val="00E845E9"/>
    <w:rsid w:val="00E84B67"/>
    <w:rsid w:val="00E85239"/>
    <w:rsid w:val="00E85793"/>
    <w:rsid w:val="00E85CE8"/>
    <w:rsid w:val="00E85CFC"/>
    <w:rsid w:val="00E872C9"/>
    <w:rsid w:val="00E87851"/>
    <w:rsid w:val="00E902B1"/>
    <w:rsid w:val="00E904C3"/>
    <w:rsid w:val="00E90E38"/>
    <w:rsid w:val="00E91545"/>
    <w:rsid w:val="00E91743"/>
    <w:rsid w:val="00E91B16"/>
    <w:rsid w:val="00E9248B"/>
    <w:rsid w:val="00E92B07"/>
    <w:rsid w:val="00E93960"/>
    <w:rsid w:val="00E9449B"/>
    <w:rsid w:val="00E9498C"/>
    <w:rsid w:val="00E95261"/>
    <w:rsid w:val="00E9561D"/>
    <w:rsid w:val="00E959A3"/>
    <w:rsid w:val="00E95C63"/>
    <w:rsid w:val="00E95E51"/>
    <w:rsid w:val="00E95EC9"/>
    <w:rsid w:val="00E961D6"/>
    <w:rsid w:val="00E96911"/>
    <w:rsid w:val="00E96C05"/>
    <w:rsid w:val="00E96E06"/>
    <w:rsid w:val="00E978C1"/>
    <w:rsid w:val="00E97B6A"/>
    <w:rsid w:val="00E97B76"/>
    <w:rsid w:val="00EA0432"/>
    <w:rsid w:val="00EA0ECA"/>
    <w:rsid w:val="00EA1226"/>
    <w:rsid w:val="00EA1CBD"/>
    <w:rsid w:val="00EA1DB4"/>
    <w:rsid w:val="00EA1F65"/>
    <w:rsid w:val="00EA2385"/>
    <w:rsid w:val="00EA3641"/>
    <w:rsid w:val="00EA398A"/>
    <w:rsid w:val="00EA3997"/>
    <w:rsid w:val="00EA3E69"/>
    <w:rsid w:val="00EA414B"/>
    <w:rsid w:val="00EA431B"/>
    <w:rsid w:val="00EA4FD8"/>
    <w:rsid w:val="00EA5700"/>
    <w:rsid w:val="00EA6E6C"/>
    <w:rsid w:val="00EA70B5"/>
    <w:rsid w:val="00EA7AB2"/>
    <w:rsid w:val="00EB1C27"/>
    <w:rsid w:val="00EB212C"/>
    <w:rsid w:val="00EB296A"/>
    <w:rsid w:val="00EB30D1"/>
    <w:rsid w:val="00EB318E"/>
    <w:rsid w:val="00EB331D"/>
    <w:rsid w:val="00EB345B"/>
    <w:rsid w:val="00EB3A17"/>
    <w:rsid w:val="00EB3F46"/>
    <w:rsid w:val="00EB3F93"/>
    <w:rsid w:val="00EB421A"/>
    <w:rsid w:val="00EB459E"/>
    <w:rsid w:val="00EB4BA1"/>
    <w:rsid w:val="00EB504D"/>
    <w:rsid w:val="00EB5A6A"/>
    <w:rsid w:val="00EB5DBA"/>
    <w:rsid w:val="00EB5F5F"/>
    <w:rsid w:val="00EB5F82"/>
    <w:rsid w:val="00EB61B6"/>
    <w:rsid w:val="00EB7063"/>
    <w:rsid w:val="00EB716A"/>
    <w:rsid w:val="00EC039E"/>
    <w:rsid w:val="00EC0615"/>
    <w:rsid w:val="00EC0639"/>
    <w:rsid w:val="00EC08D9"/>
    <w:rsid w:val="00EC0BB2"/>
    <w:rsid w:val="00EC0BB5"/>
    <w:rsid w:val="00EC0EA1"/>
    <w:rsid w:val="00EC0F77"/>
    <w:rsid w:val="00EC1742"/>
    <w:rsid w:val="00EC1810"/>
    <w:rsid w:val="00EC1D54"/>
    <w:rsid w:val="00EC1F99"/>
    <w:rsid w:val="00EC218F"/>
    <w:rsid w:val="00EC28FC"/>
    <w:rsid w:val="00EC29C5"/>
    <w:rsid w:val="00EC342C"/>
    <w:rsid w:val="00EC3C3E"/>
    <w:rsid w:val="00EC41CA"/>
    <w:rsid w:val="00EC4E3F"/>
    <w:rsid w:val="00EC60B9"/>
    <w:rsid w:val="00EC62BF"/>
    <w:rsid w:val="00EC632E"/>
    <w:rsid w:val="00EC6357"/>
    <w:rsid w:val="00EC63C6"/>
    <w:rsid w:val="00EC6F52"/>
    <w:rsid w:val="00EC7970"/>
    <w:rsid w:val="00EC7A21"/>
    <w:rsid w:val="00ED0256"/>
    <w:rsid w:val="00ED02C3"/>
    <w:rsid w:val="00ED05E1"/>
    <w:rsid w:val="00ED0CAF"/>
    <w:rsid w:val="00ED1609"/>
    <w:rsid w:val="00ED1770"/>
    <w:rsid w:val="00ED211F"/>
    <w:rsid w:val="00ED2DEE"/>
    <w:rsid w:val="00ED3E2A"/>
    <w:rsid w:val="00ED4F62"/>
    <w:rsid w:val="00ED531A"/>
    <w:rsid w:val="00ED5999"/>
    <w:rsid w:val="00ED5EE9"/>
    <w:rsid w:val="00ED5FDD"/>
    <w:rsid w:val="00ED61A7"/>
    <w:rsid w:val="00ED67AE"/>
    <w:rsid w:val="00ED7606"/>
    <w:rsid w:val="00EE035A"/>
    <w:rsid w:val="00EE1429"/>
    <w:rsid w:val="00EE147A"/>
    <w:rsid w:val="00EE15BF"/>
    <w:rsid w:val="00EE24B8"/>
    <w:rsid w:val="00EE2553"/>
    <w:rsid w:val="00EE2EB6"/>
    <w:rsid w:val="00EE46CF"/>
    <w:rsid w:val="00EE4942"/>
    <w:rsid w:val="00EE4BBA"/>
    <w:rsid w:val="00EE4DDB"/>
    <w:rsid w:val="00EE5214"/>
    <w:rsid w:val="00EE537A"/>
    <w:rsid w:val="00EE5D22"/>
    <w:rsid w:val="00EE63C6"/>
    <w:rsid w:val="00EE66EB"/>
    <w:rsid w:val="00EE6F3E"/>
    <w:rsid w:val="00EE711E"/>
    <w:rsid w:val="00EE799F"/>
    <w:rsid w:val="00EF023A"/>
    <w:rsid w:val="00EF08E1"/>
    <w:rsid w:val="00EF20E7"/>
    <w:rsid w:val="00EF2C7D"/>
    <w:rsid w:val="00EF2DBB"/>
    <w:rsid w:val="00EF2F0E"/>
    <w:rsid w:val="00EF3D1A"/>
    <w:rsid w:val="00EF451C"/>
    <w:rsid w:val="00EF5515"/>
    <w:rsid w:val="00EF5C23"/>
    <w:rsid w:val="00EF708B"/>
    <w:rsid w:val="00EF72E2"/>
    <w:rsid w:val="00EF767D"/>
    <w:rsid w:val="00EF7EBF"/>
    <w:rsid w:val="00F003BE"/>
    <w:rsid w:val="00F00C69"/>
    <w:rsid w:val="00F0128C"/>
    <w:rsid w:val="00F01979"/>
    <w:rsid w:val="00F02177"/>
    <w:rsid w:val="00F02485"/>
    <w:rsid w:val="00F029C7"/>
    <w:rsid w:val="00F02D22"/>
    <w:rsid w:val="00F02DE3"/>
    <w:rsid w:val="00F032EE"/>
    <w:rsid w:val="00F03A38"/>
    <w:rsid w:val="00F04621"/>
    <w:rsid w:val="00F0487F"/>
    <w:rsid w:val="00F04954"/>
    <w:rsid w:val="00F04C78"/>
    <w:rsid w:val="00F05494"/>
    <w:rsid w:val="00F058B8"/>
    <w:rsid w:val="00F05AD5"/>
    <w:rsid w:val="00F06646"/>
    <w:rsid w:val="00F06DF0"/>
    <w:rsid w:val="00F06E26"/>
    <w:rsid w:val="00F07D25"/>
    <w:rsid w:val="00F10661"/>
    <w:rsid w:val="00F10D83"/>
    <w:rsid w:val="00F11840"/>
    <w:rsid w:val="00F11FA3"/>
    <w:rsid w:val="00F136C2"/>
    <w:rsid w:val="00F13A8F"/>
    <w:rsid w:val="00F13EFF"/>
    <w:rsid w:val="00F13F85"/>
    <w:rsid w:val="00F14384"/>
    <w:rsid w:val="00F144CF"/>
    <w:rsid w:val="00F14745"/>
    <w:rsid w:val="00F14D1F"/>
    <w:rsid w:val="00F15939"/>
    <w:rsid w:val="00F15DCC"/>
    <w:rsid w:val="00F1673E"/>
    <w:rsid w:val="00F16CDA"/>
    <w:rsid w:val="00F20BD1"/>
    <w:rsid w:val="00F20E4A"/>
    <w:rsid w:val="00F2136E"/>
    <w:rsid w:val="00F21834"/>
    <w:rsid w:val="00F22788"/>
    <w:rsid w:val="00F22AEB"/>
    <w:rsid w:val="00F22CFB"/>
    <w:rsid w:val="00F22EB6"/>
    <w:rsid w:val="00F23057"/>
    <w:rsid w:val="00F23259"/>
    <w:rsid w:val="00F2353B"/>
    <w:rsid w:val="00F24076"/>
    <w:rsid w:val="00F240DA"/>
    <w:rsid w:val="00F24ED0"/>
    <w:rsid w:val="00F25347"/>
    <w:rsid w:val="00F262C9"/>
    <w:rsid w:val="00F26322"/>
    <w:rsid w:val="00F27678"/>
    <w:rsid w:val="00F2780F"/>
    <w:rsid w:val="00F27DFC"/>
    <w:rsid w:val="00F309CA"/>
    <w:rsid w:val="00F30ECB"/>
    <w:rsid w:val="00F310A1"/>
    <w:rsid w:val="00F31A08"/>
    <w:rsid w:val="00F33643"/>
    <w:rsid w:val="00F33752"/>
    <w:rsid w:val="00F338F6"/>
    <w:rsid w:val="00F33CEF"/>
    <w:rsid w:val="00F3405A"/>
    <w:rsid w:val="00F34947"/>
    <w:rsid w:val="00F34C72"/>
    <w:rsid w:val="00F34FB2"/>
    <w:rsid w:val="00F357C7"/>
    <w:rsid w:val="00F358C7"/>
    <w:rsid w:val="00F35C03"/>
    <w:rsid w:val="00F368BE"/>
    <w:rsid w:val="00F36EA2"/>
    <w:rsid w:val="00F37EC1"/>
    <w:rsid w:val="00F4000E"/>
    <w:rsid w:val="00F405AF"/>
    <w:rsid w:val="00F40A65"/>
    <w:rsid w:val="00F41026"/>
    <w:rsid w:val="00F4110F"/>
    <w:rsid w:val="00F411B2"/>
    <w:rsid w:val="00F411E9"/>
    <w:rsid w:val="00F4126D"/>
    <w:rsid w:val="00F41857"/>
    <w:rsid w:val="00F418D1"/>
    <w:rsid w:val="00F421BD"/>
    <w:rsid w:val="00F422C7"/>
    <w:rsid w:val="00F42A72"/>
    <w:rsid w:val="00F42C28"/>
    <w:rsid w:val="00F437A4"/>
    <w:rsid w:val="00F4384C"/>
    <w:rsid w:val="00F43A75"/>
    <w:rsid w:val="00F43AE7"/>
    <w:rsid w:val="00F43F9A"/>
    <w:rsid w:val="00F4538A"/>
    <w:rsid w:val="00F45667"/>
    <w:rsid w:val="00F45C17"/>
    <w:rsid w:val="00F46910"/>
    <w:rsid w:val="00F46EB3"/>
    <w:rsid w:val="00F47941"/>
    <w:rsid w:val="00F50127"/>
    <w:rsid w:val="00F503D8"/>
    <w:rsid w:val="00F5093A"/>
    <w:rsid w:val="00F512DF"/>
    <w:rsid w:val="00F51689"/>
    <w:rsid w:val="00F51F8A"/>
    <w:rsid w:val="00F52232"/>
    <w:rsid w:val="00F52381"/>
    <w:rsid w:val="00F526D5"/>
    <w:rsid w:val="00F52A1F"/>
    <w:rsid w:val="00F52EF6"/>
    <w:rsid w:val="00F53203"/>
    <w:rsid w:val="00F53FDA"/>
    <w:rsid w:val="00F54110"/>
    <w:rsid w:val="00F54DDE"/>
    <w:rsid w:val="00F5505C"/>
    <w:rsid w:val="00F55349"/>
    <w:rsid w:val="00F5563B"/>
    <w:rsid w:val="00F559F1"/>
    <w:rsid w:val="00F56A44"/>
    <w:rsid w:val="00F56ACA"/>
    <w:rsid w:val="00F56F47"/>
    <w:rsid w:val="00F5765C"/>
    <w:rsid w:val="00F6048E"/>
    <w:rsid w:val="00F6067F"/>
    <w:rsid w:val="00F61050"/>
    <w:rsid w:val="00F619C8"/>
    <w:rsid w:val="00F61AB4"/>
    <w:rsid w:val="00F61F61"/>
    <w:rsid w:val="00F62683"/>
    <w:rsid w:val="00F62AF4"/>
    <w:rsid w:val="00F6393F"/>
    <w:rsid w:val="00F63F6B"/>
    <w:rsid w:val="00F6403B"/>
    <w:rsid w:val="00F6422C"/>
    <w:rsid w:val="00F6447B"/>
    <w:rsid w:val="00F64E67"/>
    <w:rsid w:val="00F652EE"/>
    <w:rsid w:val="00F65364"/>
    <w:rsid w:val="00F654D2"/>
    <w:rsid w:val="00F65529"/>
    <w:rsid w:val="00F65560"/>
    <w:rsid w:val="00F65947"/>
    <w:rsid w:val="00F66007"/>
    <w:rsid w:val="00F664A9"/>
    <w:rsid w:val="00F66941"/>
    <w:rsid w:val="00F66A15"/>
    <w:rsid w:val="00F66E68"/>
    <w:rsid w:val="00F66EB1"/>
    <w:rsid w:val="00F66F63"/>
    <w:rsid w:val="00F6784D"/>
    <w:rsid w:val="00F67C0D"/>
    <w:rsid w:val="00F70051"/>
    <w:rsid w:val="00F7027A"/>
    <w:rsid w:val="00F7042D"/>
    <w:rsid w:val="00F70911"/>
    <w:rsid w:val="00F714E1"/>
    <w:rsid w:val="00F71B54"/>
    <w:rsid w:val="00F72253"/>
    <w:rsid w:val="00F73348"/>
    <w:rsid w:val="00F73E1B"/>
    <w:rsid w:val="00F73F17"/>
    <w:rsid w:val="00F743FB"/>
    <w:rsid w:val="00F74533"/>
    <w:rsid w:val="00F747F8"/>
    <w:rsid w:val="00F7578A"/>
    <w:rsid w:val="00F75C5E"/>
    <w:rsid w:val="00F76143"/>
    <w:rsid w:val="00F76326"/>
    <w:rsid w:val="00F765AD"/>
    <w:rsid w:val="00F76693"/>
    <w:rsid w:val="00F76737"/>
    <w:rsid w:val="00F77326"/>
    <w:rsid w:val="00F77EE9"/>
    <w:rsid w:val="00F80294"/>
    <w:rsid w:val="00F80583"/>
    <w:rsid w:val="00F8160B"/>
    <w:rsid w:val="00F81E5F"/>
    <w:rsid w:val="00F81EA1"/>
    <w:rsid w:val="00F8217D"/>
    <w:rsid w:val="00F821E4"/>
    <w:rsid w:val="00F824B5"/>
    <w:rsid w:val="00F82CA7"/>
    <w:rsid w:val="00F830E7"/>
    <w:rsid w:val="00F83A2F"/>
    <w:rsid w:val="00F83DA5"/>
    <w:rsid w:val="00F8448D"/>
    <w:rsid w:val="00F84E0D"/>
    <w:rsid w:val="00F8527C"/>
    <w:rsid w:val="00F8527F"/>
    <w:rsid w:val="00F8545C"/>
    <w:rsid w:val="00F85755"/>
    <w:rsid w:val="00F85934"/>
    <w:rsid w:val="00F8597F"/>
    <w:rsid w:val="00F861D9"/>
    <w:rsid w:val="00F8665C"/>
    <w:rsid w:val="00F871CF"/>
    <w:rsid w:val="00F87820"/>
    <w:rsid w:val="00F906F3"/>
    <w:rsid w:val="00F90BBA"/>
    <w:rsid w:val="00F9119A"/>
    <w:rsid w:val="00F91C77"/>
    <w:rsid w:val="00F91ED2"/>
    <w:rsid w:val="00F92428"/>
    <w:rsid w:val="00F934D0"/>
    <w:rsid w:val="00F93517"/>
    <w:rsid w:val="00F939B4"/>
    <w:rsid w:val="00F93EB7"/>
    <w:rsid w:val="00F942B0"/>
    <w:rsid w:val="00F945DE"/>
    <w:rsid w:val="00F946D6"/>
    <w:rsid w:val="00F949B6"/>
    <w:rsid w:val="00F9531B"/>
    <w:rsid w:val="00F9641D"/>
    <w:rsid w:val="00F96477"/>
    <w:rsid w:val="00F96E4F"/>
    <w:rsid w:val="00F96F73"/>
    <w:rsid w:val="00F97421"/>
    <w:rsid w:val="00F97969"/>
    <w:rsid w:val="00FA0283"/>
    <w:rsid w:val="00FA1104"/>
    <w:rsid w:val="00FA1156"/>
    <w:rsid w:val="00FA11F7"/>
    <w:rsid w:val="00FA1DCB"/>
    <w:rsid w:val="00FA213D"/>
    <w:rsid w:val="00FA2389"/>
    <w:rsid w:val="00FA2B80"/>
    <w:rsid w:val="00FA2FF1"/>
    <w:rsid w:val="00FA36B8"/>
    <w:rsid w:val="00FA3ECC"/>
    <w:rsid w:val="00FA466F"/>
    <w:rsid w:val="00FA499F"/>
    <w:rsid w:val="00FA4ED6"/>
    <w:rsid w:val="00FA6243"/>
    <w:rsid w:val="00FA6CD8"/>
    <w:rsid w:val="00FA703F"/>
    <w:rsid w:val="00FA71BD"/>
    <w:rsid w:val="00FA73C8"/>
    <w:rsid w:val="00FA7D20"/>
    <w:rsid w:val="00FB015D"/>
    <w:rsid w:val="00FB0C8A"/>
    <w:rsid w:val="00FB14AE"/>
    <w:rsid w:val="00FB25E2"/>
    <w:rsid w:val="00FB2691"/>
    <w:rsid w:val="00FB2697"/>
    <w:rsid w:val="00FB2F5E"/>
    <w:rsid w:val="00FB33A6"/>
    <w:rsid w:val="00FB3734"/>
    <w:rsid w:val="00FB41E3"/>
    <w:rsid w:val="00FB4E59"/>
    <w:rsid w:val="00FB5C77"/>
    <w:rsid w:val="00FB5DAD"/>
    <w:rsid w:val="00FB5DFA"/>
    <w:rsid w:val="00FB64A6"/>
    <w:rsid w:val="00FB666A"/>
    <w:rsid w:val="00FB6746"/>
    <w:rsid w:val="00FB7611"/>
    <w:rsid w:val="00FB77BD"/>
    <w:rsid w:val="00FB78A8"/>
    <w:rsid w:val="00FB7A27"/>
    <w:rsid w:val="00FB7F7C"/>
    <w:rsid w:val="00FC00D3"/>
    <w:rsid w:val="00FC029B"/>
    <w:rsid w:val="00FC0AF0"/>
    <w:rsid w:val="00FC0FFA"/>
    <w:rsid w:val="00FC233B"/>
    <w:rsid w:val="00FC27F3"/>
    <w:rsid w:val="00FC3756"/>
    <w:rsid w:val="00FC377F"/>
    <w:rsid w:val="00FC3FE6"/>
    <w:rsid w:val="00FC4D47"/>
    <w:rsid w:val="00FC4F50"/>
    <w:rsid w:val="00FC5168"/>
    <w:rsid w:val="00FC5423"/>
    <w:rsid w:val="00FC54BE"/>
    <w:rsid w:val="00FC624F"/>
    <w:rsid w:val="00FC625E"/>
    <w:rsid w:val="00FC6615"/>
    <w:rsid w:val="00FC6666"/>
    <w:rsid w:val="00FC6AD1"/>
    <w:rsid w:val="00FC724E"/>
    <w:rsid w:val="00FC7281"/>
    <w:rsid w:val="00FC75A0"/>
    <w:rsid w:val="00FC7E0C"/>
    <w:rsid w:val="00FD03A0"/>
    <w:rsid w:val="00FD0683"/>
    <w:rsid w:val="00FD0721"/>
    <w:rsid w:val="00FD09AB"/>
    <w:rsid w:val="00FD0D5C"/>
    <w:rsid w:val="00FD1007"/>
    <w:rsid w:val="00FD14AA"/>
    <w:rsid w:val="00FD14EF"/>
    <w:rsid w:val="00FD1FE9"/>
    <w:rsid w:val="00FD2BAD"/>
    <w:rsid w:val="00FD2DF6"/>
    <w:rsid w:val="00FD34B6"/>
    <w:rsid w:val="00FD38E5"/>
    <w:rsid w:val="00FD3DFA"/>
    <w:rsid w:val="00FD4A04"/>
    <w:rsid w:val="00FD4AB3"/>
    <w:rsid w:val="00FD4ED2"/>
    <w:rsid w:val="00FD5062"/>
    <w:rsid w:val="00FD562F"/>
    <w:rsid w:val="00FD56A3"/>
    <w:rsid w:val="00FD6E80"/>
    <w:rsid w:val="00FD73EE"/>
    <w:rsid w:val="00FD76E0"/>
    <w:rsid w:val="00FD7866"/>
    <w:rsid w:val="00FD7C65"/>
    <w:rsid w:val="00FE008D"/>
    <w:rsid w:val="00FE00B2"/>
    <w:rsid w:val="00FE0B30"/>
    <w:rsid w:val="00FE1039"/>
    <w:rsid w:val="00FE11CC"/>
    <w:rsid w:val="00FE1564"/>
    <w:rsid w:val="00FE2028"/>
    <w:rsid w:val="00FE20E2"/>
    <w:rsid w:val="00FE295A"/>
    <w:rsid w:val="00FE2EE2"/>
    <w:rsid w:val="00FE2F03"/>
    <w:rsid w:val="00FE3493"/>
    <w:rsid w:val="00FE3B50"/>
    <w:rsid w:val="00FE4A46"/>
    <w:rsid w:val="00FE4DBF"/>
    <w:rsid w:val="00FE506B"/>
    <w:rsid w:val="00FE52EA"/>
    <w:rsid w:val="00FE5335"/>
    <w:rsid w:val="00FE6DFD"/>
    <w:rsid w:val="00FF09B1"/>
    <w:rsid w:val="00FF0AB5"/>
    <w:rsid w:val="00FF124A"/>
    <w:rsid w:val="00FF1359"/>
    <w:rsid w:val="00FF1568"/>
    <w:rsid w:val="00FF1714"/>
    <w:rsid w:val="00FF19BD"/>
    <w:rsid w:val="00FF2381"/>
    <w:rsid w:val="00FF296F"/>
    <w:rsid w:val="00FF2F77"/>
    <w:rsid w:val="00FF3352"/>
    <w:rsid w:val="00FF40F0"/>
    <w:rsid w:val="00FF4D3F"/>
    <w:rsid w:val="00FF4E3A"/>
    <w:rsid w:val="00FF5BE9"/>
    <w:rsid w:val="00FF5D7E"/>
    <w:rsid w:val="00FF6ACB"/>
    <w:rsid w:val="00FF6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746D"/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957DB5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957DB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022A5B"/>
    <w:rPr>
      <w:sz w:val="16"/>
      <w:szCs w:val="16"/>
    </w:rPr>
  </w:style>
  <w:style w:type="paragraph" w:styleId="CommentText">
    <w:name w:val="annotation text"/>
    <w:basedOn w:val="Normal"/>
    <w:semiHidden/>
    <w:rsid w:val="00022A5B"/>
  </w:style>
  <w:style w:type="paragraph" w:styleId="CommentSubject">
    <w:name w:val="annotation subject"/>
    <w:basedOn w:val="CommentText"/>
    <w:next w:val="CommentText"/>
    <w:semiHidden/>
    <w:rsid w:val="00022A5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CAA1A2-52DF-4131-A1CF-69FE17839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Explanatory Memorandum</vt:lpstr>
    </vt:vector>
  </TitlesOfParts>
  <Company>American International Group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Explanatory Memorandum</dc:title>
  <dc:subject/>
  <dc:creator>Lisa Beaulieu</dc:creator>
  <cp:keywords/>
  <dc:description/>
  <cp:lastModifiedBy>emartell</cp:lastModifiedBy>
  <cp:revision>3</cp:revision>
  <cp:lastPrinted>2012-01-27T17:06:00Z</cp:lastPrinted>
  <dcterms:created xsi:type="dcterms:W3CDTF">2014-01-30T19:49:00Z</dcterms:created>
  <dcterms:modified xsi:type="dcterms:W3CDTF">2014-02-04T19:27:00Z</dcterms:modified>
</cp:coreProperties>
</file>